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oter15.xml" ContentType="application/vnd.openxmlformats-officedocument.wordprocessingml.footer+xml"/>
  <Override PartName="/word/header14.xml" ContentType="application/vnd.openxmlformats-officedocument.wordprocessingml.header+xml"/>
  <Override PartName="/word/footer1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A124A" w14:textId="77777777" w:rsidR="00AE52A1" w:rsidRPr="00CB56EC" w:rsidRDefault="00AE52A1" w:rsidP="00AE52A1">
      <w:pPr>
        <w:pStyle w:val="Heading3"/>
        <w:keepNext w:val="0"/>
        <w:widowControl w:val="0"/>
        <w:rPr>
          <w:rFonts w:ascii="Georgia" w:hAnsi="Georgia"/>
          <w:sz w:val="24"/>
          <w:szCs w:val="24"/>
        </w:rPr>
      </w:pPr>
    </w:p>
    <w:p w14:paraId="4C6E4189" w14:textId="77777777" w:rsidR="00AE52A1" w:rsidRPr="00CB56EC" w:rsidRDefault="00AE52A1" w:rsidP="00AE52A1">
      <w:pPr>
        <w:pStyle w:val="Heading3"/>
        <w:keepNext w:val="0"/>
        <w:widowControl w:val="0"/>
        <w:rPr>
          <w:rFonts w:ascii="Georgia" w:hAnsi="Georgia"/>
          <w:sz w:val="24"/>
          <w:szCs w:val="24"/>
        </w:rPr>
      </w:pPr>
    </w:p>
    <w:p w14:paraId="547FFE17" w14:textId="77777777" w:rsidR="00AE52A1" w:rsidRPr="00CB56EC" w:rsidRDefault="00AE52A1" w:rsidP="00AE52A1">
      <w:pPr>
        <w:pStyle w:val="Heading3"/>
        <w:keepNext w:val="0"/>
        <w:widowControl w:val="0"/>
        <w:rPr>
          <w:rFonts w:ascii="Georgia" w:hAnsi="Georgia"/>
          <w:sz w:val="24"/>
          <w:szCs w:val="24"/>
        </w:rPr>
      </w:pPr>
    </w:p>
    <w:p w14:paraId="3557ADCF" w14:textId="77777777" w:rsidR="00AE52A1" w:rsidRPr="00CB56EC" w:rsidRDefault="00AE52A1" w:rsidP="00AE52A1">
      <w:pPr>
        <w:pStyle w:val="Heading3"/>
        <w:keepNext w:val="0"/>
        <w:widowControl w:val="0"/>
        <w:rPr>
          <w:rFonts w:ascii="Georgia" w:hAnsi="Georgia"/>
          <w:sz w:val="24"/>
          <w:szCs w:val="24"/>
        </w:rPr>
      </w:pPr>
    </w:p>
    <w:p w14:paraId="2CA5496F" w14:textId="77777777" w:rsidR="00AE52A1" w:rsidRPr="00CB56EC" w:rsidRDefault="00AE52A1" w:rsidP="00AE52A1">
      <w:pPr>
        <w:pStyle w:val="Heading3"/>
        <w:keepNext w:val="0"/>
        <w:widowControl w:val="0"/>
        <w:rPr>
          <w:rFonts w:ascii="Georgia" w:hAnsi="Georgia"/>
          <w:sz w:val="24"/>
          <w:szCs w:val="24"/>
        </w:rPr>
      </w:pPr>
    </w:p>
    <w:p w14:paraId="616C3376" w14:textId="77777777" w:rsidR="00AE52A1" w:rsidRPr="00CB56EC" w:rsidRDefault="00AE52A1" w:rsidP="00AE52A1">
      <w:pPr>
        <w:pStyle w:val="Heading3"/>
        <w:keepNext w:val="0"/>
        <w:widowControl w:val="0"/>
        <w:rPr>
          <w:rFonts w:ascii="Georgia" w:hAnsi="Georgia"/>
          <w:sz w:val="24"/>
          <w:szCs w:val="24"/>
        </w:rPr>
      </w:pPr>
    </w:p>
    <w:p w14:paraId="6D96BB8E" w14:textId="77777777" w:rsidR="00AE52A1" w:rsidRPr="00CB56EC" w:rsidRDefault="00AE52A1" w:rsidP="00AE52A1">
      <w:pPr>
        <w:pStyle w:val="Heading3"/>
        <w:keepNext w:val="0"/>
        <w:widowControl w:val="0"/>
        <w:rPr>
          <w:rFonts w:ascii="Georgia" w:hAnsi="Georgia"/>
          <w:sz w:val="24"/>
          <w:szCs w:val="24"/>
        </w:rPr>
      </w:pPr>
    </w:p>
    <w:p w14:paraId="65CFF248" w14:textId="77777777" w:rsidR="00AE52A1" w:rsidRPr="00CB56EC" w:rsidRDefault="00AE52A1" w:rsidP="00AE52A1">
      <w:pPr>
        <w:pStyle w:val="Heading3"/>
        <w:keepNext w:val="0"/>
        <w:widowControl w:val="0"/>
        <w:rPr>
          <w:rFonts w:ascii="Georgia" w:hAnsi="Georgia"/>
          <w:sz w:val="24"/>
          <w:szCs w:val="24"/>
        </w:rPr>
      </w:pPr>
    </w:p>
    <w:p w14:paraId="7D8D6BE5" w14:textId="77777777" w:rsidR="00AE52A1" w:rsidRPr="00CB56EC" w:rsidRDefault="00AE52A1" w:rsidP="00AE52A1">
      <w:pPr>
        <w:pStyle w:val="Heading3"/>
        <w:keepNext w:val="0"/>
        <w:widowControl w:val="0"/>
        <w:rPr>
          <w:rFonts w:ascii="Georgia" w:hAnsi="Georgia"/>
          <w:sz w:val="24"/>
          <w:szCs w:val="24"/>
        </w:rPr>
      </w:pPr>
    </w:p>
    <w:p w14:paraId="09A9F17A" w14:textId="758EACF0" w:rsidR="00AF46F6" w:rsidRPr="00CB56EC" w:rsidRDefault="00AF46F6" w:rsidP="00AE52A1">
      <w:pPr>
        <w:pStyle w:val="Heading3"/>
        <w:keepNext w:val="0"/>
        <w:widowControl w:val="0"/>
        <w:rPr>
          <w:rFonts w:ascii="Georgia" w:hAnsi="Georgia"/>
          <w:sz w:val="24"/>
          <w:szCs w:val="24"/>
        </w:rPr>
      </w:pPr>
      <w:r w:rsidRPr="00CB56EC">
        <w:rPr>
          <w:rFonts w:ascii="Georgia" w:hAnsi="Georgia"/>
          <w:sz w:val="24"/>
          <w:szCs w:val="24"/>
        </w:rPr>
        <w:t>HAYAT FİNANS KATILIM BANKASI A.Ş.</w:t>
      </w:r>
    </w:p>
    <w:p w14:paraId="57A1990E" w14:textId="77777777" w:rsidR="00AF46F6" w:rsidRPr="00CB56EC" w:rsidRDefault="00AF46F6" w:rsidP="00AE52A1">
      <w:pPr>
        <w:widowControl w:val="0"/>
        <w:autoSpaceDE w:val="0"/>
        <w:autoSpaceDN w:val="0"/>
        <w:adjustRightInd w:val="0"/>
        <w:rPr>
          <w:rFonts w:ascii="Georgia" w:hAnsi="Georgia"/>
          <w:b/>
          <w:bCs/>
          <w:sz w:val="24"/>
          <w:szCs w:val="24"/>
        </w:rPr>
      </w:pPr>
    </w:p>
    <w:p w14:paraId="66DCD091" w14:textId="53C71D6C" w:rsidR="00AE52A1" w:rsidRPr="00CB56EC" w:rsidRDefault="0009004A" w:rsidP="00AE52A1">
      <w:pPr>
        <w:widowControl w:val="0"/>
        <w:autoSpaceDE w:val="0"/>
        <w:autoSpaceDN w:val="0"/>
        <w:adjustRightInd w:val="0"/>
        <w:rPr>
          <w:rFonts w:ascii="Georgia" w:hAnsi="Georgia"/>
          <w:b/>
          <w:bCs/>
          <w:sz w:val="24"/>
          <w:szCs w:val="24"/>
        </w:rPr>
      </w:pPr>
      <w:r w:rsidRPr="0009004A">
        <w:rPr>
          <w:rFonts w:ascii="Georgia" w:hAnsi="Georgia"/>
          <w:b/>
          <w:bCs/>
          <w:sz w:val="24"/>
          <w:szCs w:val="24"/>
        </w:rPr>
        <w:t>31 MART 202</w:t>
      </w:r>
      <w:r>
        <w:rPr>
          <w:rFonts w:ascii="Georgia" w:hAnsi="Georgia"/>
          <w:b/>
          <w:bCs/>
          <w:sz w:val="24"/>
          <w:szCs w:val="24"/>
        </w:rPr>
        <w:t>5</w:t>
      </w:r>
      <w:r w:rsidRPr="0009004A">
        <w:rPr>
          <w:rFonts w:ascii="Georgia" w:hAnsi="Georgia"/>
          <w:b/>
          <w:bCs/>
          <w:sz w:val="24"/>
          <w:szCs w:val="24"/>
        </w:rPr>
        <w:t xml:space="preserve"> TARİHİ İTİBARİYLE HAZIRLANAN KONSOLİDE OLMAYAN FİNANSAL TABLOLAR VE FİNANSAL TABLOLARA İLİŞKİN DİPNOTLAR İLE BAĞIMSIZ SINIRLI DENETİM RAPORU</w:t>
      </w:r>
    </w:p>
    <w:p w14:paraId="2043D437" w14:textId="77777777" w:rsidR="00AF46F6" w:rsidRPr="00CB56EC" w:rsidRDefault="00AF46F6" w:rsidP="00AE52A1">
      <w:pPr>
        <w:widowControl w:val="0"/>
        <w:autoSpaceDE w:val="0"/>
        <w:autoSpaceDN w:val="0"/>
        <w:adjustRightInd w:val="0"/>
        <w:rPr>
          <w:sz w:val="28"/>
          <w:szCs w:val="28"/>
        </w:rPr>
        <w:sectPr w:rsidR="00AF46F6" w:rsidRPr="00CB56EC" w:rsidSect="00AE52A1">
          <w:headerReference w:type="default" r:id="rId8"/>
          <w:footerReference w:type="even" r:id="rId9"/>
          <w:footerReference w:type="default" r:id="rId10"/>
          <w:pgSz w:w="11907" w:h="16840" w:code="9"/>
          <w:pgMar w:top="1134" w:right="1134" w:bottom="1134" w:left="1701" w:header="851" w:footer="851" w:gutter="0"/>
          <w:cols w:space="708"/>
          <w:noEndnote/>
          <w:titlePg/>
          <w:docGrid w:linePitch="272"/>
        </w:sectPr>
      </w:pPr>
    </w:p>
    <w:p w14:paraId="29E9A25C" w14:textId="2141FAB4" w:rsidR="003338C0" w:rsidRPr="002C7C18" w:rsidRDefault="0009004A" w:rsidP="0009004A">
      <w:pPr>
        <w:pStyle w:val="NoSpacing"/>
        <w:widowControl w:val="0"/>
        <w:spacing w:line="240" w:lineRule="atLeast"/>
        <w:jc w:val="center"/>
        <w:rPr>
          <w:rFonts w:ascii="Georgia" w:hAnsi="Georgia"/>
          <w:b/>
          <w:sz w:val="20"/>
          <w:szCs w:val="20"/>
        </w:rPr>
      </w:pPr>
      <w:r w:rsidRPr="0009004A">
        <w:rPr>
          <w:rFonts w:ascii="Georgia" w:eastAsia="Times New Roman" w:hAnsi="Georgia" w:cs="Arial"/>
          <w:b/>
          <w:snapToGrid w:val="0"/>
          <w:sz w:val="20"/>
          <w:szCs w:val="20"/>
          <w:lang w:eastAsia="de-DE"/>
        </w:rPr>
        <w:lastRenderedPageBreak/>
        <w:t>ARA DÖNEM FİNANSAL BİLGİLERE İLİŞKİN SINIRLI DENETİM RAPORU</w:t>
      </w:r>
    </w:p>
    <w:p w14:paraId="373DACB3" w14:textId="77777777" w:rsidR="0009004A" w:rsidRDefault="0009004A" w:rsidP="003338C0">
      <w:pPr>
        <w:pStyle w:val="NoSpacing"/>
        <w:widowControl w:val="0"/>
        <w:spacing w:line="240" w:lineRule="atLeast"/>
        <w:rPr>
          <w:rFonts w:ascii="Georgia" w:hAnsi="Georgia" w:cs="Arial"/>
          <w:sz w:val="20"/>
          <w:szCs w:val="20"/>
        </w:rPr>
      </w:pPr>
    </w:p>
    <w:p w14:paraId="05F5CA07" w14:textId="3B252219" w:rsidR="003338C0" w:rsidRDefault="0009004A" w:rsidP="0009004A">
      <w:pPr>
        <w:pStyle w:val="NoSpacing"/>
        <w:widowControl w:val="0"/>
        <w:shd w:val="clear" w:color="auto" w:fill="FFFF00"/>
        <w:spacing w:line="290" w:lineRule="atLeast"/>
        <w:rPr>
          <w:rFonts w:ascii="Georgia" w:hAnsi="Georgia"/>
          <w:sz w:val="20"/>
          <w:szCs w:val="20"/>
        </w:rPr>
      </w:pPr>
      <w:r>
        <w:rPr>
          <w:rFonts w:ascii="Georgia" w:hAnsi="Georgia"/>
          <w:sz w:val="20"/>
          <w:szCs w:val="20"/>
        </w:rPr>
        <w:t>XXXXXXXXXXXXXXXXXXXXXXXXXXXXXXX</w:t>
      </w:r>
    </w:p>
    <w:p w14:paraId="1A99E73C" w14:textId="1D48AD95" w:rsidR="0009004A" w:rsidRDefault="0009004A" w:rsidP="0009004A">
      <w:pPr>
        <w:pStyle w:val="NoSpacing"/>
        <w:widowControl w:val="0"/>
        <w:spacing w:line="290" w:lineRule="atLeast"/>
        <w:rPr>
          <w:rFonts w:ascii="Georgia" w:hAnsi="Georgia"/>
          <w:sz w:val="20"/>
          <w:szCs w:val="20"/>
        </w:rPr>
      </w:pPr>
    </w:p>
    <w:p w14:paraId="0837FD3B" w14:textId="77777777" w:rsidR="0009004A" w:rsidRPr="002C7C18" w:rsidRDefault="0009004A" w:rsidP="0009004A">
      <w:pPr>
        <w:pStyle w:val="NoSpacing"/>
        <w:widowControl w:val="0"/>
        <w:spacing w:line="290" w:lineRule="atLeast"/>
        <w:rPr>
          <w:rFonts w:ascii="Georgia" w:hAnsi="Georgia"/>
          <w:sz w:val="20"/>
          <w:szCs w:val="20"/>
        </w:rPr>
      </w:pPr>
    </w:p>
    <w:p w14:paraId="415431C1" w14:textId="77777777" w:rsidR="003338C0" w:rsidRPr="002C7C18" w:rsidRDefault="003338C0" w:rsidP="003338C0">
      <w:pPr>
        <w:pStyle w:val="NoSpacing"/>
        <w:widowControl w:val="0"/>
        <w:spacing w:line="290" w:lineRule="atLeast"/>
        <w:rPr>
          <w:rFonts w:ascii="Georgia" w:hAnsi="Georgia"/>
          <w:sz w:val="20"/>
          <w:szCs w:val="20"/>
        </w:rPr>
      </w:pPr>
      <w:proofErr w:type="spellStart"/>
      <w:r w:rsidRPr="002C7C18">
        <w:rPr>
          <w:rFonts w:ascii="Georgia" w:hAnsi="Georgia"/>
          <w:sz w:val="20"/>
          <w:szCs w:val="20"/>
        </w:rPr>
        <w:t>PwC</w:t>
      </w:r>
      <w:proofErr w:type="spellEnd"/>
      <w:r w:rsidRPr="002C7C18">
        <w:rPr>
          <w:rFonts w:ascii="Georgia" w:hAnsi="Georgia"/>
          <w:sz w:val="20"/>
          <w:szCs w:val="20"/>
        </w:rPr>
        <w:t xml:space="preserve"> Bağımsız Denetim ve</w:t>
      </w:r>
    </w:p>
    <w:p w14:paraId="56059054" w14:textId="77777777" w:rsidR="003338C0" w:rsidRPr="002C7C18" w:rsidRDefault="003338C0" w:rsidP="003338C0">
      <w:pPr>
        <w:pStyle w:val="NoSpacing"/>
        <w:widowControl w:val="0"/>
        <w:spacing w:line="290" w:lineRule="atLeast"/>
        <w:rPr>
          <w:rFonts w:ascii="Georgia" w:hAnsi="Georgia"/>
          <w:sz w:val="20"/>
          <w:szCs w:val="20"/>
        </w:rPr>
      </w:pPr>
      <w:r w:rsidRPr="002C7C18">
        <w:rPr>
          <w:rFonts w:ascii="Georgia" w:hAnsi="Georgia"/>
          <w:sz w:val="20"/>
          <w:szCs w:val="20"/>
        </w:rPr>
        <w:t>Serbest Muhasebeci Mali Müşavirlik A.Ş.</w:t>
      </w:r>
    </w:p>
    <w:p w14:paraId="2E7ED0D7" w14:textId="77777777" w:rsidR="003338C0" w:rsidRPr="002C7C18" w:rsidRDefault="003338C0" w:rsidP="003338C0">
      <w:pPr>
        <w:pStyle w:val="NoSpacing"/>
        <w:widowControl w:val="0"/>
        <w:spacing w:line="290" w:lineRule="atLeast"/>
        <w:rPr>
          <w:rFonts w:ascii="Georgia" w:hAnsi="Georgia"/>
          <w:sz w:val="20"/>
          <w:szCs w:val="20"/>
        </w:rPr>
      </w:pPr>
    </w:p>
    <w:p w14:paraId="521E9847" w14:textId="77777777" w:rsidR="003338C0" w:rsidRPr="002C7C18" w:rsidRDefault="003338C0" w:rsidP="003338C0">
      <w:pPr>
        <w:pStyle w:val="NoSpacing"/>
        <w:widowControl w:val="0"/>
        <w:spacing w:line="290" w:lineRule="atLeast"/>
        <w:rPr>
          <w:rFonts w:ascii="Georgia" w:hAnsi="Georgia"/>
          <w:sz w:val="20"/>
          <w:szCs w:val="20"/>
        </w:rPr>
      </w:pPr>
    </w:p>
    <w:p w14:paraId="7AC4C344" w14:textId="77777777" w:rsidR="003338C0" w:rsidRPr="002C7C18" w:rsidRDefault="003338C0" w:rsidP="003338C0">
      <w:pPr>
        <w:pStyle w:val="NoSpacing"/>
        <w:widowControl w:val="0"/>
        <w:spacing w:line="290" w:lineRule="atLeast"/>
        <w:rPr>
          <w:rFonts w:ascii="Georgia" w:hAnsi="Georgia"/>
          <w:sz w:val="20"/>
          <w:szCs w:val="20"/>
        </w:rPr>
      </w:pPr>
    </w:p>
    <w:p w14:paraId="698401FC" w14:textId="77777777" w:rsidR="003338C0" w:rsidRPr="002C7C18" w:rsidRDefault="003338C0" w:rsidP="003338C0">
      <w:pPr>
        <w:pStyle w:val="NoSpacing"/>
        <w:widowControl w:val="0"/>
        <w:spacing w:line="290" w:lineRule="atLeast"/>
        <w:rPr>
          <w:rFonts w:ascii="Georgia" w:hAnsi="Georgia"/>
          <w:sz w:val="20"/>
          <w:szCs w:val="20"/>
        </w:rPr>
      </w:pPr>
    </w:p>
    <w:p w14:paraId="084D0B2C" w14:textId="77777777" w:rsidR="003338C0" w:rsidRPr="002C7C18" w:rsidRDefault="003338C0" w:rsidP="003338C0">
      <w:pPr>
        <w:pStyle w:val="NoSpacing"/>
        <w:widowControl w:val="0"/>
        <w:spacing w:line="290" w:lineRule="atLeast"/>
        <w:rPr>
          <w:rFonts w:ascii="Georgia" w:hAnsi="Georgia"/>
          <w:sz w:val="20"/>
          <w:szCs w:val="20"/>
        </w:rPr>
      </w:pPr>
      <w:r>
        <w:rPr>
          <w:rFonts w:ascii="Georgia" w:hAnsi="Georgia"/>
          <w:sz w:val="20"/>
          <w:szCs w:val="20"/>
        </w:rPr>
        <w:t xml:space="preserve">Didem </w:t>
      </w:r>
      <w:proofErr w:type="spellStart"/>
      <w:r>
        <w:rPr>
          <w:rFonts w:ascii="Georgia" w:hAnsi="Georgia"/>
          <w:sz w:val="20"/>
          <w:szCs w:val="20"/>
        </w:rPr>
        <w:t>Demer</w:t>
      </w:r>
      <w:proofErr w:type="spellEnd"/>
      <w:r>
        <w:rPr>
          <w:rFonts w:ascii="Georgia" w:hAnsi="Georgia"/>
          <w:sz w:val="20"/>
          <w:szCs w:val="20"/>
        </w:rPr>
        <w:t xml:space="preserve"> Kaya</w:t>
      </w:r>
      <w:r w:rsidRPr="002C7C18">
        <w:rPr>
          <w:rFonts w:ascii="Georgia" w:hAnsi="Georgia"/>
          <w:sz w:val="20"/>
          <w:szCs w:val="20"/>
        </w:rPr>
        <w:t>, SMMM</w:t>
      </w:r>
    </w:p>
    <w:p w14:paraId="0EB25CAC" w14:textId="77777777" w:rsidR="003338C0" w:rsidRPr="002C7C18" w:rsidRDefault="003338C0" w:rsidP="003338C0">
      <w:pPr>
        <w:pStyle w:val="NoSpacing"/>
        <w:widowControl w:val="0"/>
        <w:spacing w:line="290" w:lineRule="atLeast"/>
        <w:rPr>
          <w:rFonts w:ascii="Georgia" w:hAnsi="Georgia"/>
          <w:sz w:val="20"/>
          <w:szCs w:val="20"/>
        </w:rPr>
      </w:pPr>
      <w:r w:rsidRPr="002C7C18">
        <w:rPr>
          <w:rFonts w:ascii="Georgia" w:hAnsi="Georgia"/>
          <w:sz w:val="20"/>
          <w:szCs w:val="20"/>
        </w:rPr>
        <w:t>Sorumlu Denetçi</w:t>
      </w:r>
    </w:p>
    <w:p w14:paraId="6B99E31C" w14:textId="77777777" w:rsidR="003338C0" w:rsidRPr="002C7C18" w:rsidRDefault="003338C0" w:rsidP="003338C0">
      <w:pPr>
        <w:pStyle w:val="NoSpacing"/>
        <w:widowControl w:val="0"/>
        <w:spacing w:line="290" w:lineRule="atLeast"/>
        <w:rPr>
          <w:rFonts w:ascii="Georgia" w:hAnsi="Georgia"/>
          <w:sz w:val="20"/>
          <w:szCs w:val="20"/>
        </w:rPr>
      </w:pPr>
    </w:p>
    <w:p w14:paraId="09AAA4F5" w14:textId="7A6BDECC" w:rsidR="003338C0" w:rsidRPr="00480446" w:rsidRDefault="003338C0" w:rsidP="003338C0">
      <w:pPr>
        <w:spacing w:line="216" w:lineRule="auto"/>
      </w:pPr>
      <w:r w:rsidRPr="002C7C18">
        <w:rPr>
          <w:rFonts w:ascii="Georgia" w:hAnsi="Georgia"/>
        </w:rPr>
        <w:t xml:space="preserve">İstanbul, </w:t>
      </w:r>
      <w:r w:rsidR="00AE3671">
        <w:rPr>
          <w:rFonts w:ascii="Georgia" w:hAnsi="Georgia"/>
        </w:rPr>
        <w:t>7</w:t>
      </w:r>
      <w:r w:rsidR="00AE3671" w:rsidRPr="002C7C18">
        <w:rPr>
          <w:rFonts w:ascii="Georgia" w:hAnsi="Georgia"/>
        </w:rPr>
        <w:t xml:space="preserve"> </w:t>
      </w:r>
      <w:r w:rsidR="00AE3671">
        <w:rPr>
          <w:rFonts w:ascii="Georgia" w:hAnsi="Georgia"/>
        </w:rPr>
        <w:t>Mayıs</w:t>
      </w:r>
      <w:r w:rsidR="00AE3671" w:rsidRPr="002C7C18">
        <w:rPr>
          <w:rFonts w:ascii="Georgia" w:hAnsi="Georgia"/>
        </w:rPr>
        <w:t xml:space="preserve"> </w:t>
      </w:r>
      <w:r w:rsidRPr="002C7C18">
        <w:rPr>
          <w:rFonts w:ascii="Georgia" w:hAnsi="Georgia"/>
        </w:rPr>
        <w:t>2025</w:t>
      </w:r>
    </w:p>
    <w:p w14:paraId="0289D0B9" w14:textId="77777777" w:rsidR="004724A0" w:rsidRDefault="004724A0" w:rsidP="004724A0">
      <w:pPr>
        <w:widowControl w:val="0"/>
        <w:spacing w:line="290" w:lineRule="atLeast"/>
        <w:rPr>
          <w:rFonts w:ascii="Georgia" w:hAnsi="Georgia"/>
        </w:rPr>
      </w:pPr>
    </w:p>
    <w:p w14:paraId="64C26155" w14:textId="77777777" w:rsidR="003338C0" w:rsidRDefault="003338C0" w:rsidP="004724A0">
      <w:pPr>
        <w:widowControl w:val="0"/>
        <w:spacing w:line="290" w:lineRule="atLeast"/>
        <w:rPr>
          <w:rFonts w:ascii="Georgia" w:hAnsi="Georgia"/>
        </w:rPr>
      </w:pPr>
    </w:p>
    <w:p w14:paraId="4284CB5F" w14:textId="77777777" w:rsidR="003338C0" w:rsidRDefault="003338C0" w:rsidP="004724A0">
      <w:pPr>
        <w:widowControl w:val="0"/>
        <w:spacing w:line="290" w:lineRule="atLeast"/>
        <w:rPr>
          <w:rFonts w:ascii="Georgia" w:hAnsi="Georgia"/>
        </w:rPr>
      </w:pPr>
    </w:p>
    <w:p w14:paraId="30A882C4" w14:textId="77777777" w:rsidR="003338C0" w:rsidRDefault="003338C0" w:rsidP="004724A0">
      <w:pPr>
        <w:widowControl w:val="0"/>
        <w:spacing w:line="290" w:lineRule="atLeast"/>
        <w:rPr>
          <w:rFonts w:ascii="Georgia" w:hAnsi="Georgia"/>
        </w:rPr>
      </w:pPr>
    </w:p>
    <w:p w14:paraId="58B8B7F1" w14:textId="77777777" w:rsidR="003338C0" w:rsidRDefault="003338C0" w:rsidP="004724A0">
      <w:pPr>
        <w:widowControl w:val="0"/>
        <w:spacing w:line="290" w:lineRule="atLeast"/>
        <w:rPr>
          <w:rFonts w:ascii="Georgia" w:hAnsi="Georgia"/>
        </w:rPr>
      </w:pPr>
    </w:p>
    <w:p w14:paraId="30F74424" w14:textId="77777777" w:rsidR="003338C0" w:rsidRDefault="003338C0" w:rsidP="004724A0">
      <w:pPr>
        <w:widowControl w:val="0"/>
        <w:spacing w:line="290" w:lineRule="atLeast"/>
        <w:rPr>
          <w:rFonts w:ascii="Georgia" w:hAnsi="Georgia"/>
        </w:rPr>
        <w:sectPr w:rsidR="003338C0" w:rsidSect="0092561F">
          <w:headerReference w:type="default" r:id="rId11"/>
          <w:footerReference w:type="default" r:id="rId12"/>
          <w:pgSz w:w="12240" w:h="15840" w:code="1"/>
          <w:pgMar w:top="3136" w:right="851" w:bottom="1418" w:left="1985" w:header="567" w:footer="567" w:gutter="0"/>
          <w:pgNumType w:start="1"/>
          <w:cols w:space="708"/>
          <w:noEndnote/>
        </w:sectPr>
      </w:pPr>
    </w:p>
    <w:p w14:paraId="72B9AA82" w14:textId="7A85DECC" w:rsidR="00B83D55" w:rsidRPr="00CB56EC" w:rsidRDefault="00B151EF" w:rsidP="00BB220E">
      <w:pPr>
        <w:pStyle w:val="Title"/>
        <w:pageBreakBefore/>
        <w:tabs>
          <w:tab w:val="clear" w:pos="4395"/>
        </w:tabs>
        <w:rPr>
          <w:rFonts w:ascii="Times New Roman" w:hAnsi="Times New Roman"/>
          <w:sz w:val="18"/>
          <w:szCs w:val="18"/>
          <w:lang w:val="tr-TR"/>
        </w:rPr>
      </w:pPr>
      <w:r w:rsidRPr="00CB56EC">
        <w:rPr>
          <w:rFonts w:ascii="Times New Roman" w:hAnsi="Times New Roman"/>
          <w:sz w:val="18"/>
          <w:szCs w:val="18"/>
          <w:lang w:val="tr-TR"/>
        </w:rPr>
        <w:lastRenderedPageBreak/>
        <w:t xml:space="preserve">BİRİNCİ </w:t>
      </w:r>
      <w:r w:rsidR="00AC26DD" w:rsidRPr="00CB56EC">
        <w:rPr>
          <w:rFonts w:ascii="Times New Roman" w:hAnsi="Times New Roman"/>
          <w:sz w:val="18"/>
          <w:szCs w:val="18"/>
          <w:lang w:val="tr-TR"/>
        </w:rPr>
        <w:t>BÖLÜM</w:t>
      </w:r>
    </w:p>
    <w:p w14:paraId="57CF26E0" w14:textId="77777777" w:rsidR="00B151EF" w:rsidRPr="00CB56EC" w:rsidRDefault="00B151EF" w:rsidP="00181637">
      <w:pPr>
        <w:pStyle w:val="Title"/>
        <w:tabs>
          <w:tab w:val="clear" w:pos="4395"/>
        </w:tabs>
        <w:rPr>
          <w:rFonts w:ascii="Times New Roman" w:hAnsi="Times New Roman"/>
          <w:sz w:val="18"/>
          <w:szCs w:val="18"/>
          <w:lang w:val="tr-TR"/>
        </w:rPr>
      </w:pPr>
    </w:p>
    <w:p w14:paraId="41133DB6" w14:textId="77777777" w:rsidR="00B83D55" w:rsidRPr="00CB56EC" w:rsidRDefault="00B151EF" w:rsidP="00181637">
      <w:pPr>
        <w:pStyle w:val="Title"/>
        <w:tabs>
          <w:tab w:val="clear" w:pos="4395"/>
        </w:tabs>
        <w:rPr>
          <w:rFonts w:ascii="Times New Roman" w:hAnsi="Times New Roman"/>
          <w:sz w:val="18"/>
          <w:szCs w:val="18"/>
          <w:lang w:val="tr-TR"/>
        </w:rPr>
      </w:pPr>
      <w:r w:rsidRPr="00CB56EC">
        <w:rPr>
          <w:rFonts w:ascii="Times New Roman" w:hAnsi="Times New Roman"/>
          <w:sz w:val="18"/>
          <w:szCs w:val="18"/>
          <w:lang w:val="tr-TR"/>
        </w:rPr>
        <w:t>GENEL BİLGİLER</w:t>
      </w:r>
    </w:p>
    <w:p w14:paraId="1A333CE5" w14:textId="77777777" w:rsidR="00B151EF" w:rsidRPr="00CB56EC" w:rsidRDefault="00B151EF" w:rsidP="00181637">
      <w:pPr>
        <w:pStyle w:val="Title"/>
        <w:tabs>
          <w:tab w:val="clear" w:pos="4395"/>
        </w:tabs>
        <w:rPr>
          <w:rFonts w:ascii="Times New Roman" w:hAnsi="Times New Roman"/>
          <w:sz w:val="18"/>
          <w:szCs w:val="18"/>
          <w:lang w:val="tr-TR"/>
        </w:rPr>
      </w:pPr>
    </w:p>
    <w:p w14:paraId="3AB3E57F" w14:textId="3228FBB2" w:rsidR="00B83D55" w:rsidRPr="00CB56EC" w:rsidRDefault="00B83D55" w:rsidP="00181637">
      <w:pPr>
        <w:pStyle w:val="Title"/>
        <w:numPr>
          <w:ilvl w:val="0"/>
          <w:numId w:val="3"/>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Banka’nın kuruluş tarihi, başlangıç </w:t>
      </w:r>
      <w:r w:rsidR="00823ADE" w:rsidRPr="00CB56EC">
        <w:rPr>
          <w:rFonts w:ascii="Times New Roman" w:hAnsi="Times New Roman"/>
          <w:b w:val="0"/>
          <w:sz w:val="18"/>
          <w:szCs w:val="18"/>
          <w:lang w:val="tr-TR"/>
        </w:rPr>
        <w:t>statüsü, anılan</w:t>
      </w:r>
      <w:r w:rsidRPr="00CB56EC">
        <w:rPr>
          <w:rFonts w:ascii="Times New Roman" w:hAnsi="Times New Roman"/>
          <w:b w:val="0"/>
          <w:sz w:val="18"/>
          <w:szCs w:val="18"/>
          <w:lang w:val="tr-TR"/>
        </w:rPr>
        <w:t xml:space="preserve"> statüde meydana gelen değişiklikleri ihtiva eden tarihçesi</w:t>
      </w:r>
      <w:r w:rsidRPr="00CB56EC">
        <w:rPr>
          <w:rFonts w:ascii="Times New Roman" w:hAnsi="Times New Roman"/>
          <w:b w:val="0"/>
          <w:sz w:val="18"/>
          <w:szCs w:val="18"/>
          <w:lang w:val="tr-TR"/>
        </w:rPr>
        <w:tab/>
        <w:t>1</w:t>
      </w:r>
    </w:p>
    <w:p w14:paraId="22781DD8" w14:textId="77777777" w:rsidR="00B83D55" w:rsidRPr="00CB56EC" w:rsidRDefault="00B83D55" w:rsidP="00181637">
      <w:pPr>
        <w:pStyle w:val="Title"/>
        <w:numPr>
          <w:ilvl w:val="0"/>
          <w:numId w:val="3"/>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Banka’nın sermaye yapısı, yönetim ve denetimini doğrudan veya dolaylı olarak tek başına veya birlikte elinde bulunduran ortakları, varsa bu hususlarda yıl içindeki değişiklikler ile dahil olduğu gruba ilişkin açıklama</w:t>
      </w:r>
      <w:r w:rsidRPr="00CB56EC">
        <w:rPr>
          <w:rFonts w:ascii="Times New Roman" w:hAnsi="Times New Roman"/>
          <w:b w:val="0"/>
          <w:sz w:val="18"/>
          <w:szCs w:val="18"/>
          <w:lang w:val="tr-TR"/>
        </w:rPr>
        <w:tab/>
        <w:t>1</w:t>
      </w:r>
    </w:p>
    <w:p w14:paraId="751D9FBD" w14:textId="77777777" w:rsidR="00E30CF9" w:rsidRPr="00CB56EC" w:rsidRDefault="00B83D55" w:rsidP="00181637">
      <w:pPr>
        <w:pStyle w:val="Title"/>
        <w:numPr>
          <w:ilvl w:val="0"/>
          <w:numId w:val="3"/>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Banka’nın yönetim kurulu başkan ve üyeleri, denetim komitesi üyeleri ile genel müdür ve yardımcılarının </w:t>
      </w:r>
    </w:p>
    <w:p w14:paraId="0C85FF50" w14:textId="01EDFC49" w:rsidR="00B83D55" w:rsidRPr="00CB56EC" w:rsidRDefault="00B83D55" w:rsidP="00181637">
      <w:pPr>
        <w:pStyle w:val="Title"/>
        <w:tabs>
          <w:tab w:val="clear" w:pos="4395"/>
          <w:tab w:val="right" w:pos="9000"/>
        </w:tabs>
        <w:ind w:left="720"/>
        <w:jc w:val="left"/>
        <w:rPr>
          <w:rFonts w:ascii="Times New Roman" w:hAnsi="Times New Roman"/>
          <w:b w:val="0"/>
          <w:sz w:val="18"/>
          <w:szCs w:val="18"/>
          <w:lang w:val="tr-TR"/>
        </w:rPr>
      </w:pPr>
      <w:proofErr w:type="gramStart"/>
      <w:r w:rsidRPr="00CB56EC">
        <w:rPr>
          <w:rFonts w:ascii="Times New Roman" w:hAnsi="Times New Roman"/>
          <w:b w:val="0"/>
          <w:sz w:val="18"/>
          <w:szCs w:val="18"/>
          <w:lang w:val="tr-TR"/>
        </w:rPr>
        <w:t>varsa</w:t>
      </w:r>
      <w:proofErr w:type="gramEnd"/>
      <w:r w:rsidRPr="00CB56EC">
        <w:rPr>
          <w:rFonts w:ascii="Times New Roman" w:hAnsi="Times New Roman"/>
          <w:b w:val="0"/>
          <w:sz w:val="18"/>
          <w:szCs w:val="18"/>
          <w:lang w:val="tr-TR"/>
        </w:rPr>
        <w:t xml:space="preserve"> Banka’da sahip oldukları paylara ve sorumluluk alanlarına ilişkin açıklamalar    </w:t>
      </w:r>
      <w:r w:rsidRPr="00CB56EC">
        <w:rPr>
          <w:rFonts w:ascii="Times New Roman" w:hAnsi="Times New Roman"/>
          <w:b w:val="0"/>
          <w:sz w:val="18"/>
          <w:szCs w:val="18"/>
          <w:lang w:val="tr-TR"/>
        </w:rPr>
        <w:tab/>
        <w:t>1</w:t>
      </w:r>
    </w:p>
    <w:p w14:paraId="0BA0580A" w14:textId="77777777" w:rsidR="00B83D55" w:rsidRPr="00CB56EC" w:rsidRDefault="00B83D55" w:rsidP="00181637">
      <w:pPr>
        <w:pStyle w:val="Title"/>
        <w:numPr>
          <w:ilvl w:val="0"/>
          <w:numId w:val="3"/>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Banka’da nitelikli pay sahibi olan kişi ve kuruluşlara ilişkin açıklamalar </w:t>
      </w:r>
      <w:r w:rsidRPr="00CB56EC">
        <w:rPr>
          <w:rFonts w:ascii="Times New Roman" w:hAnsi="Times New Roman"/>
          <w:b w:val="0"/>
          <w:sz w:val="18"/>
          <w:szCs w:val="18"/>
          <w:lang w:val="tr-TR"/>
        </w:rPr>
        <w:tab/>
        <w:t>2</w:t>
      </w:r>
    </w:p>
    <w:p w14:paraId="215E1F0C" w14:textId="77777777" w:rsidR="00B83D55" w:rsidRPr="00CB56EC" w:rsidRDefault="00B83D55" w:rsidP="00181637">
      <w:pPr>
        <w:pStyle w:val="Title"/>
        <w:numPr>
          <w:ilvl w:val="0"/>
          <w:numId w:val="3"/>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Banka’nın hizmet türü ve faaliyet alanlarını içeren özet bilgi </w:t>
      </w:r>
      <w:r w:rsidRPr="00CB56EC">
        <w:rPr>
          <w:rFonts w:ascii="Times New Roman" w:hAnsi="Times New Roman"/>
          <w:b w:val="0"/>
          <w:sz w:val="18"/>
          <w:szCs w:val="18"/>
          <w:lang w:val="tr-TR"/>
        </w:rPr>
        <w:tab/>
        <w:t>2</w:t>
      </w:r>
    </w:p>
    <w:p w14:paraId="32D9D7AB" w14:textId="77777777" w:rsidR="00B83D55" w:rsidRPr="00CB56EC" w:rsidRDefault="00B83D55" w:rsidP="00181637">
      <w:pPr>
        <w:pStyle w:val="Title"/>
        <w:numPr>
          <w:ilvl w:val="0"/>
          <w:numId w:val="3"/>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Banka ile bağlı ortaklıkları arasında özkaynakların derhal transfer edilmesinin </w:t>
      </w:r>
      <w:r w:rsidR="00B151EF" w:rsidRPr="00CB56EC">
        <w:rPr>
          <w:rFonts w:ascii="Times New Roman" w:hAnsi="Times New Roman"/>
          <w:b w:val="0"/>
          <w:sz w:val="18"/>
          <w:szCs w:val="18"/>
          <w:lang w:val="tr-TR"/>
        </w:rPr>
        <w:t>veya borçların</w:t>
      </w:r>
      <w:r w:rsidRPr="00CB56EC">
        <w:rPr>
          <w:rFonts w:ascii="Times New Roman" w:hAnsi="Times New Roman"/>
          <w:b w:val="0"/>
          <w:sz w:val="18"/>
          <w:szCs w:val="18"/>
          <w:lang w:val="tr-TR"/>
        </w:rPr>
        <w:t xml:space="preserve"> geri ödenmesinin önünde mevcut</w:t>
      </w:r>
      <w:r w:rsidR="00B151EF" w:rsidRPr="00CB56EC">
        <w:rPr>
          <w:rFonts w:ascii="Times New Roman" w:hAnsi="Times New Roman"/>
          <w:b w:val="0"/>
          <w:sz w:val="18"/>
          <w:szCs w:val="18"/>
          <w:lang w:val="tr-TR"/>
        </w:rPr>
        <w:t xml:space="preserve"> </w:t>
      </w:r>
      <w:r w:rsidRPr="00CB56EC">
        <w:rPr>
          <w:rFonts w:ascii="Times New Roman" w:hAnsi="Times New Roman"/>
          <w:b w:val="0"/>
          <w:sz w:val="18"/>
          <w:szCs w:val="18"/>
          <w:lang w:val="tr-TR"/>
        </w:rPr>
        <w:t>veya muhtemel, fiili veya hukuki engeller</w:t>
      </w:r>
      <w:r w:rsidR="00B151EF" w:rsidRPr="00CB56EC">
        <w:rPr>
          <w:rFonts w:ascii="Times New Roman" w:hAnsi="Times New Roman"/>
          <w:b w:val="0"/>
          <w:sz w:val="18"/>
          <w:szCs w:val="18"/>
          <w:lang w:val="tr-TR"/>
        </w:rPr>
        <w:tab/>
        <w:t>2</w:t>
      </w:r>
    </w:p>
    <w:p w14:paraId="6A337976" w14:textId="77777777" w:rsidR="00B83D55" w:rsidRPr="00CB56EC" w:rsidRDefault="00B83D55" w:rsidP="00181637">
      <w:pPr>
        <w:pStyle w:val="Title"/>
        <w:tabs>
          <w:tab w:val="clear" w:pos="4395"/>
          <w:tab w:val="right" w:pos="9000"/>
        </w:tabs>
        <w:ind w:left="720"/>
        <w:jc w:val="left"/>
        <w:rPr>
          <w:rFonts w:ascii="Times New Roman" w:hAnsi="Times New Roman"/>
          <w:b w:val="0"/>
          <w:sz w:val="18"/>
          <w:szCs w:val="18"/>
          <w:lang w:val="tr-TR"/>
        </w:rPr>
      </w:pPr>
    </w:p>
    <w:p w14:paraId="7D4B0BC5" w14:textId="77777777" w:rsidR="00890E04" w:rsidRPr="00CB56EC" w:rsidRDefault="00890E04" w:rsidP="00181637">
      <w:pPr>
        <w:pStyle w:val="Title"/>
        <w:tabs>
          <w:tab w:val="clear" w:pos="4395"/>
          <w:tab w:val="right" w:pos="9000"/>
        </w:tabs>
        <w:ind w:left="720"/>
        <w:jc w:val="left"/>
        <w:rPr>
          <w:rFonts w:ascii="Times New Roman" w:hAnsi="Times New Roman"/>
          <w:b w:val="0"/>
          <w:sz w:val="18"/>
          <w:szCs w:val="18"/>
          <w:lang w:val="tr-TR"/>
        </w:rPr>
      </w:pPr>
    </w:p>
    <w:p w14:paraId="27E65227" w14:textId="77777777" w:rsidR="00B83D55" w:rsidRPr="00CB56EC" w:rsidRDefault="00B151EF" w:rsidP="00181637">
      <w:pPr>
        <w:pStyle w:val="Title"/>
        <w:tabs>
          <w:tab w:val="clear" w:pos="4395"/>
        </w:tabs>
        <w:rPr>
          <w:rFonts w:ascii="Times New Roman" w:hAnsi="Times New Roman"/>
          <w:sz w:val="18"/>
          <w:szCs w:val="18"/>
          <w:lang w:val="tr-TR"/>
        </w:rPr>
      </w:pPr>
      <w:r w:rsidRPr="00CB56EC">
        <w:rPr>
          <w:rFonts w:ascii="Times New Roman" w:hAnsi="Times New Roman"/>
          <w:sz w:val="18"/>
          <w:szCs w:val="18"/>
          <w:lang w:val="tr-TR"/>
        </w:rPr>
        <w:t>İKİNCİ BÖLÜM</w:t>
      </w:r>
    </w:p>
    <w:p w14:paraId="49EA59FD" w14:textId="77777777" w:rsidR="00B151EF" w:rsidRPr="00CB56EC" w:rsidRDefault="00B151EF" w:rsidP="00181637">
      <w:pPr>
        <w:pStyle w:val="Title"/>
        <w:tabs>
          <w:tab w:val="clear" w:pos="4395"/>
        </w:tabs>
        <w:rPr>
          <w:rFonts w:ascii="Times New Roman" w:hAnsi="Times New Roman"/>
          <w:sz w:val="18"/>
          <w:szCs w:val="18"/>
          <w:lang w:val="tr-TR"/>
        </w:rPr>
      </w:pPr>
    </w:p>
    <w:p w14:paraId="3E8B251D" w14:textId="77777777" w:rsidR="00B83D55" w:rsidRPr="00CB56EC" w:rsidRDefault="00B151EF" w:rsidP="00181637">
      <w:pPr>
        <w:pStyle w:val="Title"/>
        <w:tabs>
          <w:tab w:val="clear" w:pos="4395"/>
        </w:tabs>
        <w:rPr>
          <w:rFonts w:ascii="Times New Roman" w:hAnsi="Times New Roman"/>
          <w:sz w:val="18"/>
          <w:szCs w:val="18"/>
          <w:lang w:val="tr-TR"/>
        </w:rPr>
      </w:pPr>
      <w:r w:rsidRPr="00CB56EC">
        <w:rPr>
          <w:rFonts w:ascii="Times New Roman" w:hAnsi="Times New Roman"/>
          <w:sz w:val="18"/>
          <w:szCs w:val="18"/>
          <w:lang w:val="tr-TR"/>
        </w:rPr>
        <w:t>KONSOLİDE OLMAYAN FİNANSAL TABLOLAR</w:t>
      </w:r>
    </w:p>
    <w:p w14:paraId="7B1B9A14" w14:textId="77777777" w:rsidR="00B151EF" w:rsidRPr="00CB56EC" w:rsidRDefault="00B151EF" w:rsidP="00181637">
      <w:pPr>
        <w:pStyle w:val="Title"/>
        <w:tabs>
          <w:tab w:val="clear" w:pos="4395"/>
        </w:tabs>
        <w:rPr>
          <w:rFonts w:ascii="Times New Roman" w:hAnsi="Times New Roman"/>
          <w:sz w:val="18"/>
          <w:szCs w:val="18"/>
          <w:lang w:val="tr-TR"/>
        </w:rPr>
      </w:pPr>
    </w:p>
    <w:p w14:paraId="6CF2FB95" w14:textId="6D60EF7C" w:rsidR="00B83D55" w:rsidRPr="00CB56EC" w:rsidRDefault="00B83D55" w:rsidP="00181637">
      <w:pPr>
        <w:pStyle w:val="Title"/>
        <w:numPr>
          <w:ilvl w:val="0"/>
          <w:numId w:val="3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Konsolide olmayan bilanço (Finansal durum tablosu)</w:t>
      </w:r>
      <w:r w:rsidRPr="00CB56EC">
        <w:rPr>
          <w:rFonts w:ascii="Times New Roman" w:hAnsi="Times New Roman"/>
          <w:b w:val="0"/>
          <w:sz w:val="18"/>
          <w:szCs w:val="18"/>
          <w:lang w:val="tr-TR"/>
        </w:rPr>
        <w:tab/>
      </w:r>
      <w:r w:rsidR="00607688" w:rsidRPr="00CB56EC">
        <w:rPr>
          <w:rFonts w:ascii="Times New Roman" w:hAnsi="Times New Roman"/>
          <w:b w:val="0"/>
          <w:sz w:val="18"/>
          <w:szCs w:val="18"/>
          <w:lang w:val="tr-TR"/>
        </w:rPr>
        <w:t>3-4</w:t>
      </w:r>
    </w:p>
    <w:p w14:paraId="40AA68F5" w14:textId="1CC4E4F7" w:rsidR="00B83D55" w:rsidRPr="00CB56EC" w:rsidRDefault="00B83D55" w:rsidP="00181637">
      <w:pPr>
        <w:pStyle w:val="Title"/>
        <w:numPr>
          <w:ilvl w:val="0"/>
          <w:numId w:val="3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Konsolide olmayan nazım hesaplar tablosu</w:t>
      </w:r>
      <w:r w:rsidRPr="00CB56EC">
        <w:rPr>
          <w:rFonts w:ascii="Times New Roman" w:hAnsi="Times New Roman"/>
          <w:b w:val="0"/>
          <w:sz w:val="18"/>
          <w:szCs w:val="18"/>
          <w:lang w:val="tr-TR"/>
        </w:rPr>
        <w:tab/>
      </w:r>
      <w:r w:rsidR="00607688" w:rsidRPr="00CB56EC">
        <w:rPr>
          <w:rFonts w:ascii="Times New Roman" w:hAnsi="Times New Roman"/>
          <w:b w:val="0"/>
          <w:sz w:val="18"/>
          <w:szCs w:val="18"/>
          <w:lang w:val="tr-TR"/>
        </w:rPr>
        <w:t>5</w:t>
      </w:r>
    </w:p>
    <w:p w14:paraId="64895325" w14:textId="3DD4E2D5" w:rsidR="00B83D55" w:rsidRPr="00CB56EC" w:rsidRDefault="00B83D55" w:rsidP="00181637">
      <w:pPr>
        <w:pStyle w:val="Title"/>
        <w:numPr>
          <w:ilvl w:val="0"/>
          <w:numId w:val="3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Konsolide olmayan kar veya zarar tablosu (Gelir tablosu)</w:t>
      </w:r>
      <w:r w:rsidRPr="00CB56EC">
        <w:rPr>
          <w:rFonts w:ascii="Times New Roman" w:hAnsi="Times New Roman"/>
          <w:b w:val="0"/>
          <w:sz w:val="18"/>
          <w:szCs w:val="18"/>
          <w:lang w:val="tr-TR"/>
        </w:rPr>
        <w:tab/>
      </w:r>
      <w:r w:rsidR="00607688" w:rsidRPr="00CB56EC">
        <w:rPr>
          <w:rFonts w:ascii="Times New Roman" w:hAnsi="Times New Roman"/>
          <w:b w:val="0"/>
          <w:sz w:val="18"/>
          <w:szCs w:val="18"/>
          <w:lang w:val="tr-TR"/>
        </w:rPr>
        <w:t>6</w:t>
      </w:r>
    </w:p>
    <w:p w14:paraId="0347B1F9" w14:textId="7B55A624" w:rsidR="00B83D55" w:rsidRPr="00CB56EC" w:rsidRDefault="00B83D55" w:rsidP="00181637">
      <w:pPr>
        <w:pStyle w:val="Title"/>
        <w:numPr>
          <w:ilvl w:val="0"/>
          <w:numId w:val="3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Konsolide olmayan kar veya zarar ve diğer kapsamlı gelir tablosu</w:t>
      </w:r>
      <w:r w:rsidRPr="00CB56EC">
        <w:rPr>
          <w:rFonts w:ascii="Times New Roman" w:hAnsi="Times New Roman"/>
          <w:b w:val="0"/>
          <w:sz w:val="18"/>
          <w:szCs w:val="18"/>
          <w:lang w:val="tr-TR"/>
        </w:rPr>
        <w:tab/>
      </w:r>
      <w:r w:rsidR="00607688" w:rsidRPr="00CB56EC">
        <w:rPr>
          <w:rFonts w:ascii="Times New Roman" w:hAnsi="Times New Roman"/>
          <w:b w:val="0"/>
          <w:sz w:val="18"/>
          <w:szCs w:val="18"/>
          <w:lang w:val="tr-TR"/>
        </w:rPr>
        <w:t>7</w:t>
      </w:r>
    </w:p>
    <w:p w14:paraId="708356C6" w14:textId="3B8869E8" w:rsidR="00B83D55" w:rsidRPr="00CB56EC" w:rsidRDefault="00B83D55" w:rsidP="00181637">
      <w:pPr>
        <w:pStyle w:val="Title"/>
        <w:numPr>
          <w:ilvl w:val="0"/>
          <w:numId w:val="3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Konsolide olmayan özkaynak değişim tablosu</w:t>
      </w:r>
      <w:r w:rsidRPr="00CB56EC">
        <w:rPr>
          <w:rFonts w:ascii="Times New Roman" w:hAnsi="Times New Roman"/>
          <w:b w:val="0"/>
          <w:sz w:val="18"/>
          <w:szCs w:val="18"/>
          <w:lang w:val="tr-TR"/>
        </w:rPr>
        <w:tab/>
      </w:r>
      <w:r w:rsidR="00607688" w:rsidRPr="00CB56EC">
        <w:rPr>
          <w:rFonts w:ascii="Times New Roman" w:hAnsi="Times New Roman"/>
          <w:b w:val="0"/>
          <w:sz w:val="18"/>
          <w:szCs w:val="18"/>
          <w:lang w:val="tr-TR"/>
        </w:rPr>
        <w:t>8</w:t>
      </w:r>
      <w:r w:rsidR="00B90CB7" w:rsidRPr="00CB56EC">
        <w:rPr>
          <w:rFonts w:ascii="Times New Roman" w:hAnsi="Times New Roman"/>
          <w:b w:val="0"/>
          <w:sz w:val="18"/>
          <w:szCs w:val="18"/>
          <w:lang w:val="tr-TR"/>
        </w:rPr>
        <w:t>-</w:t>
      </w:r>
      <w:r w:rsidR="00607688" w:rsidRPr="00CB56EC">
        <w:rPr>
          <w:rFonts w:ascii="Times New Roman" w:hAnsi="Times New Roman"/>
          <w:b w:val="0"/>
          <w:sz w:val="18"/>
          <w:szCs w:val="18"/>
          <w:lang w:val="tr-TR"/>
        </w:rPr>
        <w:t>9</w:t>
      </w:r>
    </w:p>
    <w:p w14:paraId="79A4E868" w14:textId="3043D19F" w:rsidR="00B83D55" w:rsidRDefault="00B83D55" w:rsidP="00181637">
      <w:pPr>
        <w:pStyle w:val="Title"/>
        <w:numPr>
          <w:ilvl w:val="0"/>
          <w:numId w:val="3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Konsolide olmayan nakit akış tablosu </w:t>
      </w:r>
      <w:r w:rsidRPr="00CB56EC">
        <w:rPr>
          <w:rFonts w:ascii="Times New Roman" w:hAnsi="Times New Roman"/>
          <w:b w:val="0"/>
          <w:sz w:val="18"/>
          <w:szCs w:val="18"/>
          <w:lang w:val="tr-TR"/>
        </w:rPr>
        <w:tab/>
      </w:r>
      <w:r w:rsidR="00FF5B89" w:rsidRPr="00CB56EC">
        <w:rPr>
          <w:rFonts w:ascii="Times New Roman" w:hAnsi="Times New Roman"/>
          <w:b w:val="0"/>
          <w:sz w:val="18"/>
          <w:szCs w:val="18"/>
          <w:lang w:val="tr-TR"/>
        </w:rPr>
        <w:t>1</w:t>
      </w:r>
      <w:r w:rsidR="00607688" w:rsidRPr="00CB56EC">
        <w:rPr>
          <w:rFonts w:ascii="Times New Roman" w:hAnsi="Times New Roman"/>
          <w:b w:val="0"/>
          <w:sz w:val="18"/>
          <w:szCs w:val="18"/>
          <w:lang w:val="tr-TR"/>
        </w:rPr>
        <w:t>0</w:t>
      </w:r>
    </w:p>
    <w:p w14:paraId="00356FCD" w14:textId="77777777" w:rsidR="00B151EF" w:rsidRPr="00CB56EC" w:rsidRDefault="00B151EF" w:rsidP="00181637">
      <w:pPr>
        <w:pStyle w:val="Title"/>
        <w:tabs>
          <w:tab w:val="clear" w:pos="4395"/>
        </w:tabs>
        <w:rPr>
          <w:rFonts w:ascii="Times New Roman" w:hAnsi="Times New Roman"/>
          <w:sz w:val="18"/>
          <w:szCs w:val="18"/>
          <w:highlight w:val="yellow"/>
          <w:lang w:val="tr-TR"/>
        </w:rPr>
      </w:pPr>
    </w:p>
    <w:p w14:paraId="532198D0" w14:textId="77777777" w:rsidR="00890E04" w:rsidRPr="00CB56EC" w:rsidRDefault="00890E04" w:rsidP="00181637">
      <w:pPr>
        <w:pStyle w:val="Title"/>
        <w:tabs>
          <w:tab w:val="clear" w:pos="4395"/>
        </w:tabs>
        <w:rPr>
          <w:rFonts w:ascii="Times New Roman" w:hAnsi="Times New Roman"/>
          <w:sz w:val="18"/>
          <w:szCs w:val="18"/>
          <w:highlight w:val="yellow"/>
          <w:lang w:val="tr-TR"/>
        </w:rPr>
      </w:pPr>
    </w:p>
    <w:p w14:paraId="1D0EB150" w14:textId="77777777" w:rsidR="00B83D55" w:rsidRPr="00CB56EC" w:rsidRDefault="00B151EF" w:rsidP="00181637">
      <w:pPr>
        <w:pStyle w:val="Title"/>
        <w:tabs>
          <w:tab w:val="clear" w:pos="4395"/>
        </w:tabs>
        <w:rPr>
          <w:rFonts w:ascii="Times New Roman" w:hAnsi="Times New Roman"/>
          <w:sz w:val="18"/>
          <w:szCs w:val="18"/>
          <w:lang w:val="tr-TR"/>
        </w:rPr>
      </w:pPr>
      <w:r w:rsidRPr="00CB56EC">
        <w:rPr>
          <w:rFonts w:ascii="Times New Roman" w:hAnsi="Times New Roman"/>
          <w:sz w:val="18"/>
          <w:szCs w:val="18"/>
          <w:lang w:val="tr-TR"/>
        </w:rPr>
        <w:t>ÜÇÜNCÜ BÖLÜM</w:t>
      </w:r>
    </w:p>
    <w:p w14:paraId="57B5197D" w14:textId="77777777" w:rsidR="00B151EF" w:rsidRPr="00CB56EC" w:rsidRDefault="00B151EF" w:rsidP="00181637">
      <w:pPr>
        <w:pStyle w:val="Title"/>
        <w:tabs>
          <w:tab w:val="clear" w:pos="4395"/>
        </w:tabs>
        <w:rPr>
          <w:rFonts w:ascii="Times New Roman" w:hAnsi="Times New Roman"/>
          <w:sz w:val="18"/>
          <w:szCs w:val="18"/>
          <w:lang w:val="tr-TR"/>
        </w:rPr>
      </w:pPr>
    </w:p>
    <w:p w14:paraId="599FA6F3" w14:textId="77777777" w:rsidR="00B83D55" w:rsidRPr="00CB56EC" w:rsidRDefault="00B151EF" w:rsidP="00181637">
      <w:pPr>
        <w:pStyle w:val="Title"/>
        <w:tabs>
          <w:tab w:val="clear" w:pos="4395"/>
        </w:tabs>
        <w:rPr>
          <w:rFonts w:ascii="Times New Roman" w:hAnsi="Times New Roman"/>
          <w:sz w:val="18"/>
          <w:szCs w:val="18"/>
          <w:lang w:val="tr-TR"/>
        </w:rPr>
      </w:pPr>
      <w:r w:rsidRPr="00CB56EC">
        <w:rPr>
          <w:rFonts w:ascii="Times New Roman" w:hAnsi="Times New Roman"/>
          <w:sz w:val="18"/>
          <w:szCs w:val="18"/>
          <w:lang w:val="tr-TR"/>
        </w:rPr>
        <w:t>MUHASEBE POLİTİKALARI</w:t>
      </w:r>
    </w:p>
    <w:p w14:paraId="5CD4B09C" w14:textId="77777777" w:rsidR="00B151EF" w:rsidRPr="00CB56EC" w:rsidRDefault="00B151EF" w:rsidP="00181637">
      <w:pPr>
        <w:pStyle w:val="Title"/>
        <w:tabs>
          <w:tab w:val="clear" w:pos="4395"/>
        </w:tabs>
        <w:rPr>
          <w:rFonts w:ascii="Times New Roman" w:hAnsi="Times New Roman"/>
          <w:sz w:val="18"/>
          <w:szCs w:val="18"/>
          <w:lang w:val="tr-TR"/>
        </w:rPr>
      </w:pPr>
    </w:p>
    <w:p w14:paraId="668845EF" w14:textId="4D398847" w:rsidR="00B83D55" w:rsidRPr="00CB56EC" w:rsidRDefault="00B83D55" w:rsidP="00181637">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Sunum esaslarına ilişkin açıklamalar </w:t>
      </w:r>
      <w:r w:rsidRPr="00CB56EC">
        <w:rPr>
          <w:rFonts w:ascii="Times New Roman" w:hAnsi="Times New Roman"/>
          <w:b w:val="0"/>
          <w:sz w:val="18"/>
          <w:szCs w:val="18"/>
          <w:lang w:val="tr-TR"/>
        </w:rPr>
        <w:tab/>
      </w:r>
      <w:r w:rsidR="00607688" w:rsidRPr="00CB56EC">
        <w:rPr>
          <w:rFonts w:ascii="Times New Roman" w:hAnsi="Times New Roman"/>
          <w:b w:val="0"/>
          <w:sz w:val="18"/>
          <w:szCs w:val="18"/>
          <w:lang w:val="tr-TR"/>
        </w:rPr>
        <w:t>1</w:t>
      </w:r>
      <w:r w:rsidR="00181637">
        <w:rPr>
          <w:rFonts w:ascii="Times New Roman" w:hAnsi="Times New Roman"/>
          <w:b w:val="0"/>
          <w:sz w:val="18"/>
          <w:szCs w:val="18"/>
          <w:lang w:val="tr-TR"/>
        </w:rPr>
        <w:t>1</w:t>
      </w:r>
      <w:r w:rsidR="00607688" w:rsidRPr="00CB56EC">
        <w:rPr>
          <w:rFonts w:ascii="Times New Roman" w:hAnsi="Times New Roman"/>
          <w:b w:val="0"/>
          <w:sz w:val="18"/>
          <w:szCs w:val="18"/>
          <w:lang w:val="tr-TR"/>
        </w:rPr>
        <w:t>-1</w:t>
      </w:r>
      <w:r w:rsidR="00181637">
        <w:rPr>
          <w:rFonts w:ascii="Times New Roman" w:hAnsi="Times New Roman"/>
          <w:b w:val="0"/>
          <w:sz w:val="18"/>
          <w:szCs w:val="18"/>
          <w:lang w:val="tr-TR"/>
        </w:rPr>
        <w:t>2</w:t>
      </w:r>
    </w:p>
    <w:p w14:paraId="14EFC5EE" w14:textId="027ECD26" w:rsidR="00B83D55" w:rsidRPr="00CB56EC" w:rsidRDefault="00B83D55" w:rsidP="00181637">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Finansal araçların kullanım stratejisi ve yabancı para cinsinden i</w:t>
      </w:r>
      <w:r w:rsidR="00FF5B89" w:rsidRPr="00CB56EC">
        <w:rPr>
          <w:rFonts w:ascii="Times New Roman" w:hAnsi="Times New Roman"/>
          <w:b w:val="0"/>
          <w:sz w:val="18"/>
          <w:szCs w:val="18"/>
          <w:lang w:val="tr-TR"/>
        </w:rPr>
        <w:t xml:space="preserve">şlemlere ilişkin açıklamalar </w:t>
      </w:r>
      <w:r w:rsidR="00FF5B89" w:rsidRPr="00CB56EC">
        <w:rPr>
          <w:rFonts w:ascii="Times New Roman" w:hAnsi="Times New Roman"/>
          <w:b w:val="0"/>
          <w:sz w:val="18"/>
          <w:szCs w:val="18"/>
          <w:lang w:val="tr-TR"/>
        </w:rPr>
        <w:tab/>
        <w:t>1</w:t>
      </w:r>
      <w:r w:rsidR="00181637">
        <w:rPr>
          <w:rFonts w:ascii="Times New Roman" w:hAnsi="Times New Roman"/>
          <w:b w:val="0"/>
          <w:sz w:val="18"/>
          <w:szCs w:val="18"/>
          <w:lang w:val="tr-TR"/>
        </w:rPr>
        <w:t>2</w:t>
      </w:r>
    </w:p>
    <w:p w14:paraId="1D201260" w14:textId="31A68217" w:rsidR="00B83D55" w:rsidRPr="00CB56EC" w:rsidRDefault="00B83D55" w:rsidP="00181637">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Vadeli işlem ve opsiyon sözleşmeleri ile türev </w:t>
      </w:r>
      <w:r w:rsidR="000839D6" w:rsidRPr="00CB56EC">
        <w:rPr>
          <w:rFonts w:ascii="Times New Roman" w:hAnsi="Times New Roman"/>
          <w:b w:val="0"/>
          <w:sz w:val="18"/>
          <w:szCs w:val="18"/>
          <w:lang w:val="tr-TR"/>
        </w:rPr>
        <w:t xml:space="preserve">ürünlere ilişkin açıklamalar </w:t>
      </w:r>
      <w:r w:rsidR="000839D6" w:rsidRPr="00CB56EC">
        <w:rPr>
          <w:rFonts w:ascii="Times New Roman" w:hAnsi="Times New Roman"/>
          <w:b w:val="0"/>
          <w:sz w:val="18"/>
          <w:szCs w:val="18"/>
          <w:lang w:val="tr-TR"/>
        </w:rPr>
        <w:tab/>
        <w:t>1</w:t>
      </w:r>
      <w:r w:rsidR="00181637">
        <w:rPr>
          <w:rFonts w:ascii="Times New Roman" w:hAnsi="Times New Roman"/>
          <w:b w:val="0"/>
          <w:sz w:val="18"/>
          <w:szCs w:val="18"/>
          <w:lang w:val="tr-TR"/>
        </w:rPr>
        <w:t>2</w:t>
      </w:r>
    </w:p>
    <w:p w14:paraId="726DA1B2" w14:textId="5455B0A3" w:rsidR="00B83D55" w:rsidRDefault="00AE3671" w:rsidP="00181637">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Kâr</w:t>
      </w:r>
      <w:r w:rsidR="00B83D55" w:rsidRPr="00CB56EC">
        <w:rPr>
          <w:rFonts w:ascii="Times New Roman" w:hAnsi="Times New Roman"/>
          <w:b w:val="0"/>
          <w:sz w:val="18"/>
          <w:szCs w:val="18"/>
          <w:lang w:val="tr-TR"/>
        </w:rPr>
        <w:t xml:space="preserve"> payı gelir ve </w:t>
      </w:r>
      <w:r w:rsidR="000839D6" w:rsidRPr="00CB56EC">
        <w:rPr>
          <w:rFonts w:ascii="Times New Roman" w:hAnsi="Times New Roman"/>
          <w:b w:val="0"/>
          <w:sz w:val="18"/>
          <w:szCs w:val="18"/>
          <w:lang w:val="tr-TR"/>
        </w:rPr>
        <w:t xml:space="preserve">giderine ilişkin açıklamalar </w:t>
      </w:r>
      <w:r w:rsidR="000839D6" w:rsidRPr="00CB56EC">
        <w:rPr>
          <w:rFonts w:ascii="Times New Roman" w:hAnsi="Times New Roman"/>
          <w:b w:val="0"/>
          <w:sz w:val="18"/>
          <w:szCs w:val="18"/>
          <w:lang w:val="tr-TR"/>
        </w:rPr>
        <w:tab/>
        <w:t>1</w:t>
      </w:r>
      <w:r w:rsidR="00181637">
        <w:rPr>
          <w:rFonts w:ascii="Times New Roman" w:hAnsi="Times New Roman"/>
          <w:b w:val="0"/>
          <w:sz w:val="18"/>
          <w:szCs w:val="18"/>
          <w:lang w:val="tr-TR"/>
        </w:rPr>
        <w:t>2</w:t>
      </w:r>
    </w:p>
    <w:p w14:paraId="1E39A24F" w14:textId="385E4619" w:rsidR="00407D25" w:rsidRPr="00CB56EC" w:rsidRDefault="00407D25" w:rsidP="00181637">
      <w:pPr>
        <w:pStyle w:val="Title"/>
        <w:numPr>
          <w:ilvl w:val="0"/>
          <w:numId w:val="37"/>
        </w:numPr>
        <w:tabs>
          <w:tab w:val="clear" w:pos="4395"/>
          <w:tab w:val="right" w:pos="9000"/>
        </w:tabs>
        <w:jc w:val="left"/>
        <w:rPr>
          <w:rFonts w:ascii="Times New Roman" w:hAnsi="Times New Roman"/>
          <w:b w:val="0"/>
          <w:sz w:val="18"/>
          <w:szCs w:val="18"/>
          <w:lang w:val="tr-TR"/>
        </w:rPr>
      </w:pPr>
      <w:r w:rsidRPr="00407D25">
        <w:rPr>
          <w:rFonts w:ascii="Times New Roman" w:hAnsi="Times New Roman"/>
          <w:b w:val="0"/>
          <w:sz w:val="18"/>
          <w:szCs w:val="18"/>
          <w:lang w:val="tr-TR"/>
        </w:rPr>
        <w:t>İştirak ve bağlı ortaklıklar ve birlikte kontrol edilen ortaklıklara ilişkin açıklamalar</w:t>
      </w:r>
      <w:r>
        <w:rPr>
          <w:rFonts w:ascii="Times New Roman" w:hAnsi="Times New Roman"/>
          <w:b w:val="0"/>
          <w:sz w:val="18"/>
          <w:szCs w:val="18"/>
          <w:lang w:val="tr-TR"/>
        </w:rPr>
        <w:tab/>
        <w:t>1</w:t>
      </w:r>
      <w:r w:rsidR="00181637">
        <w:rPr>
          <w:rFonts w:ascii="Times New Roman" w:hAnsi="Times New Roman"/>
          <w:b w:val="0"/>
          <w:sz w:val="18"/>
          <w:szCs w:val="18"/>
          <w:lang w:val="tr-TR"/>
        </w:rPr>
        <w:t>3</w:t>
      </w:r>
    </w:p>
    <w:p w14:paraId="72E12C09" w14:textId="7BED83BD" w:rsidR="00B83D55" w:rsidRPr="00CB56EC" w:rsidRDefault="00B83D55" w:rsidP="00181637">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Ücret ve komisyon gelir ve gid</w:t>
      </w:r>
      <w:r w:rsidR="000839D6" w:rsidRPr="00CB56EC">
        <w:rPr>
          <w:rFonts w:ascii="Times New Roman" w:hAnsi="Times New Roman"/>
          <w:b w:val="0"/>
          <w:sz w:val="18"/>
          <w:szCs w:val="18"/>
          <w:lang w:val="tr-TR"/>
        </w:rPr>
        <w:t xml:space="preserve">erlerine ilişkin açıklamalar </w:t>
      </w:r>
      <w:r w:rsidR="000839D6" w:rsidRPr="00CB56EC">
        <w:rPr>
          <w:rFonts w:ascii="Times New Roman" w:hAnsi="Times New Roman"/>
          <w:b w:val="0"/>
          <w:sz w:val="18"/>
          <w:szCs w:val="18"/>
          <w:lang w:val="tr-TR"/>
        </w:rPr>
        <w:tab/>
        <w:t>1</w:t>
      </w:r>
      <w:r w:rsidR="00181637">
        <w:rPr>
          <w:rFonts w:ascii="Times New Roman" w:hAnsi="Times New Roman"/>
          <w:b w:val="0"/>
          <w:sz w:val="18"/>
          <w:szCs w:val="18"/>
          <w:lang w:val="tr-TR"/>
        </w:rPr>
        <w:t>3</w:t>
      </w:r>
    </w:p>
    <w:p w14:paraId="35424C81" w14:textId="14F0DF14" w:rsidR="00F00061" w:rsidRPr="00CB56EC" w:rsidRDefault="00B83D55" w:rsidP="00181637">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Finansal varlıklara i</w:t>
      </w:r>
      <w:r w:rsidR="00FF5B89" w:rsidRPr="00CB56EC">
        <w:rPr>
          <w:rFonts w:ascii="Times New Roman" w:hAnsi="Times New Roman"/>
          <w:b w:val="0"/>
          <w:sz w:val="18"/>
          <w:szCs w:val="18"/>
          <w:lang w:val="tr-TR"/>
        </w:rPr>
        <w:t>lişkin açıklama ve dipnotlar</w:t>
      </w:r>
      <w:r w:rsidR="000839D6" w:rsidRPr="00CB56EC">
        <w:rPr>
          <w:rFonts w:ascii="Times New Roman" w:hAnsi="Times New Roman"/>
          <w:b w:val="0"/>
          <w:sz w:val="18"/>
          <w:szCs w:val="18"/>
          <w:lang w:val="tr-TR"/>
        </w:rPr>
        <w:tab/>
      </w:r>
      <w:r w:rsidR="00607688" w:rsidRPr="00CB56EC">
        <w:rPr>
          <w:rFonts w:ascii="Times New Roman" w:hAnsi="Times New Roman"/>
          <w:b w:val="0"/>
          <w:sz w:val="18"/>
          <w:szCs w:val="18"/>
          <w:lang w:val="tr-TR"/>
        </w:rPr>
        <w:t>1</w:t>
      </w:r>
      <w:r w:rsidR="00181637">
        <w:rPr>
          <w:rFonts w:ascii="Times New Roman" w:hAnsi="Times New Roman"/>
          <w:b w:val="0"/>
          <w:sz w:val="18"/>
          <w:szCs w:val="18"/>
          <w:lang w:val="tr-TR"/>
        </w:rPr>
        <w:t>3</w:t>
      </w:r>
      <w:r w:rsidR="00B90CB7" w:rsidRPr="00CB56EC">
        <w:rPr>
          <w:rFonts w:ascii="Times New Roman" w:hAnsi="Times New Roman"/>
          <w:b w:val="0"/>
          <w:sz w:val="18"/>
          <w:szCs w:val="18"/>
          <w:lang w:val="tr-TR"/>
        </w:rPr>
        <w:t>-1</w:t>
      </w:r>
      <w:r w:rsidR="00181637">
        <w:rPr>
          <w:rFonts w:ascii="Times New Roman" w:hAnsi="Times New Roman"/>
          <w:b w:val="0"/>
          <w:sz w:val="18"/>
          <w:szCs w:val="18"/>
          <w:lang w:val="tr-TR"/>
        </w:rPr>
        <w:t>4</w:t>
      </w:r>
    </w:p>
    <w:p w14:paraId="43635792" w14:textId="55CFA1B6" w:rsidR="00B83D55" w:rsidRPr="00CB56EC" w:rsidRDefault="00F00061" w:rsidP="00181637">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Finansal varlıklarda değer düşüklüğüne ilişkin açıklamalar</w:t>
      </w:r>
      <w:r w:rsidR="00FF5B89" w:rsidRPr="00CB56EC">
        <w:rPr>
          <w:rFonts w:ascii="Times New Roman" w:hAnsi="Times New Roman"/>
          <w:b w:val="0"/>
          <w:sz w:val="18"/>
          <w:szCs w:val="18"/>
          <w:lang w:val="tr-TR"/>
        </w:rPr>
        <w:tab/>
        <w:t>1</w:t>
      </w:r>
      <w:r w:rsidR="00181637">
        <w:rPr>
          <w:rFonts w:ascii="Times New Roman" w:hAnsi="Times New Roman"/>
          <w:b w:val="0"/>
          <w:sz w:val="18"/>
          <w:szCs w:val="18"/>
          <w:lang w:val="tr-TR"/>
        </w:rPr>
        <w:t>5</w:t>
      </w:r>
      <w:r w:rsidR="00607688" w:rsidRPr="00CB56EC">
        <w:rPr>
          <w:rFonts w:ascii="Times New Roman" w:hAnsi="Times New Roman"/>
          <w:b w:val="0"/>
          <w:sz w:val="18"/>
          <w:szCs w:val="18"/>
          <w:lang w:val="tr-TR"/>
        </w:rPr>
        <w:t>-1</w:t>
      </w:r>
      <w:r w:rsidR="00181637">
        <w:rPr>
          <w:rFonts w:ascii="Times New Roman" w:hAnsi="Times New Roman"/>
          <w:b w:val="0"/>
          <w:sz w:val="18"/>
          <w:szCs w:val="18"/>
          <w:lang w:val="tr-TR"/>
        </w:rPr>
        <w:t>6</w:t>
      </w:r>
    </w:p>
    <w:p w14:paraId="55235115" w14:textId="39AB0D5D" w:rsidR="00B83D55" w:rsidRPr="00CB56EC" w:rsidRDefault="00B83D55" w:rsidP="00181637">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Finansal araçların netleşti</w:t>
      </w:r>
      <w:r w:rsidR="00FF5B89" w:rsidRPr="00CB56EC">
        <w:rPr>
          <w:rFonts w:ascii="Times New Roman" w:hAnsi="Times New Roman"/>
          <w:b w:val="0"/>
          <w:sz w:val="18"/>
          <w:szCs w:val="18"/>
          <w:lang w:val="tr-TR"/>
        </w:rPr>
        <w:t>rilmesine ilişkin açıklamalar</w:t>
      </w:r>
      <w:r w:rsidR="00FF5B89" w:rsidRPr="00CB56EC">
        <w:rPr>
          <w:rFonts w:ascii="Times New Roman" w:hAnsi="Times New Roman"/>
          <w:b w:val="0"/>
          <w:sz w:val="18"/>
          <w:szCs w:val="18"/>
          <w:lang w:val="tr-TR"/>
        </w:rPr>
        <w:tab/>
        <w:t>1</w:t>
      </w:r>
      <w:r w:rsidR="00181637">
        <w:rPr>
          <w:rFonts w:ascii="Times New Roman" w:hAnsi="Times New Roman"/>
          <w:b w:val="0"/>
          <w:sz w:val="18"/>
          <w:szCs w:val="18"/>
          <w:lang w:val="tr-TR"/>
        </w:rPr>
        <w:t>7</w:t>
      </w:r>
    </w:p>
    <w:p w14:paraId="46EA72B0" w14:textId="2CC4F207" w:rsidR="00B83D55" w:rsidRPr="00CB56EC" w:rsidRDefault="00B83D55" w:rsidP="00181637">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Satış ve geri alış anlaşmaları ve menkul değerlerin ödünç verilmesi iş</w:t>
      </w:r>
      <w:r w:rsidR="00FF5B89" w:rsidRPr="00CB56EC">
        <w:rPr>
          <w:rFonts w:ascii="Times New Roman" w:hAnsi="Times New Roman"/>
          <w:b w:val="0"/>
          <w:sz w:val="18"/>
          <w:szCs w:val="18"/>
          <w:lang w:val="tr-TR"/>
        </w:rPr>
        <w:t>lemlerine ilişkin açıklamalar</w:t>
      </w:r>
      <w:r w:rsidR="00FF5B89" w:rsidRPr="00CB56EC">
        <w:rPr>
          <w:rFonts w:ascii="Times New Roman" w:hAnsi="Times New Roman"/>
          <w:b w:val="0"/>
          <w:sz w:val="18"/>
          <w:szCs w:val="18"/>
          <w:lang w:val="tr-TR"/>
        </w:rPr>
        <w:tab/>
        <w:t>1</w:t>
      </w:r>
      <w:r w:rsidR="00181637">
        <w:rPr>
          <w:rFonts w:ascii="Times New Roman" w:hAnsi="Times New Roman"/>
          <w:b w:val="0"/>
          <w:sz w:val="18"/>
          <w:szCs w:val="18"/>
          <w:lang w:val="tr-TR"/>
        </w:rPr>
        <w:t>7</w:t>
      </w:r>
    </w:p>
    <w:p w14:paraId="2B3E9E88" w14:textId="77777777" w:rsidR="00B151EF" w:rsidRPr="00CB56EC" w:rsidRDefault="00B83D55" w:rsidP="00181637">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Satış amaçlı elde tutulan ve durdurulan faaliyetlere ilişkin duran varlıklar ile bu varlıklara ilişkin borçlar</w:t>
      </w:r>
    </w:p>
    <w:p w14:paraId="1C54A405" w14:textId="1905A362" w:rsidR="00B83D55" w:rsidRPr="00CB56EC" w:rsidRDefault="00FF5B89" w:rsidP="00181637">
      <w:pPr>
        <w:pStyle w:val="Title"/>
        <w:tabs>
          <w:tab w:val="clear" w:pos="4395"/>
          <w:tab w:val="right" w:pos="9000"/>
        </w:tabs>
        <w:ind w:left="720"/>
        <w:jc w:val="left"/>
        <w:rPr>
          <w:rFonts w:ascii="Times New Roman" w:hAnsi="Times New Roman"/>
          <w:b w:val="0"/>
          <w:sz w:val="18"/>
          <w:szCs w:val="18"/>
          <w:lang w:val="tr-TR"/>
        </w:rPr>
      </w:pPr>
      <w:proofErr w:type="gramStart"/>
      <w:r w:rsidRPr="00CB56EC">
        <w:rPr>
          <w:rFonts w:ascii="Times New Roman" w:hAnsi="Times New Roman"/>
          <w:b w:val="0"/>
          <w:sz w:val="18"/>
          <w:szCs w:val="18"/>
          <w:lang w:val="tr-TR"/>
        </w:rPr>
        <w:t>hakkında</w:t>
      </w:r>
      <w:proofErr w:type="gramEnd"/>
      <w:r w:rsidRPr="00CB56EC">
        <w:rPr>
          <w:rFonts w:ascii="Times New Roman" w:hAnsi="Times New Roman"/>
          <w:b w:val="0"/>
          <w:sz w:val="18"/>
          <w:szCs w:val="18"/>
          <w:lang w:val="tr-TR"/>
        </w:rPr>
        <w:t xml:space="preserve"> açıklamalar</w:t>
      </w:r>
      <w:r w:rsidRPr="00CB56EC">
        <w:rPr>
          <w:rFonts w:ascii="Times New Roman" w:hAnsi="Times New Roman"/>
          <w:b w:val="0"/>
          <w:sz w:val="18"/>
          <w:szCs w:val="18"/>
          <w:lang w:val="tr-TR"/>
        </w:rPr>
        <w:tab/>
        <w:t>1</w:t>
      </w:r>
      <w:r w:rsidR="00181637">
        <w:rPr>
          <w:rFonts w:ascii="Times New Roman" w:hAnsi="Times New Roman"/>
          <w:b w:val="0"/>
          <w:sz w:val="18"/>
          <w:szCs w:val="18"/>
          <w:lang w:val="tr-TR"/>
        </w:rPr>
        <w:t>7</w:t>
      </w:r>
    </w:p>
    <w:p w14:paraId="76251AC5" w14:textId="70A10120" w:rsidR="00B83D55" w:rsidRPr="00CB56EC" w:rsidRDefault="00B83D55" w:rsidP="00181637">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Şerefiye ve diğer maddi olmayan duran varlıklara ilişkin açıkl</w:t>
      </w:r>
      <w:r w:rsidR="00FF5B89" w:rsidRPr="00CB56EC">
        <w:rPr>
          <w:rFonts w:ascii="Times New Roman" w:hAnsi="Times New Roman"/>
          <w:b w:val="0"/>
          <w:sz w:val="18"/>
          <w:szCs w:val="18"/>
          <w:lang w:val="tr-TR"/>
        </w:rPr>
        <w:t>amalar</w:t>
      </w:r>
      <w:r w:rsidR="00FF5B89" w:rsidRPr="00CB56EC">
        <w:rPr>
          <w:rFonts w:ascii="Times New Roman" w:hAnsi="Times New Roman"/>
          <w:b w:val="0"/>
          <w:sz w:val="18"/>
          <w:szCs w:val="18"/>
          <w:lang w:val="tr-TR"/>
        </w:rPr>
        <w:tab/>
        <w:t>1</w:t>
      </w:r>
      <w:r w:rsidR="00181637">
        <w:rPr>
          <w:rFonts w:ascii="Times New Roman" w:hAnsi="Times New Roman"/>
          <w:b w:val="0"/>
          <w:sz w:val="18"/>
          <w:szCs w:val="18"/>
          <w:lang w:val="tr-TR"/>
        </w:rPr>
        <w:t>7</w:t>
      </w:r>
    </w:p>
    <w:p w14:paraId="0880F84C" w14:textId="1CF540E8" w:rsidR="00B83D55" w:rsidRPr="00CB56EC" w:rsidRDefault="00B83D55" w:rsidP="00181637">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Maddi duran v</w:t>
      </w:r>
      <w:r w:rsidR="00FF5B89" w:rsidRPr="00CB56EC">
        <w:rPr>
          <w:rFonts w:ascii="Times New Roman" w:hAnsi="Times New Roman"/>
          <w:b w:val="0"/>
          <w:sz w:val="18"/>
          <w:szCs w:val="18"/>
          <w:lang w:val="tr-TR"/>
        </w:rPr>
        <w:t>arlıklara ilişkin açıklamalar</w:t>
      </w:r>
      <w:r w:rsidR="00FF5B89" w:rsidRPr="00CB56EC">
        <w:rPr>
          <w:rFonts w:ascii="Times New Roman" w:hAnsi="Times New Roman"/>
          <w:b w:val="0"/>
          <w:sz w:val="18"/>
          <w:szCs w:val="18"/>
          <w:lang w:val="tr-TR"/>
        </w:rPr>
        <w:tab/>
        <w:t>1</w:t>
      </w:r>
      <w:r w:rsidR="00181637">
        <w:rPr>
          <w:rFonts w:ascii="Times New Roman" w:hAnsi="Times New Roman"/>
          <w:b w:val="0"/>
          <w:sz w:val="18"/>
          <w:szCs w:val="18"/>
          <w:lang w:val="tr-TR"/>
        </w:rPr>
        <w:t>8</w:t>
      </w:r>
    </w:p>
    <w:p w14:paraId="56C2317B" w14:textId="50B6A228" w:rsidR="00B83D55" w:rsidRPr="00CB56EC" w:rsidRDefault="00B83D55" w:rsidP="00181637">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Kiralama iş</w:t>
      </w:r>
      <w:r w:rsidR="00FF5B89" w:rsidRPr="00CB56EC">
        <w:rPr>
          <w:rFonts w:ascii="Times New Roman" w:hAnsi="Times New Roman"/>
          <w:b w:val="0"/>
          <w:sz w:val="18"/>
          <w:szCs w:val="18"/>
          <w:lang w:val="tr-TR"/>
        </w:rPr>
        <w:t>lemlerine ilişkin açıklamalar</w:t>
      </w:r>
      <w:r w:rsidR="00FF5B89" w:rsidRPr="00CB56EC">
        <w:rPr>
          <w:rFonts w:ascii="Times New Roman" w:hAnsi="Times New Roman"/>
          <w:b w:val="0"/>
          <w:sz w:val="18"/>
          <w:szCs w:val="18"/>
          <w:lang w:val="tr-TR"/>
        </w:rPr>
        <w:tab/>
      </w:r>
      <w:r w:rsidR="00607688" w:rsidRPr="00CB56EC">
        <w:rPr>
          <w:rFonts w:ascii="Times New Roman" w:hAnsi="Times New Roman"/>
          <w:b w:val="0"/>
          <w:sz w:val="18"/>
          <w:szCs w:val="18"/>
          <w:lang w:val="tr-TR"/>
        </w:rPr>
        <w:t>1</w:t>
      </w:r>
      <w:r w:rsidR="00181637">
        <w:rPr>
          <w:rFonts w:ascii="Times New Roman" w:hAnsi="Times New Roman"/>
          <w:b w:val="0"/>
          <w:sz w:val="18"/>
          <w:szCs w:val="18"/>
          <w:lang w:val="tr-TR"/>
        </w:rPr>
        <w:t>8</w:t>
      </w:r>
      <w:r w:rsidR="00607688" w:rsidRPr="00CB56EC">
        <w:rPr>
          <w:rFonts w:ascii="Times New Roman" w:hAnsi="Times New Roman"/>
          <w:b w:val="0"/>
          <w:sz w:val="18"/>
          <w:szCs w:val="18"/>
          <w:lang w:val="tr-TR"/>
        </w:rPr>
        <w:t>-</w:t>
      </w:r>
      <w:r w:rsidR="00181637">
        <w:rPr>
          <w:rFonts w:ascii="Times New Roman" w:hAnsi="Times New Roman"/>
          <w:b w:val="0"/>
          <w:sz w:val="18"/>
          <w:szCs w:val="18"/>
          <w:lang w:val="tr-TR"/>
        </w:rPr>
        <w:t>19</w:t>
      </w:r>
    </w:p>
    <w:p w14:paraId="72F12C86" w14:textId="18D72E72" w:rsidR="00B83D55" w:rsidRPr="00CB56EC" w:rsidRDefault="00B83D55" w:rsidP="00181637">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Karşılıklar ve koşullu yüküm</w:t>
      </w:r>
      <w:r w:rsidR="00FF5B89" w:rsidRPr="00CB56EC">
        <w:rPr>
          <w:rFonts w:ascii="Times New Roman" w:hAnsi="Times New Roman"/>
          <w:b w:val="0"/>
          <w:sz w:val="18"/>
          <w:szCs w:val="18"/>
          <w:lang w:val="tr-TR"/>
        </w:rPr>
        <w:t>lülüklere ilişkin açıklamalar</w:t>
      </w:r>
      <w:r w:rsidR="00FF5B89" w:rsidRPr="00CB56EC">
        <w:rPr>
          <w:rFonts w:ascii="Times New Roman" w:hAnsi="Times New Roman"/>
          <w:b w:val="0"/>
          <w:sz w:val="18"/>
          <w:szCs w:val="18"/>
          <w:lang w:val="tr-TR"/>
        </w:rPr>
        <w:tab/>
      </w:r>
      <w:r w:rsidR="00181637">
        <w:rPr>
          <w:rFonts w:ascii="Times New Roman" w:hAnsi="Times New Roman"/>
          <w:b w:val="0"/>
          <w:sz w:val="18"/>
          <w:szCs w:val="18"/>
          <w:lang w:val="tr-TR"/>
        </w:rPr>
        <w:t>19</w:t>
      </w:r>
    </w:p>
    <w:p w14:paraId="2945FFA6" w14:textId="32CE0EB0" w:rsidR="00B83D55" w:rsidRPr="00CB56EC" w:rsidRDefault="00B83D55" w:rsidP="00181637">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Çalışanların haklarına ilişkin yüküml</w:t>
      </w:r>
      <w:r w:rsidR="00FF5B89" w:rsidRPr="00CB56EC">
        <w:rPr>
          <w:rFonts w:ascii="Times New Roman" w:hAnsi="Times New Roman"/>
          <w:b w:val="0"/>
          <w:sz w:val="18"/>
          <w:szCs w:val="18"/>
          <w:lang w:val="tr-TR"/>
        </w:rPr>
        <w:t xml:space="preserve">ülüklere ilişkin açıklamalar </w:t>
      </w:r>
      <w:r w:rsidR="00FF5B89" w:rsidRPr="00CB56EC">
        <w:rPr>
          <w:rFonts w:ascii="Times New Roman" w:hAnsi="Times New Roman"/>
          <w:b w:val="0"/>
          <w:sz w:val="18"/>
          <w:szCs w:val="18"/>
          <w:lang w:val="tr-TR"/>
        </w:rPr>
        <w:tab/>
      </w:r>
      <w:r w:rsidR="00181637">
        <w:rPr>
          <w:rFonts w:ascii="Times New Roman" w:hAnsi="Times New Roman"/>
          <w:b w:val="0"/>
          <w:sz w:val="18"/>
          <w:szCs w:val="18"/>
          <w:lang w:val="tr-TR"/>
        </w:rPr>
        <w:t>19</w:t>
      </w:r>
    </w:p>
    <w:p w14:paraId="7D6D5D97" w14:textId="4E25EE36" w:rsidR="00B83D55" w:rsidRPr="00CB56EC" w:rsidRDefault="00B83D55" w:rsidP="00181637">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Vergi uygulamalarına ilişkin açıklamalar</w:t>
      </w:r>
      <w:r w:rsidRPr="00CB56EC">
        <w:rPr>
          <w:rFonts w:ascii="Times New Roman" w:hAnsi="Times New Roman"/>
          <w:b w:val="0"/>
          <w:sz w:val="18"/>
          <w:szCs w:val="18"/>
          <w:lang w:val="tr-TR"/>
        </w:rPr>
        <w:tab/>
      </w:r>
      <w:r w:rsidR="00B90CB7" w:rsidRPr="00CB56EC">
        <w:rPr>
          <w:rFonts w:ascii="Times New Roman" w:hAnsi="Times New Roman"/>
          <w:b w:val="0"/>
          <w:sz w:val="18"/>
          <w:szCs w:val="18"/>
          <w:lang w:val="tr-TR"/>
        </w:rPr>
        <w:t>2</w:t>
      </w:r>
      <w:r w:rsidR="00181637">
        <w:rPr>
          <w:rFonts w:ascii="Times New Roman" w:hAnsi="Times New Roman"/>
          <w:b w:val="0"/>
          <w:sz w:val="18"/>
          <w:szCs w:val="18"/>
          <w:lang w:val="tr-TR"/>
        </w:rPr>
        <w:t>0</w:t>
      </w:r>
      <w:r w:rsidR="00B90CB7" w:rsidRPr="00CB56EC">
        <w:rPr>
          <w:rFonts w:ascii="Times New Roman" w:hAnsi="Times New Roman"/>
          <w:b w:val="0"/>
          <w:sz w:val="18"/>
          <w:szCs w:val="18"/>
          <w:lang w:val="tr-TR"/>
        </w:rPr>
        <w:t>-2</w:t>
      </w:r>
      <w:r w:rsidR="00181637">
        <w:rPr>
          <w:rFonts w:ascii="Times New Roman" w:hAnsi="Times New Roman"/>
          <w:b w:val="0"/>
          <w:sz w:val="18"/>
          <w:szCs w:val="18"/>
          <w:lang w:val="tr-TR"/>
        </w:rPr>
        <w:t>2</w:t>
      </w:r>
    </w:p>
    <w:p w14:paraId="67AC6556" w14:textId="7AE9D196" w:rsidR="00B83D55" w:rsidRPr="00CB56EC" w:rsidRDefault="00B83D55" w:rsidP="00181637">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Borçlanmal</w:t>
      </w:r>
      <w:r w:rsidR="00FF5B89" w:rsidRPr="00CB56EC">
        <w:rPr>
          <w:rFonts w:ascii="Times New Roman" w:hAnsi="Times New Roman"/>
          <w:b w:val="0"/>
          <w:sz w:val="18"/>
          <w:szCs w:val="18"/>
          <w:lang w:val="tr-TR"/>
        </w:rPr>
        <w:t>ara ilişkin ilave açıklamalar</w:t>
      </w:r>
      <w:r w:rsidR="00FF5B89" w:rsidRPr="00CB56EC">
        <w:rPr>
          <w:rFonts w:ascii="Times New Roman" w:hAnsi="Times New Roman"/>
          <w:b w:val="0"/>
          <w:sz w:val="18"/>
          <w:szCs w:val="18"/>
          <w:lang w:val="tr-TR"/>
        </w:rPr>
        <w:tab/>
      </w:r>
      <w:r w:rsidR="00F14604" w:rsidRPr="00CB56EC">
        <w:rPr>
          <w:rFonts w:ascii="Times New Roman" w:hAnsi="Times New Roman"/>
          <w:b w:val="0"/>
          <w:sz w:val="18"/>
          <w:szCs w:val="18"/>
          <w:lang w:val="tr-TR"/>
        </w:rPr>
        <w:t>2</w:t>
      </w:r>
      <w:r w:rsidR="00181637">
        <w:rPr>
          <w:rFonts w:ascii="Times New Roman" w:hAnsi="Times New Roman"/>
          <w:b w:val="0"/>
          <w:sz w:val="18"/>
          <w:szCs w:val="18"/>
          <w:lang w:val="tr-TR"/>
        </w:rPr>
        <w:t>2</w:t>
      </w:r>
    </w:p>
    <w:p w14:paraId="5BB87B44" w14:textId="496213F5" w:rsidR="00B83D55" w:rsidRPr="00CB56EC" w:rsidRDefault="00B83D55" w:rsidP="00181637">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İhraç edilen hisse senetlerine ilişkin açıklamalar </w:t>
      </w:r>
      <w:r w:rsidRPr="00CB56EC">
        <w:rPr>
          <w:rFonts w:ascii="Times New Roman" w:hAnsi="Times New Roman"/>
          <w:b w:val="0"/>
          <w:sz w:val="18"/>
          <w:szCs w:val="18"/>
          <w:lang w:val="tr-TR"/>
        </w:rPr>
        <w:tab/>
      </w:r>
      <w:r w:rsidR="00F14604" w:rsidRPr="00CB56EC">
        <w:rPr>
          <w:rFonts w:ascii="Times New Roman" w:hAnsi="Times New Roman"/>
          <w:b w:val="0"/>
          <w:sz w:val="18"/>
          <w:szCs w:val="18"/>
          <w:lang w:val="tr-TR"/>
        </w:rPr>
        <w:t>2</w:t>
      </w:r>
      <w:r w:rsidR="00181637">
        <w:rPr>
          <w:rFonts w:ascii="Times New Roman" w:hAnsi="Times New Roman"/>
          <w:b w:val="0"/>
          <w:sz w:val="18"/>
          <w:szCs w:val="18"/>
          <w:lang w:val="tr-TR"/>
        </w:rPr>
        <w:t>2</w:t>
      </w:r>
    </w:p>
    <w:p w14:paraId="4F5DD68A" w14:textId="0B03A63B" w:rsidR="00B83D55" w:rsidRPr="00CB56EC" w:rsidRDefault="00B83D55" w:rsidP="00181637">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Aval ve kabullere ilişkin açıklamalar </w:t>
      </w:r>
      <w:r w:rsidRPr="00CB56EC">
        <w:rPr>
          <w:rFonts w:ascii="Times New Roman" w:hAnsi="Times New Roman"/>
          <w:b w:val="0"/>
          <w:sz w:val="18"/>
          <w:szCs w:val="18"/>
          <w:lang w:val="tr-TR"/>
        </w:rPr>
        <w:tab/>
      </w:r>
      <w:r w:rsidR="00F14604" w:rsidRPr="00CB56EC">
        <w:rPr>
          <w:rFonts w:ascii="Times New Roman" w:hAnsi="Times New Roman"/>
          <w:b w:val="0"/>
          <w:sz w:val="18"/>
          <w:szCs w:val="18"/>
          <w:lang w:val="tr-TR"/>
        </w:rPr>
        <w:t>2</w:t>
      </w:r>
      <w:r w:rsidR="00181637">
        <w:rPr>
          <w:rFonts w:ascii="Times New Roman" w:hAnsi="Times New Roman"/>
          <w:b w:val="0"/>
          <w:sz w:val="18"/>
          <w:szCs w:val="18"/>
          <w:lang w:val="tr-TR"/>
        </w:rPr>
        <w:t>2</w:t>
      </w:r>
    </w:p>
    <w:p w14:paraId="5DFC491E" w14:textId="55603A86" w:rsidR="00B83D55" w:rsidRPr="00CB56EC" w:rsidRDefault="00B83D55" w:rsidP="00181637">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Devlet teşviklerine ilişkin açıklamalar </w:t>
      </w:r>
      <w:r w:rsidRPr="00CB56EC">
        <w:rPr>
          <w:rFonts w:ascii="Times New Roman" w:hAnsi="Times New Roman"/>
          <w:b w:val="0"/>
          <w:sz w:val="18"/>
          <w:szCs w:val="18"/>
          <w:lang w:val="tr-TR"/>
        </w:rPr>
        <w:tab/>
      </w:r>
      <w:r w:rsidR="00F14604" w:rsidRPr="00CB56EC">
        <w:rPr>
          <w:rFonts w:ascii="Times New Roman" w:hAnsi="Times New Roman"/>
          <w:b w:val="0"/>
          <w:sz w:val="18"/>
          <w:szCs w:val="18"/>
          <w:lang w:val="tr-TR"/>
        </w:rPr>
        <w:t>2</w:t>
      </w:r>
      <w:r w:rsidR="00181637">
        <w:rPr>
          <w:rFonts w:ascii="Times New Roman" w:hAnsi="Times New Roman"/>
          <w:b w:val="0"/>
          <w:sz w:val="18"/>
          <w:szCs w:val="18"/>
          <w:lang w:val="tr-TR"/>
        </w:rPr>
        <w:t>2</w:t>
      </w:r>
    </w:p>
    <w:p w14:paraId="328DEDB3" w14:textId="339F766B" w:rsidR="00B83D55" w:rsidRPr="00CB56EC" w:rsidRDefault="00B83D55" w:rsidP="00181637">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Raporlamanın bölümlemeye göre yapılmasına ilişkin açıklamalar </w:t>
      </w:r>
      <w:r w:rsidRPr="00CB56EC">
        <w:rPr>
          <w:rFonts w:ascii="Times New Roman" w:hAnsi="Times New Roman"/>
          <w:b w:val="0"/>
          <w:sz w:val="18"/>
          <w:szCs w:val="18"/>
          <w:lang w:val="tr-TR"/>
        </w:rPr>
        <w:tab/>
      </w:r>
      <w:r w:rsidR="00F14604" w:rsidRPr="00CB56EC">
        <w:rPr>
          <w:rFonts w:ascii="Times New Roman" w:hAnsi="Times New Roman"/>
          <w:b w:val="0"/>
          <w:sz w:val="18"/>
          <w:szCs w:val="18"/>
          <w:lang w:val="tr-TR"/>
        </w:rPr>
        <w:t>2</w:t>
      </w:r>
      <w:r w:rsidR="00181637">
        <w:rPr>
          <w:rFonts w:ascii="Times New Roman" w:hAnsi="Times New Roman"/>
          <w:b w:val="0"/>
          <w:sz w:val="18"/>
          <w:szCs w:val="18"/>
          <w:lang w:val="tr-TR"/>
        </w:rPr>
        <w:t>2</w:t>
      </w:r>
    </w:p>
    <w:p w14:paraId="09E4B1CA" w14:textId="0ABD5535" w:rsidR="00B83D55" w:rsidRPr="00CB56EC" w:rsidRDefault="00B83D55" w:rsidP="00181637">
      <w:pPr>
        <w:pStyle w:val="Title"/>
        <w:numPr>
          <w:ilvl w:val="0"/>
          <w:numId w:val="37"/>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Diğer hususlara ilişkin açıklamalar</w:t>
      </w:r>
      <w:r w:rsidRPr="00CB56EC">
        <w:rPr>
          <w:rFonts w:ascii="Times New Roman" w:hAnsi="Times New Roman"/>
          <w:b w:val="0"/>
          <w:sz w:val="18"/>
          <w:szCs w:val="18"/>
          <w:lang w:val="tr-TR"/>
        </w:rPr>
        <w:tab/>
      </w:r>
      <w:r w:rsidR="00F14604" w:rsidRPr="00CB56EC">
        <w:rPr>
          <w:rFonts w:ascii="Times New Roman" w:hAnsi="Times New Roman"/>
          <w:b w:val="0"/>
          <w:sz w:val="18"/>
          <w:szCs w:val="18"/>
          <w:lang w:val="tr-TR"/>
        </w:rPr>
        <w:t>2</w:t>
      </w:r>
      <w:r w:rsidR="00181637">
        <w:rPr>
          <w:rFonts w:ascii="Times New Roman" w:hAnsi="Times New Roman"/>
          <w:b w:val="0"/>
          <w:sz w:val="18"/>
          <w:szCs w:val="18"/>
          <w:lang w:val="tr-TR"/>
        </w:rPr>
        <w:t>2</w:t>
      </w:r>
    </w:p>
    <w:p w14:paraId="258549FB" w14:textId="77777777" w:rsidR="00B83D55" w:rsidRPr="00CB56EC" w:rsidRDefault="00B83D55" w:rsidP="00181637">
      <w:pPr>
        <w:pStyle w:val="Title"/>
        <w:tabs>
          <w:tab w:val="clear" w:pos="4395"/>
        </w:tabs>
        <w:jc w:val="left"/>
        <w:rPr>
          <w:rFonts w:ascii="Times New Roman" w:hAnsi="Times New Roman"/>
          <w:sz w:val="18"/>
          <w:szCs w:val="18"/>
          <w:lang w:val="tr-TR"/>
        </w:rPr>
      </w:pPr>
    </w:p>
    <w:p w14:paraId="0573F37C" w14:textId="77777777" w:rsidR="00B151EF" w:rsidRPr="00CB56EC" w:rsidRDefault="00B151EF" w:rsidP="00181637">
      <w:pPr>
        <w:pStyle w:val="Title"/>
        <w:tabs>
          <w:tab w:val="clear" w:pos="4395"/>
        </w:tabs>
        <w:jc w:val="left"/>
        <w:rPr>
          <w:rFonts w:ascii="Times New Roman" w:hAnsi="Times New Roman"/>
          <w:sz w:val="18"/>
          <w:szCs w:val="18"/>
          <w:lang w:val="tr-TR"/>
        </w:rPr>
      </w:pPr>
    </w:p>
    <w:p w14:paraId="4C509298" w14:textId="77777777" w:rsidR="00B83D55" w:rsidRPr="00CB56EC" w:rsidRDefault="00E30CF9" w:rsidP="00181637">
      <w:pPr>
        <w:pStyle w:val="Title"/>
        <w:pageBreakBefore/>
        <w:tabs>
          <w:tab w:val="clear" w:pos="4395"/>
        </w:tabs>
        <w:rPr>
          <w:rFonts w:ascii="Times New Roman" w:hAnsi="Times New Roman"/>
          <w:sz w:val="18"/>
          <w:szCs w:val="18"/>
          <w:lang w:val="tr-TR"/>
        </w:rPr>
      </w:pPr>
      <w:r w:rsidRPr="00CB56EC">
        <w:rPr>
          <w:rFonts w:ascii="Times New Roman" w:hAnsi="Times New Roman"/>
          <w:sz w:val="18"/>
          <w:szCs w:val="18"/>
          <w:lang w:val="tr-TR"/>
        </w:rPr>
        <w:lastRenderedPageBreak/>
        <w:t>DÖRDÜNCÜ BÖLÜM</w:t>
      </w:r>
    </w:p>
    <w:p w14:paraId="4A14B40D" w14:textId="77777777" w:rsidR="00B151EF" w:rsidRPr="00CB56EC" w:rsidRDefault="00B151EF" w:rsidP="00181637">
      <w:pPr>
        <w:pStyle w:val="Title"/>
        <w:tabs>
          <w:tab w:val="clear" w:pos="4395"/>
        </w:tabs>
        <w:rPr>
          <w:rFonts w:ascii="Times New Roman" w:hAnsi="Times New Roman"/>
          <w:sz w:val="18"/>
          <w:szCs w:val="18"/>
          <w:lang w:val="tr-TR"/>
        </w:rPr>
      </w:pPr>
    </w:p>
    <w:p w14:paraId="174C209B" w14:textId="77777777" w:rsidR="00B83D55" w:rsidRPr="00CB56EC" w:rsidRDefault="00E30CF9" w:rsidP="00181637">
      <w:pPr>
        <w:pStyle w:val="Title"/>
        <w:tabs>
          <w:tab w:val="clear" w:pos="4395"/>
        </w:tabs>
        <w:rPr>
          <w:rFonts w:ascii="Times New Roman" w:hAnsi="Times New Roman"/>
          <w:sz w:val="18"/>
          <w:szCs w:val="18"/>
          <w:lang w:val="tr-TR"/>
        </w:rPr>
      </w:pPr>
      <w:r w:rsidRPr="00CB56EC">
        <w:rPr>
          <w:rFonts w:ascii="Times New Roman" w:hAnsi="Times New Roman"/>
          <w:sz w:val="18"/>
          <w:szCs w:val="18"/>
          <w:lang w:val="tr-TR"/>
        </w:rPr>
        <w:t>MALİ BÜNYEYE VE RİSK YÖNETİMİNE İLİŞKİN BİLGİLER</w:t>
      </w:r>
    </w:p>
    <w:p w14:paraId="5E8B9187" w14:textId="77777777" w:rsidR="00B151EF" w:rsidRPr="00CB56EC" w:rsidRDefault="00B151EF" w:rsidP="00181637">
      <w:pPr>
        <w:pStyle w:val="Title"/>
        <w:tabs>
          <w:tab w:val="clear" w:pos="4395"/>
        </w:tabs>
        <w:rPr>
          <w:rFonts w:ascii="Times New Roman" w:hAnsi="Times New Roman"/>
          <w:b w:val="0"/>
          <w:sz w:val="18"/>
          <w:szCs w:val="18"/>
          <w:lang w:val="tr-TR"/>
        </w:rPr>
      </w:pPr>
    </w:p>
    <w:p w14:paraId="2B5AE33A" w14:textId="0BBB3FA1" w:rsidR="00B83D55" w:rsidRPr="00CB56EC" w:rsidRDefault="00B83D55" w:rsidP="00181637">
      <w:pPr>
        <w:pStyle w:val="Title"/>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Özkaynak ka</w:t>
      </w:r>
      <w:r w:rsidR="00FF5B89" w:rsidRPr="00CB56EC">
        <w:rPr>
          <w:rFonts w:ascii="Times New Roman" w:hAnsi="Times New Roman"/>
          <w:b w:val="0"/>
          <w:sz w:val="18"/>
          <w:szCs w:val="18"/>
          <w:lang w:val="tr-TR"/>
        </w:rPr>
        <w:t>lemlerine ilişkin açıklamalar</w:t>
      </w:r>
      <w:r w:rsidR="00FF5B89" w:rsidRPr="00CB56EC">
        <w:rPr>
          <w:rFonts w:ascii="Times New Roman" w:hAnsi="Times New Roman"/>
          <w:b w:val="0"/>
          <w:sz w:val="18"/>
          <w:szCs w:val="18"/>
          <w:lang w:val="tr-TR"/>
        </w:rPr>
        <w:tab/>
        <w:t>2</w:t>
      </w:r>
      <w:r w:rsidR="00181637">
        <w:rPr>
          <w:rFonts w:ascii="Times New Roman" w:hAnsi="Times New Roman"/>
          <w:b w:val="0"/>
          <w:sz w:val="18"/>
          <w:szCs w:val="18"/>
          <w:lang w:val="tr-TR"/>
        </w:rPr>
        <w:t>3</w:t>
      </w:r>
      <w:r w:rsidR="00937D2E" w:rsidRPr="00CB56EC">
        <w:rPr>
          <w:rFonts w:ascii="Times New Roman" w:hAnsi="Times New Roman"/>
          <w:b w:val="0"/>
          <w:sz w:val="18"/>
          <w:szCs w:val="18"/>
          <w:lang w:val="tr-TR"/>
        </w:rPr>
        <w:t>-2</w:t>
      </w:r>
      <w:r w:rsidR="00181637">
        <w:rPr>
          <w:rFonts w:ascii="Times New Roman" w:hAnsi="Times New Roman"/>
          <w:b w:val="0"/>
          <w:sz w:val="18"/>
          <w:szCs w:val="18"/>
          <w:lang w:val="tr-TR"/>
        </w:rPr>
        <w:t>7</w:t>
      </w:r>
    </w:p>
    <w:p w14:paraId="233EB2AB" w14:textId="073A2A01" w:rsidR="00B83D55" w:rsidRPr="00CB56EC" w:rsidRDefault="00B83D55" w:rsidP="00181637">
      <w:pPr>
        <w:pStyle w:val="Title"/>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Kur riskine ilişkin açıklamalar</w:t>
      </w:r>
      <w:r w:rsidRPr="00CB56EC">
        <w:rPr>
          <w:rFonts w:ascii="Times New Roman" w:hAnsi="Times New Roman"/>
          <w:b w:val="0"/>
          <w:sz w:val="18"/>
          <w:szCs w:val="18"/>
          <w:lang w:val="tr-TR"/>
        </w:rPr>
        <w:tab/>
      </w:r>
      <w:r w:rsidR="00181637">
        <w:rPr>
          <w:rFonts w:ascii="Times New Roman" w:hAnsi="Times New Roman"/>
          <w:b w:val="0"/>
          <w:sz w:val="18"/>
          <w:szCs w:val="18"/>
          <w:lang w:val="tr-TR"/>
        </w:rPr>
        <w:t>27</w:t>
      </w:r>
      <w:r w:rsidR="00A120BA" w:rsidRPr="00CB56EC">
        <w:rPr>
          <w:rFonts w:ascii="Times New Roman" w:hAnsi="Times New Roman"/>
          <w:b w:val="0"/>
          <w:sz w:val="18"/>
          <w:szCs w:val="18"/>
          <w:lang w:val="tr-TR"/>
        </w:rPr>
        <w:t>-</w:t>
      </w:r>
      <w:r w:rsidR="00181637">
        <w:rPr>
          <w:rFonts w:ascii="Times New Roman" w:hAnsi="Times New Roman"/>
          <w:b w:val="0"/>
          <w:sz w:val="18"/>
          <w:szCs w:val="18"/>
          <w:lang w:val="tr-TR"/>
        </w:rPr>
        <w:t>28</w:t>
      </w:r>
    </w:p>
    <w:p w14:paraId="3758FF3F" w14:textId="5782D92F" w:rsidR="00B83D55" w:rsidRPr="00CB56EC" w:rsidRDefault="00B83D55" w:rsidP="00181637">
      <w:pPr>
        <w:pStyle w:val="Title"/>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Hisse senedi pozisyon riskine ilişkin açıklamalar</w:t>
      </w:r>
      <w:r w:rsidRPr="00CB56EC">
        <w:rPr>
          <w:rFonts w:ascii="Times New Roman" w:hAnsi="Times New Roman"/>
          <w:b w:val="0"/>
          <w:sz w:val="18"/>
          <w:szCs w:val="18"/>
          <w:lang w:val="tr-TR"/>
        </w:rPr>
        <w:tab/>
      </w:r>
      <w:r w:rsidR="00181637">
        <w:rPr>
          <w:rFonts w:ascii="Times New Roman" w:hAnsi="Times New Roman"/>
          <w:b w:val="0"/>
          <w:sz w:val="18"/>
          <w:szCs w:val="18"/>
          <w:lang w:val="tr-TR"/>
        </w:rPr>
        <w:t>29</w:t>
      </w:r>
    </w:p>
    <w:p w14:paraId="6C44E568" w14:textId="4311E5B4" w:rsidR="00B83D55" w:rsidRPr="00CB56EC" w:rsidRDefault="000839D6" w:rsidP="00181637">
      <w:pPr>
        <w:pStyle w:val="Title"/>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Likidite riski yönetimine, </w:t>
      </w:r>
      <w:r w:rsidR="00B83D55" w:rsidRPr="00CB56EC">
        <w:rPr>
          <w:rFonts w:ascii="Times New Roman" w:hAnsi="Times New Roman"/>
          <w:b w:val="0"/>
          <w:sz w:val="18"/>
          <w:szCs w:val="18"/>
          <w:lang w:val="tr-TR"/>
        </w:rPr>
        <w:t>likidite karşılama oranına</w:t>
      </w:r>
      <w:r w:rsidRPr="00CB56EC">
        <w:rPr>
          <w:rFonts w:ascii="Times New Roman" w:hAnsi="Times New Roman"/>
          <w:b w:val="0"/>
          <w:sz w:val="18"/>
          <w:szCs w:val="18"/>
          <w:lang w:val="tr-TR"/>
        </w:rPr>
        <w:t xml:space="preserve"> ve net istikrarlı fonlama oranına ilişkin</w:t>
      </w:r>
      <w:r w:rsidR="00B83D55" w:rsidRPr="00CB56EC">
        <w:rPr>
          <w:rFonts w:ascii="Times New Roman" w:hAnsi="Times New Roman"/>
          <w:b w:val="0"/>
          <w:sz w:val="18"/>
          <w:szCs w:val="18"/>
          <w:lang w:val="tr-TR"/>
        </w:rPr>
        <w:t xml:space="preserve"> açıklamalar</w:t>
      </w:r>
      <w:r w:rsidR="00B83D55" w:rsidRPr="00CB56EC">
        <w:rPr>
          <w:rFonts w:ascii="Times New Roman" w:hAnsi="Times New Roman"/>
          <w:b w:val="0"/>
          <w:sz w:val="18"/>
          <w:szCs w:val="18"/>
          <w:lang w:val="tr-TR"/>
        </w:rPr>
        <w:tab/>
      </w:r>
      <w:r w:rsidR="00181637">
        <w:rPr>
          <w:rFonts w:ascii="Times New Roman" w:hAnsi="Times New Roman"/>
          <w:b w:val="0"/>
          <w:sz w:val="18"/>
          <w:szCs w:val="18"/>
          <w:lang w:val="tr-TR"/>
        </w:rPr>
        <w:t>29</w:t>
      </w:r>
      <w:r w:rsidR="00A120BA" w:rsidRPr="00CB56EC">
        <w:rPr>
          <w:rFonts w:ascii="Times New Roman" w:hAnsi="Times New Roman"/>
          <w:b w:val="0"/>
          <w:sz w:val="18"/>
          <w:szCs w:val="18"/>
          <w:lang w:val="tr-TR"/>
        </w:rPr>
        <w:t>-</w:t>
      </w:r>
      <w:r w:rsidR="00181637">
        <w:rPr>
          <w:rFonts w:ascii="Times New Roman" w:hAnsi="Times New Roman"/>
          <w:b w:val="0"/>
          <w:sz w:val="18"/>
          <w:szCs w:val="18"/>
          <w:lang w:val="tr-TR"/>
        </w:rPr>
        <w:t>36</w:t>
      </w:r>
    </w:p>
    <w:p w14:paraId="2A21B899" w14:textId="2325ABDF" w:rsidR="00B83D55" w:rsidRPr="00CB56EC" w:rsidRDefault="00B83D55" w:rsidP="00181637">
      <w:pPr>
        <w:pStyle w:val="Title"/>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Kaldıraç oranına ilişkin açıklamalar</w:t>
      </w:r>
      <w:r w:rsidRPr="00CB56EC">
        <w:rPr>
          <w:rFonts w:ascii="Times New Roman" w:hAnsi="Times New Roman"/>
          <w:b w:val="0"/>
          <w:sz w:val="18"/>
          <w:szCs w:val="18"/>
          <w:lang w:val="tr-TR"/>
        </w:rPr>
        <w:tab/>
      </w:r>
      <w:r w:rsidR="00181637">
        <w:rPr>
          <w:rFonts w:ascii="Times New Roman" w:hAnsi="Times New Roman"/>
          <w:b w:val="0"/>
          <w:sz w:val="18"/>
          <w:szCs w:val="18"/>
          <w:lang w:val="tr-TR"/>
        </w:rPr>
        <w:t>36</w:t>
      </w:r>
    </w:p>
    <w:p w14:paraId="04A3CFB7" w14:textId="3675FC7F" w:rsidR="000839D6" w:rsidRPr="00CB56EC" w:rsidRDefault="000839D6" w:rsidP="00181637">
      <w:pPr>
        <w:pStyle w:val="Title"/>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Başkaları nam ve hesabına yapılan işlemler, inanca dayalı işlemlere ilişkin açıklamalar</w:t>
      </w:r>
      <w:r w:rsidRPr="00CB56EC">
        <w:rPr>
          <w:rFonts w:ascii="Times New Roman" w:hAnsi="Times New Roman"/>
          <w:b w:val="0"/>
          <w:sz w:val="18"/>
          <w:szCs w:val="18"/>
          <w:lang w:val="tr-TR"/>
        </w:rPr>
        <w:tab/>
        <w:t xml:space="preserve"> </w:t>
      </w:r>
      <w:r w:rsidR="00181637">
        <w:rPr>
          <w:rFonts w:ascii="Times New Roman" w:hAnsi="Times New Roman"/>
          <w:b w:val="0"/>
          <w:sz w:val="18"/>
          <w:szCs w:val="18"/>
          <w:lang w:val="tr-TR"/>
        </w:rPr>
        <w:t>37</w:t>
      </w:r>
    </w:p>
    <w:p w14:paraId="1B645129" w14:textId="77378753" w:rsidR="000839D6" w:rsidRPr="00CB56EC" w:rsidRDefault="000839D6" w:rsidP="00181637">
      <w:pPr>
        <w:pStyle w:val="Title"/>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Riskten korunma muhasebesi uygulamalarına ilişkin açıklamalar</w:t>
      </w:r>
      <w:r w:rsidRPr="00CB56EC">
        <w:rPr>
          <w:rFonts w:ascii="Times New Roman" w:hAnsi="Times New Roman"/>
          <w:b w:val="0"/>
          <w:sz w:val="18"/>
          <w:szCs w:val="18"/>
          <w:lang w:val="tr-TR"/>
        </w:rPr>
        <w:tab/>
      </w:r>
      <w:r w:rsidR="00181637">
        <w:rPr>
          <w:rFonts w:ascii="Times New Roman" w:hAnsi="Times New Roman"/>
          <w:b w:val="0"/>
          <w:sz w:val="18"/>
          <w:szCs w:val="18"/>
          <w:lang w:val="tr-TR"/>
        </w:rPr>
        <w:t>37</w:t>
      </w:r>
    </w:p>
    <w:p w14:paraId="728A55C7" w14:textId="4890C7C3" w:rsidR="000839D6" w:rsidRDefault="000839D6" w:rsidP="00181637">
      <w:pPr>
        <w:pStyle w:val="Title"/>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Risk yönetimine ilişkin açıklamalar</w:t>
      </w:r>
      <w:r w:rsidRPr="00CB56EC">
        <w:rPr>
          <w:rFonts w:ascii="Times New Roman" w:hAnsi="Times New Roman"/>
          <w:b w:val="0"/>
          <w:sz w:val="18"/>
          <w:szCs w:val="18"/>
          <w:lang w:val="tr-TR"/>
        </w:rPr>
        <w:tab/>
      </w:r>
      <w:r w:rsidR="00181637">
        <w:rPr>
          <w:rFonts w:ascii="Times New Roman" w:hAnsi="Times New Roman"/>
          <w:b w:val="0"/>
          <w:sz w:val="18"/>
          <w:szCs w:val="18"/>
          <w:lang w:val="tr-TR"/>
        </w:rPr>
        <w:t>37</w:t>
      </w:r>
      <w:r w:rsidR="00A120BA" w:rsidRPr="00CB56EC">
        <w:rPr>
          <w:rFonts w:ascii="Times New Roman" w:hAnsi="Times New Roman"/>
          <w:b w:val="0"/>
          <w:sz w:val="18"/>
          <w:szCs w:val="18"/>
          <w:lang w:val="tr-TR"/>
        </w:rPr>
        <w:t>-</w:t>
      </w:r>
      <w:r w:rsidR="00181637">
        <w:rPr>
          <w:rFonts w:ascii="Times New Roman" w:hAnsi="Times New Roman"/>
          <w:b w:val="0"/>
          <w:sz w:val="18"/>
          <w:szCs w:val="18"/>
          <w:lang w:val="tr-TR"/>
        </w:rPr>
        <w:t>38</w:t>
      </w:r>
    </w:p>
    <w:p w14:paraId="447052FF" w14:textId="094A34AD" w:rsidR="00B83D55" w:rsidRPr="00CB56EC" w:rsidRDefault="00B83D55" w:rsidP="00181637">
      <w:pPr>
        <w:pStyle w:val="Title"/>
        <w:numPr>
          <w:ilvl w:val="0"/>
          <w:numId w:val="38"/>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Faaliyet bölümlerine ilişkin açıklamalar</w:t>
      </w:r>
      <w:r w:rsidRPr="00CB56EC">
        <w:rPr>
          <w:rFonts w:ascii="Times New Roman" w:hAnsi="Times New Roman"/>
          <w:b w:val="0"/>
          <w:sz w:val="18"/>
          <w:szCs w:val="18"/>
          <w:lang w:val="tr-TR"/>
        </w:rPr>
        <w:tab/>
      </w:r>
      <w:r w:rsidR="00181637">
        <w:rPr>
          <w:rFonts w:ascii="Times New Roman" w:hAnsi="Times New Roman"/>
          <w:b w:val="0"/>
          <w:sz w:val="18"/>
          <w:szCs w:val="18"/>
          <w:lang w:val="tr-TR"/>
        </w:rPr>
        <w:t>39</w:t>
      </w:r>
    </w:p>
    <w:p w14:paraId="242CDCA7" w14:textId="77777777" w:rsidR="00B83D55" w:rsidRPr="00CB56EC" w:rsidRDefault="00B83D55" w:rsidP="00181637">
      <w:pPr>
        <w:pStyle w:val="Title"/>
        <w:tabs>
          <w:tab w:val="clear" w:pos="4395"/>
        </w:tabs>
        <w:rPr>
          <w:rFonts w:ascii="Times New Roman" w:hAnsi="Times New Roman"/>
          <w:sz w:val="18"/>
          <w:szCs w:val="18"/>
          <w:lang w:val="tr-TR"/>
        </w:rPr>
      </w:pPr>
    </w:p>
    <w:p w14:paraId="6819A83D" w14:textId="77777777" w:rsidR="00E30CF9" w:rsidRPr="00CB56EC" w:rsidRDefault="00E30CF9" w:rsidP="00181637">
      <w:pPr>
        <w:pStyle w:val="Title"/>
        <w:tabs>
          <w:tab w:val="clear" w:pos="4395"/>
        </w:tabs>
        <w:rPr>
          <w:rFonts w:ascii="Times New Roman" w:hAnsi="Times New Roman"/>
          <w:sz w:val="18"/>
          <w:szCs w:val="18"/>
          <w:lang w:val="tr-TR"/>
        </w:rPr>
      </w:pPr>
    </w:p>
    <w:p w14:paraId="3B58277E" w14:textId="77777777" w:rsidR="00B83D55" w:rsidRPr="00CB56EC" w:rsidRDefault="00E30CF9" w:rsidP="00181637">
      <w:pPr>
        <w:pStyle w:val="Title"/>
        <w:tabs>
          <w:tab w:val="clear" w:pos="4395"/>
        </w:tabs>
        <w:rPr>
          <w:rFonts w:ascii="Times New Roman" w:hAnsi="Times New Roman"/>
          <w:sz w:val="18"/>
          <w:szCs w:val="18"/>
          <w:lang w:val="tr-TR"/>
        </w:rPr>
      </w:pPr>
      <w:r w:rsidRPr="00CB56EC">
        <w:rPr>
          <w:rFonts w:ascii="Times New Roman" w:hAnsi="Times New Roman"/>
          <w:sz w:val="18"/>
          <w:szCs w:val="18"/>
          <w:lang w:val="tr-TR"/>
        </w:rPr>
        <w:t>BEŞİNCİ BÖLÜM</w:t>
      </w:r>
    </w:p>
    <w:p w14:paraId="3FEFE5DD" w14:textId="77777777" w:rsidR="00E30CF9" w:rsidRPr="00CB56EC" w:rsidRDefault="00E30CF9" w:rsidP="00181637">
      <w:pPr>
        <w:pStyle w:val="Title"/>
        <w:tabs>
          <w:tab w:val="clear" w:pos="4395"/>
        </w:tabs>
        <w:rPr>
          <w:rFonts w:ascii="Times New Roman" w:hAnsi="Times New Roman"/>
          <w:sz w:val="18"/>
          <w:szCs w:val="18"/>
          <w:lang w:val="tr-TR"/>
        </w:rPr>
      </w:pPr>
    </w:p>
    <w:p w14:paraId="715227FF" w14:textId="77777777" w:rsidR="00B83D55" w:rsidRPr="00CB56EC" w:rsidRDefault="00E30CF9" w:rsidP="00181637">
      <w:pPr>
        <w:pStyle w:val="Title"/>
        <w:tabs>
          <w:tab w:val="clear" w:pos="4395"/>
        </w:tabs>
        <w:rPr>
          <w:rFonts w:ascii="Times New Roman" w:hAnsi="Times New Roman"/>
          <w:sz w:val="18"/>
          <w:szCs w:val="18"/>
          <w:lang w:val="tr-TR"/>
        </w:rPr>
      </w:pPr>
      <w:r w:rsidRPr="00CB56EC">
        <w:rPr>
          <w:rFonts w:ascii="Times New Roman" w:hAnsi="Times New Roman"/>
          <w:sz w:val="18"/>
          <w:szCs w:val="18"/>
          <w:lang w:val="tr-TR"/>
        </w:rPr>
        <w:t>KONSOLİDE OLMAYAN FİNANSAL TABLOLARA İLİŞKİN AÇIKLAMA VE DİPNOTLAR</w:t>
      </w:r>
    </w:p>
    <w:p w14:paraId="77D5643C" w14:textId="77777777" w:rsidR="00B83D55" w:rsidRPr="00CB56EC" w:rsidRDefault="00B83D55" w:rsidP="00181637">
      <w:pPr>
        <w:pStyle w:val="Title"/>
        <w:jc w:val="left"/>
        <w:rPr>
          <w:rFonts w:ascii="Times New Roman" w:hAnsi="Times New Roman"/>
          <w:b w:val="0"/>
          <w:sz w:val="18"/>
          <w:szCs w:val="18"/>
          <w:lang w:val="tr-TR"/>
        </w:rPr>
      </w:pPr>
    </w:p>
    <w:p w14:paraId="507342B7" w14:textId="7D318308" w:rsidR="00B83D55" w:rsidRPr="00CB56EC" w:rsidRDefault="00B83D55" w:rsidP="00181637">
      <w:pPr>
        <w:pStyle w:val="Title"/>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Bilançonun aktif hesaplarına ilişkin açıklama ve dipnotlar</w:t>
      </w:r>
      <w:r w:rsidRPr="00CB56EC">
        <w:rPr>
          <w:rFonts w:ascii="Times New Roman" w:hAnsi="Times New Roman"/>
          <w:b w:val="0"/>
          <w:sz w:val="18"/>
          <w:szCs w:val="18"/>
          <w:lang w:val="tr-TR"/>
        </w:rPr>
        <w:tab/>
      </w:r>
      <w:r w:rsidR="00181637">
        <w:rPr>
          <w:rFonts w:ascii="Times New Roman" w:hAnsi="Times New Roman"/>
          <w:b w:val="0"/>
          <w:sz w:val="18"/>
          <w:szCs w:val="18"/>
          <w:lang w:val="tr-TR"/>
        </w:rPr>
        <w:t>40</w:t>
      </w:r>
      <w:r w:rsidR="00917890">
        <w:rPr>
          <w:rFonts w:ascii="Times New Roman" w:hAnsi="Times New Roman"/>
          <w:b w:val="0"/>
          <w:sz w:val="18"/>
          <w:szCs w:val="18"/>
          <w:lang w:val="tr-TR"/>
        </w:rPr>
        <w:t>-</w:t>
      </w:r>
      <w:r w:rsidR="00181637">
        <w:rPr>
          <w:rFonts w:ascii="Times New Roman" w:hAnsi="Times New Roman"/>
          <w:b w:val="0"/>
          <w:sz w:val="18"/>
          <w:szCs w:val="18"/>
          <w:lang w:val="tr-TR"/>
        </w:rPr>
        <w:t>52</w:t>
      </w:r>
    </w:p>
    <w:p w14:paraId="70D33620" w14:textId="56141332" w:rsidR="00B83D55" w:rsidRPr="00CB56EC" w:rsidRDefault="00B83D55" w:rsidP="00181637">
      <w:pPr>
        <w:pStyle w:val="Title"/>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Bilançonun pasif hesaplarına ilişkin açıklama ve dipnotlar</w:t>
      </w:r>
      <w:r w:rsidRPr="00CB56EC">
        <w:rPr>
          <w:rFonts w:ascii="Times New Roman" w:hAnsi="Times New Roman"/>
          <w:b w:val="0"/>
          <w:sz w:val="18"/>
          <w:szCs w:val="18"/>
          <w:lang w:val="tr-TR"/>
        </w:rPr>
        <w:tab/>
      </w:r>
      <w:r w:rsidR="00181637">
        <w:rPr>
          <w:rFonts w:ascii="Times New Roman" w:hAnsi="Times New Roman"/>
          <w:b w:val="0"/>
          <w:sz w:val="18"/>
          <w:szCs w:val="18"/>
          <w:lang w:val="tr-TR"/>
        </w:rPr>
        <w:t>53</w:t>
      </w:r>
      <w:r w:rsidR="00E805D2" w:rsidRPr="00CB56EC">
        <w:rPr>
          <w:rFonts w:ascii="Times New Roman" w:hAnsi="Times New Roman"/>
          <w:b w:val="0"/>
          <w:sz w:val="18"/>
          <w:szCs w:val="18"/>
          <w:lang w:val="tr-TR"/>
        </w:rPr>
        <w:t>-</w:t>
      </w:r>
      <w:r w:rsidR="00181637">
        <w:rPr>
          <w:rFonts w:ascii="Times New Roman" w:hAnsi="Times New Roman"/>
          <w:b w:val="0"/>
          <w:sz w:val="18"/>
          <w:szCs w:val="18"/>
          <w:lang w:val="tr-TR"/>
        </w:rPr>
        <w:t>59</w:t>
      </w:r>
    </w:p>
    <w:p w14:paraId="71D06D0C" w14:textId="6B0D04B2" w:rsidR="00B83D55" w:rsidRPr="00CB56EC" w:rsidRDefault="00B83D55" w:rsidP="00181637">
      <w:pPr>
        <w:pStyle w:val="Title"/>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Nazım hesaplara ilişkin açıklama ve dipnotlar</w:t>
      </w:r>
      <w:r w:rsidRPr="00CB56EC">
        <w:rPr>
          <w:rFonts w:ascii="Times New Roman" w:hAnsi="Times New Roman"/>
          <w:b w:val="0"/>
          <w:sz w:val="18"/>
          <w:szCs w:val="18"/>
          <w:lang w:val="tr-TR"/>
        </w:rPr>
        <w:tab/>
      </w:r>
      <w:r w:rsidR="00181637">
        <w:rPr>
          <w:rFonts w:ascii="Times New Roman" w:hAnsi="Times New Roman"/>
          <w:b w:val="0"/>
          <w:sz w:val="18"/>
          <w:szCs w:val="18"/>
          <w:lang w:val="tr-TR"/>
        </w:rPr>
        <w:t>60</w:t>
      </w:r>
      <w:r w:rsidR="00E805D2" w:rsidRPr="00CB56EC">
        <w:rPr>
          <w:rFonts w:ascii="Times New Roman" w:hAnsi="Times New Roman"/>
          <w:b w:val="0"/>
          <w:sz w:val="18"/>
          <w:szCs w:val="18"/>
          <w:lang w:val="tr-TR"/>
        </w:rPr>
        <w:t>-</w:t>
      </w:r>
      <w:r w:rsidR="00181637">
        <w:rPr>
          <w:rFonts w:ascii="Times New Roman" w:hAnsi="Times New Roman"/>
          <w:b w:val="0"/>
          <w:sz w:val="18"/>
          <w:szCs w:val="18"/>
          <w:lang w:val="tr-TR"/>
        </w:rPr>
        <w:t>62</w:t>
      </w:r>
    </w:p>
    <w:p w14:paraId="63F45646" w14:textId="5A6576E0" w:rsidR="00B83D55" w:rsidRPr="00CB56EC" w:rsidRDefault="00B83D55" w:rsidP="00181637">
      <w:pPr>
        <w:pStyle w:val="Title"/>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Gelir tablosuna ilişkin açıklama ve dipnotlar</w:t>
      </w:r>
      <w:r w:rsidRPr="00CB56EC">
        <w:rPr>
          <w:rFonts w:ascii="Times New Roman" w:hAnsi="Times New Roman"/>
          <w:b w:val="0"/>
          <w:sz w:val="18"/>
          <w:szCs w:val="18"/>
          <w:lang w:val="tr-TR"/>
        </w:rPr>
        <w:tab/>
      </w:r>
      <w:r w:rsidR="00181637">
        <w:rPr>
          <w:rFonts w:ascii="Times New Roman" w:hAnsi="Times New Roman"/>
          <w:b w:val="0"/>
          <w:sz w:val="18"/>
          <w:szCs w:val="18"/>
          <w:lang w:val="tr-TR"/>
        </w:rPr>
        <w:t>63</w:t>
      </w:r>
      <w:r w:rsidR="00E805D2" w:rsidRPr="00CB56EC">
        <w:rPr>
          <w:rFonts w:ascii="Times New Roman" w:hAnsi="Times New Roman"/>
          <w:b w:val="0"/>
          <w:sz w:val="18"/>
          <w:szCs w:val="18"/>
          <w:lang w:val="tr-TR"/>
        </w:rPr>
        <w:t>-</w:t>
      </w:r>
      <w:r w:rsidR="00181637">
        <w:rPr>
          <w:rFonts w:ascii="Times New Roman" w:hAnsi="Times New Roman"/>
          <w:b w:val="0"/>
          <w:sz w:val="18"/>
          <w:szCs w:val="18"/>
          <w:lang w:val="tr-TR"/>
        </w:rPr>
        <w:t>67</w:t>
      </w:r>
    </w:p>
    <w:p w14:paraId="2F9EB171" w14:textId="60C6A9CD" w:rsidR="00B83D55" w:rsidRPr="00CB56EC" w:rsidRDefault="00B83D55" w:rsidP="00181637">
      <w:pPr>
        <w:pStyle w:val="Title"/>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Özkaynak değişim tablosuna ilişkin açıklama ve dipnotlar</w:t>
      </w:r>
      <w:r w:rsidRPr="00CB56EC">
        <w:rPr>
          <w:rFonts w:ascii="Times New Roman" w:hAnsi="Times New Roman"/>
          <w:b w:val="0"/>
          <w:sz w:val="18"/>
          <w:szCs w:val="18"/>
          <w:lang w:val="tr-TR"/>
        </w:rPr>
        <w:tab/>
      </w:r>
      <w:r w:rsidR="00181637">
        <w:rPr>
          <w:rFonts w:ascii="Times New Roman" w:hAnsi="Times New Roman"/>
          <w:b w:val="0"/>
          <w:sz w:val="18"/>
          <w:szCs w:val="18"/>
          <w:lang w:val="tr-TR"/>
        </w:rPr>
        <w:t>68</w:t>
      </w:r>
    </w:p>
    <w:p w14:paraId="760A191C" w14:textId="5C288398" w:rsidR="00B83D55" w:rsidRPr="00CB56EC" w:rsidRDefault="00B83D55" w:rsidP="00181637">
      <w:pPr>
        <w:pStyle w:val="Title"/>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Nakit akış tablosuna ilişkin açıklama ve dipnotlar</w:t>
      </w:r>
      <w:r w:rsidRPr="00CB56EC">
        <w:rPr>
          <w:rFonts w:ascii="Times New Roman" w:hAnsi="Times New Roman"/>
          <w:b w:val="0"/>
          <w:sz w:val="18"/>
          <w:szCs w:val="18"/>
          <w:lang w:val="tr-TR"/>
        </w:rPr>
        <w:tab/>
      </w:r>
      <w:r w:rsidR="00181637">
        <w:rPr>
          <w:rFonts w:ascii="Times New Roman" w:hAnsi="Times New Roman"/>
          <w:b w:val="0"/>
          <w:sz w:val="18"/>
          <w:szCs w:val="18"/>
          <w:lang w:val="tr-TR"/>
        </w:rPr>
        <w:t>69</w:t>
      </w:r>
    </w:p>
    <w:p w14:paraId="7C7237F0" w14:textId="490298B4" w:rsidR="00B83D55" w:rsidRPr="00CB56EC" w:rsidRDefault="00B83D55" w:rsidP="00181637">
      <w:pPr>
        <w:pStyle w:val="Title"/>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Banka’nın dahil olduğu risk grubuna ilişkin açıklamalar</w:t>
      </w:r>
      <w:r w:rsidRPr="00CB56EC">
        <w:rPr>
          <w:rFonts w:ascii="Times New Roman" w:hAnsi="Times New Roman"/>
          <w:b w:val="0"/>
          <w:sz w:val="18"/>
          <w:szCs w:val="18"/>
          <w:lang w:val="tr-TR"/>
        </w:rPr>
        <w:tab/>
      </w:r>
      <w:r w:rsidR="00181637">
        <w:rPr>
          <w:rFonts w:ascii="Times New Roman" w:hAnsi="Times New Roman"/>
          <w:b w:val="0"/>
          <w:sz w:val="18"/>
          <w:szCs w:val="18"/>
          <w:lang w:val="tr-TR"/>
        </w:rPr>
        <w:t>70</w:t>
      </w:r>
      <w:r w:rsidR="00E805D2" w:rsidRPr="00CB56EC">
        <w:rPr>
          <w:rFonts w:ascii="Times New Roman" w:hAnsi="Times New Roman"/>
          <w:b w:val="0"/>
          <w:sz w:val="18"/>
          <w:szCs w:val="18"/>
          <w:lang w:val="tr-TR"/>
        </w:rPr>
        <w:t>-</w:t>
      </w:r>
      <w:r w:rsidR="00181637">
        <w:rPr>
          <w:rFonts w:ascii="Times New Roman" w:hAnsi="Times New Roman"/>
          <w:b w:val="0"/>
          <w:sz w:val="18"/>
          <w:szCs w:val="18"/>
          <w:lang w:val="tr-TR"/>
        </w:rPr>
        <w:t>71</w:t>
      </w:r>
    </w:p>
    <w:p w14:paraId="44D8DA43" w14:textId="0B104BE7" w:rsidR="00B83D55" w:rsidRPr="00CB56EC" w:rsidRDefault="00B83D55" w:rsidP="00181637">
      <w:pPr>
        <w:pStyle w:val="Title"/>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 xml:space="preserve">Banka’nın </w:t>
      </w:r>
      <w:r w:rsidR="00B151EF" w:rsidRPr="00CB56EC">
        <w:rPr>
          <w:rFonts w:ascii="Times New Roman" w:hAnsi="Times New Roman"/>
          <w:b w:val="0"/>
          <w:sz w:val="18"/>
          <w:szCs w:val="18"/>
          <w:lang w:val="tr-TR"/>
        </w:rPr>
        <w:t>yurtiçi, yurtdışı</w:t>
      </w:r>
      <w:r w:rsidRPr="00CB56EC">
        <w:rPr>
          <w:rFonts w:ascii="Times New Roman" w:hAnsi="Times New Roman"/>
          <w:b w:val="0"/>
          <w:sz w:val="18"/>
          <w:szCs w:val="18"/>
          <w:lang w:val="tr-TR"/>
        </w:rPr>
        <w:t>, kıyı bankacılığı bölgelerindeki şubeleri ile yurtdışı temsilciliklerine ilişkin bilgiler</w:t>
      </w:r>
      <w:r w:rsidRPr="00CB56EC">
        <w:rPr>
          <w:rFonts w:ascii="Times New Roman" w:hAnsi="Times New Roman"/>
          <w:b w:val="0"/>
          <w:sz w:val="18"/>
          <w:szCs w:val="18"/>
          <w:lang w:val="tr-TR"/>
        </w:rPr>
        <w:tab/>
      </w:r>
      <w:r w:rsidR="00181637">
        <w:rPr>
          <w:rFonts w:ascii="Times New Roman" w:hAnsi="Times New Roman"/>
          <w:b w:val="0"/>
          <w:sz w:val="18"/>
          <w:szCs w:val="18"/>
          <w:lang w:val="tr-TR"/>
        </w:rPr>
        <w:t>71</w:t>
      </w:r>
    </w:p>
    <w:p w14:paraId="4E3A21B8" w14:textId="20A7B9A0" w:rsidR="00B83D55" w:rsidRPr="00CB56EC" w:rsidRDefault="00B83D55" w:rsidP="00181637">
      <w:pPr>
        <w:pStyle w:val="Title"/>
        <w:numPr>
          <w:ilvl w:val="0"/>
          <w:numId w:val="46"/>
        </w:numPr>
        <w:tabs>
          <w:tab w:val="clear" w:pos="4395"/>
          <w:tab w:val="right" w:pos="9000"/>
        </w:tabs>
        <w:jc w:val="left"/>
        <w:rPr>
          <w:rFonts w:ascii="Times New Roman" w:hAnsi="Times New Roman"/>
          <w:b w:val="0"/>
          <w:sz w:val="18"/>
          <w:szCs w:val="18"/>
          <w:lang w:val="tr-TR"/>
        </w:rPr>
      </w:pPr>
      <w:r w:rsidRPr="00CB56EC">
        <w:rPr>
          <w:rFonts w:ascii="Times New Roman" w:hAnsi="Times New Roman"/>
          <w:b w:val="0"/>
          <w:sz w:val="18"/>
          <w:szCs w:val="18"/>
          <w:lang w:val="tr-TR"/>
        </w:rPr>
        <w:t>Bilanço sonrası hususlara ilişkin olarak açıklanması gereken hususlar</w:t>
      </w:r>
      <w:r w:rsidRPr="00CB56EC">
        <w:rPr>
          <w:rFonts w:ascii="Times New Roman" w:hAnsi="Times New Roman"/>
          <w:b w:val="0"/>
          <w:sz w:val="18"/>
          <w:szCs w:val="18"/>
          <w:lang w:val="tr-TR"/>
        </w:rPr>
        <w:tab/>
      </w:r>
      <w:r w:rsidR="00181637">
        <w:rPr>
          <w:rFonts w:ascii="Times New Roman" w:hAnsi="Times New Roman"/>
          <w:b w:val="0"/>
          <w:sz w:val="18"/>
          <w:szCs w:val="18"/>
          <w:lang w:val="tr-TR"/>
        </w:rPr>
        <w:t>71</w:t>
      </w:r>
    </w:p>
    <w:p w14:paraId="272C6078" w14:textId="77777777" w:rsidR="00B83D55" w:rsidRPr="00CB56EC" w:rsidRDefault="00B83D55" w:rsidP="00181637">
      <w:pPr>
        <w:pStyle w:val="Title"/>
        <w:rPr>
          <w:rFonts w:ascii="Times New Roman" w:hAnsi="Times New Roman"/>
          <w:sz w:val="18"/>
          <w:szCs w:val="18"/>
          <w:lang w:val="tr-TR"/>
        </w:rPr>
      </w:pPr>
    </w:p>
    <w:p w14:paraId="6C7DA027" w14:textId="77777777" w:rsidR="00B151EF" w:rsidRPr="00CB56EC" w:rsidRDefault="00B151EF" w:rsidP="00181637">
      <w:pPr>
        <w:pStyle w:val="Title"/>
        <w:rPr>
          <w:rFonts w:ascii="Times New Roman" w:hAnsi="Times New Roman"/>
          <w:sz w:val="18"/>
          <w:szCs w:val="18"/>
          <w:lang w:val="tr-TR"/>
        </w:rPr>
      </w:pPr>
    </w:p>
    <w:p w14:paraId="3CE97DAB" w14:textId="1BB0E374" w:rsidR="001E625C" w:rsidRPr="00CB56EC" w:rsidRDefault="001E625C" w:rsidP="00181637">
      <w:pPr>
        <w:pStyle w:val="Title"/>
        <w:tabs>
          <w:tab w:val="clear" w:pos="4395"/>
        </w:tabs>
        <w:rPr>
          <w:rFonts w:ascii="Times New Roman" w:hAnsi="Times New Roman"/>
          <w:sz w:val="18"/>
          <w:szCs w:val="18"/>
          <w:lang w:val="tr-TR"/>
        </w:rPr>
      </w:pPr>
      <w:r w:rsidRPr="00CB56EC">
        <w:rPr>
          <w:rFonts w:ascii="Times New Roman" w:hAnsi="Times New Roman"/>
          <w:sz w:val="18"/>
          <w:szCs w:val="18"/>
          <w:lang w:val="tr-TR"/>
        </w:rPr>
        <w:t>ALTINCI BÖLÜM</w:t>
      </w:r>
    </w:p>
    <w:p w14:paraId="2F8756B5" w14:textId="77777777" w:rsidR="00E30CF9" w:rsidRPr="00CB56EC" w:rsidRDefault="00E30CF9" w:rsidP="00181637">
      <w:pPr>
        <w:pStyle w:val="Title"/>
        <w:tabs>
          <w:tab w:val="clear" w:pos="4395"/>
        </w:tabs>
        <w:rPr>
          <w:rFonts w:ascii="Times New Roman" w:hAnsi="Times New Roman"/>
          <w:sz w:val="18"/>
          <w:szCs w:val="18"/>
          <w:lang w:val="tr-TR"/>
        </w:rPr>
      </w:pPr>
    </w:p>
    <w:p w14:paraId="76162036" w14:textId="6AF012A7" w:rsidR="00B83D55" w:rsidRPr="00CB56EC" w:rsidRDefault="0009004A" w:rsidP="00181637">
      <w:pPr>
        <w:pStyle w:val="Title"/>
        <w:tabs>
          <w:tab w:val="clear" w:pos="4395"/>
        </w:tabs>
        <w:rPr>
          <w:rFonts w:ascii="Times New Roman" w:hAnsi="Times New Roman"/>
          <w:sz w:val="18"/>
          <w:szCs w:val="18"/>
          <w:lang w:val="tr-TR"/>
        </w:rPr>
      </w:pPr>
      <w:r>
        <w:rPr>
          <w:rFonts w:ascii="Times New Roman" w:hAnsi="Times New Roman"/>
          <w:sz w:val="18"/>
          <w:szCs w:val="18"/>
          <w:lang w:val="tr-TR"/>
        </w:rPr>
        <w:t>SINIRLI</w:t>
      </w:r>
      <w:r w:rsidR="00D31277" w:rsidRPr="00CB56EC">
        <w:rPr>
          <w:rFonts w:ascii="Times New Roman" w:hAnsi="Times New Roman"/>
          <w:sz w:val="18"/>
          <w:szCs w:val="18"/>
          <w:lang w:val="tr-TR"/>
        </w:rPr>
        <w:t xml:space="preserve"> </w:t>
      </w:r>
      <w:r w:rsidR="00E30CF9" w:rsidRPr="00CB56EC">
        <w:rPr>
          <w:rFonts w:ascii="Times New Roman" w:hAnsi="Times New Roman"/>
          <w:sz w:val="18"/>
          <w:szCs w:val="18"/>
          <w:lang w:val="tr-TR"/>
        </w:rPr>
        <w:t>DENETİM RAPORU</w:t>
      </w:r>
    </w:p>
    <w:p w14:paraId="49DEBC3D" w14:textId="77777777" w:rsidR="00B83D55" w:rsidRPr="00CB56EC" w:rsidRDefault="00B83D55" w:rsidP="00181637">
      <w:pPr>
        <w:pStyle w:val="Title"/>
        <w:jc w:val="left"/>
        <w:rPr>
          <w:rFonts w:ascii="Times New Roman" w:hAnsi="Times New Roman"/>
          <w:sz w:val="18"/>
          <w:szCs w:val="18"/>
          <w:lang w:val="tr-TR"/>
        </w:rPr>
      </w:pPr>
    </w:p>
    <w:p w14:paraId="00E85D7C" w14:textId="4CC7AAEE" w:rsidR="00B83D55" w:rsidRDefault="0009004A" w:rsidP="00181637">
      <w:pPr>
        <w:pStyle w:val="Title"/>
        <w:numPr>
          <w:ilvl w:val="0"/>
          <w:numId w:val="40"/>
        </w:numPr>
        <w:tabs>
          <w:tab w:val="clear" w:pos="4395"/>
          <w:tab w:val="right" w:pos="9000"/>
        </w:tabs>
        <w:jc w:val="left"/>
        <w:rPr>
          <w:rFonts w:ascii="Times New Roman" w:hAnsi="Times New Roman"/>
          <w:b w:val="0"/>
          <w:sz w:val="18"/>
          <w:szCs w:val="18"/>
          <w:lang w:val="tr-TR"/>
        </w:rPr>
      </w:pPr>
      <w:r>
        <w:rPr>
          <w:rFonts w:ascii="Times New Roman" w:hAnsi="Times New Roman"/>
          <w:b w:val="0"/>
          <w:sz w:val="18"/>
          <w:szCs w:val="18"/>
          <w:lang w:val="tr-TR"/>
        </w:rPr>
        <w:t>Sınırlı</w:t>
      </w:r>
      <w:r w:rsidR="00D31277" w:rsidRPr="00CB56EC">
        <w:rPr>
          <w:rFonts w:ascii="Times New Roman" w:hAnsi="Times New Roman"/>
          <w:b w:val="0"/>
          <w:sz w:val="18"/>
          <w:szCs w:val="18"/>
          <w:lang w:val="tr-TR"/>
        </w:rPr>
        <w:t xml:space="preserve"> </w:t>
      </w:r>
      <w:r w:rsidR="00B151EF" w:rsidRPr="00CB56EC">
        <w:rPr>
          <w:rFonts w:ascii="Times New Roman" w:hAnsi="Times New Roman"/>
          <w:b w:val="0"/>
          <w:sz w:val="18"/>
          <w:szCs w:val="18"/>
          <w:lang w:val="tr-TR"/>
        </w:rPr>
        <w:t>denetim</w:t>
      </w:r>
      <w:r w:rsidR="00B83D55" w:rsidRPr="00CB56EC">
        <w:rPr>
          <w:rFonts w:ascii="Times New Roman" w:hAnsi="Times New Roman"/>
          <w:b w:val="0"/>
          <w:sz w:val="18"/>
          <w:szCs w:val="18"/>
          <w:lang w:val="tr-TR"/>
        </w:rPr>
        <w:t xml:space="preserve"> raporuna ilişkin </w:t>
      </w:r>
      <w:r w:rsidR="001E625C" w:rsidRPr="00CB56EC">
        <w:rPr>
          <w:rFonts w:ascii="Times New Roman" w:hAnsi="Times New Roman"/>
          <w:b w:val="0"/>
          <w:sz w:val="18"/>
          <w:szCs w:val="18"/>
          <w:lang w:val="tr-TR"/>
        </w:rPr>
        <w:t>olarak açıklanması gereken hususlar</w:t>
      </w:r>
      <w:r w:rsidR="00B83D55" w:rsidRPr="00CB56EC">
        <w:rPr>
          <w:rFonts w:ascii="Times New Roman" w:hAnsi="Times New Roman"/>
          <w:b w:val="0"/>
          <w:sz w:val="18"/>
          <w:szCs w:val="18"/>
          <w:lang w:val="tr-TR"/>
        </w:rPr>
        <w:tab/>
      </w:r>
      <w:r w:rsidR="00181637">
        <w:rPr>
          <w:rFonts w:ascii="Times New Roman" w:hAnsi="Times New Roman"/>
          <w:b w:val="0"/>
          <w:sz w:val="18"/>
          <w:szCs w:val="18"/>
          <w:lang w:val="tr-TR"/>
        </w:rPr>
        <w:t>72</w:t>
      </w:r>
    </w:p>
    <w:p w14:paraId="12842B7B" w14:textId="02860100" w:rsidR="0015389F" w:rsidRDefault="0015389F" w:rsidP="00181637">
      <w:pPr>
        <w:pStyle w:val="Title"/>
        <w:numPr>
          <w:ilvl w:val="0"/>
          <w:numId w:val="40"/>
        </w:numPr>
        <w:tabs>
          <w:tab w:val="clear" w:pos="4395"/>
          <w:tab w:val="right" w:pos="9000"/>
        </w:tabs>
        <w:jc w:val="left"/>
        <w:rPr>
          <w:rFonts w:ascii="Times New Roman" w:hAnsi="Times New Roman"/>
          <w:b w:val="0"/>
          <w:sz w:val="18"/>
          <w:szCs w:val="18"/>
          <w:lang w:val="tr-TR"/>
        </w:rPr>
      </w:pPr>
      <w:r w:rsidRPr="0015389F">
        <w:rPr>
          <w:rFonts w:ascii="Times New Roman" w:hAnsi="Times New Roman"/>
          <w:b w:val="0"/>
          <w:sz w:val="18"/>
          <w:szCs w:val="18"/>
          <w:lang w:val="tr-TR"/>
        </w:rPr>
        <w:t>Bağımsız denetçi tarafından hazırlanan açıklama ve dipnotlar</w:t>
      </w:r>
      <w:r>
        <w:rPr>
          <w:rFonts w:ascii="Times New Roman" w:hAnsi="Times New Roman"/>
          <w:b w:val="0"/>
          <w:sz w:val="18"/>
          <w:szCs w:val="18"/>
          <w:lang w:val="tr-TR"/>
        </w:rPr>
        <w:tab/>
      </w:r>
      <w:r w:rsidR="00181637">
        <w:rPr>
          <w:rFonts w:ascii="Times New Roman" w:hAnsi="Times New Roman"/>
          <w:b w:val="0"/>
          <w:sz w:val="18"/>
          <w:szCs w:val="18"/>
          <w:lang w:val="tr-TR"/>
        </w:rPr>
        <w:t>72</w:t>
      </w:r>
    </w:p>
    <w:p w14:paraId="082621E0" w14:textId="77777777" w:rsidR="0009004A" w:rsidRDefault="0009004A" w:rsidP="00181637">
      <w:pPr>
        <w:pStyle w:val="Title"/>
        <w:tabs>
          <w:tab w:val="clear" w:pos="4395"/>
        </w:tabs>
        <w:rPr>
          <w:rFonts w:ascii="Times New Roman" w:hAnsi="Times New Roman"/>
          <w:sz w:val="18"/>
          <w:szCs w:val="18"/>
          <w:lang w:val="tr-TR"/>
        </w:rPr>
      </w:pPr>
    </w:p>
    <w:p w14:paraId="625880A7" w14:textId="77777777" w:rsidR="0009004A" w:rsidRDefault="0009004A" w:rsidP="00181637">
      <w:pPr>
        <w:pStyle w:val="Title"/>
        <w:tabs>
          <w:tab w:val="clear" w:pos="4395"/>
        </w:tabs>
        <w:rPr>
          <w:rFonts w:ascii="Times New Roman" w:hAnsi="Times New Roman"/>
          <w:sz w:val="18"/>
          <w:szCs w:val="18"/>
          <w:lang w:val="tr-TR"/>
        </w:rPr>
      </w:pPr>
    </w:p>
    <w:p w14:paraId="55F78349" w14:textId="27938B6C" w:rsidR="0009004A" w:rsidRPr="00D5711A" w:rsidRDefault="0009004A" w:rsidP="00181637">
      <w:pPr>
        <w:pStyle w:val="Title"/>
        <w:tabs>
          <w:tab w:val="clear" w:pos="4395"/>
        </w:tabs>
        <w:rPr>
          <w:rFonts w:ascii="Times New Roman" w:hAnsi="Times New Roman"/>
          <w:sz w:val="18"/>
          <w:szCs w:val="18"/>
          <w:lang w:val="tr-TR"/>
        </w:rPr>
      </w:pPr>
      <w:r>
        <w:rPr>
          <w:rFonts w:ascii="Times New Roman" w:hAnsi="Times New Roman"/>
          <w:sz w:val="18"/>
          <w:szCs w:val="18"/>
          <w:lang w:val="tr-TR"/>
        </w:rPr>
        <w:t>YEDİNCİ</w:t>
      </w:r>
      <w:r w:rsidRPr="00D5711A">
        <w:rPr>
          <w:rFonts w:ascii="Times New Roman" w:hAnsi="Times New Roman"/>
          <w:sz w:val="18"/>
          <w:szCs w:val="18"/>
          <w:lang w:val="tr-TR"/>
        </w:rPr>
        <w:t xml:space="preserve"> BÖLÜM</w:t>
      </w:r>
    </w:p>
    <w:p w14:paraId="13746987" w14:textId="77777777" w:rsidR="0009004A" w:rsidRPr="00D5711A" w:rsidRDefault="0009004A" w:rsidP="00181637">
      <w:pPr>
        <w:pStyle w:val="Title"/>
        <w:tabs>
          <w:tab w:val="clear" w:pos="4395"/>
        </w:tabs>
        <w:rPr>
          <w:rFonts w:ascii="Times New Roman" w:hAnsi="Times New Roman"/>
          <w:sz w:val="18"/>
          <w:szCs w:val="18"/>
          <w:lang w:val="tr-TR"/>
        </w:rPr>
      </w:pPr>
    </w:p>
    <w:p w14:paraId="740129FF" w14:textId="77777777" w:rsidR="0009004A" w:rsidRPr="00D5711A" w:rsidRDefault="0009004A" w:rsidP="00181637">
      <w:pPr>
        <w:pStyle w:val="Title"/>
        <w:tabs>
          <w:tab w:val="clear" w:pos="4395"/>
        </w:tabs>
        <w:rPr>
          <w:rFonts w:ascii="Times New Roman" w:hAnsi="Times New Roman"/>
          <w:sz w:val="18"/>
          <w:szCs w:val="18"/>
          <w:lang w:val="tr-TR"/>
        </w:rPr>
      </w:pPr>
      <w:r>
        <w:rPr>
          <w:rFonts w:ascii="Times New Roman" w:hAnsi="Times New Roman"/>
          <w:sz w:val="18"/>
          <w:szCs w:val="18"/>
          <w:lang w:val="tr-TR"/>
        </w:rPr>
        <w:t>ARA DÖNEM FAALİYET</w:t>
      </w:r>
      <w:r w:rsidRPr="00D5711A">
        <w:rPr>
          <w:rFonts w:ascii="Times New Roman" w:hAnsi="Times New Roman"/>
          <w:sz w:val="18"/>
          <w:szCs w:val="18"/>
          <w:lang w:val="tr-TR"/>
        </w:rPr>
        <w:t xml:space="preserve"> RAPORU</w:t>
      </w:r>
    </w:p>
    <w:p w14:paraId="6BB50030" w14:textId="77777777" w:rsidR="0009004A" w:rsidRPr="00D5711A" w:rsidRDefault="0009004A" w:rsidP="00181637">
      <w:pPr>
        <w:pStyle w:val="Title"/>
        <w:jc w:val="left"/>
        <w:rPr>
          <w:rFonts w:ascii="Times New Roman" w:hAnsi="Times New Roman"/>
          <w:sz w:val="18"/>
          <w:szCs w:val="18"/>
          <w:lang w:val="tr-TR"/>
        </w:rPr>
      </w:pPr>
    </w:p>
    <w:p w14:paraId="19D528A7" w14:textId="77777777" w:rsidR="0009004A" w:rsidRDefault="0009004A" w:rsidP="00181637">
      <w:pPr>
        <w:pStyle w:val="Title"/>
        <w:numPr>
          <w:ilvl w:val="0"/>
          <w:numId w:val="59"/>
        </w:numPr>
        <w:tabs>
          <w:tab w:val="clear" w:pos="4395"/>
          <w:tab w:val="right" w:pos="9000"/>
        </w:tabs>
        <w:jc w:val="left"/>
        <w:rPr>
          <w:rFonts w:ascii="Times New Roman" w:hAnsi="Times New Roman"/>
          <w:b w:val="0"/>
          <w:sz w:val="18"/>
          <w:szCs w:val="18"/>
          <w:lang w:val="tr-TR"/>
        </w:rPr>
      </w:pPr>
      <w:r w:rsidRPr="00D31277">
        <w:rPr>
          <w:rFonts w:ascii="Times New Roman" w:hAnsi="Times New Roman"/>
          <w:b w:val="0"/>
          <w:sz w:val="18"/>
          <w:szCs w:val="18"/>
          <w:lang w:val="tr-TR"/>
        </w:rPr>
        <w:t xml:space="preserve">Banka yönetim kurulu başkanı ve genel müdürünün ara dönem faaliyetlerine ilişkin değerlendirmelerini </w:t>
      </w:r>
    </w:p>
    <w:p w14:paraId="5846F1CC" w14:textId="12400373" w:rsidR="00D31277" w:rsidRDefault="0009004A" w:rsidP="00181637">
      <w:pPr>
        <w:pStyle w:val="Title"/>
        <w:tabs>
          <w:tab w:val="clear" w:pos="4395"/>
          <w:tab w:val="right" w:pos="9000"/>
        </w:tabs>
        <w:ind w:left="720"/>
        <w:jc w:val="left"/>
        <w:rPr>
          <w:b w:val="0"/>
        </w:rPr>
      </w:pPr>
      <w:proofErr w:type="gramStart"/>
      <w:r w:rsidRPr="00D31277">
        <w:rPr>
          <w:rFonts w:ascii="Times New Roman" w:hAnsi="Times New Roman"/>
          <w:b w:val="0"/>
          <w:sz w:val="18"/>
          <w:szCs w:val="18"/>
          <w:lang w:val="tr-TR"/>
        </w:rPr>
        <w:t>içerecek</w:t>
      </w:r>
      <w:proofErr w:type="gramEnd"/>
      <w:r w:rsidRPr="00D31277">
        <w:rPr>
          <w:rFonts w:ascii="Times New Roman" w:hAnsi="Times New Roman"/>
          <w:b w:val="0"/>
          <w:sz w:val="18"/>
          <w:szCs w:val="18"/>
          <w:lang w:val="tr-TR"/>
        </w:rPr>
        <w:t xml:space="preserve"> ara dönem faaliyet raporu</w:t>
      </w:r>
      <w:r>
        <w:rPr>
          <w:rFonts w:ascii="Times New Roman" w:hAnsi="Times New Roman"/>
          <w:b w:val="0"/>
          <w:sz w:val="18"/>
          <w:szCs w:val="18"/>
          <w:lang w:val="tr-TR"/>
        </w:rPr>
        <w:tab/>
      </w:r>
      <w:r w:rsidR="00181637">
        <w:rPr>
          <w:rFonts w:ascii="Times New Roman" w:hAnsi="Times New Roman"/>
          <w:b w:val="0"/>
          <w:sz w:val="18"/>
          <w:szCs w:val="18"/>
          <w:lang w:val="tr-TR"/>
        </w:rPr>
        <w:t>73</w:t>
      </w:r>
      <w:r w:rsidR="00396395">
        <w:rPr>
          <w:rFonts w:ascii="Times New Roman" w:hAnsi="Times New Roman"/>
          <w:b w:val="0"/>
          <w:sz w:val="18"/>
          <w:szCs w:val="18"/>
          <w:lang w:val="tr-TR"/>
        </w:rPr>
        <w:t>-76</w:t>
      </w:r>
    </w:p>
    <w:p w14:paraId="728B5C09" w14:textId="121F5D32" w:rsidR="0009004A" w:rsidRPr="00CB56EC" w:rsidRDefault="0009004A" w:rsidP="00D5711A">
      <w:pPr>
        <w:pageBreakBefore/>
        <w:jc w:val="center"/>
        <w:rPr>
          <w:b/>
        </w:rPr>
        <w:sectPr w:rsidR="0009004A" w:rsidRPr="00CB56EC" w:rsidSect="00223100">
          <w:headerReference w:type="default" r:id="rId13"/>
          <w:footerReference w:type="default" r:id="rId14"/>
          <w:pgSz w:w="11907" w:h="16840" w:code="9"/>
          <w:pgMar w:top="1418" w:right="1418" w:bottom="1418" w:left="1418" w:header="708" w:footer="708" w:gutter="0"/>
          <w:pgNumType w:start="1"/>
          <w:cols w:space="708"/>
          <w:noEndnote/>
        </w:sectPr>
      </w:pPr>
    </w:p>
    <w:p w14:paraId="31C8B46D" w14:textId="77777777" w:rsidR="00BB6080" w:rsidRPr="00CB56EC" w:rsidRDefault="00BB6080" w:rsidP="00B162D3">
      <w:pPr>
        <w:jc w:val="center"/>
        <w:rPr>
          <w:b/>
        </w:rPr>
      </w:pPr>
    </w:p>
    <w:p w14:paraId="52440128" w14:textId="77777777" w:rsidR="00BB6080" w:rsidRPr="00CB56EC" w:rsidRDefault="00BB6080" w:rsidP="00B162D3">
      <w:pPr>
        <w:jc w:val="center"/>
        <w:rPr>
          <w:b/>
        </w:rPr>
      </w:pPr>
    </w:p>
    <w:p w14:paraId="24CC1912" w14:textId="77777777" w:rsidR="00BB6080" w:rsidRPr="00CB56EC" w:rsidRDefault="00BB6080" w:rsidP="00B162D3">
      <w:pPr>
        <w:jc w:val="center"/>
        <w:rPr>
          <w:b/>
        </w:rPr>
      </w:pPr>
    </w:p>
    <w:p w14:paraId="133BBBCC" w14:textId="77777777" w:rsidR="00BB6080" w:rsidRPr="00CB56EC" w:rsidRDefault="00BB6080" w:rsidP="00B162D3">
      <w:pPr>
        <w:jc w:val="center"/>
        <w:rPr>
          <w:b/>
        </w:rPr>
      </w:pPr>
    </w:p>
    <w:p w14:paraId="405C3273" w14:textId="748AFDE9" w:rsidR="00AF46F6" w:rsidRPr="00CB56EC" w:rsidRDefault="00AF46F6" w:rsidP="00B162D3">
      <w:pPr>
        <w:jc w:val="center"/>
        <w:rPr>
          <w:b/>
          <w:sz w:val="22"/>
        </w:rPr>
      </w:pPr>
      <w:r w:rsidRPr="00CB56EC">
        <w:rPr>
          <w:b/>
          <w:sz w:val="22"/>
        </w:rPr>
        <w:t>HAYAT FİNANS KATILIM BANKASI ANONİM ŞİRKETİ'NİN</w:t>
      </w:r>
    </w:p>
    <w:p w14:paraId="2C082DEF" w14:textId="77777777" w:rsidR="00AF46F6" w:rsidRPr="00CB56EC" w:rsidRDefault="00AF46F6" w:rsidP="00D5711A">
      <w:pPr>
        <w:ind w:left="1416" w:firstLine="708"/>
        <w:jc w:val="center"/>
        <w:rPr>
          <w:b/>
          <w:sz w:val="22"/>
        </w:rPr>
      </w:pPr>
    </w:p>
    <w:p w14:paraId="50D70097" w14:textId="1D57584D" w:rsidR="00AF46F6" w:rsidRPr="00CB56EC" w:rsidRDefault="001C3E8A" w:rsidP="00D5711A">
      <w:pPr>
        <w:jc w:val="center"/>
        <w:rPr>
          <w:b/>
          <w:sz w:val="22"/>
        </w:rPr>
      </w:pPr>
      <w:r>
        <w:rPr>
          <w:b/>
          <w:sz w:val="22"/>
        </w:rPr>
        <w:t>3</w:t>
      </w:r>
      <w:r w:rsidR="002F639E">
        <w:rPr>
          <w:b/>
          <w:sz w:val="22"/>
        </w:rPr>
        <w:t>1</w:t>
      </w:r>
      <w:r>
        <w:rPr>
          <w:b/>
          <w:sz w:val="22"/>
        </w:rPr>
        <w:t xml:space="preserve"> </w:t>
      </w:r>
      <w:r w:rsidR="001136BF">
        <w:rPr>
          <w:b/>
          <w:sz w:val="22"/>
        </w:rPr>
        <w:t>MART</w:t>
      </w:r>
      <w:r>
        <w:rPr>
          <w:b/>
          <w:sz w:val="22"/>
        </w:rPr>
        <w:t xml:space="preserve"> 202</w:t>
      </w:r>
      <w:r w:rsidR="001136BF">
        <w:rPr>
          <w:b/>
          <w:sz w:val="22"/>
        </w:rPr>
        <w:t>5</w:t>
      </w:r>
      <w:r w:rsidR="00AF46F6" w:rsidRPr="00CB56EC">
        <w:rPr>
          <w:b/>
          <w:sz w:val="22"/>
        </w:rPr>
        <w:t xml:space="preserve"> TARİHİ İTİBARIYLA HAZIRLANAN </w:t>
      </w:r>
      <w:r w:rsidR="001136BF">
        <w:rPr>
          <w:b/>
          <w:sz w:val="22"/>
        </w:rPr>
        <w:t>ÜÇ AYLIK</w:t>
      </w:r>
    </w:p>
    <w:p w14:paraId="633E87BB" w14:textId="2567822D" w:rsidR="00AF46F6" w:rsidRPr="00CB56EC" w:rsidRDefault="00AF46F6" w:rsidP="00D5711A">
      <w:pPr>
        <w:jc w:val="center"/>
        <w:rPr>
          <w:b/>
          <w:sz w:val="22"/>
        </w:rPr>
      </w:pPr>
      <w:r w:rsidRPr="00CB56EC">
        <w:rPr>
          <w:b/>
          <w:sz w:val="22"/>
        </w:rPr>
        <w:t>KONSOLİDE OLMAYAN</w:t>
      </w:r>
      <w:r w:rsidR="00BB6080" w:rsidRPr="00CB56EC">
        <w:rPr>
          <w:b/>
          <w:sz w:val="22"/>
        </w:rPr>
        <w:t xml:space="preserve"> </w:t>
      </w:r>
      <w:r w:rsidRPr="00CB56EC">
        <w:rPr>
          <w:b/>
          <w:sz w:val="22"/>
        </w:rPr>
        <w:t>FİNANSAL RAPORU</w:t>
      </w:r>
    </w:p>
    <w:p w14:paraId="70E9F9D5" w14:textId="77777777" w:rsidR="00AF46F6" w:rsidRPr="00CB56EC" w:rsidRDefault="00AF46F6" w:rsidP="00D5711A">
      <w:pPr>
        <w:ind w:left="2832" w:firstLine="708"/>
        <w:rPr>
          <w:b/>
        </w:rPr>
      </w:pPr>
    </w:p>
    <w:p w14:paraId="5B22459B" w14:textId="77777777" w:rsidR="00AF46F6" w:rsidRPr="00CB56EC" w:rsidRDefault="00AF46F6" w:rsidP="00D5711A"/>
    <w:p w14:paraId="4CD5346F" w14:textId="2CD56DFC" w:rsidR="00AF46F6" w:rsidRPr="00CB56EC" w:rsidRDefault="00AF46F6" w:rsidP="00D5711A">
      <w:r w:rsidRPr="00CB56EC">
        <w:t xml:space="preserve">Bankanın Yönetim Merkezinin Adresi </w:t>
      </w:r>
      <w:proofErr w:type="gramStart"/>
      <w:r w:rsidRPr="00CB56EC">
        <w:tab/>
        <w:t xml:space="preserve">:   </w:t>
      </w:r>
      <w:proofErr w:type="gramEnd"/>
      <w:r w:rsidRPr="00CB56EC">
        <w:t xml:space="preserve"> Mahir İz Cad., No: 25, 34662 </w:t>
      </w:r>
      <w:proofErr w:type="spellStart"/>
      <w:r w:rsidRPr="00CB56EC">
        <w:t>Altunizade</w:t>
      </w:r>
      <w:proofErr w:type="spellEnd"/>
      <w:r w:rsidRPr="00CB56EC">
        <w:t xml:space="preserve">  Üsküdar / İstanbul</w:t>
      </w:r>
    </w:p>
    <w:p w14:paraId="2A495A18" w14:textId="12E92BF9" w:rsidR="00AF46F6" w:rsidRPr="00CB56EC" w:rsidRDefault="00AF46F6" w:rsidP="00D5711A">
      <w:r w:rsidRPr="00CB56EC">
        <w:t xml:space="preserve">Bankanın Telefon </w:t>
      </w:r>
      <w:proofErr w:type="gramStart"/>
      <w:r w:rsidRPr="00CB56EC">
        <w:t xml:space="preserve">Numaraları  </w:t>
      </w:r>
      <w:r w:rsidRPr="00CB56EC">
        <w:tab/>
      </w:r>
      <w:proofErr w:type="gramEnd"/>
      <w:r w:rsidRPr="00CB56EC">
        <w:tab/>
        <w:t>:    0 850 224 29 28</w:t>
      </w:r>
    </w:p>
    <w:p w14:paraId="5B122767" w14:textId="1648B79E" w:rsidR="00AF46F6" w:rsidRPr="00CB56EC" w:rsidRDefault="00AF46F6" w:rsidP="00D5711A">
      <w:pPr>
        <w:tabs>
          <w:tab w:val="left" w:pos="3261"/>
        </w:tabs>
      </w:pPr>
      <w:r w:rsidRPr="00CB56EC">
        <w:t xml:space="preserve">Bankanın İnternet Sayfası </w:t>
      </w:r>
      <w:proofErr w:type="gramStart"/>
      <w:r w:rsidRPr="00CB56EC">
        <w:t xml:space="preserve">Adresi  </w:t>
      </w:r>
      <w:r w:rsidRPr="00CB56EC">
        <w:tab/>
      </w:r>
      <w:proofErr w:type="gramEnd"/>
      <w:r w:rsidRPr="00CB56EC">
        <w:tab/>
        <w:t xml:space="preserve">:    </w:t>
      </w:r>
      <w:hyperlink r:id="rId15" w:history="1">
        <w:r w:rsidRPr="00CB56EC">
          <w:rPr>
            <w:rStyle w:val="Hyperlink"/>
            <w:rFonts w:eastAsia="Arial Unicode MS"/>
          </w:rPr>
          <w:t>www.hayatfinans.com.tr</w:t>
        </w:r>
      </w:hyperlink>
    </w:p>
    <w:p w14:paraId="627E8EB4" w14:textId="77777777" w:rsidR="00AF46F6" w:rsidRPr="00CB56EC" w:rsidRDefault="00AF46F6" w:rsidP="00D5711A">
      <w:pPr>
        <w:tabs>
          <w:tab w:val="left" w:pos="3402"/>
        </w:tabs>
      </w:pPr>
      <w:r w:rsidRPr="00CB56EC">
        <w:t>İrtibat İçin Elektronik Posta Adresi</w:t>
      </w:r>
      <w:r w:rsidRPr="00CB56EC">
        <w:tab/>
      </w:r>
      <w:r w:rsidRPr="00CB56EC">
        <w:tab/>
        <w:t>:    hayatfinans@hayatfinans.com.tr</w:t>
      </w:r>
    </w:p>
    <w:p w14:paraId="2C358BFF" w14:textId="77777777" w:rsidR="00AF46F6" w:rsidRPr="00CB56EC" w:rsidRDefault="00AF46F6" w:rsidP="00D5711A"/>
    <w:p w14:paraId="1D48921A" w14:textId="5E5C0F2C" w:rsidR="00BE254C" w:rsidRPr="00CB56EC" w:rsidRDefault="00BE254C" w:rsidP="00D5711A">
      <w:pPr>
        <w:spacing w:line="276" w:lineRule="auto"/>
        <w:jc w:val="both"/>
      </w:pPr>
      <w:r w:rsidRPr="00CB56EC">
        <w:t xml:space="preserve">Bankacılık Düzenleme ve Denetleme Kurumu tarafından düzenlenen "Bankalarca Kamuya Açıklanacak Finansal Tablolar ile Bunlara İlişkin Açıklama ve Dipnotlar Hakkında Tebliğe" göre hazırlanan </w:t>
      </w:r>
      <w:r w:rsidR="001136BF">
        <w:t>üç aylık</w:t>
      </w:r>
      <w:r w:rsidRPr="00CB56EC">
        <w:t xml:space="preserve"> konsolide </w:t>
      </w:r>
      <w:r w:rsidR="00D5711A" w:rsidRPr="00CB56EC">
        <w:t>olmayan finansal</w:t>
      </w:r>
      <w:r w:rsidR="001E625C" w:rsidRPr="00CB56EC">
        <w:t xml:space="preserve"> rapor</w:t>
      </w:r>
      <w:r w:rsidRPr="00CB56EC">
        <w:t xml:space="preserve"> aşağıda yer alan bölümlerden oluşmaktadır.</w:t>
      </w:r>
    </w:p>
    <w:p w14:paraId="0419A878" w14:textId="77777777" w:rsidR="00BE254C" w:rsidRPr="00CB56EC" w:rsidRDefault="00BE254C" w:rsidP="00D5711A">
      <w:pPr>
        <w:pStyle w:val="ListParagraph"/>
      </w:pPr>
    </w:p>
    <w:p w14:paraId="6760BFD6" w14:textId="77777777" w:rsidR="00BE254C" w:rsidRPr="00CB56EC" w:rsidRDefault="00BE254C" w:rsidP="00D5711A">
      <w:pPr>
        <w:pStyle w:val="ListParagraph"/>
        <w:numPr>
          <w:ilvl w:val="0"/>
          <w:numId w:val="7"/>
        </w:numPr>
        <w:spacing w:after="160" w:line="259" w:lineRule="auto"/>
        <w:contextualSpacing/>
      </w:pPr>
      <w:r w:rsidRPr="00CB56EC">
        <w:t>Banka Hakkında Genel Bilgiler</w:t>
      </w:r>
    </w:p>
    <w:p w14:paraId="05AC5015" w14:textId="48DAD540" w:rsidR="00BE254C" w:rsidRPr="00CB56EC" w:rsidRDefault="00D5711A" w:rsidP="00D5711A">
      <w:pPr>
        <w:pStyle w:val="ListParagraph"/>
        <w:numPr>
          <w:ilvl w:val="0"/>
          <w:numId w:val="7"/>
        </w:numPr>
        <w:spacing w:after="160" w:line="259" w:lineRule="auto"/>
        <w:contextualSpacing/>
      </w:pPr>
      <w:r w:rsidRPr="00CB56EC">
        <w:t>Banka</w:t>
      </w:r>
      <w:r w:rsidR="00BE254C" w:rsidRPr="00CB56EC">
        <w:t>nın Konsolide Olmayan Finansal Tabloları</w:t>
      </w:r>
    </w:p>
    <w:p w14:paraId="3E88F937" w14:textId="77777777" w:rsidR="00BE254C" w:rsidRPr="00CB56EC" w:rsidRDefault="00BE254C" w:rsidP="00D5711A">
      <w:pPr>
        <w:pStyle w:val="ListParagraph"/>
        <w:numPr>
          <w:ilvl w:val="0"/>
          <w:numId w:val="7"/>
        </w:numPr>
        <w:spacing w:after="160" w:line="259" w:lineRule="auto"/>
        <w:contextualSpacing/>
      </w:pPr>
      <w:r w:rsidRPr="00CB56EC">
        <w:t>İlgili Dönemde Uygulanan Muhasebe Politikalarına İlişkin Açıklamalar</w:t>
      </w:r>
    </w:p>
    <w:p w14:paraId="27CD86AD" w14:textId="77777777" w:rsidR="00BE254C" w:rsidRPr="00CB56EC" w:rsidRDefault="00BE254C" w:rsidP="00D5711A">
      <w:pPr>
        <w:pStyle w:val="ListParagraph"/>
        <w:numPr>
          <w:ilvl w:val="0"/>
          <w:numId w:val="7"/>
        </w:numPr>
        <w:spacing w:after="160" w:line="252" w:lineRule="auto"/>
        <w:contextualSpacing/>
        <w:rPr>
          <w:bCs/>
        </w:rPr>
      </w:pPr>
      <w:r w:rsidRPr="00CB56EC">
        <w:rPr>
          <w:bCs/>
        </w:rPr>
        <w:t xml:space="preserve">Banka’nın Mali Bünyesine </w:t>
      </w:r>
      <w:r w:rsidR="00D5711A" w:rsidRPr="00CB56EC">
        <w:rPr>
          <w:bCs/>
        </w:rPr>
        <w:t xml:space="preserve">ve </w:t>
      </w:r>
      <w:r w:rsidRPr="00CB56EC">
        <w:rPr>
          <w:bCs/>
        </w:rPr>
        <w:t>Risk Yönetimine İlişkin Bilgiler</w:t>
      </w:r>
    </w:p>
    <w:p w14:paraId="12B47092" w14:textId="3BB7E4EE" w:rsidR="00BE254C" w:rsidRDefault="00BE254C" w:rsidP="00D5711A">
      <w:pPr>
        <w:pStyle w:val="ListParagraph"/>
        <w:numPr>
          <w:ilvl w:val="0"/>
          <w:numId w:val="7"/>
        </w:numPr>
        <w:spacing w:after="160" w:line="259" w:lineRule="auto"/>
        <w:contextualSpacing/>
      </w:pPr>
      <w:r w:rsidRPr="00CB56EC">
        <w:t xml:space="preserve">Konsolide Olmayan Finansal Tablolara İlişkin Açıklama </w:t>
      </w:r>
      <w:r w:rsidR="00D5711A" w:rsidRPr="00CB56EC">
        <w:t xml:space="preserve">ve </w:t>
      </w:r>
      <w:r w:rsidRPr="00CB56EC">
        <w:t>Dipnotlar</w:t>
      </w:r>
    </w:p>
    <w:p w14:paraId="73E09E4E" w14:textId="77777777" w:rsidR="002F639E" w:rsidRPr="00BB6080" w:rsidRDefault="002F639E" w:rsidP="002F639E">
      <w:pPr>
        <w:pStyle w:val="ListParagraph"/>
        <w:numPr>
          <w:ilvl w:val="0"/>
          <w:numId w:val="7"/>
        </w:numPr>
        <w:spacing w:after="160" w:line="259" w:lineRule="auto"/>
        <w:contextualSpacing/>
      </w:pPr>
      <w:r w:rsidRPr="00BB6080">
        <w:t>Diğer Açıklamalar</w:t>
      </w:r>
    </w:p>
    <w:p w14:paraId="0DD95B14" w14:textId="010247D9" w:rsidR="00BE254C" w:rsidRDefault="001136BF" w:rsidP="00D5711A">
      <w:pPr>
        <w:pStyle w:val="ListParagraph"/>
        <w:numPr>
          <w:ilvl w:val="0"/>
          <w:numId w:val="7"/>
        </w:numPr>
        <w:spacing w:after="160" w:line="259" w:lineRule="auto"/>
        <w:contextualSpacing/>
      </w:pPr>
      <w:r>
        <w:t>Sınırlı</w:t>
      </w:r>
      <w:r w:rsidR="001E625C" w:rsidRPr="00CB56EC">
        <w:t xml:space="preserve"> </w:t>
      </w:r>
      <w:r w:rsidR="00BE254C" w:rsidRPr="00CB56EC">
        <w:t>Denetim Raporu</w:t>
      </w:r>
    </w:p>
    <w:p w14:paraId="235B3BC1" w14:textId="77777777" w:rsidR="001136BF" w:rsidRPr="00BB6080" w:rsidRDefault="001136BF" w:rsidP="001136BF">
      <w:pPr>
        <w:pStyle w:val="ListParagraph"/>
        <w:numPr>
          <w:ilvl w:val="0"/>
          <w:numId w:val="7"/>
        </w:numPr>
        <w:spacing w:after="160" w:line="259" w:lineRule="auto"/>
        <w:contextualSpacing/>
      </w:pPr>
      <w:r>
        <w:t>Ara Dönem Faaliyet Raporu</w:t>
      </w:r>
    </w:p>
    <w:p w14:paraId="020C1D18" w14:textId="0E33D52A" w:rsidR="00BE254C" w:rsidRPr="00CB56EC" w:rsidRDefault="00BE254C" w:rsidP="00D5711A">
      <w:pPr>
        <w:spacing w:line="276" w:lineRule="auto"/>
        <w:jc w:val="both"/>
      </w:pPr>
      <w:r w:rsidRPr="00CB56EC">
        <w:t xml:space="preserve">Bu raporda yer alan konsolide olmayan </w:t>
      </w:r>
      <w:r w:rsidR="002456E4">
        <w:t>üç aylık</w:t>
      </w:r>
      <w:r w:rsidR="001E625C" w:rsidRPr="00CB56EC">
        <w:t xml:space="preserve"> </w:t>
      </w:r>
      <w:r w:rsidRPr="00CB56EC">
        <w:t>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bağımsız denetime tabi tutulmuş ve ilişikte sunulmuştur.</w:t>
      </w:r>
    </w:p>
    <w:p w14:paraId="25C4DC17" w14:textId="1452E4A5" w:rsidR="00AF46F6" w:rsidRPr="00CB56EC" w:rsidRDefault="00AF46F6" w:rsidP="00D5711A">
      <w:pPr>
        <w:spacing w:line="276" w:lineRule="auto"/>
        <w:jc w:val="both"/>
      </w:pPr>
    </w:p>
    <w:p w14:paraId="4B1A4204" w14:textId="77777777" w:rsidR="00BB6080" w:rsidRPr="00CB56EC" w:rsidRDefault="00BB6080" w:rsidP="00D5711A">
      <w:pPr>
        <w:spacing w:line="276" w:lineRule="auto"/>
        <w:jc w:val="both"/>
        <w:rPr>
          <w:sz w:val="2"/>
        </w:rPr>
      </w:pPr>
    </w:p>
    <w:p w14:paraId="0C3C24F2" w14:textId="77777777" w:rsidR="00AF46F6" w:rsidRPr="00CB56EC" w:rsidRDefault="00AF46F6" w:rsidP="00D5711A">
      <w:pPr>
        <w:spacing w:line="276" w:lineRule="auto"/>
        <w:jc w:val="both"/>
      </w:pPr>
    </w:p>
    <w:tbl>
      <w:tblPr>
        <w:tblW w:w="9439" w:type="dxa"/>
        <w:tblCellMar>
          <w:left w:w="70" w:type="dxa"/>
          <w:right w:w="70" w:type="dxa"/>
        </w:tblCellMar>
        <w:tblLook w:val="04A0" w:firstRow="1" w:lastRow="0" w:firstColumn="1" w:lastColumn="0" w:noHBand="0" w:noVBand="1"/>
      </w:tblPr>
      <w:tblGrid>
        <w:gridCol w:w="2453"/>
        <w:gridCol w:w="808"/>
        <w:gridCol w:w="2835"/>
        <w:gridCol w:w="949"/>
        <w:gridCol w:w="2394"/>
      </w:tblGrid>
      <w:tr w:rsidR="00AF46F6" w:rsidRPr="00CB56EC" w14:paraId="1B70C9FE" w14:textId="77777777" w:rsidTr="00B162D3">
        <w:trPr>
          <w:trHeight w:val="720"/>
        </w:trPr>
        <w:tc>
          <w:tcPr>
            <w:tcW w:w="2453" w:type="dxa"/>
            <w:tcBorders>
              <w:top w:val="nil"/>
              <w:left w:val="nil"/>
              <w:bottom w:val="nil"/>
              <w:right w:val="nil"/>
            </w:tcBorders>
            <w:shd w:val="clear" w:color="auto" w:fill="auto"/>
            <w:noWrap/>
            <w:vAlign w:val="bottom"/>
            <w:hideMark/>
          </w:tcPr>
          <w:p w14:paraId="2DDFB066" w14:textId="77777777" w:rsidR="00AF46F6" w:rsidRDefault="00AF46F6" w:rsidP="00D5711A">
            <w:pPr>
              <w:rPr>
                <w:lang w:eastAsia="tr-TR"/>
              </w:rPr>
            </w:pPr>
          </w:p>
          <w:p w14:paraId="7A620013" w14:textId="73CD8120" w:rsidR="00320EC1" w:rsidRPr="00CB56EC" w:rsidRDefault="00320EC1" w:rsidP="00D5711A">
            <w:pPr>
              <w:rPr>
                <w:lang w:eastAsia="tr-TR"/>
              </w:rPr>
            </w:pPr>
          </w:p>
        </w:tc>
        <w:tc>
          <w:tcPr>
            <w:tcW w:w="808" w:type="dxa"/>
            <w:tcBorders>
              <w:top w:val="nil"/>
              <w:left w:val="nil"/>
              <w:bottom w:val="nil"/>
              <w:right w:val="nil"/>
            </w:tcBorders>
            <w:shd w:val="clear" w:color="auto" w:fill="auto"/>
            <w:noWrap/>
            <w:vAlign w:val="bottom"/>
            <w:hideMark/>
          </w:tcPr>
          <w:p w14:paraId="1CA9C088" w14:textId="77777777" w:rsidR="00AF46F6" w:rsidRPr="00CB56EC" w:rsidRDefault="00AF46F6" w:rsidP="00D5711A">
            <w:pPr>
              <w:rPr>
                <w:lang w:eastAsia="tr-TR"/>
              </w:rPr>
            </w:pPr>
          </w:p>
        </w:tc>
        <w:tc>
          <w:tcPr>
            <w:tcW w:w="2835" w:type="dxa"/>
            <w:tcBorders>
              <w:top w:val="nil"/>
              <w:left w:val="nil"/>
              <w:bottom w:val="nil"/>
              <w:right w:val="nil"/>
            </w:tcBorders>
            <w:shd w:val="clear" w:color="auto" w:fill="auto"/>
            <w:noWrap/>
            <w:vAlign w:val="bottom"/>
            <w:hideMark/>
          </w:tcPr>
          <w:p w14:paraId="374BDCFA" w14:textId="77777777" w:rsidR="00AF46F6" w:rsidRPr="00CB56EC" w:rsidRDefault="00AF46F6" w:rsidP="00D5711A">
            <w:pPr>
              <w:rPr>
                <w:lang w:eastAsia="tr-TR"/>
              </w:rPr>
            </w:pPr>
          </w:p>
        </w:tc>
        <w:tc>
          <w:tcPr>
            <w:tcW w:w="949" w:type="dxa"/>
            <w:tcBorders>
              <w:top w:val="nil"/>
              <w:left w:val="nil"/>
              <w:bottom w:val="nil"/>
              <w:right w:val="nil"/>
            </w:tcBorders>
            <w:shd w:val="clear" w:color="auto" w:fill="auto"/>
            <w:noWrap/>
            <w:vAlign w:val="bottom"/>
            <w:hideMark/>
          </w:tcPr>
          <w:p w14:paraId="746925CE" w14:textId="77777777" w:rsidR="00AF46F6" w:rsidRPr="00CB56EC" w:rsidRDefault="00AF46F6" w:rsidP="00D5711A">
            <w:pPr>
              <w:rPr>
                <w:lang w:eastAsia="tr-TR"/>
              </w:rPr>
            </w:pPr>
          </w:p>
        </w:tc>
        <w:tc>
          <w:tcPr>
            <w:tcW w:w="2394" w:type="dxa"/>
            <w:tcBorders>
              <w:top w:val="nil"/>
              <w:left w:val="nil"/>
              <w:bottom w:val="nil"/>
              <w:right w:val="nil"/>
            </w:tcBorders>
            <w:shd w:val="clear" w:color="auto" w:fill="auto"/>
            <w:noWrap/>
            <w:vAlign w:val="bottom"/>
            <w:hideMark/>
          </w:tcPr>
          <w:p w14:paraId="00DC3884" w14:textId="77777777" w:rsidR="00AF46F6" w:rsidRPr="00CB56EC" w:rsidRDefault="00AF46F6" w:rsidP="00D5711A">
            <w:pPr>
              <w:rPr>
                <w:lang w:eastAsia="tr-TR"/>
              </w:rPr>
            </w:pPr>
          </w:p>
        </w:tc>
      </w:tr>
      <w:tr w:rsidR="00AF46F6" w:rsidRPr="00CB56EC" w14:paraId="2CA7C5C5" w14:textId="77777777" w:rsidTr="00B162D3">
        <w:trPr>
          <w:trHeight w:val="236"/>
        </w:trPr>
        <w:tc>
          <w:tcPr>
            <w:tcW w:w="2453" w:type="dxa"/>
            <w:tcBorders>
              <w:top w:val="single" w:sz="8" w:space="0" w:color="auto"/>
              <w:left w:val="nil"/>
              <w:bottom w:val="nil"/>
              <w:right w:val="nil"/>
            </w:tcBorders>
            <w:shd w:val="clear" w:color="auto" w:fill="auto"/>
            <w:noWrap/>
            <w:vAlign w:val="bottom"/>
            <w:hideMark/>
          </w:tcPr>
          <w:p w14:paraId="5101C4EE" w14:textId="77777777" w:rsidR="00AF46F6" w:rsidRPr="00CB56EC" w:rsidRDefault="00AF46F6" w:rsidP="00D5711A">
            <w:pPr>
              <w:jc w:val="center"/>
              <w:rPr>
                <w:b/>
                <w:color w:val="000000"/>
                <w:lang w:eastAsia="tr-TR"/>
              </w:rPr>
            </w:pPr>
            <w:r w:rsidRPr="00CB56EC">
              <w:rPr>
                <w:b/>
                <w:color w:val="000000"/>
                <w:lang w:eastAsia="tr-TR"/>
              </w:rPr>
              <w:t>Ahmet Yahya KİĞILI</w:t>
            </w:r>
          </w:p>
        </w:tc>
        <w:tc>
          <w:tcPr>
            <w:tcW w:w="808" w:type="dxa"/>
            <w:tcBorders>
              <w:top w:val="nil"/>
              <w:left w:val="nil"/>
              <w:bottom w:val="nil"/>
              <w:right w:val="nil"/>
            </w:tcBorders>
            <w:shd w:val="clear" w:color="auto" w:fill="auto"/>
            <w:noWrap/>
            <w:vAlign w:val="bottom"/>
            <w:hideMark/>
          </w:tcPr>
          <w:p w14:paraId="4BECB185" w14:textId="77777777" w:rsidR="00AF46F6" w:rsidRPr="00CB56EC" w:rsidRDefault="00AF46F6" w:rsidP="00D5711A">
            <w:pPr>
              <w:jc w:val="center"/>
              <w:rPr>
                <w:color w:val="000000"/>
                <w:lang w:eastAsia="tr-TR"/>
              </w:rPr>
            </w:pPr>
          </w:p>
        </w:tc>
        <w:tc>
          <w:tcPr>
            <w:tcW w:w="2835" w:type="dxa"/>
            <w:tcBorders>
              <w:top w:val="single" w:sz="8" w:space="0" w:color="auto"/>
              <w:left w:val="nil"/>
              <w:bottom w:val="nil"/>
              <w:right w:val="nil"/>
            </w:tcBorders>
            <w:shd w:val="clear" w:color="auto" w:fill="auto"/>
            <w:noWrap/>
            <w:vAlign w:val="bottom"/>
            <w:hideMark/>
          </w:tcPr>
          <w:p w14:paraId="52630F63" w14:textId="77777777" w:rsidR="00AF46F6" w:rsidRPr="00CB56EC" w:rsidRDefault="00AF46F6" w:rsidP="00D5711A">
            <w:pPr>
              <w:jc w:val="center"/>
              <w:rPr>
                <w:b/>
                <w:color w:val="000000"/>
                <w:lang w:eastAsia="tr-TR"/>
              </w:rPr>
            </w:pPr>
            <w:r w:rsidRPr="00CB56EC">
              <w:rPr>
                <w:b/>
                <w:color w:val="000000"/>
                <w:lang w:eastAsia="tr-TR"/>
              </w:rPr>
              <w:t>Osman AKYÜZ</w:t>
            </w:r>
          </w:p>
        </w:tc>
        <w:tc>
          <w:tcPr>
            <w:tcW w:w="949" w:type="dxa"/>
            <w:tcBorders>
              <w:top w:val="nil"/>
              <w:left w:val="nil"/>
              <w:bottom w:val="nil"/>
              <w:right w:val="nil"/>
            </w:tcBorders>
            <w:shd w:val="clear" w:color="auto" w:fill="auto"/>
            <w:noWrap/>
            <w:vAlign w:val="bottom"/>
            <w:hideMark/>
          </w:tcPr>
          <w:p w14:paraId="3D521B29" w14:textId="77777777" w:rsidR="00AF46F6" w:rsidRPr="00CB56EC" w:rsidRDefault="00AF46F6" w:rsidP="00D5711A">
            <w:pPr>
              <w:jc w:val="center"/>
              <w:rPr>
                <w:color w:val="000000"/>
                <w:lang w:eastAsia="tr-TR"/>
              </w:rPr>
            </w:pPr>
          </w:p>
        </w:tc>
        <w:tc>
          <w:tcPr>
            <w:tcW w:w="2394" w:type="dxa"/>
            <w:tcBorders>
              <w:top w:val="single" w:sz="8" w:space="0" w:color="auto"/>
              <w:left w:val="nil"/>
              <w:bottom w:val="nil"/>
              <w:right w:val="nil"/>
            </w:tcBorders>
            <w:shd w:val="clear" w:color="auto" w:fill="auto"/>
            <w:noWrap/>
            <w:vAlign w:val="bottom"/>
            <w:hideMark/>
          </w:tcPr>
          <w:p w14:paraId="11E8D7B4" w14:textId="77777777" w:rsidR="00AF46F6" w:rsidRPr="00CB56EC" w:rsidRDefault="00AF46F6" w:rsidP="00D5711A">
            <w:pPr>
              <w:jc w:val="center"/>
              <w:rPr>
                <w:b/>
                <w:color w:val="000000"/>
                <w:lang w:eastAsia="tr-TR"/>
              </w:rPr>
            </w:pPr>
            <w:r w:rsidRPr="00CB56EC">
              <w:rPr>
                <w:b/>
                <w:color w:val="000000"/>
                <w:lang w:eastAsia="tr-TR"/>
              </w:rPr>
              <w:t>Oğuz KAYHAN</w:t>
            </w:r>
          </w:p>
        </w:tc>
      </w:tr>
      <w:tr w:rsidR="00AF46F6" w:rsidRPr="00CB56EC" w14:paraId="22AAE89A" w14:textId="77777777" w:rsidTr="00B162D3">
        <w:trPr>
          <w:trHeight w:val="236"/>
        </w:trPr>
        <w:tc>
          <w:tcPr>
            <w:tcW w:w="2453" w:type="dxa"/>
            <w:tcBorders>
              <w:top w:val="nil"/>
              <w:left w:val="nil"/>
              <w:bottom w:val="nil"/>
              <w:right w:val="nil"/>
            </w:tcBorders>
            <w:shd w:val="clear" w:color="auto" w:fill="auto"/>
            <w:noWrap/>
            <w:vAlign w:val="bottom"/>
            <w:hideMark/>
          </w:tcPr>
          <w:p w14:paraId="3B5AE4F1" w14:textId="77777777" w:rsidR="00AF46F6" w:rsidRPr="00CB56EC" w:rsidRDefault="00AF46F6" w:rsidP="00D5711A">
            <w:pPr>
              <w:jc w:val="center"/>
              <w:rPr>
                <w:color w:val="000000"/>
                <w:lang w:eastAsia="tr-TR"/>
              </w:rPr>
            </w:pPr>
            <w:r w:rsidRPr="00CB56EC">
              <w:rPr>
                <w:color w:val="000000"/>
                <w:lang w:eastAsia="tr-TR"/>
              </w:rPr>
              <w:t>Yönetim Kurulu Başkanı</w:t>
            </w:r>
          </w:p>
        </w:tc>
        <w:tc>
          <w:tcPr>
            <w:tcW w:w="808" w:type="dxa"/>
            <w:tcBorders>
              <w:top w:val="nil"/>
              <w:left w:val="nil"/>
              <w:bottom w:val="nil"/>
              <w:right w:val="nil"/>
            </w:tcBorders>
            <w:shd w:val="clear" w:color="auto" w:fill="auto"/>
            <w:noWrap/>
            <w:vAlign w:val="bottom"/>
            <w:hideMark/>
          </w:tcPr>
          <w:p w14:paraId="290DCB3E" w14:textId="77777777" w:rsidR="00AF46F6" w:rsidRPr="00CB56EC" w:rsidRDefault="00AF46F6" w:rsidP="00D5711A">
            <w:pPr>
              <w:jc w:val="center"/>
              <w:rPr>
                <w:color w:val="000000"/>
                <w:lang w:eastAsia="tr-TR"/>
              </w:rPr>
            </w:pPr>
          </w:p>
        </w:tc>
        <w:tc>
          <w:tcPr>
            <w:tcW w:w="2835" w:type="dxa"/>
            <w:tcBorders>
              <w:top w:val="nil"/>
              <w:left w:val="nil"/>
              <w:bottom w:val="nil"/>
              <w:right w:val="nil"/>
            </w:tcBorders>
            <w:shd w:val="clear" w:color="auto" w:fill="auto"/>
            <w:noWrap/>
            <w:vAlign w:val="bottom"/>
            <w:hideMark/>
          </w:tcPr>
          <w:p w14:paraId="113ACD43" w14:textId="77777777" w:rsidR="00AF46F6" w:rsidRPr="00CB56EC" w:rsidRDefault="00AF46F6" w:rsidP="00D5711A">
            <w:pPr>
              <w:jc w:val="center"/>
              <w:rPr>
                <w:color w:val="000000"/>
                <w:lang w:eastAsia="tr-TR"/>
              </w:rPr>
            </w:pPr>
            <w:r w:rsidRPr="00CB56EC">
              <w:rPr>
                <w:color w:val="000000"/>
                <w:lang w:eastAsia="tr-TR"/>
              </w:rPr>
              <w:t>Denetim Komitesi Başkanı</w:t>
            </w:r>
          </w:p>
        </w:tc>
        <w:tc>
          <w:tcPr>
            <w:tcW w:w="949" w:type="dxa"/>
            <w:tcBorders>
              <w:top w:val="nil"/>
              <w:left w:val="nil"/>
              <w:bottom w:val="nil"/>
              <w:right w:val="nil"/>
            </w:tcBorders>
            <w:shd w:val="clear" w:color="auto" w:fill="auto"/>
            <w:noWrap/>
            <w:vAlign w:val="bottom"/>
            <w:hideMark/>
          </w:tcPr>
          <w:p w14:paraId="17E13E9C" w14:textId="77777777" w:rsidR="00AF46F6" w:rsidRPr="00CB56EC" w:rsidRDefault="00AF46F6" w:rsidP="00D5711A">
            <w:pPr>
              <w:jc w:val="center"/>
              <w:rPr>
                <w:color w:val="000000"/>
                <w:lang w:eastAsia="tr-TR"/>
              </w:rPr>
            </w:pPr>
          </w:p>
        </w:tc>
        <w:tc>
          <w:tcPr>
            <w:tcW w:w="2394" w:type="dxa"/>
            <w:tcBorders>
              <w:top w:val="nil"/>
              <w:left w:val="nil"/>
              <w:bottom w:val="nil"/>
              <w:right w:val="nil"/>
            </w:tcBorders>
            <w:shd w:val="clear" w:color="auto" w:fill="auto"/>
            <w:noWrap/>
            <w:vAlign w:val="bottom"/>
            <w:hideMark/>
          </w:tcPr>
          <w:p w14:paraId="372BB426" w14:textId="77777777" w:rsidR="00AF46F6" w:rsidRPr="00CB56EC" w:rsidRDefault="00AF46F6" w:rsidP="00D5711A">
            <w:pPr>
              <w:jc w:val="center"/>
              <w:rPr>
                <w:color w:val="000000"/>
                <w:lang w:eastAsia="tr-TR"/>
              </w:rPr>
            </w:pPr>
            <w:r w:rsidRPr="00CB56EC">
              <w:rPr>
                <w:color w:val="000000"/>
                <w:lang w:eastAsia="tr-TR"/>
              </w:rPr>
              <w:t>Denetim Komitesi Üyesi</w:t>
            </w:r>
          </w:p>
        </w:tc>
      </w:tr>
      <w:tr w:rsidR="00AF46F6" w:rsidRPr="00CB56EC" w14:paraId="3C54F0D7" w14:textId="77777777" w:rsidTr="00B162D3">
        <w:trPr>
          <w:trHeight w:val="236"/>
        </w:trPr>
        <w:tc>
          <w:tcPr>
            <w:tcW w:w="2453" w:type="dxa"/>
            <w:tcBorders>
              <w:top w:val="nil"/>
              <w:left w:val="nil"/>
              <w:bottom w:val="nil"/>
              <w:right w:val="nil"/>
            </w:tcBorders>
            <w:shd w:val="clear" w:color="auto" w:fill="auto"/>
            <w:noWrap/>
            <w:vAlign w:val="bottom"/>
            <w:hideMark/>
          </w:tcPr>
          <w:p w14:paraId="6A9BABC4" w14:textId="77777777" w:rsidR="00AF46F6" w:rsidRPr="00CB56EC" w:rsidRDefault="00AF46F6" w:rsidP="00D5711A">
            <w:pPr>
              <w:jc w:val="center"/>
              <w:rPr>
                <w:color w:val="000000"/>
                <w:lang w:eastAsia="tr-TR"/>
              </w:rPr>
            </w:pPr>
          </w:p>
          <w:p w14:paraId="11AA2AC6" w14:textId="11319D33" w:rsidR="00BB6080" w:rsidRPr="00CB56EC" w:rsidRDefault="00BB6080" w:rsidP="00D5711A">
            <w:pPr>
              <w:jc w:val="center"/>
              <w:rPr>
                <w:color w:val="000000"/>
                <w:sz w:val="32"/>
                <w:lang w:eastAsia="tr-TR"/>
              </w:rPr>
            </w:pPr>
          </w:p>
        </w:tc>
        <w:tc>
          <w:tcPr>
            <w:tcW w:w="808" w:type="dxa"/>
            <w:tcBorders>
              <w:top w:val="nil"/>
              <w:left w:val="nil"/>
              <w:bottom w:val="nil"/>
              <w:right w:val="nil"/>
            </w:tcBorders>
            <w:shd w:val="clear" w:color="auto" w:fill="auto"/>
            <w:noWrap/>
            <w:vAlign w:val="bottom"/>
            <w:hideMark/>
          </w:tcPr>
          <w:p w14:paraId="4837A4B4" w14:textId="77777777" w:rsidR="00AF46F6" w:rsidRPr="00CB56EC" w:rsidRDefault="00AF46F6" w:rsidP="00D5711A">
            <w:pPr>
              <w:rPr>
                <w:lang w:eastAsia="tr-TR"/>
              </w:rPr>
            </w:pPr>
          </w:p>
        </w:tc>
        <w:tc>
          <w:tcPr>
            <w:tcW w:w="2835" w:type="dxa"/>
            <w:tcBorders>
              <w:top w:val="nil"/>
              <w:left w:val="nil"/>
              <w:bottom w:val="nil"/>
              <w:right w:val="nil"/>
            </w:tcBorders>
            <w:shd w:val="clear" w:color="auto" w:fill="auto"/>
            <w:noWrap/>
            <w:vAlign w:val="bottom"/>
            <w:hideMark/>
          </w:tcPr>
          <w:p w14:paraId="19B65EC4" w14:textId="77777777" w:rsidR="00AF46F6" w:rsidRPr="00CB56EC" w:rsidRDefault="00AF46F6" w:rsidP="00D5711A">
            <w:pPr>
              <w:rPr>
                <w:lang w:eastAsia="tr-TR"/>
              </w:rPr>
            </w:pPr>
          </w:p>
        </w:tc>
        <w:tc>
          <w:tcPr>
            <w:tcW w:w="949" w:type="dxa"/>
            <w:tcBorders>
              <w:top w:val="nil"/>
              <w:left w:val="nil"/>
              <w:bottom w:val="nil"/>
              <w:right w:val="nil"/>
            </w:tcBorders>
            <w:shd w:val="clear" w:color="auto" w:fill="auto"/>
            <w:noWrap/>
            <w:vAlign w:val="bottom"/>
            <w:hideMark/>
          </w:tcPr>
          <w:p w14:paraId="045E42B9" w14:textId="77777777" w:rsidR="00AF46F6" w:rsidRPr="00CB56EC" w:rsidRDefault="00AF46F6" w:rsidP="00D5711A">
            <w:pPr>
              <w:rPr>
                <w:lang w:eastAsia="tr-TR"/>
              </w:rPr>
            </w:pPr>
          </w:p>
        </w:tc>
        <w:tc>
          <w:tcPr>
            <w:tcW w:w="2394" w:type="dxa"/>
            <w:tcBorders>
              <w:top w:val="nil"/>
              <w:left w:val="nil"/>
              <w:right w:val="nil"/>
            </w:tcBorders>
            <w:shd w:val="clear" w:color="auto" w:fill="auto"/>
            <w:noWrap/>
            <w:vAlign w:val="bottom"/>
            <w:hideMark/>
          </w:tcPr>
          <w:p w14:paraId="2F326B8E" w14:textId="77777777" w:rsidR="00AF46F6" w:rsidRPr="00CB56EC" w:rsidRDefault="00AF46F6" w:rsidP="00D5711A">
            <w:pPr>
              <w:rPr>
                <w:lang w:eastAsia="tr-TR"/>
              </w:rPr>
            </w:pPr>
          </w:p>
        </w:tc>
      </w:tr>
    </w:tbl>
    <w:p w14:paraId="6141AAB0" w14:textId="77777777" w:rsidR="0033490D" w:rsidRPr="00CB56EC" w:rsidRDefault="0033490D">
      <w:pPr>
        <w:rPr>
          <w:sz w:val="6"/>
        </w:rPr>
      </w:pPr>
    </w:p>
    <w:tbl>
      <w:tblPr>
        <w:tblW w:w="9439" w:type="dxa"/>
        <w:tblCellMar>
          <w:left w:w="70" w:type="dxa"/>
          <w:right w:w="70" w:type="dxa"/>
        </w:tblCellMar>
        <w:tblLook w:val="04A0" w:firstRow="1" w:lastRow="0" w:firstColumn="1" w:lastColumn="0" w:noHBand="0" w:noVBand="1"/>
      </w:tblPr>
      <w:tblGrid>
        <w:gridCol w:w="2453"/>
        <w:gridCol w:w="808"/>
        <w:gridCol w:w="2835"/>
        <w:gridCol w:w="949"/>
        <w:gridCol w:w="2394"/>
      </w:tblGrid>
      <w:tr w:rsidR="00564652" w:rsidRPr="00CB56EC" w14:paraId="608C90ED" w14:textId="77777777" w:rsidTr="00B162D3">
        <w:trPr>
          <w:trHeight w:val="720"/>
        </w:trPr>
        <w:tc>
          <w:tcPr>
            <w:tcW w:w="2453" w:type="dxa"/>
            <w:tcBorders>
              <w:top w:val="nil"/>
              <w:left w:val="nil"/>
              <w:bottom w:val="nil"/>
              <w:right w:val="nil"/>
            </w:tcBorders>
            <w:shd w:val="clear" w:color="auto" w:fill="auto"/>
            <w:noWrap/>
            <w:vAlign w:val="bottom"/>
            <w:hideMark/>
          </w:tcPr>
          <w:p w14:paraId="43AD28B1" w14:textId="77777777" w:rsidR="00564652" w:rsidRDefault="00564652" w:rsidP="00F00061">
            <w:pPr>
              <w:rPr>
                <w:lang w:eastAsia="tr-TR"/>
              </w:rPr>
            </w:pPr>
          </w:p>
          <w:p w14:paraId="1F3C9FDC" w14:textId="77777777" w:rsidR="00320EC1" w:rsidRDefault="00320EC1" w:rsidP="00F00061">
            <w:pPr>
              <w:rPr>
                <w:lang w:eastAsia="tr-TR"/>
              </w:rPr>
            </w:pPr>
          </w:p>
          <w:p w14:paraId="2D9029A8" w14:textId="64FED4F5" w:rsidR="00320EC1" w:rsidRPr="00CB56EC" w:rsidRDefault="00320EC1" w:rsidP="00F00061">
            <w:pPr>
              <w:rPr>
                <w:lang w:eastAsia="tr-TR"/>
              </w:rPr>
            </w:pPr>
          </w:p>
        </w:tc>
        <w:tc>
          <w:tcPr>
            <w:tcW w:w="808" w:type="dxa"/>
            <w:tcBorders>
              <w:top w:val="nil"/>
              <w:left w:val="nil"/>
              <w:bottom w:val="nil"/>
              <w:right w:val="nil"/>
            </w:tcBorders>
            <w:shd w:val="clear" w:color="auto" w:fill="auto"/>
            <w:noWrap/>
            <w:vAlign w:val="bottom"/>
            <w:hideMark/>
          </w:tcPr>
          <w:p w14:paraId="0E9AD3E6" w14:textId="77777777" w:rsidR="00564652" w:rsidRPr="00CB56EC" w:rsidRDefault="00564652" w:rsidP="00F00061">
            <w:pPr>
              <w:rPr>
                <w:lang w:eastAsia="tr-TR"/>
              </w:rPr>
            </w:pPr>
          </w:p>
        </w:tc>
        <w:tc>
          <w:tcPr>
            <w:tcW w:w="2835" w:type="dxa"/>
            <w:tcBorders>
              <w:top w:val="nil"/>
              <w:left w:val="nil"/>
              <w:bottom w:val="nil"/>
              <w:right w:val="nil"/>
            </w:tcBorders>
            <w:shd w:val="clear" w:color="auto" w:fill="auto"/>
            <w:noWrap/>
            <w:vAlign w:val="bottom"/>
            <w:hideMark/>
          </w:tcPr>
          <w:p w14:paraId="64BFDC12" w14:textId="77777777" w:rsidR="00564652" w:rsidRPr="00CB56EC" w:rsidRDefault="00564652" w:rsidP="00F00061">
            <w:pPr>
              <w:rPr>
                <w:lang w:eastAsia="tr-TR"/>
              </w:rPr>
            </w:pPr>
          </w:p>
        </w:tc>
        <w:tc>
          <w:tcPr>
            <w:tcW w:w="949" w:type="dxa"/>
            <w:tcBorders>
              <w:top w:val="nil"/>
              <w:left w:val="nil"/>
              <w:bottom w:val="nil"/>
              <w:right w:val="nil"/>
            </w:tcBorders>
            <w:shd w:val="clear" w:color="auto" w:fill="auto"/>
            <w:noWrap/>
            <w:vAlign w:val="bottom"/>
            <w:hideMark/>
          </w:tcPr>
          <w:p w14:paraId="2F6A7D40" w14:textId="77777777" w:rsidR="00564652" w:rsidRPr="00CB56EC" w:rsidRDefault="00564652" w:rsidP="00F00061">
            <w:pPr>
              <w:rPr>
                <w:lang w:eastAsia="tr-TR"/>
              </w:rPr>
            </w:pPr>
          </w:p>
        </w:tc>
        <w:tc>
          <w:tcPr>
            <w:tcW w:w="2394" w:type="dxa"/>
            <w:tcBorders>
              <w:top w:val="nil"/>
              <w:left w:val="nil"/>
              <w:bottom w:val="nil"/>
              <w:right w:val="nil"/>
            </w:tcBorders>
            <w:shd w:val="clear" w:color="auto" w:fill="auto"/>
            <w:noWrap/>
            <w:vAlign w:val="bottom"/>
            <w:hideMark/>
          </w:tcPr>
          <w:p w14:paraId="2353CA82" w14:textId="77777777" w:rsidR="00564652" w:rsidRPr="00CB56EC" w:rsidRDefault="00564652" w:rsidP="00F00061">
            <w:pPr>
              <w:rPr>
                <w:lang w:eastAsia="tr-TR"/>
              </w:rPr>
            </w:pPr>
          </w:p>
        </w:tc>
      </w:tr>
      <w:tr w:rsidR="00564652" w:rsidRPr="00CB56EC" w14:paraId="5DE1AA49" w14:textId="77777777" w:rsidTr="00B162D3">
        <w:trPr>
          <w:trHeight w:val="236"/>
        </w:trPr>
        <w:tc>
          <w:tcPr>
            <w:tcW w:w="2453" w:type="dxa"/>
            <w:tcBorders>
              <w:top w:val="single" w:sz="8" w:space="0" w:color="auto"/>
              <w:left w:val="nil"/>
              <w:bottom w:val="nil"/>
              <w:right w:val="nil"/>
            </w:tcBorders>
            <w:shd w:val="clear" w:color="auto" w:fill="auto"/>
            <w:noWrap/>
            <w:vAlign w:val="bottom"/>
            <w:hideMark/>
          </w:tcPr>
          <w:p w14:paraId="0BA0BAAE" w14:textId="67169C87" w:rsidR="00564652" w:rsidRPr="00CB56EC" w:rsidRDefault="00564652" w:rsidP="00F00061">
            <w:pPr>
              <w:jc w:val="center"/>
              <w:rPr>
                <w:b/>
                <w:color w:val="000000"/>
                <w:lang w:eastAsia="tr-TR"/>
              </w:rPr>
            </w:pPr>
            <w:r w:rsidRPr="00CB56EC">
              <w:rPr>
                <w:b/>
                <w:color w:val="000000"/>
                <w:lang w:eastAsia="tr-TR"/>
              </w:rPr>
              <w:t>Galip KARAGÖZ</w:t>
            </w:r>
          </w:p>
        </w:tc>
        <w:tc>
          <w:tcPr>
            <w:tcW w:w="808" w:type="dxa"/>
            <w:tcBorders>
              <w:top w:val="nil"/>
              <w:left w:val="nil"/>
              <w:bottom w:val="nil"/>
              <w:right w:val="nil"/>
            </w:tcBorders>
            <w:shd w:val="clear" w:color="auto" w:fill="auto"/>
            <w:noWrap/>
            <w:vAlign w:val="bottom"/>
            <w:hideMark/>
          </w:tcPr>
          <w:p w14:paraId="30264BE0" w14:textId="77777777" w:rsidR="00564652" w:rsidRPr="00CB56EC" w:rsidRDefault="00564652" w:rsidP="00F00061">
            <w:pPr>
              <w:jc w:val="center"/>
              <w:rPr>
                <w:color w:val="000000"/>
                <w:lang w:eastAsia="tr-TR"/>
              </w:rPr>
            </w:pPr>
          </w:p>
        </w:tc>
        <w:tc>
          <w:tcPr>
            <w:tcW w:w="2835" w:type="dxa"/>
            <w:tcBorders>
              <w:top w:val="single" w:sz="8" w:space="0" w:color="auto"/>
              <w:left w:val="nil"/>
              <w:bottom w:val="nil"/>
              <w:right w:val="nil"/>
            </w:tcBorders>
            <w:shd w:val="clear" w:color="auto" w:fill="auto"/>
            <w:noWrap/>
            <w:vAlign w:val="bottom"/>
            <w:hideMark/>
          </w:tcPr>
          <w:p w14:paraId="48399FB9" w14:textId="204B3153" w:rsidR="00564652" w:rsidRPr="00CB56EC" w:rsidRDefault="00564652" w:rsidP="00F00061">
            <w:pPr>
              <w:jc w:val="center"/>
              <w:rPr>
                <w:b/>
                <w:color w:val="000000"/>
                <w:lang w:eastAsia="tr-TR"/>
              </w:rPr>
            </w:pPr>
            <w:r w:rsidRPr="00CB56EC">
              <w:rPr>
                <w:b/>
                <w:color w:val="000000"/>
                <w:lang w:eastAsia="tr-TR"/>
              </w:rPr>
              <w:t>Özgür BİLGİLİ</w:t>
            </w:r>
          </w:p>
        </w:tc>
        <w:tc>
          <w:tcPr>
            <w:tcW w:w="949" w:type="dxa"/>
            <w:tcBorders>
              <w:top w:val="nil"/>
              <w:left w:val="nil"/>
              <w:bottom w:val="nil"/>
              <w:right w:val="nil"/>
            </w:tcBorders>
            <w:shd w:val="clear" w:color="auto" w:fill="auto"/>
            <w:noWrap/>
            <w:vAlign w:val="bottom"/>
            <w:hideMark/>
          </w:tcPr>
          <w:p w14:paraId="65B163C2" w14:textId="77777777" w:rsidR="00564652" w:rsidRPr="00CB56EC" w:rsidRDefault="00564652" w:rsidP="00F00061">
            <w:pPr>
              <w:jc w:val="center"/>
              <w:rPr>
                <w:color w:val="000000"/>
                <w:lang w:eastAsia="tr-TR"/>
              </w:rPr>
            </w:pPr>
          </w:p>
        </w:tc>
        <w:tc>
          <w:tcPr>
            <w:tcW w:w="2394" w:type="dxa"/>
            <w:tcBorders>
              <w:top w:val="single" w:sz="8" w:space="0" w:color="auto"/>
              <w:left w:val="nil"/>
              <w:bottom w:val="nil"/>
              <w:right w:val="nil"/>
            </w:tcBorders>
            <w:shd w:val="clear" w:color="auto" w:fill="auto"/>
            <w:noWrap/>
            <w:vAlign w:val="bottom"/>
            <w:hideMark/>
          </w:tcPr>
          <w:p w14:paraId="614CE45D" w14:textId="3FFBD620" w:rsidR="00564652" w:rsidRPr="00CB56EC" w:rsidRDefault="00564652" w:rsidP="00F00061">
            <w:pPr>
              <w:jc w:val="center"/>
              <w:rPr>
                <w:b/>
                <w:color w:val="000000"/>
                <w:lang w:eastAsia="tr-TR"/>
              </w:rPr>
            </w:pPr>
            <w:r w:rsidRPr="00CB56EC">
              <w:rPr>
                <w:b/>
                <w:color w:val="000000"/>
                <w:lang w:eastAsia="tr-TR"/>
              </w:rPr>
              <w:t>Erkan AKGÜZEL</w:t>
            </w:r>
          </w:p>
        </w:tc>
      </w:tr>
      <w:tr w:rsidR="00564652" w:rsidRPr="00CB56EC" w14:paraId="4BC0470C" w14:textId="77777777" w:rsidTr="00DB331E">
        <w:trPr>
          <w:trHeight w:val="236"/>
        </w:trPr>
        <w:tc>
          <w:tcPr>
            <w:tcW w:w="2453" w:type="dxa"/>
            <w:tcBorders>
              <w:top w:val="nil"/>
              <w:left w:val="nil"/>
              <w:bottom w:val="nil"/>
              <w:right w:val="nil"/>
            </w:tcBorders>
            <w:shd w:val="clear" w:color="auto" w:fill="auto"/>
            <w:noWrap/>
            <w:hideMark/>
          </w:tcPr>
          <w:p w14:paraId="354E9EF1" w14:textId="7DF5DFBE" w:rsidR="00564652" w:rsidRPr="00CB56EC" w:rsidRDefault="00564652">
            <w:pPr>
              <w:jc w:val="center"/>
              <w:rPr>
                <w:color w:val="000000"/>
                <w:lang w:eastAsia="tr-TR"/>
              </w:rPr>
            </w:pPr>
            <w:r w:rsidRPr="00CB56EC">
              <w:rPr>
                <w:color w:val="000000"/>
                <w:lang w:eastAsia="tr-TR"/>
              </w:rPr>
              <w:t>Genel Müdür</w:t>
            </w:r>
          </w:p>
        </w:tc>
        <w:tc>
          <w:tcPr>
            <w:tcW w:w="808" w:type="dxa"/>
            <w:tcBorders>
              <w:top w:val="nil"/>
              <w:left w:val="nil"/>
              <w:bottom w:val="nil"/>
              <w:right w:val="nil"/>
            </w:tcBorders>
            <w:shd w:val="clear" w:color="auto" w:fill="auto"/>
            <w:noWrap/>
            <w:vAlign w:val="bottom"/>
            <w:hideMark/>
          </w:tcPr>
          <w:p w14:paraId="24345706" w14:textId="77777777" w:rsidR="00564652" w:rsidRPr="00CB56EC" w:rsidRDefault="00564652" w:rsidP="00F00061">
            <w:pPr>
              <w:jc w:val="center"/>
              <w:rPr>
                <w:color w:val="000000"/>
                <w:lang w:eastAsia="tr-TR"/>
              </w:rPr>
            </w:pPr>
          </w:p>
        </w:tc>
        <w:tc>
          <w:tcPr>
            <w:tcW w:w="2835" w:type="dxa"/>
            <w:tcBorders>
              <w:top w:val="nil"/>
              <w:left w:val="nil"/>
              <w:bottom w:val="nil"/>
              <w:right w:val="nil"/>
            </w:tcBorders>
            <w:shd w:val="clear" w:color="auto" w:fill="auto"/>
            <w:noWrap/>
            <w:hideMark/>
          </w:tcPr>
          <w:p w14:paraId="13FED7CA" w14:textId="01DD2950" w:rsidR="00564652" w:rsidRPr="00CB56EC" w:rsidRDefault="00564652" w:rsidP="00DB331E">
            <w:pPr>
              <w:jc w:val="center"/>
              <w:rPr>
                <w:color w:val="000000"/>
                <w:lang w:eastAsia="tr-TR"/>
              </w:rPr>
            </w:pPr>
            <w:r w:rsidRPr="00CB56EC">
              <w:rPr>
                <w:color w:val="000000"/>
                <w:lang w:eastAsia="tr-TR"/>
              </w:rPr>
              <w:t>Hazine ve Mali İşler</w:t>
            </w:r>
          </w:p>
          <w:p w14:paraId="06FB41FF" w14:textId="1C86A307" w:rsidR="00564652" w:rsidRPr="00CB56EC" w:rsidRDefault="00564652" w:rsidP="00DB331E">
            <w:pPr>
              <w:jc w:val="center"/>
              <w:rPr>
                <w:color w:val="000000"/>
                <w:lang w:eastAsia="tr-TR"/>
              </w:rPr>
            </w:pPr>
            <w:r w:rsidRPr="00CB56EC">
              <w:rPr>
                <w:color w:val="000000"/>
                <w:lang w:eastAsia="tr-TR"/>
              </w:rPr>
              <w:t>Genel Müdür Yardımcısı</w:t>
            </w:r>
          </w:p>
        </w:tc>
        <w:tc>
          <w:tcPr>
            <w:tcW w:w="949" w:type="dxa"/>
            <w:tcBorders>
              <w:top w:val="nil"/>
              <w:left w:val="nil"/>
              <w:bottom w:val="nil"/>
              <w:right w:val="nil"/>
            </w:tcBorders>
            <w:shd w:val="clear" w:color="auto" w:fill="auto"/>
            <w:noWrap/>
            <w:vAlign w:val="bottom"/>
            <w:hideMark/>
          </w:tcPr>
          <w:p w14:paraId="701F8BAE" w14:textId="77777777" w:rsidR="00564652" w:rsidRPr="00CB56EC" w:rsidRDefault="00564652" w:rsidP="00F00061">
            <w:pPr>
              <w:jc w:val="center"/>
              <w:rPr>
                <w:color w:val="000000"/>
                <w:lang w:eastAsia="tr-TR"/>
              </w:rPr>
            </w:pPr>
          </w:p>
        </w:tc>
        <w:tc>
          <w:tcPr>
            <w:tcW w:w="2394" w:type="dxa"/>
            <w:tcBorders>
              <w:top w:val="nil"/>
              <w:left w:val="nil"/>
              <w:bottom w:val="nil"/>
              <w:right w:val="nil"/>
            </w:tcBorders>
            <w:shd w:val="clear" w:color="auto" w:fill="auto"/>
            <w:noWrap/>
            <w:vAlign w:val="bottom"/>
            <w:hideMark/>
          </w:tcPr>
          <w:p w14:paraId="053E8D52" w14:textId="1CDD8394" w:rsidR="00564652" w:rsidRPr="00CB56EC" w:rsidRDefault="00DB331E" w:rsidP="00DB331E">
            <w:pPr>
              <w:jc w:val="center"/>
              <w:rPr>
                <w:color w:val="000000"/>
                <w:lang w:eastAsia="tr-TR"/>
              </w:rPr>
            </w:pPr>
            <w:r w:rsidRPr="00CB56EC">
              <w:rPr>
                <w:color w:val="000000"/>
                <w:lang w:eastAsia="tr-TR"/>
              </w:rPr>
              <w:t xml:space="preserve">Bütçe, Raporlama ve Finansal Kontrol </w:t>
            </w:r>
            <w:r w:rsidR="00FE6DB0">
              <w:rPr>
                <w:color w:val="000000"/>
                <w:lang w:eastAsia="tr-TR"/>
              </w:rPr>
              <w:t>Müdürü</w:t>
            </w:r>
          </w:p>
        </w:tc>
      </w:tr>
      <w:tr w:rsidR="00564652" w:rsidRPr="00CB56EC" w14:paraId="2AA357E8" w14:textId="77777777" w:rsidTr="00B162D3">
        <w:trPr>
          <w:trHeight w:val="236"/>
        </w:trPr>
        <w:tc>
          <w:tcPr>
            <w:tcW w:w="2453" w:type="dxa"/>
            <w:tcBorders>
              <w:top w:val="nil"/>
              <w:left w:val="nil"/>
              <w:bottom w:val="nil"/>
              <w:right w:val="nil"/>
            </w:tcBorders>
            <w:shd w:val="clear" w:color="auto" w:fill="auto"/>
            <w:noWrap/>
            <w:vAlign w:val="bottom"/>
            <w:hideMark/>
          </w:tcPr>
          <w:p w14:paraId="2A728368" w14:textId="77777777" w:rsidR="00564652" w:rsidRPr="00CB56EC" w:rsidRDefault="00564652" w:rsidP="00F00061">
            <w:pPr>
              <w:jc w:val="center"/>
              <w:rPr>
                <w:color w:val="000000"/>
                <w:lang w:eastAsia="tr-TR"/>
              </w:rPr>
            </w:pPr>
          </w:p>
          <w:p w14:paraId="48259859" w14:textId="77777777" w:rsidR="00564652" w:rsidRPr="00CB56EC" w:rsidRDefault="00564652" w:rsidP="00F00061">
            <w:pPr>
              <w:jc w:val="center"/>
              <w:rPr>
                <w:color w:val="000000"/>
                <w:lang w:eastAsia="tr-TR"/>
              </w:rPr>
            </w:pPr>
          </w:p>
        </w:tc>
        <w:tc>
          <w:tcPr>
            <w:tcW w:w="808" w:type="dxa"/>
            <w:tcBorders>
              <w:top w:val="nil"/>
              <w:left w:val="nil"/>
              <w:bottom w:val="nil"/>
              <w:right w:val="nil"/>
            </w:tcBorders>
            <w:shd w:val="clear" w:color="auto" w:fill="auto"/>
            <w:noWrap/>
            <w:vAlign w:val="bottom"/>
            <w:hideMark/>
          </w:tcPr>
          <w:p w14:paraId="65526ADE" w14:textId="77777777" w:rsidR="00564652" w:rsidRPr="00CB56EC" w:rsidRDefault="00564652" w:rsidP="00F00061">
            <w:pPr>
              <w:rPr>
                <w:lang w:eastAsia="tr-TR"/>
              </w:rPr>
            </w:pPr>
          </w:p>
        </w:tc>
        <w:tc>
          <w:tcPr>
            <w:tcW w:w="2835" w:type="dxa"/>
            <w:tcBorders>
              <w:top w:val="nil"/>
              <w:left w:val="nil"/>
              <w:bottom w:val="nil"/>
              <w:right w:val="nil"/>
            </w:tcBorders>
            <w:shd w:val="clear" w:color="auto" w:fill="auto"/>
            <w:noWrap/>
            <w:vAlign w:val="bottom"/>
            <w:hideMark/>
          </w:tcPr>
          <w:p w14:paraId="25DAAD01" w14:textId="77777777" w:rsidR="00564652" w:rsidRPr="00CB56EC" w:rsidRDefault="00564652" w:rsidP="00F00061">
            <w:pPr>
              <w:rPr>
                <w:lang w:eastAsia="tr-TR"/>
              </w:rPr>
            </w:pPr>
          </w:p>
        </w:tc>
        <w:tc>
          <w:tcPr>
            <w:tcW w:w="949" w:type="dxa"/>
            <w:tcBorders>
              <w:top w:val="nil"/>
              <w:left w:val="nil"/>
              <w:bottom w:val="nil"/>
              <w:right w:val="nil"/>
            </w:tcBorders>
            <w:shd w:val="clear" w:color="auto" w:fill="auto"/>
            <w:noWrap/>
            <w:vAlign w:val="bottom"/>
            <w:hideMark/>
          </w:tcPr>
          <w:p w14:paraId="512BB77C" w14:textId="77777777" w:rsidR="00564652" w:rsidRPr="00CB56EC" w:rsidRDefault="00564652" w:rsidP="00F00061">
            <w:pPr>
              <w:rPr>
                <w:lang w:eastAsia="tr-TR"/>
              </w:rPr>
            </w:pPr>
          </w:p>
        </w:tc>
        <w:tc>
          <w:tcPr>
            <w:tcW w:w="2394" w:type="dxa"/>
            <w:tcBorders>
              <w:top w:val="nil"/>
              <w:left w:val="nil"/>
              <w:right w:val="nil"/>
            </w:tcBorders>
            <w:shd w:val="clear" w:color="auto" w:fill="auto"/>
            <w:noWrap/>
            <w:vAlign w:val="bottom"/>
            <w:hideMark/>
          </w:tcPr>
          <w:p w14:paraId="152AEBC3" w14:textId="77777777" w:rsidR="00564652" w:rsidRPr="00CB56EC" w:rsidRDefault="00564652" w:rsidP="00F00061">
            <w:pPr>
              <w:rPr>
                <w:lang w:eastAsia="tr-TR"/>
              </w:rPr>
            </w:pPr>
          </w:p>
        </w:tc>
      </w:tr>
    </w:tbl>
    <w:p w14:paraId="555121DB" w14:textId="77777777" w:rsidR="00320EC1" w:rsidRDefault="00320EC1" w:rsidP="00D5711A">
      <w:pPr>
        <w:rPr>
          <w:lang w:eastAsia="tr-TR"/>
        </w:rPr>
      </w:pPr>
    </w:p>
    <w:p w14:paraId="5E217EEF" w14:textId="248CBB48" w:rsidR="00AF46F6" w:rsidRPr="00CB56EC" w:rsidRDefault="00AF46F6" w:rsidP="00D5711A">
      <w:pPr>
        <w:rPr>
          <w:lang w:eastAsia="tr-TR"/>
        </w:rPr>
      </w:pPr>
      <w:r w:rsidRPr="00CB56EC">
        <w:rPr>
          <w:lang w:eastAsia="tr-TR"/>
        </w:rPr>
        <w:t xml:space="preserve">Bu finansal rapor ile ilgili olarak soruların iletilebileceği yetkili personele ilişkin </w:t>
      </w:r>
      <w:r w:rsidR="00D5711A" w:rsidRPr="00CB56EC">
        <w:rPr>
          <w:lang w:eastAsia="tr-TR"/>
        </w:rPr>
        <w:t>bilgiler:</w:t>
      </w:r>
    </w:p>
    <w:p w14:paraId="562E299E" w14:textId="77777777" w:rsidR="00701B8E" w:rsidRPr="00CB56EC" w:rsidRDefault="00701B8E" w:rsidP="00D5711A">
      <w:pPr>
        <w:pStyle w:val="Footer"/>
        <w:rPr>
          <w:sz w:val="8"/>
          <w:szCs w:val="20"/>
          <w:lang w:val="tr-TR"/>
        </w:rPr>
      </w:pPr>
    </w:p>
    <w:p w14:paraId="5C8C96F5" w14:textId="775DA485" w:rsidR="00AF46F6" w:rsidRPr="00CB56EC" w:rsidRDefault="00AF46F6" w:rsidP="00D5711A">
      <w:pPr>
        <w:pStyle w:val="Footer"/>
        <w:rPr>
          <w:sz w:val="20"/>
          <w:szCs w:val="20"/>
          <w:lang w:val="tr-TR"/>
        </w:rPr>
      </w:pPr>
      <w:r w:rsidRPr="00CB56EC">
        <w:rPr>
          <w:sz w:val="20"/>
          <w:szCs w:val="20"/>
          <w:lang w:val="tr-TR"/>
        </w:rPr>
        <w:t>Ad-</w:t>
      </w:r>
      <w:proofErr w:type="spellStart"/>
      <w:r w:rsidRPr="00CB56EC">
        <w:rPr>
          <w:sz w:val="20"/>
          <w:szCs w:val="20"/>
          <w:lang w:val="tr-TR"/>
        </w:rPr>
        <w:t>Soyad</w:t>
      </w:r>
      <w:proofErr w:type="spellEnd"/>
      <w:r w:rsidRPr="00CB56EC">
        <w:rPr>
          <w:sz w:val="20"/>
          <w:szCs w:val="20"/>
          <w:lang w:val="tr-TR"/>
        </w:rPr>
        <w:t xml:space="preserve">/Unvan     :  </w:t>
      </w:r>
      <w:r w:rsidR="00FF5B89" w:rsidRPr="00CB56EC">
        <w:rPr>
          <w:sz w:val="20"/>
          <w:szCs w:val="20"/>
          <w:lang w:val="tr-TR"/>
        </w:rPr>
        <w:t>Erkan AKGÜZEL</w:t>
      </w:r>
      <w:r w:rsidR="002B399C" w:rsidRPr="00CB56EC">
        <w:rPr>
          <w:sz w:val="20"/>
          <w:szCs w:val="20"/>
          <w:lang w:val="tr-TR" w:eastAsia="tr-TR"/>
        </w:rPr>
        <w:t xml:space="preserve"> </w:t>
      </w:r>
      <w:r w:rsidRPr="00CB56EC">
        <w:rPr>
          <w:sz w:val="20"/>
          <w:szCs w:val="20"/>
          <w:lang w:val="tr-TR" w:eastAsia="tr-TR"/>
        </w:rPr>
        <w:t xml:space="preserve"> </w:t>
      </w:r>
      <w:r w:rsidRPr="00CB56EC">
        <w:rPr>
          <w:color w:val="000000" w:themeColor="text1"/>
          <w:sz w:val="20"/>
          <w:szCs w:val="20"/>
          <w:lang w:val="tr-TR"/>
        </w:rPr>
        <w:t xml:space="preserve"> </w:t>
      </w:r>
      <w:r w:rsidR="00DB331E" w:rsidRPr="00CB56EC">
        <w:rPr>
          <w:color w:val="000000"/>
          <w:sz w:val="20"/>
          <w:szCs w:val="20"/>
          <w:lang w:val="tr-TR" w:eastAsia="tr-TR"/>
        </w:rPr>
        <w:t xml:space="preserve">Bütçe, Raporlama ve Finansal Kontrol </w:t>
      </w:r>
      <w:r w:rsidR="00FE6DB0">
        <w:rPr>
          <w:color w:val="000000"/>
          <w:sz w:val="20"/>
          <w:szCs w:val="20"/>
          <w:lang w:val="tr-TR" w:eastAsia="tr-TR"/>
        </w:rPr>
        <w:t>Müdürü</w:t>
      </w:r>
    </w:p>
    <w:p w14:paraId="095BF421" w14:textId="6C849EC1" w:rsidR="00BB6080" w:rsidRPr="00CB56EC" w:rsidRDefault="00AF46F6" w:rsidP="00D5711A">
      <w:pPr>
        <w:pStyle w:val="Footer"/>
        <w:rPr>
          <w:sz w:val="20"/>
          <w:szCs w:val="20"/>
          <w:lang w:val="tr-TR"/>
        </w:rPr>
      </w:pPr>
      <w:r w:rsidRPr="00CB56EC">
        <w:rPr>
          <w:sz w:val="20"/>
          <w:szCs w:val="20"/>
          <w:lang w:val="tr-TR"/>
        </w:rPr>
        <w:t>Tel No                      :  0 216 554 4</w:t>
      </w:r>
      <w:r w:rsidR="002B399C" w:rsidRPr="00CB56EC">
        <w:rPr>
          <w:sz w:val="20"/>
          <w:szCs w:val="20"/>
          <w:lang w:val="tr-TR"/>
        </w:rPr>
        <w:t>4</w:t>
      </w:r>
      <w:r w:rsidRPr="00CB56EC">
        <w:rPr>
          <w:sz w:val="20"/>
          <w:szCs w:val="20"/>
          <w:lang w:val="tr-TR"/>
        </w:rPr>
        <w:t xml:space="preserve"> 66</w:t>
      </w:r>
    </w:p>
    <w:p w14:paraId="3AAD981A" w14:textId="77777777" w:rsidR="00AF46F6" w:rsidRPr="00CB56EC" w:rsidRDefault="00AF46F6" w:rsidP="00AF46F6">
      <w:pPr>
        <w:pStyle w:val="Footer"/>
        <w:rPr>
          <w:sz w:val="20"/>
          <w:szCs w:val="20"/>
          <w:lang w:val="tr-TR"/>
        </w:rPr>
        <w:sectPr w:rsidR="00AF46F6" w:rsidRPr="00CB56EC" w:rsidSect="00223100">
          <w:headerReference w:type="default" r:id="rId16"/>
          <w:footerReference w:type="default" r:id="rId17"/>
          <w:pgSz w:w="11907" w:h="16840" w:code="9"/>
          <w:pgMar w:top="1418" w:right="1418" w:bottom="1418" w:left="1418" w:header="708" w:footer="708" w:gutter="0"/>
          <w:pgNumType w:start="1"/>
          <w:cols w:space="708"/>
          <w:noEndnote/>
        </w:sectPr>
      </w:pPr>
    </w:p>
    <w:p w14:paraId="30B0ED8B" w14:textId="21F42548" w:rsidR="00AF46F6" w:rsidRPr="00CB56EC" w:rsidRDefault="00AF46F6" w:rsidP="00AF46F6">
      <w:pPr>
        <w:pStyle w:val="Title"/>
        <w:tabs>
          <w:tab w:val="clear" w:pos="4395"/>
          <w:tab w:val="left" w:pos="567"/>
          <w:tab w:val="right" w:pos="9000"/>
        </w:tabs>
        <w:rPr>
          <w:rFonts w:ascii="Times New Roman" w:hAnsi="Times New Roman"/>
          <w:lang w:val="tr-TR"/>
        </w:rPr>
      </w:pPr>
      <w:r w:rsidRPr="00CB56EC">
        <w:rPr>
          <w:rFonts w:ascii="Times New Roman" w:hAnsi="Times New Roman"/>
          <w:bCs/>
          <w:sz w:val="20"/>
          <w:lang w:val="tr-TR"/>
        </w:rPr>
        <w:lastRenderedPageBreak/>
        <w:t>BİRİNCİ BÖLÜM</w:t>
      </w:r>
    </w:p>
    <w:p w14:paraId="0E95CE02" w14:textId="77777777" w:rsidR="00AF46F6" w:rsidRPr="00CB56EC" w:rsidRDefault="00AF46F6" w:rsidP="00AF46F6">
      <w:pPr>
        <w:pStyle w:val="Heading5"/>
        <w:spacing w:line="230" w:lineRule="auto"/>
        <w:ind w:left="3420" w:hanging="3420"/>
        <w:jc w:val="center"/>
        <w:rPr>
          <w:sz w:val="8"/>
        </w:rPr>
      </w:pPr>
    </w:p>
    <w:p w14:paraId="240CD468" w14:textId="77777777" w:rsidR="00AF46F6" w:rsidRPr="00CB56EC" w:rsidRDefault="00AF46F6" w:rsidP="00AF46F6">
      <w:pPr>
        <w:pStyle w:val="Heading5"/>
        <w:spacing w:line="230" w:lineRule="auto"/>
        <w:ind w:left="3420" w:hanging="3420"/>
        <w:jc w:val="center"/>
      </w:pPr>
      <w:r w:rsidRPr="00CB56EC">
        <w:t>GENEL BİLGİLER</w:t>
      </w:r>
    </w:p>
    <w:p w14:paraId="1B3D5DAB" w14:textId="77777777" w:rsidR="00AF46F6" w:rsidRPr="00CB56EC" w:rsidRDefault="00AF46F6" w:rsidP="00AF46F6"/>
    <w:p w14:paraId="1C3F3254" w14:textId="77777777" w:rsidR="00AF46F6" w:rsidRPr="00CB56EC" w:rsidRDefault="00AF46F6" w:rsidP="00AF46F6">
      <w:pPr>
        <w:pStyle w:val="Heading5"/>
        <w:spacing w:line="230" w:lineRule="auto"/>
        <w:ind w:left="0" w:hanging="567"/>
      </w:pPr>
      <w:r w:rsidRPr="00CB56EC">
        <w:rPr>
          <w:bCs w:val="0"/>
        </w:rPr>
        <w:t>1.</w:t>
      </w:r>
      <w:r w:rsidRPr="00CB56EC">
        <w:rPr>
          <w:bCs w:val="0"/>
        </w:rPr>
        <w:tab/>
      </w:r>
      <w:r w:rsidRPr="00CB56EC">
        <w:rPr>
          <w:rFonts w:eastAsia="Arial Unicode MS"/>
          <w:bCs w:val="0"/>
        </w:rPr>
        <w:t>Banka’nın kuruluş tarihi, başlangıç statüsü, anılan statüde meydana gelen değişiklikleri ihtiva eden tarihçesi</w:t>
      </w:r>
    </w:p>
    <w:p w14:paraId="3F7A85C0" w14:textId="77777777" w:rsidR="00AF46F6" w:rsidRPr="00CB56EC" w:rsidRDefault="00AF46F6" w:rsidP="00AF46F6">
      <w:pPr>
        <w:spacing w:line="230" w:lineRule="auto"/>
        <w:rPr>
          <w:sz w:val="16"/>
          <w:szCs w:val="16"/>
        </w:rPr>
      </w:pPr>
    </w:p>
    <w:p w14:paraId="5A69EA4B" w14:textId="1AC2AE08" w:rsidR="00AF46F6" w:rsidRPr="00CB56EC" w:rsidRDefault="00AF46F6" w:rsidP="00D5711A">
      <w:pPr>
        <w:pStyle w:val="BodyText"/>
        <w:tabs>
          <w:tab w:val="left" w:pos="4536"/>
        </w:tabs>
      </w:pPr>
      <w:r w:rsidRPr="00CB56EC">
        <w:t xml:space="preserve">Hayat Finans Katılım Bankası A.Ş. (“Banka”) 21 Nisan 2022 tarihli 10165 </w:t>
      </w:r>
      <w:proofErr w:type="spellStart"/>
      <w:r w:rsidRPr="00CB56EC">
        <w:t>nolu</w:t>
      </w:r>
      <w:proofErr w:type="spellEnd"/>
      <w:r w:rsidRPr="00CB56EC">
        <w:t xml:space="preserve"> BDDK kararı </w:t>
      </w:r>
      <w:r w:rsidR="00D5711A" w:rsidRPr="00CB56EC">
        <w:t>ile</w:t>
      </w:r>
      <w:r w:rsidRPr="00CB56EC">
        <w:t xml:space="preserve"> BDDK’nın Dijital Bankaların Faaliyet Esasları ile Servis Modeli Bankacılığı Hakkındaki Yönetmeliği’nde dijital bankalar için belirtilen faaliyet esaslarına uygun olarak faaliyet göstermek üzere, kuruluş izni almış olup 10 Ağustos </w:t>
      </w:r>
      <w:r w:rsidR="00D5711A" w:rsidRPr="00CB56EC">
        <w:t>2022 tarihinde</w:t>
      </w:r>
      <w:r w:rsidRPr="00CB56EC">
        <w:t xml:space="preserve"> şirket kuruluş işlemlerini tamamlayarak Hayat Finans Katılım Bankası A.Ş. </w:t>
      </w:r>
      <w:r w:rsidR="00BE254C" w:rsidRPr="00CB56EC">
        <w:t>unvanıyla</w:t>
      </w:r>
      <w:r w:rsidRPr="00CB56EC">
        <w:t xml:space="preserve"> şirket tescilini tamamlamıştır. Banka 23 Mart 2023 tarihli ve 10543 sayılı BDDK kararı ile Türkiye’de faaliyet izni alan ilk dijital katılım bankası olmuştur. Ana faaliyet alanı, 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yapmaktır.</w:t>
      </w:r>
    </w:p>
    <w:p w14:paraId="2C4E2D64" w14:textId="77777777" w:rsidR="00AF46F6" w:rsidRPr="00CB56EC" w:rsidRDefault="00AF46F6" w:rsidP="00D5711A">
      <w:pPr>
        <w:pStyle w:val="BodyText"/>
        <w:tabs>
          <w:tab w:val="left" w:pos="4536"/>
        </w:tabs>
      </w:pPr>
    </w:p>
    <w:p w14:paraId="4E302F9E" w14:textId="77777777" w:rsidR="00AF46F6" w:rsidRPr="00CB56EC" w:rsidRDefault="00AF46F6" w:rsidP="00D5711A">
      <w:pPr>
        <w:pStyle w:val="BodyText"/>
        <w:tabs>
          <w:tab w:val="left" w:pos="4536"/>
        </w:tabs>
      </w:pPr>
      <w:r w:rsidRPr="00CB56EC">
        <w:rPr>
          <w:position w:val="6"/>
        </w:rPr>
        <w:t>Banka, BDDK’ya yazdığı, 7 Ağustos 2023 tarihli ve DYZ-2023-GM-33/413 sayılı yazısı ile bankacılık faaliyetlerine fiilen başladığını bildirmiştir.</w:t>
      </w:r>
    </w:p>
    <w:p w14:paraId="299F9585" w14:textId="77777777" w:rsidR="00AF46F6" w:rsidRPr="00CB56EC" w:rsidRDefault="00AF46F6" w:rsidP="00AF46F6">
      <w:pPr>
        <w:spacing w:line="230" w:lineRule="auto"/>
        <w:rPr>
          <w:sz w:val="10"/>
        </w:rPr>
      </w:pPr>
    </w:p>
    <w:p w14:paraId="6A37CFFA" w14:textId="77777777" w:rsidR="00AF46F6" w:rsidRPr="00CB56EC" w:rsidRDefault="00AF46F6" w:rsidP="00AF46F6">
      <w:pPr>
        <w:spacing w:line="230" w:lineRule="auto"/>
        <w:ind w:hanging="567"/>
        <w:jc w:val="both"/>
        <w:rPr>
          <w:b/>
        </w:rPr>
      </w:pPr>
      <w:r w:rsidRPr="00CB56EC">
        <w:rPr>
          <w:b/>
        </w:rPr>
        <w:t>2.</w:t>
      </w:r>
      <w:r w:rsidRPr="00CB56EC">
        <w:rPr>
          <w:b/>
        </w:rPr>
        <w:tab/>
      </w:r>
      <w:r w:rsidRPr="00CB56EC">
        <w:rPr>
          <w:rFonts w:eastAsia="Arial Unicode MS"/>
          <w:b/>
        </w:rPr>
        <w:t>Banka’nın sermaye yapısı, yönetim ve denetimini doğrudan veya dolaylı olarak tek başına veya birlikte elinde bulunduran ortakları, varsa bu hususlarda yıl içindeki değişiklikler ile dahil olduğu gruba ilişkin açıklama</w:t>
      </w:r>
      <w:r w:rsidRPr="00CB56EC">
        <w:rPr>
          <w:sz w:val="14"/>
          <w:szCs w:val="14"/>
        </w:rPr>
        <w:t xml:space="preserve"> </w:t>
      </w:r>
    </w:p>
    <w:p w14:paraId="7A32A0A7" w14:textId="77777777" w:rsidR="00AF46F6" w:rsidRPr="00CB56EC" w:rsidRDefault="00AF46F6" w:rsidP="00AF46F6">
      <w:pPr>
        <w:spacing w:line="230" w:lineRule="auto"/>
        <w:rPr>
          <w:b/>
          <w:sz w:val="16"/>
          <w:szCs w:val="16"/>
        </w:rPr>
      </w:pPr>
    </w:p>
    <w:p w14:paraId="034A2A05" w14:textId="4C466FA5" w:rsidR="00AF46F6" w:rsidRDefault="002F639E" w:rsidP="00056F89">
      <w:pPr>
        <w:pStyle w:val="BodyText"/>
      </w:pPr>
      <w:r>
        <w:t xml:space="preserve">31 </w:t>
      </w:r>
      <w:r w:rsidR="006D2604">
        <w:t>Mart</w:t>
      </w:r>
      <w:r>
        <w:t xml:space="preserve"> 202</w:t>
      </w:r>
      <w:r w:rsidR="006D2604">
        <w:t>5</w:t>
      </w:r>
      <w:r w:rsidR="00AF46F6" w:rsidRPr="00CB56EC">
        <w:t xml:space="preserve"> tarihi itibarıyla Banka hisselerinin %5</w:t>
      </w:r>
      <w:r>
        <w:t>5</w:t>
      </w:r>
      <w:r w:rsidR="00AF46F6" w:rsidRPr="00CB56EC">
        <w:t>.00</w:t>
      </w:r>
      <w:r w:rsidR="00614456">
        <w:t>0</w:t>
      </w:r>
      <w:r w:rsidR="00AF46F6" w:rsidRPr="00CB56EC">
        <w:t>00’i Hayat Ki</w:t>
      </w:r>
      <w:r w:rsidR="00614456">
        <w:t>mya Sanayi Anonim Şirketi’ne, %2</w:t>
      </w:r>
      <w:r>
        <w:t>4</w:t>
      </w:r>
      <w:r w:rsidR="00AF46F6" w:rsidRPr="00CB56EC">
        <w:t>.</w:t>
      </w:r>
      <w:r w:rsidR="00FA0152" w:rsidRPr="00CB56EC">
        <w:t>999</w:t>
      </w:r>
      <w:r w:rsidR="00FA0152">
        <w:t>85</w:t>
      </w:r>
      <w:r w:rsidR="00FA0152" w:rsidRPr="00CB56EC">
        <w:t>’i Kastamonu</w:t>
      </w:r>
      <w:r w:rsidR="00AF46F6" w:rsidRPr="00CB56EC">
        <w:t xml:space="preserve"> Entegre Ağaç Sanayi Ticaret Anonim Şirketi’ne</w:t>
      </w:r>
      <w:r w:rsidR="00614456">
        <w:t>, %20</w:t>
      </w:r>
      <w:r w:rsidR="00614456" w:rsidRPr="00CB56EC">
        <w:t>.</w:t>
      </w:r>
      <w:r w:rsidR="00AE3671">
        <w:t xml:space="preserve">00005’i </w:t>
      </w:r>
      <w:r w:rsidR="00FA0152">
        <w:t>Hayat</w:t>
      </w:r>
      <w:r w:rsidR="00614456">
        <w:t xml:space="preserve"> Holding </w:t>
      </w:r>
      <w:r w:rsidR="00614456" w:rsidRPr="00CB56EC">
        <w:t>Anonim Şirketi’ne</w:t>
      </w:r>
      <w:r w:rsidR="00AF46F6" w:rsidRPr="00CB56EC">
        <w:t xml:space="preserve"> ve %0.000</w:t>
      </w:r>
      <w:r w:rsidR="00614456">
        <w:t>1</w:t>
      </w:r>
      <w:r>
        <w:t>0</w:t>
      </w:r>
      <w:r w:rsidR="00AF46F6" w:rsidRPr="00CB56EC">
        <w:t xml:space="preserve"> oranındaki hisseler ise diğer tüzel kişilere aittir.</w:t>
      </w:r>
    </w:p>
    <w:p w14:paraId="249246C1" w14:textId="77777777" w:rsidR="006E75B1" w:rsidRDefault="006E75B1" w:rsidP="006E75B1">
      <w:pPr>
        <w:pStyle w:val="BodyText"/>
      </w:pPr>
    </w:p>
    <w:p w14:paraId="4F3AC554" w14:textId="77777777" w:rsidR="00AF46F6" w:rsidRPr="00CB56EC" w:rsidRDefault="00AF46F6" w:rsidP="00AF46F6">
      <w:pPr>
        <w:pStyle w:val="BodyText"/>
        <w:autoSpaceDE/>
        <w:autoSpaceDN/>
        <w:adjustRightInd/>
        <w:spacing w:line="230" w:lineRule="auto"/>
        <w:rPr>
          <w:sz w:val="16"/>
          <w:szCs w:val="16"/>
        </w:rPr>
      </w:pPr>
    </w:p>
    <w:p w14:paraId="1CB0F43F" w14:textId="4D288BF7" w:rsidR="00AF46F6" w:rsidRPr="00CB56EC" w:rsidRDefault="00AF46F6" w:rsidP="00AF46F6">
      <w:pPr>
        <w:pStyle w:val="BodyText"/>
        <w:autoSpaceDE/>
        <w:autoSpaceDN/>
        <w:adjustRightInd/>
        <w:spacing w:line="230" w:lineRule="auto"/>
        <w:ind w:hanging="567"/>
        <w:rPr>
          <w:rFonts w:eastAsia="Arial Unicode MS"/>
          <w:b/>
        </w:rPr>
      </w:pPr>
      <w:r w:rsidRPr="00CB56EC">
        <w:rPr>
          <w:rFonts w:eastAsia="Arial Unicode MS"/>
          <w:b/>
        </w:rPr>
        <w:t>3.</w:t>
      </w:r>
      <w:r w:rsidRPr="00CB56EC">
        <w:rPr>
          <w:rFonts w:eastAsia="Arial Unicode MS"/>
          <w:b/>
        </w:rPr>
        <w:tab/>
      </w:r>
      <w:bookmarkStart w:id="0" w:name="_Hlk190024510"/>
      <w:r w:rsidRPr="00CB56EC">
        <w:rPr>
          <w:rFonts w:eastAsia="Arial Unicode MS"/>
          <w:b/>
        </w:rPr>
        <w:t xml:space="preserve">Banka’nın yönetim kurulu başkan ve üyeleri, denetim komitesi üyeleri ile genel müdür ve yardımcılarının, </w:t>
      </w:r>
      <w:r w:rsidRPr="00CB56EC">
        <w:rPr>
          <w:rFonts w:eastAsia="Arial Unicode MS"/>
          <w:b/>
        </w:rPr>
        <w:br/>
        <w:t xml:space="preserve">varsa Banka’da sahip oldukları paylara ve sorumluluk alanlarına ilişkin açıklamalar </w:t>
      </w:r>
    </w:p>
    <w:p w14:paraId="4B96DF5D" w14:textId="77777777" w:rsidR="00AF46F6" w:rsidRPr="00CB56EC" w:rsidRDefault="00AF46F6" w:rsidP="00AF46F6">
      <w:pPr>
        <w:pStyle w:val="BodyText"/>
        <w:autoSpaceDE/>
        <w:spacing w:line="228" w:lineRule="auto"/>
        <w:rPr>
          <w:lang w:eastAsia="en-GB"/>
        </w:rPr>
      </w:pPr>
      <w:r w:rsidRPr="00CB56EC">
        <w:rPr>
          <w:sz w:val="16"/>
          <w:szCs w:val="16"/>
        </w:rPr>
        <w:t> </w:t>
      </w:r>
    </w:p>
    <w:tbl>
      <w:tblPr>
        <w:tblW w:w="5000" w:type="pct"/>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837"/>
        <w:gridCol w:w="3400"/>
        <w:gridCol w:w="763"/>
        <w:gridCol w:w="765"/>
        <w:gridCol w:w="762"/>
        <w:gridCol w:w="764"/>
        <w:gridCol w:w="764"/>
      </w:tblGrid>
      <w:tr w:rsidR="00A45B2D" w:rsidRPr="00A45B2D" w14:paraId="53A9D2D8" w14:textId="77777777" w:rsidTr="00056F89">
        <w:trPr>
          <w:trHeight w:val="468"/>
        </w:trPr>
        <w:tc>
          <w:tcPr>
            <w:tcW w:w="1014" w:type="pct"/>
            <w:vMerge w:val="restart"/>
            <w:shd w:val="clear" w:color="auto" w:fill="auto"/>
            <w:noWrap/>
            <w:vAlign w:val="center"/>
            <w:hideMark/>
          </w:tcPr>
          <w:p w14:paraId="7603E1C0" w14:textId="604EECA0" w:rsidR="00AF46F6" w:rsidRPr="00056F89" w:rsidRDefault="00864AFA" w:rsidP="00470405">
            <w:pPr>
              <w:jc w:val="center"/>
              <w:rPr>
                <w:b/>
                <w:bCs/>
                <w:color w:val="000000"/>
                <w:sz w:val="12"/>
                <w:szCs w:val="12"/>
                <w:lang w:eastAsia="tr-TR"/>
              </w:rPr>
            </w:pPr>
            <w:bookmarkStart w:id="1" w:name="_Hlk196998143"/>
            <w:bookmarkStart w:id="2" w:name="_Hlk40200778"/>
            <w:r w:rsidRPr="00056F89">
              <w:rPr>
                <w:b/>
                <w:bCs/>
                <w:color w:val="000000"/>
                <w:sz w:val="12"/>
                <w:szCs w:val="12"/>
                <w:lang w:eastAsia="tr-TR"/>
              </w:rPr>
              <w:t>İsim</w:t>
            </w:r>
            <w:r w:rsidR="00A45B2D" w:rsidRPr="00056F89">
              <w:rPr>
                <w:b/>
                <w:bCs/>
                <w:color w:val="000000"/>
                <w:sz w:val="12"/>
                <w:szCs w:val="12"/>
                <w:vertAlign w:val="superscript"/>
                <w:lang w:eastAsia="tr-TR"/>
              </w:rPr>
              <w:t>1</w:t>
            </w:r>
          </w:p>
        </w:tc>
        <w:tc>
          <w:tcPr>
            <w:tcW w:w="1877" w:type="pct"/>
            <w:vMerge w:val="restart"/>
            <w:shd w:val="clear" w:color="auto" w:fill="auto"/>
            <w:vAlign w:val="center"/>
            <w:hideMark/>
          </w:tcPr>
          <w:p w14:paraId="0DF88355" w14:textId="77777777" w:rsidR="00AF46F6" w:rsidRPr="00056F89" w:rsidRDefault="00AF46F6" w:rsidP="00470405">
            <w:pPr>
              <w:jc w:val="center"/>
              <w:rPr>
                <w:b/>
                <w:bCs/>
                <w:color w:val="000000"/>
                <w:sz w:val="12"/>
                <w:szCs w:val="12"/>
                <w:lang w:eastAsia="tr-TR"/>
              </w:rPr>
            </w:pPr>
            <w:r w:rsidRPr="00056F89">
              <w:rPr>
                <w:b/>
                <w:bCs/>
                <w:color w:val="000000"/>
                <w:sz w:val="12"/>
                <w:szCs w:val="12"/>
                <w:lang w:eastAsia="tr-TR"/>
              </w:rPr>
              <w:t>Görevi</w:t>
            </w:r>
          </w:p>
        </w:tc>
        <w:tc>
          <w:tcPr>
            <w:tcW w:w="421" w:type="pct"/>
            <w:vMerge w:val="restart"/>
            <w:shd w:val="clear" w:color="auto" w:fill="auto"/>
            <w:vAlign w:val="center"/>
            <w:hideMark/>
          </w:tcPr>
          <w:p w14:paraId="11D2FBAB" w14:textId="77777777" w:rsidR="00AF46F6" w:rsidRPr="00056F89" w:rsidRDefault="00AF46F6" w:rsidP="00470405">
            <w:pPr>
              <w:jc w:val="center"/>
              <w:rPr>
                <w:b/>
                <w:bCs/>
                <w:color w:val="000000"/>
                <w:sz w:val="12"/>
                <w:szCs w:val="12"/>
                <w:lang w:eastAsia="tr-TR"/>
              </w:rPr>
            </w:pPr>
            <w:r w:rsidRPr="00056F89">
              <w:rPr>
                <w:b/>
                <w:bCs/>
                <w:color w:val="000000"/>
                <w:sz w:val="12"/>
                <w:szCs w:val="12"/>
                <w:lang w:eastAsia="tr-TR"/>
              </w:rPr>
              <w:t>Göreve atanma tarihi</w:t>
            </w:r>
          </w:p>
        </w:tc>
        <w:tc>
          <w:tcPr>
            <w:tcW w:w="422" w:type="pct"/>
            <w:vMerge w:val="restart"/>
            <w:shd w:val="clear" w:color="auto" w:fill="auto"/>
            <w:vAlign w:val="center"/>
            <w:hideMark/>
          </w:tcPr>
          <w:p w14:paraId="660D93E7" w14:textId="77777777" w:rsidR="00AF46F6" w:rsidRPr="00056F89" w:rsidRDefault="00AF46F6" w:rsidP="00470405">
            <w:pPr>
              <w:jc w:val="center"/>
              <w:rPr>
                <w:b/>
                <w:bCs/>
                <w:color w:val="000000"/>
                <w:sz w:val="12"/>
                <w:szCs w:val="12"/>
                <w:lang w:eastAsia="tr-TR"/>
              </w:rPr>
            </w:pPr>
            <w:r w:rsidRPr="00056F89">
              <w:rPr>
                <w:b/>
                <w:bCs/>
                <w:color w:val="000000"/>
                <w:sz w:val="12"/>
                <w:szCs w:val="12"/>
                <w:lang w:eastAsia="tr-TR"/>
              </w:rPr>
              <w:t>Denetim Komitesi görevi atanma tarihi</w:t>
            </w:r>
          </w:p>
        </w:tc>
        <w:tc>
          <w:tcPr>
            <w:tcW w:w="421" w:type="pct"/>
            <w:vMerge w:val="restart"/>
            <w:shd w:val="clear" w:color="auto" w:fill="auto"/>
            <w:vAlign w:val="center"/>
            <w:hideMark/>
          </w:tcPr>
          <w:p w14:paraId="31EFFB61" w14:textId="77777777" w:rsidR="00AF46F6" w:rsidRPr="00056F89" w:rsidRDefault="00AF46F6" w:rsidP="00470405">
            <w:pPr>
              <w:jc w:val="center"/>
              <w:rPr>
                <w:b/>
                <w:bCs/>
                <w:color w:val="000000"/>
                <w:sz w:val="12"/>
                <w:szCs w:val="12"/>
                <w:lang w:eastAsia="tr-TR"/>
              </w:rPr>
            </w:pPr>
            <w:r w:rsidRPr="00056F89">
              <w:rPr>
                <w:b/>
                <w:bCs/>
                <w:color w:val="000000"/>
                <w:sz w:val="12"/>
                <w:szCs w:val="12"/>
                <w:lang w:eastAsia="tr-TR"/>
              </w:rPr>
              <w:t>Denetim Komitesi görevi bitiş tarihi</w:t>
            </w:r>
          </w:p>
        </w:tc>
        <w:tc>
          <w:tcPr>
            <w:tcW w:w="422" w:type="pct"/>
            <w:vMerge w:val="restart"/>
            <w:shd w:val="clear" w:color="auto" w:fill="auto"/>
            <w:vAlign w:val="center"/>
            <w:hideMark/>
          </w:tcPr>
          <w:p w14:paraId="5E8B98BF" w14:textId="77777777" w:rsidR="00AF46F6" w:rsidRPr="00056F89" w:rsidRDefault="00AF46F6" w:rsidP="00470405">
            <w:pPr>
              <w:jc w:val="center"/>
              <w:rPr>
                <w:b/>
                <w:bCs/>
                <w:color w:val="000000"/>
                <w:sz w:val="12"/>
                <w:szCs w:val="12"/>
                <w:lang w:eastAsia="tr-TR"/>
              </w:rPr>
            </w:pPr>
            <w:r w:rsidRPr="00056F89">
              <w:rPr>
                <w:b/>
                <w:bCs/>
                <w:color w:val="000000"/>
                <w:sz w:val="12"/>
                <w:szCs w:val="12"/>
                <w:lang w:eastAsia="tr-TR"/>
              </w:rPr>
              <w:t>Öğrenim durumu</w:t>
            </w:r>
          </w:p>
        </w:tc>
        <w:tc>
          <w:tcPr>
            <w:tcW w:w="422" w:type="pct"/>
            <w:vMerge w:val="restart"/>
            <w:shd w:val="clear" w:color="auto" w:fill="auto"/>
            <w:vAlign w:val="center"/>
            <w:hideMark/>
          </w:tcPr>
          <w:p w14:paraId="2C6FAF6E" w14:textId="77777777" w:rsidR="00AF46F6" w:rsidRPr="00056F89" w:rsidRDefault="00AF46F6" w:rsidP="00470405">
            <w:pPr>
              <w:jc w:val="center"/>
              <w:rPr>
                <w:b/>
                <w:bCs/>
                <w:color w:val="000000"/>
                <w:sz w:val="12"/>
                <w:szCs w:val="12"/>
                <w:lang w:eastAsia="tr-TR"/>
              </w:rPr>
            </w:pPr>
            <w:r w:rsidRPr="00056F89">
              <w:rPr>
                <w:b/>
                <w:bCs/>
                <w:color w:val="000000"/>
                <w:sz w:val="12"/>
                <w:szCs w:val="12"/>
                <w:lang w:eastAsia="tr-TR"/>
              </w:rPr>
              <w:t>Pay oranı</w:t>
            </w:r>
          </w:p>
        </w:tc>
      </w:tr>
      <w:tr w:rsidR="00A45B2D" w:rsidRPr="00A45B2D" w14:paraId="4078B40D" w14:textId="77777777" w:rsidTr="00056F89">
        <w:trPr>
          <w:trHeight w:val="408"/>
        </w:trPr>
        <w:tc>
          <w:tcPr>
            <w:tcW w:w="1014" w:type="pct"/>
            <w:vMerge/>
            <w:shd w:val="clear" w:color="auto" w:fill="auto"/>
            <w:vAlign w:val="center"/>
            <w:hideMark/>
          </w:tcPr>
          <w:p w14:paraId="350A980A" w14:textId="77777777" w:rsidR="00AF46F6" w:rsidRPr="00056F89" w:rsidRDefault="00AF46F6" w:rsidP="00470405">
            <w:pPr>
              <w:rPr>
                <w:b/>
                <w:bCs/>
                <w:color w:val="000000"/>
                <w:sz w:val="12"/>
                <w:szCs w:val="12"/>
                <w:lang w:eastAsia="tr-TR"/>
              </w:rPr>
            </w:pPr>
          </w:p>
        </w:tc>
        <w:tc>
          <w:tcPr>
            <w:tcW w:w="1877" w:type="pct"/>
            <w:vMerge/>
            <w:shd w:val="clear" w:color="auto" w:fill="auto"/>
            <w:vAlign w:val="center"/>
            <w:hideMark/>
          </w:tcPr>
          <w:p w14:paraId="72777CDD" w14:textId="77777777" w:rsidR="00AF46F6" w:rsidRPr="00056F89" w:rsidRDefault="00AF46F6" w:rsidP="00470405">
            <w:pPr>
              <w:rPr>
                <w:b/>
                <w:bCs/>
                <w:color w:val="000000"/>
                <w:sz w:val="12"/>
                <w:szCs w:val="12"/>
                <w:lang w:eastAsia="tr-TR"/>
              </w:rPr>
            </w:pPr>
          </w:p>
        </w:tc>
        <w:tc>
          <w:tcPr>
            <w:tcW w:w="421" w:type="pct"/>
            <w:vMerge/>
            <w:shd w:val="clear" w:color="auto" w:fill="auto"/>
            <w:vAlign w:val="center"/>
            <w:hideMark/>
          </w:tcPr>
          <w:p w14:paraId="6CFE2431" w14:textId="77777777" w:rsidR="00AF46F6" w:rsidRPr="00056F89" w:rsidRDefault="00AF46F6" w:rsidP="00470405">
            <w:pPr>
              <w:rPr>
                <w:b/>
                <w:bCs/>
                <w:color w:val="000000"/>
                <w:sz w:val="12"/>
                <w:szCs w:val="12"/>
                <w:lang w:eastAsia="tr-TR"/>
              </w:rPr>
            </w:pPr>
          </w:p>
        </w:tc>
        <w:tc>
          <w:tcPr>
            <w:tcW w:w="422" w:type="pct"/>
            <w:vMerge/>
            <w:shd w:val="clear" w:color="auto" w:fill="auto"/>
            <w:vAlign w:val="center"/>
            <w:hideMark/>
          </w:tcPr>
          <w:p w14:paraId="6CBF5A05" w14:textId="77777777" w:rsidR="00AF46F6" w:rsidRPr="00056F89" w:rsidRDefault="00AF46F6" w:rsidP="00470405">
            <w:pPr>
              <w:rPr>
                <w:b/>
                <w:bCs/>
                <w:color w:val="000000"/>
                <w:sz w:val="12"/>
                <w:szCs w:val="12"/>
                <w:lang w:eastAsia="tr-TR"/>
              </w:rPr>
            </w:pPr>
          </w:p>
        </w:tc>
        <w:tc>
          <w:tcPr>
            <w:tcW w:w="421" w:type="pct"/>
            <w:vMerge/>
            <w:shd w:val="clear" w:color="auto" w:fill="auto"/>
            <w:vAlign w:val="center"/>
            <w:hideMark/>
          </w:tcPr>
          <w:p w14:paraId="03ED5327" w14:textId="77777777" w:rsidR="00AF46F6" w:rsidRPr="00056F89" w:rsidRDefault="00AF46F6" w:rsidP="00470405">
            <w:pPr>
              <w:rPr>
                <w:b/>
                <w:bCs/>
                <w:color w:val="000000"/>
                <w:sz w:val="12"/>
                <w:szCs w:val="12"/>
                <w:lang w:eastAsia="tr-TR"/>
              </w:rPr>
            </w:pPr>
          </w:p>
        </w:tc>
        <w:tc>
          <w:tcPr>
            <w:tcW w:w="422" w:type="pct"/>
            <w:vMerge/>
            <w:shd w:val="clear" w:color="auto" w:fill="auto"/>
            <w:vAlign w:val="center"/>
            <w:hideMark/>
          </w:tcPr>
          <w:p w14:paraId="429BB0D8" w14:textId="77777777" w:rsidR="00AF46F6" w:rsidRPr="00056F89" w:rsidRDefault="00AF46F6" w:rsidP="00470405">
            <w:pPr>
              <w:rPr>
                <w:b/>
                <w:bCs/>
                <w:color w:val="000000"/>
                <w:sz w:val="12"/>
                <w:szCs w:val="12"/>
                <w:lang w:eastAsia="tr-TR"/>
              </w:rPr>
            </w:pPr>
          </w:p>
        </w:tc>
        <w:tc>
          <w:tcPr>
            <w:tcW w:w="422" w:type="pct"/>
            <w:vMerge/>
            <w:shd w:val="clear" w:color="auto" w:fill="auto"/>
            <w:vAlign w:val="center"/>
            <w:hideMark/>
          </w:tcPr>
          <w:p w14:paraId="69DC38B7" w14:textId="77777777" w:rsidR="00AF46F6" w:rsidRPr="00056F89" w:rsidRDefault="00AF46F6" w:rsidP="00470405">
            <w:pPr>
              <w:rPr>
                <w:b/>
                <w:bCs/>
                <w:color w:val="000000"/>
                <w:sz w:val="12"/>
                <w:szCs w:val="12"/>
                <w:lang w:eastAsia="tr-TR"/>
              </w:rPr>
            </w:pPr>
          </w:p>
        </w:tc>
      </w:tr>
      <w:tr w:rsidR="00A45B2D" w:rsidRPr="00A45B2D" w14:paraId="07E68FAA" w14:textId="77777777" w:rsidTr="00056F89">
        <w:trPr>
          <w:trHeight w:val="113"/>
        </w:trPr>
        <w:tc>
          <w:tcPr>
            <w:tcW w:w="1014" w:type="pct"/>
            <w:shd w:val="clear" w:color="auto" w:fill="auto"/>
            <w:noWrap/>
            <w:vAlign w:val="bottom"/>
            <w:hideMark/>
          </w:tcPr>
          <w:p w14:paraId="71A01BF4" w14:textId="77777777" w:rsidR="009D04B7" w:rsidRPr="00056F89" w:rsidRDefault="009D04B7" w:rsidP="00470405">
            <w:pPr>
              <w:rPr>
                <w:color w:val="000000" w:themeColor="text1"/>
                <w:sz w:val="12"/>
                <w:szCs w:val="12"/>
                <w:lang w:eastAsia="tr-TR"/>
              </w:rPr>
            </w:pPr>
            <w:r w:rsidRPr="00056F89">
              <w:rPr>
                <w:color w:val="000000" w:themeColor="text1"/>
                <w:sz w:val="12"/>
                <w:szCs w:val="12"/>
                <w:lang w:eastAsia="tr-TR"/>
              </w:rPr>
              <w:t>Ahmet Yahya KİĞILI</w:t>
            </w:r>
          </w:p>
        </w:tc>
        <w:tc>
          <w:tcPr>
            <w:tcW w:w="1877" w:type="pct"/>
            <w:shd w:val="clear" w:color="auto" w:fill="auto"/>
            <w:noWrap/>
            <w:vAlign w:val="bottom"/>
            <w:hideMark/>
          </w:tcPr>
          <w:p w14:paraId="265D598D" w14:textId="77777777" w:rsidR="009D04B7" w:rsidRPr="00056F89" w:rsidRDefault="009D04B7" w:rsidP="00470405">
            <w:pPr>
              <w:rPr>
                <w:color w:val="000000" w:themeColor="text1"/>
                <w:sz w:val="12"/>
                <w:szCs w:val="12"/>
                <w:lang w:eastAsia="tr-TR"/>
              </w:rPr>
            </w:pPr>
            <w:r w:rsidRPr="00056F89">
              <w:rPr>
                <w:color w:val="000000" w:themeColor="text1"/>
                <w:sz w:val="12"/>
                <w:szCs w:val="12"/>
                <w:lang w:eastAsia="tr-TR"/>
              </w:rPr>
              <w:t>Yönetim Kurulu Başkanı</w:t>
            </w:r>
          </w:p>
        </w:tc>
        <w:tc>
          <w:tcPr>
            <w:tcW w:w="421" w:type="pct"/>
            <w:shd w:val="clear" w:color="auto" w:fill="auto"/>
            <w:noWrap/>
            <w:vAlign w:val="bottom"/>
            <w:hideMark/>
          </w:tcPr>
          <w:p w14:paraId="66413E14"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15.08.2022</w:t>
            </w:r>
          </w:p>
        </w:tc>
        <w:tc>
          <w:tcPr>
            <w:tcW w:w="422" w:type="pct"/>
            <w:shd w:val="clear" w:color="auto" w:fill="auto"/>
            <w:noWrap/>
            <w:vAlign w:val="bottom"/>
            <w:hideMark/>
          </w:tcPr>
          <w:p w14:paraId="6FF76685"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c>
          <w:tcPr>
            <w:tcW w:w="421" w:type="pct"/>
            <w:shd w:val="clear" w:color="auto" w:fill="auto"/>
            <w:noWrap/>
            <w:vAlign w:val="bottom"/>
            <w:hideMark/>
          </w:tcPr>
          <w:p w14:paraId="0124F3AE"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c>
          <w:tcPr>
            <w:tcW w:w="422" w:type="pct"/>
            <w:shd w:val="clear" w:color="auto" w:fill="auto"/>
            <w:noWrap/>
            <w:vAlign w:val="bottom"/>
            <w:hideMark/>
          </w:tcPr>
          <w:p w14:paraId="01A51B54" w14:textId="77777777" w:rsidR="009D04B7" w:rsidRPr="00056F89" w:rsidRDefault="009D04B7" w:rsidP="00470405">
            <w:pPr>
              <w:jc w:val="right"/>
              <w:rPr>
                <w:color w:val="000000" w:themeColor="text1"/>
                <w:sz w:val="12"/>
                <w:szCs w:val="12"/>
                <w:lang w:eastAsia="tr-TR"/>
              </w:rPr>
            </w:pPr>
            <w:r w:rsidRPr="00056F89">
              <w:rPr>
                <w:color w:val="000000" w:themeColor="text1"/>
                <w:sz w:val="12"/>
                <w:szCs w:val="12"/>
                <w:lang w:eastAsia="tr-TR"/>
              </w:rPr>
              <w:t>-</w:t>
            </w:r>
          </w:p>
        </w:tc>
        <w:tc>
          <w:tcPr>
            <w:tcW w:w="422" w:type="pct"/>
            <w:shd w:val="clear" w:color="auto" w:fill="auto"/>
            <w:noWrap/>
            <w:vAlign w:val="bottom"/>
            <w:hideMark/>
          </w:tcPr>
          <w:p w14:paraId="36161313"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r>
      <w:tr w:rsidR="00A45B2D" w:rsidRPr="00A45B2D" w14:paraId="01C4802E" w14:textId="77777777" w:rsidTr="00056F89">
        <w:trPr>
          <w:trHeight w:val="113"/>
        </w:trPr>
        <w:tc>
          <w:tcPr>
            <w:tcW w:w="1014" w:type="pct"/>
            <w:shd w:val="clear" w:color="auto" w:fill="auto"/>
            <w:noWrap/>
            <w:vAlign w:val="bottom"/>
            <w:hideMark/>
          </w:tcPr>
          <w:p w14:paraId="33222A20" w14:textId="77777777" w:rsidR="009D04B7" w:rsidRPr="00056F89" w:rsidRDefault="009D04B7" w:rsidP="00470405">
            <w:pPr>
              <w:rPr>
                <w:color w:val="000000" w:themeColor="text1"/>
                <w:sz w:val="12"/>
                <w:szCs w:val="12"/>
                <w:lang w:eastAsia="tr-TR"/>
              </w:rPr>
            </w:pPr>
            <w:r w:rsidRPr="00056F89">
              <w:rPr>
                <w:color w:val="000000" w:themeColor="text1"/>
                <w:sz w:val="12"/>
                <w:szCs w:val="12"/>
                <w:lang w:eastAsia="tr-TR"/>
              </w:rPr>
              <w:t>Mehmet Avni KİĞILI</w:t>
            </w:r>
          </w:p>
        </w:tc>
        <w:tc>
          <w:tcPr>
            <w:tcW w:w="1877" w:type="pct"/>
            <w:shd w:val="clear" w:color="auto" w:fill="auto"/>
            <w:noWrap/>
            <w:vAlign w:val="bottom"/>
            <w:hideMark/>
          </w:tcPr>
          <w:p w14:paraId="40B6DE66" w14:textId="77777777" w:rsidR="009D04B7" w:rsidRPr="00056F89" w:rsidRDefault="009D04B7" w:rsidP="00470405">
            <w:pPr>
              <w:rPr>
                <w:color w:val="000000" w:themeColor="text1"/>
                <w:sz w:val="12"/>
                <w:szCs w:val="12"/>
                <w:lang w:eastAsia="tr-TR"/>
              </w:rPr>
            </w:pPr>
            <w:r w:rsidRPr="00056F89">
              <w:rPr>
                <w:color w:val="000000" w:themeColor="text1"/>
                <w:sz w:val="12"/>
                <w:szCs w:val="12"/>
                <w:lang w:eastAsia="tr-TR"/>
              </w:rPr>
              <w:t>Yönetim Kurulu Başkan Vekili</w:t>
            </w:r>
          </w:p>
        </w:tc>
        <w:tc>
          <w:tcPr>
            <w:tcW w:w="421" w:type="pct"/>
            <w:shd w:val="clear" w:color="auto" w:fill="auto"/>
            <w:noWrap/>
            <w:vAlign w:val="bottom"/>
            <w:hideMark/>
          </w:tcPr>
          <w:p w14:paraId="427EC18D"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15.08.2022</w:t>
            </w:r>
          </w:p>
        </w:tc>
        <w:tc>
          <w:tcPr>
            <w:tcW w:w="422" w:type="pct"/>
            <w:shd w:val="clear" w:color="auto" w:fill="auto"/>
            <w:noWrap/>
            <w:vAlign w:val="bottom"/>
            <w:hideMark/>
          </w:tcPr>
          <w:p w14:paraId="13D4178A"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c>
          <w:tcPr>
            <w:tcW w:w="421" w:type="pct"/>
            <w:shd w:val="clear" w:color="auto" w:fill="auto"/>
            <w:noWrap/>
            <w:vAlign w:val="bottom"/>
            <w:hideMark/>
          </w:tcPr>
          <w:p w14:paraId="4A97D064"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c>
          <w:tcPr>
            <w:tcW w:w="422" w:type="pct"/>
            <w:shd w:val="clear" w:color="auto" w:fill="auto"/>
            <w:noWrap/>
            <w:vAlign w:val="bottom"/>
            <w:hideMark/>
          </w:tcPr>
          <w:p w14:paraId="3D225C34" w14:textId="77777777" w:rsidR="009D04B7" w:rsidRPr="00056F89" w:rsidRDefault="009D04B7" w:rsidP="00470405">
            <w:pPr>
              <w:jc w:val="right"/>
              <w:rPr>
                <w:color w:val="000000" w:themeColor="text1"/>
                <w:sz w:val="12"/>
                <w:szCs w:val="12"/>
                <w:lang w:eastAsia="tr-TR"/>
              </w:rPr>
            </w:pPr>
            <w:r w:rsidRPr="00056F89">
              <w:rPr>
                <w:color w:val="000000" w:themeColor="text1"/>
                <w:sz w:val="12"/>
                <w:szCs w:val="12"/>
                <w:lang w:eastAsia="tr-TR"/>
              </w:rPr>
              <w:t>-</w:t>
            </w:r>
          </w:p>
        </w:tc>
        <w:tc>
          <w:tcPr>
            <w:tcW w:w="422" w:type="pct"/>
            <w:shd w:val="clear" w:color="auto" w:fill="auto"/>
            <w:noWrap/>
            <w:vAlign w:val="bottom"/>
            <w:hideMark/>
          </w:tcPr>
          <w:p w14:paraId="6A38027E"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r>
      <w:tr w:rsidR="00A45B2D" w:rsidRPr="00A45B2D" w14:paraId="773C8E65" w14:textId="77777777" w:rsidTr="00056F89">
        <w:trPr>
          <w:trHeight w:val="113"/>
        </w:trPr>
        <w:tc>
          <w:tcPr>
            <w:tcW w:w="1014" w:type="pct"/>
            <w:shd w:val="clear" w:color="auto" w:fill="auto"/>
            <w:noWrap/>
            <w:vAlign w:val="bottom"/>
            <w:hideMark/>
          </w:tcPr>
          <w:p w14:paraId="6A762778" w14:textId="77777777" w:rsidR="009D04B7" w:rsidRPr="00056F89" w:rsidRDefault="009D04B7" w:rsidP="00470405">
            <w:pPr>
              <w:rPr>
                <w:color w:val="000000" w:themeColor="text1"/>
                <w:sz w:val="12"/>
                <w:szCs w:val="12"/>
                <w:lang w:eastAsia="tr-TR"/>
              </w:rPr>
            </w:pPr>
            <w:r w:rsidRPr="00056F89">
              <w:rPr>
                <w:color w:val="000000" w:themeColor="text1"/>
                <w:sz w:val="12"/>
                <w:szCs w:val="12"/>
                <w:lang w:eastAsia="tr-TR"/>
              </w:rPr>
              <w:t>Murat ULUS</w:t>
            </w:r>
          </w:p>
        </w:tc>
        <w:tc>
          <w:tcPr>
            <w:tcW w:w="1877" w:type="pct"/>
            <w:shd w:val="clear" w:color="auto" w:fill="auto"/>
            <w:noWrap/>
            <w:vAlign w:val="bottom"/>
            <w:hideMark/>
          </w:tcPr>
          <w:p w14:paraId="51D520BA" w14:textId="77777777" w:rsidR="009D04B7" w:rsidRPr="00056F89" w:rsidRDefault="009D04B7" w:rsidP="00470405">
            <w:pPr>
              <w:rPr>
                <w:color w:val="000000" w:themeColor="text1"/>
                <w:sz w:val="12"/>
                <w:szCs w:val="12"/>
                <w:lang w:eastAsia="tr-TR"/>
              </w:rPr>
            </w:pPr>
            <w:r w:rsidRPr="00056F89">
              <w:rPr>
                <w:color w:val="000000" w:themeColor="text1"/>
                <w:sz w:val="12"/>
                <w:szCs w:val="12"/>
                <w:lang w:eastAsia="tr-TR"/>
              </w:rPr>
              <w:t>Yönetim Kurulu Murahhas Üyesi</w:t>
            </w:r>
          </w:p>
        </w:tc>
        <w:tc>
          <w:tcPr>
            <w:tcW w:w="421" w:type="pct"/>
            <w:shd w:val="clear" w:color="auto" w:fill="auto"/>
            <w:noWrap/>
            <w:vAlign w:val="bottom"/>
            <w:hideMark/>
          </w:tcPr>
          <w:p w14:paraId="78557342"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15.08.2022</w:t>
            </w:r>
          </w:p>
        </w:tc>
        <w:tc>
          <w:tcPr>
            <w:tcW w:w="422" w:type="pct"/>
            <w:shd w:val="clear" w:color="auto" w:fill="auto"/>
            <w:noWrap/>
            <w:vAlign w:val="bottom"/>
            <w:hideMark/>
          </w:tcPr>
          <w:p w14:paraId="01339634"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c>
          <w:tcPr>
            <w:tcW w:w="421" w:type="pct"/>
            <w:shd w:val="clear" w:color="auto" w:fill="auto"/>
            <w:noWrap/>
            <w:vAlign w:val="bottom"/>
            <w:hideMark/>
          </w:tcPr>
          <w:p w14:paraId="3315F9AC"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c>
          <w:tcPr>
            <w:tcW w:w="422" w:type="pct"/>
            <w:shd w:val="clear" w:color="auto" w:fill="auto"/>
            <w:noWrap/>
            <w:vAlign w:val="bottom"/>
            <w:hideMark/>
          </w:tcPr>
          <w:p w14:paraId="6D17F87A" w14:textId="4DC3D1B5" w:rsidR="009D04B7" w:rsidRPr="00056F89" w:rsidRDefault="009D04B7" w:rsidP="00470405">
            <w:pPr>
              <w:jc w:val="right"/>
              <w:rPr>
                <w:color w:val="000000" w:themeColor="text1"/>
                <w:sz w:val="12"/>
                <w:szCs w:val="12"/>
                <w:lang w:eastAsia="tr-TR"/>
              </w:rPr>
            </w:pPr>
            <w:proofErr w:type="spellStart"/>
            <w:r w:rsidRPr="00056F89">
              <w:rPr>
                <w:color w:val="000000" w:themeColor="text1"/>
                <w:sz w:val="12"/>
                <w:szCs w:val="12"/>
                <w:lang w:eastAsia="tr-TR"/>
              </w:rPr>
              <w:t>Y.Lisans</w:t>
            </w:r>
            <w:proofErr w:type="spellEnd"/>
          </w:p>
        </w:tc>
        <w:tc>
          <w:tcPr>
            <w:tcW w:w="422" w:type="pct"/>
            <w:shd w:val="clear" w:color="auto" w:fill="auto"/>
            <w:noWrap/>
            <w:vAlign w:val="bottom"/>
            <w:hideMark/>
          </w:tcPr>
          <w:p w14:paraId="4BA4401E"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r>
      <w:tr w:rsidR="00A45B2D" w:rsidRPr="00A45B2D" w14:paraId="583A2548" w14:textId="77777777" w:rsidTr="00056F89">
        <w:trPr>
          <w:trHeight w:val="113"/>
        </w:trPr>
        <w:tc>
          <w:tcPr>
            <w:tcW w:w="1014" w:type="pct"/>
            <w:shd w:val="clear" w:color="auto" w:fill="auto"/>
            <w:noWrap/>
            <w:vAlign w:val="bottom"/>
            <w:hideMark/>
          </w:tcPr>
          <w:p w14:paraId="692FAE2D" w14:textId="77777777" w:rsidR="009D04B7" w:rsidRPr="00056F89" w:rsidRDefault="009D04B7" w:rsidP="00470405">
            <w:pPr>
              <w:rPr>
                <w:color w:val="000000" w:themeColor="text1"/>
                <w:sz w:val="12"/>
                <w:szCs w:val="12"/>
                <w:lang w:eastAsia="tr-TR"/>
              </w:rPr>
            </w:pPr>
            <w:r w:rsidRPr="00056F89">
              <w:rPr>
                <w:color w:val="000000" w:themeColor="text1"/>
                <w:sz w:val="12"/>
                <w:szCs w:val="12"/>
                <w:lang w:eastAsia="tr-TR"/>
              </w:rPr>
              <w:t>Osman AKYÜZ</w:t>
            </w:r>
          </w:p>
        </w:tc>
        <w:tc>
          <w:tcPr>
            <w:tcW w:w="1877" w:type="pct"/>
            <w:shd w:val="clear" w:color="auto" w:fill="auto"/>
            <w:noWrap/>
            <w:vAlign w:val="bottom"/>
            <w:hideMark/>
          </w:tcPr>
          <w:p w14:paraId="6539ED5B" w14:textId="77777777" w:rsidR="009D04B7" w:rsidRPr="00056F89" w:rsidRDefault="009D04B7" w:rsidP="00470405">
            <w:pPr>
              <w:rPr>
                <w:color w:val="000000" w:themeColor="text1"/>
                <w:sz w:val="12"/>
                <w:szCs w:val="12"/>
                <w:lang w:eastAsia="tr-TR"/>
              </w:rPr>
            </w:pPr>
            <w:r w:rsidRPr="00056F89">
              <w:rPr>
                <w:color w:val="000000" w:themeColor="text1"/>
                <w:sz w:val="12"/>
                <w:szCs w:val="12"/>
                <w:lang w:eastAsia="tr-TR"/>
              </w:rPr>
              <w:t>Yönetim Kurulu Üyesi ve Denetim Komitesi Başkanı</w:t>
            </w:r>
          </w:p>
        </w:tc>
        <w:tc>
          <w:tcPr>
            <w:tcW w:w="421" w:type="pct"/>
            <w:shd w:val="clear" w:color="auto" w:fill="auto"/>
            <w:noWrap/>
            <w:vAlign w:val="bottom"/>
            <w:hideMark/>
          </w:tcPr>
          <w:p w14:paraId="7A53A34E"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15.08.2022</w:t>
            </w:r>
          </w:p>
        </w:tc>
        <w:tc>
          <w:tcPr>
            <w:tcW w:w="422" w:type="pct"/>
            <w:shd w:val="clear" w:color="auto" w:fill="auto"/>
            <w:noWrap/>
            <w:vAlign w:val="bottom"/>
            <w:hideMark/>
          </w:tcPr>
          <w:p w14:paraId="75ACF313"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15.08.2022</w:t>
            </w:r>
          </w:p>
        </w:tc>
        <w:tc>
          <w:tcPr>
            <w:tcW w:w="421" w:type="pct"/>
            <w:shd w:val="clear" w:color="auto" w:fill="auto"/>
            <w:noWrap/>
            <w:vAlign w:val="bottom"/>
            <w:hideMark/>
          </w:tcPr>
          <w:p w14:paraId="06F616F8"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c>
          <w:tcPr>
            <w:tcW w:w="422" w:type="pct"/>
            <w:shd w:val="clear" w:color="auto" w:fill="auto"/>
            <w:noWrap/>
            <w:vAlign w:val="bottom"/>
            <w:hideMark/>
          </w:tcPr>
          <w:p w14:paraId="29DBCD56" w14:textId="77777777" w:rsidR="009D04B7" w:rsidRPr="00056F89" w:rsidRDefault="009D04B7" w:rsidP="00470405">
            <w:pPr>
              <w:jc w:val="right"/>
              <w:rPr>
                <w:color w:val="000000" w:themeColor="text1"/>
                <w:sz w:val="12"/>
                <w:szCs w:val="12"/>
                <w:lang w:eastAsia="tr-TR"/>
              </w:rPr>
            </w:pPr>
            <w:r w:rsidRPr="00056F89">
              <w:rPr>
                <w:color w:val="000000" w:themeColor="text1"/>
                <w:sz w:val="12"/>
                <w:szCs w:val="12"/>
                <w:lang w:eastAsia="tr-TR"/>
              </w:rPr>
              <w:t>Lisans</w:t>
            </w:r>
          </w:p>
        </w:tc>
        <w:tc>
          <w:tcPr>
            <w:tcW w:w="422" w:type="pct"/>
            <w:shd w:val="clear" w:color="auto" w:fill="auto"/>
            <w:noWrap/>
            <w:vAlign w:val="bottom"/>
            <w:hideMark/>
          </w:tcPr>
          <w:p w14:paraId="70611A48"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r>
      <w:tr w:rsidR="00A45B2D" w:rsidRPr="00A45B2D" w14:paraId="1725F785" w14:textId="77777777" w:rsidTr="00056F89">
        <w:trPr>
          <w:trHeight w:val="113"/>
        </w:trPr>
        <w:tc>
          <w:tcPr>
            <w:tcW w:w="1014" w:type="pct"/>
            <w:shd w:val="clear" w:color="auto" w:fill="auto"/>
            <w:noWrap/>
            <w:vAlign w:val="bottom"/>
            <w:hideMark/>
          </w:tcPr>
          <w:p w14:paraId="49B50F00" w14:textId="77777777" w:rsidR="009D04B7" w:rsidRPr="00056F89" w:rsidRDefault="009D04B7" w:rsidP="00470405">
            <w:pPr>
              <w:rPr>
                <w:color w:val="000000" w:themeColor="text1"/>
                <w:sz w:val="12"/>
                <w:szCs w:val="12"/>
                <w:lang w:eastAsia="tr-TR"/>
              </w:rPr>
            </w:pPr>
            <w:r w:rsidRPr="00056F89">
              <w:rPr>
                <w:color w:val="000000" w:themeColor="text1"/>
                <w:sz w:val="12"/>
                <w:szCs w:val="12"/>
                <w:lang w:eastAsia="tr-TR"/>
              </w:rPr>
              <w:t>Oğuz KAYHAN</w:t>
            </w:r>
          </w:p>
        </w:tc>
        <w:tc>
          <w:tcPr>
            <w:tcW w:w="1877" w:type="pct"/>
            <w:shd w:val="clear" w:color="auto" w:fill="auto"/>
            <w:noWrap/>
            <w:vAlign w:val="bottom"/>
            <w:hideMark/>
          </w:tcPr>
          <w:p w14:paraId="420D56A8" w14:textId="77777777" w:rsidR="009D04B7" w:rsidRPr="00056F89" w:rsidRDefault="009D04B7" w:rsidP="00470405">
            <w:pPr>
              <w:rPr>
                <w:color w:val="000000" w:themeColor="text1"/>
                <w:sz w:val="12"/>
                <w:szCs w:val="12"/>
                <w:lang w:eastAsia="tr-TR"/>
              </w:rPr>
            </w:pPr>
            <w:r w:rsidRPr="00056F89">
              <w:rPr>
                <w:color w:val="000000" w:themeColor="text1"/>
                <w:sz w:val="12"/>
                <w:szCs w:val="12"/>
                <w:lang w:eastAsia="tr-TR"/>
              </w:rPr>
              <w:t>Yönetim Kurulu Üyesi ve Denetim Komitesi Üyesi</w:t>
            </w:r>
          </w:p>
        </w:tc>
        <w:tc>
          <w:tcPr>
            <w:tcW w:w="421" w:type="pct"/>
            <w:shd w:val="clear" w:color="auto" w:fill="auto"/>
            <w:noWrap/>
            <w:vAlign w:val="bottom"/>
            <w:hideMark/>
          </w:tcPr>
          <w:p w14:paraId="14C234D7"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15.08.2022</w:t>
            </w:r>
          </w:p>
        </w:tc>
        <w:tc>
          <w:tcPr>
            <w:tcW w:w="422" w:type="pct"/>
            <w:shd w:val="clear" w:color="auto" w:fill="auto"/>
            <w:noWrap/>
            <w:vAlign w:val="bottom"/>
            <w:hideMark/>
          </w:tcPr>
          <w:p w14:paraId="7971CC5B"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15.08.2022</w:t>
            </w:r>
          </w:p>
        </w:tc>
        <w:tc>
          <w:tcPr>
            <w:tcW w:w="421" w:type="pct"/>
            <w:shd w:val="clear" w:color="auto" w:fill="auto"/>
            <w:noWrap/>
            <w:vAlign w:val="bottom"/>
            <w:hideMark/>
          </w:tcPr>
          <w:p w14:paraId="1DB9BE5D"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c>
          <w:tcPr>
            <w:tcW w:w="422" w:type="pct"/>
            <w:shd w:val="clear" w:color="auto" w:fill="auto"/>
            <w:noWrap/>
            <w:vAlign w:val="bottom"/>
            <w:hideMark/>
          </w:tcPr>
          <w:p w14:paraId="79C8C0A3" w14:textId="2AE90B0F" w:rsidR="009D04B7" w:rsidRPr="00056F89" w:rsidRDefault="00025350" w:rsidP="00470405">
            <w:pPr>
              <w:jc w:val="right"/>
              <w:rPr>
                <w:color w:val="000000" w:themeColor="text1"/>
                <w:sz w:val="12"/>
                <w:szCs w:val="12"/>
                <w:lang w:eastAsia="tr-TR"/>
              </w:rPr>
            </w:pPr>
            <w:r w:rsidRPr="00056F89">
              <w:rPr>
                <w:color w:val="000000" w:themeColor="text1"/>
                <w:sz w:val="12"/>
                <w:szCs w:val="12"/>
                <w:lang w:eastAsia="tr-TR"/>
              </w:rPr>
              <w:t>Doktora</w:t>
            </w:r>
          </w:p>
        </w:tc>
        <w:tc>
          <w:tcPr>
            <w:tcW w:w="422" w:type="pct"/>
            <w:shd w:val="clear" w:color="auto" w:fill="auto"/>
            <w:noWrap/>
            <w:vAlign w:val="bottom"/>
            <w:hideMark/>
          </w:tcPr>
          <w:p w14:paraId="259318AA"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r>
      <w:tr w:rsidR="00A45B2D" w:rsidRPr="00A45B2D" w14:paraId="013E69C4" w14:textId="77777777" w:rsidTr="00056F89">
        <w:trPr>
          <w:trHeight w:val="113"/>
        </w:trPr>
        <w:tc>
          <w:tcPr>
            <w:tcW w:w="1014" w:type="pct"/>
            <w:shd w:val="clear" w:color="auto" w:fill="auto"/>
            <w:noWrap/>
            <w:vAlign w:val="bottom"/>
            <w:hideMark/>
          </w:tcPr>
          <w:p w14:paraId="269560EA" w14:textId="77777777" w:rsidR="009D04B7" w:rsidRPr="00056F89" w:rsidRDefault="009D04B7" w:rsidP="00470405">
            <w:pPr>
              <w:rPr>
                <w:color w:val="000000" w:themeColor="text1"/>
                <w:sz w:val="12"/>
                <w:szCs w:val="12"/>
                <w:lang w:eastAsia="tr-TR"/>
              </w:rPr>
            </w:pPr>
            <w:r w:rsidRPr="00056F89">
              <w:rPr>
                <w:color w:val="000000" w:themeColor="text1"/>
                <w:sz w:val="12"/>
                <w:szCs w:val="12"/>
                <w:lang w:eastAsia="tr-TR"/>
              </w:rPr>
              <w:t>Soner CANKO</w:t>
            </w:r>
          </w:p>
        </w:tc>
        <w:tc>
          <w:tcPr>
            <w:tcW w:w="1877" w:type="pct"/>
            <w:shd w:val="clear" w:color="auto" w:fill="auto"/>
            <w:noWrap/>
            <w:vAlign w:val="bottom"/>
            <w:hideMark/>
          </w:tcPr>
          <w:p w14:paraId="4BB3C24E" w14:textId="77777777" w:rsidR="009D04B7" w:rsidRPr="00056F89" w:rsidRDefault="009D04B7" w:rsidP="00470405">
            <w:pPr>
              <w:rPr>
                <w:color w:val="000000" w:themeColor="text1"/>
                <w:sz w:val="12"/>
                <w:szCs w:val="12"/>
                <w:lang w:eastAsia="tr-TR"/>
              </w:rPr>
            </w:pPr>
            <w:r w:rsidRPr="00056F89">
              <w:rPr>
                <w:color w:val="000000" w:themeColor="text1"/>
                <w:sz w:val="12"/>
                <w:szCs w:val="12"/>
                <w:lang w:eastAsia="tr-TR"/>
              </w:rPr>
              <w:t>Yönetim Kurulu Üyesi</w:t>
            </w:r>
          </w:p>
        </w:tc>
        <w:tc>
          <w:tcPr>
            <w:tcW w:w="421" w:type="pct"/>
            <w:shd w:val="clear" w:color="auto" w:fill="auto"/>
            <w:noWrap/>
            <w:vAlign w:val="bottom"/>
            <w:hideMark/>
          </w:tcPr>
          <w:p w14:paraId="4A32073F"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15.08.2022</w:t>
            </w:r>
          </w:p>
        </w:tc>
        <w:tc>
          <w:tcPr>
            <w:tcW w:w="422" w:type="pct"/>
            <w:shd w:val="clear" w:color="auto" w:fill="auto"/>
            <w:noWrap/>
            <w:vAlign w:val="bottom"/>
            <w:hideMark/>
          </w:tcPr>
          <w:p w14:paraId="7C4CDEB7"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c>
          <w:tcPr>
            <w:tcW w:w="421" w:type="pct"/>
            <w:shd w:val="clear" w:color="auto" w:fill="auto"/>
            <w:noWrap/>
            <w:vAlign w:val="bottom"/>
            <w:hideMark/>
          </w:tcPr>
          <w:p w14:paraId="2C0902B9"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c>
          <w:tcPr>
            <w:tcW w:w="422" w:type="pct"/>
            <w:shd w:val="clear" w:color="auto" w:fill="auto"/>
            <w:noWrap/>
            <w:vAlign w:val="bottom"/>
            <w:hideMark/>
          </w:tcPr>
          <w:p w14:paraId="70BA50F1" w14:textId="77777777" w:rsidR="009D04B7" w:rsidRPr="00056F89" w:rsidRDefault="009D04B7" w:rsidP="00470405">
            <w:pPr>
              <w:jc w:val="right"/>
              <w:rPr>
                <w:color w:val="000000" w:themeColor="text1"/>
                <w:sz w:val="12"/>
                <w:szCs w:val="12"/>
                <w:lang w:eastAsia="tr-TR"/>
              </w:rPr>
            </w:pPr>
            <w:r w:rsidRPr="00056F89">
              <w:rPr>
                <w:color w:val="000000" w:themeColor="text1"/>
                <w:sz w:val="12"/>
                <w:szCs w:val="12"/>
                <w:lang w:eastAsia="tr-TR"/>
              </w:rPr>
              <w:t>Doktora</w:t>
            </w:r>
          </w:p>
        </w:tc>
        <w:tc>
          <w:tcPr>
            <w:tcW w:w="422" w:type="pct"/>
            <w:shd w:val="clear" w:color="auto" w:fill="auto"/>
            <w:noWrap/>
            <w:vAlign w:val="bottom"/>
            <w:hideMark/>
          </w:tcPr>
          <w:p w14:paraId="36C0104F" w14:textId="77777777" w:rsidR="009D04B7" w:rsidRPr="00056F89" w:rsidRDefault="009D04B7" w:rsidP="00470405">
            <w:pPr>
              <w:jc w:val="center"/>
              <w:rPr>
                <w:color w:val="000000" w:themeColor="text1"/>
                <w:sz w:val="12"/>
                <w:szCs w:val="12"/>
                <w:lang w:eastAsia="tr-TR"/>
              </w:rPr>
            </w:pPr>
            <w:r w:rsidRPr="00056F89">
              <w:rPr>
                <w:color w:val="000000" w:themeColor="text1"/>
                <w:sz w:val="12"/>
                <w:szCs w:val="12"/>
                <w:lang w:eastAsia="tr-TR"/>
              </w:rPr>
              <w:t>-</w:t>
            </w:r>
          </w:p>
        </w:tc>
      </w:tr>
      <w:tr w:rsidR="00A45B2D" w:rsidRPr="00A45B2D" w14:paraId="5F7C6C80" w14:textId="77777777" w:rsidTr="00056F89">
        <w:trPr>
          <w:trHeight w:val="113"/>
        </w:trPr>
        <w:tc>
          <w:tcPr>
            <w:tcW w:w="1014" w:type="pct"/>
            <w:shd w:val="clear" w:color="auto" w:fill="auto"/>
            <w:noWrap/>
            <w:vAlign w:val="bottom"/>
            <w:hideMark/>
          </w:tcPr>
          <w:p w14:paraId="07C70F2B" w14:textId="62680DC4" w:rsidR="00976726" w:rsidRPr="00056F89" w:rsidRDefault="001E625C" w:rsidP="00470405">
            <w:pPr>
              <w:rPr>
                <w:color w:val="000000" w:themeColor="text1"/>
                <w:sz w:val="12"/>
                <w:szCs w:val="12"/>
                <w:lang w:eastAsia="tr-TR"/>
              </w:rPr>
            </w:pPr>
            <w:r w:rsidRPr="00056F89">
              <w:rPr>
                <w:color w:val="000000" w:themeColor="text1"/>
                <w:sz w:val="12"/>
                <w:szCs w:val="12"/>
                <w:lang w:eastAsia="tr-TR"/>
              </w:rPr>
              <w:t>Galip KARAGÖZ</w:t>
            </w:r>
          </w:p>
        </w:tc>
        <w:tc>
          <w:tcPr>
            <w:tcW w:w="1877" w:type="pct"/>
            <w:shd w:val="clear" w:color="auto" w:fill="auto"/>
            <w:noWrap/>
            <w:vAlign w:val="bottom"/>
            <w:hideMark/>
          </w:tcPr>
          <w:p w14:paraId="7A9DA8CD" w14:textId="77777777" w:rsidR="00976726" w:rsidRPr="00056F89" w:rsidRDefault="00976726" w:rsidP="00470405">
            <w:pPr>
              <w:rPr>
                <w:color w:val="000000" w:themeColor="text1"/>
                <w:sz w:val="12"/>
                <w:szCs w:val="12"/>
                <w:lang w:eastAsia="tr-TR"/>
              </w:rPr>
            </w:pPr>
            <w:r w:rsidRPr="00056F89">
              <w:rPr>
                <w:color w:val="000000" w:themeColor="text1"/>
                <w:sz w:val="12"/>
                <w:szCs w:val="12"/>
                <w:lang w:eastAsia="tr-TR"/>
              </w:rPr>
              <w:t>Yönetim Kurulu Üyesi ve Genel Müdür</w:t>
            </w:r>
          </w:p>
        </w:tc>
        <w:tc>
          <w:tcPr>
            <w:tcW w:w="421" w:type="pct"/>
            <w:shd w:val="clear" w:color="auto" w:fill="auto"/>
            <w:noWrap/>
            <w:vAlign w:val="bottom"/>
            <w:hideMark/>
          </w:tcPr>
          <w:p w14:paraId="0D61CBEB" w14:textId="77777777" w:rsidR="00976726" w:rsidRPr="00056F89" w:rsidRDefault="00976726" w:rsidP="00470405">
            <w:pPr>
              <w:jc w:val="center"/>
              <w:rPr>
                <w:color w:val="000000" w:themeColor="text1"/>
                <w:sz w:val="12"/>
                <w:szCs w:val="12"/>
                <w:lang w:eastAsia="tr-TR"/>
              </w:rPr>
            </w:pPr>
            <w:r w:rsidRPr="00056F89">
              <w:rPr>
                <w:color w:val="000000" w:themeColor="text1"/>
                <w:sz w:val="12"/>
                <w:szCs w:val="12"/>
                <w:lang w:eastAsia="tr-TR"/>
              </w:rPr>
              <w:t>01.12.2023</w:t>
            </w:r>
          </w:p>
        </w:tc>
        <w:tc>
          <w:tcPr>
            <w:tcW w:w="422" w:type="pct"/>
            <w:shd w:val="clear" w:color="auto" w:fill="auto"/>
            <w:noWrap/>
            <w:vAlign w:val="bottom"/>
            <w:hideMark/>
          </w:tcPr>
          <w:p w14:paraId="7BD8AB31" w14:textId="77777777" w:rsidR="00976726" w:rsidRPr="00056F89" w:rsidRDefault="00976726" w:rsidP="00470405">
            <w:pPr>
              <w:jc w:val="center"/>
              <w:rPr>
                <w:color w:val="000000" w:themeColor="text1"/>
                <w:sz w:val="12"/>
                <w:szCs w:val="12"/>
                <w:lang w:eastAsia="tr-TR"/>
              </w:rPr>
            </w:pPr>
            <w:r w:rsidRPr="00056F89">
              <w:rPr>
                <w:color w:val="000000" w:themeColor="text1"/>
                <w:sz w:val="12"/>
                <w:szCs w:val="12"/>
                <w:lang w:eastAsia="tr-TR"/>
              </w:rPr>
              <w:t>-</w:t>
            </w:r>
          </w:p>
        </w:tc>
        <w:tc>
          <w:tcPr>
            <w:tcW w:w="421" w:type="pct"/>
            <w:shd w:val="clear" w:color="auto" w:fill="auto"/>
            <w:noWrap/>
            <w:vAlign w:val="bottom"/>
            <w:hideMark/>
          </w:tcPr>
          <w:p w14:paraId="422C792D" w14:textId="77777777" w:rsidR="00976726" w:rsidRPr="00056F89" w:rsidRDefault="00976726" w:rsidP="00470405">
            <w:pPr>
              <w:jc w:val="center"/>
              <w:rPr>
                <w:color w:val="000000" w:themeColor="text1"/>
                <w:sz w:val="12"/>
                <w:szCs w:val="12"/>
                <w:lang w:eastAsia="tr-TR"/>
              </w:rPr>
            </w:pPr>
            <w:r w:rsidRPr="00056F89">
              <w:rPr>
                <w:color w:val="000000" w:themeColor="text1"/>
                <w:sz w:val="12"/>
                <w:szCs w:val="12"/>
                <w:lang w:eastAsia="tr-TR"/>
              </w:rPr>
              <w:t>-</w:t>
            </w:r>
          </w:p>
        </w:tc>
        <w:tc>
          <w:tcPr>
            <w:tcW w:w="422" w:type="pct"/>
            <w:shd w:val="clear" w:color="auto" w:fill="auto"/>
            <w:noWrap/>
            <w:vAlign w:val="bottom"/>
            <w:hideMark/>
          </w:tcPr>
          <w:p w14:paraId="3F318F49" w14:textId="6C50E65E" w:rsidR="00976726" w:rsidRPr="00056F89" w:rsidRDefault="00025350" w:rsidP="00470405">
            <w:pPr>
              <w:jc w:val="right"/>
              <w:rPr>
                <w:color w:val="000000" w:themeColor="text1"/>
                <w:sz w:val="12"/>
                <w:szCs w:val="12"/>
                <w:lang w:eastAsia="tr-TR"/>
              </w:rPr>
            </w:pPr>
            <w:proofErr w:type="spellStart"/>
            <w:r w:rsidRPr="00056F89">
              <w:rPr>
                <w:color w:val="000000" w:themeColor="text1"/>
                <w:sz w:val="12"/>
                <w:szCs w:val="12"/>
                <w:lang w:eastAsia="tr-TR"/>
              </w:rPr>
              <w:t>Y.Lisans</w:t>
            </w:r>
            <w:proofErr w:type="spellEnd"/>
          </w:p>
        </w:tc>
        <w:tc>
          <w:tcPr>
            <w:tcW w:w="422" w:type="pct"/>
            <w:shd w:val="clear" w:color="auto" w:fill="auto"/>
            <w:noWrap/>
            <w:vAlign w:val="bottom"/>
            <w:hideMark/>
          </w:tcPr>
          <w:p w14:paraId="6B52B87C" w14:textId="77777777" w:rsidR="00976726" w:rsidRPr="00056F89" w:rsidRDefault="00976726" w:rsidP="00470405">
            <w:pPr>
              <w:jc w:val="center"/>
              <w:rPr>
                <w:color w:val="000000" w:themeColor="text1"/>
                <w:sz w:val="12"/>
                <w:szCs w:val="12"/>
                <w:lang w:eastAsia="tr-TR"/>
              </w:rPr>
            </w:pPr>
            <w:r w:rsidRPr="00056F89">
              <w:rPr>
                <w:color w:val="000000" w:themeColor="text1"/>
                <w:sz w:val="12"/>
                <w:szCs w:val="12"/>
                <w:lang w:eastAsia="tr-TR"/>
              </w:rPr>
              <w:t>-</w:t>
            </w:r>
          </w:p>
        </w:tc>
      </w:tr>
      <w:tr w:rsidR="00A45B2D" w:rsidRPr="00A45B2D" w14:paraId="08787D78" w14:textId="77777777" w:rsidTr="00056F89">
        <w:trPr>
          <w:trHeight w:val="113"/>
        </w:trPr>
        <w:tc>
          <w:tcPr>
            <w:tcW w:w="1014" w:type="pct"/>
            <w:shd w:val="clear" w:color="auto" w:fill="auto"/>
            <w:noWrap/>
            <w:vAlign w:val="bottom"/>
          </w:tcPr>
          <w:p w14:paraId="29F98BA5" w14:textId="0E548071" w:rsidR="009E6F5A" w:rsidRPr="00056F89" w:rsidRDefault="009E6F5A" w:rsidP="00470405">
            <w:pPr>
              <w:rPr>
                <w:color w:val="000000" w:themeColor="text1"/>
                <w:sz w:val="12"/>
                <w:szCs w:val="12"/>
                <w:lang w:eastAsia="tr-TR"/>
              </w:rPr>
            </w:pPr>
            <w:r w:rsidRPr="00056F89">
              <w:rPr>
                <w:color w:val="000000" w:themeColor="text1"/>
                <w:sz w:val="12"/>
                <w:szCs w:val="12"/>
                <w:lang w:eastAsia="tr-TR"/>
              </w:rPr>
              <w:t>Özgür BİLGİLİ</w:t>
            </w:r>
          </w:p>
        </w:tc>
        <w:tc>
          <w:tcPr>
            <w:tcW w:w="1877" w:type="pct"/>
            <w:shd w:val="clear" w:color="auto" w:fill="auto"/>
            <w:noWrap/>
            <w:vAlign w:val="bottom"/>
          </w:tcPr>
          <w:p w14:paraId="656EF362" w14:textId="63D3AC9E" w:rsidR="009E6F5A" w:rsidRPr="00056F89" w:rsidRDefault="009E6F5A" w:rsidP="00470405">
            <w:pPr>
              <w:rPr>
                <w:color w:val="000000" w:themeColor="text1"/>
                <w:sz w:val="12"/>
                <w:szCs w:val="12"/>
                <w:lang w:eastAsia="tr-TR"/>
              </w:rPr>
            </w:pPr>
            <w:r w:rsidRPr="00056F89">
              <w:rPr>
                <w:color w:val="000000" w:themeColor="text1"/>
                <w:sz w:val="12"/>
                <w:szCs w:val="12"/>
                <w:lang w:eastAsia="tr-TR"/>
              </w:rPr>
              <w:t>Hazine ve Mali İşler Genel Müdür Yardımcısı</w:t>
            </w:r>
          </w:p>
        </w:tc>
        <w:tc>
          <w:tcPr>
            <w:tcW w:w="421" w:type="pct"/>
            <w:shd w:val="clear" w:color="auto" w:fill="auto"/>
            <w:noWrap/>
            <w:vAlign w:val="bottom"/>
          </w:tcPr>
          <w:p w14:paraId="6C7BEA83" w14:textId="28161243" w:rsidR="009E6F5A" w:rsidRPr="00056F89" w:rsidRDefault="009E6F5A" w:rsidP="00470405">
            <w:pPr>
              <w:jc w:val="center"/>
              <w:rPr>
                <w:color w:val="000000" w:themeColor="text1"/>
                <w:sz w:val="12"/>
                <w:szCs w:val="12"/>
                <w:lang w:eastAsia="tr-TR"/>
              </w:rPr>
            </w:pPr>
            <w:r w:rsidRPr="00056F89">
              <w:rPr>
                <w:color w:val="000000" w:themeColor="text1"/>
                <w:sz w:val="12"/>
                <w:szCs w:val="12"/>
                <w:lang w:eastAsia="tr-TR"/>
              </w:rPr>
              <w:t>22.05.2024</w:t>
            </w:r>
          </w:p>
        </w:tc>
        <w:tc>
          <w:tcPr>
            <w:tcW w:w="422" w:type="pct"/>
            <w:shd w:val="clear" w:color="auto" w:fill="auto"/>
            <w:noWrap/>
            <w:vAlign w:val="bottom"/>
          </w:tcPr>
          <w:p w14:paraId="68E0A3B7" w14:textId="15376D41" w:rsidR="009E6F5A" w:rsidRPr="00056F89" w:rsidRDefault="009E6F5A" w:rsidP="00470405">
            <w:pPr>
              <w:jc w:val="center"/>
              <w:rPr>
                <w:color w:val="000000" w:themeColor="text1"/>
                <w:sz w:val="12"/>
                <w:szCs w:val="12"/>
                <w:lang w:eastAsia="tr-TR"/>
              </w:rPr>
            </w:pPr>
            <w:r w:rsidRPr="00056F89">
              <w:rPr>
                <w:color w:val="000000" w:themeColor="text1"/>
                <w:sz w:val="12"/>
                <w:szCs w:val="12"/>
                <w:lang w:eastAsia="tr-TR"/>
              </w:rPr>
              <w:t>-</w:t>
            </w:r>
          </w:p>
        </w:tc>
        <w:tc>
          <w:tcPr>
            <w:tcW w:w="421" w:type="pct"/>
            <w:shd w:val="clear" w:color="auto" w:fill="auto"/>
            <w:noWrap/>
            <w:vAlign w:val="bottom"/>
          </w:tcPr>
          <w:p w14:paraId="0CF594B3" w14:textId="1FD9063C" w:rsidR="009E6F5A" w:rsidRPr="00056F89" w:rsidRDefault="009E6F5A" w:rsidP="00470405">
            <w:pPr>
              <w:jc w:val="center"/>
              <w:rPr>
                <w:color w:val="000000" w:themeColor="text1"/>
                <w:sz w:val="12"/>
                <w:szCs w:val="12"/>
                <w:lang w:eastAsia="tr-TR"/>
              </w:rPr>
            </w:pPr>
            <w:r w:rsidRPr="00056F89">
              <w:rPr>
                <w:color w:val="000000" w:themeColor="text1"/>
                <w:sz w:val="12"/>
                <w:szCs w:val="12"/>
                <w:lang w:eastAsia="tr-TR"/>
              </w:rPr>
              <w:t>-</w:t>
            </w:r>
          </w:p>
        </w:tc>
        <w:tc>
          <w:tcPr>
            <w:tcW w:w="422" w:type="pct"/>
            <w:shd w:val="clear" w:color="auto" w:fill="auto"/>
            <w:noWrap/>
            <w:vAlign w:val="bottom"/>
          </w:tcPr>
          <w:p w14:paraId="44565C1C" w14:textId="76A28747" w:rsidR="009E6F5A" w:rsidRPr="00056F89" w:rsidRDefault="009E6F5A" w:rsidP="00470405">
            <w:pPr>
              <w:jc w:val="right"/>
              <w:rPr>
                <w:color w:val="000000" w:themeColor="text1"/>
                <w:sz w:val="12"/>
                <w:szCs w:val="12"/>
                <w:lang w:eastAsia="tr-TR"/>
              </w:rPr>
            </w:pPr>
            <w:proofErr w:type="spellStart"/>
            <w:r w:rsidRPr="00056F89">
              <w:rPr>
                <w:color w:val="000000" w:themeColor="text1"/>
                <w:sz w:val="12"/>
                <w:szCs w:val="12"/>
                <w:lang w:eastAsia="tr-TR"/>
              </w:rPr>
              <w:t>Y.Lisans</w:t>
            </w:r>
            <w:proofErr w:type="spellEnd"/>
          </w:p>
        </w:tc>
        <w:tc>
          <w:tcPr>
            <w:tcW w:w="422" w:type="pct"/>
            <w:shd w:val="clear" w:color="auto" w:fill="auto"/>
            <w:noWrap/>
            <w:vAlign w:val="bottom"/>
          </w:tcPr>
          <w:p w14:paraId="40188A25" w14:textId="7F39B495" w:rsidR="009E6F5A" w:rsidRPr="00056F89" w:rsidRDefault="009E6F5A" w:rsidP="00470405">
            <w:pPr>
              <w:jc w:val="center"/>
              <w:rPr>
                <w:color w:val="000000" w:themeColor="text1"/>
                <w:sz w:val="12"/>
                <w:szCs w:val="12"/>
                <w:lang w:eastAsia="tr-TR"/>
              </w:rPr>
            </w:pPr>
            <w:r w:rsidRPr="00056F89">
              <w:rPr>
                <w:color w:val="000000" w:themeColor="text1"/>
                <w:sz w:val="12"/>
                <w:szCs w:val="12"/>
                <w:lang w:eastAsia="tr-TR"/>
              </w:rPr>
              <w:t>-</w:t>
            </w:r>
          </w:p>
        </w:tc>
      </w:tr>
      <w:tr w:rsidR="00A45B2D" w:rsidRPr="00A45B2D" w14:paraId="0A282C9F" w14:textId="77777777" w:rsidTr="00056F89">
        <w:trPr>
          <w:trHeight w:val="113"/>
        </w:trPr>
        <w:tc>
          <w:tcPr>
            <w:tcW w:w="1014" w:type="pct"/>
            <w:shd w:val="clear" w:color="auto" w:fill="auto"/>
            <w:noWrap/>
            <w:vAlign w:val="bottom"/>
            <w:hideMark/>
          </w:tcPr>
          <w:p w14:paraId="435B434A" w14:textId="77777777" w:rsidR="009E6F5A" w:rsidRPr="00056F89" w:rsidRDefault="009E6F5A" w:rsidP="00470405">
            <w:pPr>
              <w:rPr>
                <w:color w:val="000000" w:themeColor="text1"/>
                <w:sz w:val="12"/>
                <w:szCs w:val="12"/>
                <w:lang w:eastAsia="tr-TR"/>
              </w:rPr>
            </w:pPr>
            <w:r w:rsidRPr="00056F89">
              <w:rPr>
                <w:color w:val="000000" w:themeColor="text1"/>
                <w:sz w:val="12"/>
                <w:szCs w:val="12"/>
                <w:lang w:eastAsia="tr-TR"/>
              </w:rPr>
              <w:t>Özer BARAN</w:t>
            </w:r>
          </w:p>
        </w:tc>
        <w:tc>
          <w:tcPr>
            <w:tcW w:w="1877" w:type="pct"/>
            <w:shd w:val="clear" w:color="auto" w:fill="auto"/>
            <w:noWrap/>
            <w:vAlign w:val="bottom"/>
            <w:hideMark/>
          </w:tcPr>
          <w:p w14:paraId="1F315117" w14:textId="00F4C036" w:rsidR="009E6F5A" w:rsidRPr="00056F89" w:rsidRDefault="009E6F5A" w:rsidP="00470405">
            <w:pPr>
              <w:rPr>
                <w:color w:val="000000" w:themeColor="text1"/>
                <w:sz w:val="12"/>
                <w:szCs w:val="12"/>
                <w:lang w:eastAsia="tr-TR"/>
              </w:rPr>
            </w:pPr>
            <w:r w:rsidRPr="00056F89">
              <w:rPr>
                <w:color w:val="000000" w:themeColor="text1"/>
                <w:sz w:val="12"/>
                <w:szCs w:val="12"/>
                <w:lang w:eastAsia="tr-TR"/>
              </w:rPr>
              <w:t xml:space="preserve">Krediler </w:t>
            </w:r>
            <w:r w:rsidR="00142B47" w:rsidRPr="00056F89">
              <w:rPr>
                <w:color w:val="000000" w:themeColor="text1"/>
                <w:sz w:val="12"/>
                <w:szCs w:val="12"/>
                <w:lang w:eastAsia="tr-TR"/>
              </w:rPr>
              <w:t xml:space="preserve">Analitiği ve Politikaları </w:t>
            </w:r>
            <w:r w:rsidRPr="00056F89">
              <w:rPr>
                <w:color w:val="000000" w:themeColor="text1"/>
                <w:sz w:val="12"/>
                <w:szCs w:val="12"/>
                <w:lang w:eastAsia="tr-TR"/>
              </w:rPr>
              <w:t>Genel Müdür Yardımcısı</w:t>
            </w:r>
          </w:p>
        </w:tc>
        <w:tc>
          <w:tcPr>
            <w:tcW w:w="421" w:type="pct"/>
            <w:shd w:val="clear" w:color="auto" w:fill="auto"/>
            <w:noWrap/>
            <w:vAlign w:val="bottom"/>
            <w:hideMark/>
          </w:tcPr>
          <w:p w14:paraId="4200A5B7" w14:textId="77777777" w:rsidR="009E6F5A" w:rsidRPr="00056F89" w:rsidRDefault="009E6F5A" w:rsidP="00470405">
            <w:pPr>
              <w:jc w:val="center"/>
              <w:rPr>
                <w:color w:val="000000" w:themeColor="text1"/>
                <w:sz w:val="12"/>
                <w:szCs w:val="12"/>
                <w:lang w:eastAsia="tr-TR"/>
              </w:rPr>
            </w:pPr>
            <w:r w:rsidRPr="00056F89">
              <w:rPr>
                <w:color w:val="000000" w:themeColor="text1"/>
                <w:sz w:val="12"/>
                <w:szCs w:val="12"/>
                <w:lang w:eastAsia="tr-TR"/>
              </w:rPr>
              <w:t>16.08.2022</w:t>
            </w:r>
          </w:p>
        </w:tc>
        <w:tc>
          <w:tcPr>
            <w:tcW w:w="422" w:type="pct"/>
            <w:shd w:val="clear" w:color="auto" w:fill="auto"/>
            <w:noWrap/>
            <w:vAlign w:val="bottom"/>
            <w:hideMark/>
          </w:tcPr>
          <w:p w14:paraId="2DE22676" w14:textId="77777777" w:rsidR="009E6F5A" w:rsidRPr="00056F89" w:rsidRDefault="009E6F5A" w:rsidP="00470405">
            <w:pPr>
              <w:jc w:val="center"/>
              <w:rPr>
                <w:color w:val="000000" w:themeColor="text1"/>
                <w:sz w:val="12"/>
                <w:szCs w:val="12"/>
                <w:lang w:eastAsia="tr-TR"/>
              </w:rPr>
            </w:pPr>
            <w:r w:rsidRPr="00056F89">
              <w:rPr>
                <w:color w:val="000000" w:themeColor="text1"/>
                <w:sz w:val="12"/>
                <w:szCs w:val="12"/>
                <w:lang w:eastAsia="tr-TR"/>
              </w:rPr>
              <w:t>-</w:t>
            </w:r>
          </w:p>
        </w:tc>
        <w:tc>
          <w:tcPr>
            <w:tcW w:w="421" w:type="pct"/>
            <w:shd w:val="clear" w:color="auto" w:fill="auto"/>
            <w:noWrap/>
            <w:vAlign w:val="bottom"/>
            <w:hideMark/>
          </w:tcPr>
          <w:p w14:paraId="57EA538F" w14:textId="77777777" w:rsidR="009E6F5A" w:rsidRPr="00056F89" w:rsidRDefault="009E6F5A" w:rsidP="00470405">
            <w:pPr>
              <w:jc w:val="center"/>
              <w:rPr>
                <w:color w:val="000000" w:themeColor="text1"/>
                <w:sz w:val="12"/>
                <w:szCs w:val="12"/>
                <w:lang w:eastAsia="tr-TR"/>
              </w:rPr>
            </w:pPr>
            <w:r w:rsidRPr="00056F89">
              <w:rPr>
                <w:color w:val="000000" w:themeColor="text1"/>
                <w:sz w:val="12"/>
                <w:szCs w:val="12"/>
                <w:lang w:eastAsia="tr-TR"/>
              </w:rPr>
              <w:t>-</w:t>
            </w:r>
          </w:p>
        </w:tc>
        <w:tc>
          <w:tcPr>
            <w:tcW w:w="422" w:type="pct"/>
            <w:shd w:val="clear" w:color="auto" w:fill="auto"/>
            <w:noWrap/>
            <w:vAlign w:val="bottom"/>
            <w:hideMark/>
          </w:tcPr>
          <w:p w14:paraId="539474DB" w14:textId="542C949F" w:rsidR="009E6F5A" w:rsidRPr="00056F89" w:rsidRDefault="009E6F5A" w:rsidP="00470405">
            <w:pPr>
              <w:jc w:val="right"/>
              <w:rPr>
                <w:color w:val="000000" w:themeColor="text1"/>
                <w:sz w:val="12"/>
                <w:szCs w:val="12"/>
                <w:lang w:eastAsia="tr-TR"/>
              </w:rPr>
            </w:pPr>
            <w:proofErr w:type="spellStart"/>
            <w:r w:rsidRPr="00056F89">
              <w:rPr>
                <w:color w:val="000000" w:themeColor="text1"/>
                <w:sz w:val="12"/>
                <w:szCs w:val="12"/>
                <w:lang w:eastAsia="tr-TR"/>
              </w:rPr>
              <w:t>Y.Lisans</w:t>
            </w:r>
            <w:proofErr w:type="spellEnd"/>
          </w:p>
        </w:tc>
        <w:tc>
          <w:tcPr>
            <w:tcW w:w="422" w:type="pct"/>
            <w:shd w:val="clear" w:color="auto" w:fill="auto"/>
            <w:noWrap/>
            <w:vAlign w:val="bottom"/>
            <w:hideMark/>
          </w:tcPr>
          <w:p w14:paraId="0153E295" w14:textId="77777777" w:rsidR="009E6F5A" w:rsidRPr="00056F89" w:rsidRDefault="009E6F5A" w:rsidP="00470405">
            <w:pPr>
              <w:jc w:val="center"/>
              <w:rPr>
                <w:color w:val="000000" w:themeColor="text1"/>
                <w:sz w:val="12"/>
                <w:szCs w:val="12"/>
                <w:lang w:eastAsia="tr-TR"/>
              </w:rPr>
            </w:pPr>
            <w:r w:rsidRPr="00056F89">
              <w:rPr>
                <w:color w:val="000000" w:themeColor="text1"/>
                <w:sz w:val="12"/>
                <w:szCs w:val="12"/>
                <w:lang w:eastAsia="tr-TR"/>
              </w:rPr>
              <w:t>-</w:t>
            </w:r>
          </w:p>
        </w:tc>
      </w:tr>
      <w:tr w:rsidR="00A45B2D" w:rsidRPr="00A45B2D" w14:paraId="70B6FDCF" w14:textId="77777777" w:rsidTr="00A45B2D">
        <w:trPr>
          <w:trHeight w:val="113"/>
        </w:trPr>
        <w:tc>
          <w:tcPr>
            <w:tcW w:w="1014" w:type="pct"/>
            <w:shd w:val="clear" w:color="auto" w:fill="auto"/>
            <w:noWrap/>
            <w:vAlign w:val="bottom"/>
          </w:tcPr>
          <w:p w14:paraId="270F6BAE" w14:textId="661A7CC3" w:rsidR="00A45B2D" w:rsidRPr="00056F89" w:rsidRDefault="00A45B2D" w:rsidP="00470405">
            <w:pPr>
              <w:rPr>
                <w:color w:val="000000" w:themeColor="text1"/>
                <w:sz w:val="12"/>
                <w:szCs w:val="12"/>
                <w:lang w:eastAsia="tr-TR"/>
              </w:rPr>
            </w:pPr>
            <w:r w:rsidRPr="00056F89">
              <w:rPr>
                <w:color w:val="000000" w:themeColor="text1"/>
                <w:sz w:val="12"/>
                <w:szCs w:val="12"/>
                <w:lang w:eastAsia="tr-TR"/>
              </w:rPr>
              <w:t>Cevdet YILMAZ</w:t>
            </w:r>
            <w:r w:rsidRPr="00056F89">
              <w:rPr>
                <w:color w:val="000000" w:themeColor="text1"/>
                <w:sz w:val="12"/>
                <w:szCs w:val="12"/>
                <w:vertAlign w:val="superscript"/>
                <w:lang w:eastAsia="tr-TR"/>
              </w:rPr>
              <w:t>3</w:t>
            </w:r>
          </w:p>
        </w:tc>
        <w:tc>
          <w:tcPr>
            <w:tcW w:w="1877" w:type="pct"/>
            <w:shd w:val="clear" w:color="auto" w:fill="auto"/>
            <w:noWrap/>
            <w:vAlign w:val="bottom"/>
          </w:tcPr>
          <w:p w14:paraId="15A2CC0E" w14:textId="79BC8153" w:rsidR="00A45B2D" w:rsidRPr="00056F89" w:rsidRDefault="00A45B2D" w:rsidP="00470405">
            <w:pPr>
              <w:rPr>
                <w:color w:val="000000" w:themeColor="text1"/>
                <w:sz w:val="12"/>
                <w:szCs w:val="12"/>
                <w:lang w:eastAsia="tr-TR"/>
              </w:rPr>
            </w:pPr>
            <w:r w:rsidRPr="00056F89">
              <w:rPr>
                <w:color w:val="000000" w:themeColor="text1"/>
                <w:sz w:val="12"/>
                <w:szCs w:val="12"/>
                <w:lang w:eastAsia="tr-TR"/>
              </w:rPr>
              <w:t>Bilgi Sistemleri ve Bankacılık Operasyon Genel Müdür Yardımcısı</w:t>
            </w:r>
          </w:p>
        </w:tc>
        <w:tc>
          <w:tcPr>
            <w:tcW w:w="421" w:type="pct"/>
            <w:shd w:val="clear" w:color="auto" w:fill="auto"/>
            <w:noWrap/>
            <w:vAlign w:val="bottom"/>
          </w:tcPr>
          <w:p w14:paraId="217AE066" w14:textId="0699AC9A" w:rsidR="00A45B2D" w:rsidRPr="00056F89" w:rsidRDefault="00A45B2D" w:rsidP="00470405">
            <w:pPr>
              <w:jc w:val="center"/>
              <w:rPr>
                <w:color w:val="000000" w:themeColor="text1"/>
                <w:sz w:val="12"/>
                <w:szCs w:val="12"/>
                <w:lang w:eastAsia="tr-TR"/>
              </w:rPr>
            </w:pPr>
            <w:r w:rsidRPr="00056F89">
              <w:rPr>
                <w:color w:val="000000" w:themeColor="text1"/>
                <w:sz w:val="12"/>
                <w:szCs w:val="12"/>
                <w:lang w:eastAsia="tr-TR"/>
              </w:rPr>
              <w:t>15.04.2025</w:t>
            </w:r>
          </w:p>
        </w:tc>
        <w:tc>
          <w:tcPr>
            <w:tcW w:w="422" w:type="pct"/>
            <w:shd w:val="clear" w:color="auto" w:fill="auto"/>
            <w:noWrap/>
            <w:vAlign w:val="bottom"/>
          </w:tcPr>
          <w:p w14:paraId="01FF5C16" w14:textId="507F4046" w:rsidR="00A45B2D" w:rsidRPr="00056F89" w:rsidRDefault="00A45B2D" w:rsidP="00470405">
            <w:pPr>
              <w:jc w:val="center"/>
              <w:rPr>
                <w:color w:val="000000" w:themeColor="text1"/>
                <w:sz w:val="12"/>
                <w:szCs w:val="12"/>
                <w:lang w:eastAsia="tr-TR"/>
              </w:rPr>
            </w:pPr>
            <w:r w:rsidRPr="00056F89">
              <w:rPr>
                <w:color w:val="000000" w:themeColor="text1"/>
                <w:sz w:val="12"/>
                <w:szCs w:val="12"/>
                <w:lang w:eastAsia="tr-TR"/>
              </w:rPr>
              <w:t>-</w:t>
            </w:r>
          </w:p>
        </w:tc>
        <w:tc>
          <w:tcPr>
            <w:tcW w:w="421" w:type="pct"/>
            <w:shd w:val="clear" w:color="auto" w:fill="auto"/>
            <w:noWrap/>
            <w:vAlign w:val="bottom"/>
          </w:tcPr>
          <w:p w14:paraId="3C7C5FDB" w14:textId="3CD19D57" w:rsidR="00A45B2D" w:rsidRPr="00056F89" w:rsidRDefault="00A45B2D" w:rsidP="00470405">
            <w:pPr>
              <w:jc w:val="center"/>
              <w:rPr>
                <w:color w:val="000000" w:themeColor="text1"/>
                <w:sz w:val="12"/>
                <w:szCs w:val="12"/>
                <w:lang w:eastAsia="tr-TR"/>
              </w:rPr>
            </w:pPr>
            <w:r w:rsidRPr="00056F89">
              <w:rPr>
                <w:color w:val="000000" w:themeColor="text1"/>
                <w:sz w:val="12"/>
                <w:szCs w:val="12"/>
                <w:lang w:eastAsia="tr-TR"/>
              </w:rPr>
              <w:t>-</w:t>
            </w:r>
          </w:p>
        </w:tc>
        <w:tc>
          <w:tcPr>
            <w:tcW w:w="422" w:type="pct"/>
            <w:shd w:val="clear" w:color="auto" w:fill="auto"/>
            <w:noWrap/>
            <w:vAlign w:val="bottom"/>
          </w:tcPr>
          <w:p w14:paraId="0A762051" w14:textId="6039709B" w:rsidR="00A45B2D" w:rsidRPr="00056F89" w:rsidRDefault="00A45B2D" w:rsidP="00470405">
            <w:pPr>
              <w:jc w:val="right"/>
              <w:rPr>
                <w:color w:val="000000" w:themeColor="text1"/>
                <w:sz w:val="12"/>
                <w:szCs w:val="12"/>
                <w:lang w:eastAsia="tr-TR"/>
              </w:rPr>
            </w:pPr>
            <w:proofErr w:type="spellStart"/>
            <w:r>
              <w:rPr>
                <w:color w:val="000000" w:themeColor="text1"/>
                <w:sz w:val="12"/>
                <w:szCs w:val="12"/>
                <w:lang w:eastAsia="tr-TR"/>
              </w:rPr>
              <w:t>Y.Lisans</w:t>
            </w:r>
            <w:proofErr w:type="spellEnd"/>
          </w:p>
        </w:tc>
        <w:tc>
          <w:tcPr>
            <w:tcW w:w="422" w:type="pct"/>
            <w:shd w:val="clear" w:color="auto" w:fill="auto"/>
            <w:noWrap/>
            <w:vAlign w:val="bottom"/>
          </w:tcPr>
          <w:p w14:paraId="70C2800A" w14:textId="77777777" w:rsidR="00A45B2D" w:rsidRPr="00056F89" w:rsidRDefault="00A45B2D" w:rsidP="00470405">
            <w:pPr>
              <w:jc w:val="center"/>
              <w:rPr>
                <w:color w:val="000000" w:themeColor="text1"/>
                <w:sz w:val="12"/>
                <w:szCs w:val="12"/>
                <w:lang w:eastAsia="tr-TR"/>
              </w:rPr>
            </w:pPr>
          </w:p>
        </w:tc>
      </w:tr>
      <w:tr w:rsidR="00A45B2D" w:rsidRPr="00A45B2D" w14:paraId="197E54B6" w14:textId="77777777" w:rsidTr="00A45B2D">
        <w:trPr>
          <w:trHeight w:val="113"/>
        </w:trPr>
        <w:tc>
          <w:tcPr>
            <w:tcW w:w="1014" w:type="pct"/>
            <w:shd w:val="clear" w:color="auto" w:fill="auto"/>
            <w:noWrap/>
            <w:vAlign w:val="bottom"/>
          </w:tcPr>
          <w:p w14:paraId="3D87A9E4" w14:textId="4ED896B5" w:rsidR="00A45B2D" w:rsidRPr="00056F89" w:rsidRDefault="00A45B2D" w:rsidP="00470405">
            <w:pPr>
              <w:rPr>
                <w:color w:val="000000" w:themeColor="text1"/>
                <w:sz w:val="12"/>
                <w:szCs w:val="12"/>
                <w:lang w:eastAsia="tr-TR"/>
              </w:rPr>
            </w:pPr>
            <w:r w:rsidRPr="00056F89">
              <w:rPr>
                <w:color w:val="000000" w:themeColor="text1"/>
                <w:sz w:val="12"/>
                <w:szCs w:val="12"/>
                <w:lang w:eastAsia="tr-TR"/>
              </w:rPr>
              <w:t>Alper DAYI</w:t>
            </w:r>
            <w:r w:rsidRPr="00056F89">
              <w:rPr>
                <w:color w:val="000000" w:themeColor="text1"/>
                <w:sz w:val="12"/>
                <w:szCs w:val="12"/>
                <w:vertAlign w:val="superscript"/>
                <w:lang w:eastAsia="tr-TR"/>
              </w:rPr>
              <w:t>2</w:t>
            </w:r>
          </w:p>
        </w:tc>
        <w:tc>
          <w:tcPr>
            <w:tcW w:w="1877" w:type="pct"/>
            <w:shd w:val="clear" w:color="auto" w:fill="auto"/>
            <w:noWrap/>
            <w:vAlign w:val="bottom"/>
          </w:tcPr>
          <w:p w14:paraId="188D54C4" w14:textId="6F631799" w:rsidR="00A45B2D" w:rsidRPr="00056F89" w:rsidRDefault="00A45B2D" w:rsidP="00470405">
            <w:pPr>
              <w:rPr>
                <w:color w:val="000000" w:themeColor="text1"/>
                <w:sz w:val="12"/>
                <w:szCs w:val="12"/>
                <w:lang w:eastAsia="tr-TR"/>
              </w:rPr>
            </w:pPr>
            <w:r w:rsidRPr="00056F89">
              <w:rPr>
                <w:color w:val="000000" w:themeColor="text1"/>
                <w:sz w:val="12"/>
                <w:szCs w:val="12"/>
                <w:lang w:eastAsia="tr-TR"/>
              </w:rPr>
              <w:t>Tüzel Bankacılık Genel Müdür Yardımcısı Vekili</w:t>
            </w:r>
          </w:p>
        </w:tc>
        <w:tc>
          <w:tcPr>
            <w:tcW w:w="421" w:type="pct"/>
            <w:shd w:val="clear" w:color="auto" w:fill="auto"/>
            <w:noWrap/>
            <w:vAlign w:val="bottom"/>
          </w:tcPr>
          <w:p w14:paraId="00F99AE1" w14:textId="7F1C19E8" w:rsidR="00A45B2D" w:rsidRPr="00056F89" w:rsidRDefault="00A45B2D" w:rsidP="00470405">
            <w:pPr>
              <w:jc w:val="center"/>
              <w:rPr>
                <w:color w:val="000000" w:themeColor="text1"/>
                <w:sz w:val="12"/>
                <w:szCs w:val="12"/>
                <w:lang w:eastAsia="tr-TR"/>
              </w:rPr>
            </w:pPr>
            <w:r w:rsidRPr="00056F89">
              <w:rPr>
                <w:color w:val="000000" w:themeColor="text1"/>
                <w:sz w:val="12"/>
                <w:szCs w:val="12"/>
                <w:lang w:eastAsia="tr-TR"/>
              </w:rPr>
              <w:t>14.04.2025</w:t>
            </w:r>
          </w:p>
        </w:tc>
        <w:tc>
          <w:tcPr>
            <w:tcW w:w="422" w:type="pct"/>
            <w:shd w:val="clear" w:color="auto" w:fill="auto"/>
            <w:noWrap/>
            <w:vAlign w:val="bottom"/>
          </w:tcPr>
          <w:p w14:paraId="02B75BA5" w14:textId="5FC724B1" w:rsidR="00A45B2D" w:rsidRPr="00056F89" w:rsidRDefault="00A45B2D" w:rsidP="00470405">
            <w:pPr>
              <w:jc w:val="center"/>
              <w:rPr>
                <w:color w:val="000000" w:themeColor="text1"/>
                <w:sz w:val="12"/>
                <w:szCs w:val="12"/>
                <w:lang w:eastAsia="tr-TR"/>
              </w:rPr>
            </w:pPr>
            <w:r w:rsidRPr="00056F89">
              <w:rPr>
                <w:color w:val="000000" w:themeColor="text1"/>
                <w:sz w:val="12"/>
                <w:szCs w:val="12"/>
                <w:lang w:eastAsia="tr-TR"/>
              </w:rPr>
              <w:t>-</w:t>
            </w:r>
          </w:p>
        </w:tc>
        <w:tc>
          <w:tcPr>
            <w:tcW w:w="421" w:type="pct"/>
            <w:shd w:val="clear" w:color="auto" w:fill="auto"/>
            <w:noWrap/>
            <w:vAlign w:val="bottom"/>
          </w:tcPr>
          <w:p w14:paraId="4F437B5E" w14:textId="75D79063" w:rsidR="00A45B2D" w:rsidRPr="00056F89" w:rsidRDefault="00A45B2D" w:rsidP="00470405">
            <w:pPr>
              <w:jc w:val="center"/>
              <w:rPr>
                <w:color w:val="000000" w:themeColor="text1"/>
                <w:sz w:val="12"/>
                <w:szCs w:val="12"/>
                <w:lang w:eastAsia="tr-TR"/>
              </w:rPr>
            </w:pPr>
            <w:r w:rsidRPr="00056F89">
              <w:rPr>
                <w:color w:val="000000" w:themeColor="text1"/>
                <w:sz w:val="12"/>
                <w:szCs w:val="12"/>
                <w:lang w:eastAsia="tr-TR"/>
              </w:rPr>
              <w:t>-</w:t>
            </w:r>
          </w:p>
        </w:tc>
        <w:tc>
          <w:tcPr>
            <w:tcW w:w="422" w:type="pct"/>
            <w:shd w:val="clear" w:color="auto" w:fill="auto"/>
            <w:noWrap/>
            <w:vAlign w:val="bottom"/>
          </w:tcPr>
          <w:p w14:paraId="6AE0B3DA" w14:textId="07755A4B" w:rsidR="00A45B2D" w:rsidRPr="00056F89" w:rsidRDefault="00A45B2D" w:rsidP="00470405">
            <w:pPr>
              <w:jc w:val="right"/>
              <w:rPr>
                <w:color w:val="000000" w:themeColor="text1"/>
                <w:sz w:val="12"/>
                <w:szCs w:val="12"/>
                <w:lang w:eastAsia="tr-TR"/>
              </w:rPr>
            </w:pPr>
            <w:r w:rsidRPr="00056F89">
              <w:rPr>
                <w:color w:val="000000" w:themeColor="text1"/>
                <w:sz w:val="12"/>
                <w:szCs w:val="12"/>
                <w:lang w:eastAsia="tr-TR"/>
              </w:rPr>
              <w:t>Lisans</w:t>
            </w:r>
          </w:p>
        </w:tc>
        <w:tc>
          <w:tcPr>
            <w:tcW w:w="422" w:type="pct"/>
            <w:shd w:val="clear" w:color="auto" w:fill="auto"/>
            <w:noWrap/>
            <w:vAlign w:val="bottom"/>
          </w:tcPr>
          <w:p w14:paraId="49609699" w14:textId="69CB09FE" w:rsidR="00A45B2D" w:rsidRPr="00056F89" w:rsidRDefault="00A45B2D" w:rsidP="00470405">
            <w:pPr>
              <w:jc w:val="center"/>
              <w:rPr>
                <w:color w:val="000000" w:themeColor="text1"/>
                <w:sz w:val="12"/>
                <w:szCs w:val="12"/>
                <w:lang w:eastAsia="tr-TR"/>
              </w:rPr>
            </w:pPr>
            <w:r w:rsidRPr="00056F89">
              <w:rPr>
                <w:color w:val="000000" w:themeColor="text1"/>
                <w:sz w:val="12"/>
                <w:szCs w:val="12"/>
                <w:lang w:eastAsia="tr-TR"/>
              </w:rPr>
              <w:t>-</w:t>
            </w:r>
          </w:p>
        </w:tc>
      </w:tr>
    </w:tbl>
    <w:p w14:paraId="6EEBCC2E" w14:textId="64F9D739" w:rsidR="009E6F5A" w:rsidRDefault="00A45B2D" w:rsidP="00470405">
      <w:pPr>
        <w:pStyle w:val="BodyText"/>
        <w:autoSpaceDE/>
        <w:spacing w:line="228" w:lineRule="auto"/>
        <w:rPr>
          <w:spacing w:val="-6"/>
          <w:sz w:val="11"/>
          <w:szCs w:val="11"/>
          <w:vertAlign w:val="superscript"/>
        </w:rPr>
      </w:pPr>
      <w:bookmarkStart w:id="3" w:name="_Hlk196998149"/>
      <w:bookmarkEnd w:id="1"/>
      <w:r>
        <w:rPr>
          <w:spacing w:val="-6"/>
          <w:sz w:val="12"/>
          <w:szCs w:val="12"/>
          <w:vertAlign w:val="superscript"/>
        </w:rPr>
        <w:t>1</w:t>
      </w:r>
      <w:r w:rsidR="001F3FA8">
        <w:rPr>
          <w:sz w:val="12"/>
          <w:szCs w:val="12"/>
          <w:lang w:eastAsia="en-US"/>
        </w:rPr>
        <w:t>Bireysel Bankacılık</w:t>
      </w:r>
      <w:r w:rsidR="001F3FA8" w:rsidRPr="00470405">
        <w:rPr>
          <w:sz w:val="12"/>
          <w:szCs w:val="12"/>
          <w:lang w:eastAsia="en-US"/>
        </w:rPr>
        <w:t xml:space="preserve"> </w:t>
      </w:r>
      <w:r w:rsidR="001F3FA8" w:rsidRPr="009E6F5A">
        <w:rPr>
          <w:sz w:val="12"/>
          <w:szCs w:val="12"/>
          <w:lang w:eastAsia="en-US"/>
        </w:rPr>
        <w:t>Genel Müdür Yardımcılığını yürütmekte olan</w:t>
      </w:r>
      <w:r w:rsidR="001F3FA8">
        <w:rPr>
          <w:sz w:val="12"/>
          <w:szCs w:val="12"/>
          <w:lang w:eastAsia="en-US"/>
        </w:rPr>
        <w:t xml:space="preserve"> Mehmet Necati Özdeniz 5 Şubat 2025 tarihinde </w:t>
      </w:r>
      <w:r w:rsidR="001F3FA8" w:rsidRPr="009E6F5A">
        <w:rPr>
          <w:sz w:val="12"/>
          <w:szCs w:val="12"/>
          <w:lang w:eastAsia="en-US"/>
        </w:rPr>
        <w:t>görevinden ayrılmıştır</w:t>
      </w:r>
      <w:r w:rsidR="001F3FA8">
        <w:rPr>
          <w:sz w:val="12"/>
          <w:szCs w:val="12"/>
          <w:lang w:eastAsia="en-US"/>
        </w:rPr>
        <w:t>.</w:t>
      </w:r>
    </w:p>
    <w:bookmarkEnd w:id="2"/>
    <w:bookmarkEnd w:id="0"/>
    <w:p w14:paraId="13203FC9" w14:textId="38933524" w:rsidR="00470405" w:rsidRDefault="00A45B2D" w:rsidP="00470405">
      <w:pPr>
        <w:pStyle w:val="BodyText"/>
        <w:autoSpaceDE/>
        <w:spacing w:line="228" w:lineRule="auto"/>
        <w:rPr>
          <w:sz w:val="12"/>
          <w:szCs w:val="12"/>
          <w:lang w:eastAsia="en-US"/>
        </w:rPr>
      </w:pPr>
      <w:r>
        <w:rPr>
          <w:spacing w:val="-6"/>
          <w:sz w:val="12"/>
          <w:szCs w:val="12"/>
          <w:vertAlign w:val="superscript"/>
        </w:rPr>
        <w:t>2</w:t>
      </w:r>
      <w:r w:rsidR="001F3FA8" w:rsidRPr="00470405">
        <w:rPr>
          <w:spacing w:val="-6"/>
          <w:sz w:val="12"/>
          <w:szCs w:val="12"/>
          <w:vertAlign w:val="superscript"/>
        </w:rPr>
        <w:t xml:space="preserve"> </w:t>
      </w:r>
      <w:r w:rsidR="001F3FA8">
        <w:rPr>
          <w:sz w:val="12"/>
          <w:szCs w:val="12"/>
          <w:lang w:eastAsia="en-US"/>
        </w:rPr>
        <w:t>Tüzel Bankacılık</w:t>
      </w:r>
      <w:r w:rsidR="001F3FA8" w:rsidRPr="00470405">
        <w:rPr>
          <w:sz w:val="12"/>
          <w:szCs w:val="12"/>
          <w:lang w:eastAsia="en-US"/>
        </w:rPr>
        <w:t xml:space="preserve"> </w:t>
      </w:r>
      <w:r w:rsidR="001F3FA8" w:rsidRPr="009E6F5A">
        <w:rPr>
          <w:sz w:val="12"/>
          <w:szCs w:val="12"/>
          <w:lang w:eastAsia="en-US"/>
        </w:rPr>
        <w:t>Genel Müdür Yardımcılığın</w:t>
      </w:r>
      <w:r w:rsidR="001F3FA8">
        <w:rPr>
          <w:sz w:val="12"/>
          <w:szCs w:val="12"/>
          <w:lang w:eastAsia="en-US"/>
        </w:rPr>
        <w:t xml:space="preserve">a, 14 Nisan </w:t>
      </w:r>
      <w:r>
        <w:rPr>
          <w:sz w:val="12"/>
          <w:szCs w:val="12"/>
          <w:lang w:eastAsia="en-US"/>
        </w:rPr>
        <w:t xml:space="preserve">2025 </w:t>
      </w:r>
      <w:r w:rsidRPr="009E6F5A">
        <w:rPr>
          <w:sz w:val="12"/>
          <w:szCs w:val="12"/>
          <w:lang w:eastAsia="en-US"/>
        </w:rPr>
        <w:t>tarihli</w:t>
      </w:r>
      <w:r w:rsidR="001F3FA8">
        <w:rPr>
          <w:sz w:val="12"/>
          <w:szCs w:val="12"/>
          <w:lang w:eastAsia="en-US"/>
        </w:rPr>
        <w:t xml:space="preserve"> g</w:t>
      </w:r>
      <w:r w:rsidR="001F3FA8" w:rsidRPr="001F3FA8">
        <w:rPr>
          <w:sz w:val="12"/>
          <w:szCs w:val="12"/>
          <w:lang w:eastAsia="en-US"/>
        </w:rPr>
        <w:t xml:space="preserve">enel </w:t>
      </w:r>
      <w:r w:rsidR="001F3FA8">
        <w:rPr>
          <w:sz w:val="12"/>
          <w:szCs w:val="12"/>
          <w:lang w:eastAsia="en-US"/>
        </w:rPr>
        <w:t>m</w:t>
      </w:r>
      <w:r w:rsidR="001F3FA8" w:rsidRPr="001F3FA8">
        <w:rPr>
          <w:sz w:val="12"/>
          <w:szCs w:val="12"/>
          <w:lang w:eastAsia="en-US"/>
        </w:rPr>
        <w:t xml:space="preserve">üdürlük </w:t>
      </w:r>
      <w:r w:rsidRPr="001F3FA8">
        <w:rPr>
          <w:sz w:val="12"/>
          <w:szCs w:val="12"/>
          <w:lang w:eastAsia="en-US"/>
        </w:rPr>
        <w:t xml:space="preserve">kararı </w:t>
      </w:r>
      <w:r w:rsidR="001F3FA8" w:rsidRPr="001F3FA8">
        <w:rPr>
          <w:sz w:val="12"/>
          <w:szCs w:val="12"/>
          <w:lang w:eastAsia="en-US"/>
        </w:rPr>
        <w:t xml:space="preserve">ile </w:t>
      </w:r>
      <w:r w:rsidR="001F3FA8">
        <w:rPr>
          <w:sz w:val="12"/>
          <w:szCs w:val="12"/>
          <w:lang w:eastAsia="en-US"/>
        </w:rPr>
        <w:t>Alper Dayı vekaleten atanmıştır.</w:t>
      </w:r>
    </w:p>
    <w:p w14:paraId="72C53531" w14:textId="55B6C921" w:rsidR="001F3FA8" w:rsidRDefault="00A45B2D" w:rsidP="00470405">
      <w:pPr>
        <w:pStyle w:val="BodyText"/>
        <w:autoSpaceDE/>
        <w:spacing w:line="228" w:lineRule="auto"/>
        <w:rPr>
          <w:sz w:val="12"/>
          <w:szCs w:val="12"/>
          <w:lang w:eastAsia="en-US"/>
        </w:rPr>
      </w:pPr>
      <w:r>
        <w:rPr>
          <w:spacing w:val="-6"/>
          <w:sz w:val="12"/>
          <w:szCs w:val="12"/>
          <w:vertAlign w:val="superscript"/>
        </w:rPr>
        <w:t>3</w:t>
      </w:r>
      <w:r w:rsidR="001F3FA8" w:rsidRPr="00470405">
        <w:rPr>
          <w:spacing w:val="-6"/>
          <w:sz w:val="12"/>
          <w:szCs w:val="12"/>
          <w:vertAlign w:val="superscript"/>
        </w:rPr>
        <w:t xml:space="preserve"> </w:t>
      </w:r>
      <w:r>
        <w:rPr>
          <w:sz w:val="12"/>
          <w:szCs w:val="12"/>
          <w:lang w:eastAsia="en-US"/>
        </w:rPr>
        <w:t>Bilgi Sistemleri ve</w:t>
      </w:r>
      <w:r w:rsidR="001F3FA8">
        <w:rPr>
          <w:sz w:val="12"/>
          <w:szCs w:val="12"/>
          <w:lang w:eastAsia="en-US"/>
        </w:rPr>
        <w:t xml:space="preserve"> Bankacılık</w:t>
      </w:r>
      <w:r w:rsidR="001F3FA8" w:rsidRPr="00470405">
        <w:rPr>
          <w:sz w:val="12"/>
          <w:szCs w:val="12"/>
          <w:lang w:eastAsia="en-US"/>
        </w:rPr>
        <w:t xml:space="preserve"> </w:t>
      </w:r>
      <w:r>
        <w:rPr>
          <w:sz w:val="12"/>
          <w:szCs w:val="12"/>
          <w:lang w:eastAsia="en-US"/>
        </w:rPr>
        <w:t xml:space="preserve">Operasyon </w:t>
      </w:r>
      <w:r w:rsidR="001F3FA8" w:rsidRPr="009E6F5A">
        <w:rPr>
          <w:sz w:val="12"/>
          <w:szCs w:val="12"/>
          <w:lang w:eastAsia="en-US"/>
        </w:rPr>
        <w:t>Genel Müdür Yardımcılığın</w:t>
      </w:r>
      <w:r>
        <w:rPr>
          <w:sz w:val="12"/>
          <w:szCs w:val="12"/>
          <w:lang w:eastAsia="en-US"/>
        </w:rPr>
        <w:t>a,</w:t>
      </w:r>
      <w:r w:rsidR="001F3FA8" w:rsidRPr="009E6F5A">
        <w:rPr>
          <w:sz w:val="12"/>
          <w:szCs w:val="12"/>
          <w:lang w:eastAsia="en-US"/>
        </w:rPr>
        <w:t xml:space="preserve"> </w:t>
      </w:r>
      <w:r>
        <w:rPr>
          <w:sz w:val="12"/>
          <w:szCs w:val="12"/>
          <w:lang w:eastAsia="en-US"/>
        </w:rPr>
        <w:t xml:space="preserve">15 Nisan 2025 </w:t>
      </w:r>
      <w:r w:rsidRPr="009E6F5A">
        <w:rPr>
          <w:sz w:val="12"/>
          <w:szCs w:val="12"/>
          <w:lang w:eastAsia="en-US"/>
        </w:rPr>
        <w:t>tarihli</w:t>
      </w:r>
      <w:r>
        <w:rPr>
          <w:sz w:val="12"/>
          <w:szCs w:val="12"/>
          <w:lang w:eastAsia="en-US"/>
        </w:rPr>
        <w:t xml:space="preserve"> yönetim kurulu </w:t>
      </w:r>
      <w:r w:rsidRPr="001F3FA8">
        <w:rPr>
          <w:sz w:val="12"/>
          <w:szCs w:val="12"/>
          <w:lang w:eastAsia="en-US"/>
        </w:rPr>
        <w:t xml:space="preserve">kararı ile </w:t>
      </w:r>
      <w:r>
        <w:rPr>
          <w:sz w:val="12"/>
          <w:szCs w:val="12"/>
          <w:lang w:eastAsia="en-US"/>
        </w:rPr>
        <w:t>Cevdet Yılmaz atanmıştır.</w:t>
      </w:r>
    </w:p>
    <w:bookmarkEnd w:id="3"/>
    <w:p w14:paraId="4F67C50D" w14:textId="77777777" w:rsidR="001F3FA8" w:rsidRPr="00CB56EC" w:rsidRDefault="001F3FA8" w:rsidP="00470405">
      <w:pPr>
        <w:pStyle w:val="BodyText"/>
        <w:autoSpaceDE/>
        <w:spacing w:line="228" w:lineRule="auto"/>
        <w:rPr>
          <w:b/>
          <w:bCs/>
        </w:rPr>
      </w:pPr>
    </w:p>
    <w:p w14:paraId="05D952CC" w14:textId="77777777" w:rsidR="00AF46F6" w:rsidRPr="00CB56EC" w:rsidRDefault="00AF46F6" w:rsidP="00D5711A">
      <w:pPr>
        <w:pStyle w:val="BodyText"/>
        <w:autoSpaceDE/>
        <w:autoSpaceDN/>
        <w:adjustRightInd/>
        <w:spacing w:line="230" w:lineRule="auto"/>
        <w:rPr>
          <w:b/>
          <w:bCs/>
        </w:rPr>
      </w:pPr>
      <w:r w:rsidRPr="00CB56EC">
        <w:rPr>
          <w:b/>
          <w:bCs/>
        </w:rPr>
        <w:t>Banka’nın Yönetim Kurulu Başkan ve Üyeleri, Denetim Kurulu Üyeleri, Genel Müdür ve Yardımcılarının Banka sermayesindeki pay oranı</w:t>
      </w:r>
    </w:p>
    <w:p w14:paraId="7D4A1966" w14:textId="77777777" w:rsidR="00AF46F6" w:rsidRPr="00CB56EC" w:rsidRDefault="00AF46F6" w:rsidP="00D5711A">
      <w:pPr>
        <w:pStyle w:val="BodyText"/>
        <w:autoSpaceDE/>
        <w:autoSpaceDN/>
        <w:adjustRightInd/>
        <w:spacing w:line="230" w:lineRule="auto"/>
      </w:pPr>
    </w:p>
    <w:p w14:paraId="1EBD4E3A" w14:textId="5CB85BAF" w:rsidR="00AF46F6" w:rsidRPr="00CB56EC" w:rsidRDefault="00AF46F6" w:rsidP="00D5711A">
      <w:pPr>
        <w:pStyle w:val="BodyText"/>
        <w:autoSpaceDE/>
        <w:autoSpaceDN/>
        <w:adjustRightInd/>
        <w:spacing w:line="230" w:lineRule="auto"/>
        <w:rPr>
          <w:sz w:val="16"/>
        </w:rPr>
      </w:pPr>
      <w:r w:rsidRPr="00CB56EC">
        <w:t xml:space="preserve">Bulunmamaktadır. (31 Aralık </w:t>
      </w:r>
      <w:r w:rsidR="00FA0152" w:rsidRPr="00CB56EC">
        <w:t>202</w:t>
      </w:r>
      <w:r w:rsidR="00FA0152">
        <w:t>4</w:t>
      </w:r>
      <w:r w:rsidR="00FA0152" w:rsidRPr="00CB56EC">
        <w:t>-</w:t>
      </w:r>
      <w:r w:rsidRPr="00CB56EC">
        <w:t xml:space="preserve"> </w:t>
      </w:r>
      <w:r w:rsidR="00D5711A" w:rsidRPr="00CB56EC">
        <w:t>Bulunmamaktadır</w:t>
      </w:r>
      <w:r w:rsidRPr="00CB56EC">
        <w:t xml:space="preserve">). </w:t>
      </w:r>
    </w:p>
    <w:p w14:paraId="5F6EB766" w14:textId="77777777" w:rsidR="00AF46F6" w:rsidRPr="00CB56EC" w:rsidRDefault="00AF46F6" w:rsidP="00AF46F6">
      <w:pPr>
        <w:pStyle w:val="BodyText"/>
        <w:autoSpaceDE/>
        <w:autoSpaceDN/>
        <w:adjustRightInd/>
        <w:spacing w:line="230" w:lineRule="auto"/>
        <w:jc w:val="left"/>
        <w:sectPr w:rsidR="00AF46F6" w:rsidRPr="00CB56EC" w:rsidSect="00223100">
          <w:headerReference w:type="default" r:id="rId18"/>
          <w:footerReference w:type="default" r:id="rId19"/>
          <w:pgSz w:w="11907" w:h="16840" w:code="9"/>
          <w:pgMar w:top="1418" w:right="1418" w:bottom="1418" w:left="1418" w:header="708" w:footer="708" w:gutter="0"/>
          <w:pgNumType w:start="1"/>
          <w:cols w:space="708"/>
          <w:noEndnote/>
        </w:sectPr>
      </w:pPr>
    </w:p>
    <w:p w14:paraId="357EA3F7" w14:textId="77777777" w:rsidR="00AF46F6" w:rsidRPr="00CB56EC" w:rsidRDefault="00AF46F6" w:rsidP="00AF46F6">
      <w:pPr>
        <w:pStyle w:val="BodyText"/>
        <w:autoSpaceDE/>
        <w:autoSpaceDN/>
        <w:adjustRightInd/>
        <w:ind w:left="-540" w:hanging="27"/>
        <w:jc w:val="left"/>
        <w:rPr>
          <w:b/>
        </w:rPr>
      </w:pPr>
      <w:bookmarkStart w:id="4" w:name="_Hlk39959252"/>
      <w:r w:rsidRPr="00CB56EC">
        <w:rPr>
          <w:b/>
        </w:rPr>
        <w:lastRenderedPageBreak/>
        <w:t xml:space="preserve">4.      </w:t>
      </w:r>
      <w:r w:rsidRPr="00CB56EC">
        <w:rPr>
          <w:b/>
        </w:rPr>
        <w:tab/>
        <w:t xml:space="preserve">Banka’da nitelikli pay sahibi olan kişi ve kuruluşlara ilişkin açıklamalar </w:t>
      </w:r>
    </w:p>
    <w:p w14:paraId="56650163" w14:textId="77777777" w:rsidR="00AF46F6" w:rsidRPr="00CB56EC" w:rsidRDefault="00AF46F6" w:rsidP="00AF46F6">
      <w:pPr>
        <w:pStyle w:val="BodyText"/>
        <w:autoSpaceDE/>
        <w:autoSpaceDN/>
        <w:adjustRightInd/>
        <w:jc w:val="left"/>
        <w:rPr>
          <w:sz w:val="16"/>
          <w:szCs w:val="16"/>
        </w:rPr>
      </w:pPr>
    </w:p>
    <w:tbl>
      <w:tblPr>
        <w:tblW w:w="9071"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323"/>
        <w:gridCol w:w="1187"/>
        <w:gridCol w:w="1187"/>
        <w:gridCol w:w="1187"/>
        <w:gridCol w:w="1187"/>
      </w:tblGrid>
      <w:tr w:rsidR="00D5711A" w:rsidRPr="00CB56EC" w14:paraId="32CED32B" w14:textId="77777777" w:rsidTr="00A55F81">
        <w:trPr>
          <w:trHeight w:val="651"/>
        </w:trPr>
        <w:tc>
          <w:tcPr>
            <w:tcW w:w="4323" w:type="dxa"/>
            <w:shd w:val="clear" w:color="auto" w:fill="auto"/>
            <w:noWrap/>
            <w:vAlign w:val="center"/>
            <w:hideMark/>
          </w:tcPr>
          <w:p w14:paraId="7BF317D1" w14:textId="50D8D465" w:rsidR="00D5711A" w:rsidRPr="00CB56EC" w:rsidRDefault="001E625C" w:rsidP="00223100">
            <w:pPr>
              <w:rPr>
                <w:b/>
                <w:bCs/>
                <w:color w:val="000000"/>
                <w:sz w:val="18"/>
                <w:szCs w:val="18"/>
                <w:lang w:eastAsia="tr-TR"/>
              </w:rPr>
            </w:pPr>
            <w:r w:rsidRPr="00CB56EC">
              <w:rPr>
                <w:b/>
                <w:bCs/>
                <w:color w:val="000000"/>
                <w:sz w:val="18"/>
                <w:szCs w:val="18"/>
                <w:lang w:eastAsia="tr-TR"/>
              </w:rPr>
              <w:t xml:space="preserve">Ad </w:t>
            </w:r>
            <w:proofErr w:type="spellStart"/>
            <w:r w:rsidRPr="00CB56EC">
              <w:rPr>
                <w:b/>
                <w:bCs/>
                <w:color w:val="000000"/>
                <w:sz w:val="18"/>
                <w:szCs w:val="18"/>
                <w:lang w:eastAsia="tr-TR"/>
              </w:rPr>
              <w:t>Soyad</w:t>
            </w:r>
            <w:proofErr w:type="spellEnd"/>
            <w:r w:rsidRPr="00CB56EC">
              <w:rPr>
                <w:b/>
                <w:bCs/>
                <w:color w:val="000000"/>
                <w:sz w:val="18"/>
                <w:szCs w:val="18"/>
                <w:lang w:eastAsia="tr-TR"/>
              </w:rPr>
              <w:t>/Ticari U</w:t>
            </w:r>
            <w:r w:rsidR="00D5711A" w:rsidRPr="00CB56EC">
              <w:rPr>
                <w:b/>
                <w:bCs/>
                <w:color w:val="000000"/>
                <w:sz w:val="18"/>
                <w:szCs w:val="18"/>
                <w:lang w:eastAsia="tr-TR"/>
              </w:rPr>
              <w:t>nvan</w:t>
            </w:r>
          </w:p>
        </w:tc>
        <w:tc>
          <w:tcPr>
            <w:tcW w:w="1187" w:type="dxa"/>
            <w:shd w:val="clear" w:color="auto" w:fill="auto"/>
            <w:vAlign w:val="center"/>
            <w:hideMark/>
          </w:tcPr>
          <w:p w14:paraId="37E5997F" w14:textId="77777777" w:rsidR="00D5711A" w:rsidRPr="00CB56EC" w:rsidRDefault="00D5711A" w:rsidP="00223100">
            <w:pPr>
              <w:jc w:val="right"/>
              <w:rPr>
                <w:b/>
                <w:bCs/>
                <w:color w:val="000000"/>
                <w:sz w:val="18"/>
                <w:szCs w:val="18"/>
                <w:lang w:eastAsia="tr-TR"/>
              </w:rPr>
            </w:pPr>
            <w:r w:rsidRPr="00CB56EC">
              <w:rPr>
                <w:b/>
                <w:bCs/>
                <w:color w:val="000000"/>
                <w:sz w:val="18"/>
                <w:szCs w:val="18"/>
                <w:lang w:eastAsia="tr-TR"/>
              </w:rPr>
              <w:t>Pay tutarları (Nominal)</w:t>
            </w:r>
          </w:p>
        </w:tc>
        <w:tc>
          <w:tcPr>
            <w:tcW w:w="1187" w:type="dxa"/>
            <w:shd w:val="clear" w:color="auto" w:fill="auto"/>
            <w:noWrap/>
            <w:vAlign w:val="center"/>
            <w:hideMark/>
          </w:tcPr>
          <w:p w14:paraId="7E3E7E9D" w14:textId="77777777" w:rsidR="00D5711A" w:rsidRPr="00CB56EC" w:rsidRDefault="00D5711A" w:rsidP="00223100">
            <w:pPr>
              <w:jc w:val="right"/>
              <w:rPr>
                <w:b/>
                <w:bCs/>
                <w:color w:val="000000"/>
                <w:sz w:val="18"/>
                <w:szCs w:val="18"/>
                <w:lang w:eastAsia="tr-TR"/>
              </w:rPr>
            </w:pPr>
            <w:r w:rsidRPr="00CB56EC">
              <w:rPr>
                <w:b/>
                <w:bCs/>
                <w:color w:val="000000"/>
                <w:sz w:val="18"/>
                <w:szCs w:val="18"/>
                <w:lang w:eastAsia="tr-TR"/>
              </w:rPr>
              <w:t>Pay oranları</w:t>
            </w:r>
          </w:p>
        </w:tc>
        <w:tc>
          <w:tcPr>
            <w:tcW w:w="1187" w:type="dxa"/>
            <w:shd w:val="clear" w:color="auto" w:fill="auto"/>
            <w:vAlign w:val="center"/>
            <w:hideMark/>
          </w:tcPr>
          <w:p w14:paraId="3E8C594D" w14:textId="77777777" w:rsidR="00D5711A" w:rsidRPr="00CB56EC" w:rsidRDefault="00D5711A" w:rsidP="00223100">
            <w:pPr>
              <w:jc w:val="right"/>
              <w:rPr>
                <w:b/>
                <w:bCs/>
                <w:color w:val="000000"/>
                <w:sz w:val="18"/>
                <w:szCs w:val="18"/>
                <w:lang w:eastAsia="tr-TR"/>
              </w:rPr>
            </w:pPr>
            <w:r w:rsidRPr="00CB56EC">
              <w:rPr>
                <w:b/>
                <w:bCs/>
                <w:color w:val="000000"/>
                <w:sz w:val="18"/>
                <w:szCs w:val="18"/>
                <w:lang w:eastAsia="tr-TR"/>
              </w:rPr>
              <w:t>Ödenmiş paylar (Nominal)</w:t>
            </w:r>
          </w:p>
        </w:tc>
        <w:tc>
          <w:tcPr>
            <w:tcW w:w="1187" w:type="dxa"/>
            <w:shd w:val="clear" w:color="auto" w:fill="auto"/>
            <w:vAlign w:val="center"/>
            <w:hideMark/>
          </w:tcPr>
          <w:p w14:paraId="294ABA03" w14:textId="77777777" w:rsidR="00D5711A" w:rsidRPr="00CB56EC" w:rsidRDefault="00D5711A" w:rsidP="00223100">
            <w:pPr>
              <w:jc w:val="center"/>
              <w:rPr>
                <w:b/>
                <w:bCs/>
                <w:color w:val="000000"/>
                <w:sz w:val="18"/>
                <w:szCs w:val="18"/>
                <w:lang w:eastAsia="tr-TR"/>
              </w:rPr>
            </w:pPr>
            <w:r w:rsidRPr="00CB56EC">
              <w:rPr>
                <w:b/>
                <w:bCs/>
                <w:color w:val="000000"/>
                <w:sz w:val="18"/>
                <w:szCs w:val="18"/>
                <w:lang w:eastAsia="tr-TR"/>
              </w:rPr>
              <w:t>Ödenmemiş Paylar</w:t>
            </w:r>
          </w:p>
        </w:tc>
      </w:tr>
      <w:tr w:rsidR="00AF46F6" w:rsidRPr="00CB56EC" w14:paraId="35145550" w14:textId="77777777" w:rsidTr="00A55F81">
        <w:trPr>
          <w:trHeight w:val="221"/>
        </w:trPr>
        <w:tc>
          <w:tcPr>
            <w:tcW w:w="4323" w:type="dxa"/>
            <w:shd w:val="clear" w:color="auto" w:fill="auto"/>
            <w:noWrap/>
            <w:vAlign w:val="center"/>
            <w:hideMark/>
          </w:tcPr>
          <w:p w14:paraId="4387D670" w14:textId="77777777" w:rsidR="00AF46F6" w:rsidRPr="00CB56EC" w:rsidRDefault="00AF46F6" w:rsidP="00223100">
            <w:pPr>
              <w:rPr>
                <w:color w:val="000000"/>
                <w:sz w:val="18"/>
                <w:szCs w:val="18"/>
                <w:lang w:eastAsia="tr-TR"/>
              </w:rPr>
            </w:pPr>
            <w:r w:rsidRPr="00CB56EC">
              <w:rPr>
                <w:color w:val="000000"/>
                <w:sz w:val="18"/>
                <w:szCs w:val="18"/>
                <w:lang w:eastAsia="tr-TR"/>
              </w:rPr>
              <w:t> </w:t>
            </w:r>
          </w:p>
        </w:tc>
        <w:tc>
          <w:tcPr>
            <w:tcW w:w="1187" w:type="dxa"/>
            <w:shd w:val="clear" w:color="auto" w:fill="auto"/>
            <w:noWrap/>
            <w:vAlign w:val="center"/>
            <w:hideMark/>
          </w:tcPr>
          <w:p w14:paraId="4D3A5AE8" w14:textId="77777777" w:rsidR="00AF46F6" w:rsidRPr="00CB56EC" w:rsidRDefault="00AF46F6" w:rsidP="00223100">
            <w:pPr>
              <w:rPr>
                <w:color w:val="000000"/>
                <w:sz w:val="18"/>
                <w:szCs w:val="18"/>
                <w:lang w:eastAsia="tr-TR"/>
              </w:rPr>
            </w:pPr>
          </w:p>
        </w:tc>
        <w:tc>
          <w:tcPr>
            <w:tcW w:w="1187" w:type="dxa"/>
            <w:shd w:val="clear" w:color="auto" w:fill="auto"/>
            <w:noWrap/>
            <w:vAlign w:val="center"/>
            <w:hideMark/>
          </w:tcPr>
          <w:p w14:paraId="52BE566A" w14:textId="77777777" w:rsidR="00AF46F6" w:rsidRPr="00CB56EC" w:rsidRDefault="00AF46F6" w:rsidP="00223100">
            <w:pPr>
              <w:rPr>
                <w:sz w:val="18"/>
                <w:szCs w:val="18"/>
                <w:lang w:eastAsia="tr-TR"/>
              </w:rPr>
            </w:pPr>
          </w:p>
        </w:tc>
        <w:tc>
          <w:tcPr>
            <w:tcW w:w="1187" w:type="dxa"/>
            <w:shd w:val="clear" w:color="auto" w:fill="auto"/>
            <w:noWrap/>
            <w:vAlign w:val="center"/>
            <w:hideMark/>
          </w:tcPr>
          <w:p w14:paraId="6B05FC11" w14:textId="77777777" w:rsidR="00AF46F6" w:rsidRPr="00CB56EC" w:rsidRDefault="00AF46F6" w:rsidP="00223100">
            <w:pPr>
              <w:rPr>
                <w:sz w:val="18"/>
                <w:szCs w:val="18"/>
                <w:lang w:eastAsia="tr-TR"/>
              </w:rPr>
            </w:pPr>
          </w:p>
        </w:tc>
        <w:tc>
          <w:tcPr>
            <w:tcW w:w="1187" w:type="dxa"/>
            <w:shd w:val="clear" w:color="auto" w:fill="auto"/>
            <w:noWrap/>
            <w:vAlign w:val="center"/>
            <w:hideMark/>
          </w:tcPr>
          <w:p w14:paraId="5FA41707" w14:textId="77777777" w:rsidR="00AF46F6" w:rsidRPr="00CB56EC" w:rsidRDefault="00AF46F6" w:rsidP="00223100">
            <w:pPr>
              <w:rPr>
                <w:sz w:val="18"/>
                <w:szCs w:val="18"/>
                <w:lang w:eastAsia="tr-TR"/>
              </w:rPr>
            </w:pPr>
          </w:p>
        </w:tc>
      </w:tr>
      <w:tr w:rsidR="00F344DD" w:rsidRPr="00CB56EC" w14:paraId="4366B3E7" w14:textId="77777777" w:rsidTr="00A55F81">
        <w:trPr>
          <w:trHeight w:val="221"/>
        </w:trPr>
        <w:tc>
          <w:tcPr>
            <w:tcW w:w="4323" w:type="dxa"/>
            <w:shd w:val="clear" w:color="auto" w:fill="auto"/>
            <w:noWrap/>
            <w:vAlign w:val="center"/>
            <w:hideMark/>
          </w:tcPr>
          <w:p w14:paraId="6819BBDF" w14:textId="77777777" w:rsidR="00F344DD" w:rsidRPr="00CB56EC" w:rsidRDefault="00F344DD" w:rsidP="00F344DD">
            <w:pPr>
              <w:rPr>
                <w:color w:val="000000"/>
                <w:sz w:val="18"/>
                <w:szCs w:val="18"/>
                <w:lang w:eastAsia="tr-TR"/>
              </w:rPr>
            </w:pPr>
            <w:r w:rsidRPr="00CB56EC">
              <w:rPr>
                <w:color w:val="000000"/>
                <w:sz w:val="18"/>
                <w:szCs w:val="18"/>
                <w:lang w:eastAsia="tr-TR"/>
              </w:rPr>
              <w:t>Hayat Kimya Sanayi A.Ş.</w:t>
            </w:r>
          </w:p>
        </w:tc>
        <w:tc>
          <w:tcPr>
            <w:tcW w:w="1187" w:type="dxa"/>
            <w:shd w:val="clear" w:color="auto" w:fill="auto"/>
            <w:noWrap/>
            <w:vAlign w:val="center"/>
            <w:hideMark/>
          </w:tcPr>
          <w:p w14:paraId="3E4943BC" w14:textId="174F0FE3" w:rsidR="00F344DD" w:rsidRPr="00CB56EC" w:rsidRDefault="00F344DD" w:rsidP="00F344DD">
            <w:pPr>
              <w:jc w:val="right"/>
              <w:rPr>
                <w:color w:val="000000"/>
                <w:sz w:val="18"/>
                <w:szCs w:val="18"/>
                <w:lang w:eastAsia="tr-TR"/>
              </w:rPr>
            </w:pPr>
            <w:r>
              <w:rPr>
                <w:color w:val="000000"/>
                <w:sz w:val="18"/>
                <w:szCs w:val="18"/>
                <w:lang w:eastAsia="tr-TR"/>
              </w:rPr>
              <w:t>1,650,000</w:t>
            </w:r>
          </w:p>
        </w:tc>
        <w:tc>
          <w:tcPr>
            <w:tcW w:w="1187" w:type="dxa"/>
            <w:shd w:val="clear" w:color="auto" w:fill="auto"/>
            <w:noWrap/>
            <w:vAlign w:val="center"/>
            <w:hideMark/>
          </w:tcPr>
          <w:p w14:paraId="1BB86874" w14:textId="0A47F4C7" w:rsidR="00F344DD" w:rsidRPr="00CB56EC" w:rsidRDefault="00F344DD" w:rsidP="00F344DD">
            <w:pPr>
              <w:jc w:val="right"/>
              <w:rPr>
                <w:color w:val="000000"/>
                <w:sz w:val="18"/>
                <w:szCs w:val="18"/>
                <w:lang w:eastAsia="tr-TR"/>
              </w:rPr>
            </w:pPr>
            <w:r>
              <w:rPr>
                <w:color w:val="000000"/>
                <w:sz w:val="18"/>
                <w:szCs w:val="18"/>
                <w:lang w:eastAsia="tr-TR"/>
              </w:rPr>
              <w:t>%</w:t>
            </w:r>
            <w:r w:rsidRPr="00CB56EC">
              <w:rPr>
                <w:color w:val="000000"/>
                <w:sz w:val="18"/>
                <w:szCs w:val="18"/>
                <w:lang w:eastAsia="tr-TR"/>
              </w:rPr>
              <w:t>5</w:t>
            </w:r>
            <w:r>
              <w:rPr>
                <w:color w:val="000000"/>
                <w:sz w:val="18"/>
                <w:szCs w:val="18"/>
                <w:lang w:eastAsia="tr-TR"/>
              </w:rPr>
              <w:t>5</w:t>
            </w:r>
            <w:r w:rsidRPr="00CB56EC">
              <w:rPr>
                <w:color w:val="000000"/>
                <w:sz w:val="18"/>
                <w:szCs w:val="18"/>
                <w:lang w:eastAsia="tr-TR"/>
              </w:rPr>
              <w:t>.00</w:t>
            </w:r>
            <w:r>
              <w:rPr>
                <w:color w:val="000000"/>
                <w:sz w:val="18"/>
                <w:szCs w:val="18"/>
                <w:lang w:eastAsia="tr-TR"/>
              </w:rPr>
              <w:t>000</w:t>
            </w:r>
          </w:p>
        </w:tc>
        <w:tc>
          <w:tcPr>
            <w:tcW w:w="1187" w:type="dxa"/>
            <w:shd w:val="clear" w:color="auto" w:fill="auto"/>
            <w:noWrap/>
            <w:vAlign w:val="center"/>
            <w:hideMark/>
          </w:tcPr>
          <w:p w14:paraId="0C8BE5DD" w14:textId="5E761538" w:rsidR="00F344DD" w:rsidRPr="00CB56EC" w:rsidRDefault="00F344DD" w:rsidP="00F344DD">
            <w:pPr>
              <w:jc w:val="right"/>
              <w:rPr>
                <w:color w:val="000000"/>
                <w:sz w:val="18"/>
                <w:szCs w:val="18"/>
                <w:lang w:eastAsia="tr-TR"/>
              </w:rPr>
            </w:pPr>
            <w:r>
              <w:rPr>
                <w:color w:val="000000"/>
                <w:sz w:val="18"/>
                <w:szCs w:val="18"/>
                <w:lang w:eastAsia="tr-TR"/>
              </w:rPr>
              <w:t>1,650,000</w:t>
            </w:r>
          </w:p>
        </w:tc>
        <w:tc>
          <w:tcPr>
            <w:tcW w:w="1187" w:type="dxa"/>
            <w:shd w:val="clear" w:color="auto" w:fill="auto"/>
            <w:noWrap/>
            <w:vAlign w:val="center"/>
            <w:hideMark/>
          </w:tcPr>
          <w:p w14:paraId="6DFDF9D8" w14:textId="77777777" w:rsidR="00F344DD" w:rsidRPr="00CB56EC" w:rsidRDefault="00F344DD" w:rsidP="00F344DD">
            <w:pPr>
              <w:jc w:val="right"/>
              <w:rPr>
                <w:color w:val="000000"/>
                <w:sz w:val="18"/>
                <w:szCs w:val="18"/>
                <w:lang w:eastAsia="tr-TR"/>
              </w:rPr>
            </w:pPr>
            <w:r w:rsidRPr="00CB56EC">
              <w:rPr>
                <w:color w:val="000000"/>
                <w:sz w:val="18"/>
                <w:szCs w:val="18"/>
                <w:lang w:eastAsia="tr-TR"/>
              </w:rPr>
              <w:t>-</w:t>
            </w:r>
          </w:p>
        </w:tc>
      </w:tr>
      <w:tr w:rsidR="00F344DD" w:rsidRPr="00CB56EC" w14:paraId="433D7589" w14:textId="77777777" w:rsidTr="00A55F81">
        <w:trPr>
          <w:trHeight w:val="221"/>
        </w:trPr>
        <w:tc>
          <w:tcPr>
            <w:tcW w:w="4323" w:type="dxa"/>
            <w:shd w:val="clear" w:color="auto" w:fill="auto"/>
            <w:noWrap/>
            <w:vAlign w:val="center"/>
            <w:hideMark/>
          </w:tcPr>
          <w:p w14:paraId="56107610" w14:textId="77777777" w:rsidR="00F344DD" w:rsidRPr="00CB56EC" w:rsidRDefault="00F344DD" w:rsidP="00F344DD">
            <w:pPr>
              <w:rPr>
                <w:color w:val="000000"/>
                <w:sz w:val="18"/>
                <w:szCs w:val="18"/>
                <w:lang w:eastAsia="tr-TR"/>
              </w:rPr>
            </w:pPr>
            <w:r w:rsidRPr="00CB56EC">
              <w:rPr>
                <w:color w:val="000000"/>
                <w:sz w:val="18"/>
                <w:szCs w:val="18"/>
                <w:lang w:eastAsia="tr-TR"/>
              </w:rPr>
              <w:t xml:space="preserve">Kastamonu Entegre Ağaç Sanayi Ticaret A.Ş </w:t>
            </w:r>
          </w:p>
        </w:tc>
        <w:tc>
          <w:tcPr>
            <w:tcW w:w="1187" w:type="dxa"/>
            <w:shd w:val="clear" w:color="auto" w:fill="auto"/>
            <w:noWrap/>
            <w:vAlign w:val="center"/>
            <w:hideMark/>
          </w:tcPr>
          <w:p w14:paraId="508E3926" w14:textId="77777777" w:rsidR="00F344DD" w:rsidRPr="00CB56EC" w:rsidRDefault="00F344DD" w:rsidP="00F344DD">
            <w:pPr>
              <w:jc w:val="right"/>
              <w:rPr>
                <w:color w:val="000000"/>
                <w:sz w:val="18"/>
                <w:szCs w:val="18"/>
                <w:lang w:eastAsia="tr-TR"/>
              </w:rPr>
            </w:pPr>
            <w:r w:rsidRPr="00CB56EC">
              <w:rPr>
                <w:color w:val="000000"/>
                <w:sz w:val="18"/>
                <w:szCs w:val="18"/>
                <w:lang w:eastAsia="tr-TR"/>
              </w:rPr>
              <w:t>749,996</w:t>
            </w:r>
          </w:p>
        </w:tc>
        <w:tc>
          <w:tcPr>
            <w:tcW w:w="1187" w:type="dxa"/>
            <w:shd w:val="clear" w:color="auto" w:fill="auto"/>
            <w:noWrap/>
            <w:vAlign w:val="center"/>
            <w:hideMark/>
          </w:tcPr>
          <w:p w14:paraId="7B3351E0" w14:textId="3FAC71FF" w:rsidR="00F344DD" w:rsidRPr="00CB56EC" w:rsidRDefault="00F344DD" w:rsidP="00F344DD">
            <w:pPr>
              <w:jc w:val="right"/>
              <w:rPr>
                <w:color w:val="000000"/>
                <w:sz w:val="18"/>
                <w:szCs w:val="18"/>
                <w:lang w:eastAsia="tr-TR"/>
              </w:rPr>
            </w:pPr>
            <w:r>
              <w:rPr>
                <w:color w:val="000000"/>
                <w:sz w:val="18"/>
                <w:szCs w:val="18"/>
                <w:lang w:eastAsia="tr-TR"/>
              </w:rPr>
              <w:t>%24</w:t>
            </w:r>
            <w:r w:rsidRPr="00CB56EC">
              <w:rPr>
                <w:color w:val="000000"/>
                <w:sz w:val="18"/>
                <w:szCs w:val="18"/>
                <w:lang w:eastAsia="tr-TR"/>
              </w:rPr>
              <w:t>.999</w:t>
            </w:r>
            <w:r>
              <w:rPr>
                <w:color w:val="000000"/>
                <w:sz w:val="18"/>
                <w:szCs w:val="18"/>
                <w:lang w:eastAsia="tr-TR"/>
              </w:rPr>
              <w:t>85</w:t>
            </w:r>
          </w:p>
        </w:tc>
        <w:tc>
          <w:tcPr>
            <w:tcW w:w="1187" w:type="dxa"/>
            <w:shd w:val="clear" w:color="auto" w:fill="auto"/>
            <w:noWrap/>
            <w:vAlign w:val="center"/>
            <w:hideMark/>
          </w:tcPr>
          <w:p w14:paraId="7AD8EDDD" w14:textId="1BDDC3C2" w:rsidR="00F344DD" w:rsidRPr="00CB56EC" w:rsidRDefault="00F344DD" w:rsidP="00F344DD">
            <w:pPr>
              <w:jc w:val="right"/>
              <w:rPr>
                <w:color w:val="000000"/>
                <w:sz w:val="18"/>
                <w:szCs w:val="18"/>
                <w:lang w:eastAsia="tr-TR"/>
              </w:rPr>
            </w:pPr>
            <w:r w:rsidRPr="00CB56EC">
              <w:rPr>
                <w:color w:val="000000"/>
                <w:sz w:val="18"/>
                <w:szCs w:val="18"/>
                <w:lang w:eastAsia="tr-TR"/>
              </w:rPr>
              <w:t>749,996</w:t>
            </w:r>
          </w:p>
        </w:tc>
        <w:tc>
          <w:tcPr>
            <w:tcW w:w="1187" w:type="dxa"/>
            <w:shd w:val="clear" w:color="auto" w:fill="auto"/>
            <w:noWrap/>
            <w:vAlign w:val="center"/>
            <w:hideMark/>
          </w:tcPr>
          <w:p w14:paraId="6F2A4246" w14:textId="77777777" w:rsidR="00F344DD" w:rsidRPr="00CB56EC" w:rsidRDefault="00F344DD" w:rsidP="00F344DD">
            <w:pPr>
              <w:jc w:val="right"/>
              <w:rPr>
                <w:color w:val="000000"/>
                <w:sz w:val="18"/>
                <w:szCs w:val="18"/>
                <w:lang w:eastAsia="tr-TR"/>
              </w:rPr>
            </w:pPr>
            <w:r w:rsidRPr="00CB56EC">
              <w:rPr>
                <w:color w:val="000000"/>
                <w:sz w:val="18"/>
                <w:szCs w:val="18"/>
                <w:lang w:eastAsia="tr-TR"/>
              </w:rPr>
              <w:t>-</w:t>
            </w:r>
          </w:p>
        </w:tc>
      </w:tr>
      <w:tr w:rsidR="00F344DD" w:rsidRPr="00CB56EC" w14:paraId="449A6390" w14:textId="77777777" w:rsidTr="00A55F81">
        <w:trPr>
          <w:trHeight w:val="221"/>
        </w:trPr>
        <w:tc>
          <w:tcPr>
            <w:tcW w:w="4323" w:type="dxa"/>
            <w:shd w:val="clear" w:color="auto" w:fill="auto"/>
            <w:noWrap/>
            <w:vAlign w:val="center"/>
          </w:tcPr>
          <w:p w14:paraId="3290CFB6" w14:textId="4B110141" w:rsidR="00F344DD" w:rsidRPr="00CB56EC" w:rsidRDefault="00F344DD" w:rsidP="00F344DD">
            <w:pPr>
              <w:rPr>
                <w:color w:val="000000"/>
                <w:sz w:val="18"/>
                <w:szCs w:val="18"/>
                <w:lang w:eastAsia="tr-TR"/>
              </w:rPr>
            </w:pPr>
            <w:r w:rsidRPr="00614456">
              <w:rPr>
                <w:color w:val="000000"/>
                <w:sz w:val="18"/>
                <w:szCs w:val="18"/>
                <w:lang w:eastAsia="tr-TR"/>
              </w:rPr>
              <w:t>Hayat Holding A.Ş.</w:t>
            </w:r>
          </w:p>
        </w:tc>
        <w:tc>
          <w:tcPr>
            <w:tcW w:w="1187" w:type="dxa"/>
            <w:shd w:val="clear" w:color="auto" w:fill="auto"/>
            <w:noWrap/>
            <w:vAlign w:val="center"/>
          </w:tcPr>
          <w:p w14:paraId="787D508E" w14:textId="4939718A" w:rsidR="00F344DD" w:rsidRPr="00CB56EC" w:rsidRDefault="00F344DD" w:rsidP="00F344DD">
            <w:pPr>
              <w:jc w:val="right"/>
              <w:rPr>
                <w:color w:val="000000"/>
                <w:sz w:val="18"/>
                <w:szCs w:val="18"/>
                <w:lang w:eastAsia="tr-TR"/>
              </w:rPr>
            </w:pPr>
            <w:r>
              <w:rPr>
                <w:color w:val="000000"/>
                <w:sz w:val="18"/>
                <w:szCs w:val="18"/>
                <w:lang w:eastAsia="tr-TR"/>
              </w:rPr>
              <w:t>600,001</w:t>
            </w:r>
          </w:p>
        </w:tc>
        <w:tc>
          <w:tcPr>
            <w:tcW w:w="1187" w:type="dxa"/>
            <w:shd w:val="clear" w:color="auto" w:fill="auto"/>
            <w:noWrap/>
            <w:vAlign w:val="center"/>
          </w:tcPr>
          <w:p w14:paraId="7A8856D0" w14:textId="2DC983E6" w:rsidR="00F344DD" w:rsidRPr="00CB56EC" w:rsidRDefault="00F344DD" w:rsidP="00F344DD">
            <w:pPr>
              <w:jc w:val="right"/>
              <w:rPr>
                <w:color w:val="000000"/>
                <w:sz w:val="18"/>
                <w:szCs w:val="18"/>
                <w:lang w:eastAsia="tr-TR"/>
              </w:rPr>
            </w:pPr>
            <w:r>
              <w:rPr>
                <w:color w:val="000000"/>
                <w:sz w:val="18"/>
                <w:szCs w:val="18"/>
                <w:lang w:eastAsia="tr-TR"/>
              </w:rPr>
              <w:t>%20.00005</w:t>
            </w:r>
          </w:p>
        </w:tc>
        <w:tc>
          <w:tcPr>
            <w:tcW w:w="1187" w:type="dxa"/>
            <w:shd w:val="clear" w:color="auto" w:fill="auto"/>
            <w:noWrap/>
            <w:vAlign w:val="center"/>
          </w:tcPr>
          <w:p w14:paraId="5B7753E2" w14:textId="4588791A" w:rsidR="00F344DD" w:rsidRPr="00CB56EC" w:rsidRDefault="00F344DD" w:rsidP="00F344DD">
            <w:pPr>
              <w:jc w:val="right"/>
              <w:rPr>
                <w:color w:val="000000"/>
                <w:sz w:val="18"/>
                <w:szCs w:val="18"/>
                <w:lang w:eastAsia="tr-TR"/>
              </w:rPr>
            </w:pPr>
            <w:r>
              <w:rPr>
                <w:color w:val="000000"/>
                <w:sz w:val="18"/>
                <w:szCs w:val="18"/>
                <w:lang w:eastAsia="tr-TR"/>
              </w:rPr>
              <w:t>600,001</w:t>
            </w:r>
          </w:p>
        </w:tc>
        <w:tc>
          <w:tcPr>
            <w:tcW w:w="1187" w:type="dxa"/>
            <w:shd w:val="clear" w:color="auto" w:fill="auto"/>
            <w:noWrap/>
            <w:vAlign w:val="center"/>
          </w:tcPr>
          <w:p w14:paraId="0BD9FBB7" w14:textId="0F11D67F" w:rsidR="00F344DD" w:rsidRPr="00CB56EC" w:rsidRDefault="00F344DD" w:rsidP="00F344DD">
            <w:pPr>
              <w:jc w:val="right"/>
              <w:rPr>
                <w:color w:val="000000"/>
                <w:sz w:val="18"/>
                <w:szCs w:val="18"/>
                <w:lang w:eastAsia="tr-TR"/>
              </w:rPr>
            </w:pPr>
            <w:r>
              <w:rPr>
                <w:color w:val="000000"/>
                <w:sz w:val="18"/>
                <w:szCs w:val="18"/>
                <w:lang w:eastAsia="tr-TR"/>
              </w:rPr>
              <w:t>-</w:t>
            </w:r>
          </w:p>
        </w:tc>
      </w:tr>
      <w:tr w:rsidR="00F344DD" w:rsidRPr="00CB56EC" w14:paraId="3F5295B9" w14:textId="77777777" w:rsidTr="00A55F81">
        <w:trPr>
          <w:trHeight w:val="230"/>
        </w:trPr>
        <w:tc>
          <w:tcPr>
            <w:tcW w:w="4323" w:type="dxa"/>
            <w:shd w:val="clear" w:color="auto" w:fill="auto"/>
            <w:noWrap/>
            <w:vAlign w:val="center"/>
            <w:hideMark/>
          </w:tcPr>
          <w:p w14:paraId="27D2D739" w14:textId="77777777" w:rsidR="00F344DD" w:rsidRPr="00CB56EC" w:rsidRDefault="00F344DD" w:rsidP="00F344DD">
            <w:pPr>
              <w:rPr>
                <w:color w:val="000000"/>
                <w:sz w:val="18"/>
                <w:szCs w:val="18"/>
                <w:lang w:eastAsia="tr-TR"/>
              </w:rPr>
            </w:pPr>
            <w:r w:rsidRPr="00CB56EC">
              <w:rPr>
                <w:color w:val="000000"/>
                <w:sz w:val="18"/>
                <w:szCs w:val="18"/>
                <w:lang w:eastAsia="tr-TR"/>
              </w:rPr>
              <w:t>Diğer</w:t>
            </w:r>
          </w:p>
        </w:tc>
        <w:tc>
          <w:tcPr>
            <w:tcW w:w="1187" w:type="dxa"/>
            <w:shd w:val="clear" w:color="auto" w:fill="auto"/>
            <w:noWrap/>
            <w:vAlign w:val="center"/>
            <w:hideMark/>
          </w:tcPr>
          <w:p w14:paraId="5E976000" w14:textId="7BB74160" w:rsidR="00F344DD" w:rsidRPr="00CB56EC" w:rsidRDefault="00F344DD" w:rsidP="00F344DD">
            <w:pPr>
              <w:jc w:val="right"/>
              <w:rPr>
                <w:bCs/>
                <w:color w:val="000000"/>
                <w:sz w:val="18"/>
                <w:szCs w:val="18"/>
                <w:lang w:eastAsia="tr-TR"/>
              </w:rPr>
            </w:pPr>
            <w:r>
              <w:rPr>
                <w:bCs/>
                <w:color w:val="000000"/>
                <w:sz w:val="18"/>
                <w:szCs w:val="18"/>
                <w:lang w:eastAsia="tr-TR"/>
              </w:rPr>
              <w:t>3</w:t>
            </w:r>
          </w:p>
        </w:tc>
        <w:tc>
          <w:tcPr>
            <w:tcW w:w="1187" w:type="dxa"/>
            <w:shd w:val="clear" w:color="auto" w:fill="auto"/>
            <w:noWrap/>
            <w:vAlign w:val="center"/>
            <w:hideMark/>
          </w:tcPr>
          <w:p w14:paraId="704AC5FA" w14:textId="75C2ED90" w:rsidR="00F344DD" w:rsidRPr="00CB56EC" w:rsidRDefault="00F344DD" w:rsidP="00F344DD">
            <w:pPr>
              <w:jc w:val="right"/>
              <w:rPr>
                <w:bCs/>
                <w:color w:val="000000"/>
                <w:sz w:val="18"/>
                <w:szCs w:val="18"/>
                <w:lang w:eastAsia="tr-TR"/>
              </w:rPr>
            </w:pPr>
            <w:r>
              <w:rPr>
                <w:bCs/>
                <w:color w:val="000000"/>
                <w:sz w:val="18"/>
                <w:szCs w:val="18"/>
                <w:lang w:eastAsia="tr-TR"/>
              </w:rPr>
              <w:t>%0.00010</w:t>
            </w:r>
          </w:p>
        </w:tc>
        <w:tc>
          <w:tcPr>
            <w:tcW w:w="1187" w:type="dxa"/>
            <w:shd w:val="clear" w:color="auto" w:fill="auto"/>
            <w:noWrap/>
            <w:vAlign w:val="center"/>
            <w:hideMark/>
          </w:tcPr>
          <w:p w14:paraId="7F99E9D3" w14:textId="0F254D9F" w:rsidR="00F344DD" w:rsidRPr="00CB56EC" w:rsidRDefault="00F344DD" w:rsidP="00F344DD">
            <w:pPr>
              <w:jc w:val="right"/>
              <w:rPr>
                <w:bCs/>
                <w:color w:val="000000"/>
                <w:sz w:val="18"/>
                <w:szCs w:val="18"/>
                <w:lang w:eastAsia="tr-TR"/>
              </w:rPr>
            </w:pPr>
            <w:r>
              <w:rPr>
                <w:bCs/>
                <w:color w:val="000000"/>
                <w:sz w:val="18"/>
                <w:szCs w:val="18"/>
                <w:lang w:eastAsia="tr-TR"/>
              </w:rPr>
              <w:t>3</w:t>
            </w:r>
          </w:p>
        </w:tc>
        <w:tc>
          <w:tcPr>
            <w:tcW w:w="1187" w:type="dxa"/>
            <w:shd w:val="clear" w:color="auto" w:fill="auto"/>
            <w:noWrap/>
            <w:vAlign w:val="center"/>
            <w:hideMark/>
          </w:tcPr>
          <w:p w14:paraId="4EAC33F8" w14:textId="748B9FFA" w:rsidR="00F344DD" w:rsidRPr="00CB56EC" w:rsidRDefault="00F344DD" w:rsidP="00F344DD">
            <w:pPr>
              <w:jc w:val="right"/>
              <w:rPr>
                <w:b/>
                <w:bCs/>
                <w:color w:val="000000"/>
                <w:sz w:val="18"/>
                <w:szCs w:val="18"/>
                <w:lang w:eastAsia="tr-TR"/>
              </w:rPr>
            </w:pPr>
            <w:r>
              <w:rPr>
                <w:b/>
                <w:bCs/>
                <w:color w:val="000000"/>
                <w:sz w:val="18"/>
                <w:szCs w:val="18"/>
                <w:lang w:eastAsia="tr-TR"/>
              </w:rPr>
              <w:t>-</w:t>
            </w:r>
          </w:p>
        </w:tc>
      </w:tr>
      <w:tr w:rsidR="00F344DD" w:rsidRPr="00CB56EC" w14:paraId="499BDFD4" w14:textId="77777777" w:rsidTr="00A55F81">
        <w:trPr>
          <w:trHeight w:val="230"/>
        </w:trPr>
        <w:tc>
          <w:tcPr>
            <w:tcW w:w="4323" w:type="dxa"/>
            <w:shd w:val="clear" w:color="auto" w:fill="auto"/>
            <w:noWrap/>
            <w:vAlign w:val="center"/>
            <w:hideMark/>
          </w:tcPr>
          <w:p w14:paraId="5E46B1DF" w14:textId="77777777" w:rsidR="00F344DD" w:rsidRPr="00CB56EC" w:rsidRDefault="00F344DD" w:rsidP="00F344DD">
            <w:pPr>
              <w:rPr>
                <w:b/>
                <w:bCs/>
                <w:color w:val="000000"/>
                <w:sz w:val="18"/>
                <w:szCs w:val="18"/>
                <w:lang w:eastAsia="tr-TR"/>
              </w:rPr>
            </w:pPr>
            <w:r w:rsidRPr="00CB56EC">
              <w:rPr>
                <w:b/>
                <w:bCs/>
                <w:color w:val="000000"/>
                <w:sz w:val="18"/>
                <w:szCs w:val="18"/>
                <w:lang w:eastAsia="tr-TR"/>
              </w:rPr>
              <w:t>Toplam</w:t>
            </w:r>
          </w:p>
        </w:tc>
        <w:tc>
          <w:tcPr>
            <w:tcW w:w="1187" w:type="dxa"/>
            <w:shd w:val="clear" w:color="auto" w:fill="auto"/>
            <w:noWrap/>
            <w:vAlign w:val="center"/>
            <w:hideMark/>
          </w:tcPr>
          <w:p w14:paraId="5922A5C8" w14:textId="7B699055" w:rsidR="00F344DD" w:rsidRPr="00CB56EC" w:rsidRDefault="00F344DD" w:rsidP="00F344DD">
            <w:pPr>
              <w:jc w:val="right"/>
              <w:rPr>
                <w:b/>
                <w:bCs/>
                <w:color w:val="000000"/>
                <w:sz w:val="18"/>
                <w:szCs w:val="18"/>
                <w:lang w:eastAsia="tr-TR"/>
              </w:rPr>
            </w:pPr>
            <w:r>
              <w:rPr>
                <w:b/>
                <w:bCs/>
                <w:color w:val="000000"/>
                <w:sz w:val="18"/>
                <w:szCs w:val="18"/>
                <w:lang w:eastAsia="tr-TR"/>
              </w:rPr>
              <w:t>3</w:t>
            </w:r>
            <w:r w:rsidRPr="00CB56EC">
              <w:rPr>
                <w:b/>
                <w:bCs/>
                <w:color w:val="000000"/>
                <w:sz w:val="18"/>
                <w:szCs w:val="18"/>
                <w:lang w:eastAsia="tr-TR"/>
              </w:rPr>
              <w:t>,</w:t>
            </w:r>
            <w:r>
              <w:rPr>
                <w:b/>
                <w:bCs/>
                <w:color w:val="000000"/>
                <w:sz w:val="18"/>
                <w:szCs w:val="18"/>
                <w:lang w:eastAsia="tr-TR"/>
              </w:rPr>
              <w:t>0</w:t>
            </w:r>
            <w:r w:rsidRPr="00CB56EC">
              <w:rPr>
                <w:b/>
                <w:bCs/>
                <w:color w:val="000000"/>
                <w:sz w:val="18"/>
                <w:szCs w:val="18"/>
                <w:lang w:eastAsia="tr-TR"/>
              </w:rPr>
              <w:t>00,000</w:t>
            </w:r>
          </w:p>
        </w:tc>
        <w:tc>
          <w:tcPr>
            <w:tcW w:w="1187" w:type="dxa"/>
            <w:shd w:val="clear" w:color="auto" w:fill="auto"/>
            <w:noWrap/>
            <w:vAlign w:val="center"/>
            <w:hideMark/>
          </w:tcPr>
          <w:p w14:paraId="213EC778" w14:textId="6AC30F16" w:rsidR="00F344DD" w:rsidRPr="00CB56EC" w:rsidRDefault="00F344DD" w:rsidP="00F344DD">
            <w:pPr>
              <w:jc w:val="right"/>
              <w:rPr>
                <w:b/>
                <w:bCs/>
                <w:color w:val="000000"/>
                <w:sz w:val="18"/>
                <w:szCs w:val="18"/>
                <w:lang w:eastAsia="tr-TR"/>
              </w:rPr>
            </w:pPr>
            <w:r>
              <w:rPr>
                <w:b/>
                <w:bCs/>
                <w:color w:val="000000"/>
                <w:sz w:val="18"/>
                <w:szCs w:val="18"/>
                <w:lang w:eastAsia="tr-TR"/>
              </w:rPr>
              <w:t>%100.00</w:t>
            </w:r>
          </w:p>
        </w:tc>
        <w:tc>
          <w:tcPr>
            <w:tcW w:w="1187" w:type="dxa"/>
            <w:shd w:val="clear" w:color="auto" w:fill="auto"/>
            <w:noWrap/>
            <w:vAlign w:val="center"/>
            <w:hideMark/>
          </w:tcPr>
          <w:p w14:paraId="007709F5" w14:textId="47DA4F8D" w:rsidR="00F344DD" w:rsidRPr="00CB56EC" w:rsidRDefault="00F344DD" w:rsidP="00F344DD">
            <w:pPr>
              <w:jc w:val="right"/>
              <w:rPr>
                <w:b/>
                <w:bCs/>
                <w:color w:val="000000"/>
                <w:sz w:val="18"/>
                <w:szCs w:val="18"/>
                <w:lang w:eastAsia="tr-TR"/>
              </w:rPr>
            </w:pPr>
            <w:r>
              <w:rPr>
                <w:b/>
                <w:bCs/>
                <w:color w:val="000000"/>
                <w:sz w:val="18"/>
                <w:szCs w:val="18"/>
                <w:lang w:eastAsia="tr-TR"/>
              </w:rPr>
              <w:t>3</w:t>
            </w:r>
            <w:r w:rsidRPr="00CB56EC">
              <w:rPr>
                <w:b/>
                <w:bCs/>
                <w:color w:val="000000"/>
                <w:sz w:val="18"/>
                <w:szCs w:val="18"/>
                <w:lang w:eastAsia="tr-TR"/>
              </w:rPr>
              <w:t>,</w:t>
            </w:r>
            <w:r>
              <w:rPr>
                <w:b/>
                <w:bCs/>
                <w:color w:val="000000"/>
                <w:sz w:val="18"/>
                <w:szCs w:val="18"/>
                <w:lang w:eastAsia="tr-TR"/>
              </w:rPr>
              <w:t>0</w:t>
            </w:r>
            <w:r w:rsidRPr="00CB56EC">
              <w:rPr>
                <w:b/>
                <w:bCs/>
                <w:color w:val="000000"/>
                <w:sz w:val="18"/>
                <w:szCs w:val="18"/>
                <w:lang w:eastAsia="tr-TR"/>
              </w:rPr>
              <w:t>00,000</w:t>
            </w:r>
          </w:p>
        </w:tc>
        <w:tc>
          <w:tcPr>
            <w:tcW w:w="1187" w:type="dxa"/>
            <w:shd w:val="clear" w:color="auto" w:fill="auto"/>
            <w:noWrap/>
            <w:vAlign w:val="center"/>
            <w:hideMark/>
          </w:tcPr>
          <w:p w14:paraId="71C5BACB" w14:textId="77777777" w:rsidR="00F344DD" w:rsidRPr="00CB56EC" w:rsidRDefault="00F344DD" w:rsidP="00F344DD">
            <w:pPr>
              <w:jc w:val="right"/>
              <w:rPr>
                <w:color w:val="000000"/>
                <w:sz w:val="18"/>
                <w:szCs w:val="18"/>
                <w:lang w:eastAsia="tr-TR"/>
              </w:rPr>
            </w:pPr>
            <w:r w:rsidRPr="00CB56EC">
              <w:rPr>
                <w:color w:val="000000"/>
                <w:sz w:val="18"/>
                <w:szCs w:val="18"/>
                <w:lang w:eastAsia="tr-TR"/>
              </w:rPr>
              <w:t>-</w:t>
            </w:r>
          </w:p>
        </w:tc>
      </w:tr>
      <w:bookmarkEnd w:id="4"/>
    </w:tbl>
    <w:p w14:paraId="7BE6A48C" w14:textId="77777777" w:rsidR="00AF46F6" w:rsidRPr="00CB56EC" w:rsidRDefault="00AF46F6" w:rsidP="00AF46F6">
      <w:pPr>
        <w:pStyle w:val="BodyText"/>
        <w:autoSpaceDE/>
        <w:autoSpaceDN/>
        <w:adjustRightInd/>
        <w:rPr>
          <w:sz w:val="16"/>
          <w:szCs w:val="16"/>
        </w:rPr>
      </w:pPr>
    </w:p>
    <w:p w14:paraId="5A439B93" w14:textId="77777777" w:rsidR="00AF46F6" w:rsidRPr="00CB56EC" w:rsidRDefault="00AF46F6" w:rsidP="00D5711A">
      <w:pPr>
        <w:pStyle w:val="BodyText"/>
        <w:autoSpaceDE/>
        <w:autoSpaceDN/>
        <w:adjustRightInd/>
        <w:ind w:left="-540" w:hanging="27"/>
        <w:jc w:val="left"/>
        <w:rPr>
          <w:b/>
        </w:rPr>
      </w:pPr>
      <w:r w:rsidRPr="00CB56EC">
        <w:rPr>
          <w:b/>
        </w:rPr>
        <w:t xml:space="preserve">5.     </w:t>
      </w:r>
      <w:r w:rsidRPr="00CB56EC">
        <w:rPr>
          <w:b/>
        </w:rPr>
        <w:tab/>
        <w:t>Banka’nın hizmet türü ve faaliyet alanlarını içeren özet bilgi</w:t>
      </w:r>
    </w:p>
    <w:p w14:paraId="6EB43509" w14:textId="77777777" w:rsidR="00AF46F6" w:rsidRPr="00CB56EC" w:rsidRDefault="00AF46F6" w:rsidP="00D5711A">
      <w:pPr>
        <w:pStyle w:val="BodyText"/>
        <w:autoSpaceDE/>
        <w:autoSpaceDN/>
        <w:adjustRightInd/>
        <w:ind w:left="-540"/>
        <w:jc w:val="left"/>
        <w:rPr>
          <w:b/>
          <w:sz w:val="16"/>
          <w:szCs w:val="16"/>
        </w:rPr>
      </w:pPr>
    </w:p>
    <w:p w14:paraId="126383EC" w14:textId="77777777" w:rsidR="00AF46F6" w:rsidRPr="00CB56EC" w:rsidRDefault="00AF46F6" w:rsidP="00D5711A">
      <w:pPr>
        <w:pStyle w:val="BodyText"/>
        <w:autoSpaceDE/>
        <w:autoSpaceDN/>
        <w:adjustRightInd/>
      </w:pPr>
      <w:r w:rsidRPr="00CB56EC">
        <w:t>Banka’nın faaliyet alanı, kurumsal ve ticari bankacılık, uluslararası bankacılık hizmetleri, bireysel bankacılık ve kredi kartı işlemlerini kapsamaktadır. Banka’nın ana faaliyet alanı dijital katılım bankası olarak faizsiz bankacılık kuralları içerisinde cari hesaplar ve kar/zarar katılma hesapları yoluyla fon toplayıp müşterilerine fon kullandırmaktır.</w:t>
      </w:r>
    </w:p>
    <w:p w14:paraId="0EC8ACB6" w14:textId="77777777" w:rsidR="00AF46F6" w:rsidRPr="00CB56EC" w:rsidRDefault="00AF46F6" w:rsidP="00D5711A">
      <w:pPr>
        <w:pStyle w:val="BodyText"/>
        <w:autoSpaceDE/>
        <w:autoSpaceDN/>
        <w:adjustRightInd/>
      </w:pPr>
    </w:p>
    <w:p w14:paraId="43966988" w14:textId="167E7B19" w:rsidR="00AF46F6" w:rsidRPr="00CB56EC" w:rsidRDefault="002F639E" w:rsidP="00D5711A">
      <w:pPr>
        <w:pStyle w:val="BodyText"/>
        <w:autoSpaceDE/>
        <w:autoSpaceDN/>
        <w:adjustRightInd/>
      </w:pPr>
      <w:r>
        <w:t xml:space="preserve">31 </w:t>
      </w:r>
      <w:r w:rsidR="006D2604">
        <w:t>Mart</w:t>
      </w:r>
      <w:r>
        <w:t xml:space="preserve"> 202</w:t>
      </w:r>
      <w:r w:rsidR="006D2604">
        <w:t>5</w:t>
      </w:r>
      <w:r w:rsidR="00AF46F6" w:rsidRPr="00CB56EC">
        <w:t xml:space="preserve"> tarihi itibarıyla </w:t>
      </w:r>
      <w:r w:rsidR="00AF46F6" w:rsidRPr="00470405">
        <w:t>B</w:t>
      </w:r>
      <w:r w:rsidR="00AF46F6" w:rsidRPr="00B45983">
        <w:t xml:space="preserve">anka </w:t>
      </w:r>
      <w:r w:rsidR="00B45983" w:rsidRPr="00056F89">
        <w:t>356</w:t>
      </w:r>
      <w:r w:rsidR="00B45983" w:rsidRPr="00B45983">
        <w:t xml:space="preserve"> </w:t>
      </w:r>
      <w:r w:rsidR="000839D6" w:rsidRPr="00B45983">
        <w:t>personeli</w:t>
      </w:r>
      <w:r w:rsidR="000839D6" w:rsidRPr="00CB56EC">
        <w:t xml:space="preserve"> (31 Aralık 202</w:t>
      </w:r>
      <w:r w:rsidR="006D2604">
        <w:t>4</w:t>
      </w:r>
      <w:r w:rsidR="00AF46F6" w:rsidRPr="00CB56EC">
        <w:t xml:space="preserve"> – </w:t>
      </w:r>
      <w:r w:rsidR="006D2604">
        <w:t>365</w:t>
      </w:r>
      <w:r w:rsidR="00AF46F6" w:rsidRPr="00CB56EC">
        <w:t xml:space="preserve">) ile faaliyet göstermektedir. Kısaca Banka’nın faaliyet alanları Ana </w:t>
      </w:r>
      <w:proofErr w:type="spellStart"/>
      <w:r w:rsidR="00AF46F6" w:rsidRPr="00CB56EC">
        <w:t>Sözleşme’de</w:t>
      </w:r>
      <w:proofErr w:type="spellEnd"/>
      <w:r w:rsidR="00AF46F6" w:rsidRPr="00CB56EC">
        <w:t xml:space="preserve"> aşağıdaki gibi belirtilmiştir;</w:t>
      </w:r>
    </w:p>
    <w:p w14:paraId="7C5B4EB5" w14:textId="77777777" w:rsidR="00AF46F6" w:rsidRPr="00CB56EC" w:rsidRDefault="00AF46F6" w:rsidP="00D5711A">
      <w:pPr>
        <w:pStyle w:val="BodyText"/>
        <w:autoSpaceDE/>
        <w:autoSpaceDN/>
        <w:adjustRightInd/>
        <w:rPr>
          <w:sz w:val="12"/>
        </w:rPr>
      </w:pPr>
    </w:p>
    <w:p w14:paraId="55E780D2" w14:textId="77777777" w:rsidR="00AF46F6" w:rsidRPr="00CB56EC" w:rsidRDefault="00AF46F6" w:rsidP="00D5711A">
      <w:pPr>
        <w:numPr>
          <w:ilvl w:val="0"/>
          <w:numId w:val="24"/>
        </w:numPr>
        <w:jc w:val="both"/>
      </w:pPr>
      <w:r w:rsidRPr="00CB56EC">
        <w:t>Mevzuatla belirlenen yöntemlerle fon toplamak; cari hesaplarla katılma hesapları, özel fon havuzları hesapları açmak ve fon temin etmek,</w:t>
      </w:r>
    </w:p>
    <w:p w14:paraId="2D45D6ED" w14:textId="77777777" w:rsidR="00AF46F6" w:rsidRPr="00CB56EC" w:rsidRDefault="00AF46F6" w:rsidP="00D5711A">
      <w:pPr>
        <w:numPr>
          <w:ilvl w:val="0"/>
          <w:numId w:val="24"/>
        </w:numPr>
        <w:jc w:val="both"/>
      </w:pPr>
      <w:r w:rsidRPr="00CB56EC">
        <w:t xml:space="preserve">Faizsiz bankacılık prensipleri </w:t>
      </w:r>
      <w:r w:rsidR="00D5711A" w:rsidRPr="00CB56EC">
        <w:t>dâhilinde</w:t>
      </w:r>
      <w:r w:rsidRPr="00CB56EC">
        <w:t xml:space="preserve">; ekonomiye fon tahsis etmek, nakdi, </w:t>
      </w:r>
      <w:proofErr w:type="spellStart"/>
      <w:r w:rsidRPr="00CB56EC">
        <w:t>gayrinakdi</w:t>
      </w:r>
      <w:proofErr w:type="spellEnd"/>
      <w:r w:rsidRPr="00CB56EC">
        <w:t xml:space="preserve"> her cins ve surette kredi kullandırmak,</w:t>
      </w:r>
    </w:p>
    <w:p w14:paraId="6B530562" w14:textId="77777777" w:rsidR="00AF46F6" w:rsidRPr="00CB56EC" w:rsidRDefault="00AF46F6" w:rsidP="00D5711A">
      <w:pPr>
        <w:numPr>
          <w:ilvl w:val="0"/>
          <w:numId w:val="24"/>
        </w:numPr>
        <w:jc w:val="both"/>
      </w:pPr>
      <w:r w:rsidRPr="00CB56EC">
        <w:t xml:space="preserve">Finansal kiralama işlemleri yapmak, </w:t>
      </w:r>
      <w:proofErr w:type="spellStart"/>
      <w:r w:rsidRPr="00CB56EC">
        <w:t>operasyonel</w:t>
      </w:r>
      <w:proofErr w:type="spellEnd"/>
      <w:r w:rsidRPr="00CB56EC">
        <w:t xml:space="preserve"> kiralama işlemleri yapmak,</w:t>
      </w:r>
    </w:p>
    <w:p w14:paraId="6B025EC9" w14:textId="77777777" w:rsidR="00AF46F6" w:rsidRPr="00CB56EC" w:rsidRDefault="00AF46F6" w:rsidP="00D5711A">
      <w:pPr>
        <w:numPr>
          <w:ilvl w:val="0"/>
          <w:numId w:val="24"/>
        </w:numPr>
        <w:jc w:val="both"/>
      </w:pPr>
      <w:r w:rsidRPr="00CB56EC">
        <w:t xml:space="preserve">Her türlü ödeme ve tahsilat işlemleri yapmak, seyahat çekleri, kredi kartları gibi ödeme vasıtalarının faaliyetlerin yürütülmesi, üye işyeri hizmetleri vermek, müşavirlik ve danışmanlık yapmak, </w:t>
      </w:r>
    </w:p>
    <w:p w14:paraId="54FB2B4C" w14:textId="77777777" w:rsidR="00AF46F6" w:rsidRPr="00CB56EC" w:rsidRDefault="00AF46F6" w:rsidP="00D5711A">
      <w:pPr>
        <w:numPr>
          <w:ilvl w:val="0"/>
          <w:numId w:val="24"/>
        </w:numPr>
        <w:jc w:val="both"/>
      </w:pPr>
      <w:r w:rsidRPr="00CB56EC">
        <w:t>Mevzuat ve faizsiz bankacılık prensiplerine göre para veya sermaye piyasası araçlarını spot veya vadeli almak, satmak ve bunların alım satımına aracılık etmek, menkul kıymetler borsalarında faaliyette bulunmak,</w:t>
      </w:r>
    </w:p>
    <w:p w14:paraId="42B8DA33" w14:textId="77777777" w:rsidR="00AF46F6" w:rsidRPr="00CB56EC" w:rsidRDefault="00AF46F6" w:rsidP="00D5711A">
      <w:pPr>
        <w:numPr>
          <w:ilvl w:val="0"/>
          <w:numId w:val="24"/>
        </w:numPr>
        <w:jc w:val="both"/>
      </w:pPr>
      <w:r w:rsidRPr="00CB56EC">
        <w:t xml:space="preserve">Şirket ve kuruluşların (sigorta şirketleri </w:t>
      </w:r>
      <w:r w:rsidR="00D5711A" w:rsidRPr="00CB56EC">
        <w:t>dâhil</w:t>
      </w:r>
      <w:r w:rsidRPr="00CB56EC">
        <w:t xml:space="preserve">); mümessillik, </w:t>
      </w:r>
      <w:r w:rsidR="00D5711A" w:rsidRPr="00CB56EC">
        <w:t>vekâlet</w:t>
      </w:r>
      <w:r w:rsidRPr="00CB56EC">
        <w:t xml:space="preserve"> ve acenteliklerini yapmak, bireysel emeklilik aracılık hizmetleri yapmak</w:t>
      </w:r>
    </w:p>
    <w:p w14:paraId="4897BD54" w14:textId="77777777" w:rsidR="00AF46F6" w:rsidRPr="00CB56EC" w:rsidRDefault="00AF46F6" w:rsidP="00D5711A">
      <w:pPr>
        <w:pStyle w:val="ListParagraph"/>
        <w:numPr>
          <w:ilvl w:val="0"/>
          <w:numId w:val="24"/>
        </w:numPr>
        <w:jc w:val="both"/>
      </w:pPr>
      <w:r w:rsidRPr="00CB56EC">
        <w:t xml:space="preserve">Yönetim, teknik ve mali konularda yatırım </w:t>
      </w:r>
      <w:r w:rsidR="00864AFA" w:rsidRPr="00CB56EC">
        <w:t>danışmanlığı</w:t>
      </w:r>
      <w:r w:rsidRPr="00CB56EC">
        <w:t xml:space="preserve"> ile servet yönetimi ve finansal planlama </w:t>
      </w:r>
      <w:r w:rsidR="00864AFA" w:rsidRPr="00CB56EC">
        <w:t>danışmanlığı</w:t>
      </w:r>
      <w:r w:rsidRPr="00CB56EC">
        <w:t xml:space="preserve"> yapmak,</w:t>
      </w:r>
    </w:p>
    <w:p w14:paraId="00472173" w14:textId="77777777" w:rsidR="00AF46F6" w:rsidRPr="00CB56EC" w:rsidRDefault="00AF46F6" w:rsidP="00D5711A">
      <w:pPr>
        <w:pStyle w:val="ListParagraph"/>
        <w:numPr>
          <w:ilvl w:val="0"/>
          <w:numId w:val="24"/>
        </w:numPr>
        <w:jc w:val="both"/>
      </w:pPr>
      <w:r w:rsidRPr="00CB56EC">
        <w:t xml:space="preserve">Gerekli izinler alınmak suretiyle bankacılık faaliyetleriyle ilgili olarak; iştiraklerine, diğer banka, finansal kuruluş, finansal teknoloji şirketleri ve </w:t>
      </w:r>
      <w:r w:rsidR="00864AFA" w:rsidRPr="00CB56EC">
        <w:t>diğer</w:t>
      </w:r>
      <w:r w:rsidRPr="00CB56EC">
        <w:t xml:space="preserve"> şirketlere destek hizmeti vermek,</w:t>
      </w:r>
    </w:p>
    <w:p w14:paraId="43DAFBC3" w14:textId="77777777" w:rsidR="00AF46F6" w:rsidRPr="00CB56EC" w:rsidRDefault="00AF46F6" w:rsidP="00D5711A">
      <w:pPr>
        <w:numPr>
          <w:ilvl w:val="0"/>
          <w:numId w:val="24"/>
        </w:numPr>
        <w:jc w:val="both"/>
      </w:pPr>
      <w:r w:rsidRPr="00CB56EC">
        <w:t>Para piyasası araçlarını spot veya vadeli almak, satmak ve bunların alım satımına aracılık etmek,</w:t>
      </w:r>
    </w:p>
    <w:p w14:paraId="42F95084" w14:textId="77777777" w:rsidR="00AF46F6" w:rsidRPr="00CB56EC" w:rsidRDefault="00AF46F6" w:rsidP="00D5711A">
      <w:pPr>
        <w:numPr>
          <w:ilvl w:val="0"/>
          <w:numId w:val="24"/>
        </w:numPr>
        <w:jc w:val="both"/>
      </w:pPr>
      <w:r w:rsidRPr="00CB56EC">
        <w:t>Her türlü kambiyo işlemlerini yapmak, altın, gümüş, sair kıymetli maden, kıymetli taş ve metal almak, satmak, ithal ve ihraç etmek, kurulmuş ve kurulacak kıymetli maden ve metal borsalarına üye olmak, bu borsalarda işlem yapmak,</w:t>
      </w:r>
    </w:p>
    <w:p w14:paraId="7192B6A9" w14:textId="77777777" w:rsidR="00AF46F6" w:rsidRPr="00CB56EC" w:rsidRDefault="00AF46F6" w:rsidP="00D5711A">
      <w:pPr>
        <w:numPr>
          <w:ilvl w:val="0"/>
          <w:numId w:val="24"/>
        </w:numPr>
        <w:jc w:val="both"/>
      </w:pPr>
      <w:r w:rsidRPr="00CB56EC">
        <w:t xml:space="preserve">Amaç ve konusuna giren islerle ilgili, yerli veya yabancı </w:t>
      </w:r>
      <w:r w:rsidR="00864AFA" w:rsidRPr="00CB56EC">
        <w:t>şirket</w:t>
      </w:r>
      <w:r w:rsidRPr="00CB56EC">
        <w:t xml:space="preserve"> ve </w:t>
      </w:r>
      <w:r w:rsidR="00864AFA" w:rsidRPr="00CB56EC">
        <w:t>kuruluşların</w:t>
      </w:r>
      <w:r w:rsidRPr="00CB56EC">
        <w:t>; mümessillik, vekâlet ve acenteliklerini yapmak ve her türlü komisyon isleriyle iştigal etmek,</w:t>
      </w:r>
    </w:p>
    <w:p w14:paraId="24766204" w14:textId="77777777" w:rsidR="00AF46F6" w:rsidRPr="00CB56EC" w:rsidRDefault="00AF46F6" w:rsidP="00D5711A">
      <w:pPr>
        <w:numPr>
          <w:ilvl w:val="0"/>
          <w:numId w:val="24"/>
        </w:numPr>
        <w:jc w:val="both"/>
      </w:pPr>
      <w:r w:rsidRPr="00CB56EC">
        <w:t xml:space="preserve">Mevzuat ve katılım </w:t>
      </w:r>
      <w:r w:rsidR="00864AFA" w:rsidRPr="00CB56EC">
        <w:t>bankacılığı</w:t>
      </w:r>
      <w:r w:rsidRPr="00CB56EC">
        <w:t xml:space="preserve"> ilke ve esaslarına uygun olarak sosyal amaçlı yardımlarda bulunmak,</w:t>
      </w:r>
    </w:p>
    <w:p w14:paraId="6C9AE73A" w14:textId="77777777" w:rsidR="00AF46F6" w:rsidRPr="00CB56EC" w:rsidRDefault="00AF46F6" w:rsidP="00D5711A">
      <w:pPr>
        <w:ind w:left="360"/>
        <w:rPr>
          <w:sz w:val="16"/>
          <w:szCs w:val="16"/>
        </w:rPr>
      </w:pPr>
    </w:p>
    <w:p w14:paraId="0DA5899E" w14:textId="77777777" w:rsidR="00AF46F6" w:rsidRPr="00CB56EC" w:rsidRDefault="00AF46F6" w:rsidP="00D5711A">
      <w:pPr>
        <w:autoSpaceDE w:val="0"/>
        <w:autoSpaceDN w:val="0"/>
        <w:adjustRightInd w:val="0"/>
        <w:jc w:val="both"/>
      </w:pPr>
      <w:r w:rsidRPr="00CB56EC">
        <w:t xml:space="preserve">Banka’nın faaliyet alanı yukarıda yer verilen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w:t>
      </w:r>
      <w:proofErr w:type="spellStart"/>
      <w:r w:rsidRPr="00CB56EC">
        <w:t>Sözleşme’de</w:t>
      </w:r>
      <w:proofErr w:type="spellEnd"/>
      <w:r w:rsidRPr="00CB56EC">
        <w:t xml:space="preserve"> değişiklik mahiyetinde olan bu kararın Ticaret Bakanlığı’nca onanmasına bağlıdır. Bu suretle tasdik olunan karar Ana </w:t>
      </w:r>
      <w:proofErr w:type="spellStart"/>
      <w:r w:rsidRPr="00CB56EC">
        <w:t>Sözleşme’ye</w:t>
      </w:r>
      <w:proofErr w:type="spellEnd"/>
      <w:r w:rsidRPr="00CB56EC">
        <w:t xml:space="preserve"> eklenir.</w:t>
      </w:r>
    </w:p>
    <w:p w14:paraId="229D3B75" w14:textId="77777777" w:rsidR="00AF46F6" w:rsidRPr="00CB56EC" w:rsidRDefault="00AF46F6" w:rsidP="00D5711A">
      <w:pPr>
        <w:autoSpaceDE w:val="0"/>
        <w:autoSpaceDN w:val="0"/>
        <w:adjustRightInd w:val="0"/>
        <w:rPr>
          <w:b/>
          <w:bCs/>
          <w:sz w:val="16"/>
          <w:szCs w:val="16"/>
        </w:rPr>
      </w:pPr>
    </w:p>
    <w:p w14:paraId="04FEAECE" w14:textId="77777777" w:rsidR="00AF46F6" w:rsidRPr="00CB56EC" w:rsidRDefault="00AF46F6" w:rsidP="00D5711A">
      <w:pPr>
        <w:pStyle w:val="Default"/>
        <w:ind w:hanging="567"/>
        <w:jc w:val="both"/>
        <w:rPr>
          <w:rFonts w:eastAsia="Arial Unicode MS"/>
          <w:bCs/>
          <w:color w:val="auto"/>
          <w:sz w:val="14"/>
          <w:szCs w:val="14"/>
          <w:lang w:eastAsia="en-US"/>
        </w:rPr>
      </w:pPr>
      <w:r w:rsidRPr="00CB56EC">
        <w:rPr>
          <w:b/>
          <w:bCs/>
          <w:sz w:val="20"/>
          <w:szCs w:val="20"/>
        </w:rPr>
        <w:t xml:space="preserve">6.     </w:t>
      </w:r>
      <w:r w:rsidRPr="00CB56EC">
        <w:rPr>
          <w:b/>
          <w:bCs/>
          <w:sz w:val="20"/>
          <w:szCs w:val="20"/>
        </w:rPr>
        <w:tab/>
      </w:r>
      <w:r w:rsidRPr="00CB56EC">
        <w:rPr>
          <w:rFonts w:eastAsia="Arial Unicode MS"/>
          <w:b/>
          <w:bCs/>
          <w:color w:val="auto"/>
          <w:sz w:val="20"/>
          <w:szCs w:val="20"/>
          <w:lang w:eastAsia="en-US"/>
        </w:rPr>
        <w:t xml:space="preserve">Banka ile bağlı ortaklıkları arasında özkaynakların derhal transfer edilmesinin veya borçların </w:t>
      </w:r>
      <w:r w:rsidR="00D5711A" w:rsidRPr="00CB56EC">
        <w:rPr>
          <w:rFonts w:eastAsia="Arial Unicode MS"/>
          <w:b/>
          <w:bCs/>
          <w:color w:val="auto"/>
          <w:sz w:val="20"/>
          <w:szCs w:val="20"/>
          <w:lang w:eastAsia="en-US"/>
        </w:rPr>
        <w:t>geri ödenmesinin</w:t>
      </w:r>
      <w:r w:rsidRPr="00CB56EC">
        <w:rPr>
          <w:rFonts w:eastAsia="Arial Unicode MS"/>
          <w:b/>
          <w:bCs/>
          <w:color w:val="auto"/>
          <w:sz w:val="20"/>
          <w:szCs w:val="20"/>
          <w:lang w:eastAsia="en-US"/>
        </w:rPr>
        <w:t xml:space="preserve"> önünde mevcut veya muhtemel, fiili veya hukuki </w:t>
      </w:r>
      <w:r w:rsidR="00864AFA" w:rsidRPr="00CB56EC">
        <w:rPr>
          <w:rFonts w:eastAsia="Arial Unicode MS"/>
          <w:b/>
          <w:bCs/>
          <w:color w:val="auto"/>
          <w:sz w:val="20"/>
          <w:szCs w:val="20"/>
          <w:lang w:eastAsia="en-US"/>
        </w:rPr>
        <w:t>engeller:</w:t>
      </w:r>
    </w:p>
    <w:p w14:paraId="3984CA43" w14:textId="77777777" w:rsidR="00AF46F6" w:rsidRPr="00CB56EC" w:rsidRDefault="00AF46F6" w:rsidP="00D5711A">
      <w:pPr>
        <w:rPr>
          <w:sz w:val="16"/>
          <w:szCs w:val="16"/>
        </w:rPr>
      </w:pPr>
    </w:p>
    <w:p w14:paraId="3650335F" w14:textId="77777777" w:rsidR="00AF46F6" w:rsidRPr="00CB56EC" w:rsidRDefault="00AF46F6" w:rsidP="00D5711A">
      <w:r w:rsidRPr="00CB56EC">
        <w:t>Bulunmamaktadır.</w:t>
      </w:r>
    </w:p>
    <w:p w14:paraId="3DCFA4D8" w14:textId="77777777" w:rsidR="00AF46F6" w:rsidRPr="00CB56EC" w:rsidRDefault="00AF46F6" w:rsidP="00AF46F6">
      <w:pPr>
        <w:autoSpaceDE w:val="0"/>
        <w:autoSpaceDN w:val="0"/>
        <w:adjustRightInd w:val="0"/>
        <w:rPr>
          <w:b/>
          <w:bCs/>
          <w:sz w:val="22"/>
          <w:szCs w:val="22"/>
        </w:rPr>
        <w:sectPr w:rsidR="00AF46F6" w:rsidRPr="00CB56EC" w:rsidSect="00223100">
          <w:headerReference w:type="default" r:id="rId20"/>
          <w:footerReference w:type="default" r:id="rId21"/>
          <w:pgSz w:w="11907" w:h="16840" w:code="9"/>
          <w:pgMar w:top="1418" w:right="1418" w:bottom="1418" w:left="1418" w:header="708" w:footer="708" w:gutter="0"/>
          <w:pgNumType w:start="2"/>
          <w:cols w:space="708"/>
          <w:noEndnote/>
        </w:sectPr>
      </w:pPr>
    </w:p>
    <w:p w14:paraId="61F3CA6F" w14:textId="77777777" w:rsidR="00AF46F6" w:rsidRPr="00CB56EC" w:rsidRDefault="00AF46F6" w:rsidP="00FB6B5B">
      <w:pPr>
        <w:pStyle w:val="Heading1"/>
        <w:rPr>
          <w:sz w:val="24"/>
        </w:rPr>
      </w:pPr>
      <w:r w:rsidRPr="00CB56EC">
        <w:rPr>
          <w:sz w:val="24"/>
        </w:rPr>
        <w:lastRenderedPageBreak/>
        <w:t>İKİNCİ BÖLÜM</w:t>
      </w:r>
    </w:p>
    <w:p w14:paraId="60A9E79A" w14:textId="77777777" w:rsidR="00AF46F6" w:rsidRPr="00CB56EC" w:rsidRDefault="00AF46F6" w:rsidP="00FB6B5B">
      <w:pPr>
        <w:jc w:val="center"/>
        <w:rPr>
          <w:sz w:val="16"/>
          <w:szCs w:val="16"/>
        </w:rPr>
      </w:pPr>
    </w:p>
    <w:p w14:paraId="7126F2A2" w14:textId="77777777" w:rsidR="00AF46F6" w:rsidRPr="00CB56EC" w:rsidRDefault="00AF46F6" w:rsidP="00FB6B5B">
      <w:pPr>
        <w:jc w:val="center"/>
        <w:rPr>
          <w:b/>
          <w:sz w:val="22"/>
        </w:rPr>
      </w:pPr>
      <w:r w:rsidRPr="00CB56EC">
        <w:rPr>
          <w:b/>
          <w:sz w:val="22"/>
        </w:rPr>
        <w:t xml:space="preserve">KONSOLİDE OLMAYAN FİNANSAL TABLOLAR </w:t>
      </w:r>
    </w:p>
    <w:p w14:paraId="7E371C12" w14:textId="77777777" w:rsidR="00AF46F6" w:rsidRPr="00CB56EC" w:rsidRDefault="00AF46F6" w:rsidP="00FB6B5B">
      <w:pPr>
        <w:autoSpaceDE w:val="0"/>
        <w:autoSpaceDN w:val="0"/>
        <w:adjustRightInd w:val="0"/>
        <w:rPr>
          <w:b/>
          <w:bCs/>
          <w:sz w:val="22"/>
          <w:szCs w:val="22"/>
        </w:rPr>
      </w:pPr>
    </w:p>
    <w:p w14:paraId="233CDC0C" w14:textId="77777777" w:rsidR="00AF46F6" w:rsidRPr="00CB56EC" w:rsidRDefault="00AF46F6" w:rsidP="00FB6B5B">
      <w:pPr>
        <w:autoSpaceDE w:val="0"/>
        <w:autoSpaceDN w:val="0"/>
        <w:adjustRightInd w:val="0"/>
        <w:rPr>
          <w:b/>
          <w:bCs/>
        </w:rPr>
      </w:pPr>
    </w:p>
    <w:tbl>
      <w:tblPr>
        <w:tblW w:w="0" w:type="auto"/>
        <w:tblLayout w:type="fixed"/>
        <w:tblLook w:val="0000" w:firstRow="0" w:lastRow="0" w:firstColumn="0" w:lastColumn="0" w:noHBand="0" w:noVBand="0"/>
      </w:tblPr>
      <w:tblGrid>
        <w:gridCol w:w="828"/>
        <w:gridCol w:w="8172"/>
      </w:tblGrid>
      <w:tr w:rsidR="00AF46F6" w:rsidRPr="00CB56EC" w14:paraId="0A87280E" w14:textId="77777777" w:rsidTr="00223100">
        <w:trPr>
          <w:trHeight w:val="20"/>
        </w:trPr>
        <w:tc>
          <w:tcPr>
            <w:tcW w:w="828" w:type="dxa"/>
          </w:tcPr>
          <w:p w14:paraId="70D2756C" w14:textId="77777777" w:rsidR="00AF46F6" w:rsidRPr="00CB56EC" w:rsidRDefault="00AF46F6" w:rsidP="00FB6B5B">
            <w:pPr>
              <w:autoSpaceDE w:val="0"/>
              <w:autoSpaceDN w:val="0"/>
              <w:adjustRightInd w:val="0"/>
              <w:spacing w:line="360" w:lineRule="auto"/>
            </w:pPr>
            <w:r w:rsidRPr="00CB56EC">
              <w:t>I.</w:t>
            </w:r>
          </w:p>
        </w:tc>
        <w:tc>
          <w:tcPr>
            <w:tcW w:w="8172" w:type="dxa"/>
          </w:tcPr>
          <w:p w14:paraId="54EFB1DC" w14:textId="77777777" w:rsidR="00AF46F6" w:rsidRPr="00CB56EC" w:rsidRDefault="00AF46F6" w:rsidP="00FB6B5B">
            <w:pPr>
              <w:spacing w:line="360" w:lineRule="auto"/>
              <w:ind w:right="-469"/>
            </w:pPr>
            <w:r w:rsidRPr="00CB56EC">
              <w:t>Konsolide Olmayan Bilanço (Finansal Durum Tablosu)</w:t>
            </w:r>
          </w:p>
        </w:tc>
      </w:tr>
      <w:tr w:rsidR="00AF46F6" w:rsidRPr="00CB56EC" w14:paraId="328906A1" w14:textId="77777777" w:rsidTr="00223100">
        <w:trPr>
          <w:trHeight w:val="20"/>
        </w:trPr>
        <w:tc>
          <w:tcPr>
            <w:tcW w:w="828" w:type="dxa"/>
          </w:tcPr>
          <w:p w14:paraId="7E186079" w14:textId="77777777" w:rsidR="00AF46F6" w:rsidRPr="00CB56EC" w:rsidRDefault="00AF46F6" w:rsidP="00FB6B5B">
            <w:pPr>
              <w:autoSpaceDE w:val="0"/>
              <w:autoSpaceDN w:val="0"/>
              <w:adjustRightInd w:val="0"/>
              <w:spacing w:line="360" w:lineRule="auto"/>
            </w:pPr>
            <w:r w:rsidRPr="00CB56EC">
              <w:t>II.</w:t>
            </w:r>
          </w:p>
        </w:tc>
        <w:tc>
          <w:tcPr>
            <w:tcW w:w="8172" w:type="dxa"/>
          </w:tcPr>
          <w:p w14:paraId="0839F56D" w14:textId="77777777" w:rsidR="00AF46F6" w:rsidRPr="00CB56EC" w:rsidRDefault="00AF46F6" w:rsidP="00FB6B5B">
            <w:pPr>
              <w:spacing w:line="360" w:lineRule="auto"/>
              <w:ind w:right="-469"/>
            </w:pPr>
            <w:r w:rsidRPr="00CB56EC">
              <w:t>Konsolide Olmayan Nazım Hesaplar Tablosu</w:t>
            </w:r>
          </w:p>
        </w:tc>
      </w:tr>
      <w:tr w:rsidR="00AF46F6" w:rsidRPr="00CB56EC" w14:paraId="7CABDCA4" w14:textId="77777777" w:rsidTr="00223100">
        <w:trPr>
          <w:trHeight w:val="20"/>
        </w:trPr>
        <w:tc>
          <w:tcPr>
            <w:tcW w:w="828" w:type="dxa"/>
          </w:tcPr>
          <w:p w14:paraId="4DD01286" w14:textId="77777777" w:rsidR="00AF46F6" w:rsidRPr="00CB56EC" w:rsidRDefault="00AF46F6" w:rsidP="00FB6B5B">
            <w:pPr>
              <w:autoSpaceDE w:val="0"/>
              <w:autoSpaceDN w:val="0"/>
              <w:adjustRightInd w:val="0"/>
              <w:spacing w:line="360" w:lineRule="auto"/>
            </w:pPr>
            <w:r w:rsidRPr="00CB56EC">
              <w:t>III.</w:t>
            </w:r>
          </w:p>
        </w:tc>
        <w:tc>
          <w:tcPr>
            <w:tcW w:w="8172" w:type="dxa"/>
          </w:tcPr>
          <w:p w14:paraId="426375D2" w14:textId="77777777" w:rsidR="00AF46F6" w:rsidRPr="00CB56EC" w:rsidRDefault="00AF46F6" w:rsidP="00FB6B5B">
            <w:pPr>
              <w:spacing w:line="360" w:lineRule="auto"/>
              <w:ind w:right="-469"/>
            </w:pPr>
            <w:r w:rsidRPr="00CB56EC">
              <w:t>Konsolide Olmayan Gelir Tablosu (Kar ve Zarar Cetveli)</w:t>
            </w:r>
          </w:p>
        </w:tc>
      </w:tr>
      <w:tr w:rsidR="00AF46F6" w:rsidRPr="00CB56EC" w14:paraId="358BCCDE" w14:textId="77777777" w:rsidTr="00223100">
        <w:trPr>
          <w:trHeight w:val="20"/>
        </w:trPr>
        <w:tc>
          <w:tcPr>
            <w:tcW w:w="828" w:type="dxa"/>
          </w:tcPr>
          <w:p w14:paraId="683C7A3C" w14:textId="77777777" w:rsidR="00AF46F6" w:rsidRPr="00CB56EC" w:rsidRDefault="00AF46F6" w:rsidP="00FB6B5B">
            <w:pPr>
              <w:autoSpaceDE w:val="0"/>
              <w:autoSpaceDN w:val="0"/>
              <w:adjustRightInd w:val="0"/>
              <w:spacing w:line="360" w:lineRule="auto"/>
            </w:pPr>
            <w:r w:rsidRPr="00CB56EC">
              <w:t>IV.</w:t>
            </w:r>
          </w:p>
        </w:tc>
        <w:tc>
          <w:tcPr>
            <w:tcW w:w="8172" w:type="dxa"/>
          </w:tcPr>
          <w:p w14:paraId="732A36F8" w14:textId="77777777" w:rsidR="00AF46F6" w:rsidRPr="00CB56EC" w:rsidRDefault="00FB6B5B" w:rsidP="00FB6B5B">
            <w:pPr>
              <w:spacing w:line="360" w:lineRule="auto"/>
              <w:ind w:right="-469"/>
            </w:pPr>
            <w:r w:rsidRPr="00CB56EC">
              <w:t>Konsolide Olmayan Kâ</w:t>
            </w:r>
            <w:r w:rsidR="00AF46F6" w:rsidRPr="00CB56EC">
              <w:t>r veya Zarar ve Diğer Kapsamlı Gelir Tablosu</w:t>
            </w:r>
          </w:p>
        </w:tc>
      </w:tr>
      <w:tr w:rsidR="00AF46F6" w:rsidRPr="00CB56EC" w14:paraId="0636A175" w14:textId="77777777" w:rsidTr="00223100">
        <w:trPr>
          <w:trHeight w:val="20"/>
        </w:trPr>
        <w:tc>
          <w:tcPr>
            <w:tcW w:w="828" w:type="dxa"/>
          </w:tcPr>
          <w:p w14:paraId="4F3F3564" w14:textId="77777777" w:rsidR="00AF46F6" w:rsidRPr="00CB56EC" w:rsidRDefault="00AF46F6" w:rsidP="00FB6B5B">
            <w:pPr>
              <w:autoSpaceDE w:val="0"/>
              <w:autoSpaceDN w:val="0"/>
              <w:adjustRightInd w:val="0"/>
              <w:spacing w:line="360" w:lineRule="auto"/>
            </w:pPr>
            <w:r w:rsidRPr="00CB56EC">
              <w:t>V.</w:t>
            </w:r>
          </w:p>
        </w:tc>
        <w:tc>
          <w:tcPr>
            <w:tcW w:w="8172" w:type="dxa"/>
          </w:tcPr>
          <w:p w14:paraId="46F027E0" w14:textId="77777777" w:rsidR="00AF46F6" w:rsidRPr="00CB56EC" w:rsidRDefault="00AF46F6" w:rsidP="00FB6B5B">
            <w:pPr>
              <w:spacing w:line="360" w:lineRule="auto"/>
              <w:ind w:right="-469"/>
            </w:pPr>
            <w:r w:rsidRPr="00CB56EC">
              <w:t>Konsolide Olmayan Özkaynak Değişim Tablosu</w:t>
            </w:r>
          </w:p>
        </w:tc>
      </w:tr>
      <w:tr w:rsidR="00AF46F6" w:rsidRPr="00CB56EC" w14:paraId="6CA52129" w14:textId="77777777" w:rsidTr="00223100">
        <w:trPr>
          <w:trHeight w:val="20"/>
        </w:trPr>
        <w:tc>
          <w:tcPr>
            <w:tcW w:w="828" w:type="dxa"/>
          </w:tcPr>
          <w:p w14:paraId="2847C26E" w14:textId="77777777" w:rsidR="00AF46F6" w:rsidRDefault="00AF46F6" w:rsidP="00FB6B5B">
            <w:pPr>
              <w:autoSpaceDE w:val="0"/>
              <w:autoSpaceDN w:val="0"/>
              <w:adjustRightInd w:val="0"/>
              <w:spacing w:line="360" w:lineRule="auto"/>
            </w:pPr>
            <w:r w:rsidRPr="00CB56EC">
              <w:t>VI.</w:t>
            </w:r>
          </w:p>
          <w:p w14:paraId="78DCBA40" w14:textId="05F5CB8B" w:rsidR="007C058F" w:rsidRPr="00CB56EC" w:rsidRDefault="007C058F" w:rsidP="00FB6B5B">
            <w:pPr>
              <w:autoSpaceDE w:val="0"/>
              <w:autoSpaceDN w:val="0"/>
              <w:adjustRightInd w:val="0"/>
              <w:spacing w:line="360" w:lineRule="auto"/>
            </w:pPr>
          </w:p>
        </w:tc>
        <w:tc>
          <w:tcPr>
            <w:tcW w:w="8172" w:type="dxa"/>
          </w:tcPr>
          <w:p w14:paraId="2824FBBD" w14:textId="77777777" w:rsidR="00864AFA" w:rsidRDefault="00AF46F6" w:rsidP="007C058F">
            <w:pPr>
              <w:autoSpaceDE w:val="0"/>
              <w:autoSpaceDN w:val="0"/>
              <w:adjustRightInd w:val="0"/>
              <w:spacing w:line="360" w:lineRule="auto"/>
            </w:pPr>
            <w:r w:rsidRPr="00CB56EC">
              <w:t>Konsolide Olmayan Nakit Akış Tablosu</w:t>
            </w:r>
          </w:p>
          <w:p w14:paraId="46E224A8" w14:textId="0A4B4FE0" w:rsidR="007C058F" w:rsidRPr="00CB56EC" w:rsidRDefault="007C058F" w:rsidP="007C058F">
            <w:pPr>
              <w:autoSpaceDE w:val="0"/>
              <w:autoSpaceDN w:val="0"/>
              <w:adjustRightInd w:val="0"/>
              <w:spacing w:line="360" w:lineRule="auto"/>
            </w:pPr>
          </w:p>
        </w:tc>
      </w:tr>
      <w:tr w:rsidR="00864AFA" w:rsidRPr="00CB56EC" w14:paraId="21420ABB" w14:textId="77777777" w:rsidTr="00223100">
        <w:trPr>
          <w:trHeight w:val="20"/>
        </w:trPr>
        <w:tc>
          <w:tcPr>
            <w:tcW w:w="828" w:type="dxa"/>
          </w:tcPr>
          <w:p w14:paraId="15F623D3" w14:textId="7D3A2E2D" w:rsidR="00864AFA" w:rsidRPr="00CB56EC" w:rsidRDefault="00864AFA" w:rsidP="00FB6B5B">
            <w:pPr>
              <w:autoSpaceDE w:val="0"/>
              <w:autoSpaceDN w:val="0"/>
              <w:adjustRightInd w:val="0"/>
              <w:spacing w:line="360" w:lineRule="auto"/>
            </w:pPr>
          </w:p>
        </w:tc>
        <w:tc>
          <w:tcPr>
            <w:tcW w:w="8172" w:type="dxa"/>
          </w:tcPr>
          <w:p w14:paraId="1EC907EE" w14:textId="6DE8AF6F" w:rsidR="00864AFA" w:rsidRPr="00CB56EC" w:rsidRDefault="00864AFA" w:rsidP="00FB6B5B">
            <w:pPr>
              <w:spacing w:line="360" w:lineRule="auto"/>
              <w:ind w:right="-469"/>
            </w:pPr>
          </w:p>
        </w:tc>
      </w:tr>
    </w:tbl>
    <w:p w14:paraId="7DA27688" w14:textId="77777777" w:rsidR="00AF46F6" w:rsidRPr="00CB56EC" w:rsidRDefault="00AF46F6" w:rsidP="00AF46F6">
      <w:pPr>
        <w:autoSpaceDE w:val="0"/>
        <w:autoSpaceDN w:val="0"/>
        <w:adjustRightInd w:val="0"/>
        <w:rPr>
          <w:b/>
          <w:bCs/>
        </w:rPr>
      </w:pPr>
    </w:p>
    <w:p w14:paraId="5CAA2E00" w14:textId="77777777" w:rsidR="00AF46F6" w:rsidRPr="00CB56EC" w:rsidRDefault="00AF46F6" w:rsidP="00AF46F6">
      <w:pPr>
        <w:autoSpaceDE w:val="0"/>
        <w:autoSpaceDN w:val="0"/>
        <w:adjustRightInd w:val="0"/>
      </w:pPr>
    </w:p>
    <w:p w14:paraId="07B393BD" w14:textId="77777777" w:rsidR="00AF46F6" w:rsidRPr="00CB56EC" w:rsidRDefault="00AF46F6" w:rsidP="00AF46F6">
      <w:pPr>
        <w:autoSpaceDE w:val="0"/>
        <w:autoSpaceDN w:val="0"/>
        <w:adjustRightInd w:val="0"/>
      </w:pPr>
    </w:p>
    <w:p w14:paraId="0F37760E" w14:textId="77777777" w:rsidR="00AF46F6" w:rsidRPr="00CB56EC" w:rsidRDefault="00AF46F6" w:rsidP="00AF46F6">
      <w:pPr>
        <w:autoSpaceDE w:val="0"/>
        <w:autoSpaceDN w:val="0"/>
        <w:adjustRightInd w:val="0"/>
        <w:sectPr w:rsidR="00AF46F6" w:rsidRPr="00CB56EC" w:rsidSect="00890E04">
          <w:headerReference w:type="first" r:id="rId22"/>
          <w:footerReference w:type="first" r:id="rId23"/>
          <w:pgSz w:w="11907" w:h="16840" w:code="9"/>
          <w:pgMar w:top="1418" w:right="1418" w:bottom="1418" w:left="1418" w:header="709" w:footer="709" w:gutter="0"/>
          <w:pgNumType w:start="3"/>
          <w:cols w:space="708"/>
          <w:vAlign w:val="center"/>
          <w:noEndnote/>
          <w:titlePg/>
        </w:sectPr>
      </w:pPr>
    </w:p>
    <w:p w14:paraId="12C44D59" w14:textId="77777777" w:rsidR="00AF46F6" w:rsidRPr="00CB56EC" w:rsidRDefault="00AF46F6" w:rsidP="00AF46F6">
      <w:pPr>
        <w:tabs>
          <w:tab w:val="left" w:pos="709"/>
        </w:tabs>
        <w:autoSpaceDE w:val="0"/>
        <w:autoSpaceDN w:val="0"/>
        <w:adjustRightInd w:val="0"/>
        <w:ind w:hanging="567"/>
      </w:pPr>
      <w:bookmarkStart w:id="5" w:name="OLE_LINK24"/>
      <w:bookmarkStart w:id="6" w:name="OLE_LINK25"/>
      <w:r w:rsidRPr="00CB56EC">
        <w:rPr>
          <w:rFonts w:eastAsia="Arial Unicode MS"/>
          <w:b/>
          <w:sz w:val="22"/>
        </w:rPr>
        <w:lastRenderedPageBreak/>
        <w:t>1.</w:t>
      </w:r>
      <w:r w:rsidRPr="00CB56EC">
        <w:rPr>
          <w:rFonts w:eastAsia="Arial Unicode MS"/>
          <w:b/>
          <w:sz w:val="22"/>
        </w:rPr>
        <w:tab/>
        <w:t>BİLANÇO-AKTİF KALEMLER (FİNANSAL DURUM TABLOSU)</w:t>
      </w:r>
    </w:p>
    <w:p w14:paraId="0FD7FD6B" w14:textId="77777777" w:rsidR="00AF46F6" w:rsidRPr="00CB56EC" w:rsidRDefault="00AF46F6" w:rsidP="00AF46F6">
      <w:pPr>
        <w:tabs>
          <w:tab w:val="left" w:pos="709"/>
        </w:tabs>
        <w:autoSpaceDE w:val="0"/>
        <w:autoSpaceDN w:val="0"/>
        <w:adjustRightInd w:val="0"/>
        <w:rPr>
          <w:rFonts w:eastAsia="Arial Unicode MS"/>
          <w:sz w:val="4"/>
        </w:rPr>
      </w:pPr>
      <w:r w:rsidRPr="00CB56EC">
        <w:rPr>
          <w:rFonts w:eastAsia="Arial Unicode MS"/>
          <w:sz w:val="4"/>
        </w:rPr>
        <w:t>-</w:t>
      </w:r>
    </w:p>
    <w:p w14:paraId="6C219A2E" w14:textId="77777777" w:rsidR="00187CB2" w:rsidRPr="00CB56EC" w:rsidRDefault="00187CB2">
      <w:bookmarkStart w:id="7" w:name="_Hlk134710402"/>
    </w:p>
    <w:tbl>
      <w:tblPr>
        <w:tblW w:w="9299" w:type="dxa"/>
        <w:tblBorders>
          <w:top w:val="single" w:sz="6" w:space="0" w:color="auto"/>
          <w:left w:val="single" w:sz="4"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48"/>
        <w:gridCol w:w="3165"/>
        <w:gridCol w:w="674"/>
        <w:gridCol w:w="818"/>
        <w:gridCol w:w="819"/>
        <w:gridCol w:w="819"/>
        <w:gridCol w:w="818"/>
        <w:gridCol w:w="819"/>
        <w:gridCol w:w="819"/>
      </w:tblGrid>
      <w:tr w:rsidR="00187CB2" w:rsidRPr="00CB56EC" w14:paraId="39B5AF39" w14:textId="77777777" w:rsidTr="00DD097E">
        <w:trPr>
          <w:trHeight w:val="113"/>
        </w:trPr>
        <w:tc>
          <w:tcPr>
            <w:tcW w:w="548" w:type="dxa"/>
            <w:tcBorders>
              <w:top w:val="single" w:sz="6" w:space="0" w:color="auto"/>
              <w:left w:val="single" w:sz="6" w:space="0" w:color="auto"/>
              <w:bottom w:val="dotted" w:sz="4" w:space="0" w:color="auto"/>
            </w:tcBorders>
            <w:shd w:val="clear" w:color="auto" w:fill="auto"/>
            <w:noWrap/>
          </w:tcPr>
          <w:p w14:paraId="6024CC46" w14:textId="77777777" w:rsidR="00187CB2" w:rsidRPr="00CB56EC" w:rsidRDefault="00187CB2" w:rsidP="00C343D8">
            <w:pPr>
              <w:rPr>
                <w:color w:val="000000"/>
                <w:sz w:val="15"/>
                <w:szCs w:val="15"/>
                <w:lang w:eastAsia="tr-TR"/>
              </w:rPr>
            </w:pPr>
          </w:p>
        </w:tc>
        <w:tc>
          <w:tcPr>
            <w:tcW w:w="3165" w:type="dxa"/>
            <w:tcBorders>
              <w:top w:val="single" w:sz="6" w:space="0" w:color="auto"/>
              <w:bottom w:val="dotted" w:sz="4" w:space="0" w:color="auto"/>
            </w:tcBorders>
            <w:shd w:val="clear" w:color="auto" w:fill="auto"/>
            <w:noWrap/>
            <w:vAlign w:val="bottom"/>
          </w:tcPr>
          <w:p w14:paraId="7EBD731E" w14:textId="77777777" w:rsidR="00187CB2" w:rsidRPr="00CB56EC" w:rsidRDefault="00187CB2" w:rsidP="00187CB2">
            <w:pPr>
              <w:rPr>
                <w:b/>
                <w:bCs/>
                <w:color w:val="000000"/>
                <w:sz w:val="15"/>
                <w:szCs w:val="15"/>
                <w:lang w:eastAsia="tr-TR"/>
              </w:rPr>
            </w:pPr>
          </w:p>
        </w:tc>
        <w:tc>
          <w:tcPr>
            <w:tcW w:w="674" w:type="dxa"/>
            <w:tcBorders>
              <w:top w:val="single" w:sz="6" w:space="0" w:color="auto"/>
              <w:bottom w:val="dotted" w:sz="4" w:space="0" w:color="auto"/>
            </w:tcBorders>
            <w:shd w:val="clear" w:color="auto" w:fill="auto"/>
            <w:noWrap/>
            <w:vAlign w:val="bottom"/>
          </w:tcPr>
          <w:p w14:paraId="44F62FFF" w14:textId="77777777" w:rsidR="00187CB2" w:rsidRPr="00CB56EC" w:rsidRDefault="00187CB2" w:rsidP="00187CB2">
            <w:pPr>
              <w:jc w:val="center"/>
              <w:rPr>
                <w:b/>
                <w:bCs/>
                <w:color w:val="000000"/>
                <w:sz w:val="15"/>
                <w:szCs w:val="15"/>
                <w:lang w:eastAsia="tr-TR"/>
              </w:rPr>
            </w:pPr>
          </w:p>
        </w:tc>
        <w:tc>
          <w:tcPr>
            <w:tcW w:w="2456" w:type="dxa"/>
            <w:gridSpan w:val="3"/>
            <w:tcBorders>
              <w:top w:val="single" w:sz="6" w:space="0" w:color="auto"/>
              <w:bottom w:val="dotted" w:sz="4" w:space="0" w:color="auto"/>
            </w:tcBorders>
            <w:shd w:val="clear" w:color="auto" w:fill="auto"/>
            <w:noWrap/>
            <w:vAlign w:val="bottom"/>
          </w:tcPr>
          <w:p w14:paraId="0934C38C" w14:textId="77777777" w:rsidR="00187CB2" w:rsidRPr="00CB56EC" w:rsidRDefault="00187CB2" w:rsidP="00187CB2">
            <w:pPr>
              <w:jc w:val="center"/>
              <w:rPr>
                <w:b/>
                <w:bCs/>
                <w:color w:val="000000"/>
                <w:sz w:val="15"/>
                <w:szCs w:val="15"/>
                <w:lang w:eastAsia="tr-TR"/>
              </w:rPr>
            </w:pPr>
            <w:r w:rsidRPr="00CB56EC">
              <w:rPr>
                <w:b/>
                <w:bCs/>
                <w:color w:val="000000"/>
                <w:sz w:val="15"/>
                <w:szCs w:val="15"/>
                <w:lang w:eastAsia="tr-TR"/>
              </w:rPr>
              <w:t>Cari Dönem</w:t>
            </w:r>
          </w:p>
          <w:p w14:paraId="483E7E4B" w14:textId="6160CABF" w:rsidR="00187CB2" w:rsidRPr="00CB56EC" w:rsidRDefault="00F344DD" w:rsidP="0058066E">
            <w:pPr>
              <w:jc w:val="center"/>
              <w:rPr>
                <w:b/>
                <w:bCs/>
                <w:color w:val="000000"/>
                <w:sz w:val="15"/>
                <w:szCs w:val="15"/>
                <w:lang w:eastAsia="tr-TR"/>
              </w:rPr>
            </w:pPr>
            <w:r>
              <w:rPr>
                <w:b/>
                <w:bCs/>
                <w:color w:val="000000"/>
                <w:sz w:val="15"/>
                <w:szCs w:val="15"/>
                <w:lang w:eastAsia="tr-TR"/>
              </w:rPr>
              <w:t>31.</w:t>
            </w:r>
            <w:r w:rsidR="006D2604">
              <w:rPr>
                <w:b/>
                <w:bCs/>
                <w:color w:val="000000"/>
                <w:sz w:val="15"/>
                <w:szCs w:val="15"/>
                <w:lang w:eastAsia="tr-TR"/>
              </w:rPr>
              <w:t>03</w:t>
            </w:r>
            <w:r>
              <w:rPr>
                <w:b/>
                <w:bCs/>
                <w:color w:val="000000"/>
                <w:sz w:val="15"/>
                <w:szCs w:val="15"/>
                <w:lang w:eastAsia="tr-TR"/>
              </w:rPr>
              <w:t>.202</w:t>
            </w:r>
            <w:r w:rsidR="006D2604">
              <w:rPr>
                <w:b/>
                <w:bCs/>
                <w:color w:val="000000"/>
                <w:sz w:val="15"/>
                <w:szCs w:val="15"/>
                <w:lang w:eastAsia="tr-TR"/>
              </w:rPr>
              <w:t>5</w:t>
            </w:r>
          </w:p>
        </w:tc>
        <w:tc>
          <w:tcPr>
            <w:tcW w:w="2456" w:type="dxa"/>
            <w:gridSpan w:val="3"/>
            <w:tcBorders>
              <w:top w:val="single" w:sz="6" w:space="0" w:color="auto"/>
              <w:bottom w:val="dotted" w:sz="4" w:space="0" w:color="auto"/>
            </w:tcBorders>
            <w:shd w:val="clear" w:color="auto" w:fill="auto"/>
            <w:noWrap/>
            <w:vAlign w:val="bottom"/>
          </w:tcPr>
          <w:p w14:paraId="62AAD9AC" w14:textId="77777777" w:rsidR="00187CB2" w:rsidRPr="00CB56EC" w:rsidRDefault="00A97D83" w:rsidP="00187CB2">
            <w:pPr>
              <w:jc w:val="center"/>
              <w:rPr>
                <w:b/>
                <w:bCs/>
                <w:color w:val="000000"/>
                <w:sz w:val="15"/>
                <w:szCs w:val="15"/>
                <w:lang w:eastAsia="tr-TR"/>
              </w:rPr>
            </w:pPr>
            <w:r w:rsidRPr="00CB56EC">
              <w:rPr>
                <w:b/>
                <w:bCs/>
                <w:color w:val="000000"/>
                <w:sz w:val="15"/>
                <w:szCs w:val="15"/>
                <w:lang w:eastAsia="tr-TR"/>
              </w:rPr>
              <w:t>Önceki</w:t>
            </w:r>
            <w:r w:rsidR="00187CB2" w:rsidRPr="00CB56EC">
              <w:rPr>
                <w:b/>
                <w:bCs/>
                <w:color w:val="000000"/>
                <w:sz w:val="15"/>
                <w:szCs w:val="15"/>
                <w:lang w:eastAsia="tr-TR"/>
              </w:rPr>
              <w:t xml:space="preserve"> Dönem</w:t>
            </w:r>
          </w:p>
          <w:p w14:paraId="4F6D9338" w14:textId="4478EC7F" w:rsidR="00187CB2" w:rsidRPr="00CB56EC" w:rsidRDefault="001E625C" w:rsidP="00187CB2">
            <w:pPr>
              <w:jc w:val="center"/>
              <w:rPr>
                <w:b/>
                <w:bCs/>
                <w:color w:val="000000"/>
                <w:sz w:val="15"/>
                <w:szCs w:val="15"/>
                <w:lang w:eastAsia="tr-TR"/>
              </w:rPr>
            </w:pPr>
            <w:r w:rsidRPr="00CB56EC">
              <w:rPr>
                <w:b/>
                <w:bCs/>
                <w:color w:val="000000"/>
                <w:sz w:val="15"/>
                <w:szCs w:val="15"/>
                <w:lang w:eastAsia="tr-TR"/>
              </w:rPr>
              <w:t>31.12.202</w:t>
            </w:r>
            <w:r w:rsidR="006D2604">
              <w:rPr>
                <w:b/>
                <w:bCs/>
                <w:color w:val="000000"/>
                <w:sz w:val="15"/>
                <w:szCs w:val="15"/>
                <w:lang w:eastAsia="tr-TR"/>
              </w:rPr>
              <w:t>4</w:t>
            </w:r>
          </w:p>
        </w:tc>
      </w:tr>
      <w:tr w:rsidR="009D1A08" w:rsidRPr="00CB56EC" w14:paraId="5A14BDC2" w14:textId="77777777" w:rsidTr="00DD097E">
        <w:trPr>
          <w:trHeight w:val="113"/>
        </w:trPr>
        <w:tc>
          <w:tcPr>
            <w:tcW w:w="548" w:type="dxa"/>
            <w:tcBorders>
              <w:top w:val="dotted" w:sz="4" w:space="0" w:color="auto"/>
              <w:left w:val="single" w:sz="6" w:space="0" w:color="auto"/>
              <w:bottom w:val="dotted" w:sz="4" w:space="0" w:color="auto"/>
            </w:tcBorders>
            <w:shd w:val="clear" w:color="auto" w:fill="auto"/>
            <w:noWrap/>
            <w:hideMark/>
          </w:tcPr>
          <w:p w14:paraId="0A0FFC6C" w14:textId="77777777" w:rsidR="00187CB2" w:rsidRPr="00CB56EC" w:rsidRDefault="00187CB2" w:rsidP="00C343D8">
            <w:pPr>
              <w:rPr>
                <w:color w:val="000000"/>
                <w:sz w:val="15"/>
                <w:szCs w:val="15"/>
                <w:lang w:eastAsia="tr-TR"/>
              </w:rPr>
            </w:pPr>
          </w:p>
        </w:tc>
        <w:tc>
          <w:tcPr>
            <w:tcW w:w="3165" w:type="dxa"/>
            <w:tcBorders>
              <w:top w:val="dotted" w:sz="4" w:space="0" w:color="auto"/>
              <w:bottom w:val="dotted" w:sz="4" w:space="0" w:color="auto"/>
            </w:tcBorders>
            <w:shd w:val="clear" w:color="auto" w:fill="auto"/>
            <w:noWrap/>
            <w:vAlign w:val="center"/>
            <w:hideMark/>
          </w:tcPr>
          <w:p w14:paraId="22535F21" w14:textId="77777777" w:rsidR="00187CB2" w:rsidRPr="00CB56EC" w:rsidRDefault="00187CB2" w:rsidP="009C52B6">
            <w:pPr>
              <w:rPr>
                <w:b/>
                <w:bCs/>
                <w:color w:val="000000"/>
                <w:sz w:val="15"/>
                <w:szCs w:val="15"/>
                <w:lang w:eastAsia="tr-TR"/>
              </w:rPr>
            </w:pPr>
            <w:r w:rsidRPr="00CB56EC">
              <w:rPr>
                <w:b/>
                <w:bCs/>
                <w:color w:val="000000"/>
                <w:sz w:val="15"/>
                <w:szCs w:val="15"/>
                <w:lang w:eastAsia="tr-TR"/>
              </w:rPr>
              <w:t>VARLIKLAR</w:t>
            </w:r>
          </w:p>
        </w:tc>
        <w:tc>
          <w:tcPr>
            <w:tcW w:w="674" w:type="dxa"/>
            <w:tcBorders>
              <w:top w:val="dotted" w:sz="4" w:space="0" w:color="auto"/>
              <w:bottom w:val="dotted" w:sz="4" w:space="0" w:color="auto"/>
            </w:tcBorders>
            <w:shd w:val="clear" w:color="auto" w:fill="auto"/>
            <w:noWrap/>
            <w:vAlign w:val="bottom"/>
            <w:hideMark/>
          </w:tcPr>
          <w:p w14:paraId="737528B0" w14:textId="77777777" w:rsidR="00187CB2" w:rsidRPr="00CB56EC" w:rsidRDefault="00187CB2" w:rsidP="00187CB2">
            <w:pPr>
              <w:jc w:val="center"/>
              <w:rPr>
                <w:b/>
                <w:bCs/>
                <w:color w:val="000000"/>
                <w:sz w:val="15"/>
                <w:szCs w:val="15"/>
                <w:lang w:eastAsia="tr-TR"/>
              </w:rPr>
            </w:pPr>
            <w:r w:rsidRPr="00CB56EC">
              <w:rPr>
                <w:b/>
                <w:bCs/>
                <w:color w:val="000000"/>
                <w:sz w:val="15"/>
                <w:szCs w:val="15"/>
                <w:lang w:eastAsia="tr-TR"/>
              </w:rPr>
              <w:t>Dipnot</w:t>
            </w:r>
          </w:p>
          <w:p w14:paraId="70A6CE83" w14:textId="77777777" w:rsidR="00187CB2" w:rsidRPr="00CB56EC" w:rsidRDefault="00187CB2" w:rsidP="00187CB2">
            <w:pPr>
              <w:jc w:val="center"/>
              <w:rPr>
                <w:b/>
                <w:bCs/>
                <w:color w:val="000000"/>
                <w:sz w:val="15"/>
                <w:szCs w:val="15"/>
                <w:lang w:eastAsia="tr-TR"/>
              </w:rPr>
            </w:pPr>
            <w:r w:rsidRPr="00CB56EC">
              <w:rPr>
                <w:b/>
                <w:bCs/>
                <w:color w:val="000000"/>
                <w:sz w:val="15"/>
                <w:szCs w:val="15"/>
                <w:lang w:eastAsia="tr-TR"/>
              </w:rPr>
              <w:t>Bölüm V</w:t>
            </w:r>
          </w:p>
        </w:tc>
        <w:tc>
          <w:tcPr>
            <w:tcW w:w="818" w:type="dxa"/>
            <w:tcBorders>
              <w:top w:val="dotted" w:sz="4" w:space="0" w:color="auto"/>
              <w:bottom w:val="dotted" w:sz="4" w:space="0" w:color="auto"/>
            </w:tcBorders>
            <w:shd w:val="clear" w:color="auto" w:fill="auto"/>
            <w:noWrap/>
            <w:vAlign w:val="bottom"/>
            <w:hideMark/>
          </w:tcPr>
          <w:p w14:paraId="4A4D6B0E" w14:textId="77777777" w:rsidR="00187CB2" w:rsidRPr="00CB56EC" w:rsidRDefault="00187CB2" w:rsidP="00187CB2">
            <w:pPr>
              <w:jc w:val="right"/>
              <w:rPr>
                <w:b/>
                <w:bCs/>
                <w:color w:val="000000"/>
                <w:sz w:val="15"/>
                <w:szCs w:val="15"/>
                <w:lang w:eastAsia="tr-TR"/>
              </w:rPr>
            </w:pPr>
            <w:r w:rsidRPr="00CB56EC">
              <w:rPr>
                <w:b/>
                <w:bCs/>
                <w:color w:val="000000"/>
                <w:sz w:val="15"/>
                <w:szCs w:val="15"/>
                <w:lang w:eastAsia="tr-TR"/>
              </w:rPr>
              <w:t>TP</w:t>
            </w:r>
          </w:p>
        </w:tc>
        <w:tc>
          <w:tcPr>
            <w:tcW w:w="819" w:type="dxa"/>
            <w:tcBorders>
              <w:top w:val="dotted" w:sz="4" w:space="0" w:color="auto"/>
              <w:bottom w:val="dotted" w:sz="4" w:space="0" w:color="auto"/>
            </w:tcBorders>
            <w:shd w:val="clear" w:color="auto" w:fill="auto"/>
            <w:vAlign w:val="bottom"/>
            <w:hideMark/>
          </w:tcPr>
          <w:p w14:paraId="1710CE7B" w14:textId="77777777" w:rsidR="00187CB2" w:rsidRPr="00CB56EC" w:rsidRDefault="00187CB2" w:rsidP="00187CB2">
            <w:pPr>
              <w:jc w:val="right"/>
              <w:rPr>
                <w:b/>
                <w:bCs/>
                <w:color w:val="000000"/>
                <w:sz w:val="15"/>
                <w:szCs w:val="15"/>
                <w:lang w:eastAsia="tr-TR"/>
              </w:rPr>
            </w:pPr>
            <w:r w:rsidRPr="00CB56EC">
              <w:rPr>
                <w:b/>
                <w:bCs/>
                <w:color w:val="000000"/>
                <w:sz w:val="15"/>
                <w:szCs w:val="15"/>
                <w:lang w:eastAsia="tr-TR"/>
              </w:rPr>
              <w:t>YP</w:t>
            </w:r>
          </w:p>
        </w:tc>
        <w:tc>
          <w:tcPr>
            <w:tcW w:w="819" w:type="dxa"/>
            <w:tcBorders>
              <w:top w:val="dotted" w:sz="4" w:space="0" w:color="auto"/>
              <w:bottom w:val="dotted" w:sz="4" w:space="0" w:color="auto"/>
            </w:tcBorders>
            <w:shd w:val="clear" w:color="auto" w:fill="auto"/>
            <w:vAlign w:val="bottom"/>
            <w:hideMark/>
          </w:tcPr>
          <w:p w14:paraId="7ACE08B7" w14:textId="77777777" w:rsidR="00187CB2" w:rsidRPr="00CB56EC" w:rsidRDefault="00187CB2" w:rsidP="00187CB2">
            <w:pPr>
              <w:jc w:val="right"/>
              <w:rPr>
                <w:b/>
                <w:bCs/>
                <w:color w:val="000000"/>
                <w:sz w:val="15"/>
                <w:szCs w:val="15"/>
                <w:lang w:eastAsia="tr-TR"/>
              </w:rPr>
            </w:pPr>
            <w:r w:rsidRPr="00CB56EC">
              <w:rPr>
                <w:b/>
                <w:bCs/>
                <w:color w:val="000000"/>
                <w:sz w:val="15"/>
                <w:szCs w:val="15"/>
                <w:lang w:eastAsia="tr-TR"/>
              </w:rPr>
              <w:t>Toplam</w:t>
            </w:r>
          </w:p>
        </w:tc>
        <w:tc>
          <w:tcPr>
            <w:tcW w:w="818" w:type="dxa"/>
            <w:tcBorders>
              <w:top w:val="dotted" w:sz="4" w:space="0" w:color="auto"/>
              <w:bottom w:val="dotted" w:sz="4" w:space="0" w:color="auto"/>
            </w:tcBorders>
            <w:shd w:val="clear" w:color="auto" w:fill="auto"/>
            <w:noWrap/>
            <w:vAlign w:val="bottom"/>
            <w:hideMark/>
          </w:tcPr>
          <w:p w14:paraId="4D3151FC" w14:textId="77777777" w:rsidR="00187CB2" w:rsidRPr="00CB56EC" w:rsidRDefault="00187CB2" w:rsidP="00187CB2">
            <w:pPr>
              <w:jc w:val="right"/>
              <w:rPr>
                <w:b/>
                <w:bCs/>
                <w:color w:val="000000"/>
                <w:sz w:val="15"/>
                <w:szCs w:val="15"/>
                <w:lang w:eastAsia="tr-TR"/>
              </w:rPr>
            </w:pPr>
            <w:r w:rsidRPr="00CB56EC">
              <w:rPr>
                <w:b/>
                <w:bCs/>
                <w:color w:val="000000"/>
                <w:sz w:val="15"/>
                <w:szCs w:val="15"/>
                <w:lang w:eastAsia="tr-TR"/>
              </w:rPr>
              <w:t>TP</w:t>
            </w:r>
          </w:p>
        </w:tc>
        <w:tc>
          <w:tcPr>
            <w:tcW w:w="819" w:type="dxa"/>
            <w:tcBorders>
              <w:top w:val="dotted" w:sz="4" w:space="0" w:color="auto"/>
              <w:bottom w:val="dotted" w:sz="4" w:space="0" w:color="auto"/>
            </w:tcBorders>
            <w:shd w:val="clear" w:color="auto" w:fill="auto"/>
            <w:vAlign w:val="bottom"/>
            <w:hideMark/>
          </w:tcPr>
          <w:p w14:paraId="782313F9" w14:textId="77777777" w:rsidR="00187CB2" w:rsidRPr="00CB56EC" w:rsidRDefault="00187CB2" w:rsidP="00187CB2">
            <w:pPr>
              <w:jc w:val="right"/>
              <w:rPr>
                <w:b/>
                <w:bCs/>
                <w:color w:val="000000"/>
                <w:sz w:val="15"/>
                <w:szCs w:val="15"/>
                <w:lang w:eastAsia="tr-TR"/>
              </w:rPr>
            </w:pPr>
            <w:r w:rsidRPr="00CB56EC">
              <w:rPr>
                <w:b/>
                <w:bCs/>
                <w:color w:val="000000"/>
                <w:sz w:val="15"/>
                <w:szCs w:val="15"/>
                <w:lang w:eastAsia="tr-TR"/>
              </w:rPr>
              <w:t>YP</w:t>
            </w:r>
          </w:p>
        </w:tc>
        <w:tc>
          <w:tcPr>
            <w:tcW w:w="819" w:type="dxa"/>
            <w:tcBorders>
              <w:top w:val="dotted" w:sz="4" w:space="0" w:color="auto"/>
              <w:bottom w:val="dotted" w:sz="4" w:space="0" w:color="auto"/>
            </w:tcBorders>
            <w:shd w:val="clear" w:color="auto" w:fill="auto"/>
            <w:vAlign w:val="bottom"/>
            <w:hideMark/>
          </w:tcPr>
          <w:p w14:paraId="74C23915" w14:textId="77777777" w:rsidR="00187CB2" w:rsidRPr="00CB56EC" w:rsidRDefault="00187CB2" w:rsidP="00187CB2">
            <w:pPr>
              <w:jc w:val="right"/>
              <w:rPr>
                <w:b/>
                <w:bCs/>
                <w:color w:val="000000"/>
                <w:sz w:val="15"/>
                <w:szCs w:val="15"/>
                <w:lang w:eastAsia="tr-TR"/>
              </w:rPr>
            </w:pPr>
            <w:r w:rsidRPr="00CB56EC">
              <w:rPr>
                <w:b/>
                <w:bCs/>
                <w:color w:val="000000"/>
                <w:sz w:val="15"/>
                <w:szCs w:val="15"/>
                <w:lang w:eastAsia="tr-TR"/>
              </w:rPr>
              <w:t>Toplam</w:t>
            </w:r>
          </w:p>
        </w:tc>
      </w:tr>
      <w:tr w:rsidR="009D1A08" w:rsidRPr="00CB56EC" w14:paraId="066A215F" w14:textId="77777777" w:rsidTr="00DD097E">
        <w:trPr>
          <w:trHeight w:val="113"/>
        </w:trPr>
        <w:tc>
          <w:tcPr>
            <w:tcW w:w="548" w:type="dxa"/>
            <w:tcBorders>
              <w:top w:val="dotted" w:sz="4" w:space="0" w:color="auto"/>
              <w:left w:val="single" w:sz="6" w:space="0" w:color="auto"/>
            </w:tcBorders>
            <w:shd w:val="clear" w:color="auto" w:fill="auto"/>
            <w:noWrap/>
            <w:hideMark/>
          </w:tcPr>
          <w:p w14:paraId="68C0A14D" w14:textId="77777777" w:rsidR="00187CB2" w:rsidRPr="00CB56EC" w:rsidRDefault="00187CB2" w:rsidP="00C343D8">
            <w:pPr>
              <w:rPr>
                <w:b/>
                <w:bCs/>
                <w:color w:val="000000"/>
                <w:sz w:val="15"/>
                <w:szCs w:val="15"/>
                <w:lang w:eastAsia="tr-TR"/>
              </w:rPr>
            </w:pPr>
          </w:p>
        </w:tc>
        <w:tc>
          <w:tcPr>
            <w:tcW w:w="3165" w:type="dxa"/>
            <w:tcBorders>
              <w:top w:val="dotted" w:sz="4" w:space="0" w:color="auto"/>
            </w:tcBorders>
            <w:shd w:val="clear" w:color="auto" w:fill="auto"/>
            <w:noWrap/>
            <w:vAlign w:val="bottom"/>
            <w:hideMark/>
          </w:tcPr>
          <w:p w14:paraId="40F90168" w14:textId="77777777" w:rsidR="00187CB2" w:rsidRPr="00CB56EC" w:rsidRDefault="00187CB2" w:rsidP="00187CB2">
            <w:pPr>
              <w:rPr>
                <w:sz w:val="15"/>
                <w:szCs w:val="15"/>
                <w:lang w:eastAsia="tr-TR"/>
              </w:rPr>
            </w:pPr>
          </w:p>
        </w:tc>
        <w:tc>
          <w:tcPr>
            <w:tcW w:w="674" w:type="dxa"/>
            <w:tcBorders>
              <w:top w:val="dotted" w:sz="4" w:space="0" w:color="auto"/>
            </w:tcBorders>
            <w:shd w:val="clear" w:color="auto" w:fill="auto"/>
            <w:noWrap/>
            <w:vAlign w:val="bottom"/>
            <w:hideMark/>
          </w:tcPr>
          <w:p w14:paraId="2BB7C4FB" w14:textId="77777777" w:rsidR="00187CB2" w:rsidRPr="00CB56EC" w:rsidRDefault="00187CB2" w:rsidP="00187CB2">
            <w:pPr>
              <w:jc w:val="center"/>
              <w:rPr>
                <w:sz w:val="15"/>
                <w:szCs w:val="15"/>
                <w:lang w:eastAsia="tr-TR"/>
              </w:rPr>
            </w:pPr>
          </w:p>
        </w:tc>
        <w:tc>
          <w:tcPr>
            <w:tcW w:w="818" w:type="dxa"/>
            <w:tcBorders>
              <w:top w:val="dotted" w:sz="4" w:space="0" w:color="auto"/>
            </w:tcBorders>
            <w:shd w:val="clear" w:color="auto" w:fill="auto"/>
            <w:noWrap/>
            <w:vAlign w:val="bottom"/>
            <w:hideMark/>
          </w:tcPr>
          <w:p w14:paraId="440C8EA0" w14:textId="77777777" w:rsidR="00187CB2" w:rsidRPr="00CB56EC" w:rsidRDefault="00187CB2" w:rsidP="00187CB2">
            <w:pPr>
              <w:jc w:val="right"/>
              <w:rPr>
                <w:sz w:val="15"/>
                <w:szCs w:val="15"/>
                <w:lang w:eastAsia="tr-TR"/>
              </w:rPr>
            </w:pPr>
          </w:p>
        </w:tc>
        <w:tc>
          <w:tcPr>
            <w:tcW w:w="819" w:type="dxa"/>
            <w:tcBorders>
              <w:top w:val="dotted" w:sz="4" w:space="0" w:color="auto"/>
            </w:tcBorders>
            <w:shd w:val="clear" w:color="auto" w:fill="auto"/>
            <w:noWrap/>
            <w:vAlign w:val="bottom"/>
            <w:hideMark/>
          </w:tcPr>
          <w:p w14:paraId="30C867DE" w14:textId="77777777" w:rsidR="00187CB2" w:rsidRPr="00CB56EC" w:rsidRDefault="00187CB2" w:rsidP="00187CB2">
            <w:pPr>
              <w:jc w:val="right"/>
              <w:rPr>
                <w:sz w:val="15"/>
                <w:szCs w:val="15"/>
                <w:lang w:eastAsia="tr-TR"/>
              </w:rPr>
            </w:pPr>
          </w:p>
        </w:tc>
        <w:tc>
          <w:tcPr>
            <w:tcW w:w="819" w:type="dxa"/>
            <w:tcBorders>
              <w:top w:val="dotted" w:sz="4" w:space="0" w:color="auto"/>
            </w:tcBorders>
            <w:shd w:val="clear" w:color="auto" w:fill="auto"/>
            <w:noWrap/>
            <w:vAlign w:val="bottom"/>
            <w:hideMark/>
          </w:tcPr>
          <w:p w14:paraId="13457E07" w14:textId="77777777" w:rsidR="00187CB2" w:rsidRPr="00CB56EC" w:rsidRDefault="00187CB2" w:rsidP="00187CB2">
            <w:pPr>
              <w:jc w:val="right"/>
              <w:rPr>
                <w:sz w:val="15"/>
                <w:szCs w:val="15"/>
                <w:lang w:eastAsia="tr-TR"/>
              </w:rPr>
            </w:pPr>
          </w:p>
        </w:tc>
        <w:tc>
          <w:tcPr>
            <w:tcW w:w="818" w:type="dxa"/>
            <w:tcBorders>
              <w:top w:val="dotted" w:sz="4" w:space="0" w:color="auto"/>
            </w:tcBorders>
            <w:shd w:val="clear" w:color="auto" w:fill="auto"/>
            <w:noWrap/>
            <w:vAlign w:val="bottom"/>
            <w:hideMark/>
          </w:tcPr>
          <w:p w14:paraId="6C0085DE" w14:textId="77777777" w:rsidR="00187CB2" w:rsidRPr="00CB56EC" w:rsidRDefault="00187CB2" w:rsidP="00187CB2">
            <w:pPr>
              <w:jc w:val="right"/>
              <w:rPr>
                <w:sz w:val="15"/>
                <w:szCs w:val="15"/>
                <w:lang w:eastAsia="tr-TR"/>
              </w:rPr>
            </w:pPr>
          </w:p>
        </w:tc>
        <w:tc>
          <w:tcPr>
            <w:tcW w:w="819" w:type="dxa"/>
            <w:tcBorders>
              <w:top w:val="dotted" w:sz="4" w:space="0" w:color="auto"/>
            </w:tcBorders>
            <w:shd w:val="clear" w:color="auto" w:fill="auto"/>
            <w:noWrap/>
            <w:vAlign w:val="bottom"/>
            <w:hideMark/>
          </w:tcPr>
          <w:p w14:paraId="6B1C7FBF" w14:textId="77777777" w:rsidR="00187CB2" w:rsidRPr="00CB56EC" w:rsidRDefault="00187CB2" w:rsidP="00187CB2">
            <w:pPr>
              <w:jc w:val="right"/>
              <w:rPr>
                <w:sz w:val="15"/>
                <w:szCs w:val="15"/>
                <w:lang w:eastAsia="tr-TR"/>
              </w:rPr>
            </w:pPr>
          </w:p>
        </w:tc>
        <w:tc>
          <w:tcPr>
            <w:tcW w:w="819" w:type="dxa"/>
            <w:tcBorders>
              <w:top w:val="dotted" w:sz="4" w:space="0" w:color="auto"/>
            </w:tcBorders>
            <w:shd w:val="clear" w:color="auto" w:fill="auto"/>
            <w:noWrap/>
            <w:vAlign w:val="bottom"/>
            <w:hideMark/>
          </w:tcPr>
          <w:p w14:paraId="3F5DA405" w14:textId="77777777" w:rsidR="00187CB2" w:rsidRPr="00CB56EC" w:rsidRDefault="00187CB2" w:rsidP="00187CB2">
            <w:pPr>
              <w:jc w:val="right"/>
              <w:rPr>
                <w:sz w:val="15"/>
                <w:szCs w:val="15"/>
                <w:lang w:eastAsia="tr-TR"/>
              </w:rPr>
            </w:pPr>
          </w:p>
        </w:tc>
      </w:tr>
      <w:tr w:rsidR="00DD097E" w:rsidRPr="00DD097E" w14:paraId="5E6177BC" w14:textId="77777777" w:rsidTr="00DD097E">
        <w:trPr>
          <w:trHeight w:val="113"/>
        </w:trPr>
        <w:tc>
          <w:tcPr>
            <w:tcW w:w="548" w:type="dxa"/>
            <w:tcBorders>
              <w:left w:val="single" w:sz="6" w:space="0" w:color="auto"/>
            </w:tcBorders>
            <w:shd w:val="clear" w:color="auto" w:fill="auto"/>
            <w:noWrap/>
            <w:hideMark/>
          </w:tcPr>
          <w:p w14:paraId="308EECEA"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I.</w:t>
            </w:r>
          </w:p>
        </w:tc>
        <w:tc>
          <w:tcPr>
            <w:tcW w:w="3165" w:type="dxa"/>
            <w:shd w:val="clear" w:color="auto" w:fill="auto"/>
            <w:noWrap/>
            <w:vAlign w:val="bottom"/>
            <w:hideMark/>
          </w:tcPr>
          <w:p w14:paraId="762397B5"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FİNANSAL VARLIKLAR (Net)</w:t>
            </w:r>
          </w:p>
        </w:tc>
        <w:tc>
          <w:tcPr>
            <w:tcW w:w="674" w:type="dxa"/>
            <w:shd w:val="clear" w:color="auto" w:fill="auto"/>
            <w:noWrap/>
            <w:vAlign w:val="bottom"/>
            <w:hideMark/>
          </w:tcPr>
          <w:p w14:paraId="4E7FFEA1" w14:textId="77777777" w:rsidR="00DD097E" w:rsidRPr="00DD097E" w:rsidRDefault="00DD097E" w:rsidP="00DD097E">
            <w:pPr>
              <w:jc w:val="center"/>
              <w:rPr>
                <w:b/>
                <w:bCs/>
                <w:color w:val="000000"/>
                <w:sz w:val="15"/>
                <w:szCs w:val="15"/>
                <w:lang w:eastAsia="tr-TR"/>
              </w:rPr>
            </w:pPr>
          </w:p>
        </w:tc>
        <w:tc>
          <w:tcPr>
            <w:tcW w:w="818" w:type="dxa"/>
            <w:shd w:val="clear" w:color="auto" w:fill="auto"/>
            <w:vAlign w:val="bottom"/>
            <w:hideMark/>
          </w:tcPr>
          <w:p w14:paraId="1F583457" w14:textId="3161C07C" w:rsidR="00DD097E" w:rsidRPr="00DD097E" w:rsidRDefault="00DD097E" w:rsidP="00DD097E">
            <w:pPr>
              <w:jc w:val="right"/>
              <w:rPr>
                <w:b/>
                <w:bCs/>
                <w:sz w:val="15"/>
                <w:szCs w:val="15"/>
              </w:rPr>
            </w:pPr>
            <w:r w:rsidRPr="00F020A3">
              <w:rPr>
                <w:b/>
                <w:bCs/>
                <w:sz w:val="15"/>
                <w:szCs w:val="15"/>
              </w:rPr>
              <w:t>4,398,631</w:t>
            </w:r>
          </w:p>
        </w:tc>
        <w:tc>
          <w:tcPr>
            <w:tcW w:w="819" w:type="dxa"/>
            <w:shd w:val="clear" w:color="auto" w:fill="auto"/>
            <w:vAlign w:val="bottom"/>
            <w:hideMark/>
          </w:tcPr>
          <w:p w14:paraId="15DCBCE2" w14:textId="4E7682C5" w:rsidR="00DD097E" w:rsidRPr="00DD097E" w:rsidRDefault="00DD097E" w:rsidP="00DD097E">
            <w:pPr>
              <w:jc w:val="right"/>
              <w:rPr>
                <w:b/>
                <w:bCs/>
                <w:sz w:val="15"/>
                <w:szCs w:val="15"/>
              </w:rPr>
            </w:pPr>
            <w:r w:rsidRPr="00F020A3">
              <w:rPr>
                <w:b/>
                <w:bCs/>
                <w:sz w:val="15"/>
                <w:szCs w:val="15"/>
              </w:rPr>
              <w:t>954,344</w:t>
            </w:r>
          </w:p>
        </w:tc>
        <w:tc>
          <w:tcPr>
            <w:tcW w:w="819" w:type="dxa"/>
            <w:shd w:val="clear" w:color="auto" w:fill="auto"/>
            <w:vAlign w:val="bottom"/>
            <w:hideMark/>
          </w:tcPr>
          <w:p w14:paraId="5046E452" w14:textId="5967AA8C" w:rsidR="00DD097E" w:rsidRPr="00DD097E" w:rsidRDefault="00DD097E" w:rsidP="00DD097E">
            <w:pPr>
              <w:jc w:val="right"/>
              <w:rPr>
                <w:b/>
                <w:bCs/>
                <w:sz w:val="15"/>
                <w:szCs w:val="15"/>
              </w:rPr>
            </w:pPr>
            <w:r w:rsidRPr="00F020A3">
              <w:rPr>
                <w:b/>
                <w:bCs/>
                <w:sz w:val="15"/>
                <w:szCs w:val="15"/>
              </w:rPr>
              <w:t>5,352,975</w:t>
            </w:r>
          </w:p>
        </w:tc>
        <w:tc>
          <w:tcPr>
            <w:tcW w:w="818" w:type="dxa"/>
            <w:shd w:val="clear" w:color="auto" w:fill="auto"/>
            <w:vAlign w:val="bottom"/>
          </w:tcPr>
          <w:p w14:paraId="4AB1FCCC" w14:textId="74A92A23" w:rsidR="00DD097E" w:rsidRPr="00DD097E" w:rsidRDefault="00DD097E" w:rsidP="00DD097E">
            <w:pPr>
              <w:jc w:val="right"/>
              <w:rPr>
                <w:b/>
                <w:bCs/>
                <w:sz w:val="15"/>
                <w:szCs w:val="15"/>
                <w:lang w:eastAsia="tr-TR"/>
              </w:rPr>
            </w:pPr>
            <w:r w:rsidRPr="00DD097E">
              <w:rPr>
                <w:b/>
                <w:bCs/>
                <w:sz w:val="15"/>
                <w:szCs w:val="15"/>
              </w:rPr>
              <w:t>2,161,283</w:t>
            </w:r>
          </w:p>
        </w:tc>
        <w:tc>
          <w:tcPr>
            <w:tcW w:w="819" w:type="dxa"/>
            <w:shd w:val="clear" w:color="auto" w:fill="auto"/>
            <w:vAlign w:val="bottom"/>
          </w:tcPr>
          <w:p w14:paraId="293C043D" w14:textId="77F85EBE" w:rsidR="00DD097E" w:rsidRPr="00DD097E" w:rsidRDefault="00DD097E" w:rsidP="00DD097E">
            <w:pPr>
              <w:jc w:val="right"/>
              <w:rPr>
                <w:b/>
                <w:bCs/>
                <w:sz w:val="15"/>
                <w:szCs w:val="15"/>
                <w:lang w:eastAsia="tr-TR"/>
              </w:rPr>
            </w:pPr>
            <w:r w:rsidRPr="00DD097E">
              <w:rPr>
                <w:b/>
                <w:bCs/>
                <w:sz w:val="15"/>
                <w:szCs w:val="15"/>
              </w:rPr>
              <w:t>1,690,939</w:t>
            </w:r>
          </w:p>
        </w:tc>
        <w:tc>
          <w:tcPr>
            <w:tcW w:w="819" w:type="dxa"/>
            <w:shd w:val="clear" w:color="auto" w:fill="auto"/>
            <w:vAlign w:val="bottom"/>
          </w:tcPr>
          <w:p w14:paraId="7E7B61BC" w14:textId="4FC40594" w:rsidR="00DD097E" w:rsidRPr="00DD097E" w:rsidRDefault="00DD097E" w:rsidP="00DD097E">
            <w:pPr>
              <w:jc w:val="right"/>
              <w:rPr>
                <w:b/>
                <w:bCs/>
                <w:sz w:val="15"/>
                <w:szCs w:val="15"/>
                <w:lang w:eastAsia="tr-TR"/>
              </w:rPr>
            </w:pPr>
            <w:r w:rsidRPr="00DD097E">
              <w:rPr>
                <w:b/>
                <w:bCs/>
                <w:sz w:val="15"/>
                <w:szCs w:val="15"/>
              </w:rPr>
              <w:t>3,852,222</w:t>
            </w:r>
          </w:p>
        </w:tc>
      </w:tr>
      <w:tr w:rsidR="00DD097E" w:rsidRPr="00DD097E" w14:paraId="57FA55DE" w14:textId="77777777" w:rsidTr="00DD097E">
        <w:trPr>
          <w:trHeight w:val="113"/>
        </w:trPr>
        <w:tc>
          <w:tcPr>
            <w:tcW w:w="548" w:type="dxa"/>
            <w:tcBorders>
              <w:left w:val="single" w:sz="6" w:space="0" w:color="auto"/>
            </w:tcBorders>
            <w:shd w:val="clear" w:color="auto" w:fill="auto"/>
            <w:noWrap/>
            <w:hideMark/>
          </w:tcPr>
          <w:p w14:paraId="5C3B4CAC"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1.1.</w:t>
            </w:r>
          </w:p>
        </w:tc>
        <w:tc>
          <w:tcPr>
            <w:tcW w:w="3165" w:type="dxa"/>
            <w:shd w:val="clear" w:color="auto" w:fill="auto"/>
            <w:noWrap/>
            <w:vAlign w:val="bottom"/>
            <w:hideMark/>
          </w:tcPr>
          <w:p w14:paraId="69F95978"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Nakit ve Nakit Benzerleri</w:t>
            </w:r>
          </w:p>
        </w:tc>
        <w:tc>
          <w:tcPr>
            <w:tcW w:w="674" w:type="dxa"/>
            <w:shd w:val="clear" w:color="auto" w:fill="auto"/>
            <w:noWrap/>
            <w:vAlign w:val="bottom"/>
            <w:hideMark/>
          </w:tcPr>
          <w:p w14:paraId="1DEA3B85" w14:textId="77777777" w:rsidR="00DD097E" w:rsidRPr="00DD097E" w:rsidRDefault="00DD097E" w:rsidP="00DD097E">
            <w:pPr>
              <w:jc w:val="center"/>
              <w:rPr>
                <w:b/>
                <w:bCs/>
                <w:color w:val="000000"/>
                <w:sz w:val="15"/>
                <w:szCs w:val="15"/>
                <w:lang w:eastAsia="tr-TR"/>
              </w:rPr>
            </w:pPr>
          </w:p>
        </w:tc>
        <w:tc>
          <w:tcPr>
            <w:tcW w:w="818" w:type="dxa"/>
            <w:shd w:val="clear" w:color="auto" w:fill="auto"/>
            <w:vAlign w:val="bottom"/>
            <w:hideMark/>
          </w:tcPr>
          <w:p w14:paraId="3DFA1883" w14:textId="10D25488" w:rsidR="00DD097E" w:rsidRPr="00DD097E" w:rsidRDefault="00DD097E" w:rsidP="00DD097E">
            <w:pPr>
              <w:jc w:val="right"/>
              <w:rPr>
                <w:b/>
                <w:bCs/>
                <w:sz w:val="15"/>
                <w:szCs w:val="15"/>
              </w:rPr>
            </w:pPr>
            <w:r w:rsidRPr="00F020A3">
              <w:rPr>
                <w:b/>
                <w:bCs/>
                <w:sz w:val="15"/>
                <w:szCs w:val="15"/>
              </w:rPr>
              <w:t>2,535,973</w:t>
            </w:r>
          </w:p>
        </w:tc>
        <w:tc>
          <w:tcPr>
            <w:tcW w:w="819" w:type="dxa"/>
            <w:shd w:val="clear" w:color="auto" w:fill="auto"/>
            <w:vAlign w:val="bottom"/>
            <w:hideMark/>
          </w:tcPr>
          <w:p w14:paraId="3E8B2019" w14:textId="0C01BD5C" w:rsidR="00DD097E" w:rsidRPr="00DD097E" w:rsidRDefault="00DD097E" w:rsidP="00DD097E">
            <w:pPr>
              <w:jc w:val="right"/>
              <w:rPr>
                <w:b/>
                <w:bCs/>
                <w:sz w:val="15"/>
                <w:szCs w:val="15"/>
              </w:rPr>
            </w:pPr>
            <w:r w:rsidRPr="00F020A3">
              <w:rPr>
                <w:b/>
                <w:bCs/>
                <w:sz w:val="15"/>
                <w:szCs w:val="15"/>
              </w:rPr>
              <w:t>647,243</w:t>
            </w:r>
          </w:p>
        </w:tc>
        <w:tc>
          <w:tcPr>
            <w:tcW w:w="819" w:type="dxa"/>
            <w:shd w:val="clear" w:color="auto" w:fill="auto"/>
            <w:vAlign w:val="bottom"/>
            <w:hideMark/>
          </w:tcPr>
          <w:p w14:paraId="7A5B35FF" w14:textId="19B84A44" w:rsidR="00DD097E" w:rsidRPr="00DD097E" w:rsidRDefault="00DD097E" w:rsidP="00DD097E">
            <w:pPr>
              <w:jc w:val="right"/>
              <w:rPr>
                <w:b/>
                <w:bCs/>
                <w:sz w:val="15"/>
                <w:szCs w:val="15"/>
              </w:rPr>
            </w:pPr>
            <w:r w:rsidRPr="00F020A3">
              <w:rPr>
                <w:b/>
                <w:bCs/>
                <w:sz w:val="15"/>
                <w:szCs w:val="15"/>
              </w:rPr>
              <w:t>3,183,216</w:t>
            </w:r>
          </w:p>
        </w:tc>
        <w:tc>
          <w:tcPr>
            <w:tcW w:w="818" w:type="dxa"/>
            <w:shd w:val="clear" w:color="auto" w:fill="auto"/>
            <w:vAlign w:val="bottom"/>
          </w:tcPr>
          <w:p w14:paraId="18336C74" w14:textId="3B9AB9D6" w:rsidR="00DD097E" w:rsidRPr="00DD097E" w:rsidRDefault="00DD097E" w:rsidP="00DD097E">
            <w:pPr>
              <w:jc w:val="right"/>
              <w:rPr>
                <w:b/>
                <w:bCs/>
                <w:sz w:val="15"/>
                <w:szCs w:val="15"/>
                <w:lang w:eastAsia="tr-TR"/>
              </w:rPr>
            </w:pPr>
            <w:r w:rsidRPr="00DD097E">
              <w:rPr>
                <w:b/>
                <w:bCs/>
                <w:sz w:val="15"/>
                <w:szCs w:val="15"/>
              </w:rPr>
              <w:t>544,198</w:t>
            </w:r>
          </w:p>
        </w:tc>
        <w:tc>
          <w:tcPr>
            <w:tcW w:w="819" w:type="dxa"/>
            <w:shd w:val="clear" w:color="auto" w:fill="auto"/>
            <w:vAlign w:val="bottom"/>
          </w:tcPr>
          <w:p w14:paraId="07D45883" w14:textId="34389C5C" w:rsidR="00DD097E" w:rsidRPr="00DD097E" w:rsidRDefault="00DD097E" w:rsidP="00DD097E">
            <w:pPr>
              <w:jc w:val="right"/>
              <w:rPr>
                <w:b/>
                <w:bCs/>
                <w:sz w:val="15"/>
                <w:szCs w:val="15"/>
                <w:lang w:eastAsia="tr-TR"/>
              </w:rPr>
            </w:pPr>
            <w:r w:rsidRPr="00DD097E">
              <w:rPr>
                <w:b/>
                <w:bCs/>
                <w:sz w:val="15"/>
                <w:szCs w:val="15"/>
              </w:rPr>
              <w:t>1,585,278</w:t>
            </w:r>
          </w:p>
        </w:tc>
        <w:tc>
          <w:tcPr>
            <w:tcW w:w="819" w:type="dxa"/>
            <w:shd w:val="clear" w:color="auto" w:fill="auto"/>
            <w:vAlign w:val="bottom"/>
          </w:tcPr>
          <w:p w14:paraId="7854602B" w14:textId="186C2551" w:rsidR="00DD097E" w:rsidRPr="00DD097E" w:rsidRDefault="00DD097E" w:rsidP="00DD097E">
            <w:pPr>
              <w:jc w:val="right"/>
              <w:rPr>
                <w:b/>
                <w:bCs/>
                <w:sz w:val="15"/>
                <w:szCs w:val="15"/>
                <w:lang w:eastAsia="tr-TR"/>
              </w:rPr>
            </w:pPr>
            <w:r w:rsidRPr="00DD097E">
              <w:rPr>
                <w:b/>
                <w:bCs/>
                <w:sz w:val="15"/>
                <w:szCs w:val="15"/>
              </w:rPr>
              <w:t>2,129,476</w:t>
            </w:r>
          </w:p>
        </w:tc>
      </w:tr>
      <w:tr w:rsidR="00DD097E" w:rsidRPr="00CB56EC" w14:paraId="67938D8E" w14:textId="77777777" w:rsidTr="00DD097E">
        <w:trPr>
          <w:trHeight w:val="113"/>
        </w:trPr>
        <w:tc>
          <w:tcPr>
            <w:tcW w:w="548" w:type="dxa"/>
            <w:tcBorders>
              <w:left w:val="single" w:sz="6" w:space="0" w:color="auto"/>
            </w:tcBorders>
            <w:shd w:val="clear" w:color="auto" w:fill="auto"/>
            <w:noWrap/>
            <w:hideMark/>
          </w:tcPr>
          <w:p w14:paraId="39BD166B" w14:textId="77777777" w:rsidR="00DD097E" w:rsidRPr="00CB56EC" w:rsidRDefault="00DD097E" w:rsidP="00DD097E">
            <w:pPr>
              <w:rPr>
                <w:color w:val="000000"/>
                <w:sz w:val="15"/>
                <w:szCs w:val="15"/>
                <w:lang w:eastAsia="tr-TR"/>
              </w:rPr>
            </w:pPr>
            <w:r w:rsidRPr="00CB56EC">
              <w:rPr>
                <w:color w:val="000000"/>
                <w:sz w:val="15"/>
                <w:szCs w:val="15"/>
                <w:lang w:eastAsia="tr-TR"/>
              </w:rPr>
              <w:t>1.1.1.</w:t>
            </w:r>
          </w:p>
        </w:tc>
        <w:tc>
          <w:tcPr>
            <w:tcW w:w="3165" w:type="dxa"/>
            <w:shd w:val="clear" w:color="auto" w:fill="auto"/>
            <w:noWrap/>
            <w:vAlign w:val="bottom"/>
            <w:hideMark/>
          </w:tcPr>
          <w:p w14:paraId="2611C883" w14:textId="77777777" w:rsidR="00DD097E" w:rsidRPr="00CB56EC" w:rsidRDefault="00DD097E" w:rsidP="00DD097E">
            <w:pPr>
              <w:rPr>
                <w:color w:val="000000"/>
                <w:sz w:val="15"/>
                <w:szCs w:val="15"/>
                <w:lang w:eastAsia="tr-TR"/>
              </w:rPr>
            </w:pPr>
            <w:r w:rsidRPr="00CB56EC">
              <w:rPr>
                <w:color w:val="000000"/>
                <w:sz w:val="15"/>
                <w:szCs w:val="15"/>
                <w:lang w:eastAsia="tr-TR"/>
              </w:rPr>
              <w:t>Nakit Değerler ve Merkez Bankası</w:t>
            </w:r>
          </w:p>
        </w:tc>
        <w:tc>
          <w:tcPr>
            <w:tcW w:w="674" w:type="dxa"/>
            <w:shd w:val="clear" w:color="auto" w:fill="auto"/>
            <w:noWrap/>
            <w:vAlign w:val="bottom"/>
          </w:tcPr>
          <w:p w14:paraId="13460190" w14:textId="77777777" w:rsidR="00DD097E" w:rsidRPr="00CB56EC" w:rsidRDefault="00DD097E" w:rsidP="00DD097E">
            <w:pPr>
              <w:jc w:val="center"/>
              <w:rPr>
                <w:color w:val="000000"/>
                <w:sz w:val="15"/>
                <w:szCs w:val="15"/>
                <w:lang w:eastAsia="tr-TR"/>
              </w:rPr>
            </w:pPr>
            <w:r w:rsidRPr="00CB56EC">
              <w:rPr>
                <w:color w:val="000000"/>
                <w:sz w:val="15"/>
                <w:szCs w:val="15"/>
                <w:lang w:eastAsia="tr-TR"/>
              </w:rPr>
              <w:t>(1.1.)</w:t>
            </w:r>
          </w:p>
        </w:tc>
        <w:tc>
          <w:tcPr>
            <w:tcW w:w="818" w:type="dxa"/>
            <w:shd w:val="clear" w:color="auto" w:fill="auto"/>
            <w:vAlign w:val="bottom"/>
            <w:hideMark/>
          </w:tcPr>
          <w:p w14:paraId="7FB6BF16" w14:textId="5056CFF3" w:rsidR="00DD097E" w:rsidRPr="00CB56EC" w:rsidRDefault="00DD097E" w:rsidP="00DD097E">
            <w:pPr>
              <w:jc w:val="right"/>
              <w:rPr>
                <w:sz w:val="15"/>
                <w:szCs w:val="15"/>
              </w:rPr>
            </w:pPr>
            <w:r w:rsidRPr="00F020A3">
              <w:rPr>
                <w:sz w:val="15"/>
                <w:szCs w:val="15"/>
              </w:rPr>
              <w:t>1,026,668</w:t>
            </w:r>
          </w:p>
        </w:tc>
        <w:tc>
          <w:tcPr>
            <w:tcW w:w="819" w:type="dxa"/>
            <w:shd w:val="clear" w:color="auto" w:fill="auto"/>
            <w:vAlign w:val="bottom"/>
            <w:hideMark/>
          </w:tcPr>
          <w:p w14:paraId="20CD9DAA" w14:textId="68218A89" w:rsidR="00DD097E" w:rsidRPr="00CB56EC" w:rsidRDefault="00DD097E" w:rsidP="00DD097E">
            <w:pPr>
              <w:jc w:val="right"/>
              <w:rPr>
                <w:sz w:val="15"/>
                <w:szCs w:val="15"/>
              </w:rPr>
            </w:pPr>
            <w:r w:rsidRPr="00F020A3">
              <w:rPr>
                <w:sz w:val="15"/>
                <w:szCs w:val="15"/>
              </w:rPr>
              <w:t>447,911</w:t>
            </w:r>
          </w:p>
        </w:tc>
        <w:tc>
          <w:tcPr>
            <w:tcW w:w="819" w:type="dxa"/>
            <w:shd w:val="clear" w:color="auto" w:fill="auto"/>
            <w:vAlign w:val="bottom"/>
            <w:hideMark/>
          </w:tcPr>
          <w:p w14:paraId="0B26412D" w14:textId="669F80CE" w:rsidR="00DD097E" w:rsidRPr="00CB56EC" w:rsidRDefault="00DD097E" w:rsidP="00DD097E">
            <w:pPr>
              <w:jc w:val="right"/>
              <w:rPr>
                <w:sz w:val="15"/>
                <w:szCs w:val="15"/>
              </w:rPr>
            </w:pPr>
            <w:r w:rsidRPr="00F020A3">
              <w:rPr>
                <w:sz w:val="15"/>
                <w:szCs w:val="15"/>
              </w:rPr>
              <w:t>1,474,579</w:t>
            </w:r>
          </w:p>
        </w:tc>
        <w:tc>
          <w:tcPr>
            <w:tcW w:w="818" w:type="dxa"/>
            <w:shd w:val="clear" w:color="auto" w:fill="auto"/>
            <w:vAlign w:val="bottom"/>
          </w:tcPr>
          <w:p w14:paraId="559F1A96" w14:textId="41D17EFD" w:rsidR="00DD097E" w:rsidRPr="00CB56EC" w:rsidRDefault="00DD097E" w:rsidP="00DD097E">
            <w:pPr>
              <w:jc w:val="right"/>
              <w:rPr>
                <w:sz w:val="15"/>
                <w:szCs w:val="15"/>
                <w:lang w:eastAsia="tr-TR"/>
              </w:rPr>
            </w:pPr>
            <w:r w:rsidRPr="00210B51">
              <w:rPr>
                <w:sz w:val="15"/>
                <w:szCs w:val="15"/>
              </w:rPr>
              <w:t>140,178</w:t>
            </w:r>
          </w:p>
        </w:tc>
        <w:tc>
          <w:tcPr>
            <w:tcW w:w="819" w:type="dxa"/>
            <w:shd w:val="clear" w:color="auto" w:fill="auto"/>
            <w:vAlign w:val="bottom"/>
          </w:tcPr>
          <w:p w14:paraId="53CBD205" w14:textId="5CFD7437" w:rsidR="00DD097E" w:rsidRPr="00CB56EC" w:rsidRDefault="00DD097E" w:rsidP="00DD097E">
            <w:pPr>
              <w:jc w:val="right"/>
              <w:rPr>
                <w:sz w:val="15"/>
                <w:szCs w:val="15"/>
                <w:lang w:eastAsia="tr-TR"/>
              </w:rPr>
            </w:pPr>
            <w:r w:rsidRPr="00210B51">
              <w:rPr>
                <w:sz w:val="15"/>
                <w:szCs w:val="15"/>
              </w:rPr>
              <w:t>1,283,917</w:t>
            </w:r>
          </w:p>
        </w:tc>
        <w:tc>
          <w:tcPr>
            <w:tcW w:w="819" w:type="dxa"/>
            <w:shd w:val="clear" w:color="auto" w:fill="auto"/>
            <w:vAlign w:val="bottom"/>
          </w:tcPr>
          <w:p w14:paraId="4D44E860" w14:textId="4539470B" w:rsidR="00DD097E" w:rsidRPr="00CB56EC" w:rsidRDefault="00DD097E" w:rsidP="00DD097E">
            <w:pPr>
              <w:jc w:val="right"/>
              <w:rPr>
                <w:sz w:val="15"/>
                <w:szCs w:val="15"/>
                <w:lang w:eastAsia="tr-TR"/>
              </w:rPr>
            </w:pPr>
            <w:r w:rsidRPr="00210B51">
              <w:rPr>
                <w:sz w:val="15"/>
                <w:szCs w:val="15"/>
              </w:rPr>
              <w:t>1,424,095</w:t>
            </w:r>
          </w:p>
        </w:tc>
      </w:tr>
      <w:tr w:rsidR="00DD097E" w:rsidRPr="00CB56EC" w14:paraId="049AF5EF" w14:textId="77777777" w:rsidTr="00DD097E">
        <w:trPr>
          <w:trHeight w:val="113"/>
        </w:trPr>
        <w:tc>
          <w:tcPr>
            <w:tcW w:w="548" w:type="dxa"/>
            <w:tcBorders>
              <w:left w:val="single" w:sz="6" w:space="0" w:color="auto"/>
            </w:tcBorders>
            <w:shd w:val="clear" w:color="auto" w:fill="auto"/>
            <w:noWrap/>
            <w:hideMark/>
          </w:tcPr>
          <w:p w14:paraId="22AA62E5" w14:textId="77777777" w:rsidR="00DD097E" w:rsidRPr="00CB56EC" w:rsidRDefault="00DD097E" w:rsidP="00DD097E">
            <w:pPr>
              <w:rPr>
                <w:color w:val="000000"/>
                <w:sz w:val="15"/>
                <w:szCs w:val="15"/>
                <w:lang w:eastAsia="tr-TR"/>
              </w:rPr>
            </w:pPr>
            <w:r w:rsidRPr="00CB56EC">
              <w:rPr>
                <w:color w:val="000000"/>
                <w:sz w:val="15"/>
                <w:szCs w:val="15"/>
                <w:lang w:eastAsia="tr-TR"/>
              </w:rPr>
              <w:t>1.1.2.</w:t>
            </w:r>
          </w:p>
        </w:tc>
        <w:tc>
          <w:tcPr>
            <w:tcW w:w="3165" w:type="dxa"/>
            <w:shd w:val="clear" w:color="auto" w:fill="auto"/>
            <w:noWrap/>
            <w:vAlign w:val="bottom"/>
            <w:hideMark/>
          </w:tcPr>
          <w:p w14:paraId="7DA0AAA7" w14:textId="77777777" w:rsidR="00DD097E" w:rsidRPr="00CB56EC" w:rsidRDefault="00DD097E" w:rsidP="00DD097E">
            <w:pPr>
              <w:rPr>
                <w:color w:val="000000"/>
                <w:sz w:val="15"/>
                <w:szCs w:val="15"/>
                <w:lang w:eastAsia="tr-TR"/>
              </w:rPr>
            </w:pPr>
            <w:r w:rsidRPr="00CB56EC">
              <w:rPr>
                <w:color w:val="000000"/>
                <w:sz w:val="15"/>
                <w:szCs w:val="15"/>
                <w:lang w:eastAsia="tr-TR"/>
              </w:rPr>
              <w:t>Bankalar</w:t>
            </w:r>
          </w:p>
        </w:tc>
        <w:tc>
          <w:tcPr>
            <w:tcW w:w="674" w:type="dxa"/>
            <w:shd w:val="clear" w:color="auto" w:fill="auto"/>
            <w:noWrap/>
            <w:vAlign w:val="bottom"/>
            <w:hideMark/>
          </w:tcPr>
          <w:p w14:paraId="17BFC31B" w14:textId="77777777" w:rsidR="00DD097E" w:rsidRPr="00CB56EC" w:rsidRDefault="00DD097E" w:rsidP="00DD097E">
            <w:pPr>
              <w:jc w:val="center"/>
              <w:rPr>
                <w:color w:val="000000"/>
                <w:sz w:val="15"/>
                <w:szCs w:val="15"/>
                <w:lang w:eastAsia="tr-TR"/>
              </w:rPr>
            </w:pPr>
            <w:r w:rsidRPr="00CB56EC">
              <w:rPr>
                <w:color w:val="000000"/>
                <w:sz w:val="15"/>
                <w:szCs w:val="15"/>
                <w:lang w:eastAsia="tr-TR"/>
              </w:rPr>
              <w:t>(1.3.)</w:t>
            </w:r>
          </w:p>
        </w:tc>
        <w:tc>
          <w:tcPr>
            <w:tcW w:w="818" w:type="dxa"/>
            <w:shd w:val="clear" w:color="auto" w:fill="auto"/>
            <w:vAlign w:val="bottom"/>
            <w:hideMark/>
          </w:tcPr>
          <w:p w14:paraId="32AC8ECB" w14:textId="513E5B07" w:rsidR="00DD097E" w:rsidRPr="00CB56EC" w:rsidRDefault="00DD097E" w:rsidP="00DD097E">
            <w:pPr>
              <w:jc w:val="right"/>
              <w:rPr>
                <w:sz w:val="15"/>
                <w:szCs w:val="15"/>
              </w:rPr>
            </w:pPr>
            <w:r w:rsidRPr="00F020A3">
              <w:rPr>
                <w:sz w:val="15"/>
                <w:szCs w:val="15"/>
              </w:rPr>
              <w:t>315</w:t>
            </w:r>
          </w:p>
        </w:tc>
        <w:tc>
          <w:tcPr>
            <w:tcW w:w="819" w:type="dxa"/>
            <w:shd w:val="clear" w:color="auto" w:fill="auto"/>
            <w:vAlign w:val="bottom"/>
            <w:hideMark/>
          </w:tcPr>
          <w:p w14:paraId="20EECD20" w14:textId="3ABD9C41" w:rsidR="00DD097E" w:rsidRPr="00CB56EC" w:rsidRDefault="00DD097E" w:rsidP="00DD097E">
            <w:pPr>
              <w:jc w:val="right"/>
              <w:rPr>
                <w:sz w:val="15"/>
                <w:szCs w:val="15"/>
              </w:rPr>
            </w:pPr>
            <w:r w:rsidRPr="00F020A3">
              <w:rPr>
                <w:sz w:val="15"/>
                <w:szCs w:val="15"/>
              </w:rPr>
              <w:t>199,504</w:t>
            </w:r>
          </w:p>
        </w:tc>
        <w:tc>
          <w:tcPr>
            <w:tcW w:w="819" w:type="dxa"/>
            <w:shd w:val="clear" w:color="auto" w:fill="auto"/>
            <w:vAlign w:val="bottom"/>
            <w:hideMark/>
          </w:tcPr>
          <w:p w14:paraId="04401421" w14:textId="485EB221" w:rsidR="00DD097E" w:rsidRPr="00CB56EC" w:rsidRDefault="00DD097E" w:rsidP="00DD097E">
            <w:pPr>
              <w:jc w:val="right"/>
              <w:rPr>
                <w:sz w:val="15"/>
                <w:szCs w:val="15"/>
              </w:rPr>
            </w:pPr>
            <w:r w:rsidRPr="00F020A3">
              <w:rPr>
                <w:sz w:val="15"/>
                <w:szCs w:val="15"/>
              </w:rPr>
              <w:t>199,819</w:t>
            </w:r>
          </w:p>
        </w:tc>
        <w:tc>
          <w:tcPr>
            <w:tcW w:w="818" w:type="dxa"/>
            <w:shd w:val="clear" w:color="auto" w:fill="auto"/>
            <w:vAlign w:val="bottom"/>
          </w:tcPr>
          <w:p w14:paraId="2950DEC0" w14:textId="2FF17BF9" w:rsidR="00DD097E" w:rsidRPr="00CB56EC" w:rsidRDefault="00DD097E" w:rsidP="00DD097E">
            <w:pPr>
              <w:jc w:val="right"/>
              <w:rPr>
                <w:sz w:val="15"/>
                <w:szCs w:val="15"/>
                <w:lang w:eastAsia="tr-TR"/>
              </w:rPr>
            </w:pPr>
            <w:r w:rsidRPr="00210B51">
              <w:rPr>
                <w:sz w:val="15"/>
                <w:szCs w:val="15"/>
              </w:rPr>
              <w:t>467</w:t>
            </w:r>
          </w:p>
        </w:tc>
        <w:tc>
          <w:tcPr>
            <w:tcW w:w="819" w:type="dxa"/>
            <w:shd w:val="clear" w:color="auto" w:fill="auto"/>
            <w:vAlign w:val="bottom"/>
          </w:tcPr>
          <w:p w14:paraId="1E7E3E66" w14:textId="1FBF6CBE" w:rsidR="00DD097E" w:rsidRPr="00CB56EC" w:rsidRDefault="00DD097E" w:rsidP="00DD097E">
            <w:pPr>
              <w:jc w:val="right"/>
              <w:rPr>
                <w:sz w:val="15"/>
                <w:szCs w:val="15"/>
                <w:lang w:eastAsia="tr-TR"/>
              </w:rPr>
            </w:pPr>
            <w:r w:rsidRPr="00210B51">
              <w:rPr>
                <w:sz w:val="15"/>
                <w:szCs w:val="15"/>
              </w:rPr>
              <w:t>301,597</w:t>
            </w:r>
          </w:p>
        </w:tc>
        <w:tc>
          <w:tcPr>
            <w:tcW w:w="819" w:type="dxa"/>
            <w:shd w:val="clear" w:color="auto" w:fill="auto"/>
            <w:vAlign w:val="bottom"/>
          </w:tcPr>
          <w:p w14:paraId="6C2C8FF1" w14:textId="69CFE63B" w:rsidR="00DD097E" w:rsidRPr="00CB56EC" w:rsidRDefault="00DD097E" w:rsidP="00DD097E">
            <w:pPr>
              <w:jc w:val="right"/>
              <w:rPr>
                <w:sz w:val="15"/>
                <w:szCs w:val="15"/>
                <w:lang w:eastAsia="tr-TR"/>
              </w:rPr>
            </w:pPr>
            <w:r w:rsidRPr="00210B51">
              <w:rPr>
                <w:sz w:val="15"/>
                <w:szCs w:val="15"/>
              </w:rPr>
              <w:t>302,064</w:t>
            </w:r>
          </w:p>
        </w:tc>
      </w:tr>
      <w:tr w:rsidR="00DD097E" w:rsidRPr="00CB56EC" w14:paraId="27DE716E" w14:textId="77777777" w:rsidTr="00DD097E">
        <w:trPr>
          <w:trHeight w:val="113"/>
        </w:trPr>
        <w:tc>
          <w:tcPr>
            <w:tcW w:w="548" w:type="dxa"/>
            <w:tcBorders>
              <w:left w:val="single" w:sz="6" w:space="0" w:color="auto"/>
            </w:tcBorders>
            <w:shd w:val="clear" w:color="auto" w:fill="auto"/>
            <w:noWrap/>
            <w:hideMark/>
          </w:tcPr>
          <w:p w14:paraId="47D97C29" w14:textId="77777777" w:rsidR="00DD097E" w:rsidRPr="00CB56EC" w:rsidRDefault="00DD097E" w:rsidP="00DD097E">
            <w:pPr>
              <w:rPr>
                <w:color w:val="000000"/>
                <w:sz w:val="15"/>
                <w:szCs w:val="15"/>
                <w:lang w:eastAsia="tr-TR"/>
              </w:rPr>
            </w:pPr>
            <w:r w:rsidRPr="00CB56EC">
              <w:rPr>
                <w:color w:val="000000"/>
                <w:sz w:val="15"/>
                <w:szCs w:val="15"/>
                <w:lang w:eastAsia="tr-TR"/>
              </w:rPr>
              <w:t>1.1.3.</w:t>
            </w:r>
          </w:p>
        </w:tc>
        <w:tc>
          <w:tcPr>
            <w:tcW w:w="3165" w:type="dxa"/>
            <w:shd w:val="clear" w:color="auto" w:fill="auto"/>
            <w:noWrap/>
            <w:vAlign w:val="bottom"/>
            <w:hideMark/>
          </w:tcPr>
          <w:p w14:paraId="7D7CFC6B" w14:textId="77777777" w:rsidR="00DD097E" w:rsidRPr="00CB56EC" w:rsidRDefault="00DD097E" w:rsidP="00DD097E">
            <w:pPr>
              <w:rPr>
                <w:color w:val="000000"/>
                <w:sz w:val="15"/>
                <w:szCs w:val="15"/>
                <w:lang w:eastAsia="tr-TR"/>
              </w:rPr>
            </w:pPr>
            <w:r w:rsidRPr="00CB56EC">
              <w:rPr>
                <w:color w:val="000000"/>
                <w:sz w:val="15"/>
                <w:szCs w:val="15"/>
                <w:lang w:eastAsia="tr-TR"/>
              </w:rPr>
              <w:t>Para Piyasalarından Alacaklar</w:t>
            </w:r>
          </w:p>
        </w:tc>
        <w:tc>
          <w:tcPr>
            <w:tcW w:w="674" w:type="dxa"/>
            <w:shd w:val="clear" w:color="auto" w:fill="auto"/>
            <w:noWrap/>
            <w:vAlign w:val="bottom"/>
          </w:tcPr>
          <w:p w14:paraId="3EEC98AC" w14:textId="77777777" w:rsidR="00DD097E" w:rsidRPr="00CB56EC" w:rsidRDefault="00DD097E" w:rsidP="00DD097E">
            <w:pPr>
              <w:jc w:val="center"/>
              <w:rPr>
                <w:color w:val="000000"/>
                <w:sz w:val="15"/>
                <w:szCs w:val="15"/>
                <w:lang w:eastAsia="tr-TR"/>
              </w:rPr>
            </w:pPr>
          </w:p>
        </w:tc>
        <w:tc>
          <w:tcPr>
            <w:tcW w:w="818" w:type="dxa"/>
            <w:shd w:val="clear" w:color="auto" w:fill="auto"/>
            <w:vAlign w:val="bottom"/>
            <w:hideMark/>
          </w:tcPr>
          <w:p w14:paraId="15A9C572" w14:textId="1C7DEF3A" w:rsidR="00DD097E" w:rsidRPr="00CB56EC" w:rsidRDefault="00DD097E" w:rsidP="00DD097E">
            <w:pPr>
              <w:jc w:val="right"/>
              <w:rPr>
                <w:sz w:val="15"/>
                <w:szCs w:val="15"/>
              </w:rPr>
            </w:pPr>
            <w:r w:rsidRPr="00F020A3">
              <w:rPr>
                <w:sz w:val="15"/>
                <w:szCs w:val="15"/>
              </w:rPr>
              <w:t>1,509,270</w:t>
            </w:r>
          </w:p>
        </w:tc>
        <w:tc>
          <w:tcPr>
            <w:tcW w:w="819" w:type="dxa"/>
            <w:shd w:val="clear" w:color="auto" w:fill="auto"/>
            <w:vAlign w:val="bottom"/>
            <w:hideMark/>
          </w:tcPr>
          <w:p w14:paraId="2D085A6A" w14:textId="4B2C23D6" w:rsidR="00DD097E" w:rsidRPr="00CB56EC" w:rsidRDefault="00DD097E" w:rsidP="00DD097E">
            <w:pPr>
              <w:jc w:val="right"/>
              <w:rPr>
                <w:sz w:val="15"/>
                <w:szCs w:val="15"/>
              </w:rPr>
            </w:pPr>
            <w:r w:rsidRPr="00DD097E">
              <w:rPr>
                <w:sz w:val="15"/>
                <w:szCs w:val="15"/>
              </w:rPr>
              <w:t>-</w:t>
            </w:r>
          </w:p>
        </w:tc>
        <w:tc>
          <w:tcPr>
            <w:tcW w:w="819" w:type="dxa"/>
            <w:shd w:val="clear" w:color="auto" w:fill="auto"/>
            <w:vAlign w:val="bottom"/>
            <w:hideMark/>
          </w:tcPr>
          <w:p w14:paraId="34817099" w14:textId="5FC9294C" w:rsidR="00DD097E" w:rsidRPr="00CB56EC" w:rsidRDefault="00DD097E" w:rsidP="00DD097E">
            <w:pPr>
              <w:jc w:val="right"/>
              <w:rPr>
                <w:sz w:val="15"/>
                <w:szCs w:val="15"/>
              </w:rPr>
            </w:pPr>
            <w:r w:rsidRPr="00F020A3">
              <w:rPr>
                <w:sz w:val="15"/>
                <w:szCs w:val="15"/>
              </w:rPr>
              <w:t>1,509,270</w:t>
            </w:r>
          </w:p>
        </w:tc>
        <w:tc>
          <w:tcPr>
            <w:tcW w:w="818" w:type="dxa"/>
            <w:shd w:val="clear" w:color="auto" w:fill="auto"/>
            <w:vAlign w:val="bottom"/>
          </w:tcPr>
          <w:p w14:paraId="64C95A1F" w14:textId="5772F924" w:rsidR="00DD097E" w:rsidRPr="00CB56EC" w:rsidRDefault="00DD097E" w:rsidP="00DD097E">
            <w:pPr>
              <w:jc w:val="right"/>
              <w:rPr>
                <w:sz w:val="15"/>
                <w:szCs w:val="15"/>
                <w:lang w:eastAsia="tr-TR"/>
              </w:rPr>
            </w:pPr>
            <w:r w:rsidRPr="00210B51">
              <w:rPr>
                <w:sz w:val="15"/>
                <w:szCs w:val="15"/>
              </w:rPr>
              <w:t>403,577</w:t>
            </w:r>
          </w:p>
        </w:tc>
        <w:tc>
          <w:tcPr>
            <w:tcW w:w="819" w:type="dxa"/>
            <w:shd w:val="clear" w:color="auto" w:fill="auto"/>
            <w:vAlign w:val="bottom"/>
          </w:tcPr>
          <w:p w14:paraId="1B934E7A" w14:textId="79979F19" w:rsidR="00DD097E" w:rsidRPr="00CB56EC" w:rsidRDefault="00DD097E" w:rsidP="00DD097E">
            <w:pPr>
              <w:jc w:val="right"/>
              <w:rPr>
                <w:sz w:val="15"/>
                <w:szCs w:val="15"/>
                <w:lang w:eastAsia="tr-TR"/>
              </w:rPr>
            </w:pPr>
            <w:r w:rsidRPr="00432367">
              <w:rPr>
                <w:sz w:val="15"/>
                <w:szCs w:val="15"/>
              </w:rPr>
              <w:t>-</w:t>
            </w:r>
          </w:p>
        </w:tc>
        <w:tc>
          <w:tcPr>
            <w:tcW w:w="819" w:type="dxa"/>
            <w:shd w:val="clear" w:color="auto" w:fill="auto"/>
            <w:vAlign w:val="bottom"/>
          </w:tcPr>
          <w:p w14:paraId="7D36516B" w14:textId="757D41B2" w:rsidR="00DD097E" w:rsidRPr="00CB56EC" w:rsidRDefault="00DD097E" w:rsidP="00DD097E">
            <w:pPr>
              <w:jc w:val="right"/>
              <w:rPr>
                <w:sz w:val="15"/>
                <w:szCs w:val="15"/>
                <w:lang w:eastAsia="tr-TR"/>
              </w:rPr>
            </w:pPr>
            <w:r w:rsidRPr="00210B51">
              <w:rPr>
                <w:sz w:val="15"/>
                <w:szCs w:val="15"/>
              </w:rPr>
              <w:t>403,577</w:t>
            </w:r>
          </w:p>
        </w:tc>
      </w:tr>
      <w:tr w:rsidR="00DD097E" w:rsidRPr="00CB56EC" w14:paraId="36A9FFCD" w14:textId="77777777" w:rsidTr="00DD097E">
        <w:trPr>
          <w:trHeight w:val="113"/>
        </w:trPr>
        <w:tc>
          <w:tcPr>
            <w:tcW w:w="548" w:type="dxa"/>
            <w:tcBorders>
              <w:left w:val="single" w:sz="6" w:space="0" w:color="auto"/>
            </w:tcBorders>
            <w:shd w:val="clear" w:color="auto" w:fill="auto"/>
            <w:noWrap/>
            <w:hideMark/>
          </w:tcPr>
          <w:p w14:paraId="1BB250AB" w14:textId="77777777" w:rsidR="00DD097E" w:rsidRPr="00CB56EC" w:rsidRDefault="00DD097E" w:rsidP="00DD097E">
            <w:pPr>
              <w:rPr>
                <w:color w:val="000000"/>
                <w:sz w:val="15"/>
                <w:szCs w:val="15"/>
                <w:lang w:eastAsia="tr-TR"/>
              </w:rPr>
            </w:pPr>
            <w:r w:rsidRPr="00CB56EC">
              <w:rPr>
                <w:color w:val="000000"/>
                <w:sz w:val="15"/>
                <w:szCs w:val="15"/>
                <w:lang w:eastAsia="tr-TR"/>
              </w:rPr>
              <w:t>1.1.4.</w:t>
            </w:r>
          </w:p>
        </w:tc>
        <w:tc>
          <w:tcPr>
            <w:tcW w:w="3165" w:type="dxa"/>
            <w:shd w:val="clear" w:color="auto" w:fill="auto"/>
            <w:noWrap/>
            <w:vAlign w:val="bottom"/>
            <w:hideMark/>
          </w:tcPr>
          <w:p w14:paraId="22CD8372" w14:textId="77777777" w:rsidR="00DD097E" w:rsidRPr="00CB56EC" w:rsidRDefault="00DD097E" w:rsidP="00DD097E">
            <w:pPr>
              <w:rPr>
                <w:color w:val="000000"/>
                <w:sz w:val="15"/>
                <w:szCs w:val="15"/>
                <w:lang w:eastAsia="tr-TR"/>
              </w:rPr>
            </w:pPr>
            <w:r w:rsidRPr="00CB56EC">
              <w:rPr>
                <w:color w:val="000000"/>
                <w:sz w:val="15"/>
                <w:szCs w:val="15"/>
                <w:lang w:eastAsia="tr-TR"/>
              </w:rPr>
              <w:t>Beklenen Zarar Karşılıkları (-)</w:t>
            </w:r>
          </w:p>
        </w:tc>
        <w:tc>
          <w:tcPr>
            <w:tcW w:w="674" w:type="dxa"/>
            <w:shd w:val="clear" w:color="auto" w:fill="auto"/>
            <w:noWrap/>
            <w:vAlign w:val="bottom"/>
            <w:hideMark/>
          </w:tcPr>
          <w:p w14:paraId="41385F4A" w14:textId="77777777" w:rsidR="00DD097E" w:rsidRPr="00CB56EC" w:rsidRDefault="00DD097E" w:rsidP="00DD097E">
            <w:pPr>
              <w:jc w:val="center"/>
              <w:rPr>
                <w:color w:val="000000"/>
                <w:sz w:val="15"/>
                <w:szCs w:val="15"/>
                <w:lang w:eastAsia="tr-TR"/>
              </w:rPr>
            </w:pPr>
          </w:p>
        </w:tc>
        <w:tc>
          <w:tcPr>
            <w:tcW w:w="818" w:type="dxa"/>
            <w:shd w:val="clear" w:color="auto" w:fill="auto"/>
            <w:vAlign w:val="bottom"/>
            <w:hideMark/>
          </w:tcPr>
          <w:p w14:paraId="2AAC8089" w14:textId="5CE553CA" w:rsidR="00DD097E" w:rsidRPr="00CB56EC" w:rsidRDefault="00DD097E" w:rsidP="00DD097E">
            <w:pPr>
              <w:jc w:val="right"/>
              <w:rPr>
                <w:sz w:val="15"/>
                <w:szCs w:val="15"/>
              </w:rPr>
            </w:pPr>
            <w:r w:rsidRPr="00F020A3">
              <w:rPr>
                <w:sz w:val="15"/>
                <w:szCs w:val="15"/>
              </w:rPr>
              <w:t>(280)</w:t>
            </w:r>
          </w:p>
        </w:tc>
        <w:tc>
          <w:tcPr>
            <w:tcW w:w="819" w:type="dxa"/>
            <w:shd w:val="clear" w:color="auto" w:fill="auto"/>
            <w:vAlign w:val="bottom"/>
            <w:hideMark/>
          </w:tcPr>
          <w:p w14:paraId="36CBDBC4" w14:textId="0F7A5EAC" w:rsidR="00DD097E" w:rsidRPr="00CB56EC" w:rsidRDefault="00DD097E" w:rsidP="00DD097E">
            <w:pPr>
              <w:jc w:val="right"/>
              <w:rPr>
                <w:sz w:val="15"/>
                <w:szCs w:val="15"/>
              </w:rPr>
            </w:pPr>
            <w:r w:rsidRPr="00F020A3">
              <w:rPr>
                <w:sz w:val="15"/>
                <w:szCs w:val="15"/>
              </w:rPr>
              <w:t>(172)</w:t>
            </w:r>
          </w:p>
        </w:tc>
        <w:tc>
          <w:tcPr>
            <w:tcW w:w="819" w:type="dxa"/>
            <w:shd w:val="clear" w:color="auto" w:fill="auto"/>
            <w:vAlign w:val="bottom"/>
            <w:hideMark/>
          </w:tcPr>
          <w:p w14:paraId="45BAB96E" w14:textId="4CC4073F" w:rsidR="00DD097E" w:rsidRPr="00CB56EC" w:rsidRDefault="00DD097E" w:rsidP="00DD097E">
            <w:pPr>
              <w:jc w:val="right"/>
              <w:rPr>
                <w:sz w:val="15"/>
                <w:szCs w:val="15"/>
              </w:rPr>
            </w:pPr>
            <w:r w:rsidRPr="00F020A3">
              <w:rPr>
                <w:sz w:val="15"/>
                <w:szCs w:val="15"/>
              </w:rPr>
              <w:t>(452)</w:t>
            </w:r>
          </w:p>
        </w:tc>
        <w:tc>
          <w:tcPr>
            <w:tcW w:w="818" w:type="dxa"/>
            <w:shd w:val="clear" w:color="auto" w:fill="auto"/>
            <w:vAlign w:val="bottom"/>
          </w:tcPr>
          <w:p w14:paraId="276898E3" w14:textId="11A01067" w:rsidR="00DD097E" w:rsidRPr="00CB56EC" w:rsidRDefault="00DD097E" w:rsidP="00DD097E">
            <w:pPr>
              <w:jc w:val="right"/>
              <w:rPr>
                <w:sz w:val="15"/>
                <w:szCs w:val="15"/>
                <w:lang w:eastAsia="tr-TR"/>
              </w:rPr>
            </w:pPr>
            <w:r w:rsidRPr="00210B51">
              <w:rPr>
                <w:sz w:val="15"/>
                <w:szCs w:val="15"/>
              </w:rPr>
              <w:t>(24)</w:t>
            </w:r>
          </w:p>
        </w:tc>
        <w:tc>
          <w:tcPr>
            <w:tcW w:w="819" w:type="dxa"/>
            <w:shd w:val="clear" w:color="auto" w:fill="auto"/>
            <w:vAlign w:val="bottom"/>
          </w:tcPr>
          <w:p w14:paraId="72BE13D4" w14:textId="16CD0BE3" w:rsidR="00DD097E" w:rsidRPr="00CB56EC" w:rsidRDefault="00DD097E" w:rsidP="00DD097E">
            <w:pPr>
              <w:jc w:val="right"/>
              <w:rPr>
                <w:sz w:val="15"/>
                <w:szCs w:val="15"/>
                <w:lang w:eastAsia="tr-TR"/>
              </w:rPr>
            </w:pPr>
            <w:r w:rsidRPr="00210B51">
              <w:rPr>
                <w:sz w:val="15"/>
                <w:szCs w:val="15"/>
              </w:rPr>
              <w:t>(236)</w:t>
            </w:r>
          </w:p>
        </w:tc>
        <w:tc>
          <w:tcPr>
            <w:tcW w:w="819" w:type="dxa"/>
            <w:shd w:val="clear" w:color="auto" w:fill="auto"/>
            <w:vAlign w:val="bottom"/>
          </w:tcPr>
          <w:p w14:paraId="010BA448" w14:textId="6ADCC5C7" w:rsidR="00DD097E" w:rsidRPr="00CB56EC" w:rsidRDefault="00DD097E" w:rsidP="00DD097E">
            <w:pPr>
              <w:jc w:val="right"/>
              <w:rPr>
                <w:sz w:val="15"/>
                <w:szCs w:val="15"/>
                <w:lang w:eastAsia="tr-TR"/>
              </w:rPr>
            </w:pPr>
            <w:r w:rsidRPr="00210B51">
              <w:rPr>
                <w:sz w:val="15"/>
                <w:szCs w:val="15"/>
              </w:rPr>
              <w:t>(260)</w:t>
            </w:r>
          </w:p>
        </w:tc>
      </w:tr>
      <w:tr w:rsidR="00DD097E" w:rsidRPr="00DD097E" w14:paraId="09604DEF" w14:textId="77777777" w:rsidTr="00DD097E">
        <w:trPr>
          <w:trHeight w:val="113"/>
        </w:trPr>
        <w:tc>
          <w:tcPr>
            <w:tcW w:w="548" w:type="dxa"/>
            <w:tcBorders>
              <w:left w:val="single" w:sz="6" w:space="0" w:color="auto"/>
            </w:tcBorders>
            <w:shd w:val="clear" w:color="auto" w:fill="auto"/>
            <w:noWrap/>
            <w:hideMark/>
          </w:tcPr>
          <w:p w14:paraId="32C7244E"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1.2.</w:t>
            </w:r>
          </w:p>
        </w:tc>
        <w:tc>
          <w:tcPr>
            <w:tcW w:w="3165" w:type="dxa"/>
            <w:shd w:val="clear" w:color="auto" w:fill="auto"/>
            <w:vAlign w:val="bottom"/>
            <w:hideMark/>
          </w:tcPr>
          <w:p w14:paraId="1CC8988F"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Gerçeğe Uygun Değer Farkı Kâr Zarara Yansıtılan Finansal Varlıklar</w:t>
            </w:r>
          </w:p>
        </w:tc>
        <w:tc>
          <w:tcPr>
            <w:tcW w:w="674" w:type="dxa"/>
            <w:shd w:val="clear" w:color="auto" w:fill="auto"/>
            <w:noWrap/>
            <w:vAlign w:val="bottom"/>
            <w:hideMark/>
          </w:tcPr>
          <w:p w14:paraId="56915FB8" w14:textId="77777777" w:rsidR="00DD097E" w:rsidRPr="00DD097E" w:rsidRDefault="00DD097E" w:rsidP="00DD097E">
            <w:pPr>
              <w:jc w:val="center"/>
              <w:rPr>
                <w:b/>
                <w:bCs/>
                <w:color w:val="000000"/>
                <w:sz w:val="15"/>
                <w:szCs w:val="15"/>
                <w:lang w:eastAsia="tr-TR"/>
              </w:rPr>
            </w:pPr>
            <w:r w:rsidRPr="00DD097E">
              <w:rPr>
                <w:b/>
                <w:bCs/>
                <w:color w:val="000000"/>
                <w:sz w:val="15"/>
                <w:szCs w:val="15"/>
                <w:lang w:eastAsia="tr-TR"/>
              </w:rPr>
              <w:t>(1.2.)</w:t>
            </w:r>
          </w:p>
        </w:tc>
        <w:tc>
          <w:tcPr>
            <w:tcW w:w="818" w:type="dxa"/>
            <w:shd w:val="clear" w:color="auto" w:fill="auto"/>
            <w:vAlign w:val="bottom"/>
            <w:hideMark/>
          </w:tcPr>
          <w:p w14:paraId="2211F169" w14:textId="7CCD2A26" w:rsidR="00DD097E" w:rsidRPr="00DD097E" w:rsidRDefault="00DD097E" w:rsidP="00DD097E">
            <w:pPr>
              <w:jc w:val="right"/>
              <w:rPr>
                <w:b/>
                <w:bCs/>
                <w:sz w:val="15"/>
                <w:szCs w:val="15"/>
              </w:rPr>
            </w:pPr>
            <w:r w:rsidRPr="00F020A3">
              <w:rPr>
                <w:b/>
                <w:bCs/>
                <w:sz w:val="15"/>
                <w:szCs w:val="15"/>
              </w:rPr>
              <w:t>908,420</w:t>
            </w:r>
          </w:p>
        </w:tc>
        <w:tc>
          <w:tcPr>
            <w:tcW w:w="819" w:type="dxa"/>
            <w:shd w:val="clear" w:color="auto" w:fill="auto"/>
            <w:vAlign w:val="bottom"/>
            <w:hideMark/>
          </w:tcPr>
          <w:p w14:paraId="2566FB46" w14:textId="008FD72B" w:rsidR="00DD097E" w:rsidRPr="00DD097E" w:rsidRDefault="00DD097E" w:rsidP="00DD097E">
            <w:pPr>
              <w:jc w:val="right"/>
              <w:rPr>
                <w:b/>
                <w:bCs/>
                <w:sz w:val="15"/>
                <w:szCs w:val="15"/>
              </w:rPr>
            </w:pPr>
            <w:r w:rsidRPr="00DD097E">
              <w:rPr>
                <w:b/>
                <w:bCs/>
                <w:sz w:val="15"/>
                <w:szCs w:val="15"/>
              </w:rPr>
              <w:t>-</w:t>
            </w:r>
          </w:p>
        </w:tc>
        <w:tc>
          <w:tcPr>
            <w:tcW w:w="819" w:type="dxa"/>
            <w:shd w:val="clear" w:color="auto" w:fill="auto"/>
            <w:vAlign w:val="bottom"/>
            <w:hideMark/>
          </w:tcPr>
          <w:p w14:paraId="7AC273C2" w14:textId="563BD916" w:rsidR="00DD097E" w:rsidRPr="00DD097E" w:rsidRDefault="00DD097E" w:rsidP="00DD097E">
            <w:pPr>
              <w:jc w:val="right"/>
              <w:rPr>
                <w:b/>
                <w:bCs/>
                <w:sz w:val="15"/>
                <w:szCs w:val="15"/>
              </w:rPr>
            </w:pPr>
            <w:r w:rsidRPr="00F020A3">
              <w:rPr>
                <w:b/>
                <w:bCs/>
                <w:sz w:val="15"/>
                <w:szCs w:val="15"/>
              </w:rPr>
              <w:t>908,420</w:t>
            </w:r>
          </w:p>
        </w:tc>
        <w:tc>
          <w:tcPr>
            <w:tcW w:w="818" w:type="dxa"/>
            <w:shd w:val="clear" w:color="auto" w:fill="auto"/>
            <w:vAlign w:val="bottom"/>
          </w:tcPr>
          <w:p w14:paraId="10DFD6AF" w14:textId="302CA44D" w:rsidR="00DD097E" w:rsidRPr="00DD097E" w:rsidRDefault="00DD097E" w:rsidP="00DD097E">
            <w:pPr>
              <w:jc w:val="right"/>
              <w:rPr>
                <w:b/>
                <w:bCs/>
                <w:sz w:val="15"/>
                <w:szCs w:val="15"/>
                <w:lang w:eastAsia="tr-TR"/>
              </w:rPr>
            </w:pPr>
            <w:r w:rsidRPr="00DD097E">
              <w:rPr>
                <w:b/>
                <w:bCs/>
                <w:sz w:val="15"/>
                <w:szCs w:val="15"/>
              </w:rPr>
              <w:t>820,835</w:t>
            </w:r>
          </w:p>
        </w:tc>
        <w:tc>
          <w:tcPr>
            <w:tcW w:w="819" w:type="dxa"/>
            <w:shd w:val="clear" w:color="auto" w:fill="auto"/>
            <w:vAlign w:val="bottom"/>
          </w:tcPr>
          <w:p w14:paraId="763BBF21" w14:textId="35D7D85D" w:rsidR="00DD097E" w:rsidRPr="00DD097E" w:rsidRDefault="00DD097E" w:rsidP="00DD097E">
            <w:pPr>
              <w:jc w:val="right"/>
              <w:rPr>
                <w:b/>
                <w:bCs/>
                <w:sz w:val="15"/>
                <w:szCs w:val="15"/>
                <w:lang w:eastAsia="tr-TR"/>
              </w:rPr>
            </w:pPr>
            <w:r w:rsidRPr="00DD097E">
              <w:rPr>
                <w:b/>
                <w:bCs/>
                <w:sz w:val="15"/>
                <w:szCs w:val="15"/>
              </w:rPr>
              <w:t>-</w:t>
            </w:r>
          </w:p>
        </w:tc>
        <w:tc>
          <w:tcPr>
            <w:tcW w:w="819" w:type="dxa"/>
            <w:shd w:val="clear" w:color="auto" w:fill="auto"/>
            <w:vAlign w:val="bottom"/>
          </w:tcPr>
          <w:p w14:paraId="6D2040BC" w14:textId="37334276" w:rsidR="00DD097E" w:rsidRPr="00DD097E" w:rsidRDefault="00DD097E" w:rsidP="00DD097E">
            <w:pPr>
              <w:jc w:val="right"/>
              <w:rPr>
                <w:b/>
                <w:bCs/>
                <w:sz w:val="15"/>
                <w:szCs w:val="15"/>
                <w:lang w:eastAsia="tr-TR"/>
              </w:rPr>
            </w:pPr>
            <w:r w:rsidRPr="00DD097E">
              <w:rPr>
                <w:b/>
                <w:bCs/>
                <w:sz w:val="15"/>
                <w:szCs w:val="15"/>
              </w:rPr>
              <w:t>820,835</w:t>
            </w:r>
          </w:p>
        </w:tc>
      </w:tr>
      <w:tr w:rsidR="00DD097E" w:rsidRPr="00CB56EC" w14:paraId="407C8711" w14:textId="77777777" w:rsidTr="00DD097E">
        <w:trPr>
          <w:trHeight w:val="113"/>
        </w:trPr>
        <w:tc>
          <w:tcPr>
            <w:tcW w:w="548" w:type="dxa"/>
            <w:tcBorders>
              <w:left w:val="single" w:sz="6" w:space="0" w:color="auto"/>
            </w:tcBorders>
            <w:shd w:val="clear" w:color="auto" w:fill="auto"/>
            <w:noWrap/>
            <w:hideMark/>
          </w:tcPr>
          <w:p w14:paraId="4E9A7103" w14:textId="77777777" w:rsidR="00DD097E" w:rsidRPr="00CB56EC" w:rsidRDefault="00DD097E" w:rsidP="00DD097E">
            <w:pPr>
              <w:rPr>
                <w:color w:val="000000"/>
                <w:sz w:val="15"/>
                <w:szCs w:val="15"/>
                <w:lang w:eastAsia="tr-TR"/>
              </w:rPr>
            </w:pPr>
            <w:r w:rsidRPr="00CB56EC">
              <w:rPr>
                <w:color w:val="000000"/>
                <w:sz w:val="15"/>
                <w:szCs w:val="15"/>
                <w:lang w:eastAsia="tr-TR"/>
              </w:rPr>
              <w:t>1.2.1.</w:t>
            </w:r>
          </w:p>
        </w:tc>
        <w:tc>
          <w:tcPr>
            <w:tcW w:w="3165" w:type="dxa"/>
            <w:shd w:val="clear" w:color="auto" w:fill="auto"/>
            <w:noWrap/>
            <w:vAlign w:val="bottom"/>
            <w:hideMark/>
          </w:tcPr>
          <w:p w14:paraId="15EE59DB" w14:textId="77777777" w:rsidR="00DD097E" w:rsidRPr="00CB56EC" w:rsidRDefault="00DD097E" w:rsidP="00DD097E">
            <w:pPr>
              <w:rPr>
                <w:color w:val="000000"/>
                <w:sz w:val="15"/>
                <w:szCs w:val="15"/>
                <w:lang w:eastAsia="tr-TR"/>
              </w:rPr>
            </w:pPr>
            <w:r w:rsidRPr="00CB56EC">
              <w:rPr>
                <w:color w:val="000000"/>
                <w:sz w:val="15"/>
                <w:szCs w:val="15"/>
                <w:lang w:eastAsia="tr-TR"/>
              </w:rPr>
              <w:t>Devlet Borçlanma Senetleri</w:t>
            </w:r>
          </w:p>
        </w:tc>
        <w:tc>
          <w:tcPr>
            <w:tcW w:w="674" w:type="dxa"/>
            <w:shd w:val="clear" w:color="auto" w:fill="auto"/>
            <w:noWrap/>
            <w:vAlign w:val="bottom"/>
            <w:hideMark/>
          </w:tcPr>
          <w:p w14:paraId="73F9F142" w14:textId="77777777" w:rsidR="00DD097E" w:rsidRPr="00CB56EC" w:rsidRDefault="00DD097E" w:rsidP="00DD097E">
            <w:pPr>
              <w:jc w:val="center"/>
              <w:rPr>
                <w:color w:val="000000"/>
                <w:sz w:val="15"/>
                <w:szCs w:val="15"/>
                <w:lang w:eastAsia="tr-TR"/>
              </w:rPr>
            </w:pPr>
          </w:p>
        </w:tc>
        <w:tc>
          <w:tcPr>
            <w:tcW w:w="818" w:type="dxa"/>
            <w:shd w:val="clear" w:color="auto" w:fill="auto"/>
            <w:vAlign w:val="bottom"/>
            <w:hideMark/>
          </w:tcPr>
          <w:p w14:paraId="56A974D9" w14:textId="2459954F" w:rsidR="00DD097E" w:rsidRPr="00CB56EC" w:rsidRDefault="00DD097E" w:rsidP="00DD097E">
            <w:pPr>
              <w:jc w:val="right"/>
              <w:rPr>
                <w:sz w:val="15"/>
                <w:szCs w:val="15"/>
              </w:rPr>
            </w:pPr>
            <w:r w:rsidRPr="00DD097E">
              <w:rPr>
                <w:sz w:val="15"/>
                <w:szCs w:val="15"/>
              </w:rPr>
              <w:t>-</w:t>
            </w:r>
          </w:p>
        </w:tc>
        <w:tc>
          <w:tcPr>
            <w:tcW w:w="819" w:type="dxa"/>
            <w:shd w:val="clear" w:color="auto" w:fill="auto"/>
            <w:vAlign w:val="bottom"/>
            <w:hideMark/>
          </w:tcPr>
          <w:p w14:paraId="3DF49D0C" w14:textId="71465E34" w:rsidR="00DD097E" w:rsidRPr="00CB56EC" w:rsidRDefault="00DD097E" w:rsidP="00DD097E">
            <w:pPr>
              <w:jc w:val="right"/>
              <w:rPr>
                <w:sz w:val="15"/>
                <w:szCs w:val="15"/>
              </w:rPr>
            </w:pPr>
            <w:r w:rsidRPr="00DD097E">
              <w:rPr>
                <w:sz w:val="15"/>
                <w:szCs w:val="15"/>
              </w:rPr>
              <w:t>-</w:t>
            </w:r>
          </w:p>
        </w:tc>
        <w:tc>
          <w:tcPr>
            <w:tcW w:w="819" w:type="dxa"/>
            <w:shd w:val="clear" w:color="auto" w:fill="auto"/>
            <w:vAlign w:val="bottom"/>
            <w:hideMark/>
          </w:tcPr>
          <w:p w14:paraId="6C39A4A2" w14:textId="0D8875EB" w:rsidR="00DD097E" w:rsidRPr="00CB56EC" w:rsidRDefault="00DD097E" w:rsidP="00DD097E">
            <w:pPr>
              <w:jc w:val="right"/>
              <w:rPr>
                <w:sz w:val="15"/>
                <w:szCs w:val="15"/>
              </w:rPr>
            </w:pPr>
            <w:r w:rsidRPr="00DD097E">
              <w:rPr>
                <w:sz w:val="15"/>
                <w:szCs w:val="15"/>
              </w:rPr>
              <w:t>-</w:t>
            </w:r>
          </w:p>
        </w:tc>
        <w:tc>
          <w:tcPr>
            <w:tcW w:w="818" w:type="dxa"/>
            <w:shd w:val="clear" w:color="auto" w:fill="auto"/>
            <w:vAlign w:val="bottom"/>
          </w:tcPr>
          <w:p w14:paraId="7A6DBB6E" w14:textId="68D2DDA9" w:rsidR="00DD097E" w:rsidRPr="00CB56EC" w:rsidRDefault="00DD097E" w:rsidP="00DD097E">
            <w:pPr>
              <w:jc w:val="right"/>
              <w:rPr>
                <w:sz w:val="15"/>
                <w:szCs w:val="15"/>
                <w:lang w:eastAsia="tr-TR"/>
              </w:rPr>
            </w:pPr>
            <w:r w:rsidRPr="00432367">
              <w:rPr>
                <w:sz w:val="15"/>
                <w:szCs w:val="15"/>
              </w:rPr>
              <w:t>-</w:t>
            </w:r>
          </w:p>
        </w:tc>
        <w:tc>
          <w:tcPr>
            <w:tcW w:w="819" w:type="dxa"/>
            <w:shd w:val="clear" w:color="auto" w:fill="auto"/>
            <w:vAlign w:val="bottom"/>
          </w:tcPr>
          <w:p w14:paraId="5EBC7068" w14:textId="0121048D" w:rsidR="00DD097E" w:rsidRPr="00CB56EC" w:rsidRDefault="00DD097E" w:rsidP="00DD097E">
            <w:pPr>
              <w:jc w:val="right"/>
              <w:rPr>
                <w:sz w:val="15"/>
                <w:szCs w:val="15"/>
                <w:lang w:eastAsia="tr-TR"/>
              </w:rPr>
            </w:pPr>
            <w:r w:rsidRPr="00432367">
              <w:rPr>
                <w:sz w:val="15"/>
                <w:szCs w:val="15"/>
              </w:rPr>
              <w:t>-</w:t>
            </w:r>
          </w:p>
        </w:tc>
        <w:tc>
          <w:tcPr>
            <w:tcW w:w="819" w:type="dxa"/>
            <w:shd w:val="clear" w:color="auto" w:fill="auto"/>
            <w:vAlign w:val="bottom"/>
          </w:tcPr>
          <w:p w14:paraId="7E3132F3" w14:textId="385CE8A3" w:rsidR="00DD097E" w:rsidRPr="00CB56EC" w:rsidRDefault="00DD097E" w:rsidP="00DD097E">
            <w:pPr>
              <w:jc w:val="right"/>
              <w:rPr>
                <w:sz w:val="15"/>
                <w:szCs w:val="15"/>
                <w:lang w:eastAsia="tr-TR"/>
              </w:rPr>
            </w:pPr>
            <w:r w:rsidRPr="00432367">
              <w:rPr>
                <w:sz w:val="15"/>
                <w:szCs w:val="15"/>
              </w:rPr>
              <w:t>-</w:t>
            </w:r>
          </w:p>
        </w:tc>
      </w:tr>
      <w:tr w:rsidR="00DD097E" w:rsidRPr="00CB56EC" w14:paraId="3DCDB630" w14:textId="77777777" w:rsidTr="00DD097E">
        <w:trPr>
          <w:trHeight w:val="113"/>
        </w:trPr>
        <w:tc>
          <w:tcPr>
            <w:tcW w:w="548" w:type="dxa"/>
            <w:tcBorders>
              <w:left w:val="single" w:sz="6" w:space="0" w:color="auto"/>
            </w:tcBorders>
            <w:shd w:val="clear" w:color="auto" w:fill="auto"/>
            <w:noWrap/>
            <w:hideMark/>
          </w:tcPr>
          <w:p w14:paraId="04567B82" w14:textId="77777777" w:rsidR="00DD097E" w:rsidRPr="00CB56EC" w:rsidRDefault="00DD097E" w:rsidP="00DD097E">
            <w:pPr>
              <w:rPr>
                <w:color w:val="000000"/>
                <w:sz w:val="15"/>
                <w:szCs w:val="15"/>
                <w:lang w:eastAsia="tr-TR"/>
              </w:rPr>
            </w:pPr>
            <w:r w:rsidRPr="00CB56EC">
              <w:rPr>
                <w:color w:val="000000"/>
                <w:sz w:val="15"/>
                <w:szCs w:val="15"/>
                <w:lang w:eastAsia="tr-TR"/>
              </w:rPr>
              <w:t>1.2.2.</w:t>
            </w:r>
          </w:p>
        </w:tc>
        <w:tc>
          <w:tcPr>
            <w:tcW w:w="3165" w:type="dxa"/>
            <w:shd w:val="clear" w:color="auto" w:fill="auto"/>
            <w:noWrap/>
            <w:vAlign w:val="bottom"/>
            <w:hideMark/>
          </w:tcPr>
          <w:p w14:paraId="04CCE606" w14:textId="77777777" w:rsidR="00DD097E" w:rsidRPr="00CB56EC" w:rsidRDefault="00DD097E" w:rsidP="00DD097E">
            <w:pPr>
              <w:rPr>
                <w:color w:val="000000"/>
                <w:sz w:val="15"/>
                <w:szCs w:val="15"/>
                <w:lang w:eastAsia="tr-TR"/>
              </w:rPr>
            </w:pPr>
            <w:r w:rsidRPr="00CB56EC">
              <w:rPr>
                <w:color w:val="000000"/>
                <w:sz w:val="15"/>
                <w:szCs w:val="15"/>
                <w:lang w:eastAsia="tr-TR"/>
              </w:rPr>
              <w:t>Sermayede Payı Temsil Eden Menkul Değerler</w:t>
            </w:r>
          </w:p>
        </w:tc>
        <w:tc>
          <w:tcPr>
            <w:tcW w:w="674" w:type="dxa"/>
            <w:shd w:val="clear" w:color="auto" w:fill="auto"/>
            <w:noWrap/>
            <w:vAlign w:val="bottom"/>
            <w:hideMark/>
          </w:tcPr>
          <w:p w14:paraId="43A125B5" w14:textId="77777777" w:rsidR="00DD097E" w:rsidRPr="00CB56EC" w:rsidRDefault="00DD097E" w:rsidP="00DD097E">
            <w:pPr>
              <w:jc w:val="center"/>
              <w:rPr>
                <w:color w:val="000000"/>
                <w:sz w:val="15"/>
                <w:szCs w:val="15"/>
                <w:lang w:eastAsia="tr-TR"/>
              </w:rPr>
            </w:pPr>
          </w:p>
        </w:tc>
        <w:tc>
          <w:tcPr>
            <w:tcW w:w="818" w:type="dxa"/>
            <w:shd w:val="clear" w:color="auto" w:fill="auto"/>
            <w:vAlign w:val="bottom"/>
            <w:hideMark/>
          </w:tcPr>
          <w:p w14:paraId="18306D11" w14:textId="4126DD65" w:rsidR="00DD097E" w:rsidRPr="00CB56EC" w:rsidRDefault="00DD097E" w:rsidP="00DD097E">
            <w:pPr>
              <w:jc w:val="right"/>
              <w:rPr>
                <w:sz w:val="15"/>
                <w:szCs w:val="15"/>
              </w:rPr>
            </w:pPr>
            <w:r w:rsidRPr="00DD097E">
              <w:rPr>
                <w:sz w:val="15"/>
                <w:szCs w:val="15"/>
              </w:rPr>
              <w:t>-</w:t>
            </w:r>
          </w:p>
        </w:tc>
        <w:tc>
          <w:tcPr>
            <w:tcW w:w="819" w:type="dxa"/>
            <w:shd w:val="clear" w:color="auto" w:fill="auto"/>
            <w:vAlign w:val="bottom"/>
            <w:hideMark/>
          </w:tcPr>
          <w:p w14:paraId="14D4F6A0" w14:textId="54BCC278" w:rsidR="00DD097E" w:rsidRPr="00CB56EC" w:rsidRDefault="00DD097E" w:rsidP="00DD097E">
            <w:pPr>
              <w:jc w:val="right"/>
              <w:rPr>
                <w:sz w:val="15"/>
                <w:szCs w:val="15"/>
              </w:rPr>
            </w:pPr>
            <w:r w:rsidRPr="00DD097E">
              <w:rPr>
                <w:sz w:val="15"/>
                <w:szCs w:val="15"/>
              </w:rPr>
              <w:t>-</w:t>
            </w:r>
          </w:p>
        </w:tc>
        <w:tc>
          <w:tcPr>
            <w:tcW w:w="819" w:type="dxa"/>
            <w:shd w:val="clear" w:color="auto" w:fill="auto"/>
            <w:vAlign w:val="bottom"/>
            <w:hideMark/>
          </w:tcPr>
          <w:p w14:paraId="49061C9C" w14:textId="2BB3379C" w:rsidR="00DD097E" w:rsidRPr="00CB56EC" w:rsidRDefault="00DD097E" w:rsidP="00DD097E">
            <w:pPr>
              <w:jc w:val="right"/>
              <w:rPr>
                <w:sz w:val="15"/>
                <w:szCs w:val="15"/>
              </w:rPr>
            </w:pPr>
            <w:r w:rsidRPr="00DD097E">
              <w:rPr>
                <w:sz w:val="15"/>
                <w:szCs w:val="15"/>
              </w:rPr>
              <w:t>-</w:t>
            </w:r>
          </w:p>
        </w:tc>
        <w:tc>
          <w:tcPr>
            <w:tcW w:w="818" w:type="dxa"/>
            <w:shd w:val="clear" w:color="auto" w:fill="auto"/>
            <w:vAlign w:val="bottom"/>
          </w:tcPr>
          <w:p w14:paraId="0A846744" w14:textId="6D6F9F82" w:rsidR="00DD097E" w:rsidRPr="00CB56EC" w:rsidRDefault="00DD097E" w:rsidP="00DD097E">
            <w:pPr>
              <w:jc w:val="right"/>
              <w:rPr>
                <w:sz w:val="15"/>
                <w:szCs w:val="15"/>
                <w:lang w:eastAsia="tr-TR"/>
              </w:rPr>
            </w:pPr>
            <w:r w:rsidRPr="00432367">
              <w:rPr>
                <w:sz w:val="15"/>
                <w:szCs w:val="15"/>
              </w:rPr>
              <w:t>-</w:t>
            </w:r>
          </w:p>
        </w:tc>
        <w:tc>
          <w:tcPr>
            <w:tcW w:w="819" w:type="dxa"/>
            <w:shd w:val="clear" w:color="auto" w:fill="auto"/>
            <w:vAlign w:val="bottom"/>
          </w:tcPr>
          <w:p w14:paraId="147A3FF9" w14:textId="3E5831F4" w:rsidR="00DD097E" w:rsidRPr="00CB56EC" w:rsidRDefault="00DD097E" w:rsidP="00DD097E">
            <w:pPr>
              <w:jc w:val="right"/>
              <w:rPr>
                <w:sz w:val="15"/>
                <w:szCs w:val="15"/>
                <w:lang w:eastAsia="tr-TR"/>
              </w:rPr>
            </w:pPr>
            <w:r w:rsidRPr="00432367">
              <w:rPr>
                <w:sz w:val="15"/>
                <w:szCs w:val="15"/>
              </w:rPr>
              <w:t>-</w:t>
            </w:r>
          </w:p>
        </w:tc>
        <w:tc>
          <w:tcPr>
            <w:tcW w:w="819" w:type="dxa"/>
            <w:shd w:val="clear" w:color="auto" w:fill="auto"/>
            <w:vAlign w:val="bottom"/>
          </w:tcPr>
          <w:p w14:paraId="30F4E3A3" w14:textId="6DE45641" w:rsidR="00DD097E" w:rsidRPr="00CB56EC" w:rsidRDefault="00DD097E" w:rsidP="00DD097E">
            <w:pPr>
              <w:jc w:val="right"/>
              <w:rPr>
                <w:sz w:val="15"/>
                <w:szCs w:val="15"/>
                <w:lang w:eastAsia="tr-TR"/>
              </w:rPr>
            </w:pPr>
            <w:r w:rsidRPr="00432367">
              <w:rPr>
                <w:sz w:val="15"/>
                <w:szCs w:val="15"/>
              </w:rPr>
              <w:t>-</w:t>
            </w:r>
          </w:p>
        </w:tc>
      </w:tr>
      <w:tr w:rsidR="00DD097E" w:rsidRPr="00CB56EC" w14:paraId="47AE06EF" w14:textId="77777777" w:rsidTr="00DD097E">
        <w:trPr>
          <w:trHeight w:val="113"/>
        </w:trPr>
        <w:tc>
          <w:tcPr>
            <w:tcW w:w="548" w:type="dxa"/>
            <w:tcBorders>
              <w:left w:val="single" w:sz="6" w:space="0" w:color="auto"/>
            </w:tcBorders>
            <w:shd w:val="clear" w:color="auto" w:fill="auto"/>
            <w:noWrap/>
            <w:hideMark/>
          </w:tcPr>
          <w:p w14:paraId="17D31E57" w14:textId="77777777" w:rsidR="00DD097E" w:rsidRPr="00CB56EC" w:rsidRDefault="00DD097E" w:rsidP="00DD097E">
            <w:pPr>
              <w:rPr>
                <w:color w:val="000000"/>
                <w:sz w:val="15"/>
                <w:szCs w:val="15"/>
                <w:lang w:eastAsia="tr-TR"/>
              </w:rPr>
            </w:pPr>
            <w:r w:rsidRPr="00CB56EC">
              <w:rPr>
                <w:color w:val="000000"/>
                <w:sz w:val="15"/>
                <w:szCs w:val="15"/>
                <w:lang w:eastAsia="tr-TR"/>
              </w:rPr>
              <w:t>1.2.3.</w:t>
            </w:r>
          </w:p>
        </w:tc>
        <w:tc>
          <w:tcPr>
            <w:tcW w:w="3165" w:type="dxa"/>
            <w:shd w:val="clear" w:color="auto" w:fill="auto"/>
            <w:noWrap/>
            <w:vAlign w:val="bottom"/>
            <w:hideMark/>
          </w:tcPr>
          <w:p w14:paraId="193FAD59" w14:textId="77777777" w:rsidR="00DD097E" w:rsidRPr="00CB56EC" w:rsidRDefault="00DD097E" w:rsidP="00DD097E">
            <w:pPr>
              <w:rPr>
                <w:color w:val="000000"/>
                <w:sz w:val="15"/>
                <w:szCs w:val="15"/>
                <w:lang w:eastAsia="tr-TR"/>
              </w:rPr>
            </w:pPr>
            <w:r w:rsidRPr="00CB56EC">
              <w:rPr>
                <w:color w:val="000000"/>
                <w:sz w:val="15"/>
                <w:szCs w:val="15"/>
                <w:lang w:eastAsia="tr-TR"/>
              </w:rPr>
              <w:t>Diğer Finansal Varlıklar</w:t>
            </w:r>
          </w:p>
        </w:tc>
        <w:tc>
          <w:tcPr>
            <w:tcW w:w="674" w:type="dxa"/>
            <w:shd w:val="clear" w:color="auto" w:fill="auto"/>
            <w:noWrap/>
            <w:vAlign w:val="bottom"/>
            <w:hideMark/>
          </w:tcPr>
          <w:p w14:paraId="3AE9FC95" w14:textId="77777777" w:rsidR="00DD097E" w:rsidRPr="00CB56EC" w:rsidRDefault="00DD097E" w:rsidP="00DD097E">
            <w:pPr>
              <w:jc w:val="center"/>
              <w:rPr>
                <w:color w:val="000000"/>
                <w:sz w:val="15"/>
                <w:szCs w:val="15"/>
                <w:lang w:eastAsia="tr-TR"/>
              </w:rPr>
            </w:pPr>
          </w:p>
        </w:tc>
        <w:tc>
          <w:tcPr>
            <w:tcW w:w="818" w:type="dxa"/>
            <w:shd w:val="clear" w:color="auto" w:fill="auto"/>
            <w:vAlign w:val="bottom"/>
            <w:hideMark/>
          </w:tcPr>
          <w:p w14:paraId="3D8BC462" w14:textId="7BA4C8E5" w:rsidR="00DD097E" w:rsidRPr="00CB56EC" w:rsidRDefault="00DD097E" w:rsidP="00DD097E">
            <w:pPr>
              <w:jc w:val="right"/>
              <w:rPr>
                <w:sz w:val="15"/>
                <w:szCs w:val="15"/>
              </w:rPr>
            </w:pPr>
            <w:r w:rsidRPr="00F020A3">
              <w:rPr>
                <w:sz w:val="15"/>
                <w:szCs w:val="15"/>
              </w:rPr>
              <w:t>908,420</w:t>
            </w:r>
          </w:p>
        </w:tc>
        <w:tc>
          <w:tcPr>
            <w:tcW w:w="819" w:type="dxa"/>
            <w:shd w:val="clear" w:color="auto" w:fill="auto"/>
            <w:vAlign w:val="bottom"/>
            <w:hideMark/>
          </w:tcPr>
          <w:p w14:paraId="35F9BECA" w14:textId="73AF1CC8" w:rsidR="00DD097E" w:rsidRPr="00CB56EC" w:rsidRDefault="00DD097E" w:rsidP="00DD097E">
            <w:pPr>
              <w:jc w:val="right"/>
              <w:rPr>
                <w:sz w:val="15"/>
                <w:szCs w:val="15"/>
              </w:rPr>
            </w:pPr>
            <w:r w:rsidRPr="00DD097E">
              <w:rPr>
                <w:sz w:val="15"/>
                <w:szCs w:val="15"/>
              </w:rPr>
              <w:t>-</w:t>
            </w:r>
          </w:p>
        </w:tc>
        <w:tc>
          <w:tcPr>
            <w:tcW w:w="819" w:type="dxa"/>
            <w:shd w:val="clear" w:color="auto" w:fill="auto"/>
            <w:vAlign w:val="bottom"/>
            <w:hideMark/>
          </w:tcPr>
          <w:p w14:paraId="49192765" w14:textId="57140816" w:rsidR="00DD097E" w:rsidRPr="00CB56EC" w:rsidRDefault="00DD097E" w:rsidP="00DD097E">
            <w:pPr>
              <w:jc w:val="right"/>
              <w:rPr>
                <w:sz w:val="15"/>
                <w:szCs w:val="15"/>
              </w:rPr>
            </w:pPr>
            <w:r w:rsidRPr="00F020A3">
              <w:rPr>
                <w:sz w:val="15"/>
                <w:szCs w:val="15"/>
              </w:rPr>
              <w:t>908,420</w:t>
            </w:r>
          </w:p>
        </w:tc>
        <w:tc>
          <w:tcPr>
            <w:tcW w:w="818" w:type="dxa"/>
            <w:shd w:val="clear" w:color="auto" w:fill="auto"/>
            <w:vAlign w:val="bottom"/>
          </w:tcPr>
          <w:p w14:paraId="650929A0" w14:textId="546B3EE7" w:rsidR="00DD097E" w:rsidRPr="00CB56EC" w:rsidRDefault="00DD097E" w:rsidP="00DD097E">
            <w:pPr>
              <w:jc w:val="right"/>
              <w:rPr>
                <w:sz w:val="15"/>
                <w:szCs w:val="15"/>
                <w:lang w:eastAsia="tr-TR"/>
              </w:rPr>
            </w:pPr>
            <w:r w:rsidRPr="00210B51">
              <w:rPr>
                <w:sz w:val="15"/>
                <w:szCs w:val="15"/>
              </w:rPr>
              <w:t>820,835</w:t>
            </w:r>
          </w:p>
        </w:tc>
        <w:tc>
          <w:tcPr>
            <w:tcW w:w="819" w:type="dxa"/>
            <w:shd w:val="clear" w:color="auto" w:fill="auto"/>
            <w:vAlign w:val="bottom"/>
          </w:tcPr>
          <w:p w14:paraId="2B8EDA75" w14:textId="3D879319" w:rsidR="00DD097E" w:rsidRPr="00CB56EC" w:rsidRDefault="00DD097E" w:rsidP="00DD097E">
            <w:pPr>
              <w:jc w:val="right"/>
              <w:rPr>
                <w:sz w:val="15"/>
                <w:szCs w:val="15"/>
                <w:lang w:eastAsia="tr-TR"/>
              </w:rPr>
            </w:pPr>
            <w:r w:rsidRPr="00432367">
              <w:rPr>
                <w:sz w:val="15"/>
                <w:szCs w:val="15"/>
              </w:rPr>
              <w:t>-</w:t>
            </w:r>
          </w:p>
        </w:tc>
        <w:tc>
          <w:tcPr>
            <w:tcW w:w="819" w:type="dxa"/>
            <w:shd w:val="clear" w:color="auto" w:fill="auto"/>
            <w:vAlign w:val="bottom"/>
          </w:tcPr>
          <w:p w14:paraId="225F9399" w14:textId="7A59570F" w:rsidR="00DD097E" w:rsidRPr="00CB56EC" w:rsidRDefault="00DD097E" w:rsidP="00DD097E">
            <w:pPr>
              <w:jc w:val="right"/>
              <w:rPr>
                <w:sz w:val="15"/>
                <w:szCs w:val="15"/>
                <w:lang w:eastAsia="tr-TR"/>
              </w:rPr>
            </w:pPr>
            <w:r w:rsidRPr="00210B51">
              <w:rPr>
                <w:sz w:val="15"/>
                <w:szCs w:val="15"/>
              </w:rPr>
              <w:t>820,835</w:t>
            </w:r>
          </w:p>
        </w:tc>
      </w:tr>
      <w:tr w:rsidR="00DD097E" w:rsidRPr="00DD097E" w14:paraId="2D5772FE" w14:textId="77777777" w:rsidTr="00DD097E">
        <w:trPr>
          <w:trHeight w:val="113"/>
        </w:trPr>
        <w:tc>
          <w:tcPr>
            <w:tcW w:w="548" w:type="dxa"/>
            <w:tcBorders>
              <w:left w:val="single" w:sz="6" w:space="0" w:color="auto"/>
            </w:tcBorders>
            <w:shd w:val="clear" w:color="auto" w:fill="auto"/>
            <w:noWrap/>
            <w:hideMark/>
          </w:tcPr>
          <w:p w14:paraId="7A4CDB0F"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1.3.</w:t>
            </w:r>
          </w:p>
        </w:tc>
        <w:tc>
          <w:tcPr>
            <w:tcW w:w="3165" w:type="dxa"/>
            <w:shd w:val="clear" w:color="auto" w:fill="auto"/>
            <w:vAlign w:val="bottom"/>
            <w:hideMark/>
          </w:tcPr>
          <w:p w14:paraId="717CBF4A"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Gerçeğe Uygun Değer Farkı Diğer Kapsamlı Gelire Yansıtılan Finansal Varlıklar</w:t>
            </w:r>
          </w:p>
        </w:tc>
        <w:tc>
          <w:tcPr>
            <w:tcW w:w="674" w:type="dxa"/>
            <w:shd w:val="clear" w:color="auto" w:fill="auto"/>
            <w:noWrap/>
            <w:vAlign w:val="bottom"/>
            <w:hideMark/>
          </w:tcPr>
          <w:p w14:paraId="59C36900" w14:textId="77777777" w:rsidR="00DD097E" w:rsidRPr="00DD097E" w:rsidRDefault="00DD097E" w:rsidP="00DD097E">
            <w:pPr>
              <w:jc w:val="center"/>
              <w:rPr>
                <w:b/>
                <w:bCs/>
                <w:color w:val="000000"/>
                <w:sz w:val="15"/>
                <w:szCs w:val="15"/>
                <w:lang w:eastAsia="tr-TR"/>
              </w:rPr>
            </w:pPr>
            <w:r w:rsidRPr="00DD097E">
              <w:rPr>
                <w:b/>
                <w:bCs/>
                <w:color w:val="000000"/>
                <w:sz w:val="15"/>
                <w:szCs w:val="15"/>
                <w:lang w:eastAsia="tr-TR"/>
              </w:rPr>
              <w:t>(1.4.)</w:t>
            </w:r>
          </w:p>
        </w:tc>
        <w:tc>
          <w:tcPr>
            <w:tcW w:w="818" w:type="dxa"/>
            <w:shd w:val="clear" w:color="auto" w:fill="auto"/>
            <w:vAlign w:val="bottom"/>
            <w:hideMark/>
          </w:tcPr>
          <w:p w14:paraId="38A00D3A" w14:textId="787D7B47" w:rsidR="00DD097E" w:rsidRPr="00DD097E" w:rsidRDefault="00DD097E" w:rsidP="00DD097E">
            <w:pPr>
              <w:jc w:val="right"/>
              <w:rPr>
                <w:b/>
                <w:bCs/>
                <w:sz w:val="15"/>
                <w:szCs w:val="15"/>
              </w:rPr>
            </w:pPr>
            <w:r w:rsidRPr="00F020A3">
              <w:rPr>
                <w:b/>
                <w:bCs/>
                <w:sz w:val="15"/>
                <w:szCs w:val="15"/>
              </w:rPr>
              <w:t>949,985</w:t>
            </w:r>
          </w:p>
        </w:tc>
        <w:tc>
          <w:tcPr>
            <w:tcW w:w="819" w:type="dxa"/>
            <w:shd w:val="clear" w:color="auto" w:fill="auto"/>
            <w:vAlign w:val="bottom"/>
            <w:hideMark/>
          </w:tcPr>
          <w:p w14:paraId="6F2836F2" w14:textId="76E2C2BB" w:rsidR="00DD097E" w:rsidRPr="00DD097E" w:rsidRDefault="00DD097E" w:rsidP="00DD097E">
            <w:pPr>
              <w:jc w:val="right"/>
              <w:rPr>
                <w:b/>
                <w:bCs/>
                <w:sz w:val="15"/>
                <w:szCs w:val="15"/>
              </w:rPr>
            </w:pPr>
            <w:r w:rsidRPr="00F020A3">
              <w:rPr>
                <w:b/>
                <w:bCs/>
                <w:sz w:val="15"/>
                <w:szCs w:val="15"/>
              </w:rPr>
              <w:t>307,101</w:t>
            </w:r>
          </w:p>
        </w:tc>
        <w:tc>
          <w:tcPr>
            <w:tcW w:w="819" w:type="dxa"/>
            <w:shd w:val="clear" w:color="auto" w:fill="auto"/>
            <w:vAlign w:val="bottom"/>
            <w:hideMark/>
          </w:tcPr>
          <w:p w14:paraId="74D0C9B0" w14:textId="0D02545F" w:rsidR="00DD097E" w:rsidRPr="00DD097E" w:rsidRDefault="00DD097E" w:rsidP="00DD097E">
            <w:pPr>
              <w:jc w:val="right"/>
              <w:rPr>
                <w:b/>
                <w:bCs/>
                <w:sz w:val="15"/>
                <w:szCs w:val="15"/>
              </w:rPr>
            </w:pPr>
            <w:r w:rsidRPr="00F020A3">
              <w:rPr>
                <w:b/>
                <w:bCs/>
                <w:sz w:val="15"/>
                <w:szCs w:val="15"/>
              </w:rPr>
              <w:t>1,257,086</w:t>
            </w:r>
          </w:p>
        </w:tc>
        <w:tc>
          <w:tcPr>
            <w:tcW w:w="818" w:type="dxa"/>
            <w:shd w:val="clear" w:color="auto" w:fill="auto"/>
            <w:vAlign w:val="bottom"/>
          </w:tcPr>
          <w:p w14:paraId="08D654CF" w14:textId="209553FD" w:rsidR="00DD097E" w:rsidRPr="00DD097E" w:rsidRDefault="00DD097E" w:rsidP="00DD097E">
            <w:pPr>
              <w:jc w:val="right"/>
              <w:rPr>
                <w:b/>
                <w:bCs/>
                <w:sz w:val="15"/>
                <w:szCs w:val="15"/>
                <w:lang w:eastAsia="tr-TR"/>
              </w:rPr>
            </w:pPr>
            <w:r w:rsidRPr="00DD097E">
              <w:rPr>
                <w:b/>
                <w:bCs/>
                <w:sz w:val="15"/>
                <w:szCs w:val="15"/>
              </w:rPr>
              <w:t>790,116</w:t>
            </w:r>
          </w:p>
        </w:tc>
        <w:tc>
          <w:tcPr>
            <w:tcW w:w="819" w:type="dxa"/>
            <w:shd w:val="clear" w:color="auto" w:fill="auto"/>
            <w:vAlign w:val="bottom"/>
          </w:tcPr>
          <w:p w14:paraId="21804405" w14:textId="410133C0" w:rsidR="00DD097E" w:rsidRPr="00DD097E" w:rsidRDefault="00DD097E" w:rsidP="00DD097E">
            <w:pPr>
              <w:jc w:val="right"/>
              <w:rPr>
                <w:b/>
                <w:bCs/>
                <w:sz w:val="15"/>
                <w:szCs w:val="15"/>
                <w:lang w:eastAsia="tr-TR"/>
              </w:rPr>
            </w:pPr>
            <w:r w:rsidRPr="00DD097E">
              <w:rPr>
                <w:b/>
                <w:bCs/>
                <w:sz w:val="15"/>
                <w:szCs w:val="15"/>
              </w:rPr>
              <w:t>105,661</w:t>
            </w:r>
          </w:p>
        </w:tc>
        <w:tc>
          <w:tcPr>
            <w:tcW w:w="819" w:type="dxa"/>
            <w:shd w:val="clear" w:color="auto" w:fill="auto"/>
            <w:vAlign w:val="bottom"/>
          </w:tcPr>
          <w:p w14:paraId="50BE3DD8" w14:textId="1D3585E8" w:rsidR="00DD097E" w:rsidRPr="00DD097E" w:rsidRDefault="00DD097E" w:rsidP="00DD097E">
            <w:pPr>
              <w:jc w:val="right"/>
              <w:rPr>
                <w:b/>
                <w:bCs/>
                <w:sz w:val="15"/>
                <w:szCs w:val="15"/>
                <w:lang w:eastAsia="tr-TR"/>
              </w:rPr>
            </w:pPr>
            <w:r w:rsidRPr="00DD097E">
              <w:rPr>
                <w:b/>
                <w:bCs/>
                <w:sz w:val="15"/>
                <w:szCs w:val="15"/>
              </w:rPr>
              <w:t>895,777</w:t>
            </w:r>
          </w:p>
        </w:tc>
      </w:tr>
      <w:tr w:rsidR="00DD097E" w:rsidRPr="00CB56EC" w14:paraId="191AE1BF" w14:textId="77777777" w:rsidTr="00DD097E">
        <w:trPr>
          <w:trHeight w:val="113"/>
        </w:trPr>
        <w:tc>
          <w:tcPr>
            <w:tcW w:w="548" w:type="dxa"/>
            <w:tcBorders>
              <w:left w:val="single" w:sz="6" w:space="0" w:color="auto"/>
            </w:tcBorders>
            <w:shd w:val="clear" w:color="auto" w:fill="auto"/>
            <w:noWrap/>
            <w:hideMark/>
          </w:tcPr>
          <w:p w14:paraId="0EE346DA" w14:textId="77777777" w:rsidR="00DD097E" w:rsidRPr="00CB56EC" w:rsidRDefault="00DD097E" w:rsidP="00DD097E">
            <w:pPr>
              <w:rPr>
                <w:color w:val="000000"/>
                <w:sz w:val="15"/>
                <w:szCs w:val="15"/>
                <w:lang w:eastAsia="tr-TR"/>
              </w:rPr>
            </w:pPr>
            <w:r w:rsidRPr="00CB56EC">
              <w:rPr>
                <w:color w:val="000000"/>
                <w:sz w:val="15"/>
                <w:szCs w:val="15"/>
                <w:lang w:eastAsia="tr-TR"/>
              </w:rPr>
              <w:t>1.3.1.</w:t>
            </w:r>
          </w:p>
        </w:tc>
        <w:tc>
          <w:tcPr>
            <w:tcW w:w="3165" w:type="dxa"/>
            <w:shd w:val="clear" w:color="auto" w:fill="auto"/>
            <w:noWrap/>
            <w:vAlign w:val="bottom"/>
            <w:hideMark/>
          </w:tcPr>
          <w:p w14:paraId="4021E519" w14:textId="77777777" w:rsidR="00DD097E" w:rsidRPr="00CB56EC" w:rsidRDefault="00DD097E" w:rsidP="00DD097E">
            <w:pPr>
              <w:rPr>
                <w:color w:val="000000"/>
                <w:sz w:val="15"/>
                <w:szCs w:val="15"/>
                <w:lang w:eastAsia="tr-TR"/>
              </w:rPr>
            </w:pPr>
            <w:r w:rsidRPr="00CB56EC">
              <w:rPr>
                <w:color w:val="000000"/>
                <w:sz w:val="15"/>
                <w:szCs w:val="15"/>
                <w:lang w:eastAsia="tr-TR"/>
              </w:rPr>
              <w:t>Devlet Borçlanma Senetleri</w:t>
            </w:r>
          </w:p>
        </w:tc>
        <w:tc>
          <w:tcPr>
            <w:tcW w:w="674" w:type="dxa"/>
            <w:shd w:val="clear" w:color="auto" w:fill="auto"/>
            <w:noWrap/>
            <w:vAlign w:val="bottom"/>
            <w:hideMark/>
          </w:tcPr>
          <w:p w14:paraId="6F5EC9FE" w14:textId="77777777" w:rsidR="00DD097E" w:rsidRPr="00CB56EC" w:rsidRDefault="00DD097E" w:rsidP="00DD097E">
            <w:pPr>
              <w:jc w:val="center"/>
              <w:rPr>
                <w:color w:val="000000"/>
                <w:sz w:val="15"/>
                <w:szCs w:val="15"/>
                <w:lang w:eastAsia="tr-TR"/>
              </w:rPr>
            </w:pPr>
          </w:p>
        </w:tc>
        <w:tc>
          <w:tcPr>
            <w:tcW w:w="818" w:type="dxa"/>
            <w:shd w:val="clear" w:color="auto" w:fill="auto"/>
            <w:vAlign w:val="bottom"/>
            <w:hideMark/>
          </w:tcPr>
          <w:p w14:paraId="22781447" w14:textId="0FD470FF" w:rsidR="00DD097E" w:rsidRPr="00CB56EC" w:rsidRDefault="00DD097E" w:rsidP="00DD097E">
            <w:pPr>
              <w:jc w:val="right"/>
              <w:rPr>
                <w:sz w:val="15"/>
                <w:szCs w:val="15"/>
              </w:rPr>
            </w:pPr>
            <w:r w:rsidRPr="00F020A3">
              <w:rPr>
                <w:sz w:val="15"/>
                <w:szCs w:val="15"/>
              </w:rPr>
              <w:t>770,436</w:t>
            </w:r>
          </w:p>
        </w:tc>
        <w:tc>
          <w:tcPr>
            <w:tcW w:w="819" w:type="dxa"/>
            <w:shd w:val="clear" w:color="auto" w:fill="auto"/>
            <w:vAlign w:val="bottom"/>
            <w:hideMark/>
          </w:tcPr>
          <w:p w14:paraId="73AEBD22" w14:textId="61F5C31E" w:rsidR="00DD097E" w:rsidRPr="00CB56EC" w:rsidRDefault="00DD097E" w:rsidP="00DD097E">
            <w:pPr>
              <w:jc w:val="right"/>
              <w:rPr>
                <w:sz w:val="15"/>
                <w:szCs w:val="15"/>
              </w:rPr>
            </w:pPr>
            <w:r w:rsidRPr="00F020A3">
              <w:rPr>
                <w:sz w:val="15"/>
                <w:szCs w:val="15"/>
              </w:rPr>
              <w:t>307,101</w:t>
            </w:r>
          </w:p>
        </w:tc>
        <w:tc>
          <w:tcPr>
            <w:tcW w:w="819" w:type="dxa"/>
            <w:shd w:val="clear" w:color="auto" w:fill="auto"/>
            <w:vAlign w:val="bottom"/>
            <w:hideMark/>
          </w:tcPr>
          <w:p w14:paraId="119ABD49" w14:textId="5C4DAD80" w:rsidR="00DD097E" w:rsidRPr="00CB56EC" w:rsidRDefault="00DD097E" w:rsidP="00DD097E">
            <w:pPr>
              <w:jc w:val="right"/>
              <w:rPr>
                <w:sz w:val="15"/>
                <w:szCs w:val="15"/>
              </w:rPr>
            </w:pPr>
            <w:r w:rsidRPr="00F020A3">
              <w:rPr>
                <w:sz w:val="15"/>
                <w:szCs w:val="15"/>
              </w:rPr>
              <w:t>1,077,537</w:t>
            </w:r>
          </w:p>
        </w:tc>
        <w:tc>
          <w:tcPr>
            <w:tcW w:w="818" w:type="dxa"/>
            <w:shd w:val="clear" w:color="auto" w:fill="auto"/>
            <w:vAlign w:val="bottom"/>
          </w:tcPr>
          <w:p w14:paraId="785C5DC7" w14:textId="347969F3" w:rsidR="00DD097E" w:rsidRPr="00CB56EC" w:rsidRDefault="00DD097E" w:rsidP="00DD097E">
            <w:pPr>
              <w:jc w:val="right"/>
              <w:rPr>
                <w:sz w:val="15"/>
                <w:szCs w:val="15"/>
                <w:lang w:eastAsia="tr-TR"/>
              </w:rPr>
            </w:pPr>
            <w:r w:rsidRPr="00210B51">
              <w:rPr>
                <w:sz w:val="15"/>
                <w:szCs w:val="15"/>
              </w:rPr>
              <w:t>565,829</w:t>
            </w:r>
          </w:p>
        </w:tc>
        <w:tc>
          <w:tcPr>
            <w:tcW w:w="819" w:type="dxa"/>
            <w:shd w:val="clear" w:color="auto" w:fill="auto"/>
            <w:vAlign w:val="bottom"/>
          </w:tcPr>
          <w:p w14:paraId="0A868758" w14:textId="79D60AD5" w:rsidR="00DD097E" w:rsidRPr="00CB56EC" w:rsidRDefault="00DD097E" w:rsidP="00DD097E">
            <w:pPr>
              <w:jc w:val="right"/>
              <w:rPr>
                <w:sz w:val="15"/>
                <w:szCs w:val="15"/>
                <w:lang w:eastAsia="tr-TR"/>
              </w:rPr>
            </w:pPr>
            <w:r w:rsidRPr="00210B51">
              <w:rPr>
                <w:sz w:val="15"/>
                <w:szCs w:val="15"/>
              </w:rPr>
              <w:t>105,661</w:t>
            </w:r>
          </w:p>
        </w:tc>
        <w:tc>
          <w:tcPr>
            <w:tcW w:w="819" w:type="dxa"/>
            <w:shd w:val="clear" w:color="auto" w:fill="auto"/>
            <w:vAlign w:val="bottom"/>
          </w:tcPr>
          <w:p w14:paraId="6602EBBF" w14:textId="4A30BA04" w:rsidR="00DD097E" w:rsidRPr="00CB56EC" w:rsidRDefault="00DD097E" w:rsidP="00DD097E">
            <w:pPr>
              <w:jc w:val="right"/>
              <w:rPr>
                <w:sz w:val="15"/>
                <w:szCs w:val="15"/>
                <w:lang w:eastAsia="tr-TR"/>
              </w:rPr>
            </w:pPr>
            <w:r w:rsidRPr="00210B51">
              <w:rPr>
                <w:sz w:val="15"/>
                <w:szCs w:val="15"/>
              </w:rPr>
              <w:t>671,490</w:t>
            </w:r>
          </w:p>
        </w:tc>
      </w:tr>
      <w:tr w:rsidR="00DD097E" w:rsidRPr="00CB56EC" w14:paraId="6ECE3067" w14:textId="77777777" w:rsidTr="00DD097E">
        <w:trPr>
          <w:trHeight w:val="113"/>
        </w:trPr>
        <w:tc>
          <w:tcPr>
            <w:tcW w:w="548" w:type="dxa"/>
            <w:tcBorders>
              <w:left w:val="single" w:sz="6" w:space="0" w:color="auto"/>
            </w:tcBorders>
            <w:shd w:val="clear" w:color="auto" w:fill="auto"/>
            <w:noWrap/>
            <w:hideMark/>
          </w:tcPr>
          <w:p w14:paraId="37530A52" w14:textId="77777777" w:rsidR="00DD097E" w:rsidRPr="00CB56EC" w:rsidRDefault="00DD097E" w:rsidP="00DD097E">
            <w:pPr>
              <w:rPr>
                <w:color w:val="000000"/>
                <w:sz w:val="15"/>
                <w:szCs w:val="15"/>
                <w:lang w:eastAsia="tr-TR"/>
              </w:rPr>
            </w:pPr>
            <w:r w:rsidRPr="00CB56EC">
              <w:rPr>
                <w:color w:val="000000"/>
                <w:sz w:val="15"/>
                <w:szCs w:val="15"/>
                <w:lang w:eastAsia="tr-TR"/>
              </w:rPr>
              <w:t>1.3.2.</w:t>
            </w:r>
          </w:p>
        </w:tc>
        <w:tc>
          <w:tcPr>
            <w:tcW w:w="3165" w:type="dxa"/>
            <w:shd w:val="clear" w:color="auto" w:fill="auto"/>
            <w:noWrap/>
            <w:vAlign w:val="bottom"/>
            <w:hideMark/>
          </w:tcPr>
          <w:p w14:paraId="07BFAC88" w14:textId="77777777" w:rsidR="00DD097E" w:rsidRPr="00CB56EC" w:rsidRDefault="00DD097E" w:rsidP="00DD097E">
            <w:pPr>
              <w:rPr>
                <w:color w:val="000000"/>
                <w:sz w:val="15"/>
                <w:szCs w:val="15"/>
                <w:lang w:eastAsia="tr-TR"/>
              </w:rPr>
            </w:pPr>
            <w:r w:rsidRPr="00CB56EC">
              <w:rPr>
                <w:color w:val="000000"/>
                <w:sz w:val="15"/>
                <w:szCs w:val="15"/>
                <w:lang w:eastAsia="tr-TR"/>
              </w:rPr>
              <w:t>Sermayede Payı Temsil Eden Menkul Değerler</w:t>
            </w:r>
          </w:p>
        </w:tc>
        <w:tc>
          <w:tcPr>
            <w:tcW w:w="674" w:type="dxa"/>
            <w:shd w:val="clear" w:color="auto" w:fill="auto"/>
            <w:noWrap/>
            <w:vAlign w:val="bottom"/>
            <w:hideMark/>
          </w:tcPr>
          <w:p w14:paraId="5F4A8E7C" w14:textId="77777777" w:rsidR="00DD097E" w:rsidRPr="00CB56EC" w:rsidRDefault="00DD097E" w:rsidP="00DD097E">
            <w:pPr>
              <w:jc w:val="center"/>
              <w:rPr>
                <w:color w:val="000000"/>
                <w:sz w:val="15"/>
                <w:szCs w:val="15"/>
                <w:lang w:eastAsia="tr-TR"/>
              </w:rPr>
            </w:pPr>
          </w:p>
        </w:tc>
        <w:tc>
          <w:tcPr>
            <w:tcW w:w="818" w:type="dxa"/>
            <w:shd w:val="clear" w:color="auto" w:fill="auto"/>
            <w:vAlign w:val="bottom"/>
            <w:hideMark/>
          </w:tcPr>
          <w:p w14:paraId="4A4903E9" w14:textId="205FA1B4" w:rsidR="00DD097E" w:rsidRPr="00CB56EC" w:rsidRDefault="00DD097E" w:rsidP="00DD097E">
            <w:pPr>
              <w:jc w:val="right"/>
              <w:rPr>
                <w:sz w:val="15"/>
                <w:szCs w:val="15"/>
              </w:rPr>
            </w:pPr>
            <w:r w:rsidRPr="00F020A3">
              <w:rPr>
                <w:sz w:val="15"/>
                <w:szCs w:val="15"/>
              </w:rPr>
              <w:t>20,090</w:t>
            </w:r>
          </w:p>
        </w:tc>
        <w:tc>
          <w:tcPr>
            <w:tcW w:w="819" w:type="dxa"/>
            <w:shd w:val="clear" w:color="auto" w:fill="auto"/>
            <w:vAlign w:val="bottom"/>
            <w:hideMark/>
          </w:tcPr>
          <w:p w14:paraId="6E27EBD1" w14:textId="03D7CFDF" w:rsidR="00DD097E" w:rsidRPr="00CB56EC" w:rsidRDefault="00DD097E" w:rsidP="00DD097E">
            <w:pPr>
              <w:jc w:val="right"/>
              <w:rPr>
                <w:sz w:val="15"/>
                <w:szCs w:val="15"/>
              </w:rPr>
            </w:pPr>
            <w:r w:rsidRPr="00DD097E">
              <w:rPr>
                <w:sz w:val="15"/>
                <w:szCs w:val="15"/>
              </w:rPr>
              <w:t>-</w:t>
            </w:r>
          </w:p>
        </w:tc>
        <w:tc>
          <w:tcPr>
            <w:tcW w:w="819" w:type="dxa"/>
            <w:shd w:val="clear" w:color="auto" w:fill="auto"/>
            <w:vAlign w:val="bottom"/>
            <w:hideMark/>
          </w:tcPr>
          <w:p w14:paraId="0C8E9987" w14:textId="1BFDC111" w:rsidR="00DD097E" w:rsidRPr="00CB56EC" w:rsidRDefault="00DD097E" w:rsidP="00DD097E">
            <w:pPr>
              <w:jc w:val="right"/>
              <w:rPr>
                <w:sz w:val="15"/>
                <w:szCs w:val="15"/>
              </w:rPr>
            </w:pPr>
            <w:r w:rsidRPr="00F020A3">
              <w:rPr>
                <w:sz w:val="15"/>
                <w:szCs w:val="15"/>
              </w:rPr>
              <w:t>20,090</w:t>
            </w:r>
          </w:p>
        </w:tc>
        <w:tc>
          <w:tcPr>
            <w:tcW w:w="818" w:type="dxa"/>
            <w:shd w:val="clear" w:color="auto" w:fill="auto"/>
            <w:vAlign w:val="bottom"/>
          </w:tcPr>
          <w:p w14:paraId="55A49966" w14:textId="6DB4FF03" w:rsidR="00DD097E" w:rsidRPr="00CB56EC" w:rsidRDefault="00DD097E" w:rsidP="00DD097E">
            <w:pPr>
              <w:jc w:val="right"/>
              <w:rPr>
                <w:sz w:val="15"/>
                <w:szCs w:val="15"/>
                <w:lang w:eastAsia="tr-TR"/>
              </w:rPr>
            </w:pPr>
            <w:r w:rsidRPr="00210B51">
              <w:rPr>
                <w:sz w:val="15"/>
                <w:szCs w:val="15"/>
              </w:rPr>
              <w:t>15,590</w:t>
            </w:r>
          </w:p>
        </w:tc>
        <w:tc>
          <w:tcPr>
            <w:tcW w:w="819" w:type="dxa"/>
            <w:shd w:val="clear" w:color="auto" w:fill="auto"/>
            <w:vAlign w:val="bottom"/>
          </w:tcPr>
          <w:p w14:paraId="269DB13A" w14:textId="6E081F7B" w:rsidR="00DD097E" w:rsidRPr="00CB56EC" w:rsidRDefault="00DD097E" w:rsidP="00DD097E">
            <w:pPr>
              <w:jc w:val="right"/>
              <w:rPr>
                <w:sz w:val="15"/>
                <w:szCs w:val="15"/>
                <w:lang w:eastAsia="tr-TR"/>
              </w:rPr>
            </w:pPr>
            <w:r w:rsidRPr="00432367">
              <w:rPr>
                <w:sz w:val="15"/>
                <w:szCs w:val="15"/>
              </w:rPr>
              <w:t>-</w:t>
            </w:r>
          </w:p>
        </w:tc>
        <w:tc>
          <w:tcPr>
            <w:tcW w:w="819" w:type="dxa"/>
            <w:shd w:val="clear" w:color="auto" w:fill="auto"/>
            <w:vAlign w:val="bottom"/>
          </w:tcPr>
          <w:p w14:paraId="0AA4C960" w14:textId="2422C3EF" w:rsidR="00DD097E" w:rsidRPr="00CB56EC" w:rsidRDefault="00DD097E" w:rsidP="00DD097E">
            <w:pPr>
              <w:jc w:val="right"/>
              <w:rPr>
                <w:sz w:val="15"/>
                <w:szCs w:val="15"/>
                <w:lang w:eastAsia="tr-TR"/>
              </w:rPr>
            </w:pPr>
            <w:r w:rsidRPr="00210B51">
              <w:rPr>
                <w:sz w:val="15"/>
                <w:szCs w:val="15"/>
              </w:rPr>
              <w:t>15,590</w:t>
            </w:r>
          </w:p>
        </w:tc>
      </w:tr>
      <w:tr w:rsidR="00DD097E" w:rsidRPr="00CB56EC" w14:paraId="715C3645" w14:textId="77777777" w:rsidTr="00DD097E">
        <w:trPr>
          <w:trHeight w:val="113"/>
        </w:trPr>
        <w:tc>
          <w:tcPr>
            <w:tcW w:w="548" w:type="dxa"/>
            <w:tcBorders>
              <w:left w:val="single" w:sz="6" w:space="0" w:color="auto"/>
            </w:tcBorders>
            <w:shd w:val="clear" w:color="auto" w:fill="auto"/>
            <w:noWrap/>
            <w:hideMark/>
          </w:tcPr>
          <w:p w14:paraId="7723D906" w14:textId="77777777" w:rsidR="00DD097E" w:rsidRPr="00CB56EC" w:rsidRDefault="00DD097E" w:rsidP="00DD097E">
            <w:pPr>
              <w:rPr>
                <w:color w:val="000000"/>
                <w:sz w:val="15"/>
                <w:szCs w:val="15"/>
                <w:lang w:eastAsia="tr-TR"/>
              </w:rPr>
            </w:pPr>
            <w:r w:rsidRPr="00CB56EC">
              <w:rPr>
                <w:color w:val="000000"/>
                <w:sz w:val="15"/>
                <w:szCs w:val="15"/>
                <w:lang w:eastAsia="tr-TR"/>
              </w:rPr>
              <w:t>1.3.3.</w:t>
            </w:r>
          </w:p>
        </w:tc>
        <w:tc>
          <w:tcPr>
            <w:tcW w:w="3165" w:type="dxa"/>
            <w:shd w:val="clear" w:color="auto" w:fill="auto"/>
            <w:noWrap/>
            <w:vAlign w:val="bottom"/>
            <w:hideMark/>
          </w:tcPr>
          <w:p w14:paraId="3549B3E4" w14:textId="77777777" w:rsidR="00DD097E" w:rsidRPr="00CB56EC" w:rsidRDefault="00DD097E" w:rsidP="00DD097E">
            <w:pPr>
              <w:rPr>
                <w:color w:val="000000"/>
                <w:sz w:val="15"/>
                <w:szCs w:val="15"/>
                <w:lang w:eastAsia="tr-TR"/>
              </w:rPr>
            </w:pPr>
            <w:r w:rsidRPr="00CB56EC">
              <w:rPr>
                <w:color w:val="000000"/>
                <w:sz w:val="15"/>
                <w:szCs w:val="15"/>
                <w:lang w:eastAsia="tr-TR"/>
              </w:rPr>
              <w:t>Diğer Finansal Varlıklar</w:t>
            </w:r>
          </w:p>
        </w:tc>
        <w:tc>
          <w:tcPr>
            <w:tcW w:w="674" w:type="dxa"/>
            <w:shd w:val="clear" w:color="auto" w:fill="auto"/>
            <w:noWrap/>
            <w:vAlign w:val="bottom"/>
            <w:hideMark/>
          </w:tcPr>
          <w:p w14:paraId="6786FD47" w14:textId="77777777" w:rsidR="00DD097E" w:rsidRPr="00CB56EC" w:rsidRDefault="00DD097E" w:rsidP="00DD097E">
            <w:pPr>
              <w:jc w:val="center"/>
              <w:rPr>
                <w:color w:val="000000"/>
                <w:sz w:val="15"/>
                <w:szCs w:val="15"/>
                <w:lang w:eastAsia="tr-TR"/>
              </w:rPr>
            </w:pPr>
          </w:p>
        </w:tc>
        <w:tc>
          <w:tcPr>
            <w:tcW w:w="818" w:type="dxa"/>
            <w:shd w:val="clear" w:color="auto" w:fill="auto"/>
            <w:vAlign w:val="bottom"/>
            <w:hideMark/>
          </w:tcPr>
          <w:p w14:paraId="40AF89A0" w14:textId="084C9019" w:rsidR="00DD097E" w:rsidRPr="00CB56EC" w:rsidRDefault="00DD097E" w:rsidP="00DD097E">
            <w:pPr>
              <w:jc w:val="right"/>
              <w:rPr>
                <w:sz w:val="15"/>
                <w:szCs w:val="15"/>
              </w:rPr>
            </w:pPr>
            <w:r w:rsidRPr="00F020A3">
              <w:rPr>
                <w:sz w:val="15"/>
                <w:szCs w:val="15"/>
              </w:rPr>
              <w:t>159,459</w:t>
            </w:r>
          </w:p>
        </w:tc>
        <w:tc>
          <w:tcPr>
            <w:tcW w:w="819" w:type="dxa"/>
            <w:shd w:val="clear" w:color="auto" w:fill="auto"/>
            <w:vAlign w:val="bottom"/>
            <w:hideMark/>
          </w:tcPr>
          <w:p w14:paraId="293F8A21" w14:textId="591ED485" w:rsidR="00DD097E" w:rsidRPr="00CB56EC" w:rsidRDefault="00DD097E" w:rsidP="00DD097E">
            <w:pPr>
              <w:jc w:val="right"/>
              <w:rPr>
                <w:sz w:val="15"/>
                <w:szCs w:val="15"/>
              </w:rPr>
            </w:pPr>
            <w:r w:rsidRPr="00DD097E">
              <w:rPr>
                <w:sz w:val="15"/>
                <w:szCs w:val="15"/>
              </w:rPr>
              <w:t>-</w:t>
            </w:r>
          </w:p>
        </w:tc>
        <w:tc>
          <w:tcPr>
            <w:tcW w:w="819" w:type="dxa"/>
            <w:shd w:val="clear" w:color="auto" w:fill="auto"/>
            <w:vAlign w:val="bottom"/>
            <w:hideMark/>
          </w:tcPr>
          <w:p w14:paraId="05A2E703" w14:textId="3D5255F6" w:rsidR="00DD097E" w:rsidRPr="00CB56EC" w:rsidRDefault="00DD097E" w:rsidP="00DD097E">
            <w:pPr>
              <w:jc w:val="right"/>
              <w:rPr>
                <w:sz w:val="15"/>
                <w:szCs w:val="15"/>
              </w:rPr>
            </w:pPr>
            <w:r w:rsidRPr="00F020A3">
              <w:rPr>
                <w:sz w:val="15"/>
                <w:szCs w:val="15"/>
              </w:rPr>
              <w:t>159,459</w:t>
            </w:r>
          </w:p>
        </w:tc>
        <w:tc>
          <w:tcPr>
            <w:tcW w:w="818" w:type="dxa"/>
            <w:shd w:val="clear" w:color="auto" w:fill="auto"/>
            <w:vAlign w:val="bottom"/>
          </w:tcPr>
          <w:p w14:paraId="55851B75" w14:textId="3AAE4FCD" w:rsidR="00DD097E" w:rsidRPr="00CB56EC" w:rsidRDefault="00DD097E" w:rsidP="00DD097E">
            <w:pPr>
              <w:jc w:val="right"/>
              <w:rPr>
                <w:sz w:val="15"/>
                <w:szCs w:val="15"/>
                <w:lang w:eastAsia="tr-TR"/>
              </w:rPr>
            </w:pPr>
            <w:r w:rsidRPr="00210B51">
              <w:rPr>
                <w:sz w:val="15"/>
                <w:szCs w:val="15"/>
              </w:rPr>
              <w:t>208,697</w:t>
            </w:r>
          </w:p>
        </w:tc>
        <w:tc>
          <w:tcPr>
            <w:tcW w:w="819" w:type="dxa"/>
            <w:shd w:val="clear" w:color="auto" w:fill="auto"/>
            <w:vAlign w:val="bottom"/>
          </w:tcPr>
          <w:p w14:paraId="6E7B2846" w14:textId="266BB85D" w:rsidR="00DD097E" w:rsidRPr="00CB56EC" w:rsidRDefault="00DD097E" w:rsidP="00DD097E">
            <w:pPr>
              <w:jc w:val="right"/>
              <w:rPr>
                <w:sz w:val="15"/>
                <w:szCs w:val="15"/>
                <w:lang w:eastAsia="tr-TR"/>
              </w:rPr>
            </w:pPr>
            <w:r w:rsidRPr="00432367">
              <w:rPr>
                <w:sz w:val="15"/>
                <w:szCs w:val="15"/>
              </w:rPr>
              <w:t>-</w:t>
            </w:r>
          </w:p>
        </w:tc>
        <w:tc>
          <w:tcPr>
            <w:tcW w:w="819" w:type="dxa"/>
            <w:shd w:val="clear" w:color="auto" w:fill="auto"/>
            <w:vAlign w:val="bottom"/>
          </w:tcPr>
          <w:p w14:paraId="05C4FE4B" w14:textId="665AF1B8" w:rsidR="00DD097E" w:rsidRPr="00CB56EC" w:rsidRDefault="00DD097E" w:rsidP="00DD097E">
            <w:pPr>
              <w:jc w:val="right"/>
              <w:rPr>
                <w:sz w:val="15"/>
                <w:szCs w:val="15"/>
                <w:lang w:eastAsia="tr-TR"/>
              </w:rPr>
            </w:pPr>
            <w:r w:rsidRPr="00210B51">
              <w:rPr>
                <w:sz w:val="15"/>
                <w:szCs w:val="15"/>
              </w:rPr>
              <w:t>208,697</w:t>
            </w:r>
          </w:p>
        </w:tc>
      </w:tr>
      <w:tr w:rsidR="00DD097E" w:rsidRPr="00DD097E" w14:paraId="001AEE9B" w14:textId="77777777" w:rsidTr="00DD097E">
        <w:trPr>
          <w:trHeight w:val="113"/>
        </w:trPr>
        <w:tc>
          <w:tcPr>
            <w:tcW w:w="548" w:type="dxa"/>
            <w:tcBorders>
              <w:left w:val="single" w:sz="6" w:space="0" w:color="auto"/>
            </w:tcBorders>
            <w:shd w:val="clear" w:color="auto" w:fill="auto"/>
            <w:noWrap/>
            <w:hideMark/>
          </w:tcPr>
          <w:p w14:paraId="799AE9A7"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1.4.</w:t>
            </w:r>
          </w:p>
        </w:tc>
        <w:tc>
          <w:tcPr>
            <w:tcW w:w="3165" w:type="dxa"/>
            <w:shd w:val="clear" w:color="auto" w:fill="auto"/>
            <w:noWrap/>
            <w:vAlign w:val="bottom"/>
            <w:hideMark/>
          </w:tcPr>
          <w:p w14:paraId="47029DC9"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Türev Finansal Varlıklar</w:t>
            </w:r>
          </w:p>
        </w:tc>
        <w:tc>
          <w:tcPr>
            <w:tcW w:w="674" w:type="dxa"/>
            <w:shd w:val="clear" w:color="auto" w:fill="auto"/>
            <w:noWrap/>
            <w:vAlign w:val="bottom"/>
            <w:hideMark/>
          </w:tcPr>
          <w:p w14:paraId="4A6BF412" w14:textId="77777777" w:rsidR="00DD097E" w:rsidRPr="00DD097E" w:rsidRDefault="00DD097E" w:rsidP="00DD097E">
            <w:pPr>
              <w:jc w:val="center"/>
              <w:rPr>
                <w:b/>
                <w:bCs/>
                <w:color w:val="000000"/>
                <w:sz w:val="15"/>
                <w:szCs w:val="15"/>
                <w:lang w:eastAsia="tr-TR"/>
              </w:rPr>
            </w:pPr>
          </w:p>
        </w:tc>
        <w:tc>
          <w:tcPr>
            <w:tcW w:w="818" w:type="dxa"/>
            <w:shd w:val="clear" w:color="auto" w:fill="auto"/>
            <w:vAlign w:val="bottom"/>
            <w:hideMark/>
          </w:tcPr>
          <w:p w14:paraId="2A7F3E64" w14:textId="33E55B42" w:rsidR="00DD097E" w:rsidRPr="00DD097E" w:rsidRDefault="00DD097E" w:rsidP="00DD097E">
            <w:pPr>
              <w:jc w:val="right"/>
              <w:rPr>
                <w:b/>
                <w:bCs/>
                <w:sz w:val="15"/>
                <w:szCs w:val="15"/>
              </w:rPr>
            </w:pPr>
            <w:r w:rsidRPr="00F020A3">
              <w:rPr>
                <w:b/>
                <w:bCs/>
                <w:sz w:val="15"/>
                <w:szCs w:val="15"/>
              </w:rPr>
              <w:t>4,253</w:t>
            </w:r>
          </w:p>
        </w:tc>
        <w:tc>
          <w:tcPr>
            <w:tcW w:w="819" w:type="dxa"/>
            <w:shd w:val="clear" w:color="auto" w:fill="auto"/>
            <w:vAlign w:val="bottom"/>
            <w:hideMark/>
          </w:tcPr>
          <w:p w14:paraId="6E8952B9" w14:textId="49DA49F2" w:rsidR="00DD097E" w:rsidRPr="00DD097E" w:rsidRDefault="00DD097E" w:rsidP="00DD097E">
            <w:pPr>
              <w:jc w:val="right"/>
              <w:rPr>
                <w:b/>
                <w:bCs/>
                <w:sz w:val="15"/>
                <w:szCs w:val="15"/>
              </w:rPr>
            </w:pPr>
            <w:r w:rsidRPr="00DD097E">
              <w:rPr>
                <w:b/>
                <w:bCs/>
                <w:sz w:val="15"/>
                <w:szCs w:val="15"/>
              </w:rPr>
              <w:t>-</w:t>
            </w:r>
          </w:p>
        </w:tc>
        <w:tc>
          <w:tcPr>
            <w:tcW w:w="819" w:type="dxa"/>
            <w:shd w:val="clear" w:color="auto" w:fill="auto"/>
            <w:vAlign w:val="bottom"/>
            <w:hideMark/>
          </w:tcPr>
          <w:p w14:paraId="25377F97" w14:textId="5F307EEC" w:rsidR="00DD097E" w:rsidRPr="00DD097E" w:rsidRDefault="00DD097E" w:rsidP="00DD097E">
            <w:pPr>
              <w:jc w:val="right"/>
              <w:rPr>
                <w:b/>
                <w:bCs/>
                <w:sz w:val="15"/>
                <w:szCs w:val="15"/>
              </w:rPr>
            </w:pPr>
            <w:r w:rsidRPr="00F020A3">
              <w:rPr>
                <w:b/>
                <w:bCs/>
                <w:sz w:val="15"/>
                <w:szCs w:val="15"/>
              </w:rPr>
              <w:t>4,253</w:t>
            </w:r>
          </w:p>
        </w:tc>
        <w:tc>
          <w:tcPr>
            <w:tcW w:w="818" w:type="dxa"/>
            <w:shd w:val="clear" w:color="auto" w:fill="auto"/>
            <w:vAlign w:val="bottom"/>
          </w:tcPr>
          <w:p w14:paraId="5D268B69" w14:textId="4B7FC5BC" w:rsidR="00DD097E" w:rsidRPr="00DD097E" w:rsidRDefault="00DD097E" w:rsidP="00DD097E">
            <w:pPr>
              <w:jc w:val="right"/>
              <w:rPr>
                <w:b/>
                <w:bCs/>
                <w:sz w:val="15"/>
                <w:szCs w:val="15"/>
                <w:lang w:eastAsia="tr-TR"/>
              </w:rPr>
            </w:pPr>
            <w:r w:rsidRPr="00DD097E">
              <w:rPr>
                <w:b/>
                <w:bCs/>
                <w:sz w:val="15"/>
                <w:szCs w:val="15"/>
              </w:rPr>
              <w:t>6,134</w:t>
            </w:r>
          </w:p>
        </w:tc>
        <w:tc>
          <w:tcPr>
            <w:tcW w:w="819" w:type="dxa"/>
            <w:shd w:val="clear" w:color="auto" w:fill="auto"/>
            <w:vAlign w:val="bottom"/>
          </w:tcPr>
          <w:p w14:paraId="2ABF26E5" w14:textId="266F0D96" w:rsidR="00DD097E" w:rsidRPr="00DD097E" w:rsidRDefault="00DD097E" w:rsidP="00DD097E">
            <w:pPr>
              <w:jc w:val="right"/>
              <w:rPr>
                <w:b/>
                <w:bCs/>
                <w:sz w:val="15"/>
                <w:szCs w:val="15"/>
                <w:lang w:eastAsia="tr-TR"/>
              </w:rPr>
            </w:pPr>
            <w:r w:rsidRPr="00DD097E">
              <w:rPr>
                <w:b/>
                <w:bCs/>
                <w:sz w:val="15"/>
                <w:szCs w:val="15"/>
              </w:rPr>
              <w:t>-</w:t>
            </w:r>
          </w:p>
        </w:tc>
        <w:tc>
          <w:tcPr>
            <w:tcW w:w="819" w:type="dxa"/>
            <w:shd w:val="clear" w:color="auto" w:fill="auto"/>
            <w:vAlign w:val="bottom"/>
          </w:tcPr>
          <w:p w14:paraId="0243DA50" w14:textId="112313B6" w:rsidR="00DD097E" w:rsidRPr="00DD097E" w:rsidRDefault="00DD097E" w:rsidP="00DD097E">
            <w:pPr>
              <w:jc w:val="right"/>
              <w:rPr>
                <w:b/>
                <w:bCs/>
                <w:sz w:val="15"/>
                <w:szCs w:val="15"/>
                <w:lang w:eastAsia="tr-TR"/>
              </w:rPr>
            </w:pPr>
            <w:r w:rsidRPr="00DD097E">
              <w:rPr>
                <w:b/>
                <w:bCs/>
                <w:sz w:val="15"/>
                <w:szCs w:val="15"/>
              </w:rPr>
              <w:t>6,134</w:t>
            </w:r>
          </w:p>
        </w:tc>
      </w:tr>
      <w:tr w:rsidR="00DD097E" w:rsidRPr="00CB56EC" w14:paraId="3A532BCA" w14:textId="77777777" w:rsidTr="00DD097E">
        <w:trPr>
          <w:trHeight w:val="113"/>
        </w:trPr>
        <w:tc>
          <w:tcPr>
            <w:tcW w:w="548" w:type="dxa"/>
            <w:tcBorders>
              <w:left w:val="single" w:sz="6" w:space="0" w:color="auto"/>
            </w:tcBorders>
            <w:shd w:val="clear" w:color="auto" w:fill="auto"/>
            <w:noWrap/>
            <w:hideMark/>
          </w:tcPr>
          <w:p w14:paraId="244064FD" w14:textId="77777777" w:rsidR="00DD097E" w:rsidRPr="00CB56EC" w:rsidRDefault="00DD097E" w:rsidP="00DD097E">
            <w:pPr>
              <w:rPr>
                <w:color w:val="000000"/>
                <w:sz w:val="15"/>
                <w:szCs w:val="15"/>
                <w:lang w:eastAsia="tr-TR"/>
              </w:rPr>
            </w:pPr>
            <w:r w:rsidRPr="00CB56EC">
              <w:rPr>
                <w:color w:val="000000"/>
                <w:sz w:val="15"/>
                <w:szCs w:val="15"/>
                <w:lang w:eastAsia="tr-TR"/>
              </w:rPr>
              <w:t>1.4.1.</w:t>
            </w:r>
          </w:p>
        </w:tc>
        <w:tc>
          <w:tcPr>
            <w:tcW w:w="3165" w:type="dxa"/>
            <w:shd w:val="clear" w:color="auto" w:fill="auto"/>
            <w:vAlign w:val="bottom"/>
            <w:hideMark/>
          </w:tcPr>
          <w:p w14:paraId="556EFC9E" w14:textId="77777777" w:rsidR="00DD097E" w:rsidRPr="00CB56EC" w:rsidRDefault="00DD097E" w:rsidP="00DD097E">
            <w:pPr>
              <w:rPr>
                <w:color w:val="000000"/>
                <w:sz w:val="15"/>
                <w:szCs w:val="15"/>
                <w:lang w:eastAsia="tr-TR"/>
              </w:rPr>
            </w:pPr>
            <w:r w:rsidRPr="00CB56EC">
              <w:rPr>
                <w:color w:val="000000"/>
                <w:sz w:val="15"/>
                <w:szCs w:val="15"/>
                <w:lang w:eastAsia="tr-TR"/>
              </w:rPr>
              <w:t>Türev Finansal Varlıkların Gerçeğe Uygun Değer Farkı Kar Zarara Yansıtılan Kısmı</w:t>
            </w:r>
          </w:p>
        </w:tc>
        <w:tc>
          <w:tcPr>
            <w:tcW w:w="674" w:type="dxa"/>
            <w:shd w:val="clear" w:color="auto" w:fill="auto"/>
            <w:noWrap/>
            <w:vAlign w:val="center"/>
            <w:hideMark/>
          </w:tcPr>
          <w:p w14:paraId="1DDE2A9E" w14:textId="77777777" w:rsidR="00DD097E" w:rsidRPr="00CB56EC" w:rsidRDefault="00DD097E" w:rsidP="00DD097E">
            <w:pPr>
              <w:jc w:val="center"/>
              <w:rPr>
                <w:color w:val="000000"/>
                <w:sz w:val="15"/>
                <w:szCs w:val="15"/>
                <w:lang w:eastAsia="tr-TR"/>
              </w:rPr>
            </w:pPr>
            <w:r w:rsidRPr="00CB56EC">
              <w:rPr>
                <w:color w:val="000000"/>
                <w:sz w:val="15"/>
                <w:szCs w:val="15"/>
                <w:lang w:eastAsia="tr-TR"/>
              </w:rPr>
              <w:t>(1.2.)</w:t>
            </w:r>
          </w:p>
        </w:tc>
        <w:tc>
          <w:tcPr>
            <w:tcW w:w="818" w:type="dxa"/>
            <w:shd w:val="clear" w:color="auto" w:fill="auto"/>
            <w:vAlign w:val="bottom"/>
            <w:hideMark/>
          </w:tcPr>
          <w:p w14:paraId="6F15B47B" w14:textId="34536F40" w:rsidR="00DD097E" w:rsidRPr="00CB56EC" w:rsidRDefault="00DD097E" w:rsidP="00DD097E">
            <w:pPr>
              <w:jc w:val="right"/>
              <w:rPr>
                <w:sz w:val="15"/>
                <w:szCs w:val="15"/>
              </w:rPr>
            </w:pPr>
            <w:r w:rsidRPr="00F020A3">
              <w:rPr>
                <w:sz w:val="15"/>
                <w:szCs w:val="15"/>
              </w:rPr>
              <w:t>4,253</w:t>
            </w:r>
          </w:p>
        </w:tc>
        <w:tc>
          <w:tcPr>
            <w:tcW w:w="819" w:type="dxa"/>
            <w:shd w:val="clear" w:color="auto" w:fill="auto"/>
            <w:vAlign w:val="bottom"/>
            <w:hideMark/>
          </w:tcPr>
          <w:p w14:paraId="2EB9BEA8" w14:textId="45222729" w:rsidR="00DD097E" w:rsidRPr="00CB56EC" w:rsidRDefault="00DD097E" w:rsidP="00DD097E">
            <w:pPr>
              <w:jc w:val="right"/>
              <w:rPr>
                <w:sz w:val="15"/>
                <w:szCs w:val="15"/>
              </w:rPr>
            </w:pPr>
            <w:r w:rsidRPr="00DD097E">
              <w:rPr>
                <w:sz w:val="15"/>
                <w:szCs w:val="15"/>
              </w:rPr>
              <w:t>-</w:t>
            </w:r>
          </w:p>
        </w:tc>
        <w:tc>
          <w:tcPr>
            <w:tcW w:w="819" w:type="dxa"/>
            <w:shd w:val="clear" w:color="auto" w:fill="auto"/>
            <w:vAlign w:val="bottom"/>
            <w:hideMark/>
          </w:tcPr>
          <w:p w14:paraId="26D40322" w14:textId="57D54032" w:rsidR="00DD097E" w:rsidRPr="00CB56EC" w:rsidRDefault="00DD097E" w:rsidP="00DD097E">
            <w:pPr>
              <w:jc w:val="right"/>
              <w:rPr>
                <w:sz w:val="15"/>
                <w:szCs w:val="15"/>
              </w:rPr>
            </w:pPr>
            <w:r w:rsidRPr="00F020A3">
              <w:rPr>
                <w:sz w:val="15"/>
                <w:szCs w:val="15"/>
              </w:rPr>
              <w:t>4,253</w:t>
            </w:r>
          </w:p>
        </w:tc>
        <w:tc>
          <w:tcPr>
            <w:tcW w:w="818" w:type="dxa"/>
            <w:shd w:val="clear" w:color="auto" w:fill="auto"/>
            <w:vAlign w:val="bottom"/>
          </w:tcPr>
          <w:p w14:paraId="2E88E97F" w14:textId="6EAE7333" w:rsidR="00DD097E" w:rsidRPr="00CB56EC" w:rsidRDefault="00DD097E" w:rsidP="00DD097E">
            <w:pPr>
              <w:jc w:val="right"/>
              <w:rPr>
                <w:sz w:val="15"/>
                <w:szCs w:val="15"/>
                <w:lang w:eastAsia="tr-TR"/>
              </w:rPr>
            </w:pPr>
            <w:r w:rsidRPr="00210B51">
              <w:rPr>
                <w:sz w:val="15"/>
                <w:szCs w:val="15"/>
              </w:rPr>
              <w:t>6,134</w:t>
            </w:r>
          </w:p>
        </w:tc>
        <w:tc>
          <w:tcPr>
            <w:tcW w:w="819" w:type="dxa"/>
            <w:shd w:val="clear" w:color="auto" w:fill="auto"/>
            <w:vAlign w:val="bottom"/>
          </w:tcPr>
          <w:p w14:paraId="5572852D" w14:textId="7CA12790" w:rsidR="00DD097E" w:rsidRPr="00CB56EC" w:rsidRDefault="00DD097E" w:rsidP="00DD097E">
            <w:pPr>
              <w:jc w:val="right"/>
              <w:rPr>
                <w:sz w:val="15"/>
                <w:szCs w:val="15"/>
                <w:lang w:eastAsia="tr-TR"/>
              </w:rPr>
            </w:pPr>
            <w:r w:rsidRPr="00432367">
              <w:rPr>
                <w:sz w:val="15"/>
                <w:szCs w:val="15"/>
              </w:rPr>
              <w:t>-</w:t>
            </w:r>
          </w:p>
        </w:tc>
        <w:tc>
          <w:tcPr>
            <w:tcW w:w="819" w:type="dxa"/>
            <w:shd w:val="clear" w:color="auto" w:fill="auto"/>
            <w:vAlign w:val="bottom"/>
          </w:tcPr>
          <w:p w14:paraId="256BF999" w14:textId="04B06B80" w:rsidR="00DD097E" w:rsidRPr="00CB56EC" w:rsidRDefault="00DD097E" w:rsidP="00DD097E">
            <w:pPr>
              <w:jc w:val="right"/>
              <w:rPr>
                <w:sz w:val="15"/>
                <w:szCs w:val="15"/>
                <w:lang w:eastAsia="tr-TR"/>
              </w:rPr>
            </w:pPr>
            <w:r w:rsidRPr="00210B51">
              <w:rPr>
                <w:sz w:val="15"/>
                <w:szCs w:val="15"/>
              </w:rPr>
              <w:t>6,134</w:t>
            </w:r>
          </w:p>
        </w:tc>
      </w:tr>
      <w:tr w:rsidR="00DD097E" w:rsidRPr="00CB56EC" w14:paraId="539CAE0D" w14:textId="77777777" w:rsidTr="00DD097E">
        <w:trPr>
          <w:trHeight w:val="113"/>
        </w:trPr>
        <w:tc>
          <w:tcPr>
            <w:tcW w:w="548" w:type="dxa"/>
            <w:tcBorders>
              <w:left w:val="single" w:sz="6" w:space="0" w:color="auto"/>
            </w:tcBorders>
            <w:shd w:val="clear" w:color="auto" w:fill="auto"/>
            <w:noWrap/>
            <w:hideMark/>
          </w:tcPr>
          <w:p w14:paraId="23C3A99E" w14:textId="77777777" w:rsidR="00DD097E" w:rsidRPr="00CB56EC" w:rsidRDefault="00DD097E" w:rsidP="00DD097E">
            <w:pPr>
              <w:rPr>
                <w:color w:val="000000"/>
                <w:sz w:val="15"/>
                <w:szCs w:val="15"/>
                <w:lang w:eastAsia="tr-TR"/>
              </w:rPr>
            </w:pPr>
            <w:r w:rsidRPr="00CB56EC">
              <w:rPr>
                <w:color w:val="000000"/>
                <w:sz w:val="15"/>
                <w:szCs w:val="15"/>
                <w:lang w:eastAsia="tr-TR"/>
              </w:rPr>
              <w:t>1.4.2.</w:t>
            </w:r>
          </w:p>
        </w:tc>
        <w:tc>
          <w:tcPr>
            <w:tcW w:w="3165" w:type="dxa"/>
            <w:shd w:val="clear" w:color="auto" w:fill="auto"/>
            <w:vAlign w:val="bottom"/>
            <w:hideMark/>
          </w:tcPr>
          <w:p w14:paraId="244EE5F2" w14:textId="77777777" w:rsidR="00DD097E" w:rsidRPr="00CB56EC" w:rsidRDefault="00DD097E" w:rsidP="00DD097E">
            <w:pPr>
              <w:rPr>
                <w:color w:val="000000"/>
                <w:sz w:val="15"/>
                <w:szCs w:val="15"/>
                <w:lang w:eastAsia="tr-TR"/>
              </w:rPr>
            </w:pPr>
            <w:r w:rsidRPr="00CB56EC">
              <w:rPr>
                <w:color w:val="000000"/>
                <w:sz w:val="15"/>
                <w:szCs w:val="15"/>
                <w:lang w:eastAsia="tr-TR"/>
              </w:rPr>
              <w:t>Türev Finansal Varlıkların Gerçeğe Uygun Değer Farkı Diğer Kapsamlı Gelire Yansıtılan Kısmı</w:t>
            </w:r>
          </w:p>
        </w:tc>
        <w:tc>
          <w:tcPr>
            <w:tcW w:w="674" w:type="dxa"/>
            <w:shd w:val="clear" w:color="auto" w:fill="auto"/>
            <w:noWrap/>
            <w:vAlign w:val="center"/>
            <w:hideMark/>
          </w:tcPr>
          <w:p w14:paraId="01D83CB3" w14:textId="77777777" w:rsidR="00DD097E" w:rsidRPr="00CB56EC" w:rsidRDefault="00DD097E" w:rsidP="00DD097E">
            <w:pPr>
              <w:jc w:val="center"/>
              <w:rPr>
                <w:color w:val="000000"/>
                <w:sz w:val="15"/>
                <w:szCs w:val="15"/>
                <w:lang w:eastAsia="tr-TR"/>
              </w:rPr>
            </w:pPr>
            <w:r w:rsidRPr="00CB56EC">
              <w:rPr>
                <w:color w:val="000000"/>
                <w:sz w:val="15"/>
                <w:szCs w:val="15"/>
                <w:lang w:eastAsia="tr-TR"/>
              </w:rPr>
              <w:t>(1.11.)</w:t>
            </w:r>
          </w:p>
        </w:tc>
        <w:tc>
          <w:tcPr>
            <w:tcW w:w="818" w:type="dxa"/>
            <w:shd w:val="clear" w:color="auto" w:fill="auto"/>
            <w:vAlign w:val="bottom"/>
            <w:hideMark/>
          </w:tcPr>
          <w:p w14:paraId="5F9D52F3" w14:textId="1EB71E73" w:rsidR="00DD097E" w:rsidRPr="00CB56EC" w:rsidRDefault="00DD097E" w:rsidP="00DD097E">
            <w:pPr>
              <w:jc w:val="right"/>
              <w:rPr>
                <w:sz w:val="15"/>
                <w:szCs w:val="15"/>
              </w:rPr>
            </w:pPr>
            <w:r w:rsidRPr="00DD097E">
              <w:rPr>
                <w:sz w:val="15"/>
                <w:szCs w:val="15"/>
              </w:rPr>
              <w:t>-</w:t>
            </w:r>
          </w:p>
        </w:tc>
        <w:tc>
          <w:tcPr>
            <w:tcW w:w="819" w:type="dxa"/>
            <w:shd w:val="clear" w:color="auto" w:fill="auto"/>
            <w:vAlign w:val="bottom"/>
            <w:hideMark/>
          </w:tcPr>
          <w:p w14:paraId="31842FC3" w14:textId="198A9733" w:rsidR="00DD097E" w:rsidRPr="00CB56EC" w:rsidRDefault="00DD097E" w:rsidP="00DD097E">
            <w:pPr>
              <w:jc w:val="right"/>
              <w:rPr>
                <w:sz w:val="15"/>
                <w:szCs w:val="15"/>
              </w:rPr>
            </w:pPr>
            <w:r w:rsidRPr="00DD097E">
              <w:rPr>
                <w:sz w:val="15"/>
                <w:szCs w:val="15"/>
              </w:rPr>
              <w:t>-</w:t>
            </w:r>
          </w:p>
        </w:tc>
        <w:tc>
          <w:tcPr>
            <w:tcW w:w="819" w:type="dxa"/>
            <w:shd w:val="clear" w:color="auto" w:fill="auto"/>
            <w:vAlign w:val="bottom"/>
            <w:hideMark/>
          </w:tcPr>
          <w:p w14:paraId="37292382" w14:textId="7FA6F534" w:rsidR="00DD097E" w:rsidRPr="00CB56EC" w:rsidRDefault="00DD097E" w:rsidP="00DD097E">
            <w:pPr>
              <w:jc w:val="right"/>
              <w:rPr>
                <w:sz w:val="15"/>
                <w:szCs w:val="15"/>
              </w:rPr>
            </w:pPr>
            <w:r w:rsidRPr="00DD097E">
              <w:rPr>
                <w:sz w:val="15"/>
                <w:szCs w:val="15"/>
              </w:rPr>
              <w:t>-</w:t>
            </w:r>
          </w:p>
        </w:tc>
        <w:tc>
          <w:tcPr>
            <w:tcW w:w="818" w:type="dxa"/>
            <w:shd w:val="clear" w:color="auto" w:fill="auto"/>
            <w:vAlign w:val="bottom"/>
          </w:tcPr>
          <w:p w14:paraId="4043F9A2" w14:textId="75A711DB" w:rsidR="00DD097E" w:rsidRPr="00CB56EC" w:rsidRDefault="00DD097E" w:rsidP="00DD097E">
            <w:pPr>
              <w:jc w:val="right"/>
              <w:rPr>
                <w:sz w:val="15"/>
                <w:szCs w:val="15"/>
                <w:lang w:eastAsia="tr-TR"/>
              </w:rPr>
            </w:pPr>
            <w:r w:rsidRPr="00432367">
              <w:rPr>
                <w:sz w:val="15"/>
                <w:szCs w:val="15"/>
              </w:rPr>
              <w:t>-</w:t>
            </w:r>
          </w:p>
        </w:tc>
        <w:tc>
          <w:tcPr>
            <w:tcW w:w="819" w:type="dxa"/>
            <w:shd w:val="clear" w:color="auto" w:fill="auto"/>
            <w:vAlign w:val="bottom"/>
          </w:tcPr>
          <w:p w14:paraId="0ACC99AA" w14:textId="2FA803EA" w:rsidR="00DD097E" w:rsidRPr="00CB56EC" w:rsidRDefault="00DD097E" w:rsidP="00DD097E">
            <w:pPr>
              <w:jc w:val="right"/>
              <w:rPr>
                <w:sz w:val="15"/>
                <w:szCs w:val="15"/>
                <w:lang w:eastAsia="tr-TR"/>
              </w:rPr>
            </w:pPr>
            <w:r w:rsidRPr="00432367">
              <w:rPr>
                <w:sz w:val="15"/>
                <w:szCs w:val="15"/>
              </w:rPr>
              <w:t>-</w:t>
            </w:r>
          </w:p>
        </w:tc>
        <w:tc>
          <w:tcPr>
            <w:tcW w:w="819" w:type="dxa"/>
            <w:shd w:val="clear" w:color="auto" w:fill="auto"/>
            <w:vAlign w:val="bottom"/>
          </w:tcPr>
          <w:p w14:paraId="662FD21E" w14:textId="4864AB2C" w:rsidR="00DD097E" w:rsidRPr="00CB56EC" w:rsidRDefault="00DD097E" w:rsidP="00DD097E">
            <w:pPr>
              <w:jc w:val="right"/>
              <w:rPr>
                <w:sz w:val="15"/>
                <w:szCs w:val="15"/>
                <w:lang w:eastAsia="tr-TR"/>
              </w:rPr>
            </w:pPr>
            <w:r w:rsidRPr="00432367">
              <w:rPr>
                <w:sz w:val="15"/>
                <w:szCs w:val="15"/>
              </w:rPr>
              <w:t>-</w:t>
            </w:r>
          </w:p>
        </w:tc>
      </w:tr>
      <w:tr w:rsidR="00DD097E" w:rsidRPr="00DD097E" w14:paraId="30E2B107" w14:textId="77777777" w:rsidTr="00DD097E">
        <w:trPr>
          <w:trHeight w:val="113"/>
        </w:trPr>
        <w:tc>
          <w:tcPr>
            <w:tcW w:w="548" w:type="dxa"/>
            <w:tcBorders>
              <w:left w:val="single" w:sz="6" w:space="0" w:color="auto"/>
            </w:tcBorders>
            <w:shd w:val="clear" w:color="auto" w:fill="auto"/>
            <w:noWrap/>
            <w:hideMark/>
          </w:tcPr>
          <w:p w14:paraId="3CCE0ACE"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II.</w:t>
            </w:r>
          </w:p>
        </w:tc>
        <w:tc>
          <w:tcPr>
            <w:tcW w:w="3165" w:type="dxa"/>
            <w:shd w:val="clear" w:color="auto" w:fill="auto"/>
            <w:vAlign w:val="bottom"/>
            <w:hideMark/>
          </w:tcPr>
          <w:p w14:paraId="478151C2"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İTFA EDİLMİŞ MALİYETİ İLE ÖLÇÜLEN FİNANSAL VARLIKLAR (Net)</w:t>
            </w:r>
          </w:p>
        </w:tc>
        <w:tc>
          <w:tcPr>
            <w:tcW w:w="674" w:type="dxa"/>
            <w:shd w:val="clear" w:color="auto" w:fill="auto"/>
            <w:noWrap/>
            <w:vAlign w:val="bottom"/>
            <w:hideMark/>
          </w:tcPr>
          <w:p w14:paraId="472A5FE9" w14:textId="77777777" w:rsidR="00DD097E" w:rsidRPr="00DD097E" w:rsidRDefault="00DD097E" w:rsidP="00DD097E">
            <w:pPr>
              <w:jc w:val="center"/>
              <w:rPr>
                <w:b/>
                <w:bCs/>
                <w:color w:val="000000"/>
                <w:sz w:val="15"/>
                <w:szCs w:val="15"/>
                <w:lang w:eastAsia="tr-TR"/>
              </w:rPr>
            </w:pPr>
          </w:p>
        </w:tc>
        <w:tc>
          <w:tcPr>
            <w:tcW w:w="818" w:type="dxa"/>
            <w:shd w:val="clear" w:color="auto" w:fill="auto"/>
            <w:vAlign w:val="bottom"/>
            <w:hideMark/>
          </w:tcPr>
          <w:p w14:paraId="3FAE3EB8" w14:textId="4EBA91D8" w:rsidR="00DD097E" w:rsidRPr="00DD097E" w:rsidRDefault="00DD097E" w:rsidP="00DD097E">
            <w:pPr>
              <w:jc w:val="right"/>
              <w:rPr>
                <w:b/>
                <w:bCs/>
                <w:sz w:val="15"/>
                <w:szCs w:val="15"/>
              </w:rPr>
            </w:pPr>
            <w:r w:rsidRPr="00F020A3">
              <w:rPr>
                <w:b/>
                <w:bCs/>
                <w:sz w:val="15"/>
                <w:szCs w:val="15"/>
              </w:rPr>
              <w:t>6,051,093</w:t>
            </w:r>
          </w:p>
        </w:tc>
        <w:tc>
          <w:tcPr>
            <w:tcW w:w="819" w:type="dxa"/>
            <w:shd w:val="clear" w:color="auto" w:fill="auto"/>
            <w:vAlign w:val="bottom"/>
            <w:hideMark/>
          </w:tcPr>
          <w:p w14:paraId="1AA8E0DA" w14:textId="70F3D01D" w:rsidR="00DD097E" w:rsidRPr="00DD097E" w:rsidRDefault="00DD097E" w:rsidP="00DD097E">
            <w:pPr>
              <w:jc w:val="right"/>
              <w:rPr>
                <w:b/>
                <w:bCs/>
                <w:sz w:val="15"/>
                <w:szCs w:val="15"/>
              </w:rPr>
            </w:pPr>
            <w:r w:rsidRPr="00F020A3">
              <w:rPr>
                <w:b/>
                <w:bCs/>
                <w:sz w:val="15"/>
                <w:szCs w:val="15"/>
              </w:rPr>
              <w:t>1,613,701</w:t>
            </w:r>
          </w:p>
        </w:tc>
        <w:tc>
          <w:tcPr>
            <w:tcW w:w="819" w:type="dxa"/>
            <w:shd w:val="clear" w:color="auto" w:fill="auto"/>
            <w:vAlign w:val="bottom"/>
            <w:hideMark/>
          </w:tcPr>
          <w:p w14:paraId="5BC6D406" w14:textId="61E95ED3" w:rsidR="00DD097E" w:rsidRPr="00DD097E" w:rsidRDefault="00DD097E" w:rsidP="00DD097E">
            <w:pPr>
              <w:jc w:val="right"/>
              <w:rPr>
                <w:b/>
                <w:bCs/>
                <w:sz w:val="15"/>
                <w:szCs w:val="15"/>
              </w:rPr>
            </w:pPr>
            <w:r w:rsidRPr="00F020A3">
              <w:rPr>
                <w:b/>
                <w:bCs/>
                <w:sz w:val="15"/>
                <w:szCs w:val="15"/>
              </w:rPr>
              <w:t>7,664,794</w:t>
            </w:r>
          </w:p>
        </w:tc>
        <w:tc>
          <w:tcPr>
            <w:tcW w:w="818" w:type="dxa"/>
            <w:shd w:val="clear" w:color="auto" w:fill="auto"/>
            <w:vAlign w:val="bottom"/>
          </w:tcPr>
          <w:p w14:paraId="75C0D94C" w14:textId="104377BC" w:rsidR="00DD097E" w:rsidRPr="00DD097E" w:rsidRDefault="00DD097E" w:rsidP="00DD097E">
            <w:pPr>
              <w:jc w:val="right"/>
              <w:rPr>
                <w:b/>
                <w:bCs/>
                <w:sz w:val="15"/>
                <w:szCs w:val="15"/>
                <w:lang w:eastAsia="tr-TR"/>
              </w:rPr>
            </w:pPr>
            <w:r w:rsidRPr="00DD097E">
              <w:rPr>
                <w:b/>
                <w:bCs/>
                <w:sz w:val="15"/>
                <w:szCs w:val="15"/>
              </w:rPr>
              <w:t>5,517,784</w:t>
            </w:r>
          </w:p>
        </w:tc>
        <w:tc>
          <w:tcPr>
            <w:tcW w:w="819" w:type="dxa"/>
            <w:shd w:val="clear" w:color="auto" w:fill="auto"/>
            <w:vAlign w:val="bottom"/>
          </w:tcPr>
          <w:p w14:paraId="025D20C4" w14:textId="696C3305" w:rsidR="00DD097E" w:rsidRPr="00DD097E" w:rsidRDefault="00DD097E" w:rsidP="00DD097E">
            <w:pPr>
              <w:jc w:val="right"/>
              <w:rPr>
                <w:b/>
                <w:bCs/>
                <w:sz w:val="15"/>
                <w:szCs w:val="15"/>
                <w:lang w:eastAsia="tr-TR"/>
              </w:rPr>
            </w:pPr>
            <w:r w:rsidRPr="00DD097E">
              <w:rPr>
                <w:b/>
                <w:bCs/>
                <w:sz w:val="15"/>
                <w:szCs w:val="15"/>
              </w:rPr>
              <w:t>1,983,694</w:t>
            </w:r>
          </w:p>
        </w:tc>
        <w:tc>
          <w:tcPr>
            <w:tcW w:w="819" w:type="dxa"/>
            <w:shd w:val="clear" w:color="auto" w:fill="auto"/>
            <w:vAlign w:val="bottom"/>
          </w:tcPr>
          <w:p w14:paraId="49BE9EE6" w14:textId="29D4AE48" w:rsidR="00DD097E" w:rsidRPr="00DD097E" w:rsidRDefault="00DD097E" w:rsidP="00DD097E">
            <w:pPr>
              <w:jc w:val="right"/>
              <w:rPr>
                <w:b/>
                <w:bCs/>
                <w:sz w:val="15"/>
                <w:szCs w:val="15"/>
                <w:lang w:eastAsia="tr-TR"/>
              </w:rPr>
            </w:pPr>
            <w:r w:rsidRPr="00DD097E">
              <w:rPr>
                <w:b/>
                <w:bCs/>
                <w:sz w:val="15"/>
                <w:szCs w:val="15"/>
              </w:rPr>
              <w:t>7,501,478</w:t>
            </w:r>
          </w:p>
        </w:tc>
      </w:tr>
      <w:tr w:rsidR="00DD097E" w:rsidRPr="00DD097E" w14:paraId="799D4D98" w14:textId="77777777" w:rsidTr="00DD097E">
        <w:trPr>
          <w:trHeight w:val="113"/>
        </w:trPr>
        <w:tc>
          <w:tcPr>
            <w:tcW w:w="548" w:type="dxa"/>
            <w:tcBorders>
              <w:left w:val="single" w:sz="6" w:space="0" w:color="auto"/>
            </w:tcBorders>
            <w:shd w:val="clear" w:color="auto" w:fill="auto"/>
            <w:noWrap/>
            <w:hideMark/>
          </w:tcPr>
          <w:p w14:paraId="03AE315D"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2.1.</w:t>
            </w:r>
          </w:p>
        </w:tc>
        <w:tc>
          <w:tcPr>
            <w:tcW w:w="3165" w:type="dxa"/>
            <w:shd w:val="clear" w:color="auto" w:fill="auto"/>
            <w:noWrap/>
            <w:vAlign w:val="bottom"/>
            <w:hideMark/>
          </w:tcPr>
          <w:p w14:paraId="4CA86BC4"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Krediler</w:t>
            </w:r>
          </w:p>
        </w:tc>
        <w:tc>
          <w:tcPr>
            <w:tcW w:w="674" w:type="dxa"/>
            <w:shd w:val="clear" w:color="auto" w:fill="auto"/>
            <w:noWrap/>
            <w:vAlign w:val="bottom"/>
            <w:hideMark/>
          </w:tcPr>
          <w:p w14:paraId="743B13C5" w14:textId="77777777" w:rsidR="00DD097E" w:rsidRPr="00DD097E" w:rsidRDefault="00DD097E" w:rsidP="00DD097E">
            <w:pPr>
              <w:jc w:val="center"/>
              <w:rPr>
                <w:b/>
                <w:bCs/>
                <w:color w:val="000000"/>
                <w:sz w:val="15"/>
                <w:szCs w:val="15"/>
                <w:lang w:eastAsia="tr-TR"/>
              </w:rPr>
            </w:pPr>
            <w:r w:rsidRPr="00DD097E">
              <w:rPr>
                <w:b/>
                <w:bCs/>
                <w:color w:val="000000"/>
                <w:sz w:val="15"/>
                <w:szCs w:val="15"/>
                <w:lang w:eastAsia="tr-TR"/>
              </w:rPr>
              <w:t>(1.5.)</w:t>
            </w:r>
          </w:p>
        </w:tc>
        <w:tc>
          <w:tcPr>
            <w:tcW w:w="818" w:type="dxa"/>
            <w:shd w:val="clear" w:color="auto" w:fill="auto"/>
            <w:vAlign w:val="bottom"/>
            <w:hideMark/>
          </w:tcPr>
          <w:p w14:paraId="1972570B" w14:textId="62BAA24B" w:rsidR="00DD097E" w:rsidRPr="00DD097E" w:rsidRDefault="00DD097E" w:rsidP="00DD097E">
            <w:pPr>
              <w:jc w:val="right"/>
              <w:rPr>
                <w:b/>
                <w:bCs/>
                <w:sz w:val="15"/>
                <w:szCs w:val="15"/>
              </w:rPr>
            </w:pPr>
            <w:r w:rsidRPr="00F020A3">
              <w:rPr>
                <w:b/>
                <w:bCs/>
                <w:sz w:val="15"/>
                <w:szCs w:val="15"/>
              </w:rPr>
              <w:t>6,076,401</w:t>
            </w:r>
          </w:p>
        </w:tc>
        <w:tc>
          <w:tcPr>
            <w:tcW w:w="819" w:type="dxa"/>
            <w:shd w:val="clear" w:color="auto" w:fill="auto"/>
            <w:vAlign w:val="bottom"/>
            <w:hideMark/>
          </w:tcPr>
          <w:p w14:paraId="5281F8D1" w14:textId="36BBD85B" w:rsidR="00DD097E" w:rsidRPr="00DD097E" w:rsidRDefault="00DD097E" w:rsidP="00DD097E">
            <w:pPr>
              <w:jc w:val="right"/>
              <w:rPr>
                <w:b/>
                <w:bCs/>
                <w:sz w:val="15"/>
                <w:szCs w:val="15"/>
              </w:rPr>
            </w:pPr>
            <w:r w:rsidRPr="00F020A3">
              <w:rPr>
                <w:b/>
                <w:bCs/>
                <w:sz w:val="15"/>
                <w:szCs w:val="15"/>
              </w:rPr>
              <w:t>1,549,729</w:t>
            </w:r>
          </w:p>
        </w:tc>
        <w:tc>
          <w:tcPr>
            <w:tcW w:w="819" w:type="dxa"/>
            <w:shd w:val="clear" w:color="auto" w:fill="auto"/>
            <w:vAlign w:val="bottom"/>
            <w:hideMark/>
          </w:tcPr>
          <w:p w14:paraId="5F335020" w14:textId="3352FFE8" w:rsidR="00DD097E" w:rsidRPr="00DD097E" w:rsidRDefault="00DD097E" w:rsidP="00DD097E">
            <w:pPr>
              <w:jc w:val="right"/>
              <w:rPr>
                <w:b/>
                <w:bCs/>
                <w:sz w:val="15"/>
                <w:szCs w:val="15"/>
              </w:rPr>
            </w:pPr>
            <w:r w:rsidRPr="00F020A3">
              <w:rPr>
                <w:b/>
                <w:bCs/>
                <w:sz w:val="15"/>
                <w:szCs w:val="15"/>
              </w:rPr>
              <w:t>7,626,130</w:t>
            </w:r>
          </w:p>
        </w:tc>
        <w:tc>
          <w:tcPr>
            <w:tcW w:w="818" w:type="dxa"/>
            <w:shd w:val="clear" w:color="auto" w:fill="auto"/>
            <w:vAlign w:val="bottom"/>
          </w:tcPr>
          <w:p w14:paraId="4E95D289" w14:textId="1FADC881" w:rsidR="00DD097E" w:rsidRPr="00DD097E" w:rsidRDefault="00DD097E" w:rsidP="00DD097E">
            <w:pPr>
              <w:jc w:val="right"/>
              <w:rPr>
                <w:b/>
                <w:bCs/>
                <w:sz w:val="15"/>
                <w:szCs w:val="15"/>
                <w:lang w:eastAsia="tr-TR"/>
              </w:rPr>
            </w:pPr>
            <w:r w:rsidRPr="00DD097E">
              <w:rPr>
                <w:b/>
                <w:bCs/>
                <w:sz w:val="15"/>
                <w:szCs w:val="15"/>
              </w:rPr>
              <w:t>5,575,869</w:t>
            </w:r>
          </w:p>
        </w:tc>
        <w:tc>
          <w:tcPr>
            <w:tcW w:w="819" w:type="dxa"/>
            <w:shd w:val="clear" w:color="auto" w:fill="auto"/>
            <w:vAlign w:val="bottom"/>
          </w:tcPr>
          <w:p w14:paraId="64BAB5B9" w14:textId="200311DC" w:rsidR="00DD097E" w:rsidRPr="00DD097E" w:rsidRDefault="00DD097E" w:rsidP="00DD097E">
            <w:pPr>
              <w:jc w:val="right"/>
              <w:rPr>
                <w:b/>
                <w:bCs/>
                <w:sz w:val="15"/>
                <w:szCs w:val="15"/>
                <w:lang w:eastAsia="tr-TR"/>
              </w:rPr>
            </w:pPr>
            <w:r w:rsidRPr="00DD097E">
              <w:rPr>
                <w:b/>
                <w:bCs/>
                <w:sz w:val="15"/>
                <w:szCs w:val="15"/>
              </w:rPr>
              <w:t>1,921,991</w:t>
            </w:r>
          </w:p>
        </w:tc>
        <w:tc>
          <w:tcPr>
            <w:tcW w:w="819" w:type="dxa"/>
            <w:shd w:val="clear" w:color="auto" w:fill="auto"/>
            <w:vAlign w:val="bottom"/>
          </w:tcPr>
          <w:p w14:paraId="69DA5FE2" w14:textId="58B9BF54" w:rsidR="00DD097E" w:rsidRPr="00DD097E" w:rsidRDefault="00DD097E" w:rsidP="00DD097E">
            <w:pPr>
              <w:jc w:val="right"/>
              <w:rPr>
                <w:b/>
                <w:bCs/>
                <w:sz w:val="15"/>
                <w:szCs w:val="15"/>
                <w:lang w:eastAsia="tr-TR"/>
              </w:rPr>
            </w:pPr>
            <w:r w:rsidRPr="00DD097E">
              <w:rPr>
                <w:b/>
                <w:bCs/>
                <w:sz w:val="15"/>
                <w:szCs w:val="15"/>
              </w:rPr>
              <w:t>7,497,860</w:t>
            </w:r>
          </w:p>
        </w:tc>
      </w:tr>
      <w:tr w:rsidR="00DD097E" w:rsidRPr="00DD097E" w14:paraId="7C79B302" w14:textId="77777777" w:rsidTr="00DD097E">
        <w:trPr>
          <w:trHeight w:val="113"/>
        </w:trPr>
        <w:tc>
          <w:tcPr>
            <w:tcW w:w="548" w:type="dxa"/>
            <w:tcBorders>
              <w:left w:val="single" w:sz="6" w:space="0" w:color="auto"/>
            </w:tcBorders>
            <w:shd w:val="clear" w:color="auto" w:fill="auto"/>
            <w:noWrap/>
            <w:hideMark/>
          </w:tcPr>
          <w:p w14:paraId="22B6C106"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2.2.</w:t>
            </w:r>
          </w:p>
        </w:tc>
        <w:tc>
          <w:tcPr>
            <w:tcW w:w="3165" w:type="dxa"/>
            <w:shd w:val="clear" w:color="auto" w:fill="auto"/>
            <w:vAlign w:val="bottom"/>
            <w:hideMark/>
          </w:tcPr>
          <w:p w14:paraId="5817BFF2"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Kiralama İşlemlerinden Alacaklar</w:t>
            </w:r>
          </w:p>
        </w:tc>
        <w:tc>
          <w:tcPr>
            <w:tcW w:w="674" w:type="dxa"/>
            <w:shd w:val="clear" w:color="auto" w:fill="auto"/>
            <w:noWrap/>
            <w:vAlign w:val="bottom"/>
            <w:hideMark/>
          </w:tcPr>
          <w:p w14:paraId="222B8CAB" w14:textId="77777777" w:rsidR="00DD097E" w:rsidRPr="00DD097E" w:rsidRDefault="00DD097E" w:rsidP="00DD097E">
            <w:pPr>
              <w:jc w:val="center"/>
              <w:rPr>
                <w:b/>
                <w:bCs/>
                <w:color w:val="000000"/>
                <w:sz w:val="15"/>
                <w:szCs w:val="15"/>
                <w:lang w:eastAsia="tr-TR"/>
              </w:rPr>
            </w:pPr>
            <w:r w:rsidRPr="00DD097E">
              <w:rPr>
                <w:b/>
                <w:bCs/>
                <w:color w:val="000000"/>
                <w:sz w:val="15"/>
                <w:szCs w:val="15"/>
                <w:lang w:eastAsia="tr-TR"/>
              </w:rPr>
              <w:t>(1.10.)</w:t>
            </w:r>
          </w:p>
        </w:tc>
        <w:tc>
          <w:tcPr>
            <w:tcW w:w="818" w:type="dxa"/>
            <w:shd w:val="clear" w:color="auto" w:fill="auto"/>
            <w:vAlign w:val="bottom"/>
            <w:hideMark/>
          </w:tcPr>
          <w:p w14:paraId="7BC04938" w14:textId="5FCEF8FA" w:rsidR="00DD097E" w:rsidRPr="00DD097E" w:rsidRDefault="00DD097E" w:rsidP="00DD097E">
            <w:pPr>
              <w:jc w:val="right"/>
              <w:rPr>
                <w:b/>
                <w:bCs/>
                <w:sz w:val="15"/>
                <w:szCs w:val="15"/>
              </w:rPr>
            </w:pPr>
            <w:r w:rsidRPr="00DD097E">
              <w:rPr>
                <w:b/>
                <w:bCs/>
                <w:sz w:val="15"/>
                <w:szCs w:val="15"/>
              </w:rPr>
              <w:t>-</w:t>
            </w:r>
          </w:p>
        </w:tc>
        <w:tc>
          <w:tcPr>
            <w:tcW w:w="819" w:type="dxa"/>
            <w:shd w:val="clear" w:color="auto" w:fill="auto"/>
            <w:vAlign w:val="bottom"/>
            <w:hideMark/>
          </w:tcPr>
          <w:p w14:paraId="1AC5E607" w14:textId="03EB814D" w:rsidR="00DD097E" w:rsidRPr="00DD097E" w:rsidRDefault="00DD097E" w:rsidP="00DD097E">
            <w:pPr>
              <w:jc w:val="right"/>
              <w:rPr>
                <w:b/>
                <w:bCs/>
                <w:sz w:val="15"/>
                <w:szCs w:val="15"/>
              </w:rPr>
            </w:pPr>
            <w:r w:rsidRPr="00DD097E">
              <w:rPr>
                <w:b/>
                <w:bCs/>
                <w:sz w:val="15"/>
                <w:szCs w:val="15"/>
              </w:rPr>
              <w:t>-</w:t>
            </w:r>
          </w:p>
        </w:tc>
        <w:tc>
          <w:tcPr>
            <w:tcW w:w="819" w:type="dxa"/>
            <w:shd w:val="clear" w:color="auto" w:fill="auto"/>
            <w:vAlign w:val="bottom"/>
            <w:hideMark/>
          </w:tcPr>
          <w:p w14:paraId="3516579C" w14:textId="3E58D15A" w:rsidR="00DD097E" w:rsidRPr="00DD097E" w:rsidRDefault="00DD097E" w:rsidP="00DD097E">
            <w:pPr>
              <w:jc w:val="right"/>
              <w:rPr>
                <w:b/>
                <w:bCs/>
                <w:sz w:val="15"/>
                <w:szCs w:val="15"/>
              </w:rPr>
            </w:pPr>
            <w:r w:rsidRPr="00DD097E">
              <w:rPr>
                <w:b/>
                <w:bCs/>
                <w:sz w:val="15"/>
                <w:szCs w:val="15"/>
              </w:rPr>
              <w:t>-</w:t>
            </w:r>
          </w:p>
        </w:tc>
        <w:tc>
          <w:tcPr>
            <w:tcW w:w="818" w:type="dxa"/>
            <w:shd w:val="clear" w:color="auto" w:fill="auto"/>
            <w:vAlign w:val="bottom"/>
          </w:tcPr>
          <w:p w14:paraId="352BD6EF" w14:textId="061A2403" w:rsidR="00DD097E" w:rsidRPr="00DD097E" w:rsidRDefault="00DD097E" w:rsidP="00DD097E">
            <w:pPr>
              <w:jc w:val="right"/>
              <w:rPr>
                <w:b/>
                <w:bCs/>
                <w:sz w:val="15"/>
                <w:szCs w:val="15"/>
                <w:lang w:eastAsia="tr-TR"/>
              </w:rPr>
            </w:pPr>
            <w:r w:rsidRPr="00DD097E">
              <w:rPr>
                <w:b/>
                <w:bCs/>
                <w:sz w:val="15"/>
                <w:szCs w:val="15"/>
              </w:rPr>
              <w:t>-</w:t>
            </w:r>
          </w:p>
        </w:tc>
        <w:tc>
          <w:tcPr>
            <w:tcW w:w="819" w:type="dxa"/>
            <w:shd w:val="clear" w:color="auto" w:fill="auto"/>
            <w:vAlign w:val="bottom"/>
          </w:tcPr>
          <w:p w14:paraId="6DE171CD" w14:textId="54DE6766" w:rsidR="00DD097E" w:rsidRPr="00DD097E" w:rsidRDefault="00DD097E" w:rsidP="00DD097E">
            <w:pPr>
              <w:jc w:val="right"/>
              <w:rPr>
                <w:b/>
                <w:bCs/>
                <w:sz w:val="15"/>
                <w:szCs w:val="15"/>
                <w:lang w:eastAsia="tr-TR"/>
              </w:rPr>
            </w:pPr>
            <w:r w:rsidRPr="00DD097E">
              <w:rPr>
                <w:b/>
                <w:bCs/>
                <w:sz w:val="15"/>
                <w:szCs w:val="15"/>
              </w:rPr>
              <w:t>-</w:t>
            </w:r>
          </w:p>
        </w:tc>
        <w:tc>
          <w:tcPr>
            <w:tcW w:w="819" w:type="dxa"/>
            <w:shd w:val="clear" w:color="auto" w:fill="auto"/>
            <w:vAlign w:val="bottom"/>
          </w:tcPr>
          <w:p w14:paraId="7CD7C3A6" w14:textId="5208BA3D" w:rsidR="00DD097E" w:rsidRPr="00DD097E" w:rsidRDefault="00DD097E" w:rsidP="00DD097E">
            <w:pPr>
              <w:jc w:val="right"/>
              <w:rPr>
                <w:b/>
                <w:bCs/>
                <w:sz w:val="15"/>
                <w:szCs w:val="15"/>
                <w:lang w:eastAsia="tr-TR"/>
              </w:rPr>
            </w:pPr>
            <w:r w:rsidRPr="00DD097E">
              <w:rPr>
                <w:b/>
                <w:bCs/>
                <w:sz w:val="15"/>
                <w:szCs w:val="15"/>
              </w:rPr>
              <w:t>-</w:t>
            </w:r>
          </w:p>
        </w:tc>
      </w:tr>
      <w:tr w:rsidR="00DD097E" w:rsidRPr="00DD097E" w14:paraId="631FCB0F" w14:textId="77777777" w:rsidTr="00DD097E">
        <w:trPr>
          <w:trHeight w:val="113"/>
        </w:trPr>
        <w:tc>
          <w:tcPr>
            <w:tcW w:w="548" w:type="dxa"/>
            <w:tcBorders>
              <w:left w:val="single" w:sz="6" w:space="0" w:color="auto"/>
            </w:tcBorders>
            <w:shd w:val="clear" w:color="auto" w:fill="auto"/>
            <w:noWrap/>
            <w:hideMark/>
          </w:tcPr>
          <w:p w14:paraId="63D54FBB"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2.3.</w:t>
            </w:r>
          </w:p>
        </w:tc>
        <w:tc>
          <w:tcPr>
            <w:tcW w:w="3165" w:type="dxa"/>
            <w:shd w:val="clear" w:color="auto" w:fill="auto"/>
            <w:vAlign w:val="bottom"/>
            <w:hideMark/>
          </w:tcPr>
          <w:p w14:paraId="0960AA74"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İtfa Edilmiş Maliyeti ile Ölçülen Diğer Finansal Varlıklar</w:t>
            </w:r>
          </w:p>
        </w:tc>
        <w:tc>
          <w:tcPr>
            <w:tcW w:w="674" w:type="dxa"/>
            <w:shd w:val="clear" w:color="auto" w:fill="auto"/>
            <w:noWrap/>
            <w:vAlign w:val="bottom"/>
            <w:hideMark/>
          </w:tcPr>
          <w:p w14:paraId="5C77DEBC" w14:textId="77777777" w:rsidR="00DD097E" w:rsidRPr="00DD097E" w:rsidRDefault="00DD097E" w:rsidP="00DD097E">
            <w:pPr>
              <w:jc w:val="center"/>
              <w:rPr>
                <w:b/>
                <w:bCs/>
                <w:color w:val="000000"/>
                <w:sz w:val="15"/>
                <w:szCs w:val="15"/>
                <w:lang w:eastAsia="tr-TR"/>
              </w:rPr>
            </w:pPr>
            <w:r w:rsidRPr="00DD097E">
              <w:rPr>
                <w:b/>
                <w:bCs/>
                <w:color w:val="000000"/>
                <w:sz w:val="15"/>
                <w:szCs w:val="15"/>
                <w:lang w:eastAsia="tr-TR"/>
              </w:rPr>
              <w:t>(1.6.)</w:t>
            </w:r>
          </w:p>
        </w:tc>
        <w:tc>
          <w:tcPr>
            <w:tcW w:w="818" w:type="dxa"/>
            <w:shd w:val="clear" w:color="auto" w:fill="auto"/>
            <w:vAlign w:val="bottom"/>
            <w:hideMark/>
          </w:tcPr>
          <w:p w14:paraId="7DA8ADC8" w14:textId="531D9DD1" w:rsidR="00DD097E" w:rsidRPr="00DD097E" w:rsidRDefault="00DD097E" w:rsidP="00DD097E">
            <w:pPr>
              <w:jc w:val="right"/>
              <w:rPr>
                <w:b/>
                <w:bCs/>
                <w:sz w:val="15"/>
                <w:szCs w:val="15"/>
              </w:rPr>
            </w:pPr>
            <w:r w:rsidRPr="00F020A3">
              <w:rPr>
                <w:b/>
                <w:bCs/>
                <w:sz w:val="15"/>
                <w:szCs w:val="15"/>
              </w:rPr>
              <w:t>70,482</w:t>
            </w:r>
          </w:p>
        </w:tc>
        <w:tc>
          <w:tcPr>
            <w:tcW w:w="819" w:type="dxa"/>
            <w:shd w:val="clear" w:color="auto" w:fill="auto"/>
            <w:vAlign w:val="bottom"/>
            <w:hideMark/>
          </w:tcPr>
          <w:p w14:paraId="4B1FC98B" w14:textId="4DC37237" w:rsidR="00DD097E" w:rsidRPr="00DD097E" w:rsidRDefault="00DD097E" w:rsidP="00DD097E">
            <w:pPr>
              <w:jc w:val="right"/>
              <w:rPr>
                <w:b/>
                <w:bCs/>
                <w:sz w:val="15"/>
                <w:szCs w:val="15"/>
              </w:rPr>
            </w:pPr>
            <w:r w:rsidRPr="00F020A3">
              <w:rPr>
                <w:b/>
                <w:bCs/>
                <w:sz w:val="15"/>
                <w:szCs w:val="15"/>
              </w:rPr>
              <w:t>76,216</w:t>
            </w:r>
          </w:p>
        </w:tc>
        <w:tc>
          <w:tcPr>
            <w:tcW w:w="819" w:type="dxa"/>
            <w:shd w:val="clear" w:color="auto" w:fill="auto"/>
            <w:vAlign w:val="bottom"/>
            <w:hideMark/>
          </w:tcPr>
          <w:p w14:paraId="1D83A4F4" w14:textId="7C0359C4" w:rsidR="00DD097E" w:rsidRPr="00DD097E" w:rsidRDefault="00DD097E" w:rsidP="00DD097E">
            <w:pPr>
              <w:jc w:val="right"/>
              <w:rPr>
                <w:b/>
                <w:bCs/>
                <w:sz w:val="15"/>
                <w:szCs w:val="15"/>
              </w:rPr>
            </w:pPr>
            <w:r w:rsidRPr="00F020A3">
              <w:rPr>
                <w:b/>
                <w:bCs/>
                <w:sz w:val="15"/>
                <w:szCs w:val="15"/>
              </w:rPr>
              <w:t>146,698</w:t>
            </w:r>
          </w:p>
        </w:tc>
        <w:tc>
          <w:tcPr>
            <w:tcW w:w="818" w:type="dxa"/>
            <w:shd w:val="clear" w:color="auto" w:fill="auto"/>
            <w:vAlign w:val="bottom"/>
          </w:tcPr>
          <w:p w14:paraId="5E5BD4BE" w14:textId="56461D88" w:rsidR="00DD097E" w:rsidRPr="00DD097E" w:rsidRDefault="00DD097E" w:rsidP="00DD097E">
            <w:pPr>
              <w:jc w:val="right"/>
              <w:rPr>
                <w:b/>
                <w:bCs/>
                <w:sz w:val="15"/>
                <w:szCs w:val="15"/>
                <w:lang w:eastAsia="tr-TR"/>
              </w:rPr>
            </w:pPr>
            <w:r w:rsidRPr="00DD097E">
              <w:rPr>
                <w:b/>
                <w:bCs/>
                <w:sz w:val="15"/>
                <w:szCs w:val="15"/>
              </w:rPr>
              <w:t>-</w:t>
            </w:r>
          </w:p>
        </w:tc>
        <w:tc>
          <w:tcPr>
            <w:tcW w:w="819" w:type="dxa"/>
            <w:shd w:val="clear" w:color="auto" w:fill="auto"/>
            <w:vAlign w:val="bottom"/>
          </w:tcPr>
          <w:p w14:paraId="03FD6E65" w14:textId="0B8B1218" w:rsidR="00DD097E" w:rsidRPr="00DD097E" w:rsidRDefault="00DD097E" w:rsidP="00DD097E">
            <w:pPr>
              <w:jc w:val="right"/>
              <w:rPr>
                <w:b/>
                <w:bCs/>
                <w:sz w:val="15"/>
                <w:szCs w:val="15"/>
                <w:lang w:eastAsia="tr-TR"/>
              </w:rPr>
            </w:pPr>
            <w:r w:rsidRPr="00DD097E">
              <w:rPr>
                <w:b/>
                <w:bCs/>
                <w:sz w:val="15"/>
                <w:szCs w:val="15"/>
              </w:rPr>
              <w:t>69,798</w:t>
            </w:r>
          </w:p>
        </w:tc>
        <w:tc>
          <w:tcPr>
            <w:tcW w:w="819" w:type="dxa"/>
            <w:shd w:val="clear" w:color="auto" w:fill="auto"/>
            <w:vAlign w:val="bottom"/>
          </w:tcPr>
          <w:p w14:paraId="2C80C55A" w14:textId="0402A204" w:rsidR="00DD097E" w:rsidRPr="00DD097E" w:rsidRDefault="00DD097E" w:rsidP="00DD097E">
            <w:pPr>
              <w:jc w:val="right"/>
              <w:rPr>
                <w:b/>
                <w:bCs/>
                <w:sz w:val="15"/>
                <w:szCs w:val="15"/>
                <w:lang w:eastAsia="tr-TR"/>
              </w:rPr>
            </w:pPr>
            <w:r w:rsidRPr="00DD097E">
              <w:rPr>
                <w:b/>
                <w:bCs/>
                <w:sz w:val="15"/>
                <w:szCs w:val="15"/>
              </w:rPr>
              <w:t>69,798</w:t>
            </w:r>
          </w:p>
        </w:tc>
      </w:tr>
      <w:tr w:rsidR="00DD097E" w:rsidRPr="00CB56EC" w14:paraId="05A02EB3" w14:textId="77777777" w:rsidTr="00DD097E">
        <w:trPr>
          <w:trHeight w:val="113"/>
        </w:trPr>
        <w:tc>
          <w:tcPr>
            <w:tcW w:w="548" w:type="dxa"/>
            <w:tcBorders>
              <w:left w:val="single" w:sz="6" w:space="0" w:color="auto"/>
            </w:tcBorders>
            <w:shd w:val="clear" w:color="auto" w:fill="auto"/>
            <w:noWrap/>
            <w:hideMark/>
          </w:tcPr>
          <w:p w14:paraId="55BDF596" w14:textId="77777777" w:rsidR="00DD097E" w:rsidRPr="00CB56EC" w:rsidRDefault="00DD097E" w:rsidP="00DD097E">
            <w:pPr>
              <w:rPr>
                <w:color w:val="000000"/>
                <w:sz w:val="15"/>
                <w:szCs w:val="15"/>
                <w:lang w:eastAsia="tr-TR"/>
              </w:rPr>
            </w:pPr>
            <w:r w:rsidRPr="00CB56EC">
              <w:rPr>
                <w:color w:val="000000"/>
                <w:sz w:val="15"/>
                <w:szCs w:val="15"/>
                <w:lang w:eastAsia="tr-TR"/>
              </w:rPr>
              <w:t>2.3.1.</w:t>
            </w:r>
          </w:p>
        </w:tc>
        <w:tc>
          <w:tcPr>
            <w:tcW w:w="3165" w:type="dxa"/>
            <w:shd w:val="clear" w:color="auto" w:fill="auto"/>
            <w:noWrap/>
            <w:vAlign w:val="bottom"/>
            <w:hideMark/>
          </w:tcPr>
          <w:p w14:paraId="73834DFC" w14:textId="77777777" w:rsidR="00DD097E" w:rsidRPr="00CB56EC" w:rsidRDefault="00DD097E" w:rsidP="00DD097E">
            <w:pPr>
              <w:rPr>
                <w:color w:val="000000"/>
                <w:sz w:val="15"/>
                <w:szCs w:val="15"/>
                <w:lang w:eastAsia="tr-TR"/>
              </w:rPr>
            </w:pPr>
            <w:r w:rsidRPr="00CB56EC">
              <w:rPr>
                <w:color w:val="000000"/>
                <w:sz w:val="15"/>
                <w:szCs w:val="15"/>
                <w:lang w:eastAsia="tr-TR"/>
              </w:rPr>
              <w:t>Devlet Borçlanma Senetleri</w:t>
            </w:r>
          </w:p>
        </w:tc>
        <w:tc>
          <w:tcPr>
            <w:tcW w:w="674" w:type="dxa"/>
            <w:shd w:val="clear" w:color="auto" w:fill="auto"/>
            <w:noWrap/>
            <w:vAlign w:val="bottom"/>
            <w:hideMark/>
          </w:tcPr>
          <w:p w14:paraId="0F53BC3A" w14:textId="77777777" w:rsidR="00DD097E" w:rsidRPr="00CB56EC" w:rsidRDefault="00DD097E" w:rsidP="00DD097E">
            <w:pPr>
              <w:jc w:val="center"/>
              <w:rPr>
                <w:color w:val="000000"/>
                <w:sz w:val="15"/>
                <w:szCs w:val="15"/>
                <w:lang w:eastAsia="tr-TR"/>
              </w:rPr>
            </w:pPr>
          </w:p>
        </w:tc>
        <w:tc>
          <w:tcPr>
            <w:tcW w:w="818" w:type="dxa"/>
            <w:shd w:val="clear" w:color="auto" w:fill="auto"/>
            <w:vAlign w:val="bottom"/>
            <w:hideMark/>
          </w:tcPr>
          <w:p w14:paraId="1A68C454" w14:textId="021EC977" w:rsidR="00DD097E" w:rsidRPr="00CB56EC" w:rsidRDefault="00DD097E" w:rsidP="00DD097E">
            <w:pPr>
              <w:jc w:val="right"/>
              <w:rPr>
                <w:sz w:val="15"/>
                <w:szCs w:val="15"/>
              </w:rPr>
            </w:pPr>
            <w:r w:rsidRPr="00DD097E">
              <w:rPr>
                <w:sz w:val="15"/>
                <w:szCs w:val="15"/>
              </w:rPr>
              <w:t>-</w:t>
            </w:r>
          </w:p>
        </w:tc>
        <w:tc>
          <w:tcPr>
            <w:tcW w:w="819" w:type="dxa"/>
            <w:shd w:val="clear" w:color="auto" w:fill="auto"/>
            <w:vAlign w:val="bottom"/>
            <w:hideMark/>
          </w:tcPr>
          <w:p w14:paraId="40409A64" w14:textId="55D86EC5" w:rsidR="00DD097E" w:rsidRPr="00CB56EC" w:rsidRDefault="00DD097E" w:rsidP="00DD097E">
            <w:pPr>
              <w:jc w:val="right"/>
              <w:rPr>
                <w:sz w:val="15"/>
                <w:szCs w:val="15"/>
              </w:rPr>
            </w:pPr>
            <w:r w:rsidRPr="00F020A3">
              <w:rPr>
                <w:sz w:val="15"/>
                <w:szCs w:val="15"/>
              </w:rPr>
              <w:t>76,216</w:t>
            </w:r>
          </w:p>
        </w:tc>
        <w:tc>
          <w:tcPr>
            <w:tcW w:w="819" w:type="dxa"/>
            <w:shd w:val="clear" w:color="auto" w:fill="auto"/>
            <w:vAlign w:val="bottom"/>
            <w:hideMark/>
          </w:tcPr>
          <w:p w14:paraId="096FB9EF" w14:textId="0471D775" w:rsidR="00DD097E" w:rsidRPr="00CB56EC" w:rsidRDefault="00DD097E" w:rsidP="00DD097E">
            <w:pPr>
              <w:jc w:val="right"/>
              <w:rPr>
                <w:sz w:val="15"/>
                <w:szCs w:val="15"/>
              </w:rPr>
            </w:pPr>
            <w:r w:rsidRPr="00F020A3">
              <w:rPr>
                <w:sz w:val="15"/>
                <w:szCs w:val="15"/>
              </w:rPr>
              <w:t>76,216</w:t>
            </w:r>
          </w:p>
        </w:tc>
        <w:tc>
          <w:tcPr>
            <w:tcW w:w="818" w:type="dxa"/>
            <w:shd w:val="clear" w:color="auto" w:fill="auto"/>
            <w:vAlign w:val="bottom"/>
          </w:tcPr>
          <w:p w14:paraId="1E3CC3DE" w14:textId="5C885AAF" w:rsidR="00DD097E" w:rsidRPr="00CB56EC" w:rsidRDefault="00DD097E" w:rsidP="00DD097E">
            <w:pPr>
              <w:jc w:val="right"/>
              <w:rPr>
                <w:sz w:val="15"/>
                <w:szCs w:val="15"/>
                <w:lang w:eastAsia="tr-TR"/>
              </w:rPr>
            </w:pPr>
            <w:r w:rsidRPr="00432367">
              <w:rPr>
                <w:sz w:val="15"/>
                <w:szCs w:val="15"/>
              </w:rPr>
              <w:t>-</w:t>
            </w:r>
          </w:p>
        </w:tc>
        <w:tc>
          <w:tcPr>
            <w:tcW w:w="819" w:type="dxa"/>
            <w:shd w:val="clear" w:color="auto" w:fill="auto"/>
            <w:vAlign w:val="bottom"/>
          </w:tcPr>
          <w:p w14:paraId="1C32DE69" w14:textId="40E59409" w:rsidR="00DD097E" w:rsidRPr="00CB56EC" w:rsidRDefault="00DD097E" w:rsidP="00DD097E">
            <w:pPr>
              <w:jc w:val="right"/>
              <w:rPr>
                <w:sz w:val="15"/>
                <w:szCs w:val="15"/>
                <w:lang w:eastAsia="tr-TR"/>
              </w:rPr>
            </w:pPr>
            <w:r w:rsidRPr="00210B51">
              <w:rPr>
                <w:sz w:val="15"/>
                <w:szCs w:val="15"/>
              </w:rPr>
              <w:t>69,798</w:t>
            </w:r>
          </w:p>
        </w:tc>
        <w:tc>
          <w:tcPr>
            <w:tcW w:w="819" w:type="dxa"/>
            <w:shd w:val="clear" w:color="auto" w:fill="auto"/>
            <w:vAlign w:val="bottom"/>
          </w:tcPr>
          <w:p w14:paraId="668B35EA" w14:textId="6A4DB376" w:rsidR="00DD097E" w:rsidRPr="00CB56EC" w:rsidRDefault="00DD097E" w:rsidP="00DD097E">
            <w:pPr>
              <w:jc w:val="right"/>
              <w:rPr>
                <w:sz w:val="15"/>
                <w:szCs w:val="15"/>
                <w:lang w:eastAsia="tr-TR"/>
              </w:rPr>
            </w:pPr>
            <w:r w:rsidRPr="00210B51">
              <w:rPr>
                <w:sz w:val="15"/>
                <w:szCs w:val="15"/>
              </w:rPr>
              <w:t>69,798</w:t>
            </w:r>
          </w:p>
        </w:tc>
      </w:tr>
      <w:tr w:rsidR="00DD097E" w:rsidRPr="00CB56EC" w14:paraId="797B24FE" w14:textId="77777777" w:rsidTr="00DD097E">
        <w:trPr>
          <w:trHeight w:val="113"/>
        </w:trPr>
        <w:tc>
          <w:tcPr>
            <w:tcW w:w="548" w:type="dxa"/>
            <w:tcBorders>
              <w:left w:val="single" w:sz="6" w:space="0" w:color="auto"/>
            </w:tcBorders>
            <w:shd w:val="clear" w:color="auto" w:fill="auto"/>
            <w:noWrap/>
            <w:hideMark/>
          </w:tcPr>
          <w:p w14:paraId="6D2C3096" w14:textId="77777777" w:rsidR="00DD097E" w:rsidRPr="00CB56EC" w:rsidRDefault="00DD097E" w:rsidP="00DD097E">
            <w:pPr>
              <w:rPr>
                <w:color w:val="000000"/>
                <w:sz w:val="15"/>
                <w:szCs w:val="15"/>
                <w:lang w:eastAsia="tr-TR"/>
              </w:rPr>
            </w:pPr>
            <w:r w:rsidRPr="00CB56EC">
              <w:rPr>
                <w:color w:val="000000"/>
                <w:sz w:val="15"/>
                <w:szCs w:val="15"/>
                <w:lang w:eastAsia="tr-TR"/>
              </w:rPr>
              <w:t>2.3.2.</w:t>
            </w:r>
          </w:p>
        </w:tc>
        <w:tc>
          <w:tcPr>
            <w:tcW w:w="3165" w:type="dxa"/>
            <w:shd w:val="clear" w:color="auto" w:fill="auto"/>
            <w:noWrap/>
            <w:vAlign w:val="bottom"/>
            <w:hideMark/>
          </w:tcPr>
          <w:p w14:paraId="5350E719" w14:textId="77777777" w:rsidR="00DD097E" w:rsidRPr="00CB56EC" w:rsidRDefault="00DD097E" w:rsidP="00DD097E">
            <w:pPr>
              <w:rPr>
                <w:color w:val="000000"/>
                <w:sz w:val="15"/>
                <w:szCs w:val="15"/>
                <w:lang w:eastAsia="tr-TR"/>
              </w:rPr>
            </w:pPr>
            <w:r w:rsidRPr="00CB56EC">
              <w:rPr>
                <w:color w:val="000000"/>
                <w:sz w:val="15"/>
                <w:szCs w:val="15"/>
                <w:lang w:eastAsia="tr-TR"/>
              </w:rPr>
              <w:t>Diğer Finansal Varlıklar</w:t>
            </w:r>
          </w:p>
        </w:tc>
        <w:tc>
          <w:tcPr>
            <w:tcW w:w="674" w:type="dxa"/>
            <w:shd w:val="clear" w:color="auto" w:fill="auto"/>
            <w:noWrap/>
            <w:vAlign w:val="bottom"/>
            <w:hideMark/>
          </w:tcPr>
          <w:p w14:paraId="61BE869E" w14:textId="77777777" w:rsidR="00DD097E" w:rsidRPr="00CB56EC" w:rsidRDefault="00DD097E" w:rsidP="00DD097E">
            <w:pPr>
              <w:jc w:val="center"/>
              <w:rPr>
                <w:color w:val="000000"/>
                <w:sz w:val="15"/>
                <w:szCs w:val="15"/>
                <w:lang w:eastAsia="tr-TR"/>
              </w:rPr>
            </w:pPr>
          </w:p>
        </w:tc>
        <w:tc>
          <w:tcPr>
            <w:tcW w:w="818" w:type="dxa"/>
            <w:shd w:val="clear" w:color="auto" w:fill="auto"/>
            <w:vAlign w:val="bottom"/>
            <w:hideMark/>
          </w:tcPr>
          <w:p w14:paraId="653F41C0" w14:textId="66A78EDA" w:rsidR="00DD097E" w:rsidRPr="00CB56EC" w:rsidRDefault="00DD097E" w:rsidP="00DD097E">
            <w:pPr>
              <w:jc w:val="right"/>
              <w:rPr>
                <w:sz w:val="15"/>
                <w:szCs w:val="15"/>
              </w:rPr>
            </w:pPr>
            <w:r w:rsidRPr="00F020A3">
              <w:rPr>
                <w:sz w:val="15"/>
                <w:szCs w:val="15"/>
              </w:rPr>
              <w:t>70,482</w:t>
            </w:r>
          </w:p>
        </w:tc>
        <w:tc>
          <w:tcPr>
            <w:tcW w:w="819" w:type="dxa"/>
            <w:shd w:val="clear" w:color="auto" w:fill="auto"/>
            <w:vAlign w:val="bottom"/>
            <w:hideMark/>
          </w:tcPr>
          <w:p w14:paraId="46CA413C" w14:textId="7C1BB58A" w:rsidR="00DD097E" w:rsidRPr="00CB56EC" w:rsidRDefault="00DD097E" w:rsidP="00DD097E">
            <w:pPr>
              <w:jc w:val="right"/>
              <w:rPr>
                <w:sz w:val="15"/>
                <w:szCs w:val="15"/>
              </w:rPr>
            </w:pPr>
            <w:r w:rsidRPr="00DD097E">
              <w:rPr>
                <w:sz w:val="15"/>
                <w:szCs w:val="15"/>
              </w:rPr>
              <w:t>-</w:t>
            </w:r>
          </w:p>
        </w:tc>
        <w:tc>
          <w:tcPr>
            <w:tcW w:w="819" w:type="dxa"/>
            <w:shd w:val="clear" w:color="auto" w:fill="auto"/>
            <w:vAlign w:val="bottom"/>
            <w:hideMark/>
          </w:tcPr>
          <w:p w14:paraId="58357682" w14:textId="697A71BE" w:rsidR="00DD097E" w:rsidRPr="00CB56EC" w:rsidRDefault="00DD097E" w:rsidP="00DD097E">
            <w:pPr>
              <w:jc w:val="right"/>
              <w:rPr>
                <w:sz w:val="15"/>
                <w:szCs w:val="15"/>
              </w:rPr>
            </w:pPr>
            <w:r w:rsidRPr="00F020A3">
              <w:rPr>
                <w:sz w:val="15"/>
                <w:szCs w:val="15"/>
              </w:rPr>
              <w:t>70,482</w:t>
            </w:r>
          </w:p>
        </w:tc>
        <w:tc>
          <w:tcPr>
            <w:tcW w:w="818" w:type="dxa"/>
            <w:shd w:val="clear" w:color="auto" w:fill="auto"/>
            <w:vAlign w:val="bottom"/>
          </w:tcPr>
          <w:p w14:paraId="16103FA8" w14:textId="61AB80FD" w:rsidR="00DD097E" w:rsidRPr="00CB56EC" w:rsidRDefault="00DD097E" w:rsidP="00DD097E">
            <w:pPr>
              <w:jc w:val="right"/>
              <w:rPr>
                <w:sz w:val="15"/>
                <w:szCs w:val="15"/>
                <w:lang w:eastAsia="tr-TR"/>
              </w:rPr>
            </w:pPr>
            <w:r w:rsidRPr="00432367">
              <w:rPr>
                <w:sz w:val="15"/>
                <w:szCs w:val="15"/>
              </w:rPr>
              <w:t>-</w:t>
            </w:r>
          </w:p>
        </w:tc>
        <w:tc>
          <w:tcPr>
            <w:tcW w:w="819" w:type="dxa"/>
            <w:shd w:val="clear" w:color="auto" w:fill="auto"/>
            <w:vAlign w:val="bottom"/>
          </w:tcPr>
          <w:p w14:paraId="0866CF20" w14:textId="55E449B1" w:rsidR="00DD097E" w:rsidRPr="00CB56EC" w:rsidRDefault="00DD097E" w:rsidP="00DD097E">
            <w:pPr>
              <w:jc w:val="right"/>
              <w:rPr>
                <w:sz w:val="15"/>
                <w:szCs w:val="15"/>
                <w:lang w:eastAsia="tr-TR"/>
              </w:rPr>
            </w:pPr>
            <w:r w:rsidRPr="00432367">
              <w:rPr>
                <w:sz w:val="15"/>
                <w:szCs w:val="15"/>
              </w:rPr>
              <w:t>-</w:t>
            </w:r>
          </w:p>
        </w:tc>
        <w:tc>
          <w:tcPr>
            <w:tcW w:w="819" w:type="dxa"/>
            <w:shd w:val="clear" w:color="auto" w:fill="auto"/>
            <w:vAlign w:val="bottom"/>
          </w:tcPr>
          <w:p w14:paraId="6B24AFDA" w14:textId="448587F0" w:rsidR="00DD097E" w:rsidRPr="00CB56EC" w:rsidRDefault="00DD097E" w:rsidP="00DD097E">
            <w:pPr>
              <w:jc w:val="right"/>
              <w:rPr>
                <w:sz w:val="15"/>
                <w:szCs w:val="15"/>
                <w:lang w:eastAsia="tr-TR"/>
              </w:rPr>
            </w:pPr>
            <w:r w:rsidRPr="00432367">
              <w:rPr>
                <w:sz w:val="15"/>
                <w:szCs w:val="15"/>
              </w:rPr>
              <w:t>-</w:t>
            </w:r>
          </w:p>
        </w:tc>
      </w:tr>
      <w:tr w:rsidR="00DD097E" w:rsidRPr="00DD097E" w14:paraId="5258BD63" w14:textId="77777777" w:rsidTr="00DD097E">
        <w:trPr>
          <w:trHeight w:val="113"/>
        </w:trPr>
        <w:tc>
          <w:tcPr>
            <w:tcW w:w="548" w:type="dxa"/>
            <w:tcBorders>
              <w:left w:val="single" w:sz="6" w:space="0" w:color="auto"/>
            </w:tcBorders>
            <w:shd w:val="clear" w:color="auto" w:fill="auto"/>
            <w:noWrap/>
            <w:hideMark/>
          </w:tcPr>
          <w:p w14:paraId="04472C92"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2.4.</w:t>
            </w:r>
          </w:p>
        </w:tc>
        <w:tc>
          <w:tcPr>
            <w:tcW w:w="3165" w:type="dxa"/>
            <w:shd w:val="clear" w:color="auto" w:fill="auto"/>
            <w:vAlign w:val="bottom"/>
            <w:hideMark/>
          </w:tcPr>
          <w:p w14:paraId="3985A01A"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Beklenen Zarar Karşılıkları (-)</w:t>
            </w:r>
          </w:p>
        </w:tc>
        <w:tc>
          <w:tcPr>
            <w:tcW w:w="674" w:type="dxa"/>
            <w:shd w:val="clear" w:color="auto" w:fill="auto"/>
            <w:noWrap/>
            <w:vAlign w:val="bottom"/>
            <w:hideMark/>
          </w:tcPr>
          <w:p w14:paraId="565BCEB9" w14:textId="77777777" w:rsidR="00DD097E" w:rsidRPr="00DD097E" w:rsidRDefault="00DD097E" w:rsidP="00DD097E">
            <w:pPr>
              <w:jc w:val="center"/>
              <w:rPr>
                <w:b/>
                <w:bCs/>
                <w:color w:val="000000"/>
                <w:sz w:val="15"/>
                <w:szCs w:val="15"/>
                <w:lang w:eastAsia="tr-TR"/>
              </w:rPr>
            </w:pPr>
          </w:p>
        </w:tc>
        <w:tc>
          <w:tcPr>
            <w:tcW w:w="818" w:type="dxa"/>
            <w:shd w:val="clear" w:color="auto" w:fill="auto"/>
            <w:vAlign w:val="bottom"/>
            <w:hideMark/>
          </w:tcPr>
          <w:p w14:paraId="1B1681C6" w14:textId="24E8E50C" w:rsidR="00DD097E" w:rsidRPr="00DD097E" w:rsidRDefault="00DD097E" w:rsidP="00DD097E">
            <w:pPr>
              <w:jc w:val="right"/>
              <w:rPr>
                <w:b/>
                <w:bCs/>
                <w:sz w:val="15"/>
                <w:szCs w:val="15"/>
              </w:rPr>
            </w:pPr>
            <w:r w:rsidRPr="00F020A3">
              <w:rPr>
                <w:b/>
                <w:bCs/>
                <w:sz w:val="15"/>
                <w:szCs w:val="15"/>
              </w:rPr>
              <w:t>(95,790)</w:t>
            </w:r>
          </w:p>
        </w:tc>
        <w:tc>
          <w:tcPr>
            <w:tcW w:w="819" w:type="dxa"/>
            <w:shd w:val="clear" w:color="auto" w:fill="auto"/>
            <w:vAlign w:val="bottom"/>
            <w:hideMark/>
          </w:tcPr>
          <w:p w14:paraId="497D585A" w14:textId="621FFAE6" w:rsidR="00DD097E" w:rsidRPr="00DD097E" w:rsidRDefault="00DD097E" w:rsidP="00DD097E">
            <w:pPr>
              <w:jc w:val="right"/>
              <w:rPr>
                <w:b/>
                <w:bCs/>
                <w:sz w:val="15"/>
                <w:szCs w:val="15"/>
              </w:rPr>
            </w:pPr>
            <w:r w:rsidRPr="00F020A3">
              <w:rPr>
                <w:b/>
                <w:bCs/>
                <w:sz w:val="15"/>
                <w:szCs w:val="15"/>
              </w:rPr>
              <w:t>(12,244)</w:t>
            </w:r>
          </w:p>
        </w:tc>
        <w:tc>
          <w:tcPr>
            <w:tcW w:w="819" w:type="dxa"/>
            <w:shd w:val="clear" w:color="auto" w:fill="auto"/>
            <w:vAlign w:val="bottom"/>
            <w:hideMark/>
          </w:tcPr>
          <w:p w14:paraId="68B36336" w14:textId="2E41C864" w:rsidR="00DD097E" w:rsidRPr="00DD097E" w:rsidRDefault="00DD097E" w:rsidP="00DD097E">
            <w:pPr>
              <w:jc w:val="right"/>
              <w:rPr>
                <w:b/>
                <w:bCs/>
                <w:sz w:val="15"/>
                <w:szCs w:val="15"/>
              </w:rPr>
            </w:pPr>
            <w:r w:rsidRPr="00F020A3">
              <w:rPr>
                <w:b/>
                <w:bCs/>
                <w:sz w:val="15"/>
                <w:szCs w:val="15"/>
              </w:rPr>
              <w:t>(108,034)</w:t>
            </w:r>
          </w:p>
        </w:tc>
        <w:tc>
          <w:tcPr>
            <w:tcW w:w="818" w:type="dxa"/>
            <w:shd w:val="clear" w:color="auto" w:fill="auto"/>
            <w:vAlign w:val="bottom"/>
          </w:tcPr>
          <w:p w14:paraId="44F20BBF" w14:textId="52CDE72F" w:rsidR="00DD097E" w:rsidRPr="00DD097E" w:rsidRDefault="00DD097E" w:rsidP="00DD097E">
            <w:pPr>
              <w:jc w:val="right"/>
              <w:rPr>
                <w:b/>
                <w:bCs/>
                <w:sz w:val="15"/>
                <w:szCs w:val="15"/>
                <w:lang w:eastAsia="tr-TR"/>
              </w:rPr>
            </w:pPr>
            <w:r w:rsidRPr="00DD097E">
              <w:rPr>
                <w:b/>
                <w:bCs/>
                <w:sz w:val="15"/>
                <w:szCs w:val="15"/>
              </w:rPr>
              <w:t>(58,085)</w:t>
            </w:r>
          </w:p>
        </w:tc>
        <w:tc>
          <w:tcPr>
            <w:tcW w:w="819" w:type="dxa"/>
            <w:shd w:val="clear" w:color="auto" w:fill="auto"/>
            <w:vAlign w:val="bottom"/>
          </w:tcPr>
          <w:p w14:paraId="14B98544" w14:textId="45C1D251" w:rsidR="00DD097E" w:rsidRPr="00DD097E" w:rsidRDefault="00DD097E" w:rsidP="00DD097E">
            <w:pPr>
              <w:jc w:val="right"/>
              <w:rPr>
                <w:b/>
                <w:bCs/>
                <w:sz w:val="15"/>
                <w:szCs w:val="15"/>
                <w:lang w:eastAsia="tr-TR"/>
              </w:rPr>
            </w:pPr>
            <w:r w:rsidRPr="00DD097E">
              <w:rPr>
                <w:b/>
                <w:bCs/>
                <w:sz w:val="15"/>
                <w:szCs w:val="15"/>
              </w:rPr>
              <w:t>(8,095)</w:t>
            </w:r>
          </w:p>
        </w:tc>
        <w:tc>
          <w:tcPr>
            <w:tcW w:w="819" w:type="dxa"/>
            <w:shd w:val="clear" w:color="auto" w:fill="auto"/>
            <w:vAlign w:val="bottom"/>
          </w:tcPr>
          <w:p w14:paraId="2C3A443E" w14:textId="35104072" w:rsidR="00DD097E" w:rsidRPr="00DD097E" w:rsidRDefault="00DD097E" w:rsidP="00DD097E">
            <w:pPr>
              <w:jc w:val="right"/>
              <w:rPr>
                <w:b/>
                <w:bCs/>
                <w:sz w:val="15"/>
                <w:szCs w:val="15"/>
                <w:lang w:eastAsia="tr-TR"/>
              </w:rPr>
            </w:pPr>
            <w:r w:rsidRPr="00DD097E">
              <w:rPr>
                <w:b/>
                <w:bCs/>
                <w:sz w:val="15"/>
                <w:szCs w:val="15"/>
              </w:rPr>
              <w:t>(66,180)</w:t>
            </w:r>
          </w:p>
        </w:tc>
      </w:tr>
      <w:tr w:rsidR="00DD097E" w:rsidRPr="00DD097E" w14:paraId="4A7725C5" w14:textId="77777777" w:rsidTr="00DD097E">
        <w:trPr>
          <w:trHeight w:val="113"/>
        </w:trPr>
        <w:tc>
          <w:tcPr>
            <w:tcW w:w="548" w:type="dxa"/>
            <w:tcBorders>
              <w:left w:val="single" w:sz="6" w:space="0" w:color="auto"/>
            </w:tcBorders>
            <w:shd w:val="clear" w:color="auto" w:fill="auto"/>
            <w:hideMark/>
          </w:tcPr>
          <w:p w14:paraId="31666804"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III.</w:t>
            </w:r>
          </w:p>
        </w:tc>
        <w:tc>
          <w:tcPr>
            <w:tcW w:w="3165" w:type="dxa"/>
            <w:shd w:val="clear" w:color="auto" w:fill="auto"/>
            <w:vAlign w:val="bottom"/>
            <w:hideMark/>
          </w:tcPr>
          <w:p w14:paraId="40B12E41"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SATIŞ AMAÇLI ELDE TUTULAN VE DURDURULAN FAALİYETLERE İLİŞKİN DURAN VARLIKLAR (Net)</w:t>
            </w:r>
          </w:p>
        </w:tc>
        <w:tc>
          <w:tcPr>
            <w:tcW w:w="674" w:type="dxa"/>
            <w:shd w:val="clear" w:color="auto" w:fill="auto"/>
            <w:noWrap/>
            <w:vAlign w:val="bottom"/>
            <w:hideMark/>
          </w:tcPr>
          <w:p w14:paraId="6848546B" w14:textId="77777777" w:rsidR="00DD097E" w:rsidRPr="00DD097E" w:rsidRDefault="00DD097E" w:rsidP="00DD097E">
            <w:pPr>
              <w:jc w:val="center"/>
              <w:rPr>
                <w:b/>
                <w:bCs/>
                <w:color w:val="000000"/>
                <w:sz w:val="15"/>
                <w:szCs w:val="15"/>
                <w:lang w:eastAsia="tr-TR"/>
              </w:rPr>
            </w:pPr>
            <w:r w:rsidRPr="00DD097E">
              <w:rPr>
                <w:b/>
                <w:bCs/>
                <w:color w:val="000000"/>
                <w:sz w:val="15"/>
                <w:szCs w:val="15"/>
                <w:lang w:eastAsia="tr-TR"/>
              </w:rPr>
              <w:t>(1.16.)</w:t>
            </w:r>
          </w:p>
        </w:tc>
        <w:tc>
          <w:tcPr>
            <w:tcW w:w="818" w:type="dxa"/>
            <w:shd w:val="clear" w:color="auto" w:fill="auto"/>
            <w:vAlign w:val="bottom"/>
            <w:hideMark/>
          </w:tcPr>
          <w:p w14:paraId="39DB80C9" w14:textId="2D7EE91C" w:rsidR="00DD097E" w:rsidRPr="00DD097E" w:rsidRDefault="00DD097E" w:rsidP="00DD097E">
            <w:pPr>
              <w:jc w:val="right"/>
              <w:rPr>
                <w:b/>
                <w:bCs/>
                <w:sz w:val="15"/>
                <w:szCs w:val="15"/>
              </w:rPr>
            </w:pPr>
            <w:r w:rsidRPr="00DD097E">
              <w:rPr>
                <w:b/>
                <w:bCs/>
                <w:sz w:val="15"/>
                <w:szCs w:val="15"/>
              </w:rPr>
              <w:t>-</w:t>
            </w:r>
          </w:p>
        </w:tc>
        <w:tc>
          <w:tcPr>
            <w:tcW w:w="819" w:type="dxa"/>
            <w:shd w:val="clear" w:color="auto" w:fill="auto"/>
            <w:vAlign w:val="bottom"/>
            <w:hideMark/>
          </w:tcPr>
          <w:p w14:paraId="34E878C9" w14:textId="3652388F" w:rsidR="00DD097E" w:rsidRPr="00DD097E" w:rsidRDefault="00DD097E" w:rsidP="00DD097E">
            <w:pPr>
              <w:jc w:val="right"/>
              <w:rPr>
                <w:b/>
                <w:bCs/>
                <w:sz w:val="15"/>
                <w:szCs w:val="15"/>
              </w:rPr>
            </w:pPr>
            <w:r w:rsidRPr="00DD097E">
              <w:rPr>
                <w:b/>
                <w:bCs/>
                <w:sz w:val="15"/>
                <w:szCs w:val="15"/>
              </w:rPr>
              <w:t>-</w:t>
            </w:r>
          </w:p>
        </w:tc>
        <w:tc>
          <w:tcPr>
            <w:tcW w:w="819" w:type="dxa"/>
            <w:shd w:val="clear" w:color="auto" w:fill="auto"/>
            <w:vAlign w:val="bottom"/>
            <w:hideMark/>
          </w:tcPr>
          <w:p w14:paraId="556E81B9" w14:textId="3050CB92" w:rsidR="00DD097E" w:rsidRPr="00DD097E" w:rsidRDefault="00DD097E" w:rsidP="00DD097E">
            <w:pPr>
              <w:jc w:val="right"/>
              <w:rPr>
                <w:b/>
                <w:bCs/>
                <w:sz w:val="15"/>
                <w:szCs w:val="15"/>
              </w:rPr>
            </w:pPr>
            <w:r w:rsidRPr="00DD097E">
              <w:rPr>
                <w:b/>
                <w:bCs/>
                <w:sz w:val="15"/>
                <w:szCs w:val="15"/>
              </w:rPr>
              <w:t>-</w:t>
            </w:r>
          </w:p>
        </w:tc>
        <w:tc>
          <w:tcPr>
            <w:tcW w:w="818" w:type="dxa"/>
            <w:shd w:val="clear" w:color="auto" w:fill="auto"/>
            <w:vAlign w:val="bottom"/>
          </w:tcPr>
          <w:p w14:paraId="0B7373B9" w14:textId="4B1D1434" w:rsidR="00DD097E" w:rsidRPr="00DD097E" w:rsidRDefault="00DD097E" w:rsidP="00DD097E">
            <w:pPr>
              <w:jc w:val="right"/>
              <w:rPr>
                <w:b/>
                <w:bCs/>
                <w:sz w:val="15"/>
                <w:szCs w:val="15"/>
                <w:lang w:eastAsia="tr-TR"/>
              </w:rPr>
            </w:pPr>
            <w:r w:rsidRPr="00DD097E">
              <w:rPr>
                <w:b/>
                <w:bCs/>
                <w:sz w:val="15"/>
                <w:szCs w:val="15"/>
              </w:rPr>
              <w:t>-</w:t>
            </w:r>
          </w:p>
        </w:tc>
        <w:tc>
          <w:tcPr>
            <w:tcW w:w="819" w:type="dxa"/>
            <w:shd w:val="clear" w:color="auto" w:fill="auto"/>
            <w:vAlign w:val="bottom"/>
          </w:tcPr>
          <w:p w14:paraId="672B27B1" w14:textId="6234019A" w:rsidR="00DD097E" w:rsidRPr="00DD097E" w:rsidRDefault="00DD097E" w:rsidP="00DD097E">
            <w:pPr>
              <w:jc w:val="right"/>
              <w:rPr>
                <w:b/>
                <w:bCs/>
                <w:sz w:val="15"/>
                <w:szCs w:val="15"/>
                <w:lang w:eastAsia="tr-TR"/>
              </w:rPr>
            </w:pPr>
            <w:r w:rsidRPr="00DD097E">
              <w:rPr>
                <w:b/>
                <w:bCs/>
                <w:sz w:val="15"/>
                <w:szCs w:val="15"/>
              </w:rPr>
              <w:t>-</w:t>
            </w:r>
          </w:p>
        </w:tc>
        <w:tc>
          <w:tcPr>
            <w:tcW w:w="819" w:type="dxa"/>
            <w:shd w:val="clear" w:color="auto" w:fill="auto"/>
            <w:vAlign w:val="bottom"/>
          </w:tcPr>
          <w:p w14:paraId="7D9EA6EF" w14:textId="0B598E4C" w:rsidR="00DD097E" w:rsidRPr="00DD097E" w:rsidRDefault="00DD097E" w:rsidP="00DD097E">
            <w:pPr>
              <w:jc w:val="right"/>
              <w:rPr>
                <w:b/>
                <w:bCs/>
                <w:sz w:val="15"/>
                <w:szCs w:val="15"/>
                <w:lang w:eastAsia="tr-TR"/>
              </w:rPr>
            </w:pPr>
            <w:r w:rsidRPr="00DD097E">
              <w:rPr>
                <w:b/>
                <w:bCs/>
                <w:sz w:val="15"/>
                <w:szCs w:val="15"/>
              </w:rPr>
              <w:t>-</w:t>
            </w:r>
          </w:p>
        </w:tc>
      </w:tr>
      <w:tr w:rsidR="00DD097E" w:rsidRPr="00CB56EC" w14:paraId="414A2AA0" w14:textId="77777777" w:rsidTr="00DD097E">
        <w:trPr>
          <w:trHeight w:val="113"/>
        </w:trPr>
        <w:tc>
          <w:tcPr>
            <w:tcW w:w="548" w:type="dxa"/>
            <w:tcBorders>
              <w:left w:val="single" w:sz="6" w:space="0" w:color="auto"/>
            </w:tcBorders>
            <w:shd w:val="clear" w:color="auto" w:fill="auto"/>
            <w:noWrap/>
            <w:hideMark/>
          </w:tcPr>
          <w:p w14:paraId="57F0D5A6" w14:textId="77777777" w:rsidR="00DD097E" w:rsidRPr="00CB56EC" w:rsidRDefault="00DD097E" w:rsidP="00DD097E">
            <w:pPr>
              <w:rPr>
                <w:color w:val="000000"/>
                <w:sz w:val="15"/>
                <w:szCs w:val="15"/>
                <w:lang w:eastAsia="tr-TR"/>
              </w:rPr>
            </w:pPr>
            <w:r w:rsidRPr="00CB56EC">
              <w:rPr>
                <w:color w:val="000000"/>
                <w:sz w:val="15"/>
                <w:szCs w:val="15"/>
                <w:lang w:eastAsia="tr-TR"/>
              </w:rPr>
              <w:t>3.1.</w:t>
            </w:r>
          </w:p>
        </w:tc>
        <w:tc>
          <w:tcPr>
            <w:tcW w:w="3165" w:type="dxa"/>
            <w:shd w:val="clear" w:color="auto" w:fill="auto"/>
            <w:noWrap/>
            <w:vAlign w:val="bottom"/>
            <w:hideMark/>
          </w:tcPr>
          <w:p w14:paraId="4D412E66" w14:textId="77777777" w:rsidR="00DD097E" w:rsidRPr="00CB56EC" w:rsidRDefault="00DD097E" w:rsidP="00DD097E">
            <w:pPr>
              <w:rPr>
                <w:color w:val="000000"/>
                <w:sz w:val="15"/>
                <w:szCs w:val="15"/>
                <w:lang w:eastAsia="tr-TR"/>
              </w:rPr>
            </w:pPr>
            <w:r w:rsidRPr="00CB56EC">
              <w:rPr>
                <w:color w:val="000000"/>
                <w:sz w:val="15"/>
                <w:szCs w:val="15"/>
                <w:lang w:eastAsia="tr-TR"/>
              </w:rPr>
              <w:t>Satış Amaçlı</w:t>
            </w:r>
          </w:p>
        </w:tc>
        <w:tc>
          <w:tcPr>
            <w:tcW w:w="674" w:type="dxa"/>
            <w:shd w:val="clear" w:color="auto" w:fill="auto"/>
            <w:noWrap/>
            <w:vAlign w:val="bottom"/>
            <w:hideMark/>
          </w:tcPr>
          <w:p w14:paraId="589DEAE0" w14:textId="77777777" w:rsidR="00DD097E" w:rsidRPr="00CB56EC" w:rsidRDefault="00DD097E" w:rsidP="00DD097E">
            <w:pPr>
              <w:jc w:val="center"/>
              <w:rPr>
                <w:color w:val="000000"/>
                <w:sz w:val="15"/>
                <w:szCs w:val="15"/>
                <w:lang w:eastAsia="tr-TR"/>
              </w:rPr>
            </w:pPr>
          </w:p>
        </w:tc>
        <w:tc>
          <w:tcPr>
            <w:tcW w:w="818" w:type="dxa"/>
            <w:shd w:val="clear" w:color="auto" w:fill="auto"/>
            <w:vAlign w:val="bottom"/>
            <w:hideMark/>
          </w:tcPr>
          <w:p w14:paraId="3D487BD3" w14:textId="28774142" w:rsidR="00DD097E" w:rsidRPr="00CB56EC" w:rsidRDefault="00DD097E" w:rsidP="00DD097E">
            <w:pPr>
              <w:jc w:val="right"/>
              <w:rPr>
                <w:sz w:val="15"/>
                <w:szCs w:val="15"/>
              </w:rPr>
            </w:pPr>
            <w:r w:rsidRPr="00DD097E">
              <w:rPr>
                <w:sz w:val="15"/>
                <w:szCs w:val="15"/>
              </w:rPr>
              <w:t>-</w:t>
            </w:r>
          </w:p>
        </w:tc>
        <w:tc>
          <w:tcPr>
            <w:tcW w:w="819" w:type="dxa"/>
            <w:shd w:val="clear" w:color="auto" w:fill="auto"/>
            <w:vAlign w:val="bottom"/>
            <w:hideMark/>
          </w:tcPr>
          <w:p w14:paraId="20C32F70" w14:textId="1E618089" w:rsidR="00DD097E" w:rsidRPr="00CB56EC" w:rsidRDefault="00DD097E" w:rsidP="00DD097E">
            <w:pPr>
              <w:jc w:val="right"/>
              <w:rPr>
                <w:sz w:val="15"/>
                <w:szCs w:val="15"/>
              </w:rPr>
            </w:pPr>
            <w:r w:rsidRPr="00DD097E">
              <w:rPr>
                <w:sz w:val="15"/>
                <w:szCs w:val="15"/>
              </w:rPr>
              <w:t>-</w:t>
            </w:r>
          </w:p>
        </w:tc>
        <w:tc>
          <w:tcPr>
            <w:tcW w:w="819" w:type="dxa"/>
            <w:shd w:val="clear" w:color="auto" w:fill="auto"/>
            <w:vAlign w:val="bottom"/>
            <w:hideMark/>
          </w:tcPr>
          <w:p w14:paraId="7AFF90BC" w14:textId="3EB85D5E" w:rsidR="00DD097E" w:rsidRPr="00CB56EC" w:rsidRDefault="00DD097E" w:rsidP="00DD097E">
            <w:pPr>
              <w:jc w:val="right"/>
              <w:rPr>
                <w:sz w:val="15"/>
                <w:szCs w:val="15"/>
              </w:rPr>
            </w:pPr>
            <w:r w:rsidRPr="00DD097E">
              <w:rPr>
                <w:sz w:val="15"/>
                <w:szCs w:val="15"/>
              </w:rPr>
              <w:t>-</w:t>
            </w:r>
          </w:p>
        </w:tc>
        <w:tc>
          <w:tcPr>
            <w:tcW w:w="818" w:type="dxa"/>
            <w:shd w:val="clear" w:color="auto" w:fill="auto"/>
            <w:vAlign w:val="bottom"/>
          </w:tcPr>
          <w:p w14:paraId="39606D37" w14:textId="014F6ECD" w:rsidR="00DD097E" w:rsidRPr="00CB56EC" w:rsidRDefault="00DD097E" w:rsidP="00DD097E">
            <w:pPr>
              <w:jc w:val="right"/>
              <w:rPr>
                <w:sz w:val="15"/>
                <w:szCs w:val="15"/>
                <w:lang w:eastAsia="tr-TR"/>
              </w:rPr>
            </w:pPr>
            <w:r w:rsidRPr="00432367">
              <w:rPr>
                <w:sz w:val="15"/>
                <w:szCs w:val="15"/>
              </w:rPr>
              <w:t>-</w:t>
            </w:r>
          </w:p>
        </w:tc>
        <w:tc>
          <w:tcPr>
            <w:tcW w:w="819" w:type="dxa"/>
            <w:shd w:val="clear" w:color="auto" w:fill="auto"/>
            <w:vAlign w:val="bottom"/>
          </w:tcPr>
          <w:p w14:paraId="434AA6A1" w14:textId="295C4DAE" w:rsidR="00DD097E" w:rsidRPr="00CB56EC" w:rsidRDefault="00DD097E" w:rsidP="00DD097E">
            <w:pPr>
              <w:jc w:val="right"/>
              <w:rPr>
                <w:sz w:val="15"/>
                <w:szCs w:val="15"/>
                <w:lang w:eastAsia="tr-TR"/>
              </w:rPr>
            </w:pPr>
            <w:r w:rsidRPr="00432367">
              <w:rPr>
                <w:sz w:val="15"/>
                <w:szCs w:val="15"/>
              </w:rPr>
              <w:t>-</w:t>
            </w:r>
          </w:p>
        </w:tc>
        <w:tc>
          <w:tcPr>
            <w:tcW w:w="819" w:type="dxa"/>
            <w:shd w:val="clear" w:color="auto" w:fill="auto"/>
            <w:vAlign w:val="bottom"/>
          </w:tcPr>
          <w:p w14:paraId="21E74B8D" w14:textId="4DEC5256" w:rsidR="00DD097E" w:rsidRPr="00CB56EC" w:rsidRDefault="00DD097E" w:rsidP="00DD097E">
            <w:pPr>
              <w:jc w:val="right"/>
              <w:rPr>
                <w:sz w:val="15"/>
                <w:szCs w:val="15"/>
                <w:lang w:eastAsia="tr-TR"/>
              </w:rPr>
            </w:pPr>
            <w:r w:rsidRPr="00432367">
              <w:rPr>
                <w:sz w:val="15"/>
                <w:szCs w:val="15"/>
              </w:rPr>
              <w:t>-</w:t>
            </w:r>
          </w:p>
        </w:tc>
      </w:tr>
      <w:tr w:rsidR="00DD097E" w:rsidRPr="00CB56EC" w14:paraId="7760AC21" w14:textId="77777777" w:rsidTr="00DD097E">
        <w:trPr>
          <w:trHeight w:val="113"/>
        </w:trPr>
        <w:tc>
          <w:tcPr>
            <w:tcW w:w="548" w:type="dxa"/>
            <w:tcBorders>
              <w:left w:val="single" w:sz="6" w:space="0" w:color="auto"/>
            </w:tcBorders>
            <w:shd w:val="clear" w:color="auto" w:fill="auto"/>
            <w:noWrap/>
            <w:hideMark/>
          </w:tcPr>
          <w:p w14:paraId="55522420" w14:textId="77777777" w:rsidR="00DD097E" w:rsidRPr="00CB56EC" w:rsidRDefault="00DD097E" w:rsidP="00DD097E">
            <w:pPr>
              <w:rPr>
                <w:color w:val="000000"/>
                <w:sz w:val="15"/>
                <w:szCs w:val="15"/>
                <w:lang w:eastAsia="tr-TR"/>
              </w:rPr>
            </w:pPr>
            <w:r w:rsidRPr="00CB56EC">
              <w:rPr>
                <w:color w:val="000000"/>
                <w:sz w:val="15"/>
                <w:szCs w:val="15"/>
                <w:lang w:eastAsia="tr-TR"/>
              </w:rPr>
              <w:t>3.2.</w:t>
            </w:r>
          </w:p>
        </w:tc>
        <w:tc>
          <w:tcPr>
            <w:tcW w:w="3165" w:type="dxa"/>
            <w:shd w:val="clear" w:color="auto" w:fill="auto"/>
            <w:noWrap/>
            <w:vAlign w:val="bottom"/>
            <w:hideMark/>
          </w:tcPr>
          <w:p w14:paraId="4B40BDF6" w14:textId="77777777" w:rsidR="00DD097E" w:rsidRPr="00CB56EC" w:rsidRDefault="00DD097E" w:rsidP="00DD097E">
            <w:pPr>
              <w:rPr>
                <w:color w:val="000000"/>
                <w:sz w:val="15"/>
                <w:szCs w:val="15"/>
                <w:lang w:eastAsia="tr-TR"/>
              </w:rPr>
            </w:pPr>
            <w:r w:rsidRPr="00CB56EC">
              <w:rPr>
                <w:color w:val="000000"/>
                <w:sz w:val="15"/>
                <w:szCs w:val="15"/>
                <w:lang w:eastAsia="tr-TR"/>
              </w:rPr>
              <w:t>Durdurulan Faaliyetlere İlişkin</w:t>
            </w:r>
          </w:p>
        </w:tc>
        <w:tc>
          <w:tcPr>
            <w:tcW w:w="674" w:type="dxa"/>
            <w:shd w:val="clear" w:color="auto" w:fill="auto"/>
            <w:noWrap/>
            <w:vAlign w:val="bottom"/>
            <w:hideMark/>
          </w:tcPr>
          <w:p w14:paraId="0DC45425" w14:textId="77777777" w:rsidR="00DD097E" w:rsidRPr="00CB56EC" w:rsidRDefault="00DD097E" w:rsidP="00DD097E">
            <w:pPr>
              <w:jc w:val="center"/>
              <w:rPr>
                <w:color w:val="000000"/>
                <w:sz w:val="15"/>
                <w:szCs w:val="15"/>
                <w:lang w:eastAsia="tr-TR"/>
              </w:rPr>
            </w:pPr>
          </w:p>
        </w:tc>
        <w:tc>
          <w:tcPr>
            <w:tcW w:w="818" w:type="dxa"/>
            <w:shd w:val="clear" w:color="auto" w:fill="auto"/>
            <w:vAlign w:val="bottom"/>
            <w:hideMark/>
          </w:tcPr>
          <w:p w14:paraId="3FDCD7BF" w14:textId="3124BBFD" w:rsidR="00DD097E" w:rsidRPr="00CB56EC" w:rsidRDefault="00DD097E" w:rsidP="00DD097E">
            <w:pPr>
              <w:jc w:val="right"/>
              <w:rPr>
                <w:sz w:val="15"/>
                <w:szCs w:val="15"/>
              </w:rPr>
            </w:pPr>
            <w:r w:rsidRPr="00DD097E">
              <w:rPr>
                <w:sz w:val="15"/>
                <w:szCs w:val="15"/>
              </w:rPr>
              <w:t>-</w:t>
            </w:r>
          </w:p>
        </w:tc>
        <w:tc>
          <w:tcPr>
            <w:tcW w:w="819" w:type="dxa"/>
            <w:shd w:val="clear" w:color="auto" w:fill="auto"/>
            <w:vAlign w:val="bottom"/>
            <w:hideMark/>
          </w:tcPr>
          <w:p w14:paraId="164D9F18" w14:textId="3E47235D" w:rsidR="00DD097E" w:rsidRPr="00CB56EC" w:rsidRDefault="00DD097E" w:rsidP="00DD097E">
            <w:pPr>
              <w:jc w:val="right"/>
              <w:rPr>
                <w:sz w:val="15"/>
                <w:szCs w:val="15"/>
              </w:rPr>
            </w:pPr>
            <w:r w:rsidRPr="00DD097E">
              <w:rPr>
                <w:sz w:val="15"/>
                <w:szCs w:val="15"/>
              </w:rPr>
              <w:t>-</w:t>
            </w:r>
          </w:p>
        </w:tc>
        <w:tc>
          <w:tcPr>
            <w:tcW w:w="819" w:type="dxa"/>
            <w:shd w:val="clear" w:color="auto" w:fill="auto"/>
            <w:vAlign w:val="bottom"/>
            <w:hideMark/>
          </w:tcPr>
          <w:p w14:paraId="3ADD13FE" w14:textId="731A064E" w:rsidR="00DD097E" w:rsidRPr="00CB56EC" w:rsidRDefault="00DD097E" w:rsidP="00DD097E">
            <w:pPr>
              <w:jc w:val="right"/>
              <w:rPr>
                <w:sz w:val="15"/>
                <w:szCs w:val="15"/>
              </w:rPr>
            </w:pPr>
            <w:r w:rsidRPr="00DD097E">
              <w:rPr>
                <w:sz w:val="15"/>
                <w:szCs w:val="15"/>
              </w:rPr>
              <w:t>-</w:t>
            </w:r>
          </w:p>
        </w:tc>
        <w:tc>
          <w:tcPr>
            <w:tcW w:w="818" w:type="dxa"/>
            <w:shd w:val="clear" w:color="auto" w:fill="auto"/>
            <w:vAlign w:val="bottom"/>
          </w:tcPr>
          <w:p w14:paraId="4E54BA8F" w14:textId="1D8D7FC6" w:rsidR="00DD097E" w:rsidRPr="00CB56EC" w:rsidRDefault="00DD097E" w:rsidP="00DD097E">
            <w:pPr>
              <w:jc w:val="right"/>
              <w:rPr>
                <w:sz w:val="15"/>
                <w:szCs w:val="15"/>
                <w:lang w:eastAsia="tr-TR"/>
              </w:rPr>
            </w:pPr>
            <w:r w:rsidRPr="00432367">
              <w:rPr>
                <w:sz w:val="15"/>
                <w:szCs w:val="15"/>
              </w:rPr>
              <w:t>-</w:t>
            </w:r>
          </w:p>
        </w:tc>
        <w:tc>
          <w:tcPr>
            <w:tcW w:w="819" w:type="dxa"/>
            <w:shd w:val="clear" w:color="auto" w:fill="auto"/>
            <w:vAlign w:val="bottom"/>
          </w:tcPr>
          <w:p w14:paraId="2385DE23" w14:textId="313CCD05" w:rsidR="00DD097E" w:rsidRPr="00CB56EC" w:rsidRDefault="00DD097E" w:rsidP="00DD097E">
            <w:pPr>
              <w:jc w:val="right"/>
              <w:rPr>
                <w:sz w:val="15"/>
                <w:szCs w:val="15"/>
                <w:lang w:eastAsia="tr-TR"/>
              </w:rPr>
            </w:pPr>
            <w:r w:rsidRPr="00432367">
              <w:rPr>
                <w:sz w:val="15"/>
                <w:szCs w:val="15"/>
              </w:rPr>
              <w:t>-</w:t>
            </w:r>
          </w:p>
        </w:tc>
        <w:tc>
          <w:tcPr>
            <w:tcW w:w="819" w:type="dxa"/>
            <w:shd w:val="clear" w:color="auto" w:fill="auto"/>
            <w:vAlign w:val="bottom"/>
          </w:tcPr>
          <w:p w14:paraId="61A7A48D" w14:textId="72F987AA" w:rsidR="00DD097E" w:rsidRPr="00CB56EC" w:rsidRDefault="00DD097E" w:rsidP="00DD097E">
            <w:pPr>
              <w:jc w:val="right"/>
              <w:rPr>
                <w:sz w:val="15"/>
                <w:szCs w:val="15"/>
                <w:lang w:eastAsia="tr-TR"/>
              </w:rPr>
            </w:pPr>
            <w:r w:rsidRPr="00432367">
              <w:rPr>
                <w:sz w:val="15"/>
                <w:szCs w:val="15"/>
              </w:rPr>
              <w:t>-</w:t>
            </w:r>
          </w:p>
        </w:tc>
      </w:tr>
      <w:tr w:rsidR="00DD097E" w:rsidRPr="00DD097E" w14:paraId="53A3AE28" w14:textId="77777777" w:rsidTr="00DD097E">
        <w:trPr>
          <w:trHeight w:val="113"/>
        </w:trPr>
        <w:tc>
          <w:tcPr>
            <w:tcW w:w="548" w:type="dxa"/>
            <w:tcBorders>
              <w:left w:val="single" w:sz="6" w:space="0" w:color="auto"/>
            </w:tcBorders>
            <w:shd w:val="clear" w:color="auto" w:fill="auto"/>
            <w:noWrap/>
            <w:hideMark/>
          </w:tcPr>
          <w:p w14:paraId="52B8784E"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IV.</w:t>
            </w:r>
          </w:p>
        </w:tc>
        <w:tc>
          <w:tcPr>
            <w:tcW w:w="3165" w:type="dxa"/>
            <w:shd w:val="clear" w:color="auto" w:fill="auto"/>
            <w:vAlign w:val="bottom"/>
            <w:hideMark/>
          </w:tcPr>
          <w:p w14:paraId="09EC2E2B"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ORTAKLIK YATIRIMLARI</w:t>
            </w:r>
          </w:p>
        </w:tc>
        <w:tc>
          <w:tcPr>
            <w:tcW w:w="674" w:type="dxa"/>
            <w:shd w:val="clear" w:color="auto" w:fill="auto"/>
            <w:noWrap/>
            <w:vAlign w:val="bottom"/>
            <w:hideMark/>
          </w:tcPr>
          <w:p w14:paraId="44B3D554" w14:textId="77777777" w:rsidR="00DD097E" w:rsidRPr="00DD097E" w:rsidRDefault="00DD097E" w:rsidP="00DD097E">
            <w:pPr>
              <w:jc w:val="center"/>
              <w:rPr>
                <w:b/>
                <w:bCs/>
                <w:color w:val="000000"/>
                <w:sz w:val="15"/>
                <w:szCs w:val="15"/>
                <w:lang w:eastAsia="tr-TR"/>
              </w:rPr>
            </w:pPr>
          </w:p>
        </w:tc>
        <w:tc>
          <w:tcPr>
            <w:tcW w:w="818" w:type="dxa"/>
            <w:shd w:val="clear" w:color="auto" w:fill="auto"/>
            <w:vAlign w:val="bottom"/>
            <w:hideMark/>
          </w:tcPr>
          <w:p w14:paraId="420BC9B6" w14:textId="2D248529" w:rsidR="00DD097E" w:rsidRPr="00DD097E" w:rsidRDefault="00DD097E" w:rsidP="00DD097E">
            <w:pPr>
              <w:jc w:val="right"/>
              <w:rPr>
                <w:b/>
                <w:bCs/>
                <w:sz w:val="15"/>
                <w:szCs w:val="15"/>
              </w:rPr>
            </w:pPr>
            <w:r w:rsidRPr="00F020A3">
              <w:rPr>
                <w:b/>
                <w:bCs/>
                <w:sz w:val="15"/>
                <w:szCs w:val="15"/>
              </w:rPr>
              <w:t>22,250</w:t>
            </w:r>
          </w:p>
        </w:tc>
        <w:tc>
          <w:tcPr>
            <w:tcW w:w="819" w:type="dxa"/>
            <w:shd w:val="clear" w:color="auto" w:fill="auto"/>
            <w:vAlign w:val="bottom"/>
            <w:hideMark/>
          </w:tcPr>
          <w:p w14:paraId="59462EEC" w14:textId="6278F54F" w:rsidR="00DD097E" w:rsidRPr="00DD097E" w:rsidRDefault="00DD097E" w:rsidP="00DD097E">
            <w:pPr>
              <w:jc w:val="right"/>
              <w:rPr>
                <w:b/>
                <w:bCs/>
                <w:sz w:val="15"/>
                <w:szCs w:val="15"/>
              </w:rPr>
            </w:pPr>
            <w:r w:rsidRPr="00DD097E">
              <w:rPr>
                <w:b/>
                <w:bCs/>
                <w:sz w:val="15"/>
                <w:szCs w:val="15"/>
              </w:rPr>
              <w:t>-</w:t>
            </w:r>
          </w:p>
        </w:tc>
        <w:tc>
          <w:tcPr>
            <w:tcW w:w="819" w:type="dxa"/>
            <w:shd w:val="clear" w:color="auto" w:fill="auto"/>
            <w:vAlign w:val="bottom"/>
            <w:hideMark/>
          </w:tcPr>
          <w:p w14:paraId="7482EB79" w14:textId="0715812B" w:rsidR="00DD097E" w:rsidRPr="00DD097E" w:rsidRDefault="00DD097E" w:rsidP="00DD097E">
            <w:pPr>
              <w:jc w:val="right"/>
              <w:rPr>
                <w:b/>
                <w:bCs/>
                <w:sz w:val="15"/>
                <w:szCs w:val="15"/>
              </w:rPr>
            </w:pPr>
            <w:r w:rsidRPr="00F020A3">
              <w:rPr>
                <w:b/>
                <w:bCs/>
                <w:sz w:val="15"/>
                <w:szCs w:val="15"/>
              </w:rPr>
              <w:t>22,250</w:t>
            </w:r>
          </w:p>
        </w:tc>
        <w:tc>
          <w:tcPr>
            <w:tcW w:w="818" w:type="dxa"/>
            <w:shd w:val="clear" w:color="auto" w:fill="auto"/>
            <w:vAlign w:val="bottom"/>
          </w:tcPr>
          <w:p w14:paraId="5D9075B2" w14:textId="66755A94" w:rsidR="00DD097E" w:rsidRPr="00DD097E" w:rsidRDefault="00DD097E" w:rsidP="00DD097E">
            <w:pPr>
              <w:jc w:val="right"/>
              <w:rPr>
                <w:b/>
                <w:bCs/>
                <w:sz w:val="15"/>
                <w:szCs w:val="15"/>
                <w:lang w:eastAsia="tr-TR"/>
              </w:rPr>
            </w:pPr>
            <w:r w:rsidRPr="00DD097E">
              <w:rPr>
                <w:b/>
                <w:bCs/>
                <w:sz w:val="15"/>
                <w:szCs w:val="15"/>
              </w:rPr>
              <w:t>22,000</w:t>
            </w:r>
          </w:p>
        </w:tc>
        <w:tc>
          <w:tcPr>
            <w:tcW w:w="819" w:type="dxa"/>
            <w:shd w:val="clear" w:color="auto" w:fill="auto"/>
            <w:vAlign w:val="bottom"/>
          </w:tcPr>
          <w:p w14:paraId="0A000782" w14:textId="65F31BAD" w:rsidR="00DD097E" w:rsidRPr="00DD097E" w:rsidRDefault="00DD097E" w:rsidP="00DD097E">
            <w:pPr>
              <w:jc w:val="right"/>
              <w:rPr>
                <w:b/>
                <w:bCs/>
                <w:sz w:val="15"/>
                <w:szCs w:val="15"/>
                <w:lang w:eastAsia="tr-TR"/>
              </w:rPr>
            </w:pPr>
            <w:r w:rsidRPr="00DD097E">
              <w:rPr>
                <w:b/>
                <w:bCs/>
                <w:sz w:val="15"/>
                <w:szCs w:val="15"/>
              </w:rPr>
              <w:t>-</w:t>
            </w:r>
          </w:p>
        </w:tc>
        <w:tc>
          <w:tcPr>
            <w:tcW w:w="819" w:type="dxa"/>
            <w:shd w:val="clear" w:color="auto" w:fill="auto"/>
            <w:vAlign w:val="bottom"/>
          </w:tcPr>
          <w:p w14:paraId="3E2CB189" w14:textId="68CBCBF0" w:rsidR="00DD097E" w:rsidRPr="00DD097E" w:rsidRDefault="00DD097E" w:rsidP="00DD097E">
            <w:pPr>
              <w:jc w:val="right"/>
              <w:rPr>
                <w:b/>
                <w:bCs/>
                <w:sz w:val="15"/>
                <w:szCs w:val="15"/>
                <w:lang w:eastAsia="tr-TR"/>
              </w:rPr>
            </w:pPr>
            <w:r w:rsidRPr="00DD097E">
              <w:rPr>
                <w:b/>
                <w:bCs/>
                <w:sz w:val="15"/>
                <w:szCs w:val="15"/>
              </w:rPr>
              <w:t>22,000</w:t>
            </w:r>
          </w:p>
        </w:tc>
      </w:tr>
      <w:tr w:rsidR="00DD097E" w:rsidRPr="00DD097E" w14:paraId="059C9396" w14:textId="77777777" w:rsidTr="00DD097E">
        <w:trPr>
          <w:trHeight w:val="113"/>
        </w:trPr>
        <w:tc>
          <w:tcPr>
            <w:tcW w:w="548" w:type="dxa"/>
            <w:tcBorders>
              <w:left w:val="single" w:sz="6" w:space="0" w:color="auto"/>
            </w:tcBorders>
            <w:shd w:val="clear" w:color="auto" w:fill="auto"/>
            <w:noWrap/>
            <w:hideMark/>
          </w:tcPr>
          <w:p w14:paraId="495D291F"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4.1.</w:t>
            </w:r>
          </w:p>
        </w:tc>
        <w:tc>
          <w:tcPr>
            <w:tcW w:w="3165" w:type="dxa"/>
            <w:shd w:val="clear" w:color="auto" w:fill="auto"/>
            <w:noWrap/>
            <w:vAlign w:val="bottom"/>
            <w:hideMark/>
          </w:tcPr>
          <w:p w14:paraId="15FF5604"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İştirakler (Net)</w:t>
            </w:r>
          </w:p>
        </w:tc>
        <w:tc>
          <w:tcPr>
            <w:tcW w:w="674" w:type="dxa"/>
            <w:shd w:val="clear" w:color="auto" w:fill="auto"/>
            <w:noWrap/>
            <w:vAlign w:val="bottom"/>
            <w:hideMark/>
          </w:tcPr>
          <w:p w14:paraId="7F93A36D" w14:textId="77777777" w:rsidR="00DD097E" w:rsidRPr="00DD097E" w:rsidRDefault="00DD097E" w:rsidP="00DD097E">
            <w:pPr>
              <w:jc w:val="center"/>
              <w:rPr>
                <w:b/>
                <w:bCs/>
                <w:color w:val="000000"/>
                <w:sz w:val="15"/>
                <w:szCs w:val="15"/>
                <w:lang w:eastAsia="tr-TR"/>
              </w:rPr>
            </w:pPr>
            <w:r w:rsidRPr="00DD097E">
              <w:rPr>
                <w:b/>
                <w:bCs/>
                <w:color w:val="000000"/>
                <w:sz w:val="15"/>
                <w:szCs w:val="15"/>
                <w:lang w:eastAsia="tr-TR"/>
              </w:rPr>
              <w:t>(1.7.)</w:t>
            </w:r>
          </w:p>
        </w:tc>
        <w:tc>
          <w:tcPr>
            <w:tcW w:w="818" w:type="dxa"/>
            <w:shd w:val="clear" w:color="auto" w:fill="auto"/>
            <w:vAlign w:val="bottom"/>
            <w:hideMark/>
          </w:tcPr>
          <w:p w14:paraId="5DF193D7" w14:textId="7979B58B" w:rsidR="00DD097E" w:rsidRPr="00DD097E" w:rsidRDefault="00DD097E" w:rsidP="00DD097E">
            <w:pPr>
              <w:jc w:val="right"/>
              <w:rPr>
                <w:b/>
                <w:bCs/>
                <w:sz w:val="15"/>
                <w:szCs w:val="15"/>
              </w:rPr>
            </w:pPr>
            <w:r w:rsidRPr="00DD097E">
              <w:rPr>
                <w:b/>
                <w:bCs/>
                <w:sz w:val="15"/>
                <w:szCs w:val="15"/>
              </w:rPr>
              <w:t>-</w:t>
            </w:r>
          </w:p>
        </w:tc>
        <w:tc>
          <w:tcPr>
            <w:tcW w:w="819" w:type="dxa"/>
            <w:shd w:val="clear" w:color="auto" w:fill="auto"/>
            <w:vAlign w:val="bottom"/>
            <w:hideMark/>
          </w:tcPr>
          <w:p w14:paraId="17C19A11" w14:textId="3E7C2F6B" w:rsidR="00DD097E" w:rsidRPr="00DD097E" w:rsidRDefault="00DD097E" w:rsidP="00DD097E">
            <w:pPr>
              <w:jc w:val="right"/>
              <w:rPr>
                <w:b/>
                <w:bCs/>
                <w:sz w:val="15"/>
                <w:szCs w:val="15"/>
              </w:rPr>
            </w:pPr>
            <w:r w:rsidRPr="00DD097E">
              <w:rPr>
                <w:b/>
                <w:bCs/>
                <w:sz w:val="15"/>
                <w:szCs w:val="15"/>
              </w:rPr>
              <w:t>-</w:t>
            </w:r>
          </w:p>
        </w:tc>
        <w:tc>
          <w:tcPr>
            <w:tcW w:w="819" w:type="dxa"/>
            <w:shd w:val="clear" w:color="auto" w:fill="auto"/>
            <w:vAlign w:val="bottom"/>
            <w:hideMark/>
          </w:tcPr>
          <w:p w14:paraId="7940346C" w14:textId="0C0488B3" w:rsidR="00DD097E" w:rsidRPr="00DD097E" w:rsidRDefault="00DD097E" w:rsidP="00DD097E">
            <w:pPr>
              <w:jc w:val="right"/>
              <w:rPr>
                <w:b/>
                <w:bCs/>
                <w:sz w:val="15"/>
                <w:szCs w:val="15"/>
              </w:rPr>
            </w:pPr>
            <w:r w:rsidRPr="00DD097E">
              <w:rPr>
                <w:b/>
                <w:bCs/>
                <w:sz w:val="15"/>
                <w:szCs w:val="15"/>
              </w:rPr>
              <w:t>-</w:t>
            </w:r>
          </w:p>
        </w:tc>
        <w:tc>
          <w:tcPr>
            <w:tcW w:w="818" w:type="dxa"/>
            <w:shd w:val="clear" w:color="auto" w:fill="auto"/>
            <w:vAlign w:val="bottom"/>
          </w:tcPr>
          <w:p w14:paraId="2F28008E" w14:textId="71B054A9" w:rsidR="00DD097E" w:rsidRPr="00DD097E" w:rsidRDefault="00DD097E" w:rsidP="00DD097E">
            <w:pPr>
              <w:jc w:val="right"/>
              <w:rPr>
                <w:b/>
                <w:bCs/>
                <w:sz w:val="15"/>
                <w:szCs w:val="15"/>
                <w:lang w:eastAsia="tr-TR"/>
              </w:rPr>
            </w:pPr>
            <w:r w:rsidRPr="00DD097E">
              <w:rPr>
                <w:b/>
                <w:bCs/>
                <w:sz w:val="15"/>
                <w:szCs w:val="15"/>
              </w:rPr>
              <w:t>-</w:t>
            </w:r>
          </w:p>
        </w:tc>
        <w:tc>
          <w:tcPr>
            <w:tcW w:w="819" w:type="dxa"/>
            <w:shd w:val="clear" w:color="auto" w:fill="auto"/>
            <w:vAlign w:val="bottom"/>
          </w:tcPr>
          <w:p w14:paraId="2CAA2207" w14:textId="46EBCDEA" w:rsidR="00DD097E" w:rsidRPr="00DD097E" w:rsidRDefault="00DD097E" w:rsidP="00DD097E">
            <w:pPr>
              <w:jc w:val="right"/>
              <w:rPr>
                <w:b/>
                <w:bCs/>
                <w:sz w:val="15"/>
                <w:szCs w:val="15"/>
                <w:lang w:eastAsia="tr-TR"/>
              </w:rPr>
            </w:pPr>
            <w:r w:rsidRPr="00DD097E">
              <w:rPr>
                <w:b/>
                <w:bCs/>
                <w:sz w:val="15"/>
                <w:szCs w:val="15"/>
              </w:rPr>
              <w:t>-</w:t>
            </w:r>
          </w:p>
        </w:tc>
        <w:tc>
          <w:tcPr>
            <w:tcW w:w="819" w:type="dxa"/>
            <w:shd w:val="clear" w:color="auto" w:fill="auto"/>
            <w:vAlign w:val="bottom"/>
          </w:tcPr>
          <w:p w14:paraId="15E8233D" w14:textId="4FFC76F2" w:rsidR="00DD097E" w:rsidRPr="00DD097E" w:rsidRDefault="00DD097E" w:rsidP="00DD097E">
            <w:pPr>
              <w:jc w:val="right"/>
              <w:rPr>
                <w:b/>
                <w:bCs/>
                <w:sz w:val="15"/>
                <w:szCs w:val="15"/>
                <w:lang w:eastAsia="tr-TR"/>
              </w:rPr>
            </w:pPr>
            <w:r w:rsidRPr="00DD097E">
              <w:rPr>
                <w:b/>
                <w:bCs/>
                <w:sz w:val="15"/>
                <w:szCs w:val="15"/>
              </w:rPr>
              <w:t>-</w:t>
            </w:r>
          </w:p>
        </w:tc>
      </w:tr>
      <w:tr w:rsidR="00DD097E" w:rsidRPr="00CB56EC" w14:paraId="1643771A" w14:textId="77777777" w:rsidTr="00DD097E">
        <w:trPr>
          <w:trHeight w:val="113"/>
        </w:trPr>
        <w:tc>
          <w:tcPr>
            <w:tcW w:w="548" w:type="dxa"/>
            <w:tcBorders>
              <w:left w:val="single" w:sz="6" w:space="0" w:color="auto"/>
            </w:tcBorders>
            <w:shd w:val="clear" w:color="auto" w:fill="auto"/>
            <w:noWrap/>
            <w:hideMark/>
          </w:tcPr>
          <w:p w14:paraId="62D68C59" w14:textId="77777777" w:rsidR="00DD097E" w:rsidRPr="00CB56EC" w:rsidRDefault="00DD097E" w:rsidP="00DD097E">
            <w:pPr>
              <w:rPr>
                <w:color w:val="000000"/>
                <w:sz w:val="15"/>
                <w:szCs w:val="15"/>
                <w:lang w:eastAsia="tr-TR"/>
              </w:rPr>
            </w:pPr>
            <w:r w:rsidRPr="00CB56EC">
              <w:rPr>
                <w:color w:val="000000"/>
                <w:sz w:val="15"/>
                <w:szCs w:val="15"/>
                <w:lang w:eastAsia="tr-TR"/>
              </w:rPr>
              <w:t>4.1.1.</w:t>
            </w:r>
          </w:p>
        </w:tc>
        <w:tc>
          <w:tcPr>
            <w:tcW w:w="3165" w:type="dxa"/>
            <w:shd w:val="clear" w:color="auto" w:fill="auto"/>
            <w:noWrap/>
            <w:vAlign w:val="bottom"/>
            <w:hideMark/>
          </w:tcPr>
          <w:p w14:paraId="5BD32EA3" w14:textId="77777777" w:rsidR="00DD097E" w:rsidRPr="00CB56EC" w:rsidRDefault="00DD097E" w:rsidP="00DD097E">
            <w:pPr>
              <w:rPr>
                <w:color w:val="000000"/>
                <w:sz w:val="15"/>
                <w:szCs w:val="15"/>
                <w:lang w:eastAsia="tr-TR"/>
              </w:rPr>
            </w:pPr>
            <w:r w:rsidRPr="00CB56EC">
              <w:rPr>
                <w:color w:val="000000"/>
                <w:sz w:val="15"/>
                <w:szCs w:val="15"/>
                <w:lang w:eastAsia="tr-TR"/>
              </w:rPr>
              <w:t>Özkaynak Yöntemine Göre Değerlenenler</w:t>
            </w:r>
          </w:p>
        </w:tc>
        <w:tc>
          <w:tcPr>
            <w:tcW w:w="674" w:type="dxa"/>
            <w:shd w:val="clear" w:color="auto" w:fill="auto"/>
            <w:noWrap/>
            <w:vAlign w:val="bottom"/>
            <w:hideMark/>
          </w:tcPr>
          <w:p w14:paraId="4FB10A2A" w14:textId="77777777" w:rsidR="00DD097E" w:rsidRPr="00CB56EC" w:rsidRDefault="00DD097E" w:rsidP="00DD097E">
            <w:pPr>
              <w:jc w:val="center"/>
              <w:rPr>
                <w:color w:val="000000"/>
                <w:sz w:val="15"/>
                <w:szCs w:val="15"/>
                <w:lang w:eastAsia="tr-TR"/>
              </w:rPr>
            </w:pPr>
          </w:p>
        </w:tc>
        <w:tc>
          <w:tcPr>
            <w:tcW w:w="818" w:type="dxa"/>
            <w:shd w:val="clear" w:color="auto" w:fill="auto"/>
            <w:vAlign w:val="bottom"/>
            <w:hideMark/>
          </w:tcPr>
          <w:p w14:paraId="55DFDD20" w14:textId="177EAF38" w:rsidR="00DD097E" w:rsidRPr="00CB56EC" w:rsidRDefault="00DD097E" w:rsidP="00DD097E">
            <w:pPr>
              <w:jc w:val="right"/>
              <w:rPr>
                <w:sz w:val="15"/>
                <w:szCs w:val="15"/>
              </w:rPr>
            </w:pPr>
            <w:r w:rsidRPr="00DD097E">
              <w:rPr>
                <w:sz w:val="15"/>
                <w:szCs w:val="15"/>
              </w:rPr>
              <w:t>-</w:t>
            </w:r>
          </w:p>
        </w:tc>
        <w:tc>
          <w:tcPr>
            <w:tcW w:w="819" w:type="dxa"/>
            <w:shd w:val="clear" w:color="auto" w:fill="auto"/>
            <w:vAlign w:val="bottom"/>
            <w:hideMark/>
          </w:tcPr>
          <w:p w14:paraId="0832F5BC" w14:textId="1D79F102" w:rsidR="00DD097E" w:rsidRPr="00CB56EC" w:rsidRDefault="00DD097E" w:rsidP="00DD097E">
            <w:pPr>
              <w:jc w:val="right"/>
              <w:rPr>
                <w:sz w:val="15"/>
                <w:szCs w:val="15"/>
              </w:rPr>
            </w:pPr>
            <w:r w:rsidRPr="00DD097E">
              <w:rPr>
                <w:sz w:val="15"/>
                <w:szCs w:val="15"/>
              </w:rPr>
              <w:t>-</w:t>
            </w:r>
          </w:p>
        </w:tc>
        <w:tc>
          <w:tcPr>
            <w:tcW w:w="819" w:type="dxa"/>
            <w:shd w:val="clear" w:color="auto" w:fill="auto"/>
            <w:vAlign w:val="bottom"/>
            <w:hideMark/>
          </w:tcPr>
          <w:p w14:paraId="2609F05C" w14:textId="588149AA" w:rsidR="00DD097E" w:rsidRPr="00CB56EC" w:rsidRDefault="00DD097E" w:rsidP="00DD097E">
            <w:pPr>
              <w:jc w:val="right"/>
              <w:rPr>
                <w:sz w:val="15"/>
                <w:szCs w:val="15"/>
              </w:rPr>
            </w:pPr>
            <w:r w:rsidRPr="00DD097E">
              <w:rPr>
                <w:sz w:val="15"/>
                <w:szCs w:val="15"/>
              </w:rPr>
              <w:t>-</w:t>
            </w:r>
          </w:p>
        </w:tc>
        <w:tc>
          <w:tcPr>
            <w:tcW w:w="818" w:type="dxa"/>
            <w:shd w:val="clear" w:color="auto" w:fill="auto"/>
            <w:vAlign w:val="bottom"/>
          </w:tcPr>
          <w:p w14:paraId="6656C2B3" w14:textId="7FABD808" w:rsidR="00DD097E" w:rsidRPr="00CB56EC" w:rsidRDefault="00DD097E" w:rsidP="00DD097E">
            <w:pPr>
              <w:jc w:val="right"/>
              <w:rPr>
                <w:sz w:val="15"/>
                <w:szCs w:val="15"/>
                <w:lang w:eastAsia="tr-TR"/>
              </w:rPr>
            </w:pPr>
            <w:r w:rsidRPr="00432367">
              <w:rPr>
                <w:sz w:val="15"/>
                <w:szCs w:val="15"/>
              </w:rPr>
              <w:t>-</w:t>
            </w:r>
          </w:p>
        </w:tc>
        <w:tc>
          <w:tcPr>
            <w:tcW w:w="819" w:type="dxa"/>
            <w:shd w:val="clear" w:color="auto" w:fill="auto"/>
            <w:vAlign w:val="bottom"/>
          </w:tcPr>
          <w:p w14:paraId="29783F98" w14:textId="511BACE1" w:rsidR="00DD097E" w:rsidRPr="00CB56EC" w:rsidRDefault="00DD097E" w:rsidP="00DD097E">
            <w:pPr>
              <w:jc w:val="right"/>
              <w:rPr>
                <w:sz w:val="15"/>
                <w:szCs w:val="15"/>
                <w:lang w:eastAsia="tr-TR"/>
              </w:rPr>
            </w:pPr>
            <w:r w:rsidRPr="00432367">
              <w:rPr>
                <w:sz w:val="15"/>
                <w:szCs w:val="15"/>
              </w:rPr>
              <w:t>-</w:t>
            </w:r>
          </w:p>
        </w:tc>
        <w:tc>
          <w:tcPr>
            <w:tcW w:w="819" w:type="dxa"/>
            <w:shd w:val="clear" w:color="auto" w:fill="auto"/>
            <w:vAlign w:val="bottom"/>
          </w:tcPr>
          <w:p w14:paraId="052C79A6" w14:textId="5532B979" w:rsidR="00DD097E" w:rsidRPr="00CB56EC" w:rsidRDefault="00DD097E" w:rsidP="00DD097E">
            <w:pPr>
              <w:jc w:val="right"/>
              <w:rPr>
                <w:sz w:val="15"/>
                <w:szCs w:val="15"/>
                <w:lang w:eastAsia="tr-TR"/>
              </w:rPr>
            </w:pPr>
            <w:r w:rsidRPr="00432367">
              <w:rPr>
                <w:sz w:val="15"/>
                <w:szCs w:val="15"/>
              </w:rPr>
              <w:t>-</w:t>
            </w:r>
          </w:p>
        </w:tc>
      </w:tr>
      <w:tr w:rsidR="00DD097E" w:rsidRPr="00CB56EC" w14:paraId="24962F6C" w14:textId="77777777" w:rsidTr="00DD097E">
        <w:trPr>
          <w:trHeight w:val="113"/>
        </w:trPr>
        <w:tc>
          <w:tcPr>
            <w:tcW w:w="548" w:type="dxa"/>
            <w:tcBorders>
              <w:left w:val="single" w:sz="6" w:space="0" w:color="auto"/>
            </w:tcBorders>
            <w:shd w:val="clear" w:color="auto" w:fill="auto"/>
            <w:noWrap/>
            <w:hideMark/>
          </w:tcPr>
          <w:p w14:paraId="353CD0DA" w14:textId="77777777" w:rsidR="00DD097E" w:rsidRPr="00CB56EC" w:rsidRDefault="00DD097E" w:rsidP="00DD097E">
            <w:pPr>
              <w:rPr>
                <w:color w:val="000000"/>
                <w:sz w:val="15"/>
                <w:szCs w:val="15"/>
                <w:lang w:eastAsia="tr-TR"/>
              </w:rPr>
            </w:pPr>
            <w:r w:rsidRPr="00CB56EC">
              <w:rPr>
                <w:color w:val="000000"/>
                <w:sz w:val="15"/>
                <w:szCs w:val="15"/>
                <w:lang w:eastAsia="tr-TR"/>
              </w:rPr>
              <w:t>4.1.2.</w:t>
            </w:r>
          </w:p>
        </w:tc>
        <w:tc>
          <w:tcPr>
            <w:tcW w:w="3165" w:type="dxa"/>
            <w:shd w:val="clear" w:color="auto" w:fill="auto"/>
            <w:noWrap/>
            <w:vAlign w:val="bottom"/>
            <w:hideMark/>
          </w:tcPr>
          <w:p w14:paraId="7924FBB5" w14:textId="77777777" w:rsidR="00DD097E" w:rsidRPr="00CB56EC" w:rsidRDefault="00DD097E" w:rsidP="00DD097E">
            <w:pPr>
              <w:rPr>
                <w:color w:val="000000"/>
                <w:sz w:val="15"/>
                <w:szCs w:val="15"/>
                <w:lang w:eastAsia="tr-TR"/>
              </w:rPr>
            </w:pPr>
            <w:r w:rsidRPr="00CB56EC">
              <w:rPr>
                <w:color w:val="000000"/>
                <w:sz w:val="15"/>
                <w:szCs w:val="15"/>
                <w:lang w:eastAsia="tr-TR"/>
              </w:rPr>
              <w:t>Konsolide Edilmeyenler</w:t>
            </w:r>
          </w:p>
        </w:tc>
        <w:tc>
          <w:tcPr>
            <w:tcW w:w="674" w:type="dxa"/>
            <w:shd w:val="clear" w:color="auto" w:fill="auto"/>
            <w:noWrap/>
            <w:vAlign w:val="bottom"/>
            <w:hideMark/>
          </w:tcPr>
          <w:p w14:paraId="1AD937A8" w14:textId="77777777" w:rsidR="00DD097E" w:rsidRPr="00CB56EC" w:rsidRDefault="00DD097E" w:rsidP="00DD097E">
            <w:pPr>
              <w:jc w:val="center"/>
              <w:rPr>
                <w:color w:val="000000"/>
                <w:sz w:val="15"/>
                <w:szCs w:val="15"/>
                <w:lang w:eastAsia="tr-TR"/>
              </w:rPr>
            </w:pPr>
          </w:p>
        </w:tc>
        <w:tc>
          <w:tcPr>
            <w:tcW w:w="818" w:type="dxa"/>
            <w:shd w:val="clear" w:color="auto" w:fill="auto"/>
            <w:vAlign w:val="bottom"/>
            <w:hideMark/>
          </w:tcPr>
          <w:p w14:paraId="1A38E6E6" w14:textId="10647046" w:rsidR="00DD097E" w:rsidRPr="00CB56EC" w:rsidRDefault="00DD097E" w:rsidP="00DD097E">
            <w:pPr>
              <w:jc w:val="right"/>
              <w:rPr>
                <w:sz w:val="15"/>
                <w:szCs w:val="15"/>
              </w:rPr>
            </w:pPr>
            <w:r w:rsidRPr="00DD097E">
              <w:rPr>
                <w:sz w:val="15"/>
                <w:szCs w:val="15"/>
              </w:rPr>
              <w:t>-</w:t>
            </w:r>
          </w:p>
        </w:tc>
        <w:tc>
          <w:tcPr>
            <w:tcW w:w="819" w:type="dxa"/>
            <w:shd w:val="clear" w:color="auto" w:fill="auto"/>
            <w:vAlign w:val="bottom"/>
            <w:hideMark/>
          </w:tcPr>
          <w:p w14:paraId="13FEC83E" w14:textId="7A5BE989" w:rsidR="00DD097E" w:rsidRPr="00CB56EC" w:rsidRDefault="00DD097E" w:rsidP="00DD097E">
            <w:pPr>
              <w:jc w:val="right"/>
              <w:rPr>
                <w:sz w:val="15"/>
                <w:szCs w:val="15"/>
              </w:rPr>
            </w:pPr>
            <w:r w:rsidRPr="00DD097E">
              <w:rPr>
                <w:sz w:val="15"/>
                <w:szCs w:val="15"/>
              </w:rPr>
              <w:t>-</w:t>
            </w:r>
          </w:p>
        </w:tc>
        <w:tc>
          <w:tcPr>
            <w:tcW w:w="819" w:type="dxa"/>
            <w:shd w:val="clear" w:color="auto" w:fill="auto"/>
            <w:vAlign w:val="bottom"/>
            <w:hideMark/>
          </w:tcPr>
          <w:p w14:paraId="3054BF54" w14:textId="32C1B36A" w:rsidR="00DD097E" w:rsidRPr="00CB56EC" w:rsidRDefault="00DD097E" w:rsidP="00DD097E">
            <w:pPr>
              <w:jc w:val="right"/>
              <w:rPr>
                <w:sz w:val="15"/>
                <w:szCs w:val="15"/>
              </w:rPr>
            </w:pPr>
            <w:r w:rsidRPr="00DD097E">
              <w:rPr>
                <w:sz w:val="15"/>
                <w:szCs w:val="15"/>
              </w:rPr>
              <w:t>-</w:t>
            </w:r>
          </w:p>
        </w:tc>
        <w:tc>
          <w:tcPr>
            <w:tcW w:w="818" w:type="dxa"/>
            <w:shd w:val="clear" w:color="auto" w:fill="auto"/>
            <w:vAlign w:val="bottom"/>
          </w:tcPr>
          <w:p w14:paraId="3E3CB3F6" w14:textId="6C369DDE" w:rsidR="00DD097E" w:rsidRPr="00CB56EC" w:rsidRDefault="00DD097E" w:rsidP="00DD097E">
            <w:pPr>
              <w:jc w:val="right"/>
              <w:rPr>
                <w:sz w:val="15"/>
                <w:szCs w:val="15"/>
                <w:lang w:eastAsia="tr-TR"/>
              </w:rPr>
            </w:pPr>
            <w:r w:rsidRPr="00432367">
              <w:rPr>
                <w:sz w:val="15"/>
                <w:szCs w:val="15"/>
              </w:rPr>
              <w:t>-</w:t>
            </w:r>
          </w:p>
        </w:tc>
        <w:tc>
          <w:tcPr>
            <w:tcW w:w="819" w:type="dxa"/>
            <w:shd w:val="clear" w:color="auto" w:fill="auto"/>
            <w:vAlign w:val="bottom"/>
          </w:tcPr>
          <w:p w14:paraId="39D0B1EB" w14:textId="413B1FD8" w:rsidR="00DD097E" w:rsidRPr="00CB56EC" w:rsidRDefault="00DD097E" w:rsidP="00DD097E">
            <w:pPr>
              <w:jc w:val="right"/>
              <w:rPr>
                <w:sz w:val="15"/>
                <w:szCs w:val="15"/>
                <w:lang w:eastAsia="tr-TR"/>
              </w:rPr>
            </w:pPr>
            <w:r w:rsidRPr="00432367">
              <w:rPr>
                <w:sz w:val="15"/>
                <w:szCs w:val="15"/>
              </w:rPr>
              <w:t>-</w:t>
            </w:r>
          </w:p>
        </w:tc>
        <w:tc>
          <w:tcPr>
            <w:tcW w:w="819" w:type="dxa"/>
            <w:shd w:val="clear" w:color="auto" w:fill="auto"/>
            <w:vAlign w:val="bottom"/>
          </w:tcPr>
          <w:p w14:paraId="16465E23" w14:textId="2EFEF90E" w:rsidR="00DD097E" w:rsidRPr="00CB56EC" w:rsidRDefault="00DD097E" w:rsidP="00DD097E">
            <w:pPr>
              <w:jc w:val="right"/>
              <w:rPr>
                <w:sz w:val="15"/>
                <w:szCs w:val="15"/>
                <w:lang w:eastAsia="tr-TR"/>
              </w:rPr>
            </w:pPr>
            <w:r w:rsidRPr="00432367">
              <w:rPr>
                <w:sz w:val="15"/>
                <w:szCs w:val="15"/>
              </w:rPr>
              <w:t>-</w:t>
            </w:r>
          </w:p>
        </w:tc>
      </w:tr>
      <w:tr w:rsidR="00DD097E" w:rsidRPr="00DD097E" w14:paraId="336F98EB" w14:textId="77777777" w:rsidTr="00DD097E">
        <w:trPr>
          <w:trHeight w:val="113"/>
        </w:trPr>
        <w:tc>
          <w:tcPr>
            <w:tcW w:w="548" w:type="dxa"/>
            <w:tcBorders>
              <w:left w:val="single" w:sz="6" w:space="0" w:color="auto"/>
            </w:tcBorders>
            <w:shd w:val="clear" w:color="auto" w:fill="auto"/>
            <w:noWrap/>
            <w:hideMark/>
          </w:tcPr>
          <w:p w14:paraId="30A5F962"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4.2.</w:t>
            </w:r>
          </w:p>
        </w:tc>
        <w:tc>
          <w:tcPr>
            <w:tcW w:w="3165" w:type="dxa"/>
            <w:shd w:val="clear" w:color="auto" w:fill="auto"/>
            <w:vAlign w:val="bottom"/>
            <w:hideMark/>
          </w:tcPr>
          <w:p w14:paraId="6A5CF273"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Bağlı Ortaklıklar  (Net)</w:t>
            </w:r>
          </w:p>
        </w:tc>
        <w:tc>
          <w:tcPr>
            <w:tcW w:w="674" w:type="dxa"/>
            <w:shd w:val="clear" w:color="auto" w:fill="auto"/>
            <w:noWrap/>
            <w:vAlign w:val="bottom"/>
            <w:hideMark/>
          </w:tcPr>
          <w:p w14:paraId="0ACE1B6B" w14:textId="77777777" w:rsidR="00DD097E" w:rsidRPr="00DD097E" w:rsidRDefault="00DD097E" w:rsidP="00DD097E">
            <w:pPr>
              <w:jc w:val="center"/>
              <w:rPr>
                <w:b/>
                <w:bCs/>
                <w:color w:val="000000"/>
                <w:sz w:val="15"/>
                <w:szCs w:val="15"/>
                <w:lang w:eastAsia="tr-TR"/>
              </w:rPr>
            </w:pPr>
            <w:r w:rsidRPr="00DD097E">
              <w:rPr>
                <w:b/>
                <w:bCs/>
                <w:color w:val="000000"/>
                <w:sz w:val="15"/>
                <w:szCs w:val="15"/>
                <w:lang w:eastAsia="tr-TR"/>
              </w:rPr>
              <w:t>(1.8.)</w:t>
            </w:r>
          </w:p>
        </w:tc>
        <w:tc>
          <w:tcPr>
            <w:tcW w:w="818" w:type="dxa"/>
            <w:shd w:val="clear" w:color="auto" w:fill="auto"/>
            <w:vAlign w:val="bottom"/>
            <w:hideMark/>
          </w:tcPr>
          <w:p w14:paraId="1FFE9218" w14:textId="1F75AD1A" w:rsidR="00DD097E" w:rsidRPr="00DD097E" w:rsidRDefault="00DD097E" w:rsidP="00DD097E">
            <w:pPr>
              <w:jc w:val="right"/>
              <w:rPr>
                <w:b/>
                <w:bCs/>
                <w:sz w:val="15"/>
                <w:szCs w:val="15"/>
              </w:rPr>
            </w:pPr>
            <w:r w:rsidRPr="00F020A3">
              <w:rPr>
                <w:b/>
                <w:bCs/>
                <w:sz w:val="15"/>
                <w:szCs w:val="15"/>
              </w:rPr>
              <w:t>22,250</w:t>
            </w:r>
          </w:p>
        </w:tc>
        <w:tc>
          <w:tcPr>
            <w:tcW w:w="819" w:type="dxa"/>
            <w:shd w:val="clear" w:color="auto" w:fill="auto"/>
            <w:vAlign w:val="bottom"/>
            <w:hideMark/>
          </w:tcPr>
          <w:p w14:paraId="04375B5E" w14:textId="11E76E3D" w:rsidR="00DD097E" w:rsidRPr="00DD097E" w:rsidRDefault="00DD097E" w:rsidP="00DD097E">
            <w:pPr>
              <w:jc w:val="right"/>
              <w:rPr>
                <w:b/>
                <w:bCs/>
                <w:sz w:val="15"/>
                <w:szCs w:val="15"/>
              </w:rPr>
            </w:pPr>
            <w:r w:rsidRPr="00DD097E">
              <w:rPr>
                <w:b/>
                <w:bCs/>
                <w:sz w:val="15"/>
                <w:szCs w:val="15"/>
              </w:rPr>
              <w:t>-</w:t>
            </w:r>
          </w:p>
        </w:tc>
        <w:tc>
          <w:tcPr>
            <w:tcW w:w="819" w:type="dxa"/>
            <w:shd w:val="clear" w:color="auto" w:fill="auto"/>
            <w:vAlign w:val="bottom"/>
            <w:hideMark/>
          </w:tcPr>
          <w:p w14:paraId="5AB8E4E9" w14:textId="3095B91A" w:rsidR="00DD097E" w:rsidRPr="00DD097E" w:rsidRDefault="00DD097E" w:rsidP="00DD097E">
            <w:pPr>
              <w:jc w:val="right"/>
              <w:rPr>
                <w:b/>
                <w:bCs/>
                <w:sz w:val="15"/>
                <w:szCs w:val="15"/>
              </w:rPr>
            </w:pPr>
            <w:r w:rsidRPr="00F020A3">
              <w:rPr>
                <w:b/>
                <w:bCs/>
                <w:sz w:val="15"/>
                <w:szCs w:val="15"/>
              </w:rPr>
              <w:t>22,250</w:t>
            </w:r>
          </w:p>
        </w:tc>
        <w:tc>
          <w:tcPr>
            <w:tcW w:w="818" w:type="dxa"/>
            <w:shd w:val="clear" w:color="auto" w:fill="auto"/>
            <w:vAlign w:val="bottom"/>
          </w:tcPr>
          <w:p w14:paraId="0232AE97" w14:textId="0F074983" w:rsidR="00DD097E" w:rsidRPr="00DD097E" w:rsidRDefault="00DD097E" w:rsidP="00DD097E">
            <w:pPr>
              <w:jc w:val="right"/>
              <w:rPr>
                <w:b/>
                <w:bCs/>
                <w:sz w:val="15"/>
                <w:szCs w:val="15"/>
                <w:lang w:eastAsia="tr-TR"/>
              </w:rPr>
            </w:pPr>
            <w:r w:rsidRPr="00DD097E">
              <w:rPr>
                <w:b/>
                <w:bCs/>
                <w:sz w:val="15"/>
                <w:szCs w:val="15"/>
              </w:rPr>
              <w:t>22,000</w:t>
            </w:r>
          </w:p>
        </w:tc>
        <w:tc>
          <w:tcPr>
            <w:tcW w:w="819" w:type="dxa"/>
            <w:shd w:val="clear" w:color="auto" w:fill="auto"/>
            <w:vAlign w:val="bottom"/>
          </w:tcPr>
          <w:p w14:paraId="6D609891" w14:textId="6609BB5B" w:rsidR="00DD097E" w:rsidRPr="00DD097E" w:rsidRDefault="00DD097E" w:rsidP="00DD097E">
            <w:pPr>
              <w:jc w:val="right"/>
              <w:rPr>
                <w:b/>
                <w:bCs/>
                <w:sz w:val="15"/>
                <w:szCs w:val="15"/>
                <w:lang w:eastAsia="tr-TR"/>
              </w:rPr>
            </w:pPr>
            <w:r w:rsidRPr="00DD097E">
              <w:rPr>
                <w:b/>
                <w:bCs/>
                <w:sz w:val="15"/>
                <w:szCs w:val="15"/>
              </w:rPr>
              <w:t>-</w:t>
            </w:r>
          </w:p>
        </w:tc>
        <w:tc>
          <w:tcPr>
            <w:tcW w:w="819" w:type="dxa"/>
            <w:shd w:val="clear" w:color="auto" w:fill="auto"/>
            <w:vAlign w:val="bottom"/>
          </w:tcPr>
          <w:p w14:paraId="2DC9D7FC" w14:textId="3710E3E3" w:rsidR="00DD097E" w:rsidRPr="00DD097E" w:rsidRDefault="00DD097E" w:rsidP="00DD097E">
            <w:pPr>
              <w:jc w:val="right"/>
              <w:rPr>
                <w:b/>
                <w:bCs/>
                <w:sz w:val="15"/>
                <w:szCs w:val="15"/>
                <w:lang w:eastAsia="tr-TR"/>
              </w:rPr>
            </w:pPr>
            <w:r w:rsidRPr="00DD097E">
              <w:rPr>
                <w:b/>
                <w:bCs/>
                <w:sz w:val="15"/>
                <w:szCs w:val="15"/>
              </w:rPr>
              <w:t>22,000</w:t>
            </w:r>
          </w:p>
        </w:tc>
      </w:tr>
      <w:tr w:rsidR="00DD097E" w:rsidRPr="00CB56EC" w14:paraId="7108BDBB" w14:textId="77777777" w:rsidTr="00DD097E">
        <w:trPr>
          <w:trHeight w:val="113"/>
        </w:trPr>
        <w:tc>
          <w:tcPr>
            <w:tcW w:w="548" w:type="dxa"/>
            <w:tcBorders>
              <w:left w:val="single" w:sz="6" w:space="0" w:color="auto"/>
            </w:tcBorders>
            <w:shd w:val="clear" w:color="auto" w:fill="auto"/>
            <w:noWrap/>
            <w:hideMark/>
          </w:tcPr>
          <w:p w14:paraId="5B4A35F4" w14:textId="77777777" w:rsidR="00DD097E" w:rsidRPr="00CB56EC" w:rsidRDefault="00DD097E" w:rsidP="00DD097E">
            <w:pPr>
              <w:rPr>
                <w:color w:val="000000"/>
                <w:sz w:val="15"/>
                <w:szCs w:val="15"/>
                <w:lang w:eastAsia="tr-TR"/>
              </w:rPr>
            </w:pPr>
            <w:r w:rsidRPr="00CB56EC">
              <w:rPr>
                <w:color w:val="000000"/>
                <w:sz w:val="15"/>
                <w:szCs w:val="15"/>
                <w:lang w:eastAsia="tr-TR"/>
              </w:rPr>
              <w:t>4.2.1.</w:t>
            </w:r>
          </w:p>
        </w:tc>
        <w:tc>
          <w:tcPr>
            <w:tcW w:w="3165" w:type="dxa"/>
            <w:shd w:val="clear" w:color="auto" w:fill="auto"/>
            <w:noWrap/>
            <w:vAlign w:val="bottom"/>
            <w:hideMark/>
          </w:tcPr>
          <w:p w14:paraId="4904AF87" w14:textId="77777777" w:rsidR="00DD097E" w:rsidRPr="00CB56EC" w:rsidRDefault="00DD097E" w:rsidP="00DD097E">
            <w:pPr>
              <w:rPr>
                <w:color w:val="000000"/>
                <w:sz w:val="15"/>
                <w:szCs w:val="15"/>
                <w:lang w:eastAsia="tr-TR"/>
              </w:rPr>
            </w:pPr>
            <w:r w:rsidRPr="00CB56EC">
              <w:rPr>
                <w:color w:val="000000"/>
                <w:sz w:val="15"/>
                <w:szCs w:val="15"/>
                <w:lang w:eastAsia="tr-TR"/>
              </w:rPr>
              <w:t>Konsolide Edilmeyen Mali Ortaklıklar</w:t>
            </w:r>
          </w:p>
        </w:tc>
        <w:tc>
          <w:tcPr>
            <w:tcW w:w="674" w:type="dxa"/>
            <w:shd w:val="clear" w:color="auto" w:fill="auto"/>
            <w:noWrap/>
            <w:vAlign w:val="bottom"/>
            <w:hideMark/>
          </w:tcPr>
          <w:p w14:paraId="53CE985F" w14:textId="77777777" w:rsidR="00DD097E" w:rsidRPr="00CB56EC" w:rsidRDefault="00DD097E" w:rsidP="00DD097E">
            <w:pPr>
              <w:jc w:val="center"/>
              <w:rPr>
                <w:color w:val="000000"/>
                <w:sz w:val="15"/>
                <w:szCs w:val="15"/>
                <w:lang w:eastAsia="tr-TR"/>
              </w:rPr>
            </w:pPr>
          </w:p>
        </w:tc>
        <w:tc>
          <w:tcPr>
            <w:tcW w:w="818" w:type="dxa"/>
            <w:shd w:val="clear" w:color="auto" w:fill="auto"/>
            <w:vAlign w:val="bottom"/>
            <w:hideMark/>
          </w:tcPr>
          <w:p w14:paraId="37B8558B" w14:textId="1E54D81D" w:rsidR="00DD097E" w:rsidRPr="00CB56EC" w:rsidRDefault="00DD097E" w:rsidP="00DD097E">
            <w:pPr>
              <w:jc w:val="right"/>
              <w:rPr>
                <w:sz w:val="15"/>
                <w:szCs w:val="15"/>
              </w:rPr>
            </w:pPr>
            <w:r w:rsidRPr="00F020A3">
              <w:rPr>
                <w:sz w:val="15"/>
                <w:szCs w:val="15"/>
              </w:rPr>
              <w:t>250</w:t>
            </w:r>
          </w:p>
        </w:tc>
        <w:tc>
          <w:tcPr>
            <w:tcW w:w="819" w:type="dxa"/>
            <w:shd w:val="clear" w:color="auto" w:fill="auto"/>
            <w:vAlign w:val="bottom"/>
            <w:hideMark/>
          </w:tcPr>
          <w:p w14:paraId="35B697F4" w14:textId="16B71AC3" w:rsidR="00DD097E" w:rsidRPr="00CB56EC" w:rsidRDefault="00DD097E" w:rsidP="00DD097E">
            <w:pPr>
              <w:jc w:val="right"/>
              <w:rPr>
                <w:sz w:val="15"/>
                <w:szCs w:val="15"/>
              </w:rPr>
            </w:pPr>
            <w:r w:rsidRPr="00DD097E">
              <w:rPr>
                <w:sz w:val="15"/>
                <w:szCs w:val="15"/>
              </w:rPr>
              <w:t>-</w:t>
            </w:r>
          </w:p>
        </w:tc>
        <w:tc>
          <w:tcPr>
            <w:tcW w:w="819" w:type="dxa"/>
            <w:shd w:val="clear" w:color="auto" w:fill="auto"/>
            <w:vAlign w:val="bottom"/>
            <w:hideMark/>
          </w:tcPr>
          <w:p w14:paraId="38F0390B" w14:textId="1CB2D6B4" w:rsidR="00DD097E" w:rsidRPr="00CB56EC" w:rsidRDefault="00DD097E" w:rsidP="00DD097E">
            <w:pPr>
              <w:jc w:val="right"/>
              <w:rPr>
                <w:sz w:val="15"/>
                <w:szCs w:val="15"/>
              </w:rPr>
            </w:pPr>
            <w:r w:rsidRPr="00F020A3">
              <w:rPr>
                <w:sz w:val="15"/>
                <w:szCs w:val="15"/>
              </w:rPr>
              <w:t>250</w:t>
            </w:r>
          </w:p>
        </w:tc>
        <w:tc>
          <w:tcPr>
            <w:tcW w:w="818" w:type="dxa"/>
            <w:shd w:val="clear" w:color="auto" w:fill="auto"/>
            <w:vAlign w:val="bottom"/>
          </w:tcPr>
          <w:p w14:paraId="72C926D2" w14:textId="7FCA1011" w:rsidR="00DD097E" w:rsidRPr="00CB56EC" w:rsidRDefault="00DD097E" w:rsidP="00DD097E">
            <w:pPr>
              <w:jc w:val="right"/>
              <w:rPr>
                <w:sz w:val="15"/>
                <w:szCs w:val="15"/>
                <w:lang w:eastAsia="tr-TR"/>
              </w:rPr>
            </w:pPr>
            <w:r w:rsidRPr="00432367">
              <w:rPr>
                <w:sz w:val="15"/>
                <w:szCs w:val="15"/>
              </w:rPr>
              <w:t>-</w:t>
            </w:r>
          </w:p>
        </w:tc>
        <w:tc>
          <w:tcPr>
            <w:tcW w:w="819" w:type="dxa"/>
            <w:shd w:val="clear" w:color="auto" w:fill="auto"/>
            <w:vAlign w:val="bottom"/>
          </w:tcPr>
          <w:p w14:paraId="29E33F9A" w14:textId="311131A5" w:rsidR="00DD097E" w:rsidRPr="00CB56EC" w:rsidRDefault="00DD097E" w:rsidP="00DD097E">
            <w:pPr>
              <w:jc w:val="right"/>
              <w:rPr>
                <w:sz w:val="15"/>
                <w:szCs w:val="15"/>
                <w:lang w:eastAsia="tr-TR"/>
              </w:rPr>
            </w:pPr>
            <w:r w:rsidRPr="00432367">
              <w:rPr>
                <w:sz w:val="15"/>
                <w:szCs w:val="15"/>
              </w:rPr>
              <w:t>-</w:t>
            </w:r>
          </w:p>
        </w:tc>
        <w:tc>
          <w:tcPr>
            <w:tcW w:w="819" w:type="dxa"/>
            <w:shd w:val="clear" w:color="auto" w:fill="auto"/>
            <w:vAlign w:val="bottom"/>
          </w:tcPr>
          <w:p w14:paraId="0E0BAD6C" w14:textId="51C2D0AA" w:rsidR="00DD097E" w:rsidRPr="00CB56EC" w:rsidRDefault="00DD097E" w:rsidP="00DD097E">
            <w:pPr>
              <w:jc w:val="right"/>
              <w:rPr>
                <w:sz w:val="15"/>
                <w:szCs w:val="15"/>
                <w:lang w:eastAsia="tr-TR"/>
              </w:rPr>
            </w:pPr>
            <w:r w:rsidRPr="00432367">
              <w:rPr>
                <w:sz w:val="15"/>
                <w:szCs w:val="15"/>
              </w:rPr>
              <w:t>-</w:t>
            </w:r>
          </w:p>
        </w:tc>
      </w:tr>
      <w:tr w:rsidR="00DD097E" w:rsidRPr="00CB56EC" w14:paraId="1DEDD7BE" w14:textId="77777777" w:rsidTr="00DD097E">
        <w:trPr>
          <w:trHeight w:val="113"/>
        </w:trPr>
        <w:tc>
          <w:tcPr>
            <w:tcW w:w="548" w:type="dxa"/>
            <w:tcBorders>
              <w:left w:val="single" w:sz="6" w:space="0" w:color="auto"/>
            </w:tcBorders>
            <w:shd w:val="clear" w:color="auto" w:fill="auto"/>
            <w:noWrap/>
            <w:hideMark/>
          </w:tcPr>
          <w:p w14:paraId="7763A34B" w14:textId="77777777" w:rsidR="00DD097E" w:rsidRPr="00CB56EC" w:rsidRDefault="00DD097E" w:rsidP="00DD097E">
            <w:pPr>
              <w:rPr>
                <w:color w:val="000000"/>
                <w:sz w:val="15"/>
                <w:szCs w:val="15"/>
                <w:lang w:eastAsia="tr-TR"/>
              </w:rPr>
            </w:pPr>
            <w:r w:rsidRPr="00CB56EC">
              <w:rPr>
                <w:color w:val="000000"/>
                <w:sz w:val="15"/>
                <w:szCs w:val="15"/>
                <w:lang w:eastAsia="tr-TR"/>
              </w:rPr>
              <w:t>4.2.2.</w:t>
            </w:r>
          </w:p>
        </w:tc>
        <w:tc>
          <w:tcPr>
            <w:tcW w:w="3165" w:type="dxa"/>
            <w:shd w:val="clear" w:color="auto" w:fill="auto"/>
            <w:noWrap/>
            <w:vAlign w:val="bottom"/>
            <w:hideMark/>
          </w:tcPr>
          <w:p w14:paraId="447C77E5" w14:textId="77777777" w:rsidR="00DD097E" w:rsidRPr="00CB56EC" w:rsidRDefault="00DD097E" w:rsidP="00DD097E">
            <w:pPr>
              <w:rPr>
                <w:color w:val="000000"/>
                <w:sz w:val="15"/>
                <w:szCs w:val="15"/>
                <w:lang w:eastAsia="tr-TR"/>
              </w:rPr>
            </w:pPr>
            <w:r w:rsidRPr="00CB56EC">
              <w:rPr>
                <w:color w:val="000000"/>
                <w:sz w:val="15"/>
                <w:szCs w:val="15"/>
                <w:lang w:eastAsia="tr-TR"/>
              </w:rPr>
              <w:t>Konsolide Edilmeyen Mali Olmayan Ortaklıklar</w:t>
            </w:r>
          </w:p>
        </w:tc>
        <w:tc>
          <w:tcPr>
            <w:tcW w:w="674" w:type="dxa"/>
            <w:shd w:val="clear" w:color="auto" w:fill="auto"/>
            <w:noWrap/>
            <w:vAlign w:val="bottom"/>
            <w:hideMark/>
          </w:tcPr>
          <w:p w14:paraId="76106B92" w14:textId="77777777" w:rsidR="00DD097E" w:rsidRPr="00CB56EC" w:rsidRDefault="00DD097E" w:rsidP="00DD097E">
            <w:pPr>
              <w:jc w:val="center"/>
              <w:rPr>
                <w:color w:val="000000"/>
                <w:sz w:val="15"/>
                <w:szCs w:val="15"/>
                <w:lang w:eastAsia="tr-TR"/>
              </w:rPr>
            </w:pPr>
          </w:p>
        </w:tc>
        <w:tc>
          <w:tcPr>
            <w:tcW w:w="818" w:type="dxa"/>
            <w:shd w:val="clear" w:color="auto" w:fill="auto"/>
            <w:vAlign w:val="bottom"/>
            <w:hideMark/>
          </w:tcPr>
          <w:p w14:paraId="6EFBC901" w14:textId="18760214" w:rsidR="00DD097E" w:rsidRPr="00CB56EC" w:rsidRDefault="00DD097E" w:rsidP="00DD097E">
            <w:pPr>
              <w:jc w:val="right"/>
              <w:rPr>
                <w:sz w:val="15"/>
                <w:szCs w:val="15"/>
              </w:rPr>
            </w:pPr>
            <w:r w:rsidRPr="00F020A3">
              <w:rPr>
                <w:sz w:val="15"/>
                <w:szCs w:val="15"/>
              </w:rPr>
              <w:t>22,000</w:t>
            </w:r>
          </w:p>
        </w:tc>
        <w:tc>
          <w:tcPr>
            <w:tcW w:w="819" w:type="dxa"/>
            <w:shd w:val="clear" w:color="auto" w:fill="auto"/>
            <w:vAlign w:val="bottom"/>
            <w:hideMark/>
          </w:tcPr>
          <w:p w14:paraId="4C5B2D10" w14:textId="195BA4D1" w:rsidR="00DD097E" w:rsidRPr="00CB56EC" w:rsidRDefault="00DD097E" w:rsidP="00DD097E">
            <w:pPr>
              <w:jc w:val="right"/>
              <w:rPr>
                <w:sz w:val="15"/>
                <w:szCs w:val="15"/>
              </w:rPr>
            </w:pPr>
            <w:r w:rsidRPr="00DD097E">
              <w:rPr>
                <w:sz w:val="15"/>
                <w:szCs w:val="15"/>
              </w:rPr>
              <w:t>-</w:t>
            </w:r>
          </w:p>
        </w:tc>
        <w:tc>
          <w:tcPr>
            <w:tcW w:w="819" w:type="dxa"/>
            <w:shd w:val="clear" w:color="auto" w:fill="auto"/>
            <w:vAlign w:val="bottom"/>
            <w:hideMark/>
          </w:tcPr>
          <w:p w14:paraId="60DCA8D6" w14:textId="6EF9F770" w:rsidR="00DD097E" w:rsidRPr="00CB56EC" w:rsidRDefault="00DD097E" w:rsidP="00DD097E">
            <w:pPr>
              <w:jc w:val="right"/>
              <w:rPr>
                <w:sz w:val="15"/>
                <w:szCs w:val="15"/>
              </w:rPr>
            </w:pPr>
            <w:r w:rsidRPr="00F020A3">
              <w:rPr>
                <w:sz w:val="15"/>
                <w:szCs w:val="15"/>
              </w:rPr>
              <w:t>22,000</w:t>
            </w:r>
          </w:p>
        </w:tc>
        <w:tc>
          <w:tcPr>
            <w:tcW w:w="818" w:type="dxa"/>
            <w:shd w:val="clear" w:color="auto" w:fill="auto"/>
            <w:vAlign w:val="bottom"/>
          </w:tcPr>
          <w:p w14:paraId="0C45F469" w14:textId="5F5CE571" w:rsidR="00DD097E" w:rsidRPr="00CB56EC" w:rsidRDefault="00DD097E" w:rsidP="00DD097E">
            <w:pPr>
              <w:jc w:val="right"/>
              <w:rPr>
                <w:sz w:val="15"/>
                <w:szCs w:val="15"/>
                <w:lang w:eastAsia="tr-TR"/>
              </w:rPr>
            </w:pPr>
            <w:r w:rsidRPr="00210B51">
              <w:rPr>
                <w:sz w:val="15"/>
                <w:szCs w:val="15"/>
              </w:rPr>
              <w:t>22,000</w:t>
            </w:r>
          </w:p>
        </w:tc>
        <w:tc>
          <w:tcPr>
            <w:tcW w:w="819" w:type="dxa"/>
            <w:shd w:val="clear" w:color="auto" w:fill="auto"/>
            <w:vAlign w:val="bottom"/>
          </w:tcPr>
          <w:p w14:paraId="72BE0B60" w14:textId="30D3EFF3" w:rsidR="00DD097E" w:rsidRPr="00CB56EC" w:rsidRDefault="00DD097E" w:rsidP="00DD097E">
            <w:pPr>
              <w:jc w:val="right"/>
              <w:rPr>
                <w:sz w:val="15"/>
                <w:szCs w:val="15"/>
                <w:lang w:eastAsia="tr-TR"/>
              </w:rPr>
            </w:pPr>
            <w:r w:rsidRPr="00432367">
              <w:rPr>
                <w:sz w:val="15"/>
                <w:szCs w:val="15"/>
              </w:rPr>
              <w:t>-</w:t>
            </w:r>
          </w:p>
        </w:tc>
        <w:tc>
          <w:tcPr>
            <w:tcW w:w="819" w:type="dxa"/>
            <w:shd w:val="clear" w:color="auto" w:fill="auto"/>
            <w:vAlign w:val="bottom"/>
          </w:tcPr>
          <w:p w14:paraId="7FC75AA8" w14:textId="692DFF7C" w:rsidR="00DD097E" w:rsidRPr="00CB56EC" w:rsidRDefault="00DD097E" w:rsidP="00DD097E">
            <w:pPr>
              <w:jc w:val="right"/>
              <w:rPr>
                <w:sz w:val="15"/>
                <w:szCs w:val="15"/>
                <w:lang w:eastAsia="tr-TR"/>
              </w:rPr>
            </w:pPr>
            <w:r w:rsidRPr="00210B51">
              <w:rPr>
                <w:sz w:val="15"/>
                <w:szCs w:val="15"/>
              </w:rPr>
              <w:t>22,000</w:t>
            </w:r>
          </w:p>
        </w:tc>
      </w:tr>
      <w:tr w:rsidR="00DD097E" w:rsidRPr="00DD097E" w14:paraId="381F76B7" w14:textId="77777777" w:rsidTr="00DD097E">
        <w:trPr>
          <w:trHeight w:val="113"/>
        </w:trPr>
        <w:tc>
          <w:tcPr>
            <w:tcW w:w="548" w:type="dxa"/>
            <w:tcBorders>
              <w:left w:val="single" w:sz="6" w:space="0" w:color="auto"/>
            </w:tcBorders>
            <w:shd w:val="clear" w:color="auto" w:fill="auto"/>
            <w:noWrap/>
            <w:hideMark/>
          </w:tcPr>
          <w:p w14:paraId="487A5F7A"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4.3.</w:t>
            </w:r>
          </w:p>
        </w:tc>
        <w:tc>
          <w:tcPr>
            <w:tcW w:w="3165" w:type="dxa"/>
            <w:shd w:val="clear" w:color="auto" w:fill="auto"/>
            <w:vAlign w:val="bottom"/>
            <w:hideMark/>
          </w:tcPr>
          <w:p w14:paraId="19ADA1CA"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Birlikte Kontrol Edilen Ortaklıklar (İş Ortaklıkları) (Net)</w:t>
            </w:r>
          </w:p>
        </w:tc>
        <w:tc>
          <w:tcPr>
            <w:tcW w:w="674" w:type="dxa"/>
            <w:shd w:val="clear" w:color="auto" w:fill="auto"/>
            <w:noWrap/>
            <w:vAlign w:val="bottom"/>
            <w:hideMark/>
          </w:tcPr>
          <w:p w14:paraId="35248D63" w14:textId="77777777" w:rsidR="00DD097E" w:rsidRPr="00DD097E" w:rsidRDefault="00DD097E" w:rsidP="00DD097E">
            <w:pPr>
              <w:jc w:val="center"/>
              <w:rPr>
                <w:b/>
                <w:bCs/>
                <w:color w:val="000000"/>
                <w:sz w:val="15"/>
                <w:szCs w:val="15"/>
                <w:lang w:eastAsia="tr-TR"/>
              </w:rPr>
            </w:pPr>
            <w:r w:rsidRPr="00DD097E">
              <w:rPr>
                <w:b/>
                <w:bCs/>
                <w:color w:val="000000"/>
                <w:sz w:val="15"/>
                <w:szCs w:val="15"/>
                <w:lang w:eastAsia="tr-TR"/>
              </w:rPr>
              <w:t>(1.9.)</w:t>
            </w:r>
          </w:p>
        </w:tc>
        <w:tc>
          <w:tcPr>
            <w:tcW w:w="818" w:type="dxa"/>
            <w:shd w:val="clear" w:color="auto" w:fill="auto"/>
            <w:vAlign w:val="bottom"/>
            <w:hideMark/>
          </w:tcPr>
          <w:p w14:paraId="5650E1FC" w14:textId="538E7EC5" w:rsidR="00DD097E" w:rsidRPr="00DD097E" w:rsidRDefault="00DD097E" w:rsidP="00DD097E">
            <w:pPr>
              <w:jc w:val="right"/>
              <w:rPr>
                <w:b/>
                <w:bCs/>
                <w:sz w:val="15"/>
                <w:szCs w:val="15"/>
              </w:rPr>
            </w:pPr>
            <w:r w:rsidRPr="00DD097E">
              <w:rPr>
                <w:b/>
                <w:bCs/>
                <w:sz w:val="15"/>
                <w:szCs w:val="15"/>
              </w:rPr>
              <w:t>-</w:t>
            </w:r>
          </w:p>
        </w:tc>
        <w:tc>
          <w:tcPr>
            <w:tcW w:w="819" w:type="dxa"/>
            <w:shd w:val="clear" w:color="auto" w:fill="auto"/>
            <w:vAlign w:val="bottom"/>
            <w:hideMark/>
          </w:tcPr>
          <w:p w14:paraId="77FA6446" w14:textId="13C9B539" w:rsidR="00DD097E" w:rsidRPr="00DD097E" w:rsidRDefault="00DD097E" w:rsidP="00DD097E">
            <w:pPr>
              <w:jc w:val="right"/>
              <w:rPr>
                <w:b/>
                <w:bCs/>
                <w:sz w:val="15"/>
                <w:szCs w:val="15"/>
              </w:rPr>
            </w:pPr>
            <w:r w:rsidRPr="00DD097E">
              <w:rPr>
                <w:b/>
                <w:bCs/>
                <w:sz w:val="15"/>
                <w:szCs w:val="15"/>
              </w:rPr>
              <w:t>-</w:t>
            </w:r>
          </w:p>
        </w:tc>
        <w:tc>
          <w:tcPr>
            <w:tcW w:w="819" w:type="dxa"/>
            <w:shd w:val="clear" w:color="auto" w:fill="auto"/>
            <w:vAlign w:val="bottom"/>
            <w:hideMark/>
          </w:tcPr>
          <w:p w14:paraId="5BE5C890" w14:textId="19BD0BB4" w:rsidR="00DD097E" w:rsidRPr="00DD097E" w:rsidRDefault="00DD097E" w:rsidP="00DD097E">
            <w:pPr>
              <w:jc w:val="right"/>
              <w:rPr>
                <w:b/>
                <w:bCs/>
                <w:sz w:val="15"/>
                <w:szCs w:val="15"/>
              </w:rPr>
            </w:pPr>
            <w:r w:rsidRPr="00DD097E">
              <w:rPr>
                <w:b/>
                <w:bCs/>
                <w:sz w:val="15"/>
                <w:szCs w:val="15"/>
              </w:rPr>
              <w:t>-</w:t>
            </w:r>
          </w:p>
        </w:tc>
        <w:tc>
          <w:tcPr>
            <w:tcW w:w="818" w:type="dxa"/>
            <w:shd w:val="clear" w:color="auto" w:fill="auto"/>
            <w:vAlign w:val="bottom"/>
          </w:tcPr>
          <w:p w14:paraId="194C3553" w14:textId="6E5BDFF5" w:rsidR="00DD097E" w:rsidRPr="00DD097E" w:rsidRDefault="00DD097E" w:rsidP="00DD097E">
            <w:pPr>
              <w:jc w:val="right"/>
              <w:rPr>
                <w:b/>
                <w:bCs/>
                <w:sz w:val="15"/>
                <w:szCs w:val="15"/>
                <w:lang w:eastAsia="tr-TR"/>
              </w:rPr>
            </w:pPr>
            <w:r w:rsidRPr="00DD097E">
              <w:rPr>
                <w:b/>
                <w:bCs/>
                <w:sz w:val="15"/>
                <w:szCs w:val="15"/>
              </w:rPr>
              <w:t>-</w:t>
            </w:r>
          </w:p>
        </w:tc>
        <w:tc>
          <w:tcPr>
            <w:tcW w:w="819" w:type="dxa"/>
            <w:shd w:val="clear" w:color="auto" w:fill="auto"/>
            <w:vAlign w:val="bottom"/>
          </w:tcPr>
          <w:p w14:paraId="1BA6720B" w14:textId="36C02443" w:rsidR="00DD097E" w:rsidRPr="00DD097E" w:rsidRDefault="00DD097E" w:rsidP="00DD097E">
            <w:pPr>
              <w:jc w:val="right"/>
              <w:rPr>
                <w:b/>
                <w:bCs/>
                <w:sz w:val="15"/>
                <w:szCs w:val="15"/>
                <w:lang w:eastAsia="tr-TR"/>
              </w:rPr>
            </w:pPr>
            <w:r w:rsidRPr="00DD097E">
              <w:rPr>
                <w:b/>
                <w:bCs/>
                <w:sz w:val="15"/>
                <w:szCs w:val="15"/>
              </w:rPr>
              <w:t>-</w:t>
            </w:r>
          </w:p>
        </w:tc>
        <w:tc>
          <w:tcPr>
            <w:tcW w:w="819" w:type="dxa"/>
            <w:shd w:val="clear" w:color="auto" w:fill="auto"/>
            <w:vAlign w:val="bottom"/>
          </w:tcPr>
          <w:p w14:paraId="5B71CF02" w14:textId="0AC9B89A" w:rsidR="00DD097E" w:rsidRPr="00DD097E" w:rsidRDefault="00DD097E" w:rsidP="00DD097E">
            <w:pPr>
              <w:jc w:val="right"/>
              <w:rPr>
                <w:b/>
                <w:bCs/>
                <w:sz w:val="15"/>
                <w:szCs w:val="15"/>
                <w:lang w:eastAsia="tr-TR"/>
              </w:rPr>
            </w:pPr>
            <w:r w:rsidRPr="00DD097E">
              <w:rPr>
                <w:b/>
                <w:bCs/>
                <w:sz w:val="15"/>
                <w:szCs w:val="15"/>
              </w:rPr>
              <w:t>-</w:t>
            </w:r>
          </w:p>
        </w:tc>
      </w:tr>
      <w:tr w:rsidR="00DD097E" w:rsidRPr="00CB56EC" w14:paraId="09A1E9B4" w14:textId="77777777" w:rsidTr="00DD097E">
        <w:trPr>
          <w:trHeight w:val="113"/>
        </w:trPr>
        <w:tc>
          <w:tcPr>
            <w:tcW w:w="548" w:type="dxa"/>
            <w:tcBorders>
              <w:left w:val="single" w:sz="6" w:space="0" w:color="auto"/>
            </w:tcBorders>
            <w:shd w:val="clear" w:color="auto" w:fill="auto"/>
            <w:noWrap/>
            <w:hideMark/>
          </w:tcPr>
          <w:p w14:paraId="2A1A0F0B" w14:textId="77777777" w:rsidR="00DD097E" w:rsidRPr="00CB56EC" w:rsidRDefault="00DD097E" w:rsidP="00DD097E">
            <w:pPr>
              <w:rPr>
                <w:color w:val="000000"/>
                <w:sz w:val="15"/>
                <w:szCs w:val="15"/>
                <w:lang w:eastAsia="tr-TR"/>
              </w:rPr>
            </w:pPr>
            <w:r w:rsidRPr="00CB56EC">
              <w:rPr>
                <w:color w:val="000000"/>
                <w:sz w:val="15"/>
                <w:szCs w:val="15"/>
                <w:lang w:eastAsia="tr-TR"/>
              </w:rPr>
              <w:t>4.3.1.</w:t>
            </w:r>
          </w:p>
        </w:tc>
        <w:tc>
          <w:tcPr>
            <w:tcW w:w="3165" w:type="dxa"/>
            <w:shd w:val="clear" w:color="auto" w:fill="auto"/>
            <w:noWrap/>
            <w:vAlign w:val="bottom"/>
            <w:hideMark/>
          </w:tcPr>
          <w:p w14:paraId="44BFD431" w14:textId="77777777" w:rsidR="00DD097E" w:rsidRPr="00CB56EC" w:rsidRDefault="00DD097E" w:rsidP="00DD097E">
            <w:pPr>
              <w:rPr>
                <w:color w:val="000000"/>
                <w:sz w:val="15"/>
                <w:szCs w:val="15"/>
                <w:lang w:eastAsia="tr-TR"/>
              </w:rPr>
            </w:pPr>
            <w:r w:rsidRPr="00CB56EC">
              <w:rPr>
                <w:color w:val="000000"/>
                <w:sz w:val="15"/>
                <w:szCs w:val="15"/>
                <w:lang w:eastAsia="tr-TR"/>
              </w:rPr>
              <w:t>Özkaynak Yöntemine Göre Değerlenenler</w:t>
            </w:r>
          </w:p>
        </w:tc>
        <w:tc>
          <w:tcPr>
            <w:tcW w:w="674" w:type="dxa"/>
            <w:shd w:val="clear" w:color="auto" w:fill="auto"/>
            <w:noWrap/>
            <w:vAlign w:val="bottom"/>
            <w:hideMark/>
          </w:tcPr>
          <w:p w14:paraId="0E3C2250" w14:textId="77777777" w:rsidR="00DD097E" w:rsidRPr="00CB56EC" w:rsidRDefault="00DD097E" w:rsidP="00DD097E">
            <w:pPr>
              <w:jc w:val="center"/>
              <w:rPr>
                <w:color w:val="000000"/>
                <w:sz w:val="15"/>
                <w:szCs w:val="15"/>
                <w:lang w:eastAsia="tr-TR"/>
              </w:rPr>
            </w:pPr>
          </w:p>
        </w:tc>
        <w:tc>
          <w:tcPr>
            <w:tcW w:w="818" w:type="dxa"/>
            <w:shd w:val="clear" w:color="auto" w:fill="auto"/>
            <w:vAlign w:val="bottom"/>
            <w:hideMark/>
          </w:tcPr>
          <w:p w14:paraId="33FD079E" w14:textId="599D7EF2" w:rsidR="00DD097E" w:rsidRPr="00CB56EC" w:rsidRDefault="00DD097E" w:rsidP="00DD097E">
            <w:pPr>
              <w:jc w:val="right"/>
              <w:rPr>
                <w:sz w:val="15"/>
                <w:szCs w:val="15"/>
              </w:rPr>
            </w:pPr>
            <w:r w:rsidRPr="00DD097E">
              <w:rPr>
                <w:sz w:val="15"/>
                <w:szCs w:val="15"/>
              </w:rPr>
              <w:t>-</w:t>
            </w:r>
          </w:p>
        </w:tc>
        <w:tc>
          <w:tcPr>
            <w:tcW w:w="819" w:type="dxa"/>
            <w:shd w:val="clear" w:color="auto" w:fill="auto"/>
            <w:vAlign w:val="bottom"/>
            <w:hideMark/>
          </w:tcPr>
          <w:p w14:paraId="0D1A06DA" w14:textId="6D503A03" w:rsidR="00DD097E" w:rsidRPr="00CB56EC" w:rsidRDefault="00DD097E" w:rsidP="00DD097E">
            <w:pPr>
              <w:jc w:val="right"/>
              <w:rPr>
                <w:sz w:val="15"/>
                <w:szCs w:val="15"/>
              </w:rPr>
            </w:pPr>
            <w:r w:rsidRPr="00DD097E">
              <w:rPr>
                <w:sz w:val="15"/>
                <w:szCs w:val="15"/>
              </w:rPr>
              <w:t>-</w:t>
            </w:r>
          </w:p>
        </w:tc>
        <w:tc>
          <w:tcPr>
            <w:tcW w:w="819" w:type="dxa"/>
            <w:shd w:val="clear" w:color="auto" w:fill="auto"/>
            <w:vAlign w:val="bottom"/>
            <w:hideMark/>
          </w:tcPr>
          <w:p w14:paraId="3A85937D" w14:textId="416F5058" w:rsidR="00DD097E" w:rsidRPr="00CB56EC" w:rsidRDefault="00DD097E" w:rsidP="00DD097E">
            <w:pPr>
              <w:jc w:val="right"/>
              <w:rPr>
                <w:sz w:val="15"/>
                <w:szCs w:val="15"/>
              </w:rPr>
            </w:pPr>
            <w:r w:rsidRPr="00DD097E">
              <w:rPr>
                <w:sz w:val="15"/>
                <w:szCs w:val="15"/>
              </w:rPr>
              <w:t>-</w:t>
            </w:r>
          </w:p>
        </w:tc>
        <w:tc>
          <w:tcPr>
            <w:tcW w:w="818" w:type="dxa"/>
            <w:shd w:val="clear" w:color="auto" w:fill="auto"/>
            <w:vAlign w:val="bottom"/>
          </w:tcPr>
          <w:p w14:paraId="31780864" w14:textId="769A447A" w:rsidR="00DD097E" w:rsidRPr="00CB56EC" w:rsidRDefault="00DD097E" w:rsidP="00DD097E">
            <w:pPr>
              <w:jc w:val="right"/>
              <w:rPr>
                <w:sz w:val="15"/>
                <w:szCs w:val="15"/>
                <w:lang w:eastAsia="tr-TR"/>
              </w:rPr>
            </w:pPr>
            <w:r w:rsidRPr="00432367">
              <w:rPr>
                <w:sz w:val="15"/>
                <w:szCs w:val="15"/>
              </w:rPr>
              <w:t>-</w:t>
            </w:r>
          </w:p>
        </w:tc>
        <w:tc>
          <w:tcPr>
            <w:tcW w:w="819" w:type="dxa"/>
            <w:shd w:val="clear" w:color="auto" w:fill="auto"/>
            <w:vAlign w:val="bottom"/>
          </w:tcPr>
          <w:p w14:paraId="64E69FF8" w14:textId="58DAB9ED" w:rsidR="00DD097E" w:rsidRPr="00CB56EC" w:rsidRDefault="00DD097E" w:rsidP="00DD097E">
            <w:pPr>
              <w:jc w:val="right"/>
              <w:rPr>
                <w:sz w:val="15"/>
                <w:szCs w:val="15"/>
                <w:lang w:eastAsia="tr-TR"/>
              </w:rPr>
            </w:pPr>
            <w:r w:rsidRPr="00432367">
              <w:rPr>
                <w:sz w:val="15"/>
                <w:szCs w:val="15"/>
              </w:rPr>
              <w:t>-</w:t>
            </w:r>
          </w:p>
        </w:tc>
        <w:tc>
          <w:tcPr>
            <w:tcW w:w="819" w:type="dxa"/>
            <w:shd w:val="clear" w:color="auto" w:fill="auto"/>
            <w:vAlign w:val="bottom"/>
          </w:tcPr>
          <w:p w14:paraId="7E93DD68" w14:textId="712E1858" w:rsidR="00DD097E" w:rsidRPr="00CB56EC" w:rsidRDefault="00DD097E" w:rsidP="00DD097E">
            <w:pPr>
              <w:jc w:val="right"/>
              <w:rPr>
                <w:sz w:val="15"/>
                <w:szCs w:val="15"/>
                <w:lang w:eastAsia="tr-TR"/>
              </w:rPr>
            </w:pPr>
            <w:r w:rsidRPr="00432367">
              <w:rPr>
                <w:sz w:val="15"/>
                <w:szCs w:val="15"/>
              </w:rPr>
              <w:t>-</w:t>
            </w:r>
          </w:p>
        </w:tc>
      </w:tr>
      <w:tr w:rsidR="00DD097E" w:rsidRPr="00CB56EC" w14:paraId="2DB74507" w14:textId="77777777" w:rsidTr="00DD097E">
        <w:trPr>
          <w:trHeight w:val="113"/>
        </w:trPr>
        <w:tc>
          <w:tcPr>
            <w:tcW w:w="548" w:type="dxa"/>
            <w:tcBorders>
              <w:left w:val="single" w:sz="6" w:space="0" w:color="auto"/>
            </w:tcBorders>
            <w:shd w:val="clear" w:color="auto" w:fill="auto"/>
            <w:noWrap/>
            <w:hideMark/>
          </w:tcPr>
          <w:p w14:paraId="238F48E1" w14:textId="77777777" w:rsidR="00DD097E" w:rsidRPr="00CB56EC" w:rsidRDefault="00DD097E" w:rsidP="00DD097E">
            <w:pPr>
              <w:rPr>
                <w:color w:val="000000"/>
                <w:sz w:val="15"/>
                <w:szCs w:val="15"/>
                <w:lang w:eastAsia="tr-TR"/>
              </w:rPr>
            </w:pPr>
            <w:r w:rsidRPr="00CB56EC">
              <w:rPr>
                <w:color w:val="000000"/>
                <w:sz w:val="15"/>
                <w:szCs w:val="15"/>
                <w:lang w:eastAsia="tr-TR"/>
              </w:rPr>
              <w:t>4.3.2.</w:t>
            </w:r>
          </w:p>
        </w:tc>
        <w:tc>
          <w:tcPr>
            <w:tcW w:w="3165" w:type="dxa"/>
            <w:shd w:val="clear" w:color="auto" w:fill="auto"/>
            <w:noWrap/>
            <w:vAlign w:val="bottom"/>
            <w:hideMark/>
          </w:tcPr>
          <w:p w14:paraId="4AEB92D7" w14:textId="77777777" w:rsidR="00DD097E" w:rsidRPr="00CB56EC" w:rsidRDefault="00DD097E" w:rsidP="00DD097E">
            <w:pPr>
              <w:rPr>
                <w:color w:val="000000"/>
                <w:sz w:val="15"/>
                <w:szCs w:val="15"/>
                <w:lang w:eastAsia="tr-TR"/>
              </w:rPr>
            </w:pPr>
            <w:r w:rsidRPr="00CB56EC">
              <w:rPr>
                <w:color w:val="000000"/>
                <w:sz w:val="15"/>
                <w:szCs w:val="15"/>
                <w:lang w:eastAsia="tr-TR"/>
              </w:rPr>
              <w:t>Konsolide Edilmeyenler</w:t>
            </w:r>
          </w:p>
        </w:tc>
        <w:tc>
          <w:tcPr>
            <w:tcW w:w="674" w:type="dxa"/>
            <w:shd w:val="clear" w:color="auto" w:fill="auto"/>
            <w:noWrap/>
            <w:vAlign w:val="bottom"/>
            <w:hideMark/>
          </w:tcPr>
          <w:p w14:paraId="4A6D174C" w14:textId="77777777" w:rsidR="00DD097E" w:rsidRPr="00CB56EC" w:rsidRDefault="00DD097E" w:rsidP="00DD097E">
            <w:pPr>
              <w:jc w:val="center"/>
              <w:rPr>
                <w:color w:val="000000"/>
                <w:sz w:val="15"/>
                <w:szCs w:val="15"/>
                <w:lang w:eastAsia="tr-TR"/>
              </w:rPr>
            </w:pPr>
          </w:p>
        </w:tc>
        <w:tc>
          <w:tcPr>
            <w:tcW w:w="818" w:type="dxa"/>
            <w:shd w:val="clear" w:color="auto" w:fill="auto"/>
            <w:vAlign w:val="bottom"/>
            <w:hideMark/>
          </w:tcPr>
          <w:p w14:paraId="5623AC9A" w14:textId="0D4DA451" w:rsidR="00DD097E" w:rsidRPr="00CB56EC" w:rsidRDefault="00DD097E" w:rsidP="00DD097E">
            <w:pPr>
              <w:jc w:val="right"/>
              <w:rPr>
                <w:sz w:val="15"/>
                <w:szCs w:val="15"/>
              </w:rPr>
            </w:pPr>
            <w:r w:rsidRPr="00DD097E">
              <w:rPr>
                <w:sz w:val="15"/>
                <w:szCs w:val="15"/>
              </w:rPr>
              <w:t>-</w:t>
            </w:r>
          </w:p>
        </w:tc>
        <w:tc>
          <w:tcPr>
            <w:tcW w:w="819" w:type="dxa"/>
            <w:shd w:val="clear" w:color="auto" w:fill="auto"/>
            <w:vAlign w:val="bottom"/>
            <w:hideMark/>
          </w:tcPr>
          <w:p w14:paraId="31A182A9" w14:textId="44AF3E52" w:rsidR="00DD097E" w:rsidRPr="00CB56EC" w:rsidRDefault="00DD097E" w:rsidP="00DD097E">
            <w:pPr>
              <w:jc w:val="right"/>
              <w:rPr>
                <w:sz w:val="15"/>
                <w:szCs w:val="15"/>
              </w:rPr>
            </w:pPr>
            <w:r w:rsidRPr="00DD097E">
              <w:rPr>
                <w:sz w:val="15"/>
                <w:szCs w:val="15"/>
              </w:rPr>
              <w:t>-</w:t>
            </w:r>
          </w:p>
        </w:tc>
        <w:tc>
          <w:tcPr>
            <w:tcW w:w="819" w:type="dxa"/>
            <w:shd w:val="clear" w:color="auto" w:fill="auto"/>
            <w:vAlign w:val="bottom"/>
            <w:hideMark/>
          </w:tcPr>
          <w:p w14:paraId="1C1E6AC2" w14:textId="3EBF5832" w:rsidR="00DD097E" w:rsidRPr="00CB56EC" w:rsidRDefault="00DD097E" w:rsidP="00DD097E">
            <w:pPr>
              <w:jc w:val="right"/>
              <w:rPr>
                <w:sz w:val="15"/>
                <w:szCs w:val="15"/>
              </w:rPr>
            </w:pPr>
            <w:r w:rsidRPr="00DD097E">
              <w:rPr>
                <w:sz w:val="15"/>
                <w:szCs w:val="15"/>
              </w:rPr>
              <w:t>-</w:t>
            </w:r>
          </w:p>
        </w:tc>
        <w:tc>
          <w:tcPr>
            <w:tcW w:w="818" w:type="dxa"/>
            <w:shd w:val="clear" w:color="auto" w:fill="auto"/>
            <w:vAlign w:val="bottom"/>
          </w:tcPr>
          <w:p w14:paraId="55F25464" w14:textId="236ED402" w:rsidR="00DD097E" w:rsidRPr="00CB56EC" w:rsidRDefault="00DD097E" w:rsidP="00DD097E">
            <w:pPr>
              <w:jc w:val="right"/>
              <w:rPr>
                <w:sz w:val="15"/>
                <w:szCs w:val="15"/>
                <w:lang w:eastAsia="tr-TR"/>
              </w:rPr>
            </w:pPr>
            <w:r w:rsidRPr="00432367">
              <w:rPr>
                <w:sz w:val="15"/>
                <w:szCs w:val="15"/>
              </w:rPr>
              <w:t>-</w:t>
            </w:r>
          </w:p>
        </w:tc>
        <w:tc>
          <w:tcPr>
            <w:tcW w:w="819" w:type="dxa"/>
            <w:shd w:val="clear" w:color="auto" w:fill="auto"/>
            <w:vAlign w:val="bottom"/>
          </w:tcPr>
          <w:p w14:paraId="4C9C57D8" w14:textId="2E5BA4CC" w:rsidR="00DD097E" w:rsidRPr="00CB56EC" w:rsidRDefault="00DD097E" w:rsidP="00DD097E">
            <w:pPr>
              <w:jc w:val="right"/>
              <w:rPr>
                <w:sz w:val="15"/>
                <w:szCs w:val="15"/>
                <w:lang w:eastAsia="tr-TR"/>
              </w:rPr>
            </w:pPr>
            <w:r w:rsidRPr="00432367">
              <w:rPr>
                <w:sz w:val="15"/>
                <w:szCs w:val="15"/>
              </w:rPr>
              <w:t>-</w:t>
            </w:r>
          </w:p>
        </w:tc>
        <w:tc>
          <w:tcPr>
            <w:tcW w:w="819" w:type="dxa"/>
            <w:shd w:val="clear" w:color="auto" w:fill="auto"/>
            <w:vAlign w:val="bottom"/>
          </w:tcPr>
          <w:p w14:paraId="24E2D94E" w14:textId="515D52F0" w:rsidR="00DD097E" w:rsidRPr="00CB56EC" w:rsidRDefault="00DD097E" w:rsidP="00DD097E">
            <w:pPr>
              <w:jc w:val="right"/>
              <w:rPr>
                <w:sz w:val="15"/>
                <w:szCs w:val="15"/>
                <w:lang w:eastAsia="tr-TR"/>
              </w:rPr>
            </w:pPr>
            <w:r w:rsidRPr="00432367">
              <w:rPr>
                <w:sz w:val="15"/>
                <w:szCs w:val="15"/>
              </w:rPr>
              <w:t>-</w:t>
            </w:r>
          </w:p>
        </w:tc>
      </w:tr>
      <w:tr w:rsidR="00DD097E" w:rsidRPr="00DD097E" w14:paraId="68E8B426" w14:textId="77777777" w:rsidTr="00DD097E">
        <w:trPr>
          <w:trHeight w:val="113"/>
        </w:trPr>
        <w:tc>
          <w:tcPr>
            <w:tcW w:w="548" w:type="dxa"/>
            <w:tcBorders>
              <w:left w:val="single" w:sz="6" w:space="0" w:color="auto"/>
            </w:tcBorders>
            <w:shd w:val="clear" w:color="auto" w:fill="auto"/>
            <w:noWrap/>
            <w:hideMark/>
          </w:tcPr>
          <w:p w14:paraId="6ADFE027"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V.</w:t>
            </w:r>
          </w:p>
        </w:tc>
        <w:tc>
          <w:tcPr>
            <w:tcW w:w="3165" w:type="dxa"/>
            <w:shd w:val="clear" w:color="auto" w:fill="auto"/>
            <w:vAlign w:val="bottom"/>
            <w:hideMark/>
          </w:tcPr>
          <w:p w14:paraId="29A7245E"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MADDİ DURAN VARLIKLAR (Net)</w:t>
            </w:r>
          </w:p>
        </w:tc>
        <w:tc>
          <w:tcPr>
            <w:tcW w:w="674" w:type="dxa"/>
            <w:shd w:val="clear" w:color="auto" w:fill="auto"/>
            <w:noWrap/>
            <w:vAlign w:val="bottom"/>
            <w:hideMark/>
          </w:tcPr>
          <w:p w14:paraId="0C2AE8B8" w14:textId="77777777" w:rsidR="00DD097E" w:rsidRPr="00DD097E" w:rsidRDefault="00DD097E" w:rsidP="00DD097E">
            <w:pPr>
              <w:jc w:val="center"/>
              <w:rPr>
                <w:b/>
                <w:bCs/>
                <w:color w:val="000000"/>
                <w:sz w:val="15"/>
                <w:szCs w:val="15"/>
                <w:lang w:eastAsia="tr-TR"/>
              </w:rPr>
            </w:pPr>
            <w:r w:rsidRPr="00DD097E">
              <w:rPr>
                <w:b/>
                <w:bCs/>
                <w:color w:val="000000"/>
                <w:sz w:val="15"/>
                <w:szCs w:val="15"/>
                <w:lang w:eastAsia="tr-TR"/>
              </w:rPr>
              <w:t>(1.12.)</w:t>
            </w:r>
          </w:p>
        </w:tc>
        <w:tc>
          <w:tcPr>
            <w:tcW w:w="818" w:type="dxa"/>
            <w:shd w:val="clear" w:color="auto" w:fill="auto"/>
            <w:vAlign w:val="bottom"/>
            <w:hideMark/>
          </w:tcPr>
          <w:p w14:paraId="652E81A8" w14:textId="25D4D220" w:rsidR="00DD097E" w:rsidRPr="00DD097E" w:rsidRDefault="00DD097E" w:rsidP="00DD097E">
            <w:pPr>
              <w:jc w:val="right"/>
              <w:rPr>
                <w:b/>
                <w:bCs/>
                <w:sz w:val="15"/>
                <w:szCs w:val="15"/>
              </w:rPr>
            </w:pPr>
            <w:r w:rsidRPr="00F020A3">
              <w:rPr>
                <w:b/>
                <w:bCs/>
                <w:sz w:val="15"/>
                <w:szCs w:val="15"/>
              </w:rPr>
              <w:t>195,624</w:t>
            </w:r>
          </w:p>
        </w:tc>
        <w:tc>
          <w:tcPr>
            <w:tcW w:w="819" w:type="dxa"/>
            <w:shd w:val="clear" w:color="auto" w:fill="auto"/>
            <w:vAlign w:val="bottom"/>
            <w:hideMark/>
          </w:tcPr>
          <w:p w14:paraId="4430E751" w14:textId="0C8523CF" w:rsidR="00DD097E" w:rsidRPr="00DD097E" w:rsidRDefault="00DD097E" w:rsidP="00DD097E">
            <w:pPr>
              <w:jc w:val="right"/>
              <w:rPr>
                <w:b/>
                <w:bCs/>
                <w:sz w:val="15"/>
                <w:szCs w:val="15"/>
              </w:rPr>
            </w:pPr>
            <w:r w:rsidRPr="00DD097E">
              <w:rPr>
                <w:b/>
                <w:bCs/>
                <w:sz w:val="15"/>
                <w:szCs w:val="15"/>
              </w:rPr>
              <w:t>-</w:t>
            </w:r>
          </w:p>
        </w:tc>
        <w:tc>
          <w:tcPr>
            <w:tcW w:w="819" w:type="dxa"/>
            <w:shd w:val="clear" w:color="auto" w:fill="auto"/>
            <w:vAlign w:val="bottom"/>
            <w:hideMark/>
          </w:tcPr>
          <w:p w14:paraId="2326EDBD" w14:textId="328D1EF8" w:rsidR="00DD097E" w:rsidRPr="00DD097E" w:rsidRDefault="00DD097E" w:rsidP="00DD097E">
            <w:pPr>
              <w:jc w:val="right"/>
              <w:rPr>
                <w:b/>
                <w:bCs/>
                <w:sz w:val="15"/>
                <w:szCs w:val="15"/>
              </w:rPr>
            </w:pPr>
            <w:r w:rsidRPr="00F020A3">
              <w:rPr>
                <w:b/>
                <w:bCs/>
                <w:sz w:val="15"/>
                <w:szCs w:val="15"/>
              </w:rPr>
              <w:t>195,624</w:t>
            </w:r>
          </w:p>
        </w:tc>
        <w:tc>
          <w:tcPr>
            <w:tcW w:w="818" w:type="dxa"/>
            <w:shd w:val="clear" w:color="auto" w:fill="auto"/>
            <w:vAlign w:val="bottom"/>
          </w:tcPr>
          <w:p w14:paraId="277B20F0" w14:textId="319C21D6" w:rsidR="00DD097E" w:rsidRPr="00DD097E" w:rsidRDefault="00DD097E" w:rsidP="00DD097E">
            <w:pPr>
              <w:jc w:val="right"/>
              <w:rPr>
                <w:b/>
                <w:bCs/>
                <w:sz w:val="15"/>
                <w:szCs w:val="15"/>
                <w:lang w:eastAsia="tr-TR"/>
              </w:rPr>
            </w:pPr>
            <w:r w:rsidRPr="00DD097E">
              <w:rPr>
                <w:b/>
                <w:bCs/>
                <w:sz w:val="15"/>
                <w:szCs w:val="15"/>
              </w:rPr>
              <w:t>172,184</w:t>
            </w:r>
          </w:p>
        </w:tc>
        <w:tc>
          <w:tcPr>
            <w:tcW w:w="819" w:type="dxa"/>
            <w:shd w:val="clear" w:color="auto" w:fill="auto"/>
            <w:vAlign w:val="bottom"/>
          </w:tcPr>
          <w:p w14:paraId="39AB5049" w14:textId="799D4C94" w:rsidR="00DD097E" w:rsidRPr="00DD097E" w:rsidRDefault="00DD097E" w:rsidP="00DD097E">
            <w:pPr>
              <w:jc w:val="right"/>
              <w:rPr>
                <w:b/>
                <w:bCs/>
                <w:sz w:val="15"/>
                <w:szCs w:val="15"/>
                <w:lang w:eastAsia="tr-TR"/>
              </w:rPr>
            </w:pPr>
            <w:r w:rsidRPr="00DD097E">
              <w:rPr>
                <w:b/>
                <w:bCs/>
                <w:sz w:val="15"/>
                <w:szCs w:val="15"/>
              </w:rPr>
              <w:t>-</w:t>
            </w:r>
          </w:p>
        </w:tc>
        <w:tc>
          <w:tcPr>
            <w:tcW w:w="819" w:type="dxa"/>
            <w:shd w:val="clear" w:color="auto" w:fill="auto"/>
            <w:vAlign w:val="bottom"/>
          </w:tcPr>
          <w:p w14:paraId="7C33C3BA" w14:textId="7EB49E53" w:rsidR="00DD097E" w:rsidRPr="00DD097E" w:rsidRDefault="00DD097E" w:rsidP="00DD097E">
            <w:pPr>
              <w:jc w:val="right"/>
              <w:rPr>
                <w:b/>
                <w:bCs/>
                <w:sz w:val="15"/>
                <w:szCs w:val="15"/>
                <w:lang w:eastAsia="tr-TR"/>
              </w:rPr>
            </w:pPr>
            <w:r w:rsidRPr="00DD097E">
              <w:rPr>
                <w:b/>
                <w:bCs/>
                <w:sz w:val="15"/>
                <w:szCs w:val="15"/>
              </w:rPr>
              <w:t>172,184</w:t>
            </w:r>
          </w:p>
        </w:tc>
      </w:tr>
      <w:tr w:rsidR="00DD097E" w:rsidRPr="00DD097E" w14:paraId="03B7A951" w14:textId="77777777" w:rsidTr="00DD097E">
        <w:trPr>
          <w:trHeight w:val="113"/>
        </w:trPr>
        <w:tc>
          <w:tcPr>
            <w:tcW w:w="548" w:type="dxa"/>
            <w:tcBorders>
              <w:left w:val="single" w:sz="6" w:space="0" w:color="auto"/>
            </w:tcBorders>
            <w:shd w:val="clear" w:color="auto" w:fill="auto"/>
            <w:noWrap/>
            <w:hideMark/>
          </w:tcPr>
          <w:p w14:paraId="42540021"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VI.</w:t>
            </w:r>
          </w:p>
        </w:tc>
        <w:tc>
          <w:tcPr>
            <w:tcW w:w="3165" w:type="dxa"/>
            <w:shd w:val="clear" w:color="auto" w:fill="auto"/>
            <w:vAlign w:val="bottom"/>
            <w:hideMark/>
          </w:tcPr>
          <w:p w14:paraId="2B95C22A"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MADDİ OLMAYAN DURAN VARLIKLAR (Net)</w:t>
            </w:r>
          </w:p>
        </w:tc>
        <w:tc>
          <w:tcPr>
            <w:tcW w:w="674" w:type="dxa"/>
            <w:shd w:val="clear" w:color="auto" w:fill="auto"/>
            <w:noWrap/>
            <w:vAlign w:val="bottom"/>
            <w:hideMark/>
          </w:tcPr>
          <w:p w14:paraId="2B46865F" w14:textId="77777777" w:rsidR="00DD097E" w:rsidRPr="00DD097E" w:rsidRDefault="00DD097E" w:rsidP="00DD097E">
            <w:pPr>
              <w:jc w:val="center"/>
              <w:rPr>
                <w:b/>
                <w:bCs/>
                <w:color w:val="000000"/>
                <w:sz w:val="15"/>
                <w:szCs w:val="15"/>
                <w:lang w:eastAsia="tr-TR"/>
              </w:rPr>
            </w:pPr>
            <w:r w:rsidRPr="00DD097E">
              <w:rPr>
                <w:b/>
                <w:bCs/>
                <w:color w:val="000000"/>
                <w:sz w:val="15"/>
                <w:szCs w:val="15"/>
                <w:lang w:eastAsia="tr-TR"/>
              </w:rPr>
              <w:t>(1.13.)</w:t>
            </w:r>
          </w:p>
        </w:tc>
        <w:tc>
          <w:tcPr>
            <w:tcW w:w="818" w:type="dxa"/>
            <w:shd w:val="clear" w:color="auto" w:fill="auto"/>
            <w:vAlign w:val="bottom"/>
            <w:hideMark/>
          </w:tcPr>
          <w:p w14:paraId="4B9DBE6E" w14:textId="2BABFCE5" w:rsidR="00DD097E" w:rsidRPr="00DD097E" w:rsidRDefault="00DD097E" w:rsidP="00DD097E">
            <w:pPr>
              <w:jc w:val="right"/>
              <w:rPr>
                <w:b/>
                <w:bCs/>
                <w:sz w:val="15"/>
                <w:szCs w:val="15"/>
              </w:rPr>
            </w:pPr>
            <w:r w:rsidRPr="00F020A3">
              <w:rPr>
                <w:b/>
                <w:bCs/>
                <w:sz w:val="15"/>
                <w:szCs w:val="15"/>
              </w:rPr>
              <w:t>446,916</w:t>
            </w:r>
          </w:p>
        </w:tc>
        <w:tc>
          <w:tcPr>
            <w:tcW w:w="819" w:type="dxa"/>
            <w:shd w:val="clear" w:color="auto" w:fill="auto"/>
            <w:vAlign w:val="bottom"/>
            <w:hideMark/>
          </w:tcPr>
          <w:p w14:paraId="7D9F6C95" w14:textId="3DF035E5" w:rsidR="00DD097E" w:rsidRPr="00DD097E" w:rsidRDefault="00DD097E" w:rsidP="00DD097E">
            <w:pPr>
              <w:jc w:val="right"/>
              <w:rPr>
                <w:b/>
                <w:bCs/>
                <w:sz w:val="15"/>
                <w:szCs w:val="15"/>
              </w:rPr>
            </w:pPr>
            <w:r w:rsidRPr="00DD097E">
              <w:rPr>
                <w:b/>
                <w:bCs/>
                <w:sz w:val="15"/>
                <w:szCs w:val="15"/>
              </w:rPr>
              <w:t>-</w:t>
            </w:r>
          </w:p>
        </w:tc>
        <w:tc>
          <w:tcPr>
            <w:tcW w:w="819" w:type="dxa"/>
            <w:shd w:val="clear" w:color="auto" w:fill="auto"/>
            <w:vAlign w:val="bottom"/>
            <w:hideMark/>
          </w:tcPr>
          <w:p w14:paraId="68157C2C" w14:textId="7FE8873A" w:rsidR="00DD097E" w:rsidRPr="00DD097E" w:rsidRDefault="00DD097E" w:rsidP="00DD097E">
            <w:pPr>
              <w:jc w:val="right"/>
              <w:rPr>
                <w:b/>
                <w:bCs/>
                <w:sz w:val="15"/>
                <w:szCs w:val="15"/>
              </w:rPr>
            </w:pPr>
            <w:r w:rsidRPr="00F020A3">
              <w:rPr>
                <w:b/>
                <w:bCs/>
                <w:sz w:val="15"/>
                <w:szCs w:val="15"/>
              </w:rPr>
              <w:t>446,916</w:t>
            </w:r>
          </w:p>
        </w:tc>
        <w:tc>
          <w:tcPr>
            <w:tcW w:w="818" w:type="dxa"/>
            <w:shd w:val="clear" w:color="auto" w:fill="auto"/>
            <w:vAlign w:val="bottom"/>
          </w:tcPr>
          <w:p w14:paraId="1B49A17E" w14:textId="6E7CE940" w:rsidR="00DD097E" w:rsidRPr="00DD097E" w:rsidRDefault="00DD097E" w:rsidP="00DD097E">
            <w:pPr>
              <w:jc w:val="right"/>
              <w:rPr>
                <w:b/>
                <w:bCs/>
                <w:sz w:val="15"/>
                <w:szCs w:val="15"/>
                <w:lang w:eastAsia="tr-TR"/>
              </w:rPr>
            </w:pPr>
            <w:r w:rsidRPr="00DD097E">
              <w:rPr>
                <w:b/>
                <w:bCs/>
                <w:sz w:val="15"/>
                <w:szCs w:val="15"/>
              </w:rPr>
              <w:t>382,354</w:t>
            </w:r>
          </w:p>
        </w:tc>
        <w:tc>
          <w:tcPr>
            <w:tcW w:w="819" w:type="dxa"/>
            <w:shd w:val="clear" w:color="auto" w:fill="auto"/>
            <w:vAlign w:val="bottom"/>
          </w:tcPr>
          <w:p w14:paraId="72C51BC3" w14:textId="1B790407" w:rsidR="00DD097E" w:rsidRPr="00DD097E" w:rsidRDefault="00DD097E" w:rsidP="00DD097E">
            <w:pPr>
              <w:jc w:val="right"/>
              <w:rPr>
                <w:b/>
                <w:bCs/>
                <w:sz w:val="15"/>
                <w:szCs w:val="15"/>
                <w:lang w:eastAsia="tr-TR"/>
              </w:rPr>
            </w:pPr>
            <w:r w:rsidRPr="00DD097E">
              <w:rPr>
                <w:b/>
                <w:bCs/>
                <w:sz w:val="15"/>
                <w:szCs w:val="15"/>
              </w:rPr>
              <w:t>-</w:t>
            </w:r>
          </w:p>
        </w:tc>
        <w:tc>
          <w:tcPr>
            <w:tcW w:w="819" w:type="dxa"/>
            <w:shd w:val="clear" w:color="auto" w:fill="auto"/>
            <w:vAlign w:val="bottom"/>
          </w:tcPr>
          <w:p w14:paraId="0EC70280" w14:textId="63026D44" w:rsidR="00DD097E" w:rsidRPr="00DD097E" w:rsidRDefault="00DD097E" w:rsidP="00DD097E">
            <w:pPr>
              <w:jc w:val="right"/>
              <w:rPr>
                <w:b/>
                <w:bCs/>
                <w:sz w:val="15"/>
                <w:szCs w:val="15"/>
                <w:lang w:eastAsia="tr-TR"/>
              </w:rPr>
            </w:pPr>
            <w:r w:rsidRPr="00DD097E">
              <w:rPr>
                <w:b/>
                <w:bCs/>
                <w:sz w:val="15"/>
                <w:szCs w:val="15"/>
              </w:rPr>
              <w:t>382,354</w:t>
            </w:r>
          </w:p>
        </w:tc>
      </w:tr>
      <w:tr w:rsidR="00DD097E" w:rsidRPr="00CB56EC" w14:paraId="0890781F" w14:textId="77777777" w:rsidTr="00DD097E">
        <w:trPr>
          <w:trHeight w:val="113"/>
        </w:trPr>
        <w:tc>
          <w:tcPr>
            <w:tcW w:w="548" w:type="dxa"/>
            <w:tcBorders>
              <w:left w:val="single" w:sz="6" w:space="0" w:color="auto"/>
            </w:tcBorders>
            <w:shd w:val="clear" w:color="auto" w:fill="auto"/>
            <w:noWrap/>
            <w:hideMark/>
          </w:tcPr>
          <w:p w14:paraId="37E74079" w14:textId="77777777" w:rsidR="00DD097E" w:rsidRPr="00CB56EC" w:rsidRDefault="00DD097E" w:rsidP="00DD097E">
            <w:pPr>
              <w:rPr>
                <w:color w:val="000000"/>
                <w:sz w:val="15"/>
                <w:szCs w:val="15"/>
                <w:lang w:eastAsia="tr-TR"/>
              </w:rPr>
            </w:pPr>
            <w:r w:rsidRPr="00CB56EC">
              <w:rPr>
                <w:color w:val="000000"/>
                <w:sz w:val="15"/>
                <w:szCs w:val="15"/>
                <w:lang w:eastAsia="tr-TR"/>
              </w:rPr>
              <w:t>6.1.</w:t>
            </w:r>
          </w:p>
        </w:tc>
        <w:tc>
          <w:tcPr>
            <w:tcW w:w="3165" w:type="dxa"/>
            <w:shd w:val="clear" w:color="auto" w:fill="auto"/>
            <w:noWrap/>
            <w:vAlign w:val="bottom"/>
            <w:hideMark/>
          </w:tcPr>
          <w:p w14:paraId="3DA136B4" w14:textId="77777777" w:rsidR="00DD097E" w:rsidRPr="00CB56EC" w:rsidRDefault="00DD097E" w:rsidP="00DD097E">
            <w:pPr>
              <w:rPr>
                <w:color w:val="000000"/>
                <w:sz w:val="15"/>
                <w:szCs w:val="15"/>
                <w:lang w:eastAsia="tr-TR"/>
              </w:rPr>
            </w:pPr>
            <w:r w:rsidRPr="00CB56EC">
              <w:rPr>
                <w:color w:val="000000"/>
                <w:sz w:val="15"/>
                <w:szCs w:val="15"/>
                <w:lang w:eastAsia="tr-TR"/>
              </w:rPr>
              <w:t>Şerefiye</w:t>
            </w:r>
          </w:p>
        </w:tc>
        <w:tc>
          <w:tcPr>
            <w:tcW w:w="674" w:type="dxa"/>
            <w:shd w:val="clear" w:color="auto" w:fill="auto"/>
            <w:noWrap/>
            <w:vAlign w:val="bottom"/>
            <w:hideMark/>
          </w:tcPr>
          <w:p w14:paraId="6CBC5B93" w14:textId="77777777" w:rsidR="00DD097E" w:rsidRPr="00CB56EC" w:rsidRDefault="00DD097E" w:rsidP="00DD097E">
            <w:pPr>
              <w:jc w:val="center"/>
              <w:rPr>
                <w:color w:val="000000"/>
                <w:sz w:val="15"/>
                <w:szCs w:val="15"/>
                <w:lang w:eastAsia="tr-TR"/>
              </w:rPr>
            </w:pPr>
          </w:p>
        </w:tc>
        <w:tc>
          <w:tcPr>
            <w:tcW w:w="818" w:type="dxa"/>
            <w:shd w:val="clear" w:color="auto" w:fill="auto"/>
            <w:vAlign w:val="bottom"/>
            <w:hideMark/>
          </w:tcPr>
          <w:p w14:paraId="1111FB7C" w14:textId="7DE5CAE1" w:rsidR="00DD097E" w:rsidRPr="00CB56EC" w:rsidRDefault="00DD097E" w:rsidP="00DD097E">
            <w:pPr>
              <w:jc w:val="right"/>
              <w:rPr>
                <w:sz w:val="15"/>
                <w:szCs w:val="15"/>
              </w:rPr>
            </w:pPr>
            <w:r w:rsidRPr="00DD097E">
              <w:rPr>
                <w:sz w:val="15"/>
                <w:szCs w:val="15"/>
              </w:rPr>
              <w:t>-</w:t>
            </w:r>
          </w:p>
        </w:tc>
        <w:tc>
          <w:tcPr>
            <w:tcW w:w="819" w:type="dxa"/>
            <w:shd w:val="clear" w:color="auto" w:fill="auto"/>
            <w:vAlign w:val="bottom"/>
            <w:hideMark/>
          </w:tcPr>
          <w:p w14:paraId="79E978DE" w14:textId="1DC77C69" w:rsidR="00DD097E" w:rsidRPr="00CB56EC" w:rsidRDefault="00DD097E" w:rsidP="00DD097E">
            <w:pPr>
              <w:jc w:val="right"/>
              <w:rPr>
                <w:sz w:val="15"/>
                <w:szCs w:val="15"/>
              </w:rPr>
            </w:pPr>
            <w:r w:rsidRPr="00DD097E">
              <w:rPr>
                <w:sz w:val="15"/>
                <w:szCs w:val="15"/>
              </w:rPr>
              <w:t>-</w:t>
            </w:r>
          </w:p>
        </w:tc>
        <w:tc>
          <w:tcPr>
            <w:tcW w:w="819" w:type="dxa"/>
            <w:shd w:val="clear" w:color="auto" w:fill="auto"/>
            <w:vAlign w:val="bottom"/>
            <w:hideMark/>
          </w:tcPr>
          <w:p w14:paraId="0CCEDF07" w14:textId="59924F42" w:rsidR="00DD097E" w:rsidRPr="00CB56EC" w:rsidRDefault="00DD097E" w:rsidP="00DD097E">
            <w:pPr>
              <w:jc w:val="right"/>
              <w:rPr>
                <w:sz w:val="15"/>
                <w:szCs w:val="15"/>
              </w:rPr>
            </w:pPr>
            <w:r w:rsidRPr="00DD097E">
              <w:rPr>
                <w:sz w:val="15"/>
                <w:szCs w:val="15"/>
              </w:rPr>
              <w:t>-</w:t>
            </w:r>
          </w:p>
        </w:tc>
        <w:tc>
          <w:tcPr>
            <w:tcW w:w="818" w:type="dxa"/>
            <w:shd w:val="clear" w:color="auto" w:fill="auto"/>
            <w:vAlign w:val="bottom"/>
          </w:tcPr>
          <w:p w14:paraId="774EC51D" w14:textId="3BB296C2" w:rsidR="00DD097E" w:rsidRPr="00CB56EC" w:rsidRDefault="00DD097E" w:rsidP="00DD097E">
            <w:pPr>
              <w:jc w:val="right"/>
              <w:rPr>
                <w:sz w:val="15"/>
                <w:szCs w:val="15"/>
                <w:lang w:eastAsia="tr-TR"/>
              </w:rPr>
            </w:pPr>
            <w:r w:rsidRPr="00432367">
              <w:rPr>
                <w:sz w:val="15"/>
                <w:szCs w:val="15"/>
              </w:rPr>
              <w:t>-</w:t>
            </w:r>
          </w:p>
        </w:tc>
        <w:tc>
          <w:tcPr>
            <w:tcW w:w="819" w:type="dxa"/>
            <w:shd w:val="clear" w:color="auto" w:fill="auto"/>
            <w:vAlign w:val="bottom"/>
          </w:tcPr>
          <w:p w14:paraId="23ECE4DF" w14:textId="54CFF168" w:rsidR="00DD097E" w:rsidRPr="00CB56EC" w:rsidRDefault="00DD097E" w:rsidP="00DD097E">
            <w:pPr>
              <w:jc w:val="right"/>
              <w:rPr>
                <w:sz w:val="15"/>
                <w:szCs w:val="15"/>
                <w:lang w:eastAsia="tr-TR"/>
              </w:rPr>
            </w:pPr>
            <w:r w:rsidRPr="00432367">
              <w:rPr>
                <w:sz w:val="15"/>
                <w:szCs w:val="15"/>
              </w:rPr>
              <w:t>-</w:t>
            </w:r>
          </w:p>
        </w:tc>
        <w:tc>
          <w:tcPr>
            <w:tcW w:w="819" w:type="dxa"/>
            <w:shd w:val="clear" w:color="auto" w:fill="auto"/>
            <w:vAlign w:val="bottom"/>
          </w:tcPr>
          <w:p w14:paraId="5214F1E3" w14:textId="19A5601B" w:rsidR="00DD097E" w:rsidRPr="00CB56EC" w:rsidRDefault="00DD097E" w:rsidP="00DD097E">
            <w:pPr>
              <w:jc w:val="right"/>
              <w:rPr>
                <w:sz w:val="15"/>
                <w:szCs w:val="15"/>
                <w:lang w:eastAsia="tr-TR"/>
              </w:rPr>
            </w:pPr>
            <w:r w:rsidRPr="00432367">
              <w:rPr>
                <w:sz w:val="15"/>
                <w:szCs w:val="15"/>
              </w:rPr>
              <w:t>-</w:t>
            </w:r>
          </w:p>
        </w:tc>
      </w:tr>
      <w:tr w:rsidR="00DD097E" w:rsidRPr="00CB56EC" w14:paraId="1BB7DC3D" w14:textId="77777777" w:rsidTr="00DD097E">
        <w:trPr>
          <w:trHeight w:val="113"/>
        </w:trPr>
        <w:tc>
          <w:tcPr>
            <w:tcW w:w="548" w:type="dxa"/>
            <w:tcBorders>
              <w:left w:val="single" w:sz="6" w:space="0" w:color="auto"/>
            </w:tcBorders>
            <w:shd w:val="clear" w:color="auto" w:fill="auto"/>
            <w:noWrap/>
            <w:hideMark/>
          </w:tcPr>
          <w:p w14:paraId="295CEAE5" w14:textId="77777777" w:rsidR="00DD097E" w:rsidRPr="00CB56EC" w:rsidRDefault="00DD097E" w:rsidP="00DD097E">
            <w:pPr>
              <w:rPr>
                <w:color w:val="000000"/>
                <w:sz w:val="15"/>
                <w:szCs w:val="15"/>
                <w:lang w:eastAsia="tr-TR"/>
              </w:rPr>
            </w:pPr>
            <w:r w:rsidRPr="00CB56EC">
              <w:rPr>
                <w:color w:val="000000"/>
                <w:sz w:val="15"/>
                <w:szCs w:val="15"/>
                <w:lang w:eastAsia="tr-TR"/>
              </w:rPr>
              <w:t>6.2.</w:t>
            </w:r>
          </w:p>
        </w:tc>
        <w:tc>
          <w:tcPr>
            <w:tcW w:w="3165" w:type="dxa"/>
            <w:shd w:val="clear" w:color="auto" w:fill="auto"/>
            <w:noWrap/>
            <w:vAlign w:val="bottom"/>
            <w:hideMark/>
          </w:tcPr>
          <w:p w14:paraId="6CAC1E6B" w14:textId="77777777" w:rsidR="00DD097E" w:rsidRPr="00CB56EC" w:rsidRDefault="00DD097E" w:rsidP="00DD097E">
            <w:pPr>
              <w:rPr>
                <w:color w:val="000000"/>
                <w:sz w:val="15"/>
                <w:szCs w:val="15"/>
                <w:lang w:eastAsia="tr-TR"/>
              </w:rPr>
            </w:pPr>
            <w:r w:rsidRPr="00CB56EC">
              <w:rPr>
                <w:color w:val="000000"/>
                <w:sz w:val="15"/>
                <w:szCs w:val="15"/>
                <w:lang w:eastAsia="tr-TR"/>
              </w:rPr>
              <w:t>Diğer</w:t>
            </w:r>
          </w:p>
        </w:tc>
        <w:tc>
          <w:tcPr>
            <w:tcW w:w="674" w:type="dxa"/>
            <w:shd w:val="clear" w:color="auto" w:fill="auto"/>
            <w:noWrap/>
            <w:vAlign w:val="bottom"/>
            <w:hideMark/>
          </w:tcPr>
          <w:p w14:paraId="2217D6CC" w14:textId="77777777" w:rsidR="00DD097E" w:rsidRPr="00CB56EC" w:rsidRDefault="00DD097E" w:rsidP="00DD097E">
            <w:pPr>
              <w:jc w:val="center"/>
              <w:rPr>
                <w:color w:val="000000"/>
                <w:sz w:val="15"/>
                <w:szCs w:val="15"/>
                <w:lang w:eastAsia="tr-TR"/>
              </w:rPr>
            </w:pPr>
          </w:p>
        </w:tc>
        <w:tc>
          <w:tcPr>
            <w:tcW w:w="818" w:type="dxa"/>
            <w:shd w:val="clear" w:color="auto" w:fill="auto"/>
            <w:vAlign w:val="bottom"/>
            <w:hideMark/>
          </w:tcPr>
          <w:p w14:paraId="0798278E" w14:textId="1FA965D2" w:rsidR="00DD097E" w:rsidRPr="00CB56EC" w:rsidRDefault="00DD097E" w:rsidP="00DD097E">
            <w:pPr>
              <w:jc w:val="right"/>
              <w:rPr>
                <w:sz w:val="15"/>
                <w:szCs w:val="15"/>
              </w:rPr>
            </w:pPr>
            <w:r w:rsidRPr="00F020A3">
              <w:rPr>
                <w:sz w:val="15"/>
                <w:szCs w:val="15"/>
              </w:rPr>
              <w:t>446,916</w:t>
            </w:r>
          </w:p>
        </w:tc>
        <w:tc>
          <w:tcPr>
            <w:tcW w:w="819" w:type="dxa"/>
            <w:shd w:val="clear" w:color="auto" w:fill="auto"/>
            <w:vAlign w:val="bottom"/>
            <w:hideMark/>
          </w:tcPr>
          <w:p w14:paraId="73322516" w14:textId="4EEF9F76" w:rsidR="00DD097E" w:rsidRPr="00CB56EC" w:rsidRDefault="00DD097E" w:rsidP="00DD097E">
            <w:pPr>
              <w:jc w:val="right"/>
              <w:rPr>
                <w:sz w:val="15"/>
                <w:szCs w:val="15"/>
              </w:rPr>
            </w:pPr>
            <w:r w:rsidRPr="00DD097E">
              <w:rPr>
                <w:sz w:val="15"/>
                <w:szCs w:val="15"/>
              </w:rPr>
              <w:t>-</w:t>
            </w:r>
          </w:p>
        </w:tc>
        <w:tc>
          <w:tcPr>
            <w:tcW w:w="819" w:type="dxa"/>
            <w:shd w:val="clear" w:color="auto" w:fill="auto"/>
            <w:vAlign w:val="bottom"/>
            <w:hideMark/>
          </w:tcPr>
          <w:p w14:paraId="65C5A72A" w14:textId="01BF6761" w:rsidR="00DD097E" w:rsidRPr="00CB56EC" w:rsidRDefault="00DD097E" w:rsidP="00DD097E">
            <w:pPr>
              <w:jc w:val="right"/>
              <w:rPr>
                <w:sz w:val="15"/>
                <w:szCs w:val="15"/>
              </w:rPr>
            </w:pPr>
            <w:r w:rsidRPr="00F020A3">
              <w:rPr>
                <w:sz w:val="15"/>
                <w:szCs w:val="15"/>
              </w:rPr>
              <w:t>446,916</w:t>
            </w:r>
          </w:p>
        </w:tc>
        <w:tc>
          <w:tcPr>
            <w:tcW w:w="818" w:type="dxa"/>
            <w:shd w:val="clear" w:color="auto" w:fill="auto"/>
            <w:vAlign w:val="bottom"/>
          </w:tcPr>
          <w:p w14:paraId="6AAADEEE" w14:textId="4AA95DE0" w:rsidR="00DD097E" w:rsidRPr="00CB56EC" w:rsidRDefault="00DD097E" w:rsidP="00DD097E">
            <w:pPr>
              <w:jc w:val="right"/>
              <w:rPr>
                <w:sz w:val="15"/>
                <w:szCs w:val="15"/>
                <w:lang w:eastAsia="tr-TR"/>
              </w:rPr>
            </w:pPr>
            <w:r w:rsidRPr="00210B51">
              <w:rPr>
                <w:sz w:val="15"/>
                <w:szCs w:val="15"/>
              </w:rPr>
              <w:t>382,354</w:t>
            </w:r>
          </w:p>
        </w:tc>
        <w:tc>
          <w:tcPr>
            <w:tcW w:w="819" w:type="dxa"/>
            <w:shd w:val="clear" w:color="auto" w:fill="auto"/>
            <w:vAlign w:val="bottom"/>
          </w:tcPr>
          <w:p w14:paraId="38374726" w14:textId="6C655D68" w:rsidR="00DD097E" w:rsidRPr="00CB56EC" w:rsidRDefault="00DD097E" w:rsidP="00DD097E">
            <w:pPr>
              <w:jc w:val="right"/>
              <w:rPr>
                <w:sz w:val="15"/>
                <w:szCs w:val="15"/>
                <w:lang w:eastAsia="tr-TR"/>
              </w:rPr>
            </w:pPr>
            <w:r w:rsidRPr="00432367">
              <w:rPr>
                <w:sz w:val="15"/>
                <w:szCs w:val="15"/>
              </w:rPr>
              <w:t>-</w:t>
            </w:r>
          </w:p>
        </w:tc>
        <w:tc>
          <w:tcPr>
            <w:tcW w:w="819" w:type="dxa"/>
            <w:shd w:val="clear" w:color="auto" w:fill="auto"/>
            <w:vAlign w:val="bottom"/>
          </w:tcPr>
          <w:p w14:paraId="3BB14BDB" w14:textId="04231BA1" w:rsidR="00DD097E" w:rsidRPr="00CB56EC" w:rsidRDefault="00DD097E" w:rsidP="00DD097E">
            <w:pPr>
              <w:jc w:val="right"/>
              <w:rPr>
                <w:sz w:val="15"/>
                <w:szCs w:val="15"/>
                <w:lang w:eastAsia="tr-TR"/>
              </w:rPr>
            </w:pPr>
            <w:r w:rsidRPr="00210B51">
              <w:rPr>
                <w:sz w:val="15"/>
                <w:szCs w:val="15"/>
              </w:rPr>
              <w:t>382,354</w:t>
            </w:r>
          </w:p>
        </w:tc>
      </w:tr>
      <w:tr w:rsidR="00DD097E" w:rsidRPr="00DD097E" w14:paraId="7ADC41C0" w14:textId="77777777" w:rsidTr="00DD097E">
        <w:trPr>
          <w:trHeight w:val="113"/>
        </w:trPr>
        <w:tc>
          <w:tcPr>
            <w:tcW w:w="548" w:type="dxa"/>
            <w:tcBorders>
              <w:left w:val="single" w:sz="6" w:space="0" w:color="auto"/>
            </w:tcBorders>
            <w:shd w:val="clear" w:color="auto" w:fill="auto"/>
            <w:noWrap/>
            <w:hideMark/>
          </w:tcPr>
          <w:p w14:paraId="7788D52B"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VII.</w:t>
            </w:r>
          </w:p>
        </w:tc>
        <w:tc>
          <w:tcPr>
            <w:tcW w:w="3165" w:type="dxa"/>
            <w:shd w:val="clear" w:color="auto" w:fill="auto"/>
            <w:vAlign w:val="bottom"/>
            <w:hideMark/>
          </w:tcPr>
          <w:p w14:paraId="5766B7A0"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YATIRIM AMAÇLI GAYRİMENKULLER (Net)</w:t>
            </w:r>
          </w:p>
        </w:tc>
        <w:tc>
          <w:tcPr>
            <w:tcW w:w="674" w:type="dxa"/>
            <w:shd w:val="clear" w:color="auto" w:fill="auto"/>
            <w:noWrap/>
            <w:vAlign w:val="bottom"/>
            <w:hideMark/>
          </w:tcPr>
          <w:p w14:paraId="1A9F4946" w14:textId="77777777" w:rsidR="00DD097E" w:rsidRPr="00DD097E" w:rsidRDefault="00DD097E" w:rsidP="00DD097E">
            <w:pPr>
              <w:jc w:val="center"/>
              <w:rPr>
                <w:b/>
                <w:bCs/>
                <w:color w:val="000000"/>
                <w:sz w:val="15"/>
                <w:szCs w:val="15"/>
                <w:lang w:eastAsia="tr-TR"/>
              </w:rPr>
            </w:pPr>
            <w:r w:rsidRPr="00DD097E">
              <w:rPr>
                <w:b/>
                <w:bCs/>
                <w:color w:val="000000"/>
                <w:sz w:val="15"/>
                <w:szCs w:val="15"/>
                <w:lang w:eastAsia="tr-TR"/>
              </w:rPr>
              <w:t>(1.14.)</w:t>
            </w:r>
          </w:p>
        </w:tc>
        <w:tc>
          <w:tcPr>
            <w:tcW w:w="818" w:type="dxa"/>
            <w:shd w:val="clear" w:color="auto" w:fill="auto"/>
            <w:vAlign w:val="bottom"/>
            <w:hideMark/>
          </w:tcPr>
          <w:p w14:paraId="6BCAB53B" w14:textId="033A0C56" w:rsidR="00DD097E" w:rsidRPr="00DD097E" w:rsidRDefault="00DD097E" w:rsidP="00DD097E">
            <w:pPr>
              <w:jc w:val="right"/>
              <w:rPr>
                <w:b/>
                <w:bCs/>
                <w:sz w:val="15"/>
                <w:szCs w:val="15"/>
              </w:rPr>
            </w:pPr>
            <w:r w:rsidRPr="00DD097E">
              <w:rPr>
                <w:b/>
                <w:bCs/>
                <w:sz w:val="15"/>
                <w:szCs w:val="15"/>
              </w:rPr>
              <w:t>-</w:t>
            </w:r>
          </w:p>
        </w:tc>
        <w:tc>
          <w:tcPr>
            <w:tcW w:w="819" w:type="dxa"/>
            <w:shd w:val="clear" w:color="auto" w:fill="auto"/>
            <w:vAlign w:val="bottom"/>
            <w:hideMark/>
          </w:tcPr>
          <w:p w14:paraId="5A97781E" w14:textId="160ABB53" w:rsidR="00DD097E" w:rsidRPr="00DD097E" w:rsidRDefault="00DD097E" w:rsidP="00DD097E">
            <w:pPr>
              <w:jc w:val="right"/>
              <w:rPr>
                <w:b/>
                <w:bCs/>
                <w:sz w:val="15"/>
                <w:szCs w:val="15"/>
              </w:rPr>
            </w:pPr>
            <w:r w:rsidRPr="00DD097E">
              <w:rPr>
                <w:b/>
                <w:bCs/>
                <w:sz w:val="15"/>
                <w:szCs w:val="15"/>
              </w:rPr>
              <w:t>-</w:t>
            </w:r>
          </w:p>
        </w:tc>
        <w:tc>
          <w:tcPr>
            <w:tcW w:w="819" w:type="dxa"/>
            <w:shd w:val="clear" w:color="auto" w:fill="auto"/>
            <w:vAlign w:val="bottom"/>
            <w:hideMark/>
          </w:tcPr>
          <w:p w14:paraId="7FE7EF16" w14:textId="6F3C2D6A" w:rsidR="00DD097E" w:rsidRPr="00DD097E" w:rsidRDefault="00DD097E" w:rsidP="00DD097E">
            <w:pPr>
              <w:jc w:val="right"/>
              <w:rPr>
                <w:b/>
                <w:bCs/>
                <w:sz w:val="15"/>
                <w:szCs w:val="15"/>
              </w:rPr>
            </w:pPr>
            <w:r w:rsidRPr="00DD097E">
              <w:rPr>
                <w:b/>
                <w:bCs/>
                <w:sz w:val="15"/>
                <w:szCs w:val="15"/>
              </w:rPr>
              <w:t>-</w:t>
            </w:r>
          </w:p>
        </w:tc>
        <w:tc>
          <w:tcPr>
            <w:tcW w:w="818" w:type="dxa"/>
            <w:shd w:val="clear" w:color="auto" w:fill="auto"/>
            <w:vAlign w:val="bottom"/>
          </w:tcPr>
          <w:p w14:paraId="7FCC172C" w14:textId="3E890DB9" w:rsidR="00DD097E" w:rsidRPr="00DD097E" w:rsidRDefault="00DD097E" w:rsidP="00DD097E">
            <w:pPr>
              <w:jc w:val="right"/>
              <w:rPr>
                <w:b/>
                <w:bCs/>
                <w:sz w:val="15"/>
                <w:szCs w:val="15"/>
                <w:lang w:eastAsia="tr-TR"/>
              </w:rPr>
            </w:pPr>
            <w:r w:rsidRPr="00DD097E">
              <w:rPr>
                <w:b/>
                <w:bCs/>
                <w:sz w:val="15"/>
                <w:szCs w:val="15"/>
              </w:rPr>
              <w:t>-</w:t>
            </w:r>
          </w:p>
        </w:tc>
        <w:tc>
          <w:tcPr>
            <w:tcW w:w="819" w:type="dxa"/>
            <w:shd w:val="clear" w:color="auto" w:fill="auto"/>
            <w:vAlign w:val="bottom"/>
          </w:tcPr>
          <w:p w14:paraId="53A200AC" w14:textId="7779750F" w:rsidR="00DD097E" w:rsidRPr="00DD097E" w:rsidRDefault="00DD097E" w:rsidP="00DD097E">
            <w:pPr>
              <w:jc w:val="right"/>
              <w:rPr>
                <w:b/>
                <w:bCs/>
                <w:sz w:val="15"/>
                <w:szCs w:val="15"/>
                <w:lang w:eastAsia="tr-TR"/>
              </w:rPr>
            </w:pPr>
            <w:r w:rsidRPr="00DD097E">
              <w:rPr>
                <w:b/>
                <w:bCs/>
                <w:sz w:val="15"/>
                <w:szCs w:val="15"/>
              </w:rPr>
              <w:t>-</w:t>
            </w:r>
          </w:p>
        </w:tc>
        <w:tc>
          <w:tcPr>
            <w:tcW w:w="819" w:type="dxa"/>
            <w:shd w:val="clear" w:color="auto" w:fill="auto"/>
            <w:vAlign w:val="bottom"/>
          </w:tcPr>
          <w:p w14:paraId="0900B2E9" w14:textId="748E9D74" w:rsidR="00DD097E" w:rsidRPr="00DD097E" w:rsidRDefault="00DD097E" w:rsidP="00DD097E">
            <w:pPr>
              <w:jc w:val="right"/>
              <w:rPr>
                <w:b/>
                <w:bCs/>
                <w:sz w:val="15"/>
                <w:szCs w:val="15"/>
                <w:lang w:eastAsia="tr-TR"/>
              </w:rPr>
            </w:pPr>
            <w:r w:rsidRPr="00DD097E">
              <w:rPr>
                <w:b/>
                <w:bCs/>
                <w:sz w:val="15"/>
                <w:szCs w:val="15"/>
              </w:rPr>
              <w:t>-</w:t>
            </w:r>
          </w:p>
        </w:tc>
      </w:tr>
      <w:tr w:rsidR="00DD097E" w:rsidRPr="00DD097E" w14:paraId="2280BBA5" w14:textId="77777777" w:rsidTr="00DD097E">
        <w:trPr>
          <w:trHeight w:val="198"/>
        </w:trPr>
        <w:tc>
          <w:tcPr>
            <w:tcW w:w="548" w:type="dxa"/>
            <w:tcBorders>
              <w:left w:val="single" w:sz="6" w:space="0" w:color="auto"/>
            </w:tcBorders>
            <w:shd w:val="clear" w:color="auto" w:fill="auto"/>
            <w:noWrap/>
            <w:hideMark/>
          </w:tcPr>
          <w:p w14:paraId="6ED349EC"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VIII.</w:t>
            </w:r>
          </w:p>
        </w:tc>
        <w:tc>
          <w:tcPr>
            <w:tcW w:w="3165" w:type="dxa"/>
            <w:shd w:val="clear" w:color="auto" w:fill="auto"/>
            <w:vAlign w:val="bottom"/>
            <w:hideMark/>
          </w:tcPr>
          <w:p w14:paraId="3AC7E795"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CARİ VERGİ VARLIĞI</w:t>
            </w:r>
          </w:p>
        </w:tc>
        <w:tc>
          <w:tcPr>
            <w:tcW w:w="674" w:type="dxa"/>
            <w:shd w:val="clear" w:color="auto" w:fill="auto"/>
            <w:noWrap/>
            <w:vAlign w:val="bottom"/>
            <w:hideMark/>
          </w:tcPr>
          <w:p w14:paraId="220C1AEB" w14:textId="77777777" w:rsidR="00DD097E" w:rsidRPr="00DD097E" w:rsidRDefault="00DD097E" w:rsidP="00DD097E">
            <w:pPr>
              <w:jc w:val="center"/>
              <w:rPr>
                <w:b/>
                <w:bCs/>
                <w:color w:val="000000"/>
                <w:sz w:val="15"/>
                <w:szCs w:val="15"/>
                <w:lang w:eastAsia="tr-TR"/>
              </w:rPr>
            </w:pPr>
          </w:p>
        </w:tc>
        <w:tc>
          <w:tcPr>
            <w:tcW w:w="818" w:type="dxa"/>
            <w:shd w:val="clear" w:color="auto" w:fill="auto"/>
            <w:vAlign w:val="bottom"/>
            <w:hideMark/>
          </w:tcPr>
          <w:p w14:paraId="45717067" w14:textId="132F17F0" w:rsidR="00DD097E" w:rsidRPr="00DD097E" w:rsidRDefault="00DD097E" w:rsidP="00DD097E">
            <w:pPr>
              <w:jc w:val="right"/>
              <w:rPr>
                <w:b/>
                <w:bCs/>
                <w:sz w:val="15"/>
                <w:szCs w:val="15"/>
              </w:rPr>
            </w:pPr>
            <w:r w:rsidRPr="00F020A3">
              <w:rPr>
                <w:b/>
                <w:bCs/>
                <w:sz w:val="15"/>
                <w:szCs w:val="15"/>
              </w:rPr>
              <w:t>32,890</w:t>
            </w:r>
          </w:p>
        </w:tc>
        <w:tc>
          <w:tcPr>
            <w:tcW w:w="819" w:type="dxa"/>
            <w:shd w:val="clear" w:color="auto" w:fill="auto"/>
            <w:vAlign w:val="bottom"/>
            <w:hideMark/>
          </w:tcPr>
          <w:p w14:paraId="2BF200C0" w14:textId="34098527" w:rsidR="00DD097E" w:rsidRPr="00DD097E" w:rsidRDefault="00DD097E" w:rsidP="00DD097E">
            <w:pPr>
              <w:jc w:val="right"/>
              <w:rPr>
                <w:b/>
                <w:bCs/>
                <w:sz w:val="15"/>
                <w:szCs w:val="15"/>
              </w:rPr>
            </w:pPr>
            <w:r w:rsidRPr="00DD097E">
              <w:rPr>
                <w:b/>
                <w:bCs/>
                <w:sz w:val="15"/>
                <w:szCs w:val="15"/>
              </w:rPr>
              <w:t>-</w:t>
            </w:r>
          </w:p>
        </w:tc>
        <w:tc>
          <w:tcPr>
            <w:tcW w:w="819" w:type="dxa"/>
            <w:shd w:val="clear" w:color="auto" w:fill="auto"/>
            <w:vAlign w:val="bottom"/>
            <w:hideMark/>
          </w:tcPr>
          <w:p w14:paraId="7E139DB6" w14:textId="52EE8C6B" w:rsidR="00DD097E" w:rsidRPr="00DD097E" w:rsidRDefault="00DD097E" w:rsidP="00DD097E">
            <w:pPr>
              <w:jc w:val="right"/>
              <w:rPr>
                <w:b/>
                <w:bCs/>
                <w:sz w:val="15"/>
                <w:szCs w:val="15"/>
              </w:rPr>
            </w:pPr>
            <w:r w:rsidRPr="00F020A3">
              <w:rPr>
                <w:b/>
                <w:bCs/>
                <w:sz w:val="15"/>
                <w:szCs w:val="15"/>
              </w:rPr>
              <w:t>32,890</w:t>
            </w:r>
          </w:p>
        </w:tc>
        <w:tc>
          <w:tcPr>
            <w:tcW w:w="818" w:type="dxa"/>
            <w:shd w:val="clear" w:color="auto" w:fill="auto"/>
            <w:vAlign w:val="bottom"/>
          </w:tcPr>
          <w:p w14:paraId="519658C2" w14:textId="67868CD1" w:rsidR="00DD097E" w:rsidRPr="00DD097E" w:rsidRDefault="00DD097E" w:rsidP="00DD097E">
            <w:pPr>
              <w:jc w:val="right"/>
              <w:rPr>
                <w:b/>
                <w:bCs/>
                <w:sz w:val="15"/>
                <w:szCs w:val="15"/>
                <w:lang w:eastAsia="tr-TR"/>
              </w:rPr>
            </w:pPr>
            <w:r w:rsidRPr="00DD097E">
              <w:rPr>
                <w:b/>
                <w:bCs/>
                <w:sz w:val="15"/>
                <w:szCs w:val="15"/>
              </w:rPr>
              <w:t>16,403</w:t>
            </w:r>
          </w:p>
        </w:tc>
        <w:tc>
          <w:tcPr>
            <w:tcW w:w="819" w:type="dxa"/>
            <w:shd w:val="clear" w:color="auto" w:fill="auto"/>
            <w:vAlign w:val="bottom"/>
          </w:tcPr>
          <w:p w14:paraId="0FD7FE3E" w14:textId="1C8EC53F" w:rsidR="00DD097E" w:rsidRPr="00DD097E" w:rsidRDefault="00DD097E" w:rsidP="00DD097E">
            <w:pPr>
              <w:jc w:val="right"/>
              <w:rPr>
                <w:b/>
                <w:bCs/>
                <w:sz w:val="15"/>
                <w:szCs w:val="15"/>
                <w:lang w:eastAsia="tr-TR"/>
              </w:rPr>
            </w:pPr>
            <w:r w:rsidRPr="00DD097E">
              <w:rPr>
                <w:b/>
                <w:bCs/>
                <w:sz w:val="15"/>
                <w:szCs w:val="15"/>
              </w:rPr>
              <w:t>-</w:t>
            </w:r>
          </w:p>
        </w:tc>
        <w:tc>
          <w:tcPr>
            <w:tcW w:w="819" w:type="dxa"/>
            <w:shd w:val="clear" w:color="auto" w:fill="auto"/>
            <w:vAlign w:val="bottom"/>
          </w:tcPr>
          <w:p w14:paraId="6C415C59" w14:textId="0B1E55EA" w:rsidR="00DD097E" w:rsidRPr="00DD097E" w:rsidRDefault="00DD097E" w:rsidP="00DD097E">
            <w:pPr>
              <w:jc w:val="right"/>
              <w:rPr>
                <w:b/>
                <w:bCs/>
                <w:sz w:val="15"/>
                <w:szCs w:val="15"/>
                <w:lang w:eastAsia="tr-TR"/>
              </w:rPr>
            </w:pPr>
            <w:r w:rsidRPr="00DD097E">
              <w:rPr>
                <w:b/>
                <w:bCs/>
                <w:sz w:val="15"/>
                <w:szCs w:val="15"/>
              </w:rPr>
              <w:t>16,403</w:t>
            </w:r>
          </w:p>
        </w:tc>
      </w:tr>
      <w:tr w:rsidR="00DD097E" w:rsidRPr="00DD097E" w14:paraId="282159D5" w14:textId="77777777" w:rsidTr="00DD097E">
        <w:trPr>
          <w:trHeight w:val="113"/>
        </w:trPr>
        <w:tc>
          <w:tcPr>
            <w:tcW w:w="548" w:type="dxa"/>
            <w:tcBorders>
              <w:left w:val="single" w:sz="6" w:space="0" w:color="auto"/>
            </w:tcBorders>
            <w:shd w:val="clear" w:color="auto" w:fill="auto"/>
            <w:noWrap/>
            <w:hideMark/>
          </w:tcPr>
          <w:p w14:paraId="3FAB5F6A"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IX.</w:t>
            </w:r>
          </w:p>
        </w:tc>
        <w:tc>
          <w:tcPr>
            <w:tcW w:w="3165" w:type="dxa"/>
            <w:shd w:val="clear" w:color="auto" w:fill="auto"/>
            <w:vAlign w:val="bottom"/>
            <w:hideMark/>
          </w:tcPr>
          <w:p w14:paraId="2C78415F"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ERTELENMİŞ VERGİ VARLIĞI</w:t>
            </w:r>
          </w:p>
        </w:tc>
        <w:tc>
          <w:tcPr>
            <w:tcW w:w="674" w:type="dxa"/>
            <w:shd w:val="clear" w:color="auto" w:fill="auto"/>
            <w:noWrap/>
            <w:vAlign w:val="bottom"/>
            <w:hideMark/>
          </w:tcPr>
          <w:p w14:paraId="1C70A784" w14:textId="77777777" w:rsidR="00DD097E" w:rsidRPr="00DD097E" w:rsidRDefault="00DD097E" w:rsidP="00DD097E">
            <w:pPr>
              <w:jc w:val="center"/>
              <w:rPr>
                <w:b/>
                <w:bCs/>
                <w:color w:val="000000"/>
                <w:sz w:val="15"/>
                <w:szCs w:val="15"/>
                <w:lang w:eastAsia="tr-TR"/>
              </w:rPr>
            </w:pPr>
            <w:r w:rsidRPr="00DD097E">
              <w:rPr>
                <w:b/>
                <w:bCs/>
                <w:color w:val="000000"/>
                <w:sz w:val="15"/>
                <w:szCs w:val="15"/>
                <w:lang w:eastAsia="tr-TR"/>
              </w:rPr>
              <w:t>(1.15.)</w:t>
            </w:r>
          </w:p>
        </w:tc>
        <w:tc>
          <w:tcPr>
            <w:tcW w:w="818" w:type="dxa"/>
            <w:shd w:val="clear" w:color="auto" w:fill="auto"/>
            <w:vAlign w:val="bottom"/>
            <w:hideMark/>
          </w:tcPr>
          <w:p w14:paraId="28D729CD" w14:textId="6D7B168B" w:rsidR="00DD097E" w:rsidRPr="00DD097E" w:rsidRDefault="00DD097E" w:rsidP="00DD097E">
            <w:pPr>
              <w:jc w:val="right"/>
              <w:rPr>
                <w:b/>
                <w:bCs/>
                <w:sz w:val="15"/>
                <w:szCs w:val="15"/>
              </w:rPr>
            </w:pPr>
            <w:r w:rsidRPr="00F020A3">
              <w:rPr>
                <w:b/>
                <w:bCs/>
                <w:sz w:val="15"/>
                <w:szCs w:val="15"/>
              </w:rPr>
              <w:t>491,383</w:t>
            </w:r>
          </w:p>
        </w:tc>
        <w:tc>
          <w:tcPr>
            <w:tcW w:w="819" w:type="dxa"/>
            <w:shd w:val="clear" w:color="auto" w:fill="auto"/>
            <w:vAlign w:val="bottom"/>
            <w:hideMark/>
          </w:tcPr>
          <w:p w14:paraId="616B75D0" w14:textId="3AA3B096" w:rsidR="00DD097E" w:rsidRPr="00DD097E" w:rsidRDefault="00DD097E" w:rsidP="00DD097E">
            <w:pPr>
              <w:jc w:val="right"/>
              <w:rPr>
                <w:b/>
                <w:bCs/>
                <w:sz w:val="15"/>
                <w:szCs w:val="15"/>
              </w:rPr>
            </w:pPr>
            <w:r w:rsidRPr="00DD097E">
              <w:rPr>
                <w:b/>
                <w:bCs/>
                <w:sz w:val="15"/>
                <w:szCs w:val="15"/>
              </w:rPr>
              <w:t>-</w:t>
            </w:r>
          </w:p>
        </w:tc>
        <w:tc>
          <w:tcPr>
            <w:tcW w:w="819" w:type="dxa"/>
            <w:shd w:val="clear" w:color="auto" w:fill="auto"/>
            <w:vAlign w:val="bottom"/>
            <w:hideMark/>
          </w:tcPr>
          <w:p w14:paraId="72938C51" w14:textId="66FC3825" w:rsidR="00DD097E" w:rsidRPr="00DD097E" w:rsidRDefault="00DD097E" w:rsidP="00DD097E">
            <w:pPr>
              <w:jc w:val="right"/>
              <w:rPr>
                <w:b/>
                <w:bCs/>
                <w:sz w:val="15"/>
                <w:szCs w:val="15"/>
              </w:rPr>
            </w:pPr>
            <w:r w:rsidRPr="00F020A3">
              <w:rPr>
                <w:b/>
                <w:bCs/>
                <w:sz w:val="15"/>
                <w:szCs w:val="15"/>
              </w:rPr>
              <w:t>491,383</w:t>
            </w:r>
          </w:p>
        </w:tc>
        <w:tc>
          <w:tcPr>
            <w:tcW w:w="818" w:type="dxa"/>
            <w:shd w:val="clear" w:color="auto" w:fill="auto"/>
            <w:vAlign w:val="bottom"/>
          </w:tcPr>
          <w:p w14:paraId="217B04E0" w14:textId="2067D216" w:rsidR="00DD097E" w:rsidRPr="00DD097E" w:rsidRDefault="00DD097E" w:rsidP="00DD097E">
            <w:pPr>
              <w:jc w:val="right"/>
              <w:rPr>
                <w:b/>
                <w:bCs/>
                <w:sz w:val="15"/>
                <w:szCs w:val="15"/>
                <w:lang w:eastAsia="tr-TR"/>
              </w:rPr>
            </w:pPr>
            <w:r w:rsidRPr="00DD097E">
              <w:rPr>
                <w:b/>
                <w:bCs/>
                <w:sz w:val="15"/>
                <w:szCs w:val="15"/>
              </w:rPr>
              <w:t>409,230</w:t>
            </w:r>
          </w:p>
        </w:tc>
        <w:tc>
          <w:tcPr>
            <w:tcW w:w="819" w:type="dxa"/>
            <w:shd w:val="clear" w:color="auto" w:fill="auto"/>
            <w:vAlign w:val="bottom"/>
          </w:tcPr>
          <w:p w14:paraId="0776CC30" w14:textId="19868208" w:rsidR="00DD097E" w:rsidRPr="00DD097E" w:rsidRDefault="00DD097E" w:rsidP="00DD097E">
            <w:pPr>
              <w:jc w:val="right"/>
              <w:rPr>
                <w:b/>
                <w:bCs/>
                <w:sz w:val="15"/>
                <w:szCs w:val="15"/>
                <w:lang w:eastAsia="tr-TR"/>
              </w:rPr>
            </w:pPr>
            <w:r w:rsidRPr="00DD097E">
              <w:rPr>
                <w:b/>
                <w:bCs/>
                <w:sz w:val="15"/>
                <w:szCs w:val="15"/>
              </w:rPr>
              <w:t>-</w:t>
            </w:r>
          </w:p>
        </w:tc>
        <w:tc>
          <w:tcPr>
            <w:tcW w:w="819" w:type="dxa"/>
            <w:shd w:val="clear" w:color="auto" w:fill="auto"/>
            <w:vAlign w:val="bottom"/>
          </w:tcPr>
          <w:p w14:paraId="7383F380" w14:textId="556C4693" w:rsidR="00DD097E" w:rsidRPr="00DD097E" w:rsidRDefault="00DD097E" w:rsidP="00DD097E">
            <w:pPr>
              <w:jc w:val="right"/>
              <w:rPr>
                <w:b/>
                <w:bCs/>
                <w:sz w:val="15"/>
                <w:szCs w:val="15"/>
                <w:lang w:eastAsia="tr-TR"/>
              </w:rPr>
            </w:pPr>
            <w:r w:rsidRPr="00DD097E">
              <w:rPr>
                <w:b/>
                <w:bCs/>
                <w:sz w:val="15"/>
                <w:szCs w:val="15"/>
              </w:rPr>
              <w:t>409,230</w:t>
            </w:r>
          </w:p>
        </w:tc>
      </w:tr>
      <w:tr w:rsidR="00DD097E" w:rsidRPr="00DD097E" w14:paraId="5134E3DB" w14:textId="77777777" w:rsidTr="00DD097E">
        <w:trPr>
          <w:trHeight w:val="113"/>
        </w:trPr>
        <w:tc>
          <w:tcPr>
            <w:tcW w:w="548" w:type="dxa"/>
            <w:tcBorders>
              <w:left w:val="single" w:sz="6" w:space="0" w:color="auto"/>
            </w:tcBorders>
            <w:shd w:val="clear" w:color="auto" w:fill="auto"/>
            <w:noWrap/>
            <w:hideMark/>
          </w:tcPr>
          <w:p w14:paraId="227FFC40"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X.</w:t>
            </w:r>
          </w:p>
        </w:tc>
        <w:tc>
          <w:tcPr>
            <w:tcW w:w="3165" w:type="dxa"/>
            <w:shd w:val="clear" w:color="auto" w:fill="auto"/>
            <w:vAlign w:val="bottom"/>
            <w:hideMark/>
          </w:tcPr>
          <w:p w14:paraId="22FCDBBF"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DİĞER AKTİFLER</w:t>
            </w:r>
          </w:p>
        </w:tc>
        <w:tc>
          <w:tcPr>
            <w:tcW w:w="674" w:type="dxa"/>
            <w:shd w:val="clear" w:color="auto" w:fill="auto"/>
            <w:noWrap/>
            <w:vAlign w:val="bottom"/>
            <w:hideMark/>
          </w:tcPr>
          <w:p w14:paraId="59870693" w14:textId="77777777" w:rsidR="00DD097E" w:rsidRPr="00DD097E" w:rsidRDefault="00DD097E" w:rsidP="00DD097E">
            <w:pPr>
              <w:jc w:val="center"/>
              <w:rPr>
                <w:b/>
                <w:bCs/>
                <w:color w:val="000000"/>
                <w:sz w:val="15"/>
                <w:szCs w:val="15"/>
                <w:lang w:eastAsia="tr-TR"/>
              </w:rPr>
            </w:pPr>
            <w:r w:rsidRPr="00DD097E">
              <w:rPr>
                <w:b/>
                <w:bCs/>
                <w:color w:val="000000"/>
                <w:sz w:val="15"/>
                <w:szCs w:val="15"/>
                <w:lang w:eastAsia="tr-TR"/>
              </w:rPr>
              <w:t>(1.17.)</w:t>
            </w:r>
          </w:p>
        </w:tc>
        <w:tc>
          <w:tcPr>
            <w:tcW w:w="818" w:type="dxa"/>
            <w:shd w:val="clear" w:color="auto" w:fill="auto"/>
            <w:vAlign w:val="bottom"/>
            <w:hideMark/>
          </w:tcPr>
          <w:p w14:paraId="2C142D97" w14:textId="0A79A767" w:rsidR="00DD097E" w:rsidRPr="00DD097E" w:rsidRDefault="00DD097E" w:rsidP="00DD097E">
            <w:pPr>
              <w:jc w:val="right"/>
              <w:rPr>
                <w:b/>
                <w:bCs/>
                <w:sz w:val="15"/>
                <w:szCs w:val="15"/>
              </w:rPr>
            </w:pPr>
            <w:r w:rsidRPr="00F020A3">
              <w:rPr>
                <w:b/>
                <w:bCs/>
                <w:sz w:val="15"/>
                <w:szCs w:val="15"/>
              </w:rPr>
              <w:t>175,021</w:t>
            </w:r>
          </w:p>
        </w:tc>
        <w:tc>
          <w:tcPr>
            <w:tcW w:w="819" w:type="dxa"/>
            <w:shd w:val="clear" w:color="auto" w:fill="auto"/>
            <w:vAlign w:val="bottom"/>
            <w:hideMark/>
          </w:tcPr>
          <w:p w14:paraId="1D25BAD2" w14:textId="440EDE31" w:rsidR="00DD097E" w:rsidRPr="00DD097E" w:rsidRDefault="00DD097E" w:rsidP="00DD097E">
            <w:pPr>
              <w:jc w:val="right"/>
              <w:rPr>
                <w:b/>
                <w:bCs/>
                <w:sz w:val="15"/>
                <w:szCs w:val="15"/>
              </w:rPr>
            </w:pPr>
            <w:r w:rsidRPr="00F020A3">
              <w:rPr>
                <w:b/>
                <w:bCs/>
                <w:sz w:val="15"/>
                <w:szCs w:val="15"/>
              </w:rPr>
              <w:t>3,763</w:t>
            </w:r>
          </w:p>
        </w:tc>
        <w:tc>
          <w:tcPr>
            <w:tcW w:w="819" w:type="dxa"/>
            <w:shd w:val="clear" w:color="auto" w:fill="auto"/>
            <w:vAlign w:val="bottom"/>
            <w:hideMark/>
          </w:tcPr>
          <w:p w14:paraId="4B7CD046" w14:textId="7BE0856B" w:rsidR="00DD097E" w:rsidRPr="00DD097E" w:rsidRDefault="00DD097E" w:rsidP="00DD097E">
            <w:pPr>
              <w:jc w:val="right"/>
              <w:rPr>
                <w:b/>
                <w:bCs/>
                <w:sz w:val="15"/>
                <w:szCs w:val="15"/>
              </w:rPr>
            </w:pPr>
            <w:r w:rsidRPr="00F020A3">
              <w:rPr>
                <w:b/>
                <w:bCs/>
                <w:sz w:val="15"/>
                <w:szCs w:val="15"/>
              </w:rPr>
              <w:t>178,784</w:t>
            </w:r>
          </w:p>
        </w:tc>
        <w:tc>
          <w:tcPr>
            <w:tcW w:w="818" w:type="dxa"/>
            <w:shd w:val="clear" w:color="auto" w:fill="auto"/>
            <w:vAlign w:val="bottom"/>
          </w:tcPr>
          <w:p w14:paraId="0E4ED9EF" w14:textId="621A9533" w:rsidR="00DD097E" w:rsidRPr="00DD097E" w:rsidRDefault="00DD097E" w:rsidP="00DD097E">
            <w:pPr>
              <w:jc w:val="right"/>
              <w:rPr>
                <w:b/>
                <w:bCs/>
                <w:sz w:val="15"/>
                <w:szCs w:val="15"/>
                <w:lang w:eastAsia="tr-TR"/>
              </w:rPr>
            </w:pPr>
            <w:r w:rsidRPr="00DD097E">
              <w:rPr>
                <w:b/>
                <w:bCs/>
                <w:sz w:val="15"/>
                <w:szCs w:val="15"/>
              </w:rPr>
              <w:t>164,817</w:t>
            </w:r>
          </w:p>
        </w:tc>
        <w:tc>
          <w:tcPr>
            <w:tcW w:w="819" w:type="dxa"/>
            <w:shd w:val="clear" w:color="auto" w:fill="auto"/>
            <w:vAlign w:val="bottom"/>
          </w:tcPr>
          <w:p w14:paraId="020B6AC3" w14:textId="50683091" w:rsidR="00DD097E" w:rsidRPr="00DD097E" w:rsidRDefault="00DD097E" w:rsidP="00DD097E">
            <w:pPr>
              <w:jc w:val="right"/>
              <w:rPr>
                <w:b/>
                <w:bCs/>
                <w:sz w:val="15"/>
                <w:szCs w:val="15"/>
                <w:lang w:eastAsia="tr-TR"/>
              </w:rPr>
            </w:pPr>
            <w:r w:rsidRPr="00DD097E">
              <w:rPr>
                <w:b/>
                <w:bCs/>
                <w:sz w:val="15"/>
                <w:szCs w:val="15"/>
              </w:rPr>
              <w:t>3,587</w:t>
            </w:r>
          </w:p>
        </w:tc>
        <w:tc>
          <w:tcPr>
            <w:tcW w:w="819" w:type="dxa"/>
            <w:shd w:val="clear" w:color="auto" w:fill="auto"/>
            <w:vAlign w:val="bottom"/>
          </w:tcPr>
          <w:p w14:paraId="0B0B7284" w14:textId="76F16198" w:rsidR="00DD097E" w:rsidRPr="00DD097E" w:rsidRDefault="00DD097E" w:rsidP="00DD097E">
            <w:pPr>
              <w:jc w:val="right"/>
              <w:rPr>
                <w:b/>
                <w:bCs/>
                <w:sz w:val="15"/>
                <w:szCs w:val="15"/>
                <w:lang w:eastAsia="tr-TR"/>
              </w:rPr>
            </w:pPr>
            <w:r w:rsidRPr="00DD097E">
              <w:rPr>
                <w:b/>
                <w:bCs/>
                <w:sz w:val="15"/>
                <w:szCs w:val="15"/>
              </w:rPr>
              <w:t>168,404</w:t>
            </w:r>
          </w:p>
        </w:tc>
      </w:tr>
      <w:tr w:rsidR="00DD097E" w:rsidRPr="00CB56EC" w14:paraId="36B91807" w14:textId="77777777" w:rsidTr="00DD097E">
        <w:trPr>
          <w:trHeight w:val="161"/>
        </w:trPr>
        <w:tc>
          <w:tcPr>
            <w:tcW w:w="548" w:type="dxa"/>
            <w:tcBorders>
              <w:left w:val="single" w:sz="6" w:space="0" w:color="auto"/>
            </w:tcBorders>
            <w:shd w:val="clear" w:color="auto" w:fill="auto"/>
            <w:noWrap/>
          </w:tcPr>
          <w:p w14:paraId="75163857" w14:textId="77777777" w:rsidR="00DD097E" w:rsidRPr="00CB56EC" w:rsidRDefault="00DD097E" w:rsidP="00DD097E">
            <w:pPr>
              <w:rPr>
                <w:b/>
                <w:bCs/>
                <w:color w:val="000000"/>
                <w:sz w:val="15"/>
                <w:szCs w:val="15"/>
                <w:lang w:eastAsia="tr-TR"/>
              </w:rPr>
            </w:pPr>
          </w:p>
        </w:tc>
        <w:tc>
          <w:tcPr>
            <w:tcW w:w="3165" w:type="dxa"/>
            <w:shd w:val="clear" w:color="auto" w:fill="auto"/>
            <w:vAlign w:val="bottom"/>
          </w:tcPr>
          <w:p w14:paraId="707C52D2" w14:textId="77777777" w:rsidR="00DD097E" w:rsidRPr="00CB56EC" w:rsidRDefault="00DD097E" w:rsidP="00DD097E">
            <w:pPr>
              <w:rPr>
                <w:b/>
                <w:bCs/>
                <w:color w:val="000000"/>
                <w:sz w:val="15"/>
                <w:szCs w:val="15"/>
                <w:lang w:eastAsia="tr-TR"/>
              </w:rPr>
            </w:pPr>
          </w:p>
        </w:tc>
        <w:tc>
          <w:tcPr>
            <w:tcW w:w="674" w:type="dxa"/>
            <w:shd w:val="clear" w:color="auto" w:fill="auto"/>
            <w:noWrap/>
            <w:vAlign w:val="bottom"/>
          </w:tcPr>
          <w:p w14:paraId="6C822DCF" w14:textId="77777777" w:rsidR="00DD097E" w:rsidRPr="00CB56EC" w:rsidRDefault="00DD097E" w:rsidP="00DD097E">
            <w:pPr>
              <w:jc w:val="center"/>
              <w:rPr>
                <w:b/>
                <w:bCs/>
                <w:color w:val="000000"/>
                <w:sz w:val="15"/>
                <w:szCs w:val="15"/>
                <w:lang w:eastAsia="tr-TR"/>
              </w:rPr>
            </w:pPr>
          </w:p>
        </w:tc>
        <w:tc>
          <w:tcPr>
            <w:tcW w:w="818" w:type="dxa"/>
            <w:shd w:val="clear" w:color="auto" w:fill="auto"/>
            <w:vAlign w:val="bottom"/>
          </w:tcPr>
          <w:p w14:paraId="59245137" w14:textId="060F09C5" w:rsidR="00DD097E" w:rsidRPr="00CB56EC" w:rsidRDefault="00DD097E" w:rsidP="00DD097E">
            <w:pPr>
              <w:jc w:val="right"/>
              <w:rPr>
                <w:sz w:val="15"/>
                <w:szCs w:val="15"/>
              </w:rPr>
            </w:pPr>
            <w:r w:rsidRPr="00F020A3">
              <w:rPr>
                <w:sz w:val="15"/>
                <w:szCs w:val="15"/>
              </w:rPr>
              <w:t> </w:t>
            </w:r>
          </w:p>
        </w:tc>
        <w:tc>
          <w:tcPr>
            <w:tcW w:w="819" w:type="dxa"/>
            <w:shd w:val="clear" w:color="auto" w:fill="auto"/>
            <w:vAlign w:val="bottom"/>
          </w:tcPr>
          <w:p w14:paraId="614C7DED" w14:textId="531CDD56" w:rsidR="00DD097E" w:rsidRPr="00CB56EC" w:rsidRDefault="00DD097E" w:rsidP="00DD097E">
            <w:pPr>
              <w:jc w:val="right"/>
              <w:rPr>
                <w:sz w:val="15"/>
                <w:szCs w:val="15"/>
              </w:rPr>
            </w:pPr>
            <w:r w:rsidRPr="00F020A3">
              <w:rPr>
                <w:sz w:val="15"/>
                <w:szCs w:val="15"/>
              </w:rPr>
              <w:t> </w:t>
            </w:r>
          </w:p>
        </w:tc>
        <w:tc>
          <w:tcPr>
            <w:tcW w:w="819" w:type="dxa"/>
            <w:shd w:val="clear" w:color="auto" w:fill="auto"/>
            <w:vAlign w:val="bottom"/>
          </w:tcPr>
          <w:p w14:paraId="4E87C9DC" w14:textId="3A0D9C82" w:rsidR="00DD097E" w:rsidRPr="00CB56EC" w:rsidRDefault="00DD097E" w:rsidP="00DD097E">
            <w:pPr>
              <w:jc w:val="right"/>
              <w:rPr>
                <w:sz w:val="15"/>
                <w:szCs w:val="15"/>
              </w:rPr>
            </w:pPr>
            <w:r w:rsidRPr="00F020A3">
              <w:rPr>
                <w:sz w:val="15"/>
                <w:szCs w:val="15"/>
              </w:rPr>
              <w:t> </w:t>
            </w:r>
          </w:p>
        </w:tc>
        <w:tc>
          <w:tcPr>
            <w:tcW w:w="818" w:type="dxa"/>
            <w:shd w:val="clear" w:color="auto" w:fill="auto"/>
            <w:vAlign w:val="bottom"/>
          </w:tcPr>
          <w:p w14:paraId="4A57D1D1" w14:textId="3DC59530" w:rsidR="00DD097E" w:rsidRPr="00CB56EC" w:rsidRDefault="00DD097E" w:rsidP="00DD097E">
            <w:pPr>
              <w:jc w:val="right"/>
              <w:rPr>
                <w:b/>
                <w:bCs/>
                <w:sz w:val="15"/>
                <w:szCs w:val="15"/>
              </w:rPr>
            </w:pPr>
            <w:r w:rsidRPr="00210B51">
              <w:rPr>
                <w:sz w:val="15"/>
                <w:szCs w:val="15"/>
              </w:rPr>
              <w:t> </w:t>
            </w:r>
          </w:p>
        </w:tc>
        <w:tc>
          <w:tcPr>
            <w:tcW w:w="819" w:type="dxa"/>
            <w:shd w:val="clear" w:color="auto" w:fill="auto"/>
            <w:vAlign w:val="bottom"/>
          </w:tcPr>
          <w:p w14:paraId="2619110D" w14:textId="72083549" w:rsidR="00DD097E" w:rsidRPr="00CB56EC" w:rsidRDefault="00DD097E" w:rsidP="00DD097E">
            <w:pPr>
              <w:jc w:val="right"/>
              <w:rPr>
                <w:b/>
                <w:bCs/>
                <w:sz w:val="15"/>
                <w:szCs w:val="15"/>
              </w:rPr>
            </w:pPr>
            <w:r w:rsidRPr="00210B51">
              <w:rPr>
                <w:sz w:val="15"/>
                <w:szCs w:val="15"/>
              </w:rPr>
              <w:t> </w:t>
            </w:r>
          </w:p>
        </w:tc>
        <w:tc>
          <w:tcPr>
            <w:tcW w:w="819" w:type="dxa"/>
            <w:shd w:val="clear" w:color="auto" w:fill="auto"/>
            <w:vAlign w:val="bottom"/>
          </w:tcPr>
          <w:p w14:paraId="2AAFD632" w14:textId="2194C8D3" w:rsidR="00DD097E" w:rsidRPr="00CB56EC" w:rsidRDefault="00DD097E" w:rsidP="00DD097E">
            <w:pPr>
              <w:jc w:val="right"/>
              <w:rPr>
                <w:b/>
                <w:bCs/>
                <w:sz w:val="15"/>
                <w:szCs w:val="15"/>
              </w:rPr>
            </w:pPr>
            <w:r w:rsidRPr="00210B51">
              <w:rPr>
                <w:sz w:val="15"/>
                <w:szCs w:val="15"/>
              </w:rPr>
              <w:t> </w:t>
            </w:r>
          </w:p>
        </w:tc>
      </w:tr>
      <w:tr w:rsidR="00DD097E" w:rsidRPr="00DD097E" w14:paraId="6872A769" w14:textId="77777777" w:rsidTr="00DD097E">
        <w:trPr>
          <w:trHeight w:val="242"/>
        </w:trPr>
        <w:tc>
          <w:tcPr>
            <w:tcW w:w="548" w:type="dxa"/>
            <w:tcBorders>
              <w:left w:val="single" w:sz="6" w:space="0" w:color="auto"/>
              <w:bottom w:val="thinThickSmallGap" w:sz="24" w:space="0" w:color="auto"/>
            </w:tcBorders>
            <w:shd w:val="clear" w:color="auto" w:fill="auto"/>
            <w:noWrap/>
          </w:tcPr>
          <w:p w14:paraId="75DB928A" w14:textId="77777777" w:rsidR="00DD097E" w:rsidRPr="00DD097E" w:rsidRDefault="00DD097E" w:rsidP="00DD097E">
            <w:pPr>
              <w:rPr>
                <w:b/>
                <w:bCs/>
                <w:color w:val="000000"/>
                <w:sz w:val="15"/>
                <w:szCs w:val="15"/>
                <w:lang w:eastAsia="tr-TR"/>
              </w:rPr>
            </w:pPr>
          </w:p>
        </w:tc>
        <w:tc>
          <w:tcPr>
            <w:tcW w:w="3165" w:type="dxa"/>
            <w:tcBorders>
              <w:bottom w:val="thinThickSmallGap" w:sz="24" w:space="0" w:color="auto"/>
            </w:tcBorders>
            <w:shd w:val="clear" w:color="auto" w:fill="auto"/>
            <w:vAlign w:val="bottom"/>
          </w:tcPr>
          <w:p w14:paraId="0391BBB6" w14:textId="77777777" w:rsidR="00DD097E" w:rsidRPr="00DD097E" w:rsidRDefault="00DD097E" w:rsidP="00DD097E">
            <w:pPr>
              <w:rPr>
                <w:b/>
                <w:bCs/>
                <w:color w:val="000000"/>
                <w:sz w:val="15"/>
                <w:szCs w:val="15"/>
                <w:lang w:eastAsia="tr-TR"/>
              </w:rPr>
            </w:pPr>
            <w:r w:rsidRPr="00DD097E">
              <w:rPr>
                <w:b/>
                <w:bCs/>
                <w:color w:val="000000"/>
                <w:sz w:val="15"/>
                <w:szCs w:val="15"/>
                <w:lang w:eastAsia="tr-TR"/>
              </w:rPr>
              <w:t>VARLIKLAR TOPLAMI</w:t>
            </w:r>
          </w:p>
        </w:tc>
        <w:tc>
          <w:tcPr>
            <w:tcW w:w="674" w:type="dxa"/>
            <w:tcBorders>
              <w:bottom w:val="thinThickSmallGap" w:sz="24" w:space="0" w:color="auto"/>
            </w:tcBorders>
            <w:shd w:val="clear" w:color="auto" w:fill="auto"/>
            <w:noWrap/>
            <w:vAlign w:val="bottom"/>
          </w:tcPr>
          <w:p w14:paraId="08DAE719" w14:textId="77777777" w:rsidR="00DD097E" w:rsidRPr="00DD097E" w:rsidRDefault="00DD097E" w:rsidP="00DD097E">
            <w:pPr>
              <w:jc w:val="center"/>
              <w:rPr>
                <w:b/>
                <w:bCs/>
                <w:color w:val="000000"/>
                <w:sz w:val="15"/>
                <w:szCs w:val="15"/>
                <w:lang w:eastAsia="tr-TR"/>
              </w:rPr>
            </w:pPr>
          </w:p>
        </w:tc>
        <w:tc>
          <w:tcPr>
            <w:tcW w:w="818" w:type="dxa"/>
            <w:tcBorders>
              <w:bottom w:val="thinThickSmallGap" w:sz="24" w:space="0" w:color="auto"/>
            </w:tcBorders>
            <w:shd w:val="clear" w:color="auto" w:fill="auto"/>
            <w:vAlign w:val="bottom"/>
          </w:tcPr>
          <w:p w14:paraId="50E0637A" w14:textId="45760FCC" w:rsidR="00DD097E" w:rsidRPr="00DD097E" w:rsidRDefault="00DD097E" w:rsidP="00DD097E">
            <w:pPr>
              <w:jc w:val="right"/>
              <w:rPr>
                <w:b/>
                <w:bCs/>
                <w:sz w:val="15"/>
                <w:szCs w:val="15"/>
              </w:rPr>
            </w:pPr>
            <w:r w:rsidRPr="00F020A3">
              <w:rPr>
                <w:b/>
                <w:bCs/>
                <w:sz w:val="15"/>
                <w:szCs w:val="15"/>
              </w:rPr>
              <w:t>11,813,808</w:t>
            </w:r>
          </w:p>
        </w:tc>
        <w:tc>
          <w:tcPr>
            <w:tcW w:w="819" w:type="dxa"/>
            <w:tcBorders>
              <w:bottom w:val="thinThickSmallGap" w:sz="24" w:space="0" w:color="auto"/>
            </w:tcBorders>
            <w:shd w:val="clear" w:color="auto" w:fill="auto"/>
            <w:vAlign w:val="bottom"/>
          </w:tcPr>
          <w:p w14:paraId="4B551E67" w14:textId="51DCC815" w:rsidR="00DD097E" w:rsidRPr="00DD097E" w:rsidRDefault="00DD097E" w:rsidP="00DD097E">
            <w:pPr>
              <w:jc w:val="right"/>
              <w:rPr>
                <w:b/>
                <w:bCs/>
                <w:sz w:val="15"/>
                <w:szCs w:val="15"/>
              </w:rPr>
            </w:pPr>
            <w:r w:rsidRPr="00F020A3">
              <w:rPr>
                <w:b/>
                <w:bCs/>
                <w:sz w:val="15"/>
                <w:szCs w:val="15"/>
              </w:rPr>
              <w:t>2,571,808</w:t>
            </w:r>
          </w:p>
        </w:tc>
        <w:tc>
          <w:tcPr>
            <w:tcW w:w="819" w:type="dxa"/>
            <w:tcBorders>
              <w:bottom w:val="thinThickSmallGap" w:sz="24" w:space="0" w:color="auto"/>
            </w:tcBorders>
            <w:shd w:val="clear" w:color="auto" w:fill="auto"/>
            <w:vAlign w:val="bottom"/>
          </w:tcPr>
          <w:p w14:paraId="1B7C4284" w14:textId="50AF16E6" w:rsidR="00DD097E" w:rsidRPr="00DD097E" w:rsidRDefault="00DD097E" w:rsidP="00DD097E">
            <w:pPr>
              <w:jc w:val="right"/>
              <w:rPr>
                <w:b/>
                <w:bCs/>
                <w:sz w:val="15"/>
                <w:szCs w:val="15"/>
              </w:rPr>
            </w:pPr>
            <w:r w:rsidRPr="00F020A3">
              <w:rPr>
                <w:b/>
                <w:bCs/>
                <w:sz w:val="15"/>
                <w:szCs w:val="15"/>
              </w:rPr>
              <w:t>14,385,616</w:t>
            </w:r>
          </w:p>
        </w:tc>
        <w:tc>
          <w:tcPr>
            <w:tcW w:w="818" w:type="dxa"/>
            <w:tcBorders>
              <w:bottom w:val="thinThickSmallGap" w:sz="24" w:space="0" w:color="auto"/>
            </w:tcBorders>
            <w:shd w:val="clear" w:color="auto" w:fill="auto"/>
            <w:vAlign w:val="bottom"/>
          </w:tcPr>
          <w:p w14:paraId="0910876A" w14:textId="7C29B1A6" w:rsidR="00DD097E" w:rsidRPr="00DD097E" w:rsidRDefault="00DD097E" w:rsidP="00DD097E">
            <w:pPr>
              <w:jc w:val="right"/>
              <w:rPr>
                <w:b/>
                <w:bCs/>
                <w:sz w:val="15"/>
                <w:szCs w:val="15"/>
                <w:lang w:eastAsia="tr-TR"/>
              </w:rPr>
            </w:pPr>
            <w:r w:rsidRPr="00DD097E">
              <w:rPr>
                <w:b/>
                <w:bCs/>
                <w:sz w:val="15"/>
                <w:szCs w:val="15"/>
              </w:rPr>
              <w:t>8,846,055</w:t>
            </w:r>
          </w:p>
        </w:tc>
        <w:tc>
          <w:tcPr>
            <w:tcW w:w="819" w:type="dxa"/>
            <w:tcBorders>
              <w:bottom w:val="thinThickSmallGap" w:sz="24" w:space="0" w:color="auto"/>
            </w:tcBorders>
            <w:shd w:val="clear" w:color="auto" w:fill="auto"/>
            <w:vAlign w:val="bottom"/>
          </w:tcPr>
          <w:p w14:paraId="5A27AF98" w14:textId="68949C87" w:rsidR="00DD097E" w:rsidRPr="00DD097E" w:rsidRDefault="00DD097E" w:rsidP="00DD097E">
            <w:pPr>
              <w:jc w:val="right"/>
              <w:rPr>
                <w:b/>
                <w:bCs/>
                <w:sz w:val="15"/>
                <w:szCs w:val="15"/>
                <w:lang w:eastAsia="tr-TR"/>
              </w:rPr>
            </w:pPr>
            <w:r w:rsidRPr="00DD097E">
              <w:rPr>
                <w:b/>
                <w:bCs/>
                <w:sz w:val="15"/>
                <w:szCs w:val="15"/>
              </w:rPr>
              <w:t>3,678,220</w:t>
            </w:r>
          </w:p>
        </w:tc>
        <w:tc>
          <w:tcPr>
            <w:tcW w:w="819" w:type="dxa"/>
            <w:tcBorders>
              <w:bottom w:val="thinThickSmallGap" w:sz="24" w:space="0" w:color="auto"/>
            </w:tcBorders>
            <w:shd w:val="clear" w:color="auto" w:fill="auto"/>
            <w:vAlign w:val="bottom"/>
          </w:tcPr>
          <w:p w14:paraId="3F883C00" w14:textId="1B8BDBA8" w:rsidR="00DD097E" w:rsidRPr="00DD097E" w:rsidRDefault="00DD097E" w:rsidP="00DD097E">
            <w:pPr>
              <w:jc w:val="right"/>
              <w:rPr>
                <w:b/>
                <w:bCs/>
                <w:sz w:val="15"/>
                <w:szCs w:val="15"/>
                <w:lang w:eastAsia="tr-TR"/>
              </w:rPr>
            </w:pPr>
            <w:r w:rsidRPr="00DD097E">
              <w:rPr>
                <w:b/>
                <w:bCs/>
                <w:sz w:val="15"/>
                <w:szCs w:val="15"/>
              </w:rPr>
              <w:t>12,524,275</w:t>
            </w:r>
          </w:p>
        </w:tc>
      </w:tr>
      <w:bookmarkEnd w:id="5"/>
      <w:bookmarkEnd w:id="6"/>
      <w:bookmarkEnd w:id="7"/>
    </w:tbl>
    <w:p w14:paraId="118D5811" w14:textId="77777777" w:rsidR="00AF46F6" w:rsidRPr="00CB56EC" w:rsidRDefault="00AF46F6" w:rsidP="00AF46F6">
      <w:pPr>
        <w:tabs>
          <w:tab w:val="left" w:pos="709"/>
        </w:tabs>
        <w:autoSpaceDE w:val="0"/>
        <w:autoSpaceDN w:val="0"/>
        <w:adjustRightInd w:val="0"/>
        <w:rPr>
          <w:bCs/>
          <w:i/>
          <w:iCs/>
          <w:sz w:val="14"/>
          <w:szCs w:val="14"/>
        </w:rPr>
      </w:pPr>
    </w:p>
    <w:p w14:paraId="76782D62" w14:textId="77777777" w:rsidR="00AF46F6" w:rsidRPr="00CB56EC" w:rsidRDefault="00AF46F6" w:rsidP="00AF46F6">
      <w:pPr>
        <w:tabs>
          <w:tab w:val="left" w:pos="709"/>
        </w:tabs>
        <w:autoSpaceDE w:val="0"/>
        <w:autoSpaceDN w:val="0"/>
        <w:adjustRightInd w:val="0"/>
        <w:rPr>
          <w:bCs/>
          <w:i/>
          <w:iCs/>
          <w:sz w:val="14"/>
          <w:szCs w:val="14"/>
        </w:rPr>
      </w:pPr>
    </w:p>
    <w:p w14:paraId="6038DF0C" w14:textId="77777777" w:rsidR="00AF46F6" w:rsidRPr="00CB56EC" w:rsidRDefault="00AF46F6" w:rsidP="00AF46F6">
      <w:pPr>
        <w:tabs>
          <w:tab w:val="left" w:pos="709"/>
        </w:tabs>
        <w:autoSpaceDE w:val="0"/>
        <w:autoSpaceDN w:val="0"/>
        <w:adjustRightInd w:val="0"/>
        <w:rPr>
          <w:bCs/>
          <w:i/>
          <w:iCs/>
          <w:sz w:val="14"/>
          <w:szCs w:val="14"/>
        </w:rPr>
      </w:pPr>
    </w:p>
    <w:p w14:paraId="00D1BE08" w14:textId="77777777" w:rsidR="00AF46F6" w:rsidRPr="00CB56EC" w:rsidRDefault="00AF46F6" w:rsidP="00AF46F6">
      <w:pPr>
        <w:tabs>
          <w:tab w:val="left" w:pos="709"/>
        </w:tabs>
        <w:autoSpaceDE w:val="0"/>
        <w:autoSpaceDN w:val="0"/>
        <w:adjustRightInd w:val="0"/>
        <w:rPr>
          <w:bCs/>
          <w:i/>
          <w:iCs/>
          <w:sz w:val="14"/>
          <w:szCs w:val="14"/>
        </w:rPr>
      </w:pPr>
    </w:p>
    <w:p w14:paraId="410316A6" w14:textId="77777777" w:rsidR="004027D9" w:rsidRPr="00CB56EC" w:rsidRDefault="004027D9" w:rsidP="004027D9">
      <w:pPr>
        <w:tabs>
          <w:tab w:val="left" w:pos="5880"/>
        </w:tabs>
        <w:autoSpaceDE w:val="0"/>
        <w:autoSpaceDN w:val="0"/>
        <w:adjustRightInd w:val="0"/>
        <w:rPr>
          <w:bCs/>
          <w:i/>
          <w:iCs/>
          <w:sz w:val="14"/>
          <w:szCs w:val="14"/>
        </w:rPr>
      </w:pPr>
    </w:p>
    <w:p w14:paraId="767D1017" w14:textId="37D011FA" w:rsidR="00D51256" w:rsidRDefault="00D51256" w:rsidP="00AF46F6">
      <w:pPr>
        <w:tabs>
          <w:tab w:val="left" w:pos="5880"/>
        </w:tabs>
        <w:autoSpaceDE w:val="0"/>
        <w:autoSpaceDN w:val="0"/>
        <w:adjustRightInd w:val="0"/>
        <w:jc w:val="center"/>
        <w:rPr>
          <w:bCs/>
          <w:i/>
          <w:iCs/>
          <w:sz w:val="12"/>
          <w:szCs w:val="12"/>
        </w:rPr>
      </w:pPr>
    </w:p>
    <w:p w14:paraId="444E781D" w14:textId="1162D7A4" w:rsidR="00F344DD" w:rsidRDefault="00F344DD" w:rsidP="00AF46F6">
      <w:pPr>
        <w:tabs>
          <w:tab w:val="left" w:pos="5880"/>
        </w:tabs>
        <w:autoSpaceDE w:val="0"/>
        <w:autoSpaceDN w:val="0"/>
        <w:adjustRightInd w:val="0"/>
        <w:jc w:val="center"/>
        <w:rPr>
          <w:bCs/>
          <w:i/>
          <w:iCs/>
          <w:sz w:val="12"/>
          <w:szCs w:val="12"/>
        </w:rPr>
      </w:pPr>
    </w:p>
    <w:p w14:paraId="17F75FA9" w14:textId="081D88E6" w:rsidR="00F344DD" w:rsidRDefault="00F344DD" w:rsidP="00AF46F6">
      <w:pPr>
        <w:tabs>
          <w:tab w:val="left" w:pos="5880"/>
        </w:tabs>
        <w:autoSpaceDE w:val="0"/>
        <w:autoSpaceDN w:val="0"/>
        <w:adjustRightInd w:val="0"/>
        <w:jc w:val="center"/>
        <w:rPr>
          <w:bCs/>
          <w:i/>
          <w:iCs/>
          <w:sz w:val="12"/>
          <w:szCs w:val="12"/>
        </w:rPr>
      </w:pPr>
    </w:p>
    <w:p w14:paraId="7019A35D" w14:textId="77777777" w:rsidR="00F344DD" w:rsidRPr="00CB56EC" w:rsidRDefault="00F344DD" w:rsidP="00AF46F6">
      <w:pPr>
        <w:tabs>
          <w:tab w:val="left" w:pos="5880"/>
        </w:tabs>
        <w:autoSpaceDE w:val="0"/>
        <w:autoSpaceDN w:val="0"/>
        <w:adjustRightInd w:val="0"/>
        <w:jc w:val="center"/>
        <w:rPr>
          <w:bCs/>
          <w:i/>
          <w:iCs/>
          <w:sz w:val="12"/>
          <w:szCs w:val="12"/>
        </w:rPr>
      </w:pPr>
    </w:p>
    <w:p w14:paraId="2AB3802F" w14:textId="77777777" w:rsidR="00D51256" w:rsidRPr="00CB56EC" w:rsidRDefault="00D51256" w:rsidP="00AF46F6">
      <w:pPr>
        <w:tabs>
          <w:tab w:val="left" w:pos="5880"/>
        </w:tabs>
        <w:autoSpaceDE w:val="0"/>
        <w:autoSpaceDN w:val="0"/>
        <w:adjustRightInd w:val="0"/>
        <w:jc w:val="center"/>
        <w:rPr>
          <w:bCs/>
          <w:i/>
          <w:iCs/>
          <w:sz w:val="12"/>
          <w:szCs w:val="12"/>
        </w:rPr>
      </w:pPr>
    </w:p>
    <w:p w14:paraId="334673C0" w14:textId="77777777" w:rsidR="00AF46F6" w:rsidRPr="00CB56EC" w:rsidRDefault="00AF46F6" w:rsidP="00AF46F6">
      <w:pPr>
        <w:tabs>
          <w:tab w:val="left" w:pos="5880"/>
        </w:tabs>
        <w:autoSpaceDE w:val="0"/>
        <w:autoSpaceDN w:val="0"/>
        <w:adjustRightInd w:val="0"/>
        <w:jc w:val="center"/>
        <w:rPr>
          <w:bCs/>
          <w:i/>
          <w:iCs/>
          <w:sz w:val="14"/>
          <w:szCs w:val="14"/>
        </w:rPr>
      </w:pPr>
      <w:r w:rsidRPr="00CB56EC">
        <w:rPr>
          <w:bCs/>
          <w:i/>
          <w:iCs/>
          <w:sz w:val="14"/>
          <w:szCs w:val="14"/>
        </w:rPr>
        <w:t>İlişikteki notlar bu finansal tabloların tamamlayıcı parçalarıdır.</w:t>
      </w:r>
    </w:p>
    <w:p w14:paraId="30D35D00" w14:textId="77777777" w:rsidR="00AF46F6" w:rsidRPr="00CB56EC" w:rsidRDefault="00AF46F6" w:rsidP="00AF46F6">
      <w:pPr>
        <w:autoSpaceDE w:val="0"/>
        <w:autoSpaceDN w:val="0"/>
        <w:adjustRightInd w:val="0"/>
        <w:ind w:hanging="567"/>
        <w:jc w:val="both"/>
        <w:rPr>
          <w:rFonts w:eastAsia="Arial Unicode MS"/>
          <w:b/>
          <w:sz w:val="22"/>
        </w:rPr>
        <w:sectPr w:rsidR="00AF46F6" w:rsidRPr="00CB56EC" w:rsidSect="00451AC1">
          <w:headerReference w:type="default" r:id="rId24"/>
          <w:footerReference w:type="default" r:id="rId25"/>
          <w:pgSz w:w="11907" w:h="16840" w:code="9"/>
          <w:pgMar w:top="624" w:right="1247" w:bottom="624" w:left="1418" w:header="357" w:footer="709" w:gutter="0"/>
          <w:pgNumType w:start="3"/>
          <w:cols w:space="708"/>
          <w:noEndnote/>
        </w:sectPr>
      </w:pPr>
    </w:p>
    <w:p w14:paraId="1901A26E" w14:textId="77777777" w:rsidR="00AF46F6" w:rsidRPr="00CB56EC" w:rsidRDefault="00AF46F6" w:rsidP="00AF46F6">
      <w:pPr>
        <w:autoSpaceDE w:val="0"/>
        <w:autoSpaceDN w:val="0"/>
        <w:adjustRightInd w:val="0"/>
        <w:ind w:hanging="567"/>
        <w:jc w:val="both"/>
        <w:rPr>
          <w:rFonts w:eastAsia="Arial Unicode MS"/>
          <w:b/>
          <w:sz w:val="22"/>
        </w:rPr>
      </w:pPr>
      <w:r w:rsidRPr="00CB56EC">
        <w:rPr>
          <w:rFonts w:eastAsia="Arial Unicode MS"/>
          <w:b/>
          <w:sz w:val="22"/>
        </w:rPr>
        <w:lastRenderedPageBreak/>
        <w:t>1.</w:t>
      </w:r>
      <w:r w:rsidRPr="00CB56EC">
        <w:rPr>
          <w:rFonts w:eastAsia="Arial Unicode MS"/>
          <w:b/>
          <w:sz w:val="22"/>
        </w:rPr>
        <w:tab/>
        <w:t>BİLANÇO – PASİF KALEMLER (FİNANSAL DURUM TABLOSU)</w:t>
      </w:r>
    </w:p>
    <w:p w14:paraId="6EC11A98" w14:textId="77777777" w:rsidR="00187CB2" w:rsidRPr="00CB56EC" w:rsidRDefault="00187CB2"/>
    <w:tbl>
      <w:tblPr>
        <w:tblW w:w="9299" w:type="dxa"/>
        <w:tblBorders>
          <w:top w:val="single" w:sz="6" w:space="0" w:color="auto"/>
          <w:left w:val="single" w:sz="4"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29"/>
        <w:gridCol w:w="3200"/>
        <w:gridCol w:w="795"/>
        <w:gridCol w:w="796"/>
        <w:gridCol w:w="796"/>
        <w:gridCol w:w="795"/>
        <w:gridCol w:w="796"/>
        <w:gridCol w:w="796"/>
        <w:gridCol w:w="796"/>
      </w:tblGrid>
      <w:tr w:rsidR="009D1A08" w:rsidRPr="00CB56EC" w14:paraId="4AB55724" w14:textId="77777777" w:rsidTr="003F18EE">
        <w:trPr>
          <w:trHeight w:val="113"/>
        </w:trPr>
        <w:tc>
          <w:tcPr>
            <w:tcW w:w="529" w:type="dxa"/>
            <w:tcBorders>
              <w:top w:val="single" w:sz="6" w:space="0" w:color="auto"/>
              <w:left w:val="single" w:sz="6" w:space="0" w:color="auto"/>
              <w:bottom w:val="dotted" w:sz="4" w:space="0" w:color="auto"/>
            </w:tcBorders>
            <w:shd w:val="clear" w:color="auto" w:fill="auto"/>
            <w:noWrap/>
            <w:vAlign w:val="bottom"/>
          </w:tcPr>
          <w:p w14:paraId="012621BF" w14:textId="77777777" w:rsidR="009D1A08" w:rsidRPr="00CB56EC" w:rsidRDefault="009D1A08" w:rsidP="00223100">
            <w:pPr>
              <w:rPr>
                <w:b/>
                <w:bCs/>
                <w:color w:val="000000"/>
                <w:sz w:val="14"/>
                <w:szCs w:val="14"/>
                <w:lang w:eastAsia="tr-TR"/>
              </w:rPr>
            </w:pPr>
          </w:p>
        </w:tc>
        <w:tc>
          <w:tcPr>
            <w:tcW w:w="3200" w:type="dxa"/>
            <w:tcBorders>
              <w:top w:val="single" w:sz="6" w:space="0" w:color="auto"/>
              <w:bottom w:val="dotted" w:sz="4" w:space="0" w:color="auto"/>
            </w:tcBorders>
            <w:shd w:val="clear" w:color="auto" w:fill="auto"/>
            <w:noWrap/>
            <w:vAlign w:val="bottom"/>
          </w:tcPr>
          <w:p w14:paraId="2EE95ED9" w14:textId="77777777" w:rsidR="009D1A08" w:rsidRPr="00CB56EC" w:rsidRDefault="009D1A08" w:rsidP="00223100">
            <w:pPr>
              <w:rPr>
                <w:b/>
                <w:bCs/>
                <w:color w:val="000000"/>
                <w:sz w:val="14"/>
                <w:szCs w:val="14"/>
                <w:lang w:eastAsia="tr-TR"/>
              </w:rPr>
            </w:pPr>
          </w:p>
        </w:tc>
        <w:tc>
          <w:tcPr>
            <w:tcW w:w="795" w:type="dxa"/>
            <w:tcBorders>
              <w:top w:val="single" w:sz="6" w:space="0" w:color="auto"/>
              <w:bottom w:val="dotted" w:sz="4" w:space="0" w:color="auto"/>
            </w:tcBorders>
            <w:shd w:val="clear" w:color="auto" w:fill="auto"/>
            <w:noWrap/>
            <w:vAlign w:val="bottom"/>
          </w:tcPr>
          <w:p w14:paraId="49E88918" w14:textId="77777777" w:rsidR="009D1A08" w:rsidRPr="00CB56EC" w:rsidRDefault="009D1A08" w:rsidP="009D1A08">
            <w:pPr>
              <w:jc w:val="center"/>
              <w:rPr>
                <w:b/>
                <w:bCs/>
                <w:color w:val="000000"/>
                <w:sz w:val="14"/>
                <w:szCs w:val="14"/>
                <w:lang w:eastAsia="tr-TR"/>
              </w:rPr>
            </w:pPr>
          </w:p>
        </w:tc>
        <w:tc>
          <w:tcPr>
            <w:tcW w:w="2387" w:type="dxa"/>
            <w:gridSpan w:val="3"/>
            <w:tcBorders>
              <w:top w:val="single" w:sz="6" w:space="0" w:color="auto"/>
              <w:bottom w:val="dotted" w:sz="4" w:space="0" w:color="auto"/>
            </w:tcBorders>
            <w:shd w:val="clear" w:color="auto" w:fill="auto"/>
            <w:noWrap/>
            <w:vAlign w:val="bottom"/>
          </w:tcPr>
          <w:p w14:paraId="4B9F57A8" w14:textId="77777777" w:rsidR="009D1A08" w:rsidRPr="00CB56EC" w:rsidRDefault="009D1A08" w:rsidP="009D1A08">
            <w:pPr>
              <w:jc w:val="center"/>
              <w:rPr>
                <w:b/>
                <w:bCs/>
                <w:color w:val="000000"/>
                <w:sz w:val="15"/>
                <w:szCs w:val="15"/>
                <w:lang w:eastAsia="tr-TR"/>
              </w:rPr>
            </w:pPr>
            <w:r w:rsidRPr="00CB56EC">
              <w:rPr>
                <w:b/>
                <w:bCs/>
                <w:color w:val="000000"/>
                <w:sz w:val="15"/>
                <w:szCs w:val="15"/>
                <w:lang w:eastAsia="tr-TR"/>
              </w:rPr>
              <w:t>Cari Dönem</w:t>
            </w:r>
          </w:p>
          <w:p w14:paraId="3AF29D13" w14:textId="0E6BE9A9" w:rsidR="009D1A08" w:rsidRPr="00CB56EC" w:rsidRDefault="00F344DD" w:rsidP="0058066E">
            <w:pPr>
              <w:jc w:val="center"/>
              <w:rPr>
                <w:b/>
                <w:bCs/>
                <w:sz w:val="14"/>
                <w:szCs w:val="14"/>
                <w:lang w:eastAsia="tr-TR"/>
              </w:rPr>
            </w:pPr>
            <w:r>
              <w:rPr>
                <w:b/>
                <w:bCs/>
                <w:color w:val="000000"/>
                <w:sz w:val="15"/>
                <w:szCs w:val="15"/>
                <w:lang w:eastAsia="tr-TR"/>
              </w:rPr>
              <w:t>31.</w:t>
            </w:r>
            <w:r w:rsidR="006D2604">
              <w:rPr>
                <w:b/>
                <w:bCs/>
                <w:color w:val="000000"/>
                <w:sz w:val="15"/>
                <w:szCs w:val="15"/>
                <w:lang w:eastAsia="tr-TR"/>
              </w:rPr>
              <w:t>03</w:t>
            </w:r>
            <w:r>
              <w:rPr>
                <w:b/>
                <w:bCs/>
                <w:color w:val="000000"/>
                <w:sz w:val="15"/>
                <w:szCs w:val="15"/>
                <w:lang w:eastAsia="tr-TR"/>
              </w:rPr>
              <w:t>.202</w:t>
            </w:r>
            <w:r w:rsidR="006D2604">
              <w:rPr>
                <w:b/>
                <w:bCs/>
                <w:color w:val="000000"/>
                <w:sz w:val="15"/>
                <w:szCs w:val="15"/>
                <w:lang w:eastAsia="tr-TR"/>
              </w:rPr>
              <w:t>5</w:t>
            </w:r>
          </w:p>
        </w:tc>
        <w:tc>
          <w:tcPr>
            <w:tcW w:w="2388" w:type="dxa"/>
            <w:gridSpan w:val="3"/>
            <w:tcBorders>
              <w:top w:val="single" w:sz="6" w:space="0" w:color="auto"/>
              <w:bottom w:val="dotted" w:sz="4" w:space="0" w:color="auto"/>
            </w:tcBorders>
            <w:shd w:val="clear" w:color="auto" w:fill="auto"/>
            <w:noWrap/>
            <w:vAlign w:val="bottom"/>
          </w:tcPr>
          <w:p w14:paraId="4E9DCEF6" w14:textId="77777777" w:rsidR="009D1A08" w:rsidRPr="00CB56EC" w:rsidRDefault="00A97D83" w:rsidP="009D1A08">
            <w:pPr>
              <w:jc w:val="center"/>
              <w:rPr>
                <w:b/>
                <w:bCs/>
                <w:color w:val="000000"/>
                <w:sz w:val="15"/>
                <w:szCs w:val="15"/>
                <w:lang w:eastAsia="tr-TR"/>
              </w:rPr>
            </w:pPr>
            <w:r w:rsidRPr="00CB56EC">
              <w:rPr>
                <w:b/>
                <w:bCs/>
                <w:color w:val="000000"/>
                <w:sz w:val="15"/>
                <w:szCs w:val="15"/>
                <w:lang w:eastAsia="tr-TR"/>
              </w:rPr>
              <w:t>Önceki</w:t>
            </w:r>
            <w:r w:rsidR="009D1A08" w:rsidRPr="00CB56EC">
              <w:rPr>
                <w:b/>
                <w:bCs/>
                <w:color w:val="000000"/>
                <w:sz w:val="15"/>
                <w:szCs w:val="15"/>
                <w:lang w:eastAsia="tr-TR"/>
              </w:rPr>
              <w:t xml:space="preserve"> Dönem</w:t>
            </w:r>
          </w:p>
          <w:p w14:paraId="17198FFB" w14:textId="73D7A234" w:rsidR="009D1A08" w:rsidRPr="00CB56EC" w:rsidRDefault="001E625C" w:rsidP="009D1A08">
            <w:pPr>
              <w:jc w:val="center"/>
              <w:rPr>
                <w:b/>
                <w:bCs/>
                <w:color w:val="000000"/>
                <w:sz w:val="14"/>
                <w:szCs w:val="14"/>
                <w:lang w:eastAsia="tr-TR"/>
              </w:rPr>
            </w:pPr>
            <w:r w:rsidRPr="00CB56EC">
              <w:rPr>
                <w:b/>
                <w:bCs/>
                <w:color w:val="000000"/>
                <w:sz w:val="15"/>
                <w:szCs w:val="15"/>
                <w:lang w:eastAsia="tr-TR"/>
              </w:rPr>
              <w:t>31.12.202</w:t>
            </w:r>
            <w:r w:rsidR="006D2604">
              <w:rPr>
                <w:b/>
                <w:bCs/>
                <w:color w:val="000000"/>
                <w:sz w:val="15"/>
                <w:szCs w:val="15"/>
                <w:lang w:eastAsia="tr-TR"/>
              </w:rPr>
              <w:t>4</w:t>
            </w:r>
          </w:p>
        </w:tc>
      </w:tr>
      <w:tr w:rsidR="00AF46F6" w:rsidRPr="00CB56EC" w14:paraId="1916EC6D" w14:textId="77777777" w:rsidTr="003F18EE">
        <w:trPr>
          <w:trHeight w:val="113"/>
        </w:trPr>
        <w:tc>
          <w:tcPr>
            <w:tcW w:w="529" w:type="dxa"/>
            <w:tcBorders>
              <w:top w:val="dotted" w:sz="4" w:space="0" w:color="auto"/>
              <w:left w:val="single" w:sz="6" w:space="0" w:color="auto"/>
              <w:bottom w:val="dotted" w:sz="4" w:space="0" w:color="auto"/>
            </w:tcBorders>
            <w:shd w:val="clear" w:color="auto" w:fill="auto"/>
            <w:noWrap/>
            <w:vAlign w:val="bottom"/>
            <w:hideMark/>
          </w:tcPr>
          <w:p w14:paraId="29DCDA71" w14:textId="77777777" w:rsidR="00AF46F6" w:rsidRPr="00CB56EC" w:rsidRDefault="00AF46F6" w:rsidP="00223100">
            <w:pPr>
              <w:rPr>
                <w:b/>
                <w:bCs/>
                <w:color w:val="000000"/>
                <w:sz w:val="14"/>
                <w:szCs w:val="14"/>
                <w:lang w:eastAsia="tr-TR"/>
              </w:rPr>
            </w:pPr>
          </w:p>
        </w:tc>
        <w:tc>
          <w:tcPr>
            <w:tcW w:w="3200" w:type="dxa"/>
            <w:tcBorders>
              <w:top w:val="dotted" w:sz="4" w:space="0" w:color="auto"/>
              <w:bottom w:val="dotted" w:sz="4" w:space="0" w:color="auto"/>
            </w:tcBorders>
            <w:shd w:val="clear" w:color="auto" w:fill="auto"/>
            <w:noWrap/>
            <w:vAlign w:val="center"/>
            <w:hideMark/>
          </w:tcPr>
          <w:p w14:paraId="18B4FD24" w14:textId="77777777" w:rsidR="00AF46F6" w:rsidRPr="00CB56EC" w:rsidRDefault="00AF46F6" w:rsidP="009C52B6">
            <w:pPr>
              <w:rPr>
                <w:b/>
                <w:bCs/>
                <w:color w:val="000000"/>
                <w:sz w:val="14"/>
                <w:szCs w:val="14"/>
                <w:lang w:eastAsia="tr-TR"/>
              </w:rPr>
            </w:pPr>
            <w:r w:rsidRPr="00CB56EC">
              <w:rPr>
                <w:b/>
                <w:bCs/>
                <w:color w:val="000000"/>
                <w:sz w:val="14"/>
                <w:szCs w:val="14"/>
                <w:lang w:eastAsia="tr-TR"/>
              </w:rPr>
              <w:t>YÜKÜMLÜLÜKLER</w:t>
            </w:r>
          </w:p>
        </w:tc>
        <w:tc>
          <w:tcPr>
            <w:tcW w:w="795" w:type="dxa"/>
            <w:tcBorders>
              <w:top w:val="dotted" w:sz="4" w:space="0" w:color="auto"/>
              <w:bottom w:val="dotted" w:sz="4" w:space="0" w:color="auto"/>
            </w:tcBorders>
            <w:shd w:val="clear" w:color="auto" w:fill="auto"/>
            <w:noWrap/>
            <w:vAlign w:val="bottom"/>
            <w:hideMark/>
          </w:tcPr>
          <w:p w14:paraId="72600A9E" w14:textId="77777777" w:rsidR="00AF46F6" w:rsidRPr="00CB56EC" w:rsidRDefault="00AF46F6" w:rsidP="009D1A08">
            <w:pPr>
              <w:jc w:val="center"/>
              <w:rPr>
                <w:b/>
                <w:bCs/>
                <w:color w:val="000000"/>
                <w:sz w:val="14"/>
                <w:szCs w:val="14"/>
                <w:lang w:eastAsia="tr-TR"/>
              </w:rPr>
            </w:pPr>
            <w:r w:rsidRPr="00CB56EC">
              <w:rPr>
                <w:b/>
                <w:bCs/>
                <w:color w:val="000000"/>
                <w:sz w:val="14"/>
                <w:szCs w:val="14"/>
                <w:lang w:eastAsia="tr-TR"/>
              </w:rPr>
              <w:t>Dipnot</w:t>
            </w:r>
          </w:p>
          <w:p w14:paraId="6984469B" w14:textId="77777777" w:rsidR="00AF46F6" w:rsidRPr="00CB56EC" w:rsidRDefault="00AF46F6" w:rsidP="009D1A08">
            <w:pPr>
              <w:jc w:val="center"/>
              <w:rPr>
                <w:b/>
                <w:bCs/>
                <w:color w:val="000000"/>
                <w:sz w:val="14"/>
                <w:szCs w:val="14"/>
                <w:lang w:eastAsia="tr-TR"/>
              </w:rPr>
            </w:pPr>
            <w:r w:rsidRPr="00CB56EC">
              <w:rPr>
                <w:b/>
                <w:bCs/>
                <w:color w:val="000000"/>
                <w:sz w:val="14"/>
                <w:szCs w:val="14"/>
                <w:lang w:eastAsia="tr-TR"/>
              </w:rPr>
              <w:t>Bölüm V</w:t>
            </w:r>
          </w:p>
        </w:tc>
        <w:tc>
          <w:tcPr>
            <w:tcW w:w="796" w:type="dxa"/>
            <w:tcBorders>
              <w:top w:val="dotted" w:sz="4" w:space="0" w:color="auto"/>
              <w:bottom w:val="dotted" w:sz="4" w:space="0" w:color="auto"/>
            </w:tcBorders>
            <w:shd w:val="clear" w:color="auto" w:fill="auto"/>
            <w:noWrap/>
            <w:vAlign w:val="bottom"/>
            <w:hideMark/>
          </w:tcPr>
          <w:p w14:paraId="1295A837" w14:textId="77777777" w:rsidR="00AF46F6" w:rsidRPr="00CB56EC" w:rsidRDefault="00AF46F6" w:rsidP="00223100">
            <w:pPr>
              <w:jc w:val="right"/>
              <w:rPr>
                <w:b/>
                <w:bCs/>
                <w:sz w:val="14"/>
                <w:szCs w:val="14"/>
                <w:lang w:eastAsia="tr-TR"/>
              </w:rPr>
            </w:pPr>
            <w:r w:rsidRPr="00CB56EC">
              <w:rPr>
                <w:b/>
                <w:bCs/>
                <w:sz w:val="14"/>
                <w:szCs w:val="14"/>
                <w:lang w:eastAsia="tr-TR"/>
              </w:rPr>
              <w:t>TP</w:t>
            </w:r>
          </w:p>
        </w:tc>
        <w:tc>
          <w:tcPr>
            <w:tcW w:w="796" w:type="dxa"/>
            <w:tcBorders>
              <w:top w:val="dotted" w:sz="4" w:space="0" w:color="auto"/>
              <w:bottom w:val="dotted" w:sz="4" w:space="0" w:color="auto"/>
            </w:tcBorders>
            <w:shd w:val="clear" w:color="auto" w:fill="auto"/>
            <w:noWrap/>
            <w:vAlign w:val="bottom"/>
            <w:hideMark/>
          </w:tcPr>
          <w:p w14:paraId="1262FBC8" w14:textId="77777777" w:rsidR="00AF46F6" w:rsidRPr="00CB56EC" w:rsidRDefault="00AF46F6" w:rsidP="00223100">
            <w:pPr>
              <w:jc w:val="right"/>
              <w:rPr>
                <w:b/>
                <w:bCs/>
                <w:sz w:val="14"/>
                <w:szCs w:val="14"/>
                <w:lang w:eastAsia="tr-TR"/>
              </w:rPr>
            </w:pPr>
            <w:r w:rsidRPr="00CB56EC">
              <w:rPr>
                <w:b/>
                <w:bCs/>
                <w:sz w:val="14"/>
                <w:szCs w:val="14"/>
                <w:lang w:eastAsia="tr-TR"/>
              </w:rPr>
              <w:t>YP</w:t>
            </w:r>
          </w:p>
        </w:tc>
        <w:tc>
          <w:tcPr>
            <w:tcW w:w="795" w:type="dxa"/>
            <w:tcBorders>
              <w:top w:val="dotted" w:sz="4" w:space="0" w:color="auto"/>
              <w:bottom w:val="dotted" w:sz="4" w:space="0" w:color="auto"/>
            </w:tcBorders>
            <w:shd w:val="clear" w:color="auto" w:fill="auto"/>
            <w:noWrap/>
            <w:vAlign w:val="bottom"/>
            <w:hideMark/>
          </w:tcPr>
          <w:p w14:paraId="7A61EB2A" w14:textId="77777777" w:rsidR="00AF46F6" w:rsidRPr="00CB56EC" w:rsidRDefault="00AF46F6" w:rsidP="00223100">
            <w:pPr>
              <w:jc w:val="right"/>
              <w:rPr>
                <w:b/>
                <w:bCs/>
                <w:sz w:val="14"/>
                <w:szCs w:val="14"/>
                <w:lang w:eastAsia="tr-TR"/>
              </w:rPr>
            </w:pPr>
            <w:r w:rsidRPr="00CB56EC">
              <w:rPr>
                <w:b/>
                <w:bCs/>
                <w:sz w:val="14"/>
                <w:szCs w:val="14"/>
                <w:lang w:eastAsia="tr-TR"/>
              </w:rPr>
              <w:t>Toplam</w:t>
            </w:r>
          </w:p>
        </w:tc>
        <w:tc>
          <w:tcPr>
            <w:tcW w:w="796" w:type="dxa"/>
            <w:tcBorders>
              <w:top w:val="dotted" w:sz="4" w:space="0" w:color="auto"/>
              <w:bottom w:val="dotted" w:sz="4" w:space="0" w:color="auto"/>
            </w:tcBorders>
            <w:shd w:val="clear" w:color="auto" w:fill="auto"/>
            <w:noWrap/>
            <w:vAlign w:val="bottom"/>
            <w:hideMark/>
          </w:tcPr>
          <w:p w14:paraId="19879D5A" w14:textId="77777777" w:rsidR="00AF46F6" w:rsidRPr="00CB56EC" w:rsidRDefault="00AF46F6" w:rsidP="00223100">
            <w:pPr>
              <w:jc w:val="right"/>
              <w:rPr>
                <w:b/>
                <w:bCs/>
                <w:color w:val="000000"/>
                <w:sz w:val="14"/>
                <w:szCs w:val="14"/>
                <w:lang w:eastAsia="tr-TR"/>
              </w:rPr>
            </w:pPr>
            <w:r w:rsidRPr="00CB56EC">
              <w:rPr>
                <w:b/>
                <w:bCs/>
                <w:color w:val="000000"/>
                <w:sz w:val="14"/>
                <w:szCs w:val="14"/>
                <w:lang w:eastAsia="tr-TR"/>
              </w:rPr>
              <w:t>TP</w:t>
            </w:r>
          </w:p>
        </w:tc>
        <w:tc>
          <w:tcPr>
            <w:tcW w:w="796" w:type="dxa"/>
            <w:tcBorders>
              <w:top w:val="dotted" w:sz="4" w:space="0" w:color="auto"/>
              <w:bottom w:val="dotted" w:sz="4" w:space="0" w:color="auto"/>
            </w:tcBorders>
            <w:shd w:val="clear" w:color="auto" w:fill="auto"/>
            <w:noWrap/>
            <w:vAlign w:val="bottom"/>
            <w:hideMark/>
          </w:tcPr>
          <w:p w14:paraId="02AC392D" w14:textId="77777777" w:rsidR="00AF46F6" w:rsidRPr="00CB56EC" w:rsidRDefault="00AF46F6" w:rsidP="00223100">
            <w:pPr>
              <w:jc w:val="right"/>
              <w:rPr>
                <w:b/>
                <w:bCs/>
                <w:color w:val="000000"/>
                <w:sz w:val="14"/>
                <w:szCs w:val="14"/>
                <w:lang w:eastAsia="tr-TR"/>
              </w:rPr>
            </w:pPr>
            <w:r w:rsidRPr="00CB56EC">
              <w:rPr>
                <w:b/>
                <w:bCs/>
                <w:color w:val="000000"/>
                <w:sz w:val="14"/>
                <w:szCs w:val="14"/>
                <w:lang w:eastAsia="tr-TR"/>
              </w:rPr>
              <w:t>YP</w:t>
            </w:r>
          </w:p>
        </w:tc>
        <w:tc>
          <w:tcPr>
            <w:tcW w:w="796" w:type="dxa"/>
            <w:tcBorders>
              <w:top w:val="dotted" w:sz="4" w:space="0" w:color="auto"/>
              <w:bottom w:val="dotted" w:sz="4" w:space="0" w:color="auto"/>
            </w:tcBorders>
            <w:shd w:val="clear" w:color="auto" w:fill="auto"/>
            <w:noWrap/>
            <w:vAlign w:val="bottom"/>
            <w:hideMark/>
          </w:tcPr>
          <w:p w14:paraId="241A1EA9" w14:textId="77777777" w:rsidR="00AF46F6" w:rsidRPr="00CB56EC" w:rsidRDefault="00AF46F6" w:rsidP="00223100">
            <w:pPr>
              <w:jc w:val="right"/>
              <w:rPr>
                <w:b/>
                <w:bCs/>
                <w:color w:val="000000"/>
                <w:sz w:val="14"/>
                <w:szCs w:val="14"/>
                <w:lang w:eastAsia="tr-TR"/>
              </w:rPr>
            </w:pPr>
            <w:r w:rsidRPr="00CB56EC">
              <w:rPr>
                <w:b/>
                <w:bCs/>
                <w:color w:val="000000"/>
                <w:sz w:val="14"/>
                <w:szCs w:val="14"/>
                <w:lang w:eastAsia="tr-TR"/>
              </w:rPr>
              <w:t>Toplam</w:t>
            </w:r>
          </w:p>
        </w:tc>
      </w:tr>
      <w:tr w:rsidR="00AF46F6" w:rsidRPr="00CB56EC" w14:paraId="07C3DF3F" w14:textId="77777777" w:rsidTr="003F18EE">
        <w:trPr>
          <w:trHeight w:val="113"/>
        </w:trPr>
        <w:tc>
          <w:tcPr>
            <w:tcW w:w="529" w:type="dxa"/>
            <w:tcBorders>
              <w:top w:val="dotted" w:sz="4" w:space="0" w:color="auto"/>
              <w:left w:val="single" w:sz="6" w:space="0" w:color="auto"/>
            </w:tcBorders>
            <w:shd w:val="clear" w:color="auto" w:fill="auto"/>
            <w:noWrap/>
            <w:vAlign w:val="bottom"/>
            <w:hideMark/>
          </w:tcPr>
          <w:p w14:paraId="1F78D077" w14:textId="77777777" w:rsidR="00AF46F6" w:rsidRPr="00CB56EC" w:rsidRDefault="00AF46F6" w:rsidP="00223100">
            <w:pPr>
              <w:rPr>
                <w:b/>
                <w:bCs/>
                <w:color w:val="000000"/>
                <w:sz w:val="14"/>
                <w:szCs w:val="14"/>
                <w:lang w:eastAsia="tr-TR"/>
              </w:rPr>
            </w:pPr>
          </w:p>
        </w:tc>
        <w:tc>
          <w:tcPr>
            <w:tcW w:w="3200" w:type="dxa"/>
            <w:tcBorders>
              <w:top w:val="dotted" w:sz="4" w:space="0" w:color="auto"/>
            </w:tcBorders>
            <w:shd w:val="clear" w:color="auto" w:fill="auto"/>
            <w:noWrap/>
            <w:vAlign w:val="bottom"/>
            <w:hideMark/>
          </w:tcPr>
          <w:p w14:paraId="78E227EA" w14:textId="77777777" w:rsidR="00AF46F6" w:rsidRPr="00CB56EC" w:rsidRDefault="00AF46F6" w:rsidP="00223100">
            <w:pPr>
              <w:rPr>
                <w:sz w:val="14"/>
                <w:szCs w:val="14"/>
                <w:lang w:eastAsia="tr-TR"/>
              </w:rPr>
            </w:pPr>
          </w:p>
        </w:tc>
        <w:tc>
          <w:tcPr>
            <w:tcW w:w="795" w:type="dxa"/>
            <w:tcBorders>
              <w:top w:val="dotted" w:sz="4" w:space="0" w:color="auto"/>
            </w:tcBorders>
            <w:shd w:val="clear" w:color="auto" w:fill="auto"/>
            <w:noWrap/>
            <w:vAlign w:val="bottom"/>
            <w:hideMark/>
          </w:tcPr>
          <w:p w14:paraId="17222F2D" w14:textId="77777777" w:rsidR="00AF46F6" w:rsidRPr="00CB56EC" w:rsidRDefault="00AF46F6" w:rsidP="009D1A08">
            <w:pPr>
              <w:jc w:val="center"/>
              <w:rPr>
                <w:sz w:val="14"/>
                <w:szCs w:val="14"/>
                <w:lang w:eastAsia="tr-TR"/>
              </w:rPr>
            </w:pPr>
          </w:p>
        </w:tc>
        <w:tc>
          <w:tcPr>
            <w:tcW w:w="796" w:type="dxa"/>
            <w:tcBorders>
              <w:top w:val="dotted" w:sz="4" w:space="0" w:color="auto"/>
            </w:tcBorders>
            <w:shd w:val="clear" w:color="auto" w:fill="auto"/>
            <w:noWrap/>
            <w:vAlign w:val="bottom"/>
            <w:hideMark/>
          </w:tcPr>
          <w:p w14:paraId="15788BDF" w14:textId="77777777" w:rsidR="00AF46F6" w:rsidRPr="00CB56EC" w:rsidRDefault="00AF46F6" w:rsidP="00223100">
            <w:pPr>
              <w:jc w:val="right"/>
              <w:rPr>
                <w:b/>
                <w:bCs/>
                <w:sz w:val="14"/>
                <w:szCs w:val="14"/>
                <w:lang w:eastAsia="tr-TR"/>
              </w:rPr>
            </w:pPr>
          </w:p>
        </w:tc>
        <w:tc>
          <w:tcPr>
            <w:tcW w:w="796" w:type="dxa"/>
            <w:tcBorders>
              <w:top w:val="dotted" w:sz="4" w:space="0" w:color="auto"/>
            </w:tcBorders>
            <w:shd w:val="clear" w:color="auto" w:fill="auto"/>
            <w:noWrap/>
            <w:vAlign w:val="bottom"/>
            <w:hideMark/>
          </w:tcPr>
          <w:p w14:paraId="4C9A982B" w14:textId="77777777" w:rsidR="00AF46F6" w:rsidRPr="00CB56EC" w:rsidRDefault="00AF46F6" w:rsidP="00223100">
            <w:pPr>
              <w:jc w:val="right"/>
              <w:rPr>
                <w:b/>
                <w:bCs/>
                <w:sz w:val="14"/>
                <w:szCs w:val="14"/>
                <w:lang w:eastAsia="tr-TR"/>
              </w:rPr>
            </w:pPr>
          </w:p>
        </w:tc>
        <w:tc>
          <w:tcPr>
            <w:tcW w:w="795" w:type="dxa"/>
            <w:tcBorders>
              <w:top w:val="dotted" w:sz="4" w:space="0" w:color="auto"/>
            </w:tcBorders>
            <w:shd w:val="clear" w:color="auto" w:fill="auto"/>
            <w:noWrap/>
            <w:vAlign w:val="bottom"/>
            <w:hideMark/>
          </w:tcPr>
          <w:p w14:paraId="61CC7F43" w14:textId="77777777" w:rsidR="00AF46F6" w:rsidRPr="00CB56EC" w:rsidRDefault="00AF46F6" w:rsidP="00223100">
            <w:pPr>
              <w:jc w:val="right"/>
              <w:rPr>
                <w:b/>
                <w:bCs/>
                <w:sz w:val="14"/>
                <w:szCs w:val="14"/>
                <w:lang w:eastAsia="tr-TR"/>
              </w:rPr>
            </w:pPr>
          </w:p>
        </w:tc>
        <w:tc>
          <w:tcPr>
            <w:tcW w:w="796" w:type="dxa"/>
            <w:tcBorders>
              <w:top w:val="dotted" w:sz="4" w:space="0" w:color="auto"/>
            </w:tcBorders>
            <w:shd w:val="clear" w:color="auto" w:fill="auto"/>
            <w:noWrap/>
            <w:vAlign w:val="bottom"/>
            <w:hideMark/>
          </w:tcPr>
          <w:p w14:paraId="7D3B1EC7" w14:textId="77777777" w:rsidR="00AF46F6" w:rsidRPr="00CB56EC" w:rsidRDefault="00AF46F6" w:rsidP="00223100">
            <w:pPr>
              <w:jc w:val="right"/>
              <w:rPr>
                <w:sz w:val="14"/>
                <w:szCs w:val="14"/>
                <w:lang w:eastAsia="tr-TR"/>
              </w:rPr>
            </w:pPr>
          </w:p>
        </w:tc>
        <w:tc>
          <w:tcPr>
            <w:tcW w:w="796" w:type="dxa"/>
            <w:tcBorders>
              <w:top w:val="dotted" w:sz="4" w:space="0" w:color="auto"/>
            </w:tcBorders>
            <w:shd w:val="clear" w:color="auto" w:fill="auto"/>
            <w:noWrap/>
            <w:vAlign w:val="bottom"/>
            <w:hideMark/>
          </w:tcPr>
          <w:p w14:paraId="6018B8A5" w14:textId="77777777" w:rsidR="00AF46F6" w:rsidRPr="00CB56EC" w:rsidRDefault="00AF46F6" w:rsidP="00223100">
            <w:pPr>
              <w:jc w:val="right"/>
              <w:rPr>
                <w:sz w:val="14"/>
                <w:szCs w:val="14"/>
                <w:lang w:eastAsia="tr-TR"/>
              </w:rPr>
            </w:pPr>
          </w:p>
        </w:tc>
        <w:tc>
          <w:tcPr>
            <w:tcW w:w="796" w:type="dxa"/>
            <w:tcBorders>
              <w:top w:val="dotted" w:sz="4" w:space="0" w:color="auto"/>
            </w:tcBorders>
            <w:shd w:val="clear" w:color="auto" w:fill="auto"/>
            <w:noWrap/>
            <w:vAlign w:val="bottom"/>
            <w:hideMark/>
          </w:tcPr>
          <w:p w14:paraId="2F7071A0" w14:textId="77777777" w:rsidR="00AF46F6" w:rsidRPr="00CB56EC" w:rsidRDefault="00AF46F6" w:rsidP="00223100">
            <w:pPr>
              <w:jc w:val="right"/>
              <w:rPr>
                <w:sz w:val="14"/>
                <w:szCs w:val="14"/>
                <w:lang w:eastAsia="tr-TR"/>
              </w:rPr>
            </w:pPr>
          </w:p>
        </w:tc>
      </w:tr>
      <w:tr w:rsidR="003F18EE" w:rsidRPr="003F18EE" w14:paraId="4B4DCEF6" w14:textId="77777777" w:rsidTr="003F18EE">
        <w:trPr>
          <w:trHeight w:val="113"/>
        </w:trPr>
        <w:tc>
          <w:tcPr>
            <w:tcW w:w="529" w:type="dxa"/>
            <w:tcBorders>
              <w:left w:val="single" w:sz="6" w:space="0" w:color="auto"/>
            </w:tcBorders>
            <w:shd w:val="clear" w:color="auto" w:fill="auto"/>
            <w:noWrap/>
            <w:hideMark/>
          </w:tcPr>
          <w:p w14:paraId="00581862"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I.</w:t>
            </w:r>
          </w:p>
        </w:tc>
        <w:tc>
          <w:tcPr>
            <w:tcW w:w="3200" w:type="dxa"/>
            <w:shd w:val="clear" w:color="auto" w:fill="auto"/>
            <w:vAlign w:val="bottom"/>
            <w:hideMark/>
          </w:tcPr>
          <w:p w14:paraId="4EAC0652"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TOPLANAN FONLAR</w:t>
            </w:r>
          </w:p>
        </w:tc>
        <w:tc>
          <w:tcPr>
            <w:tcW w:w="795" w:type="dxa"/>
            <w:shd w:val="clear" w:color="auto" w:fill="auto"/>
            <w:noWrap/>
            <w:vAlign w:val="bottom"/>
            <w:hideMark/>
          </w:tcPr>
          <w:p w14:paraId="387B63C3" w14:textId="77777777" w:rsidR="003F18EE" w:rsidRPr="003F18EE" w:rsidRDefault="003F18EE" w:rsidP="003F18EE">
            <w:pPr>
              <w:jc w:val="center"/>
              <w:rPr>
                <w:b/>
                <w:bCs/>
                <w:color w:val="000000"/>
                <w:sz w:val="14"/>
                <w:szCs w:val="14"/>
                <w:lang w:eastAsia="tr-TR"/>
              </w:rPr>
            </w:pPr>
            <w:r w:rsidRPr="003F18EE">
              <w:rPr>
                <w:b/>
                <w:bCs/>
                <w:color w:val="000000"/>
                <w:sz w:val="14"/>
                <w:szCs w:val="14"/>
                <w:lang w:eastAsia="tr-TR"/>
              </w:rPr>
              <w:t>(2.1.)</w:t>
            </w:r>
          </w:p>
        </w:tc>
        <w:tc>
          <w:tcPr>
            <w:tcW w:w="796" w:type="dxa"/>
            <w:shd w:val="clear" w:color="auto" w:fill="auto"/>
            <w:vAlign w:val="bottom"/>
            <w:hideMark/>
          </w:tcPr>
          <w:p w14:paraId="70AF0E3F" w14:textId="341E0896" w:rsidR="003F18EE" w:rsidRPr="003F18EE" w:rsidRDefault="003F18EE" w:rsidP="003F18EE">
            <w:pPr>
              <w:jc w:val="right"/>
              <w:rPr>
                <w:b/>
                <w:bCs/>
                <w:sz w:val="14"/>
                <w:szCs w:val="14"/>
              </w:rPr>
            </w:pPr>
            <w:r w:rsidRPr="00F020A3">
              <w:rPr>
                <w:b/>
                <w:bCs/>
                <w:sz w:val="14"/>
                <w:szCs w:val="14"/>
              </w:rPr>
              <w:t>8,388,896</w:t>
            </w:r>
          </w:p>
        </w:tc>
        <w:tc>
          <w:tcPr>
            <w:tcW w:w="796" w:type="dxa"/>
            <w:shd w:val="clear" w:color="auto" w:fill="auto"/>
            <w:vAlign w:val="bottom"/>
            <w:hideMark/>
          </w:tcPr>
          <w:p w14:paraId="06C281FF" w14:textId="40AA8B2D" w:rsidR="003F18EE" w:rsidRPr="003F18EE" w:rsidRDefault="003F18EE" w:rsidP="003F18EE">
            <w:pPr>
              <w:jc w:val="right"/>
              <w:rPr>
                <w:b/>
                <w:bCs/>
                <w:sz w:val="14"/>
                <w:szCs w:val="14"/>
              </w:rPr>
            </w:pPr>
            <w:r w:rsidRPr="00F020A3">
              <w:rPr>
                <w:b/>
                <w:bCs/>
                <w:sz w:val="14"/>
                <w:szCs w:val="14"/>
              </w:rPr>
              <w:t>1,660,292</w:t>
            </w:r>
          </w:p>
        </w:tc>
        <w:tc>
          <w:tcPr>
            <w:tcW w:w="795" w:type="dxa"/>
            <w:shd w:val="clear" w:color="auto" w:fill="auto"/>
            <w:vAlign w:val="bottom"/>
            <w:hideMark/>
          </w:tcPr>
          <w:p w14:paraId="6F01D7E5" w14:textId="3F7BC4C3" w:rsidR="003F18EE" w:rsidRPr="003F18EE" w:rsidRDefault="003F18EE" w:rsidP="003F18EE">
            <w:pPr>
              <w:jc w:val="right"/>
              <w:rPr>
                <w:b/>
                <w:bCs/>
                <w:sz w:val="14"/>
                <w:szCs w:val="14"/>
              </w:rPr>
            </w:pPr>
            <w:r w:rsidRPr="00F020A3">
              <w:rPr>
                <w:b/>
                <w:bCs/>
                <w:sz w:val="14"/>
                <w:szCs w:val="14"/>
              </w:rPr>
              <w:t>10,049,188</w:t>
            </w:r>
          </w:p>
        </w:tc>
        <w:tc>
          <w:tcPr>
            <w:tcW w:w="796" w:type="dxa"/>
            <w:shd w:val="clear" w:color="auto" w:fill="auto"/>
            <w:vAlign w:val="bottom"/>
          </w:tcPr>
          <w:p w14:paraId="34C4583D" w14:textId="619FFDE1" w:rsidR="003F18EE" w:rsidRPr="003F18EE" w:rsidRDefault="003F18EE" w:rsidP="003F18EE">
            <w:pPr>
              <w:jc w:val="right"/>
              <w:rPr>
                <w:b/>
                <w:bCs/>
                <w:sz w:val="14"/>
                <w:szCs w:val="14"/>
              </w:rPr>
            </w:pPr>
            <w:r w:rsidRPr="003F18EE">
              <w:rPr>
                <w:b/>
                <w:bCs/>
                <w:sz w:val="14"/>
                <w:szCs w:val="14"/>
              </w:rPr>
              <w:t>6,814,403</w:t>
            </w:r>
          </w:p>
        </w:tc>
        <w:tc>
          <w:tcPr>
            <w:tcW w:w="796" w:type="dxa"/>
            <w:shd w:val="clear" w:color="auto" w:fill="auto"/>
            <w:vAlign w:val="bottom"/>
          </w:tcPr>
          <w:p w14:paraId="6B79F34D" w14:textId="6E531668" w:rsidR="003F18EE" w:rsidRPr="003F18EE" w:rsidRDefault="003F18EE" w:rsidP="003F18EE">
            <w:pPr>
              <w:jc w:val="right"/>
              <w:rPr>
                <w:b/>
                <w:bCs/>
                <w:sz w:val="14"/>
                <w:szCs w:val="14"/>
              </w:rPr>
            </w:pPr>
            <w:r w:rsidRPr="003F18EE">
              <w:rPr>
                <w:b/>
                <w:bCs/>
                <w:sz w:val="14"/>
                <w:szCs w:val="14"/>
              </w:rPr>
              <w:t>2,668,567</w:t>
            </w:r>
          </w:p>
        </w:tc>
        <w:tc>
          <w:tcPr>
            <w:tcW w:w="796" w:type="dxa"/>
            <w:shd w:val="clear" w:color="auto" w:fill="auto"/>
            <w:vAlign w:val="bottom"/>
          </w:tcPr>
          <w:p w14:paraId="4077B454" w14:textId="1083BB06" w:rsidR="003F18EE" w:rsidRPr="003F18EE" w:rsidRDefault="003F18EE" w:rsidP="003F18EE">
            <w:pPr>
              <w:jc w:val="right"/>
              <w:rPr>
                <w:b/>
                <w:bCs/>
                <w:sz w:val="14"/>
                <w:szCs w:val="14"/>
              </w:rPr>
            </w:pPr>
            <w:r w:rsidRPr="003F18EE">
              <w:rPr>
                <w:b/>
                <w:bCs/>
                <w:sz w:val="14"/>
                <w:szCs w:val="14"/>
              </w:rPr>
              <w:t>9,482,970</w:t>
            </w:r>
          </w:p>
        </w:tc>
      </w:tr>
      <w:tr w:rsidR="003F18EE" w:rsidRPr="003F18EE" w14:paraId="6767BD90" w14:textId="77777777" w:rsidTr="003F18EE">
        <w:trPr>
          <w:trHeight w:val="113"/>
        </w:trPr>
        <w:tc>
          <w:tcPr>
            <w:tcW w:w="529" w:type="dxa"/>
            <w:tcBorders>
              <w:left w:val="single" w:sz="6" w:space="0" w:color="auto"/>
            </w:tcBorders>
            <w:shd w:val="clear" w:color="auto" w:fill="auto"/>
            <w:noWrap/>
            <w:hideMark/>
          </w:tcPr>
          <w:p w14:paraId="0309820C"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II.</w:t>
            </w:r>
          </w:p>
        </w:tc>
        <w:tc>
          <w:tcPr>
            <w:tcW w:w="3200" w:type="dxa"/>
            <w:shd w:val="clear" w:color="auto" w:fill="auto"/>
            <w:vAlign w:val="bottom"/>
            <w:hideMark/>
          </w:tcPr>
          <w:p w14:paraId="1ECEAF33"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ALINAN KREDİLER</w:t>
            </w:r>
          </w:p>
        </w:tc>
        <w:tc>
          <w:tcPr>
            <w:tcW w:w="795" w:type="dxa"/>
            <w:shd w:val="clear" w:color="auto" w:fill="auto"/>
            <w:noWrap/>
            <w:vAlign w:val="bottom"/>
            <w:hideMark/>
          </w:tcPr>
          <w:p w14:paraId="7A23EAC7" w14:textId="77777777" w:rsidR="003F18EE" w:rsidRPr="003F18EE" w:rsidRDefault="003F18EE" w:rsidP="003F18EE">
            <w:pPr>
              <w:jc w:val="center"/>
              <w:rPr>
                <w:b/>
                <w:bCs/>
                <w:color w:val="000000"/>
                <w:sz w:val="14"/>
                <w:szCs w:val="14"/>
                <w:lang w:eastAsia="tr-TR"/>
              </w:rPr>
            </w:pPr>
            <w:r w:rsidRPr="003F18EE">
              <w:rPr>
                <w:b/>
                <w:bCs/>
                <w:color w:val="000000"/>
                <w:sz w:val="14"/>
                <w:szCs w:val="14"/>
                <w:lang w:eastAsia="tr-TR"/>
              </w:rPr>
              <w:t>(2.3.)</w:t>
            </w:r>
          </w:p>
        </w:tc>
        <w:tc>
          <w:tcPr>
            <w:tcW w:w="796" w:type="dxa"/>
            <w:shd w:val="clear" w:color="auto" w:fill="auto"/>
            <w:vAlign w:val="bottom"/>
            <w:hideMark/>
          </w:tcPr>
          <w:p w14:paraId="4EF2CE6D" w14:textId="2B9A9748" w:rsidR="003F18EE" w:rsidRPr="003F18EE" w:rsidRDefault="003F18EE" w:rsidP="003F18EE">
            <w:pPr>
              <w:jc w:val="right"/>
              <w:rPr>
                <w:b/>
                <w:bCs/>
                <w:sz w:val="14"/>
                <w:szCs w:val="14"/>
              </w:rPr>
            </w:pPr>
            <w:r w:rsidRPr="003F18EE">
              <w:rPr>
                <w:b/>
                <w:bCs/>
                <w:sz w:val="14"/>
                <w:szCs w:val="14"/>
              </w:rPr>
              <w:t>-</w:t>
            </w:r>
          </w:p>
        </w:tc>
        <w:tc>
          <w:tcPr>
            <w:tcW w:w="796" w:type="dxa"/>
            <w:shd w:val="clear" w:color="auto" w:fill="auto"/>
            <w:vAlign w:val="bottom"/>
            <w:hideMark/>
          </w:tcPr>
          <w:p w14:paraId="53E6086F" w14:textId="79C5E61A" w:rsidR="003F18EE" w:rsidRPr="003F18EE" w:rsidRDefault="003F18EE" w:rsidP="003F18EE">
            <w:pPr>
              <w:jc w:val="right"/>
              <w:rPr>
                <w:b/>
                <w:bCs/>
                <w:sz w:val="14"/>
                <w:szCs w:val="14"/>
              </w:rPr>
            </w:pPr>
            <w:r w:rsidRPr="00F020A3">
              <w:rPr>
                <w:b/>
                <w:bCs/>
                <w:sz w:val="14"/>
                <w:szCs w:val="14"/>
              </w:rPr>
              <w:t>40,954</w:t>
            </w:r>
          </w:p>
        </w:tc>
        <w:tc>
          <w:tcPr>
            <w:tcW w:w="795" w:type="dxa"/>
            <w:shd w:val="clear" w:color="auto" w:fill="auto"/>
            <w:vAlign w:val="bottom"/>
            <w:hideMark/>
          </w:tcPr>
          <w:p w14:paraId="3ADE6630" w14:textId="420C4959" w:rsidR="003F18EE" w:rsidRPr="003F18EE" w:rsidRDefault="003F18EE" w:rsidP="003F18EE">
            <w:pPr>
              <w:jc w:val="right"/>
              <w:rPr>
                <w:b/>
                <w:bCs/>
                <w:sz w:val="14"/>
                <w:szCs w:val="14"/>
              </w:rPr>
            </w:pPr>
            <w:r w:rsidRPr="00F020A3">
              <w:rPr>
                <w:b/>
                <w:bCs/>
                <w:sz w:val="14"/>
                <w:szCs w:val="14"/>
              </w:rPr>
              <w:t>40,954</w:t>
            </w:r>
          </w:p>
        </w:tc>
        <w:tc>
          <w:tcPr>
            <w:tcW w:w="796" w:type="dxa"/>
            <w:shd w:val="clear" w:color="auto" w:fill="auto"/>
            <w:vAlign w:val="bottom"/>
          </w:tcPr>
          <w:p w14:paraId="01030D71" w14:textId="30329340" w:rsidR="003F18EE" w:rsidRPr="003F18EE" w:rsidRDefault="003F18EE" w:rsidP="003F18EE">
            <w:pPr>
              <w:jc w:val="right"/>
              <w:rPr>
                <w:b/>
                <w:bCs/>
                <w:sz w:val="14"/>
                <w:szCs w:val="14"/>
              </w:rPr>
            </w:pPr>
            <w:r w:rsidRPr="003F18EE">
              <w:rPr>
                <w:b/>
                <w:bCs/>
                <w:sz w:val="14"/>
                <w:szCs w:val="14"/>
              </w:rPr>
              <w:t>-</w:t>
            </w:r>
          </w:p>
        </w:tc>
        <w:tc>
          <w:tcPr>
            <w:tcW w:w="796" w:type="dxa"/>
            <w:shd w:val="clear" w:color="auto" w:fill="auto"/>
            <w:vAlign w:val="bottom"/>
          </w:tcPr>
          <w:p w14:paraId="6D275EE5" w14:textId="1ED2C337" w:rsidR="003F18EE" w:rsidRPr="003F18EE" w:rsidRDefault="003F18EE" w:rsidP="003F18EE">
            <w:pPr>
              <w:jc w:val="right"/>
              <w:rPr>
                <w:b/>
                <w:bCs/>
                <w:sz w:val="14"/>
                <w:szCs w:val="14"/>
              </w:rPr>
            </w:pPr>
            <w:r w:rsidRPr="003F18EE">
              <w:rPr>
                <w:b/>
                <w:bCs/>
                <w:sz w:val="14"/>
                <w:szCs w:val="14"/>
              </w:rPr>
              <w:t>-</w:t>
            </w:r>
          </w:p>
        </w:tc>
        <w:tc>
          <w:tcPr>
            <w:tcW w:w="796" w:type="dxa"/>
            <w:shd w:val="clear" w:color="auto" w:fill="auto"/>
            <w:vAlign w:val="bottom"/>
          </w:tcPr>
          <w:p w14:paraId="1A7075E6" w14:textId="5B087E9C" w:rsidR="003F18EE" w:rsidRPr="003F18EE" w:rsidRDefault="003F18EE" w:rsidP="003F18EE">
            <w:pPr>
              <w:jc w:val="right"/>
              <w:rPr>
                <w:b/>
                <w:bCs/>
                <w:sz w:val="14"/>
                <w:szCs w:val="14"/>
              </w:rPr>
            </w:pPr>
            <w:r w:rsidRPr="003F18EE">
              <w:rPr>
                <w:b/>
                <w:bCs/>
                <w:sz w:val="14"/>
                <w:szCs w:val="14"/>
              </w:rPr>
              <w:t>-</w:t>
            </w:r>
          </w:p>
        </w:tc>
      </w:tr>
      <w:tr w:rsidR="003F18EE" w:rsidRPr="003F18EE" w14:paraId="6023CD8E" w14:textId="77777777" w:rsidTr="003F18EE">
        <w:trPr>
          <w:trHeight w:val="113"/>
        </w:trPr>
        <w:tc>
          <w:tcPr>
            <w:tcW w:w="529" w:type="dxa"/>
            <w:tcBorders>
              <w:left w:val="single" w:sz="6" w:space="0" w:color="auto"/>
            </w:tcBorders>
            <w:shd w:val="clear" w:color="auto" w:fill="auto"/>
            <w:noWrap/>
            <w:hideMark/>
          </w:tcPr>
          <w:p w14:paraId="11E02252"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III.</w:t>
            </w:r>
          </w:p>
        </w:tc>
        <w:tc>
          <w:tcPr>
            <w:tcW w:w="3200" w:type="dxa"/>
            <w:shd w:val="clear" w:color="auto" w:fill="auto"/>
            <w:vAlign w:val="bottom"/>
            <w:hideMark/>
          </w:tcPr>
          <w:p w14:paraId="5E915192"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PARA PİYASALARINA BORÇLAR</w:t>
            </w:r>
          </w:p>
        </w:tc>
        <w:tc>
          <w:tcPr>
            <w:tcW w:w="795" w:type="dxa"/>
            <w:shd w:val="clear" w:color="auto" w:fill="auto"/>
            <w:noWrap/>
            <w:vAlign w:val="bottom"/>
            <w:hideMark/>
          </w:tcPr>
          <w:p w14:paraId="07F32735" w14:textId="77777777" w:rsidR="003F18EE" w:rsidRPr="003F18EE" w:rsidRDefault="003F18EE" w:rsidP="003F18EE">
            <w:pPr>
              <w:jc w:val="center"/>
              <w:rPr>
                <w:b/>
                <w:bCs/>
                <w:color w:val="000000"/>
                <w:sz w:val="14"/>
                <w:szCs w:val="14"/>
                <w:lang w:eastAsia="tr-TR"/>
              </w:rPr>
            </w:pPr>
          </w:p>
        </w:tc>
        <w:tc>
          <w:tcPr>
            <w:tcW w:w="796" w:type="dxa"/>
            <w:shd w:val="clear" w:color="auto" w:fill="auto"/>
            <w:vAlign w:val="bottom"/>
            <w:hideMark/>
          </w:tcPr>
          <w:p w14:paraId="1633D594" w14:textId="398F1E2F" w:rsidR="003F18EE" w:rsidRPr="003F18EE" w:rsidRDefault="003F18EE" w:rsidP="003F18EE">
            <w:pPr>
              <w:jc w:val="right"/>
              <w:rPr>
                <w:b/>
                <w:bCs/>
                <w:sz w:val="14"/>
                <w:szCs w:val="14"/>
              </w:rPr>
            </w:pPr>
            <w:r w:rsidRPr="003F18EE">
              <w:rPr>
                <w:b/>
                <w:bCs/>
                <w:sz w:val="14"/>
                <w:szCs w:val="14"/>
              </w:rPr>
              <w:t>-</w:t>
            </w:r>
          </w:p>
        </w:tc>
        <w:tc>
          <w:tcPr>
            <w:tcW w:w="796" w:type="dxa"/>
            <w:shd w:val="clear" w:color="auto" w:fill="auto"/>
            <w:vAlign w:val="bottom"/>
            <w:hideMark/>
          </w:tcPr>
          <w:p w14:paraId="5D954084" w14:textId="22FCB6B7" w:rsidR="003F18EE" w:rsidRPr="003F18EE" w:rsidRDefault="003F18EE" w:rsidP="003F18EE">
            <w:pPr>
              <w:jc w:val="right"/>
              <w:rPr>
                <w:b/>
                <w:bCs/>
                <w:sz w:val="14"/>
                <w:szCs w:val="14"/>
              </w:rPr>
            </w:pPr>
            <w:r w:rsidRPr="003F18EE">
              <w:rPr>
                <w:b/>
                <w:bCs/>
                <w:sz w:val="14"/>
                <w:szCs w:val="14"/>
              </w:rPr>
              <w:t>-</w:t>
            </w:r>
          </w:p>
        </w:tc>
        <w:tc>
          <w:tcPr>
            <w:tcW w:w="795" w:type="dxa"/>
            <w:shd w:val="clear" w:color="auto" w:fill="auto"/>
            <w:vAlign w:val="bottom"/>
            <w:hideMark/>
          </w:tcPr>
          <w:p w14:paraId="41D8F92C" w14:textId="4460D812" w:rsidR="003F18EE" w:rsidRPr="003F18EE" w:rsidRDefault="003F18EE" w:rsidP="003F18EE">
            <w:pPr>
              <w:jc w:val="right"/>
              <w:rPr>
                <w:b/>
                <w:bCs/>
                <w:sz w:val="14"/>
                <w:szCs w:val="14"/>
              </w:rPr>
            </w:pPr>
            <w:r w:rsidRPr="003F18EE">
              <w:rPr>
                <w:b/>
                <w:bCs/>
                <w:sz w:val="14"/>
                <w:szCs w:val="14"/>
              </w:rPr>
              <w:t>-</w:t>
            </w:r>
          </w:p>
        </w:tc>
        <w:tc>
          <w:tcPr>
            <w:tcW w:w="796" w:type="dxa"/>
            <w:shd w:val="clear" w:color="auto" w:fill="auto"/>
            <w:vAlign w:val="bottom"/>
          </w:tcPr>
          <w:p w14:paraId="3BDBD212" w14:textId="1B28B5A6" w:rsidR="003F18EE" w:rsidRPr="003F18EE" w:rsidRDefault="003F18EE" w:rsidP="003F18EE">
            <w:pPr>
              <w:jc w:val="right"/>
              <w:rPr>
                <w:b/>
                <w:bCs/>
                <w:sz w:val="14"/>
                <w:szCs w:val="14"/>
              </w:rPr>
            </w:pPr>
            <w:r w:rsidRPr="003F18EE">
              <w:rPr>
                <w:b/>
                <w:bCs/>
                <w:sz w:val="14"/>
                <w:szCs w:val="14"/>
              </w:rPr>
              <w:t>-</w:t>
            </w:r>
          </w:p>
        </w:tc>
        <w:tc>
          <w:tcPr>
            <w:tcW w:w="796" w:type="dxa"/>
            <w:shd w:val="clear" w:color="auto" w:fill="auto"/>
            <w:vAlign w:val="bottom"/>
          </w:tcPr>
          <w:p w14:paraId="7B16C225" w14:textId="79793476" w:rsidR="003F18EE" w:rsidRPr="003F18EE" w:rsidRDefault="003F18EE" w:rsidP="003F18EE">
            <w:pPr>
              <w:jc w:val="right"/>
              <w:rPr>
                <w:b/>
                <w:bCs/>
                <w:sz w:val="14"/>
                <w:szCs w:val="14"/>
              </w:rPr>
            </w:pPr>
            <w:r w:rsidRPr="003F18EE">
              <w:rPr>
                <w:b/>
                <w:bCs/>
                <w:sz w:val="14"/>
                <w:szCs w:val="14"/>
              </w:rPr>
              <w:t>-</w:t>
            </w:r>
          </w:p>
        </w:tc>
        <w:tc>
          <w:tcPr>
            <w:tcW w:w="796" w:type="dxa"/>
            <w:shd w:val="clear" w:color="auto" w:fill="auto"/>
            <w:vAlign w:val="bottom"/>
          </w:tcPr>
          <w:p w14:paraId="3322FBD4" w14:textId="27E2CC23" w:rsidR="003F18EE" w:rsidRPr="003F18EE" w:rsidRDefault="003F18EE" w:rsidP="003F18EE">
            <w:pPr>
              <w:jc w:val="right"/>
              <w:rPr>
                <w:b/>
                <w:bCs/>
                <w:sz w:val="14"/>
                <w:szCs w:val="14"/>
              </w:rPr>
            </w:pPr>
            <w:r w:rsidRPr="003F18EE">
              <w:rPr>
                <w:b/>
                <w:bCs/>
                <w:sz w:val="14"/>
                <w:szCs w:val="14"/>
              </w:rPr>
              <w:t>-</w:t>
            </w:r>
          </w:p>
        </w:tc>
      </w:tr>
      <w:tr w:rsidR="003F18EE" w:rsidRPr="003F18EE" w14:paraId="71F436A2" w14:textId="77777777" w:rsidTr="003F18EE">
        <w:trPr>
          <w:trHeight w:val="113"/>
        </w:trPr>
        <w:tc>
          <w:tcPr>
            <w:tcW w:w="529" w:type="dxa"/>
            <w:tcBorders>
              <w:left w:val="single" w:sz="6" w:space="0" w:color="auto"/>
            </w:tcBorders>
            <w:shd w:val="clear" w:color="auto" w:fill="auto"/>
            <w:noWrap/>
            <w:hideMark/>
          </w:tcPr>
          <w:p w14:paraId="58919CBF"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IV.</w:t>
            </w:r>
          </w:p>
        </w:tc>
        <w:tc>
          <w:tcPr>
            <w:tcW w:w="3200" w:type="dxa"/>
            <w:shd w:val="clear" w:color="auto" w:fill="auto"/>
            <w:noWrap/>
            <w:vAlign w:val="bottom"/>
            <w:hideMark/>
          </w:tcPr>
          <w:p w14:paraId="65373542"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İHRAÇ EDİLEN MENKUL KIYMETLER (Net)</w:t>
            </w:r>
          </w:p>
        </w:tc>
        <w:tc>
          <w:tcPr>
            <w:tcW w:w="795" w:type="dxa"/>
            <w:shd w:val="clear" w:color="auto" w:fill="auto"/>
            <w:noWrap/>
            <w:vAlign w:val="bottom"/>
            <w:hideMark/>
          </w:tcPr>
          <w:p w14:paraId="12031812" w14:textId="4C42AC60" w:rsidR="003F18EE" w:rsidRPr="003F18EE" w:rsidRDefault="003F18EE" w:rsidP="003F18EE">
            <w:pPr>
              <w:jc w:val="center"/>
              <w:rPr>
                <w:b/>
                <w:bCs/>
                <w:color w:val="000000"/>
                <w:sz w:val="14"/>
                <w:szCs w:val="14"/>
                <w:lang w:eastAsia="tr-TR"/>
              </w:rPr>
            </w:pPr>
            <w:r w:rsidRPr="003F18EE">
              <w:rPr>
                <w:b/>
                <w:bCs/>
                <w:color w:val="000000"/>
                <w:sz w:val="14"/>
                <w:szCs w:val="14"/>
                <w:lang w:eastAsia="tr-TR"/>
              </w:rPr>
              <w:t>(2.4.)</w:t>
            </w:r>
          </w:p>
        </w:tc>
        <w:tc>
          <w:tcPr>
            <w:tcW w:w="796" w:type="dxa"/>
            <w:shd w:val="clear" w:color="auto" w:fill="auto"/>
            <w:vAlign w:val="bottom"/>
            <w:hideMark/>
          </w:tcPr>
          <w:p w14:paraId="1BBF1E04" w14:textId="146CE189" w:rsidR="003F18EE" w:rsidRPr="003F18EE" w:rsidRDefault="003F18EE" w:rsidP="003F18EE">
            <w:pPr>
              <w:jc w:val="right"/>
              <w:rPr>
                <w:b/>
                <w:bCs/>
                <w:sz w:val="14"/>
                <w:szCs w:val="14"/>
              </w:rPr>
            </w:pPr>
            <w:r w:rsidRPr="003F18EE">
              <w:rPr>
                <w:b/>
                <w:bCs/>
                <w:sz w:val="14"/>
                <w:szCs w:val="14"/>
              </w:rPr>
              <w:t>-</w:t>
            </w:r>
          </w:p>
        </w:tc>
        <w:tc>
          <w:tcPr>
            <w:tcW w:w="796" w:type="dxa"/>
            <w:shd w:val="clear" w:color="auto" w:fill="auto"/>
            <w:vAlign w:val="bottom"/>
            <w:hideMark/>
          </w:tcPr>
          <w:p w14:paraId="0DEF5121" w14:textId="3224FC4C" w:rsidR="003F18EE" w:rsidRPr="003F18EE" w:rsidRDefault="003F18EE" w:rsidP="003F18EE">
            <w:pPr>
              <w:jc w:val="right"/>
              <w:rPr>
                <w:b/>
                <w:bCs/>
                <w:sz w:val="14"/>
                <w:szCs w:val="14"/>
              </w:rPr>
            </w:pPr>
            <w:r w:rsidRPr="003F18EE">
              <w:rPr>
                <w:b/>
                <w:bCs/>
                <w:sz w:val="14"/>
                <w:szCs w:val="14"/>
              </w:rPr>
              <w:t>-</w:t>
            </w:r>
          </w:p>
        </w:tc>
        <w:tc>
          <w:tcPr>
            <w:tcW w:w="795" w:type="dxa"/>
            <w:shd w:val="clear" w:color="auto" w:fill="auto"/>
            <w:vAlign w:val="bottom"/>
            <w:hideMark/>
          </w:tcPr>
          <w:p w14:paraId="31081204" w14:textId="3C359C47" w:rsidR="003F18EE" w:rsidRPr="003F18EE" w:rsidRDefault="003F18EE" w:rsidP="003F18EE">
            <w:pPr>
              <w:jc w:val="right"/>
              <w:rPr>
                <w:b/>
                <w:bCs/>
                <w:sz w:val="14"/>
                <w:szCs w:val="14"/>
              </w:rPr>
            </w:pPr>
            <w:r w:rsidRPr="003F18EE">
              <w:rPr>
                <w:b/>
                <w:bCs/>
                <w:sz w:val="14"/>
                <w:szCs w:val="14"/>
              </w:rPr>
              <w:t>-</w:t>
            </w:r>
          </w:p>
        </w:tc>
        <w:tc>
          <w:tcPr>
            <w:tcW w:w="796" w:type="dxa"/>
            <w:shd w:val="clear" w:color="auto" w:fill="auto"/>
            <w:vAlign w:val="bottom"/>
          </w:tcPr>
          <w:p w14:paraId="1DA7F1AE" w14:textId="12D10158" w:rsidR="003F18EE" w:rsidRPr="003F18EE" w:rsidRDefault="003F18EE" w:rsidP="003F18EE">
            <w:pPr>
              <w:jc w:val="right"/>
              <w:rPr>
                <w:b/>
                <w:bCs/>
                <w:sz w:val="14"/>
                <w:szCs w:val="14"/>
              </w:rPr>
            </w:pPr>
            <w:r w:rsidRPr="003F18EE">
              <w:rPr>
                <w:b/>
                <w:bCs/>
                <w:sz w:val="14"/>
                <w:szCs w:val="14"/>
              </w:rPr>
              <w:t>-</w:t>
            </w:r>
          </w:p>
        </w:tc>
        <w:tc>
          <w:tcPr>
            <w:tcW w:w="796" w:type="dxa"/>
            <w:shd w:val="clear" w:color="auto" w:fill="auto"/>
            <w:vAlign w:val="bottom"/>
          </w:tcPr>
          <w:p w14:paraId="4EEF6BF6" w14:textId="1DD1C9CE" w:rsidR="003F18EE" w:rsidRPr="003F18EE" w:rsidRDefault="003F18EE" w:rsidP="003F18EE">
            <w:pPr>
              <w:jc w:val="right"/>
              <w:rPr>
                <w:b/>
                <w:bCs/>
                <w:sz w:val="14"/>
                <w:szCs w:val="14"/>
              </w:rPr>
            </w:pPr>
            <w:r w:rsidRPr="003F18EE">
              <w:rPr>
                <w:b/>
                <w:bCs/>
                <w:sz w:val="14"/>
                <w:szCs w:val="14"/>
              </w:rPr>
              <w:t>-</w:t>
            </w:r>
          </w:p>
        </w:tc>
        <w:tc>
          <w:tcPr>
            <w:tcW w:w="796" w:type="dxa"/>
            <w:shd w:val="clear" w:color="auto" w:fill="auto"/>
            <w:vAlign w:val="bottom"/>
          </w:tcPr>
          <w:p w14:paraId="520DAEB5" w14:textId="351ED971" w:rsidR="003F18EE" w:rsidRPr="003F18EE" w:rsidRDefault="003F18EE" w:rsidP="003F18EE">
            <w:pPr>
              <w:jc w:val="right"/>
              <w:rPr>
                <w:b/>
                <w:bCs/>
                <w:sz w:val="14"/>
                <w:szCs w:val="14"/>
              </w:rPr>
            </w:pPr>
            <w:r w:rsidRPr="003F18EE">
              <w:rPr>
                <w:b/>
                <w:bCs/>
                <w:sz w:val="14"/>
                <w:szCs w:val="14"/>
              </w:rPr>
              <w:t>-</w:t>
            </w:r>
          </w:p>
        </w:tc>
      </w:tr>
      <w:tr w:rsidR="003F18EE" w:rsidRPr="003F18EE" w14:paraId="3212C6C2" w14:textId="77777777" w:rsidTr="003F18EE">
        <w:trPr>
          <w:trHeight w:val="113"/>
        </w:trPr>
        <w:tc>
          <w:tcPr>
            <w:tcW w:w="529" w:type="dxa"/>
            <w:tcBorders>
              <w:left w:val="single" w:sz="6" w:space="0" w:color="auto"/>
            </w:tcBorders>
            <w:shd w:val="clear" w:color="auto" w:fill="auto"/>
            <w:noWrap/>
            <w:hideMark/>
          </w:tcPr>
          <w:p w14:paraId="40E0DFBC"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V.</w:t>
            </w:r>
          </w:p>
        </w:tc>
        <w:tc>
          <w:tcPr>
            <w:tcW w:w="3200" w:type="dxa"/>
            <w:shd w:val="clear" w:color="auto" w:fill="auto"/>
            <w:vAlign w:val="bottom"/>
            <w:hideMark/>
          </w:tcPr>
          <w:p w14:paraId="0DF404F1"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GERÇEĞE UYGUN DEĞER FARKI KAR ZARARA YANSITILAN FİNANSAL YÜKÜMLÜLÜKLER</w:t>
            </w:r>
          </w:p>
        </w:tc>
        <w:tc>
          <w:tcPr>
            <w:tcW w:w="795" w:type="dxa"/>
            <w:shd w:val="clear" w:color="auto" w:fill="auto"/>
            <w:noWrap/>
            <w:vAlign w:val="bottom"/>
            <w:hideMark/>
          </w:tcPr>
          <w:p w14:paraId="656E5CA1" w14:textId="77777777" w:rsidR="003F18EE" w:rsidRPr="003F18EE" w:rsidRDefault="003F18EE" w:rsidP="003F18EE">
            <w:pPr>
              <w:jc w:val="center"/>
              <w:rPr>
                <w:b/>
                <w:bCs/>
                <w:color w:val="000000"/>
                <w:sz w:val="14"/>
                <w:szCs w:val="14"/>
                <w:lang w:eastAsia="tr-TR"/>
              </w:rPr>
            </w:pPr>
          </w:p>
        </w:tc>
        <w:tc>
          <w:tcPr>
            <w:tcW w:w="796" w:type="dxa"/>
            <w:shd w:val="clear" w:color="auto" w:fill="auto"/>
            <w:vAlign w:val="bottom"/>
            <w:hideMark/>
          </w:tcPr>
          <w:p w14:paraId="55E4667A" w14:textId="2E5F3370" w:rsidR="003F18EE" w:rsidRPr="003F18EE" w:rsidRDefault="003F18EE" w:rsidP="003F18EE">
            <w:pPr>
              <w:jc w:val="right"/>
              <w:rPr>
                <w:b/>
                <w:bCs/>
                <w:sz w:val="14"/>
                <w:szCs w:val="14"/>
              </w:rPr>
            </w:pPr>
            <w:r w:rsidRPr="003F18EE">
              <w:rPr>
                <w:b/>
                <w:bCs/>
                <w:sz w:val="14"/>
                <w:szCs w:val="14"/>
              </w:rPr>
              <w:t>-</w:t>
            </w:r>
          </w:p>
        </w:tc>
        <w:tc>
          <w:tcPr>
            <w:tcW w:w="796" w:type="dxa"/>
            <w:shd w:val="clear" w:color="auto" w:fill="auto"/>
            <w:vAlign w:val="bottom"/>
            <w:hideMark/>
          </w:tcPr>
          <w:p w14:paraId="363C35EE" w14:textId="17180B95" w:rsidR="003F18EE" w:rsidRPr="003F18EE" w:rsidRDefault="003F18EE" w:rsidP="003F18EE">
            <w:pPr>
              <w:jc w:val="right"/>
              <w:rPr>
                <w:b/>
                <w:bCs/>
                <w:sz w:val="14"/>
                <w:szCs w:val="14"/>
              </w:rPr>
            </w:pPr>
            <w:r w:rsidRPr="003F18EE">
              <w:rPr>
                <w:b/>
                <w:bCs/>
                <w:sz w:val="14"/>
                <w:szCs w:val="14"/>
              </w:rPr>
              <w:t>-</w:t>
            </w:r>
          </w:p>
        </w:tc>
        <w:tc>
          <w:tcPr>
            <w:tcW w:w="795" w:type="dxa"/>
            <w:shd w:val="clear" w:color="auto" w:fill="auto"/>
            <w:vAlign w:val="bottom"/>
            <w:hideMark/>
          </w:tcPr>
          <w:p w14:paraId="3EEDBC9C" w14:textId="439EDAAF" w:rsidR="003F18EE" w:rsidRPr="003F18EE" w:rsidRDefault="003F18EE" w:rsidP="003F18EE">
            <w:pPr>
              <w:jc w:val="right"/>
              <w:rPr>
                <w:b/>
                <w:bCs/>
                <w:sz w:val="14"/>
                <w:szCs w:val="14"/>
              </w:rPr>
            </w:pPr>
            <w:r w:rsidRPr="003F18EE">
              <w:rPr>
                <w:b/>
                <w:bCs/>
                <w:sz w:val="14"/>
                <w:szCs w:val="14"/>
              </w:rPr>
              <w:t>-</w:t>
            </w:r>
          </w:p>
        </w:tc>
        <w:tc>
          <w:tcPr>
            <w:tcW w:w="796" w:type="dxa"/>
            <w:shd w:val="clear" w:color="auto" w:fill="auto"/>
            <w:vAlign w:val="bottom"/>
          </w:tcPr>
          <w:p w14:paraId="41697BA6" w14:textId="3FF929B6" w:rsidR="003F18EE" w:rsidRPr="003F18EE" w:rsidRDefault="003F18EE" w:rsidP="003F18EE">
            <w:pPr>
              <w:jc w:val="right"/>
              <w:rPr>
                <w:b/>
                <w:bCs/>
                <w:sz w:val="14"/>
                <w:szCs w:val="14"/>
              </w:rPr>
            </w:pPr>
            <w:r w:rsidRPr="003F18EE">
              <w:rPr>
                <w:b/>
                <w:bCs/>
                <w:sz w:val="14"/>
                <w:szCs w:val="14"/>
              </w:rPr>
              <w:t>-</w:t>
            </w:r>
          </w:p>
        </w:tc>
        <w:tc>
          <w:tcPr>
            <w:tcW w:w="796" w:type="dxa"/>
            <w:shd w:val="clear" w:color="auto" w:fill="auto"/>
            <w:vAlign w:val="bottom"/>
          </w:tcPr>
          <w:p w14:paraId="06B95405" w14:textId="32AC7805" w:rsidR="003F18EE" w:rsidRPr="003F18EE" w:rsidRDefault="003F18EE" w:rsidP="003F18EE">
            <w:pPr>
              <w:jc w:val="right"/>
              <w:rPr>
                <w:b/>
                <w:bCs/>
                <w:sz w:val="14"/>
                <w:szCs w:val="14"/>
              </w:rPr>
            </w:pPr>
            <w:r w:rsidRPr="003F18EE">
              <w:rPr>
                <w:b/>
                <w:bCs/>
                <w:sz w:val="14"/>
                <w:szCs w:val="14"/>
              </w:rPr>
              <w:t>-</w:t>
            </w:r>
          </w:p>
        </w:tc>
        <w:tc>
          <w:tcPr>
            <w:tcW w:w="796" w:type="dxa"/>
            <w:shd w:val="clear" w:color="auto" w:fill="auto"/>
            <w:vAlign w:val="bottom"/>
          </w:tcPr>
          <w:p w14:paraId="0ED8E696" w14:textId="1A8103B0" w:rsidR="003F18EE" w:rsidRPr="003F18EE" w:rsidRDefault="003F18EE" w:rsidP="003F18EE">
            <w:pPr>
              <w:jc w:val="right"/>
              <w:rPr>
                <w:b/>
                <w:bCs/>
                <w:sz w:val="14"/>
                <w:szCs w:val="14"/>
              </w:rPr>
            </w:pPr>
            <w:r w:rsidRPr="003F18EE">
              <w:rPr>
                <w:b/>
                <w:bCs/>
                <w:sz w:val="14"/>
                <w:szCs w:val="14"/>
              </w:rPr>
              <w:t>-</w:t>
            </w:r>
          </w:p>
        </w:tc>
      </w:tr>
      <w:tr w:rsidR="003F18EE" w:rsidRPr="003F18EE" w14:paraId="1E156BDF" w14:textId="77777777" w:rsidTr="003F18EE">
        <w:trPr>
          <w:trHeight w:val="113"/>
        </w:trPr>
        <w:tc>
          <w:tcPr>
            <w:tcW w:w="529" w:type="dxa"/>
            <w:tcBorders>
              <w:left w:val="single" w:sz="6" w:space="0" w:color="auto"/>
            </w:tcBorders>
            <w:shd w:val="clear" w:color="auto" w:fill="auto"/>
            <w:noWrap/>
            <w:hideMark/>
          </w:tcPr>
          <w:p w14:paraId="155FD825"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VI.</w:t>
            </w:r>
          </w:p>
        </w:tc>
        <w:tc>
          <w:tcPr>
            <w:tcW w:w="3200" w:type="dxa"/>
            <w:shd w:val="clear" w:color="auto" w:fill="auto"/>
            <w:vAlign w:val="bottom"/>
            <w:hideMark/>
          </w:tcPr>
          <w:p w14:paraId="18F3CADA"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TÜREV FİNANSAL YÜKÜMLÜLÜKLER</w:t>
            </w:r>
          </w:p>
        </w:tc>
        <w:tc>
          <w:tcPr>
            <w:tcW w:w="795" w:type="dxa"/>
            <w:shd w:val="clear" w:color="auto" w:fill="auto"/>
            <w:noWrap/>
            <w:vAlign w:val="bottom"/>
            <w:hideMark/>
          </w:tcPr>
          <w:p w14:paraId="5BB9C4A4" w14:textId="77777777" w:rsidR="003F18EE" w:rsidRPr="003F18EE" w:rsidRDefault="003F18EE" w:rsidP="003F18EE">
            <w:pPr>
              <w:jc w:val="center"/>
              <w:rPr>
                <w:b/>
                <w:bCs/>
                <w:color w:val="000000"/>
                <w:sz w:val="14"/>
                <w:szCs w:val="14"/>
                <w:lang w:eastAsia="tr-TR"/>
              </w:rPr>
            </w:pPr>
          </w:p>
        </w:tc>
        <w:tc>
          <w:tcPr>
            <w:tcW w:w="796" w:type="dxa"/>
            <w:shd w:val="clear" w:color="auto" w:fill="auto"/>
            <w:vAlign w:val="bottom"/>
            <w:hideMark/>
          </w:tcPr>
          <w:p w14:paraId="00B9B14E" w14:textId="49C045B2" w:rsidR="003F18EE" w:rsidRPr="003F18EE" w:rsidRDefault="003F18EE" w:rsidP="003F18EE">
            <w:pPr>
              <w:jc w:val="right"/>
              <w:rPr>
                <w:b/>
                <w:bCs/>
                <w:sz w:val="14"/>
                <w:szCs w:val="14"/>
              </w:rPr>
            </w:pPr>
            <w:r w:rsidRPr="00F020A3">
              <w:rPr>
                <w:b/>
                <w:bCs/>
                <w:sz w:val="14"/>
                <w:szCs w:val="14"/>
              </w:rPr>
              <w:t>11</w:t>
            </w:r>
          </w:p>
        </w:tc>
        <w:tc>
          <w:tcPr>
            <w:tcW w:w="796" w:type="dxa"/>
            <w:shd w:val="clear" w:color="auto" w:fill="auto"/>
            <w:vAlign w:val="bottom"/>
            <w:hideMark/>
          </w:tcPr>
          <w:p w14:paraId="6ED3BC20" w14:textId="2EAE25DC" w:rsidR="003F18EE" w:rsidRPr="003F18EE" w:rsidRDefault="003F18EE" w:rsidP="003F18EE">
            <w:pPr>
              <w:jc w:val="right"/>
              <w:rPr>
                <w:b/>
                <w:bCs/>
                <w:sz w:val="14"/>
                <w:szCs w:val="14"/>
              </w:rPr>
            </w:pPr>
            <w:r w:rsidRPr="00F020A3">
              <w:rPr>
                <w:b/>
                <w:bCs/>
                <w:sz w:val="14"/>
                <w:szCs w:val="14"/>
              </w:rPr>
              <w:t>5,665</w:t>
            </w:r>
          </w:p>
        </w:tc>
        <w:tc>
          <w:tcPr>
            <w:tcW w:w="795" w:type="dxa"/>
            <w:shd w:val="clear" w:color="auto" w:fill="auto"/>
            <w:vAlign w:val="bottom"/>
            <w:hideMark/>
          </w:tcPr>
          <w:p w14:paraId="4BE4F9B5" w14:textId="1AE10484" w:rsidR="003F18EE" w:rsidRPr="003F18EE" w:rsidRDefault="003F18EE" w:rsidP="003F18EE">
            <w:pPr>
              <w:jc w:val="right"/>
              <w:rPr>
                <w:b/>
                <w:bCs/>
                <w:sz w:val="14"/>
                <w:szCs w:val="14"/>
              </w:rPr>
            </w:pPr>
            <w:r w:rsidRPr="00F020A3">
              <w:rPr>
                <w:b/>
                <w:bCs/>
                <w:sz w:val="14"/>
                <w:szCs w:val="14"/>
              </w:rPr>
              <w:t>5,676</w:t>
            </w:r>
          </w:p>
        </w:tc>
        <w:tc>
          <w:tcPr>
            <w:tcW w:w="796" w:type="dxa"/>
            <w:shd w:val="clear" w:color="auto" w:fill="auto"/>
            <w:vAlign w:val="bottom"/>
          </w:tcPr>
          <w:p w14:paraId="2A4C714B" w14:textId="1285E075" w:rsidR="003F18EE" w:rsidRPr="003F18EE" w:rsidRDefault="003F18EE" w:rsidP="003F18EE">
            <w:pPr>
              <w:jc w:val="right"/>
              <w:rPr>
                <w:b/>
                <w:bCs/>
                <w:sz w:val="14"/>
                <w:szCs w:val="14"/>
              </w:rPr>
            </w:pPr>
            <w:r w:rsidRPr="003F18EE">
              <w:rPr>
                <w:b/>
                <w:bCs/>
                <w:sz w:val="14"/>
                <w:szCs w:val="14"/>
              </w:rPr>
              <w:t>10,398</w:t>
            </w:r>
          </w:p>
        </w:tc>
        <w:tc>
          <w:tcPr>
            <w:tcW w:w="796" w:type="dxa"/>
            <w:shd w:val="clear" w:color="auto" w:fill="auto"/>
            <w:vAlign w:val="bottom"/>
          </w:tcPr>
          <w:p w14:paraId="51A30A3C" w14:textId="731681BB" w:rsidR="003F18EE" w:rsidRPr="003F18EE" w:rsidRDefault="003F18EE" w:rsidP="003F18EE">
            <w:pPr>
              <w:jc w:val="right"/>
              <w:rPr>
                <w:b/>
                <w:bCs/>
                <w:sz w:val="14"/>
                <w:szCs w:val="14"/>
              </w:rPr>
            </w:pPr>
            <w:r w:rsidRPr="003F18EE">
              <w:rPr>
                <w:b/>
                <w:bCs/>
                <w:sz w:val="14"/>
                <w:szCs w:val="14"/>
              </w:rPr>
              <w:t>-</w:t>
            </w:r>
          </w:p>
        </w:tc>
        <w:tc>
          <w:tcPr>
            <w:tcW w:w="796" w:type="dxa"/>
            <w:shd w:val="clear" w:color="auto" w:fill="auto"/>
            <w:vAlign w:val="bottom"/>
          </w:tcPr>
          <w:p w14:paraId="76CC7E47" w14:textId="49FBF97E" w:rsidR="003F18EE" w:rsidRPr="003F18EE" w:rsidRDefault="003F18EE" w:rsidP="003F18EE">
            <w:pPr>
              <w:jc w:val="right"/>
              <w:rPr>
                <w:b/>
                <w:bCs/>
                <w:sz w:val="14"/>
                <w:szCs w:val="14"/>
              </w:rPr>
            </w:pPr>
            <w:r w:rsidRPr="003F18EE">
              <w:rPr>
                <w:b/>
                <w:bCs/>
                <w:sz w:val="14"/>
                <w:szCs w:val="14"/>
              </w:rPr>
              <w:t>10,398</w:t>
            </w:r>
          </w:p>
        </w:tc>
      </w:tr>
      <w:tr w:rsidR="003F18EE" w:rsidRPr="00CB56EC" w14:paraId="13748295" w14:textId="77777777" w:rsidTr="003F18EE">
        <w:trPr>
          <w:trHeight w:val="113"/>
        </w:trPr>
        <w:tc>
          <w:tcPr>
            <w:tcW w:w="529" w:type="dxa"/>
            <w:tcBorders>
              <w:left w:val="single" w:sz="6" w:space="0" w:color="auto"/>
            </w:tcBorders>
            <w:shd w:val="clear" w:color="auto" w:fill="auto"/>
            <w:noWrap/>
            <w:hideMark/>
          </w:tcPr>
          <w:p w14:paraId="36D80A14" w14:textId="77777777" w:rsidR="003F18EE" w:rsidRPr="00CB56EC" w:rsidRDefault="003F18EE" w:rsidP="003F18EE">
            <w:pPr>
              <w:rPr>
                <w:color w:val="000000"/>
                <w:sz w:val="14"/>
                <w:szCs w:val="14"/>
                <w:lang w:eastAsia="tr-TR"/>
              </w:rPr>
            </w:pPr>
            <w:r w:rsidRPr="00CB56EC">
              <w:rPr>
                <w:color w:val="000000"/>
                <w:sz w:val="14"/>
                <w:szCs w:val="14"/>
                <w:lang w:eastAsia="tr-TR"/>
              </w:rPr>
              <w:t>6.1.</w:t>
            </w:r>
          </w:p>
        </w:tc>
        <w:tc>
          <w:tcPr>
            <w:tcW w:w="3200" w:type="dxa"/>
            <w:shd w:val="clear" w:color="auto" w:fill="auto"/>
            <w:vAlign w:val="bottom"/>
            <w:hideMark/>
          </w:tcPr>
          <w:p w14:paraId="1907605C" w14:textId="77777777" w:rsidR="003F18EE" w:rsidRPr="00CB56EC" w:rsidRDefault="003F18EE" w:rsidP="003F18EE">
            <w:pPr>
              <w:rPr>
                <w:color w:val="000000"/>
                <w:sz w:val="14"/>
                <w:szCs w:val="14"/>
                <w:lang w:eastAsia="tr-TR"/>
              </w:rPr>
            </w:pPr>
            <w:r w:rsidRPr="00CB56EC">
              <w:rPr>
                <w:color w:val="000000"/>
                <w:sz w:val="14"/>
                <w:szCs w:val="14"/>
                <w:lang w:eastAsia="tr-TR"/>
              </w:rPr>
              <w:t>Türev Finansal Yükümlülüklerin Gerçeğe Uygun Değer Farkı Kar Zarara Yansıtılan Kısmı</w:t>
            </w:r>
          </w:p>
        </w:tc>
        <w:tc>
          <w:tcPr>
            <w:tcW w:w="795" w:type="dxa"/>
            <w:shd w:val="clear" w:color="auto" w:fill="auto"/>
            <w:noWrap/>
            <w:vAlign w:val="bottom"/>
            <w:hideMark/>
          </w:tcPr>
          <w:p w14:paraId="4B085AA6" w14:textId="7ACC96F2" w:rsidR="003F18EE" w:rsidRPr="00CB56EC" w:rsidRDefault="003F18EE" w:rsidP="003F18EE">
            <w:pPr>
              <w:jc w:val="center"/>
              <w:rPr>
                <w:b/>
                <w:color w:val="000000"/>
                <w:sz w:val="14"/>
                <w:szCs w:val="14"/>
                <w:lang w:eastAsia="tr-TR"/>
              </w:rPr>
            </w:pPr>
            <w:r w:rsidRPr="00CB56EC">
              <w:rPr>
                <w:b/>
                <w:color w:val="000000"/>
                <w:sz w:val="14"/>
                <w:szCs w:val="14"/>
                <w:lang w:eastAsia="tr-TR"/>
              </w:rPr>
              <w:t>(2.2.)</w:t>
            </w:r>
          </w:p>
        </w:tc>
        <w:tc>
          <w:tcPr>
            <w:tcW w:w="796" w:type="dxa"/>
            <w:shd w:val="clear" w:color="auto" w:fill="auto"/>
            <w:vAlign w:val="bottom"/>
            <w:hideMark/>
          </w:tcPr>
          <w:p w14:paraId="1A8A791C" w14:textId="7EBAE168" w:rsidR="003F18EE" w:rsidRPr="00CB56EC" w:rsidRDefault="003F18EE" w:rsidP="003F18EE">
            <w:pPr>
              <w:jc w:val="right"/>
              <w:rPr>
                <w:sz w:val="14"/>
                <w:szCs w:val="14"/>
              </w:rPr>
            </w:pPr>
            <w:r w:rsidRPr="00F020A3">
              <w:rPr>
                <w:sz w:val="14"/>
                <w:szCs w:val="14"/>
              </w:rPr>
              <w:t>11</w:t>
            </w:r>
          </w:p>
        </w:tc>
        <w:tc>
          <w:tcPr>
            <w:tcW w:w="796" w:type="dxa"/>
            <w:shd w:val="clear" w:color="auto" w:fill="auto"/>
            <w:vAlign w:val="bottom"/>
            <w:hideMark/>
          </w:tcPr>
          <w:p w14:paraId="4D54E2BD" w14:textId="086DF79C" w:rsidR="003F18EE" w:rsidRPr="00CB56EC" w:rsidRDefault="003F18EE" w:rsidP="003F18EE">
            <w:pPr>
              <w:jc w:val="right"/>
              <w:rPr>
                <w:sz w:val="14"/>
                <w:szCs w:val="14"/>
              </w:rPr>
            </w:pPr>
            <w:r w:rsidRPr="00F020A3">
              <w:rPr>
                <w:sz w:val="14"/>
                <w:szCs w:val="14"/>
              </w:rPr>
              <w:t>5,665</w:t>
            </w:r>
          </w:p>
        </w:tc>
        <w:tc>
          <w:tcPr>
            <w:tcW w:w="795" w:type="dxa"/>
            <w:shd w:val="clear" w:color="auto" w:fill="auto"/>
            <w:vAlign w:val="bottom"/>
            <w:hideMark/>
          </w:tcPr>
          <w:p w14:paraId="4C8B5602" w14:textId="6AF13E4A" w:rsidR="003F18EE" w:rsidRPr="00CB56EC" w:rsidRDefault="003F18EE" w:rsidP="003F18EE">
            <w:pPr>
              <w:jc w:val="right"/>
              <w:rPr>
                <w:sz w:val="14"/>
                <w:szCs w:val="14"/>
              </w:rPr>
            </w:pPr>
            <w:r w:rsidRPr="00F020A3">
              <w:rPr>
                <w:sz w:val="14"/>
                <w:szCs w:val="14"/>
              </w:rPr>
              <w:t>5,676</w:t>
            </w:r>
          </w:p>
        </w:tc>
        <w:tc>
          <w:tcPr>
            <w:tcW w:w="796" w:type="dxa"/>
            <w:shd w:val="clear" w:color="auto" w:fill="auto"/>
            <w:vAlign w:val="bottom"/>
          </w:tcPr>
          <w:p w14:paraId="186F7367" w14:textId="135D4314" w:rsidR="003F18EE" w:rsidRPr="00CB56EC" w:rsidRDefault="003F18EE" w:rsidP="003F18EE">
            <w:pPr>
              <w:jc w:val="right"/>
              <w:rPr>
                <w:sz w:val="14"/>
                <w:szCs w:val="14"/>
              </w:rPr>
            </w:pPr>
            <w:r w:rsidRPr="00210B51">
              <w:rPr>
                <w:sz w:val="14"/>
                <w:szCs w:val="14"/>
              </w:rPr>
              <w:t>10,398</w:t>
            </w:r>
          </w:p>
        </w:tc>
        <w:tc>
          <w:tcPr>
            <w:tcW w:w="796" w:type="dxa"/>
            <w:shd w:val="clear" w:color="auto" w:fill="auto"/>
            <w:vAlign w:val="bottom"/>
          </w:tcPr>
          <w:p w14:paraId="06AB06BF" w14:textId="4E6A01AC" w:rsidR="003F18EE" w:rsidRPr="00CB56EC" w:rsidRDefault="003F18EE" w:rsidP="003F18EE">
            <w:pPr>
              <w:jc w:val="right"/>
              <w:rPr>
                <w:sz w:val="14"/>
                <w:szCs w:val="14"/>
              </w:rPr>
            </w:pPr>
            <w:r w:rsidRPr="00432367">
              <w:rPr>
                <w:sz w:val="14"/>
                <w:szCs w:val="14"/>
              </w:rPr>
              <w:t>-</w:t>
            </w:r>
          </w:p>
        </w:tc>
        <w:tc>
          <w:tcPr>
            <w:tcW w:w="796" w:type="dxa"/>
            <w:shd w:val="clear" w:color="auto" w:fill="auto"/>
            <w:vAlign w:val="bottom"/>
          </w:tcPr>
          <w:p w14:paraId="6A2E7612" w14:textId="46662FFF" w:rsidR="003F18EE" w:rsidRPr="00CB56EC" w:rsidRDefault="003F18EE" w:rsidP="003F18EE">
            <w:pPr>
              <w:jc w:val="right"/>
              <w:rPr>
                <w:sz w:val="14"/>
                <w:szCs w:val="14"/>
              </w:rPr>
            </w:pPr>
            <w:r w:rsidRPr="00210B51">
              <w:rPr>
                <w:sz w:val="14"/>
                <w:szCs w:val="14"/>
              </w:rPr>
              <w:t>10,398</w:t>
            </w:r>
          </w:p>
        </w:tc>
      </w:tr>
      <w:tr w:rsidR="003F18EE" w:rsidRPr="00CB56EC" w14:paraId="49D30CC2" w14:textId="77777777" w:rsidTr="003F18EE">
        <w:trPr>
          <w:trHeight w:val="113"/>
        </w:trPr>
        <w:tc>
          <w:tcPr>
            <w:tcW w:w="529" w:type="dxa"/>
            <w:tcBorders>
              <w:left w:val="single" w:sz="6" w:space="0" w:color="auto"/>
            </w:tcBorders>
            <w:shd w:val="clear" w:color="auto" w:fill="auto"/>
            <w:noWrap/>
            <w:hideMark/>
          </w:tcPr>
          <w:p w14:paraId="77C25323" w14:textId="77777777" w:rsidR="003F18EE" w:rsidRPr="00CB56EC" w:rsidRDefault="003F18EE" w:rsidP="003F18EE">
            <w:pPr>
              <w:rPr>
                <w:color w:val="000000"/>
                <w:sz w:val="14"/>
                <w:szCs w:val="14"/>
                <w:lang w:eastAsia="tr-TR"/>
              </w:rPr>
            </w:pPr>
            <w:r w:rsidRPr="00CB56EC">
              <w:rPr>
                <w:color w:val="000000"/>
                <w:sz w:val="14"/>
                <w:szCs w:val="14"/>
                <w:lang w:eastAsia="tr-TR"/>
              </w:rPr>
              <w:t>6.2.</w:t>
            </w:r>
          </w:p>
        </w:tc>
        <w:tc>
          <w:tcPr>
            <w:tcW w:w="3200" w:type="dxa"/>
            <w:shd w:val="clear" w:color="auto" w:fill="auto"/>
            <w:vAlign w:val="bottom"/>
            <w:hideMark/>
          </w:tcPr>
          <w:p w14:paraId="74FC4AB7" w14:textId="77777777" w:rsidR="003F18EE" w:rsidRPr="00CB56EC" w:rsidRDefault="003F18EE" w:rsidP="003F18EE">
            <w:pPr>
              <w:rPr>
                <w:color w:val="000000"/>
                <w:sz w:val="14"/>
                <w:szCs w:val="14"/>
                <w:lang w:eastAsia="tr-TR"/>
              </w:rPr>
            </w:pPr>
            <w:r w:rsidRPr="00CB56EC">
              <w:rPr>
                <w:color w:val="000000"/>
                <w:sz w:val="14"/>
                <w:szCs w:val="14"/>
                <w:lang w:eastAsia="tr-TR"/>
              </w:rPr>
              <w:t>Türev Finansal Yükümlülüklerin Gerçeğe Uygun Değer Farkı Diğer Kapsamlı Gelire Yansıtılan Kısmı</w:t>
            </w:r>
          </w:p>
        </w:tc>
        <w:tc>
          <w:tcPr>
            <w:tcW w:w="795" w:type="dxa"/>
            <w:shd w:val="clear" w:color="auto" w:fill="auto"/>
            <w:noWrap/>
            <w:vAlign w:val="bottom"/>
            <w:hideMark/>
          </w:tcPr>
          <w:p w14:paraId="0DCB48FE" w14:textId="77777777" w:rsidR="003F18EE" w:rsidRPr="00CB56EC" w:rsidRDefault="003F18EE" w:rsidP="003F18EE">
            <w:pPr>
              <w:jc w:val="center"/>
              <w:rPr>
                <w:b/>
                <w:color w:val="000000"/>
                <w:sz w:val="14"/>
                <w:szCs w:val="14"/>
                <w:lang w:eastAsia="tr-TR"/>
              </w:rPr>
            </w:pPr>
            <w:r w:rsidRPr="00CB56EC">
              <w:rPr>
                <w:b/>
                <w:color w:val="000000"/>
                <w:sz w:val="14"/>
                <w:szCs w:val="14"/>
                <w:lang w:eastAsia="tr-TR"/>
              </w:rPr>
              <w:t>(2.7.)</w:t>
            </w:r>
          </w:p>
        </w:tc>
        <w:tc>
          <w:tcPr>
            <w:tcW w:w="796" w:type="dxa"/>
            <w:shd w:val="clear" w:color="auto" w:fill="auto"/>
            <w:vAlign w:val="bottom"/>
            <w:hideMark/>
          </w:tcPr>
          <w:p w14:paraId="4ABBEB26" w14:textId="59DA6D34" w:rsidR="003F18EE" w:rsidRPr="00CB56EC" w:rsidRDefault="003F18EE" w:rsidP="003F18EE">
            <w:pPr>
              <w:jc w:val="right"/>
              <w:rPr>
                <w:sz w:val="14"/>
                <w:szCs w:val="14"/>
              </w:rPr>
            </w:pPr>
            <w:r w:rsidRPr="003F18EE">
              <w:rPr>
                <w:sz w:val="14"/>
                <w:szCs w:val="14"/>
              </w:rPr>
              <w:t>-</w:t>
            </w:r>
          </w:p>
        </w:tc>
        <w:tc>
          <w:tcPr>
            <w:tcW w:w="796" w:type="dxa"/>
            <w:shd w:val="clear" w:color="auto" w:fill="auto"/>
            <w:vAlign w:val="bottom"/>
            <w:hideMark/>
          </w:tcPr>
          <w:p w14:paraId="2638F775" w14:textId="27153CC9" w:rsidR="003F18EE" w:rsidRPr="00CB56EC" w:rsidRDefault="003F18EE" w:rsidP="003F18EE">
            <w:pPr>
              <w:jc w:val="right"/>
              <w:rPr>
                <w:sz w:val="14"/>
                <w:szCs w:val="14"/>
              </w:rPr>
            </w:pPr>
            <w:r w:rsidRPr="003F18EE">
              <w:rPr>
                <w:sz w:val="14"/>
                <w:szCs w:val="14"/>
              </w:rPr>
              <w:t>-</w:t>
            </w:r>
          </w:p>
        </w:tc>
        <w:tc>
          <w:tcPr>
            <w:tcW w:w="795" w:type="dxa"/>
            <w:shd w:val="clear" w:color="auto" w:fill="auto"/>
            <w:vAlign w:val="bottom"/>
            <w:hideMark/>
          </w:tcPr>
          <w:p w14:paraId="727A177F" w14:textId="7728506A" w:rsidR="003F18EE" w:rsidRPr="00CB56EC" w:rsidRDefault="003F18EE" w:rsidP="003F18EE">
            <w:pPr>
              <w:jc w:val="right"/>
              <w:rPr>
                <w:sz w:val="14"/>
                <w:szCs w:val="14"/>
              </w:rPr>
            </w:pPr>
            <w:r w:rsidRPr="003F18EE">
              <w:rPr>
                <w:sz w:val="14"/>
                <w:szCs w:val="14"/>
              </w:rPr>
              <w:t>-</w:t>
            </w:r>
          </w:p>
        </w:tc>
        <w:tc>
          <w:tcPr>
            <w:tcW w:w="796" w:type="dxa"/>
            <w:shd w:val="clear" w:color="auto" w:fill="auto"/>
            <w:vAlign w:val="bottom"/>
          </w:tcPr>
          <w:p w14:paraId="50E454BA" w14:textId="5A9D7E1C" w:rsidR="003F18EE" w:rsidRPr="00CB56EC" w:rsidRDefault="003F18EE" w:rsidP="003F18EE">
            <w:pPr>
              <w:jc w:val="right"/>
              <w:rPr>
                <w:sz w:val="14"/>
                <w:szCs w:val="14"/>
              </w:rPr>
            </w:pPr>
            <w:r w:rsidRPr="00432367">
              <w:rPr>
                <w:sz w:val="14"/>
                <w:szCs w:val="14"/>
              </w:rPr>
              <w:t>-</w:t>
            </w:r>
          </w:p>
        </w:tc>
        <w:tc>
          <w:tcPr>
            <w:tcW w:w="796" w:type="dxa"/>
            <w:shd w:val="clear" w:color="auto" w:fill="auto"/>
            <w:vAlign w:val="bottom"/>
          </w:tcPr>
          <w:p w14:paraId="62934B7E" w14:textId="6774FA96" w:rsidR="003F18EE" w:rsidRPr="00CB56EC" w:rsidRDefault="003F18EE" w:rsidP="003F18EE">
            <w:pPr>
              <w:jc w:val="right"/>
              <w:rPr>
                <w:sz w:val="14"/>
                <w:szCs w:val="14"/>
              </w:rPr>
            </w:pPr>
            <w:r w:rsidRPr="00432367">
              <w:rPr>
                <w:sz w:val="14"/>
                <w:szCs w:val="14"/>
              </w:rPr>
              <w:t>-</w:t>
            </w:r>
          </w:p>
        </w:tc>
        <w:tc>
          <w:tcPr>
            <w:tcW w:w="796" w:type="dxa"/>
            <w:shd w:val="clear" w:color="auto" w:fill="auto"/>
            <w:vAlign w:val="bottom"/>
          </w:tcPr>
          <w:p w14:paraId="47C41E81" w14:textId="54248D4A" w:rsidR="003F18EE" w:rsidRPr="00CB56EC" w:rsidRDefault="003F18EE" w:rsidP="003F18EE">
            <w:pPr>
              <w:jc w:val="right"/>
              <w:rPr>
                <w:sz w:val="14"/>
                <w:szCs w:val="14"/>
              </w:rPr>
            </w:pPr>
            <w:r w:rsidRPr="00432367">
              <w:rPr>
                <w:sz w:val="14"/>
                <w:szCs w:val="14"/>
              </w:rPr>
              <w:t>-</w:t>
            </w:r>
          </w:p>
        </w:tc>
      </w:tr>
      <w:tr w:rsidR="003F18EE" w:rsidRPr="003F18EE" w14:paraId="32A44A53" w14:textId="77777777" w:rsidTr="003F18EE">
        <w:trPr>
          <w:trHeight w:val="113"/>
        </w:trPr>
        <w:tc>
          <w:tcPr>
            <w:tcW w:w="529" w:type="dxa"/>
            <w:tcBorders>
              <w:left w:val="single" w:sz="6" w:space="0" w:color="auto"/>
            </w:tcBorders>
            <w:shd w:val="clear" w:color="auto" w:fill="auto"/>
            <w:noWrap/>
            <w:hideMark/>
          </w:tcPr>
          <w:p w14:paraId="409D5CC5"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VII.</w:t>
            </w:r>
          </w:p>
        </w:tc>
        <w:tc>
          <w:tcPr>
            <w:tcW w:w="3200" w:type="dxa"/>
            <w:shd w:val="clear" w:color="auto" w:fill="auto"/>
            <w:vAlign w:val="bottom"/>
            <w:hideMark/>
          </w:tcPr>
          <w:p w14:paraId="6FFCD9CA"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KİRALAMA İŞLEMLERİNDEN YÜKÜMLÜLÜKLER (Net)</w:t>
            </w:r>
          </w:p>
        </w:tc>
        <w:tc>
          <w:tcPr>
            <w:tcW w:w="795" w:type="dxa"/>
            <w:shd w:val="clear" w:color="auto" w:fill="auto"/>
            <w:noWrap/>
            <w:vAlign w:val="bottom"/>
            <w:hideMark/>
          </w:tcPr>
          <w:p w14:paraId="523C0D9F" w14:textId="77777777" w:rsidR="003F18EE" w:rsidRPr="003F18EE" w:rsidRDefault="003F18EE" w:rsidP="003F18EE">
            <w:pPr>
              <w:jc w:val="center"/>
              <w:rPr>
                <w:b/>
                <w:bCs/>
                <w:color w:val="000000"/>
                <w:sz w:val="14"/>
                <w:szCs w:val="14"/>
                <w:lang w:eastAsia="tr-TR"/>
              </w:rPr>
            </w:pPr>
            <w:r w:rsidRPr="003F18EE">
              <w:rPr>
                <w:b/>
                <w:bCs/>
                <w:color w:val="000000"/>
                <w:sz w:val="14"/>
                <w:szCs w:val="14"/>
                <w:lang w:eastAsia="tr-TR"/>
              </w:rPr>
              <w:t>(2.6.)</w:t>
            </w:r>
          </w:p>
        </w:tc>
        <w:tc>
          <w:tcPr>
            <w:tcW w:w="796" w:type="dxa"/>
            <w:shd w:val="clear" w:color="auto" w:fill="auto"/>
            <w:vAlign w:val="bottom"/>
            <w:hideMark/>
          </w:tcPr>
          <w:p w14:paraId="64E374AF" w14:textId="4119B428" w:rsidR="003F18EE" w:rsidRPr="003F18EE" w:rsidRDefault="003F18EE" w:rsidP="003F18EE">
            <w:pPr>
              <w:jc w:val="right"/>
              <w:rPr>
                <w:b/>
                <w:bCs/>
                <w:sz w:val="14"/>
                <w:szCs w:val="14"/>
              </w:rPr>
            </w:pPr>
            <w:r w:rsidRPr="00F020A3">
              <w:rPr>
                <w:b/>
                <w:bCs/>
                <w:sz w:val="14"/>
                <w:szCs w:val="14"/>
              </w:rPr>
              <w:t>21,852</w:t>
            </w:r>
          </w:p>
        </w:tc>
        <w:tc>
          <w:tcPr>
            <w:tcW w:w="796" w:type="dxa"/>
            <w:shd w:val="clear" w:color="auto" w:fill="auto"/>
            <w:vAlign w:val="bottom"/>
            <w:hideMark/>
          </w:tcPr>
          <w:p w14:paraId="05005B4F" w14:textId="1ED6C88B" w:rsidR="003F18EE" w:rsidRPr="003F18EE" w:rsidRDefault="003F18EE" w:rsidP="003F18EE">
            <w:pPr>
              <w:jc w:val="right"/>
              <w:rPr>
                <w:b/>
                <w:bCs/>
                <w:sz w:val="14"/>
                <w:szCs w:val="14"/>
              </w:rPr>
            </w:pPr>
            <w:r w:rsidRPr="003F18EE">
              <w:rPr>
                <w:b/>
                <w:bCs/>
                <w:sz w:val="14"/>
                <w:szCs w:val="14"/>
              </w:rPr>
              <w:t>-</w:t>
            </w:r>
          </w:p>
        </w:tc>
        <w:tc>
          <w:tcPr>
            <w:tcW w:w="795" w:type="dxa"/>
            <w:shd w:val="clear" w:color="auto" w:fill="auto"/>
            <w:vAlign w:val="bottom"/>
            <w:hideMark/>
          </w:tcPr>
          <w:p w14:paraId="79BB913B" w14:textId="7033DAF2" w:rsidR="003F18EE" w:rsidRPr="003F18EE" w:rsidRDefault="003F18EE" w:rsidP="003F18EE">
            <w:pPr>
              <w:jc w:val="right"/>
              <w:rPr>
                <w:b/>
                <w:bCs/>
                <w:sz w:val="14"/>
                <w:szCs w:val="14"/>
              </w:rPr>
            </w:pPr>
            <w:r w:rsidRPr="00F020A3">
              <w:rPr>
                <w:b/>
                <w:bCs/>
                <w:sz w:val="14"/>
                <w:szCs w:val="14"/>
              </w:rPr>
              <w:t>21,852</w:t>
            </w:r>
          </w:p>
        </w:tc>
        <w:tc>
          <w:tcPr>
            <w:tcW w:w="796" w:type="dxa"/>
            <w:shd w:val="clear" w:color="auto" w:fill="auto"/>
            <w:vAlign w:val="bottom"/>
          </w:tcPr>
          <w:p w14:paraId="2BBF72BB" w14:textId="42125B30" w:rsidR="003F18EE" w:rsidRPr="003F18EE" w:rsidRDefault="003F18EE" w:rsidP="003F18EE">
            <w:pPr>
              <w:jc w:val="right"/>
              <w:rPr>
                <w:b/>
                <w:bCs/>
                <w:sz w:val="14"/>
                <w:szCs w:val="14"/>
              </w:rPr>
            </w:pPr>
            <w:r w:rsidRPr="003F18EE">
              <w:rPr>
                <w:b/>
                <w:bCs/>
                <w:sz w:val="14"/>
                <w:szCs w:val="14"/>
              </w:rPr>
              <w:t>22,660</w:t>
            </w:r>
          </w:p>
        </w:tc>
        <w:tc>
          <w:tcPr>
            <w:tcW w:w="796" w:type="dxa"/>
            <w:shd w:val="clear" w:color="auto" w:fill="auto"/>
            <w:vAlign w:val="bottom"/>
          </w:tcPr>
          <w:p w14:paraId="6AA131CB" w14:textId="3C74B4A8" w:rsidR="003F18EE" w:rsidRPr="003F18EE" w:rsidRDefault="003F18EE" w:rsidP="003F18EE">
            <w:pPr>
              <w:jc w:val="right"/>
              <w:rPr>
                <w:b/>
                <w:bCs/>
                <w:sz w:val="14"/>
                <w:szCs w:val="14"/>
              </w:rPr>
            </w:pPr>
            <w:r w:rsidRPr="003F18EE">
              <w:rPr>
                <w:b/>
                <w:bCs/>
                <w:sz w:val="14"/>
                <w:szCs w:val="14"/>
              </w:rPr>
              <w:t>-</w:t>
            </w:r>
          </w:p>
        </w:tc>
        <w:tc>
          <w:tcPr>
            <w:tcW w:w="796" w:type="dxa"/>
            <w:shd w:val="clear" w:color="auto" w:fill="auto"/>
            <w:vAlign w:val="bottom"/>
          </w:tcPr>
          <w:p w14:paraId="45002BFC" w14:textId="0917424F" w:rsidR="003F18EE" w:rsidRPr="003F18EE" w:rsidRDefault="003F18EE" w:rsidP="003F18EE">
            <w:pPr>
              <w:jc w:val="right"/>
              <w:rPr>
                <w:b/>
                <w:bCs/>
                <w:sz w:val="14"/>
                <w:szCs w:val="14"/>
              </w:rPr>
            </w:pPr>
            <w:r w:rsidRPr="003F18EE">
              <w:rPr>
                <w:b/>
                <w:bCs/>
                <w:sz w:val="14"/>
                <w:szCs w:val="14"/>
              </w:rPr>
              <w:t>22,660</w:t>
            </w:r>
          </w:p>
        </w:tc>
      </w:tr>
      <w:tr w:rsidR="003F18EE" w:rsidRPr="003F18EE" w14:paraId="60F876CC" w14:textId="77777777" w:rsidTr="003F18EE">
        <w:trPr>
          <w:trHeight w:val="113"/>
        </w:trPr>
        <w:tc>
          <w:tcPr>
            <w:tcW w:w="529" w:type="dxa"/>
            <w:tcBorders>
              <w:left w:val="single" w:sz="6" w:space="0" w:color="auto"/>
            </w:tcBorders>
            <w:shd w:val="clear" w:color="auto" w:fill="auto"/>
            <w:noWrap/>
            <w:hideMark/>
          </w:tcPr>
          <w:p w14:paraId="63C41B95"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VIII.</w:t>
            </w:r>
          </w:p>
        </w:tc>
        <w:tc>
          <w:tcPr>
            <w:tcW w:w="3200" w:type="dxa"/>
            <w:shd w:val="clear" w:color="auto" w:fill="auto"/>
            <w:vAlign w:val="bottom"/>
            <w:hideMark/>
          </w:tcPr>
          <w:p w14:paraId="7562FD44"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KARŞILIKLAR</w:t>
            </w:r>
          </w:p>
        </w:tc>
        <w:tc>
          <w:tcPr>
            <w:tcW w:w="795" w:type="dxa"/>
            <w:shd w:val="clear" w:color="auto" w:fill="auto"/>
            <w:noWrap/>
            <w:vAlign w:val="bottom"/>
            <w:hideMark/>
          </w:tcPr>
          <w:p w14:paraId="719B073F" w14:textId="77777777" w:rsidR="003F18EE" w:rsidRPr="003F18EE" w:rsidRDefault="003F18EE" w:rsidP="003F18EE">
            <w:pPr>
              <w:jc w:val="center"/>
              <w:rPr>
                <w:b/>
                <w:bCs/>
                <w:color w:val="000000"/>
                <w:sz w:val="14"/>
                <w:szCs w:val="14"/>
                <w:lang w:eastAsia="tr-TR"/>
              </w:rPr>
            </w:pPr>
            <w:r w:rsidRPr="003F18EE">
              <w:rPr>
                <w:b/>
                <w:bCs/>
                <w:color w:val="000000"/>
                <w:sz w:val="14"/>
                <w:szCs w:val="14"/>
                <w:lang w:eastAsia="tr-TR"/>
              </w:rPr>
              <w:t>(2.8.)</w:t>
            </w:r>
          </w:p>
        </w:tc>
        <w:tc>
          <w:tcPr>
            <w:tcW w:w="796" w:type="dxa"/>
            <w:shd w:val="clear" w:color="auto" w:fill="auto"/>
            <w:vAlign w:val="bottom"/>
            <w:hideMark/>
          </w:tcPr>
          <w:p w14:paraId="6371EB4E" w14:textId="51B19A57" w:rsidR="003F18EE" w:rsidRPr="003F18EE" w:rsidRDefault="003F18EE" w:rsidP="003F18EE">
            <w:pPr>
              <w:jc w:val="right"/>
              <w:rPr>
                <w:b/>
                <w:bCs/>
                <w:sz w:val="14"/>
                <w:szCs w:val="14"/>
              </w:rPr>
            </w:pPr>
            <w:r w:rsidRPr="00F020A3">
              <w:rPr>
                <w:b/>
                <w:bCs/>
                <w:sz w:val="14"/>
                <w:szCs w:val="14"/>
              </w:rPr>
              <w:t>22,423</w:t>
            </w:r>
          </w:p>
        </w:tc>
        <w:tc>
          <w:tcPr>
            <w:tcW w:w="796" w:type="dxa"/>
            <w:shd w:val="clear" w:color="auto" w:fill="auto"/>
            <w:vAlign w:val="bottom"/>
            <w:hideMark/>
          </w:tcPr>
          <w:p w14:paraId="245CED13" w14:textId="72FF77BB" w:rsidR="003F18EE" w:rsidRPr="003F18EE" w:rsidRDefault="003F18EE" w:rsidP="003F18EE">
            <w:pPr>
              <w:jc w:val="right"/>
              <w:rPr>
                <w:b/>
                <w:bCs/>
                <w:sz w:val="14"/>
                <w:szCs w:val="14"/>
              </w:rPr>
            </w:pPr>
            <w:r w:rsidRPr="00F020A3">
              <w:rPr>
                <w:b/>
                <w:bCs/>
                <w:sz w:val="14"/>
                <w:szCs w:val="14"/>
              </w:rPr>
              <w:t>25,432</w:t>
            </w:r>
          </w:p>
        </w:tc>
        <w:tc>
          <w:tcPr>
            <w:tcW w:w="795" w:type="dxa"/>
            <w:shd w:val="clear" w:color="auto" w:fill="auto"/>
            <w:vAlign w:val="bottom"/>
            <w:hideMark/>
          </w:tcPr>
          <w:p w14:paraId="1BFFAE4C" w14:textId="3E388E4B" w:rsidR="003F18EE" w:rsidRPr="003F18EE" w:rsidRDefault="003F18EE" w:rsidP="003F18EE">
            <w:pPr>
              <w:jc w:val="right"/>
              <w:rPr>
                <w:b/>
                <w:bCs/>
                <w:sz w:val="14"/>
                <w:szCs w:val="14"/>
              </w:rPr>
            </w:pPr>
            <w:r w:rsidRPr="00F020A3">
              <w:rPr>
                <w:b/>
                <w:bCs/>
                <w:sz w:val="14"/>
                <w:szCs w:val="14"/>
              </w:rPr>
              <w:t>47,855</w:t>
            </w:r>
          </w:p>
        </w:tc>
        <w:tc>
          <w:tcPr>
            <w:tcW w:w="796" w:type="dxa"/>
            <w:shd w:val="clear" w:color="auto" w:fill="auto"/>
            <w:vAlign w:val="bottom"/>
          </w:tcPr>
          <w:p w14:paraId="3ACE5C85" w14:textId="2470C448" w:rsidR="003F18EE" w:rsidRPr="003F18EE" w:rsidRDefault="003F18EE" w:rsidP="003F18EE">
            <w:pPr>
              <w:jc w:val="right"/>
              <w:rPr>
                <w:b/>
                <w:bCs/>
                <w:sz w:val="14"/>
                <w:szCs w:val="14"/>
              </w:rPr>
            </w:pPr>
            <w:r w:rsidRPr="003F18EE">
              <w:rPr>
                <w:b/>
                <w:bCs/>
                <w:sz w:val="14"/>
                <w:szCs w:val="14"/>
              </w:rPr>
              <w:t>33,094</w:t>
            </w:r>
          </w:p>
        </w:tc>
        <w:tc>
          <w:tcPr>
            <w:tcW w:w="796" w:type="dxa"/>
            <w:shd w:val="clear" w:color="auto" w:fill="auto"/>
            <w:vAlign w:val="bottom"/>
          </w:tcPr>
          <w:p w14:paraId="19C03C07" w14:textId="09A45814" w:rsidR="003F18EE" w:rsidRPr="003F18EE" w:rsidRDefault="003F18EE" w:rsidP="003F18EE">
            <w:pPr>
              <w:jc w:val="right"/>
              <w:rPr>
                <w:b/>
                <w:bCs/>
                <w:sz w:val="14"/>
                <w:szCs w:val="14"/>
              </w:rPr>
            </w:pPr>
            <w:r w:rsidRPr="003F18EE">
              <w:rPr>
                <w:b/>
                <w:bCs/>
                <w:sz w:val="14"/>
                <w:szCs w:val="14"/>
              </w:rPr>
              <w:t>15,988</w:t>
            </w:r>
          </w:p>
        </w:tc>
        <w:tc>
          <w:tcPr>
            <w:tcW w:w="796" w:type="dxa"/>
            <w:shd w:val="clear" w:color="auto" w:fill="auto"/>
            <w:vAlign w:val="bottom"/>
          </w:tcPr>
          <w:p w14:paraId="7ECB869F" w14:textId="523BD8DA" w:rsidR="003F18EE" w:rsidRPr="003F18EE" w:rsidRDefault="003F18EE" w:rsidP="003F18EE">
            <w:pPr>
              <w:jc w:val="right"/>
              <w:rPr>
                <w:b/>
                <w:bCs/>
                <w:sz w:val="14"/>
                <w:szCs w:val="14"/>
              </w:rPr>
            </w:pPr>
            <w:r w:rsidRPr="003F18EE">
              <w:rPr>
                <w:b/>
                <w:bCs/>
                <w:sz w:val="14"/>
                <w:szCs w:val="14"/>
              </w:rPr>
              <w:t>49,082</w:t>
            </w:r>
          </w:p>
        </w:tc>
      </w:tr>
      <w:tr w:rsidR="003F18EE" w:rsidRPr="00CB56EC" w14:paraId="386AD92F" w14:textId="77777777" w:rsidTr="003F18EE">
        <w:trPr>
          <w:trHeight w:val="113"/>
        </w:trPr>
        <w:tc>
          <w:tcPr>
            <w:tcW w:w="529" w:type="dxa"/>
            <w:tcBorders>
              <w:left w:val="single" w:sz="6" w:space="0" w:color="auto"/>
            </w:tcBorders>
            <w:shd w:val="clear" w:color="auto" w:fill="auto"/>
            <w:noWrap/>
            <w:vAlign w:val="bottom"/>
          </w:tcPr>
          <w:p w14:paraId="36F265D3" w14:textId="77777777" w:rsidR="003F18EE" w:rsidRPr="00CB56EC" w:rsidRDefault="003F18EE" w:rsidP="003F18EE">
            <w:pPr>
              <w:rPr>
                <w:color w:val="000000"/>
                <w:sz w:val="14"/>
                <w:szCs w:val="14"/>
                <w:lang w:eastAsia="tr-TR"/>
              </w:rPr>
            </w:pPr>
            <w:r w:rsidRPr="00CB56EC">
              <w:rPr>
                <w:color w:val="000000"/>
                <w:sz w:val="14"/>
                <w:szCs w:val="14"/>
                <w:lang w:eastAsia="tr-TR"/>
              </w:rPr>
              <w:t>8.1</w:t>
            </w:r>
          </w:p>
        </w:tc>
        <w:tc>
          <w:tcPr>
            <w:tcW w:w="3200" w:type="dxa"/>
            <w:shd w:val="clear" w:color="auto" w:fill="auto"/>
            <w:noWrap/>
            <w:vAlign w:val="bottom"/>
          </w:tcPr>
          <w:p w14:paraId="0C3910D8" w14:textId="77777777" w:rsidR="003F18EE" w:rsidRPr="00CB56EC" w:rsidRDefault="003F18EE" w:rsidP="003F18EE">
            <w:pPr>
              <w:rPr>
                <w:color w:val="000000"/>
                <w:sz w:val="14"/>
                <w:szCs w:val="14"/>
                <w:lang w:eastAsia="tr-TR"/>
              </w:rPr>
            </w:pPr>
            <w:r w:rsidRPr="00CB56EC">
              <w:rPr>
                <w:color w:val="000000"/>
                <w:sz w:val="14"/>
                <w:szCs w:val="14"/>
                <w:lang w:eastAsia="tr-TR"/>
              </w:rPr>
              <w:t>Yeniden Yapılanma Karşılığı</w:t>
            </w:r>
          </w:p>
        </w:tc>
        <w:tc>
          <w:tcPr>
            <w:tcW w:w="795" w:type="dxa"/>
            <w:shd w:val="clear" w:color="auto" w:fill="auto"/>
            <w:noWrap/>
            <w:vAlign w:val="bottom"/>
            <w:hideMark/>
          </w:tcPr>
          <w:p w14:paraId="0447E2FF" w14:textId="77777777" w:rsidR="003F18EE" w:rsidRPr="00CB56EC" w:rsidRDefault="003F18EE" w:rsidP="003F18EE">
            <w:pPr>
              <w:jc w:val="center"/>
              <w:rPr>
                <w:color w:val="000000"/>
                <w:sz w:val="14"/>
                <w:szCs w:val="14"/>
                <w:lang w:eastAsia="tr-TR"/>
              </w:rPr>
            </w:pPr>
          </w:p>
        </w:tc>
        <w:tc>
          <w:tcPr>
            <w:tcW w:w="796" w:type="dxa"/>
            <w:shd w:val="clear" w:color="auto" w:fill="auto"/>
            <w:vAlign w:val="bottom"/>
            <w:hideMark/>
          </w:tcPr>
          <w:p w14:paraId="54DC10C6" w14:textId="11F9A7DE" w:rsidR="003F18EE" w:rsidRPr="00CB56EC" w:rsidRDefault="003F18EE" w:rsidP="003F18EE">
            <w:pPr>
              <w:jc w:val="right"/>
              <w:rPr>
                <w:sz w:val="14"/>
                <w:szCs w:val="14"/>
              </w:rPr>
            </w:pPr>
            <w:r w:rsidRPr="003F18EE">
              <w:rPr>
                <w:sz w:val="14"/>
                <w:szCs w:val="14"/>
              </w:rPr>
              <w:t>-</w:t>
            </w:r>
          </w:p>
        </w:tc>
        <w:tc>
          <w:tcPr>
            <w:tcW w:w="796" w:type="dxa"/>
            <w:shd w:val="clear" w:color="auto" w:fill="auto"/>
            <w:vAlign w:val="bottom"/>
            <w:hideMark/>
          </w:tcPr>
          <w:p w14:paraId="197C685B" w14:textId="55792210" w:rsidR="003F18EE" w:rsidRPr="00CB56EC" w:rsidRDefault="003F18EE" w:rsidP="003F18EE">
            <w:pPr>
              <w:jc w:val="right"/>
              <w:rPr>
                <w:sz w:val="14"/>
                <w:szCs w:val="14"/>
              </w:rPr>
            </w:pPr>
            <w:r w:rsidRPr="003F18EE">
              <w:rPr>
                <w:sz w:val="14"/>
                <w:szCs w:val="14"/>
              </w:rPr>
              <w:t>-</w:t>
            </w:r>
          </w:p>
        </w:tc>
        <w:tc>
          <w:tcPr>
            <w:tcW w:w="795" w:type="dxa"/>
            <w:shd w:val="clear" w:color="auto" w:fill="auto"/>
            <w:vAlign w:val="bottom"/>
            <w:hideMark/>
          </w:tcPr>
          <w:p w14:paraId="54BC182A" w14:textId="1A5697D1" w:rsidR="003F18EE" w:rsidRPr="00CB56EC" w:rsidRDefault="003F18EE" w:rsidP="003F18EE">
            <w:pPr>
              <w:jc w:val="right"/>
              <w:rPr>
                <w:sz w:val="14"/>
                <w:szCs w:val="14"/>
              </w:rPr>
            </w:pPr>
            <w:r w:rsidRPr="003F18EE">
              <w:rPr>
                <w:sz w:val="14"/>
                <w:szCs w:val="14"/>
              </w:rPr>
              <w:t>-</w:t>
            </w:r>
          </w:p>
        </w:tc>
        <w:tc>
          <w:tcPr>
            <w:tcW w:w="796" w:type="dxa"/>
            <w:shd w:val="clear" w:color="auto" w:fill="auto"/>
            <w:vAlign w:val="bottom"/>
          </w:tcPr>
          <w:p w14:paraId="4EF7EA6F" w14:textId="244899B8" w:rsidR="003F18EE" w:rsidRPr="00CB56EC" w:rsidRDefault="003F18EE" w:rsidP="003F18EE">
            <w:pPr>
              <w:jc w:val="right"/>
              <w:rPr>
                <w:sz w:val="14"/>
                <w:szCs w:val="14"/>
              </w:rPr>
            </w:pPr>
            <w:r w:rsidRPr="00432367">
              <w:rPr>
                <w:sz w:val="14"/>
                <w:szCs w:val="14"/>
              </w:rPr>
              <w:t>-</w:t>
            </w:r>
          </w:p>
        </w:tc>
        <w:tc>
          <w:tcPr>
            <w:tcW w:w="796" w:type="dxa"/>
            <w:shd w:val="clear" w:color="auto" w:fill="auto"/>
            <w:vAlign w:val="bottom"/>
          </w:tcPr>
          <w:p w14:paraId="17E982BD" w14:textId="306146F8" w:rsidR="003F18EE" w:rsidRPr="00CB56EC" w:rsidRDefault="003F18EE" w:rsidP="003F18EE">
            <w:pPr>
              <w:jc w:val="right"/>
              <w:rPr>
                <w:sz w:val="14"/>
                <w:szCs w:val="14"/>
              </w:rPr>
            </w:pPr>
            <w:r w:rsidRPr="00432367">
              <w:rPr>
                <w:sz w:val="14"/>
                <w:szCs w:val="14"/>
              </w:rPr>
              <w:t>-</w:t>
            </w:r>
          </w:p>
        </w:tc>
        <w:tc>
          <w:tcPr>
            <w:tcW w:w="796" w:type="dxa"/>
            <w:shd w:val="clear" w:color="auto" w:fill="auto"/>
            <w:vAlign w:val="bottom"/>
          </w:tcPr>
          <w:p w14:paraId="74493B0A" w14:textId="705D09AC" w:rsidR="003F18EE" w:rsidRPr="00CB56EC" w:rsidRDefault="003F18EE" w:rsidP="003F18EE">
            <w:pPr>
              <w:jc w:val="right"/>
              <w:rPr>
                <w:sz w:val="14"/>
                <w:szCs w:val="14"/>
              </w:rPr>
            </w:pPr>
            <w:r w:rsidRPr="00432367">
              <w:rPr>
                <w:sz w:val="14"/>
                <w:szCs w:val="14"/>
              </w:rPr>
              <w:t>-</w:t>
            </w:r>
          </w:p>
        </w:tc>
      </w:tr>
      <w:tr w:rsidR="003F18EE" w:rsidRPr="00CB56EC" w14:paraId="209C363C" w14:textId="77777777" w:rsidTr="003F18EE">
        <w:trPr>
          <w:trHeight w:val="113"/>
        </w:trPr>
        <w:tc>
          <w:tcPr>
            <w:tcW w:w="529" w:type="dxa"/>
            <w:tcBorders>
              <w:left w:val="single" w:sz="6" w:space="0" w:color="auto"/>
            </w:tcBorders>
            <w:shd w:val="clear" w:color="auto" w:fill="auto"/>
            <w:noWrap/>
            <w:hideMark/>
          </w:tcPr>
          <w:p w14:paraId="761A9EF0" w14:textId="77777777" w:rsidR="003F18EE" w:rsidRPr="00CB56EC" w:rsidRDefault="003F18EE" w:rsidP="003F18EE">
            <w:pPr>
              <w:rPr>
                <w:color w:val="000000"/>
                <w:sz w:val="14"/>
                <w:szCs w:val="14"/>
                <w:lang w:eastAsia="tr-TR"/>
              </w:rPr>
            </w:pPr>
            <w:r w:rsidRPr="00CB56EC">
              <w:rPr>
                <w:color w:val="000000"/>
                <w:sz w:val="14"/>
                <w:szCs w:val="14"/>
                <w:lang w:eastAsia="tr-TR"/>
              </w:rPr>
              <w:t>8.2.</w:t>
            </w:r>
          </w:p>
        </w:tc>
        <w:tc>
          <w:tcPr>
            <w:tcW w:w="3200" w:type="dxa"/>
            <w:shd w:val="clear" w:color="auto" w:fill="auto"/>
            <w:noWrap/>
            <w:vAlign w:val="bottom"/>
            <w:hideMark/>
          </w:tcPr>
          <w:p w14:paraId="7650463C" w14:textId="77777777" w:rsidR="003F18EE" w:rsidRPr="00CB56EC" w:rsidRDefault="003F18EE" w:rsidP="003F18EE">
            <w:pPr>
              <w:rPr>
                <w:color w:val="000000"/>
                <w:sz w:val="14"/>
                <w:szCs w:val="14"/>
                <w:lang w:eastAsia="tr-TR"/>
              </w:rPr>
            </w:pPr>
            <w:r w:rsidRPr="00CB56EC">
              <w:rPr>
                <w:color w:val="000000"/>
                <w:sz w:val="14"/>
                <w:szCs w:val="14"/>
                <w:lang w:eastAsia="tr-TR"/>
              </w:rPr>
              <w:t>Çalışan Hakları Karşılığı</w:t>
            </w:r>
          </w:p>
        </w:tc>
        <w:tc>
          <w:tcPr>
            <w:tcW w:w="795" w:type="dxa"/>
            <w:shd w:val="clear" w:color="auto" w:fill="auto"/>
            <w:noWrap/>
            <w:vAlign w:val="bottom"/>
            <w:hideMark/>
          </w:tcPr>
          <w:p w14:paraId="00A35F1E" w14:textId="77777777" w:rsidR="003F18EE" w:rsidRPr="00CB56EC" w:rsidRDefault="003F18EE" w:rsidP="003F18EE">
            <w:pPr>
              <w:jc w:val="center"/>
              <w:rPr>
                <w:color w:val="000000"/>
                <w:sz w:val="14"/>
                <w:szCs w:val="14"/>
                <w:lang w:eastAsia="tr-TR"/>
              </w:rPr>
            </w:pPr>
          </w:p>
        </w:tc>
        <w:tc>
          <w:tcPr>
            <w:tcW w:w="796" w:type="dxa"/>
            <w:shd w:val="clear" w:color="auto" w:fill="auto"/>
            <w:vAlign w:val="bottom"/>
            <w:hideMark/>
          </w:tcPr>
          <w:p w14:paraId="1684A3FE" w14:textId="4B465370" w:rsidR="003F18EE" w:rsidRPr="00CB56EC" w:rsidRDefault="003F18EE" w:rsidP="003F18EE">
            <w:pPr>
              <w:jc w:val="right"/>
              <w:rPr>
                <w:sz w:val="14"/>
                <w:szCs w:val="14"/>
              </w:rPr>
            </w:pPr>
            <w:r w:rsidRPr="00F020A3">
              <w:rPr>
                <w:sz w:val="14"/>
                <w:szCs w:val="14"/>
              </w:rPr>
              <w:t>19,804</w:t>
            </w:r>
          </w:p>
        </w:tc>
        <w:tc>
          <w:tcPr>
            <w:tcW w:w="796" w:type="dxa"/>
            <w:shd w:val="clear" w:color="auto" w:fill="auto"/>
            <w:vAlign w:val="bottom"/>
            <w:hideMark/>
          </w:tcPr>
          <w:p w14:paraId="7994138C" w14:textId="4DD3AD30" w:rsidR="003F18EE" w:rsidRPr="00CB56EC" w:rsidRDefault="003F18EE" w:rsidP="003F18EE">
            <w:pPr>
              <w:jc w:val="right"/>
              <w:rPr>
                <w:sz w:val="14"/>
                <w:szCs w:val="14"/>
              </w:rPr>
            </w:pPr>
            <w:r w:rsidRPr="003F18EE">
              <w:rPr>
                <w:sz w:val="14"/>
                <w:szCs w:val="14"/>
              </w:rPr>
              <w:t>-</w:t>
            </w:r>
          </w:p>
        </w:tc>
        <w:tc>
          <w:tcPr>
            <w:tcW w:w="795" w:type="dxa"/>
            <w:shd w:val="clear" w:color="auto" w:fill="auto"/>
            <w:vAlign w:val="bottom"/>
            <w:hideMark/>
          </w:tcPr>
          <w:p w14:paraId="40BEEA1E" w14:textId="613D9A55" w:rsidR="003F18EE" w:rsidRPr="00CB56EC" w:rsidRDefault="003F18EE" w:rsidP="003F18EE">
            <w:pPr>
              <w:jc w:val="right"/>
              <w:rPr>
                <w:sz w:val="14"/>
                <w:szCs w:val="14"/>
              </w:rPr>
            </w:pPr>
            <w:r w:rsidRPr="00F020A3">
              <w:rPr>
                <w:sz w:val="14"/>
                <w:szCs w:val="14"/>
              </w:rPr>
              <w:t>19,804</w:t>
            </w:r>
          </w:p>
        </w:tc>
        <w:tc>
          <w:tcPr>
            <w:tcW w:w="796" w:type="dxa"/>
            <w:shd w:val="clear" w:color="auto" w:fill="auto"/>
            <w:vAlign w:val="bottom"/>
          </w:tcPr>
          <w:p w14:paraId="772853B1" w14:textId="5A35468B" w:rsidR="003F18EE" w:rsidRPr="00CB56EC" w:rsidRDefault="003F18EE" w:rsidP="003F18EE">
            <w:pPr>
              <w:jc w:val="right"/>
              <w:rPr>
                <w:sz w:val="14"/>
                <w:szCs w:val="14"/>
              </w:rPr>
            </w:pPr>
            <w:r w:rsidRPr="00210B51">
              <w:rPr>
                <w:sz w:val="14"/>
                <w:szCs w:val="14"/>
              </w:rPr>
              <w:t>26,271</w:t>
            </w:r>
          </w:p>
        </w:tc>
        <w:tc>
          <w:tcPr>
            <w:tcW w:w="796" w:type="dxa"/>
            <w:shd w:val="clear" w:color="auto" w:fill="auto"/>
            <w:vAlign w:val="bottom"/>
          </w:tcPr>
          <w:p w14:paraId="611FA27D" w14:textId="57E589D6" w:rsidR="003F18EE" w:rsidRPr="00CB56EC" w:rsidRDefault="003F18EE" w:rsidP="003F18EE">
            <w:pPr>
              <w:jc w:val="right"/>
              <w:rPr>
                <w:sz w:val="14"/>
                <w:szCs w:val="14"/>
              </w:rPr>
            </w:pPr>
            <w:r w:rsidRPr="00432367">
              <w:rPr>
                <w:sz w:val="14"/>
                <w:szCs w:val="14"/>
              </w:rPr>
              <w:t>-</w:t>
            </w:r>
          </w:p>
        </w:tc>
        <w:tc>
          <w:tcPr>
            <w:tcW w:w="796" w:type="dxa"/>
            <w:shd w:val="clear" w:color="auto" w:fill="auto"/>
            <w:vAlign w:val="bottom"/>
          </w:tcPr>
          <w:p w14:paraId="15A9728D" w14:textId="58015B4A" w:rsidR="003F18EE" w:rsidRPr="00CB56EC" w:rsidRDefault="003F18EE" w:rsidP="003F18EE">
            <w:pPr>
              <w:jc w:val="right"/>
              <w:rPr>
                <w:sz w:val="14"/>
                <w:szCs w:val="14"/>
              </w:rPr>
            </w:pPr>
            <w:r w:rsidRPr="00210B51">
              <w:rPr>
                <w:sz w:val="14"/>
                <w:szCs w:val="14"/>
              </w:rPr>
              <w:t>26,271</w:t>
            </w:r>
          </w:p>
        </w:tc>
      </w:tr>
      <w:tr w:rsidR="003F18EE" w:rsidRPr="00CB56EC" w14:paraId="6DDAA1A2" w14:textId="77777777" w:rsidTr="003F18EE">
        <w:trPr>
          <w:trHeight w:val="113"/>
        </w:trPr>
        <w:tc>
          <w:tcPr>
            <w:tcW w:w="529" w:type="dxa"/>
            <w:tcBorders>
              <w:left w:val="single" w:sz="6" w:space="0" w:color="auto"/>
            </w:tcBorders>
            <w:shd w:val="clear" w:color="auto" w:fill="auto"/>
            <w:noWrap/>
            <w:hideMark/>
          </w:tcPr>
          <w:p w14:paraId="23D95951" w14:textId="77777777" w:rsidR="003F18EE" w:rsidRPr="00CB56EC" w:rsidRDefault="003F18EE" w:rsidP="003F18EE">
            <w:pPr>
              <w:rPr>
                <w:color w:val="000000"/>
                <w:sz w:val="14"/>
                <w:szCs w:val="14"/>
                <w:lang w:eastAsia="tr-TR"/>
              </w:rPr>
            </w:pPr>
            <w:r w:rsidRPr="00CB56EC">
              <w:rPr>
                <w:color w:val="000000"/>
                <w:sz w:val="14"/>
                <w:szCs w:val="14"/>
                <w:lang w:eastAsia="tr-TR"/>
              </w:rPr>
              <w:t>8.3.</w:t>
            </w:r>
          </w:p>
        </w:tc>
        <w:tc>
          <w:tcPr>
            <w:tcW w:w="3200" w:type="dxa"/>
            <w:shd w:val="clear" w:color="auto" w:fill="auto"/>
            <w:noWrap/>
            <w:vAlign w:val="bottom"/>
            <w:hideMark/>
          </w:tcPr>
          <w:p w14:paraId="644430C5" w14:textId="77777777" w:rsidR="003F18EE" w:rsidRPr="00CB56EC" w:rsidRDefault="003F18EE" w:rsidP="003F18EE">
            <w:pPr>
              <w:rPr>
                <w:color w:val="000000"/>
                <w:sz w:val="14"/>
                <w:szCs w:val="14"/>
                <w:lang w:eastAsia="tr-TR"/>
              </w:rPr>
            </w:pPr>
            <w:r w:rsidRPr="00CB56EC">
              <w:rPr>
                <w:color w:val="000000"/>
                <w:sz w:val="14"/>
                <w:szCs w:val="14"/>
                <w:lang w:eastAsia="tr-TR"/>
              </w:rPr>
              <w:t>Sigorta Teknik Karşılıkları (Net)</w:t>
            </w:r>
          </w:p>
        </w:tc>
        <w:tc>
          <w:tcPr>
            <w:tcW w:w="795" w:type="dxa"/>
            <w:shd w:val="clear" w:color="auto" w:fill="auto"/>
            <w:noWrap/>
            <w:vAlign w:val="bottom"/>
            <w:hideMark/>
          </w:tcPr>
          <w:p w14:paraId="270FE62F" w14:textId="77777777" w:rsidR="003F18EE" w:rsidRPr="00CB56EC" w:rsidRDefault="003F18EE" w:rsidP="003F18EE">
            <w:pPr>
              <w:jc w:val="center"/>
              <w:rPr>
                <w:color w:val="000000"/>
                <w:sz w:val="14"/>
                <w:szCs w:val="14"/>
                <w:lang w:eastAsia="tr-TR"/>
              </w:rPr>
            </w:pPr>
          </w:p>
        </w:tc>
        <w:tc>
          <w:tcPr>
            <w:tcW w:w="796" w:type="dxa"/>
            <w:shd w:val="clear" w:color="auto" w:fill="auto"/>
            <w:vAlign w:val="bottom"/>
            <w:hideMark/>
          </w:tcPr>
          <w:p w14:paraId="27FE7324" w14:textId="7C31D0B5" w:rsidR="003F18EE" w:rsidRPr="00CB56EC" w:rsidRDefault="003F18EE" w:rsidP="003F18EE">
            <w:pPr>
              <w:jc w:val="right"/>
              <w:rPr>
                <w:sz w:val="14"/>
                <w:szCs w:val="14"/>
              </w:rPr>
            </w:pPr>
            <w:r w:rsidRPr="003F18EE">
              <w:rPr>
                <w:sz w:val="14"/>
                <w:szCs w:val="14"/>
              </w:rPr>
              <w:t>-</w:t>
            </w:r>
          </w:p>
        </w:tc>
        <w:tc>
          <w:tcPr>
            <w:tcW w:w="796" w:type="dxa"/>
            <w:shd w:val="clear" w:color="auto" w:fill="auto"/>
            <w:vAlign w:val="bottom"/>
            <w:hideMark/>
          </w:tcPr>
          <w:p w14:paraId="6793EC4A" w14:textId="666D02C9" w:rsidR="003F18EE" w:rsidRPr="00CB56EC" w:rsidRDefault="003F18EE" w:rsidP="003F18EE">
            <w:pPr>
              <w:jc w:val="right"/>
              <w:rPr>
                <w:sz w:val="14"/>
                <w:szCs w:val="14"/>
              </w:rPr>
            </w:pPr>
            <w:r w:rsidRPr="003F18EE">
              <w:rPr>
                <w:sz w:val="14"/>
                <w:szCs w:val="14"/>
              </w:rPr>
              <w:t>-</w:t>
            </w:r>
          </w:p>
        </w:tc>
        <w:tc>
          <w:tcPr>
            <w:tcW w:w="795" w:type="dxa"/>
            <w:shd w:val="clear" w:color="auto" w:fill="auto"/>
            <w:vAlign w:val="bottom"/>
            <w:hideMark/>
          </w:tcPr>
          <w:p w14:paraId="30DCC646" w14:textId="43D1D83C" w:rsidR="003F18EE" w:rsidRPr="00CB56EC" w:rsidRDefault="003F18EE" w:rsidP="003F18EE">
            <w:pPr>
              <w:jc w:val="right"/>
              <w:rPr>
                <w:sz w:val="14"/>
                <w:szCs w:val="14"/>
              </w:rPr>
            </w:pPr>
            <w:r w:rsidRPr="003F18EE">
              <w:rPr>
                <w:sz w:val="14"/>
                <w:szCs w:val="14"/>
              </w:rPr>
              <w:t>-</w:t>
            </w:r>
          </w:p>
        </w:tc>
        <w:tc>
          <w:tcPr>
            <w:tcW w:w="796" w:type="dxa"/>
            <w:shd w:val="clear" w:color="auto" w:fill="auto"/>
            <w:vAlign w:val="bottom"/>
          </w:tcPr>
          <w:p w14:paraId="20AF3AC8" w14:textId="7E895013" w:rsidR="003F18EE" w:rsidRPr="00CB56EC" w:rsidRDefault="003F18EE" w:rsidP="003F18EE">
            <w:pPr>
              <w:jc w:val="right"/>
              <w:rPr>
                <w:sz w:val="14"/>
                <w:szCs w:val="14"/>
              </w:rPr>
            </w:pPr>
            <w:r w:rsidRPr="00432367">
              <w:rPr>
                <w:sz w:val="14"/>
                <w:szCs w:val="14"/>
              </w:rPr>
              <w:t>-</w:t>
            </w:r>
          </w:p>
        </w:tc>
        <w:tc>
          <w:tcPr>
            <w:tcW w:w="796" w:type="dxa"/>
            <w:shd w:val="clear" w:color="auto" w:fill="auto"/>
            <w:vAlign w:val="bottom"/>
          </w:tcPr>
          <w:p w14:paraId="7D6ECBD7" w14:textId="32D76EC4" w:rsidR="003F18EE" w:rsidRPr="00CB56EC" w:rsidRDefault="003F18EE" w:rsidP="003F18EE">
            <w:pPr>
              <w:jc w:val="right"/>
              <w:rPr>
                <w:sz w:val="14"/>
                <w:szCs w:val="14"/>
              </w:rPr>
            </w:pPr>
            <w:r w:rsidRPr="00432367">
              <w:rPr>
                <w:sz w:val="14"/>
                <w:szCs w:val="14"/>
              </w:rPr>
              <w:t>-</w:t>
            </w:r>
          </w:p>
        </w:tc>
        <w:tc>
          <w:tcPr>
            <w:tcW w:w="796" w:type="dxa"/>
            <w:shd w:val="clear" w:color="auto" w:fill="auto"/>
            <w:vAlign w:val="bottom"/>
          </w:tcPr>
          <w:p w14:paraId="1E8EF85C" w14:textId="4855FDBC" w:rsidR="003F18EE" w:rsidRPr="00CB56EC" w:rsidRDefault="003F18EE" w:rsidP="003F18EE">
            <w:pPr>
              <w:jc w:val="right"/>
              <w:rPr>
                <w:sz w:val="14"/>
                <w:szCs w:val="14"/>
              </w:rPr>
            </w:pPr>
            <w:r w:rsidRPr="00432367">
              <w:rPr>
                <w:sz w:val="14"/>
                <w:szCs w:val="14"/>
              </w:rPr>
              <w:t>-</w:t>
            </w:r>
          </w:p>
        </w:tc>
      </w:tr>
      <w:tr w:rsidR="003F18EE" w:rsidRPr="00CB56EC" w14:paraId="1D25FCF4" w14:textId="77777777" w:rsidTr="003F18EE">
        <w:trPr>
          <w:trHeight w:val="113"/>
        </w:trPr>
        <w:tc>
          <w:tcPr>
            <w:tcW w:w="529" w:type="dxa"/>
            <w:tcBorders>
              <w:left w:val="single" w:sz="6" w:space="0" w:color="auto"/>
            </w:tcBorders>
            <w:shd w:val="clear" w:color="auto" w:fill="auto"/>
            <w:noWrap/>
            <w:hideMark/>
          </w:tcPr>
          <w:p w14:paraId="7777B73D" w14:textId="77777777" w:rsidR="003F18EE" w:rsidRPr="00CB56EC" w:rsidRDefault="003F18EE" w:rsidP="003F18EE">
            <w:pPr>
              <w:rPr>
                <w:color w:val="000000"/>
                <w:sz w:val="14"/>
                <w:szCs w:val="14"/>
                <w:lang w:eastAsia="tr-TR"/>
              </w:rPr>
            </w:pPr>
            <w:r w:rsidRPr="00CB56EC">
              <w:rPr>
                <w:color w:val="000000"/>
                <w:sz w:val="14"/>
                <w:szCs w:val="14"/>
                <w:lang w:eastAsia="tr-TR"/>
              </w:rPr>
              <w:t>8.4.</w:t>
            </w:r>
          </w:p>
        </w:tc>
        <w:tc>
          <w:tcPr>
            <w:tcW w:w="3200" w:type="dxa"/>
            <w:shd w:val="clear" w:color="auto" w:fill="auto"/>
            <w:noWrap/>
            <w:vAlign w:val="bottom"/>
            <w:hideMark/>
          </w:tcPr>
          <w:p w14:paraId="46BD94DF" w14:textId="77777777" w:rsidR="003F18EE" w:rsidRPr="00CB56EC" w:rsidRDefault="003F18EE" w:rsidP="003F18EE">
            <w:pPr>
              <w:rPr>
                <w:color w:val="000000"/>
                <w:sz w:val="14"/>
                <w:szCs w:val="14"/>
                <w:lang w:eastAsia="tr-TR"/>
              </w:rPr>
            </w:pPr>
            <w:r w:rsidRPr="00CB56EC">
              <w:rPr>
                <w:color w:val="000000"/>
                <w:sz w:val="14"/>
                <w:szCs w:val="14"/>
                <w:lang w:eastAsia="tr-TR"/>
              </w:rPr>
              <w:t>Diğer Karşılıklar</w:t>
            </w:r>
          </w:p>
        </w:tc>
        <w:tc>
          <w:tcPr>
            <w:tcW w:w="795" w:type="dxa"/>
            <w:shd w:val="clear" w:color="auto" w:fill="auto"/>
            <w:noWrap/>
            <w:vAlign w:val="bottom"/>
            <w:hideMark/>
          </w:tcPr>
          <w:p w14:paraId="720516A3" w14:textId="77777777" w:rsidR="003F18EE" w:rsidRPr="00CB56EC" w:rsidRDefault="003F18EE" w:rsidP="003F18EE">
            <w:pPr>
              <w:jc w:val="center"/>
              <w:rPr>
                <w:color w:val="000000"/>
                <w:sz w:val="14"/>
                <w:szCs w:val="14"/>
                <w:lang w:eastAsia="tr-TR"/>
              </w:rPr>
            </w:pPr>
          </w:p>
        </w:tc>
        <w:tc>
          <w:tcPr>
            <w:tcW w:w="796" w:type="dxa"/>
            <w:shd w:val="clear" w:color="auto" w:fill="auto"/>
            <w:vAlign w:val="bottom"/>
            <w:hideMark/>
          </w:tcPr>
          <w:p w14:paraId="48424D12" w14:textId="026746D7" w:rsidR="003F18EE" w:rsidRPr="00CB56EC" w:rsidRDefault="003F18EE" w:rsidP="003F18EE">
            <w:pPr>
              <w:jc w:val="right"/>
              <w:rPr>
                <w:sz w:val="14"/>
                <w:szCs w:val="14"/>
              </w:rPr>
            </w:pPr>
            <w:r w:rsidRPr="00F020A3">
              <w:rPr>
                <w:sz w:val="14"/>
                <w:szCs w:val="14"/>
              </w:rPr>
              <w:t>2,619</w:t>
            </w:r>
          </w:p>
        </w:tc>
        <w:tc>
          <w:tcPr>
            <w:tcW w:w="796" w:type="dxa"/>
            <w:shd w:val="clear" w:color="auto" w:fill="auto"/>
            <w:vAlign w:val="bottom"/>
            <w:hideMark/>
          </w:tcPr>
          <w:p w14:paraId="32938E12" w14:textId="035960F1" w:rsidR="003F18EE" w:rsidRPr="00CB56EC" w:rsidRDefault="003F18EE" w:rsidP="003F18EE">
            <w:pPr>
              <w:jc w:val="right"/>
              <w:rPr>
                <w:sz w:val="14"/>
                <w:szCs w:val="14"/>
              </w:rPr>
            </w:pPr>
            <w:r w:rsidRPr="00F020A3">
              <w:rPr>
                <w:sz w:val="14"/>
                <w:szCs w:val="14"/>
              </w:rPr>
              <w:t>25,432</w:t>
            </w:r>
          </w:p>
        </w:tc>
        <w:tc>
          <w:tcPr>
            <w:tcW w:w="795" w:type="dxa"/>
            <w:shd w:val="clear" w:color="auto" w:fill="auto"/>
            <w:vAlign w:val="bottom"/>
            <w:hideMark/>
          </w:tcPr>
          <w:p w14:paraId="61BE1CE8" w14:textId="7874845B" w:rsidR="003F18EE" w:rsidRPr="00CB56EC" w:rsidRDefault="003F18EE" w:rsidP="003F18EE">
            <w:pPr>
              <w:jc w:val="right"/>
              <w:rPr>
                <w:sz w:val="14"/>
                <w:szCs w:val="14"/>
              </w:rPr>
            </w:pPr>
            <w:r w:rsidRPr="00F020A3">
              <w:rPr>
                <w:sz w:val="14"/>
                <w:szCs w:val="14"/>
              </w:rPr>
              <w:t>28,051</w:t>
            </w:r>
          </w:p>
        </w:tc>
        <w:tc>
          <w:tcPr>
            <w:tcW w:w="796" w:type="dxa"/>
            <w:shd w:val="clear" w:color="auto" w:fill="auto"/>
            <w:vAlign w:val="bottom"/>
          </w:tcPr>
          <w:p w14:paraId="5567DE5A" w14:textId="1B941318" w:rsidR="003F18EE" w:rsidRPr="00CB56EC" w:rsidRDefault="003F18EE" w:rsidP="003F18EE">
            <w:pPr>
              <w:jc w:val="right"/>
              <w:rPr>
                <w:sz w:val="14"/>
                <w:szCs w:val="14"/>
              </w:rPr>
            </w:pPr>
            <w:r w:rsidRPr="00210B51">
              <w:rPr>
                <w:sz w:val="14"/>
                <w:szCs w:val="14"/>
              </w:rPr>
              <w:t>6,823</w:t>
            </w:r>
          </w:p>
        </w:tc>
        <w:tc>
          <w:tcPr>
            <w:tcW w:w="796" w:type="dxa"/>
            <w:shd w:val="clear" w:color="auto" w:fill="auto"/>
            <w:vAlign w:val="bottom"/>
          </w:tcPr>
          <w:p w14:paraId="0CC9F605" w14:textId="042CB8D6" w:rsidR="003F18EE" w:rsidRPr="00CB56EC" w:rsidRDefault="003F18EE" w:rsidP="003F18EE">
            <w:pPr>
              <w:jc w:val="right"/>
              <w:rPr>
                <w:sz w:val="14"/>
                <w:szCs w:val="14"/>
              </w:rPr>
            </w:pPr>
            <w:r w:rsidRPr="00210B51">
              <w:rPr>
                <w:sz w:val="14"/>
                <w:szCs w:val="14"/>
              </w:rPr>
              <w:t>15,988</w:t>
            </w:r>
          </w:p>
        </w:tc>
        <w:tc>
          <w:tcPr>
            <w:tcW w:w="796" w:type="dxa"/>
            <w:shd w:val="clear" w:color="auto" w:fill="auto"/>
            <w:vAlign w:val="bottom"/>
          </w:tcPr>
          <w:p w14:paraId="3AEFD0B1" w14:textId="32ECFA9F" w:rsidR="003F18EE" w:rsidRPr="00CB56EC" w:rsidRDefault="003F18EE" w:rsidP="003F18EE">
            <w:pPr>
              <w:jc w:val="right"/>
              <w:rPr>
                <w:sz w:val="14"/>
                <w:szCs w:val="14"/>
              </w:rPr>
            </w:pPr>
            <w:r w:rsidRPr="00210B51">
              <w:rPr>
                <w:sz w:val="14"/>
                <w:szCs w:val="14"/>
              </w:rPr>
              <w:t>22,811</w:t>
            </w:r>
          </w:p>
        </w:tc>
      </w:tr>
      <w:tr w:rsidR="003F18EE" w:rsidRPr="003F18EE" w14:paraId="568C15BC" w14:textId="77777777" w:rsidTr="003F18EE">
        <w:trPr>
          <w:trHeight w:val="113"/>
        </w:trPr>
        <w:tc>
          <w:tcPr>
            <w:tcW w:w="529" w:type="dxa"/>
            <w:tcBorders>
              <w:left w:val="single" w:sz="6" w:space="0" w:color="auto"/>
            </w:tcBorders>
            <w:shd w:val="clear" w:color="auto" w:fill="auto"/>
            <w:noWrap/>
            <w:hideMark/>
          </w:tcPr>
          <w:p w14:paraId="5565F0A2"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IX.</w:t>
            </w:r>
          </w:p>
        </w:tc>
        <w:tc>
          <w:tcPr>
            <w:tcW w:w="3200" w:type="dxa"/>
            <w:shd w:val="clear" w:color="auto" w:fill="auto"/>
            <w:vAlign w:val="bottom"/>
            <w:hideMark/>
          </w:tcPr>
          <w:p w14:paraId="42CD6871"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CARİ VERGİ BORCU</w:t>
            </w:r>
          </w:p>
        </w:tc>
        <w:tc>
          <w:tcPr>
            <w:tcW w:w="795" w:type="dxa"/>
            <w:shd w:val="clear" w:color="auto" w:fill="auto"/>
            <w:noWrap/>
            <w:vAlign w:val="bottom"/>
            <w:hideMark/>
          </w:tcPr>
          <w:p w14:paraId="5D2C9EFA" w14:textId="77777777" w:rsidR="003F18EE" w:rsidRPr="003F18EE" w:rsidRDefault="003F18EE" w:rsidP="003F18EE">
            <w:pPr>
              <w:jc w:val="center"/>
              <w:rPr>
                <w:b/>
                <w:bCs/>
                <w:color w:val="000000"/>
                <w:sz w:val="14"/>
                <w:szCs w:val="14"/>
                <w:lang w:eastAsia="tr-TR"/>
              </w:rPr>
            </w:pPr>
            <w:r w:rsidRPr="003F18EE">
              <w:rPr>
                <w:b/>
                <w:bCs/>
                <w:color w:val="000000"/>
                <w:sz w:val="14"/>
                <w:szCs w:val="14"/>
                <w:lang w:eastAsia="tr-TR"/>
              </w:rPr>
              <w:t>(2.9.)</w:t>
            </w:r>
          </w:p>
        </w:tc>
        <w:tc>
          <w:tcPr>
            <w:tcW w:w="796" w:type="dxa"/>
            <w:shd w:val="clear" w:color="auto" w:fill="auto"/>
            <w:vAlign w:val="bottom"/>
            <w:hideMark/>
          </w:tcPr>
          <w:p w14:paraId="13DBB431" w14:textId="7E97C3A1" w:rsidR="003F18EE" w:rsidRPr="003F18EE" w:rsidRDefault="003F18EE" w:rsidP="003F18EE">
            <w:pPr>
              <w:jc w:val="right"/>
              <w:rPr>
                <w:b/>
                <w:bCs/>
                <w:sz w:val="14"/>
                <w:szCs w:val="14"/>
              </w:rPr>
            </w:pPr>
            <w:r w:rsidRPr="00F020A3">
              <w:rPr>
                <w:b/>
                <w:bCs/>
                <w:sz w:val="14"/>
                <w:szCs w:val="14"/>
              </w:rPr>
              <w:t>88,664</w:t>
            </w:r>
          </w:p>
        </w:tc>
        <w:tc>
          <w:tcPr>
            <w:tcW w:w="796" w:type="dxa"/>
            <w:shd w:val="clear" w:color="auto" w:fill="auto"/>
            <w:vAlign w:val="bottom"/>
            <w:hideMark/>
          </w:tcPr>
          <w:p w14:paraId="6E9C6755" w14:textId="6843AA75" w:rsidR="003F18EE" w:rsidRPr="003F18EE" w:rsidRDefault="003F18EE" w:rsidP="003F18EE">
            <w:pPr>
              <w:jc w:val="right"/>
              <w:rPr>
                <w:b/>
                <w:bCs/>
                <w:sz w:val="14"/>
                <w:szCs w:val="14"/>
              </w:rPr>
            </w:pPr>
            <w:r w:rsidRPr="003F18EE">
              <w:rPr>
                <w:b/>
                <w:bCs/>
                <w:sz w:val="14"/>
                <w:szCs w:val="14"/>
              </w:rPr>
              <w:t>-</w:t>
            </w:r>
          </w:p>
        </w:tc>
        <w:tc>
          <w:tcPr>
            <w:tcW w:w="795" w:type="dxa"/>
            <w:shd w:val="clear" w:color="auto" w:fill="auto"/>
            <w:vAlign w:val="bottom"/>
            <w:hideMark/>
          </w:tcPr>
          <w:p w14:paraId="0135162D" w14:textId="20352B6D" w:rsidR="003F18EE" w:rsidRPr="003F18EE" w:rsidRDefault="003F18EE" w:rsidP="003F18EE">
            <w:pPr>
              <w:jc w:val="right"/>
              <w:rPr>
                <w:b/>
                <w:bCs/>
                <w:sz w:val="14"/>
                <w:szCs w:val="14"/>
              </w:rPr>
            </w:pPr>
            <w:r w:rsidRPr="00F020A3">
              <w:rPr>
                <w:b/>
                <w:bCs/>
                <w:sz w:val="14"/>
                <w:szCs w:val="14"/>
              </w:rPr>
              <w:t>88,664</w:t>
            </w:r>
          </w:p>
        </w:tc>
        <w:tc>
          <w:tcPr>
            <w:tcW w:w="796" w:type="dxa"/>
            <w:shd w:val="clear" w:color="auto" w:fill="auto"/>
            <w:vAlign w:val="bottom"/>
          </w:tcPr>
          <w:p w14:paraId="6CA07E35" w14:textId="5BF5B496" w:rsidR="003F18EE" w:rsidRPr="003F18EE" w:rsidRDefault="003F18EE" w:rsidP="003F18EE">
            <w:pPr>
              <w:jc w:val="right"/>
              <w:rPr>
                <w:b/>
                <w:bCs/>
                <w:sz w:val="14"/>
                <w:szCs w:val="14"/>
              </w:rPr>
            </w:pPr>
            <w:r w:rsidRPr="003F18EE">
              <w:rPr>
                <w:b/>
                <w:bCs/>
                <w:sz w:val="14"/>
                <w:szCs w:val="14"/>
              </w:rPr>
              <w:t>69,127</w:t>
            </w:r>
          </w:p>
        </w:tc>
        <w:tc>
          <w:tcPr>
            <w:tcW w:w="796" w:type="dxa"/>
            <w:shd w:val="clear" w:color="auto" w:fill="auto"/>
            <w:vAlign w:val="bottom"/>
          </w:tcPr>
          <w:p w14:paraId="6416AA7E" w14:textId="1E2684AB" w:rsidR="003F18EE" w:rsidRPr="003F18EE" w:rsidRDefault="003F18EE" w:rsidP="003F18EE">
            <w:pPr>
              <w:jc w:val="right"/>
              <w:rPr>
                <w:b/>
                <w:bCs/>
                <w:sz w:val="14"/>
                <w:szCs w:val="14"/>
              </w:rPr>
            </w:pPr>
            <w:r w:rsidRPr="003F18EE">
              <w:rPr>
                <w:b/>
                <w:bCs/>
                <w:sz w:val="14"/>
                <w:szCs w:val="14"/>
              </w:rPr>
              <w:t>-</w:t>
            </w:r>
          </w:p>
        </w:tc>
        <w:tc>
          <w:tcPr>
            <w:tcW w:w="796" w:type="dxa"/>
            <w:shd w:val="clear" w:color="auto" w:fill="auto"/>
            <w:vAlign w:val="bottom"/>
          </w:tcPr>
          <w:p w14:paraId="54979716" w14:textId="44ED5263" w:rsidR="003F18EE" w:rsidRPr="003F18EE" w:rsidRDefault="003F18EE" w:rsidP="003F18EE">
            <w:pPr>
              <w:jc w:val="right"/>
              <w:rPr>
                <w:b/>
                <w:bCs/>
                <w:sz w:val="14"/>
                <w:szCs w:val="14"/>
              </w:rPr>
            </w:pPr>
            <w:r w:rsidRPr="003F18EE">
              <w:rPr>
                <w:b/>
                <w:bCs/>
                <w:sz w:val="14"/>
                <w:szCs w:val="14"/>
              </w:rPr>
              <w:t>69,127</w:t>
            </w:r>
          </w:p>
        </w:tc>
      </w:tr>
      <w:tr w:rsidR="003F18EE" w:rsidRPr="003F18EE" w14:paraId="3B4D91A8" w14:textId="77777777" w:rsidTr="003F18EE">
        <w:trPr>
          <w:trHeight w:val="113"/>
        </w:trPr>
        <w:tc>
          <w:tcPr>
            <w:tcW w:w="529" w:type="dxa"/>
            <w:tcBorders>
              <w:left w:val="single" w:sz="6" w:space="0" w:color="auto"/>
            </w:tcBorders>
            <w:shd w:val="clear" w:color="auto" w:fill="auto"/>
            <w:noWrap/>
            <w:hideMark/>
          </w:tcPr>
          <w:p w14:paraId="572AB8F8"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X.</w:t>
            </w:r>
          </w:p>
        </w:tc>
        <w:tc>
          <w:tcPr>
            <w:tcW w:w="3200" w:type="dxa"/>
            <w:shd w:val="clear" w:color="auto" w:fill="auto"/>
            <w:vAlign w:val="bottom"/>
            <w:hideMark/>
          </w:tcPr>
          <w:p w14:paraId="1D06DC9C"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ERTELENMİŞ VERGİ BORCU</w:t>
            </w:r>
          </w:p>
        </w:tc>
        <w:tc>
          <w:tcPr>
            <w:tcW w:w="795" w:type="dxa"/>
            <w:shd w:val="clear" w:color="auto" w:fill="auto"/>
            <w:noWrap/>
            <w:vAlign w:val="bottom"/>
            <w:hideMark/>
          </w:tcPr>
          <w:p w14:paraId="2B4A1055" w14:textId="77777777" w:rsidR="003F18EE" w:rsidRPr="003F18EE" w:rsidRDefault="003F18EE" w:rsidP="003F18EE">
            <w:pPr>
              <w:jc w:val="center"/>
              <w:rPr>
                <w:b/>
                <w:bCs/>
                <w:color w:val="000000"/>
                <w:sz w:val="14"/>
                <w:szCs w:val="14"/>
                <w:lang w:eastAsia="tr-TR"/>
              </w:rPr>
            </w:pPr>
            <w:r w:rsidRPr="003F18EE">
              <w:rPr>
                <w:b/>
                <w:bCs/>
                <w:color w:val="000000"/>
                <w:sz w:val="14"/>
                <w:szCs w:val="14"/>
                <w:lang w:eastAsia="tr-TR"/>
              </w:rPr>
              <w:t>(1.15.)</w:t>
            </w:r>
          </w:p>
        </w:tc>
        <w:tc>
          <w:tcPr>
            <w:tcW w:w="796" w:type="dxa"/>
            <w:shd w:val="clear" w:color="auto" w:fill="auto"/>
            <w:vAlign w:val="bottom"/>
            <w:hideMark/>
          </w:tcPr>
          <w:p w14:paraId="5361678B" w14:textId="66527156" w:rsidR="003F18EE" w:rsidRPr="003F18EE" w:rsidRDefault="003F18EE" w:rsidP="003F18EE">
            <w:pPr>
              <w:jc w:val="right"/>
              <w:rPr>
                <w:b/>
                <w:bCs/>
                <w:sz w:val="14"/>
                <w:szCs w:val="14"/>
              </w:rPr>
            </w:pPr>
            <w:r w:rsidRPr="003F18EE">
              <w:rPr>
                <w:b/>
                <w:bCs/>
                <w:sz w:val="14"/>
                <w:szCs w:val="14"/>
              </w:rPr>
              <w:t>-</w:t>
            </w:r>
          </w:p>
        </w:tc>
        <w:tc>
          <w:tcPr>
            <w:tcW w:w="796" w:type="dxa"/>
            <w:shd w:val="clear" w:color="auto" w:fill="auto"/>
            <w:vAlign w:val="bottom"/>
            <w:hideMark/>
          </w:tcPr>
          <w:p w14:paraId="5ACE1117" w14:textId="4ACFE015" w:rsidR="003F18EE" w:rsidRPr="003F18EE" w:rsidRDefault="003F18EE" w:rsidP="003F18EE">
            <w:pPr>
              <w:jc w:val="right"/>
              <w:rPr>
                <w:b/>
                <w:bCs/>
                <w:sz w:val="14"/>
                <w:szCs w:val="14"/>
              </w:rPr>
            </w:pPr>
            <w:r w:rsidRPr="003F18EE">
              <w:rPr>
                <w:b/>
                <w:bCs/>
                <w:sz w:val="14"/>
                <w:szCs w:val="14"/>
              </w:rPr>
              <w:t>-</w:t>
            </w:r>
          </w:p>
        </w:tc>
        <w:tc>
          <w:tcPr>
            <w:tcW w:w="795" w:type="dxa"/>
            <w:shd w:val="clear" w:color="auto" w:fill="auto"/>
            <w:vAlign w:val="bottom"/>
            <w:hideMark/>
          </w:tcPr>
          <w:p w14:paraId="2E729824" w14:textId="259BAD8D" w:rsidR="003F18EE" w:rsidRPr="003F18EE" w:rsidRDefault="003F18EE" w:rsidP="003F18EE">
            <w:pPr>
              <w:jc w:val="right"/>
              <w:rPr>
                <w:b/>
                <w:bCs/>
                <w:sz w:val="14"/>
                <w:szCs w:val="14"/>
              </w:rPr>
            </w:pPr>
            <w:r w:rsidRPr="003F18EE">
              <w:rPr>
                <w:b/>
                <w:bCs/>
                <w:sz w:val="14"/>
                <w:szCs w:val="14"/>
              </w:rPr>
              <w:t>-</w:t>
            </w:r>
          </w:p>
        </w:tc>
        <w:tc>
          <w:tcPr>
            <w:tcW w:w="796" w:type="dxa"/>
            <w:shd w:val="clear" w:color="auto" w:fill="auto"/>
            <w:vAlign w:val="bottom"/>
          </w:tcPr>
          <w:p w14:paraId="7D436F6C" w14:textId="0FAC8130" w:rsidR="003F18EE" w:rsidRPr="003F18EE" w:rsidRDefault="003F18EE" w:rsidP="003F18EE">
            <w:pPr>
              <w:jc w:val="right"/>
              <w:rPr>
                <w:b/>
                <w:bCs/>
                <w:sz w:val="14"/>
                <w:szCs w:val="14"/>
              </w:rPr>
            </w:pPr>
            <w:r w:rsidRPr="003F18EE">
              <w:rPr>
                <w:b/>
                <w:bCs/>
                <w:sz w:val="14"/>
                <w:szCs w:val="14"/>
              </w:rPr>
              <w:t>-</w:t>
            </w:r>
          </w:p>
        </w:tc>
        <w:tc>
          <w:tcPr>
            <w:tcW w:w="796" w:type="dxa"/>
            <w:shd w:val="clear" w:color="auto" w:fill="auto"/>
            <w:vAlign w:val="bottom"/>
          </w:tcPr>
          <w:p w14:paraId="1F1673FA" w14:textId="4DCD813B" w:rsidR="003F18EE" w:rsidRPr="003F18EE" w:rsidRDefault="003F18EE" w:rsidP="003F18EE">
            <w:pPr>
              <w:jc w:val="right"/>
              <w:rPr>
                <w:b/>
                <w:bCs/>
                <w:sz w:val="14"/>
                <w:szCs w:val="14"/>
              </w:rPr>
            </w:pPr>
            <w:r w:rsidRPr="003F18EE">
              <w:rPr>
                <w:b/>
                <w:bCs/>
                <w:sz w:val="14"/>
                <w:szCs w:val="14"/>
              </w:rPr>
              <w:t>-</w:t>
            </w:r>
          </w:p>
        </w:tc>
        <w:tc>
          <w:tcPr>
            <w:tcW w:w="796" w:type="dxa"/>
            <w:shd w:val="clear" w:color="auto" w:fill="auto"/>
            <w:vAlign w:val="bottom"/>
          </w:tcPr>
          <w:p w14:paraId="3B6C0D78" w14:textId="396E12BD" w:rsidR="003F18EE" w:rsidRPr="003F18EE" w:rsidRDefault="003F18EE" w:rsidP="003F18EE">
            <w:pPr>
              <w:jc w:val="right"/>
              <w:rPr>
                <w:b/>
                <w:bCs/>
                <w:sz w:val="14"/>
                <w:szCs w:val="14"/>
              </w:rPr>
            </w:pPr>
            <w:r w:rsidRPr="003F18EE">
              <w:rPr>
                <w:b/>
                <w:bCs/>
                <w:sz w:val="14"/>
                <w:szCs w:val="14"/>
              </w:rPr>
              <w:t>-</w:t>
            </w:r>
          </w:p>
        </w:tc>
      </w:tr>
      <w:tr w:rsidR="003F18EE" w:rsidRPr="003F18EE" w14:paraId="4E2E06A1" w14:textId="77777777" w:rsidTr="003F18EE">
        <w:trPr>
          <w:trHeight w:val="113"/>
        </w:trPr>
        <w:tc>
          <w:tcPr>
            <w:tcW w:w="529" w:type="dxa"/>
            <w:tcBorders>
              <w:left w:val="single" w:sz="6" w:space="0" w:color="auto"/>
            </w:tcBorders>
            <w:shd w:val="clear" w:color="auto" w:fill="auto"/>
            <w:noWrap/>
            <w:hideMark/>
          </w:tcPr>
          <w:p w14:paraId="29D9A470"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XI.</w:t>
            </w:r>
          </w:p>
        </w:tc>
        <w:tc>
          <w:tcPr>
            <w:tcW w:w="3200" w:type="dxa"/>
            <w:shd w:val="clear" w:color="auto" w:fill="auto"/>
            <w:vAlign w:val="bottom"/>
            <w:hideMark/>
          </w:tcPr>
          <w:p w14:paraId="1D861E54"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SATIŞ AMAÇLI ELDE TUTULAN VE DURDURULAN FAALİYETLERE İLİŞKİN DURAN VARLIK BORÇLARI (Net)</w:t>
            </w:r>
          </w:p>
        </w:tc>
        <w:tc>
          <w:tcPr>
            <w:tcW w:w="795" w:type="dxa"/>
            <w:shd w:val="clear" w:color="auto" w:fill="auto"/>
            <w:noWrap/>
            <w:vAlign w:val="bottom"/>
            <w:hideMark/>
          </w:tcPr>
          <w:p w14:paraId="3D46347D" w14:textId="77777777" w:rsidR="003F18EE" w:rsidRPr="003F18EE" w:rsidRDefault="003F18EE" w:rsidP="003F18EE">
            <w:pPr>
              <w:jc w:val="center"/>
              <w:rPr>
                <w:b/>
                <w:bCs/>
                <w:color w:val="000000"/>
                <w:sz w:val="14"/>
                <w:szCs w:val="14"/>
                <w:lang w:eastAsia="tr-TR"/>
              </w:rPr>
            </w:pPr>
            <w:r w:rsidRPr="003F18EE">
              <w:rPr>
                <w:b/>
                <w:bCs/>
                <w:color w:val="000000"/>
                <w:sz w:val="14"/>
                <w:szCs w:val="14"/>
                <w:lang w:eastAsia="tr-TR"/>
              </w:rPr>
              <w:t>(2.10.)</w:t>
            </w:r>
          </w:p>
        </w:tc>
        <w:tc>
          <w:tcPr>
            <w:tcW w:w="796" w:type="dxa"/>
            <w:shd w:val="clear" w:color="auto" w:fill="auto"/>
            <w:vAlign w:val="bottom"/>
            <w:hideMark/>
          </w:tcPr>
          <w:p w14:paraId="49586D2F" w14:textId="09136D35" w:rsidR="003F18EE" w:rsidRPr="003F18EE" w:rsidRDefault="003F18EE" w:rsidP="003F18EE">
            <w:pPr>
              <w:jc w:val="right"/>
              <w:rPr>
                <w:b/>
                <w:bCs/>
                <w:sz w:val="14"/>
                <w:szCs w:val="14"/>
              </w:rPr>
            </w:pPr>
            <w:r w:rsidRPr="003F18EE">
              <w:rPr>
                <w:b/>
                <w:bCs/>
                <w:sz w:val="14"/>
                <w:szCs w:val="14"/>
              </w:rPr>
              <w:t>-</w:t>
            </w:r>
          </w:p>
        </w:tc>
        <w:tc>
          <w:tcPr>
            <w:tcW w:w="796" w:type="dxa"/>
            <w:shd w:val="clear" w:color="auto" w:fill="auto"/>
            <w:vAlign w:val="bottom"/>
            <w:hideMark/>
          </w:tcPr>
          <w:p w14:paraId="606192BE" w14:textId="4B07F422" w:rsidR="003F18EE" w:rsidRPr="003F18EE" w:rsidRDefault="003F18EE" w:rsidP="003F18EE">
            <w:pPr>
              <w:jc w:val="right"/>
              <w:rPr>
                <w:b/>
                <w:bCs/>
                <w:sz w:val="14"/>
                <w:szCs w:val="14"/>
              </w:rPr>
            </w:pPr>
            <w:r w:rsidRPr="003F18EE">
              <w:rPr>
                <w:b/>
                <w:bCs/>
                <w:sz w:val="14"/>
                <w:szCs w:val="14"/>
              </w:rPr>
              <w:t>-</w:t>
            </w:r>
          </w:p>
        </w:tc>
        <w:tc>
          <w:tcPr>
            <w:tcW w:w="795" w:type="dxa"/>
            <w:shd w:val="clear" w:color="auto" w:fill="auto"/>
            <w:vAlign w:val="bottom"/>
            <w:hideMark/>
          </w:tcPr>
          <w:p w14:paraId="1A4767BB" w14:textId="701B39A2" w:rsidR="003F18EE" w:rsidRPr="003F18EE" w:rsidRDefault="003F18EE" w:rsidP="003F18EE">
            <w:pPr>
              <w:jc w:val="right"/>
              <w:rPr>
                <w:b/>
                <w:bCs/>
                <w:sz w:val="14"/>
                <w:szCs w:val="14"/>
              </w:rPr>
            </w:pPr>
            <w:r w:rsidRPr="003F18EE">
              <w:rPr>
                <w:b/>
                <w:bCs/>
                <w:sz w:val="14"/>
                <w:szCs w:val="14"/>
              </w:rPr>
              <w:t>-</w:t>
            </w:r>
          </w:p>
        </w:tc>
        <w:tc>
          <w:tcPr>
            <w:tcW w:w="796" w:type="dxa"/>
            <w:shd w:val="clear" w:color="auto" w:fill="auto"/>
            <w:vAlign w:val="bottom"/>
          </w:tcPr>
          <w:p w14:paraId="40632934" w14:textId="5CCC2FC2" w:rsidR="003F18EE" w:rsidRPr="003F18EE" w:rsidRDefault="003F18EE" w:rsidP="003F18EE">
            <w:pPr>
              <w:jc w:val="right"/>
              <w:rPr>
                <w:b/>
                <w:bCs/>
                <w:sz w:val="14"/>
                <w:szCs w:val="14"/>
              </w:rPr>
            </w:pPr>
            <w:r w:rsidRPr="003F18EE">
              <w:rPr>
                <w:b/>
                <w:bCs/>
                <w:sz w:val="14"/>
                <w:szCs w:val="14"/>
              </w:rPr>
              <w:t>-</w:t>
            </w:r>
          </w:p>
        </w:tc>
        <w:tc>
          <w:tcPr>
            <w:tcW w:w="796" w:type="dxa"/>
            <w:shd w:val="clear" w:color="auto" w:fill="auto"/>
            <w:vAlign w:val="bottom"/>
          </w:tcPr>
          <w:p w14:paraId="3730998A" w14:textId="61CF3086" w:rsidR="003F18EE" w:rsidRPr="003F18EE" w:rsidRDefault="003F18EE" w:rsidP="003F18EE">
            <w:pPr>
              <w:jc w:val="right"/>
              <w:rPr>
                <w:b/>
                <w:bCs/>
                <w:sz w:val="14"/>
                <w:szCs w:val="14"/>
              </w:rPr>
            </w:pPr>
            <w:r w:rsidRPr="003F18EE">
              <w:rPr>
                <w:b/>
                <w:bCs/>
                <w:sz w:val="14"/>
                <w:szCs w:val="14"/>
              </w:rPr>
              <w:t>-</w:t>
            </w:r>
          </w:p>
        </w:tc>
        <w:tc>
          <w:tcPr>
            <w:tcW w:w="796" w:type="dxa"/>
            <w:shd w:val="clear" w:color="auto" w:fill="auto"/>
            <w:vAlign w:val="bottom"/>
          </w:tcPr>
          <w:p w14:paraId="5E7F2151" w14:textId="6C345E3A" w:rsidR="003F18EE" w:rsidRPr="003F18EE" w:rsidRDefault="003F18EE" w:rsidP="003F18EE">
            <w:pPr>
              <w:jc w:val="right"/>
              <w:rPr>
                <w:b/>
                <w:bCs/>
                <w:sz w:val="14"/>
                <w:szCs w:val="14"/>
              </w:rPr>
            </w:pPr>
            <w:r w:rsidRPr="003F18EE">
              <w:rPr>
                <w:b/>
                <w:bCs/>
                <w:sz w:val="14"/>
                <w:szCs w:val="14"/>
              </w:rPr>
              <w:t>-</w:t>
            </w:r>
          </w:p>
        </w:tc>
      </w:tr>
      <w:tr w:rsidR="003F18EE" w:rsidRPr="00CB56EC" w14:paraId="0A85DABE" w14:textId="77777777" w:rsidTr="003F18EE">
        <w:trPr>
          <w:trHeight w:val="113"/>
        </w:trPr>
        <w:tc>
          <w:tcPr>
            <w:tcW w:w="529" w:type="dxa"/>
            <w:tcBorders>
              <w:left w:val="single" w:sz="6" w:space="0" w:color="auto"/>
            </w:tcBorders>
            <w:shd w:val="clear" w:color="auto" w:fill="auto"/>
            <w:noWrap/>
            <w:hideMark/>
          </w:tcPr>
          <w:p w14:paraId="56C11F09" w14:textId="77777777" w:rsidR="003F18EE" w:rsidRPr="00CB56EC" w:rsidRDefault="003F18EE" w:rsidP="003F18EE">
            <w:pPr>
              <w:rPr>
                <w:color w:val="000000"/>
                <w:sz w:val="14"/>
                <w:szCs w:val="14"/>
                <w:lang w:eastAsia="tr-TR"/>
              </w:rPr>
            </w:pPr>
            <w:r w:rsidRPr="00CB56EC">
              <w:rPr>
                <w:color w:val="000000"/>
                <w:sz w:val="14"/>
                <w:szCs w:val="14"/>
                <w:lang w:eastAsia="tr-TR"/>
              </w:rPr>
              <w:t>11.1.</w:t>
            </w:r>
          </w:p>
        </w:tc>
        <w:tc>
          <w:tcPr>
            <w:tcW w:w="3200" w:type="dxa"/>
            <w:shd w:val="clear" w:color="auto" w:fill="auto"/>
            <w:noWrap/>
            <w:vAlign w:val="bottom"/>
            <w:hideMark/>
          </w:tcPr>
          <w:p w14:paraId="49D08039" w14:textId="77777777" w:rsidR="003F18EE" w:rsidRPr="00CB56EC" w:rsidRDefault="003F18EE" w:rsidP="003F18EE">
            <w:pPr>
              <w:rPr>
                <w:color w:val="000000"/>
                <w:sz w:val="14"/>
                <w:szCs w:val="14"/>
                <w:lang w:eastAsia="tr-TR"/>
              </w:rPr>
            </w:pPr>
            <w:r w:rsidRPr="00CB56EC">
              <w:rPr>
                <w:color w:val="000000"/>
                <w:sz w:val="14"/>
                <w:szCs w:val="14"/>
                <w:lang w:eastAsia="tr-TR"/>
              </w:rPr>
              <w:t>Satış Amaçlı</w:t>
            </w:r>
          </w:p>
        </w:tc>
        <w:tc>
          <w:tcPr>
            <w:tcW w:w="795" w:type="dxa"/>
            <w:shd w:val="clear" w:color="auto" w:fill="auto"/>
            <w:noWrap/>
            <w:vAlign w:val="bottom"/>
            <w:hideMark/>
          </w:tcPr>
          <w:p w14:paraId="5ED3F062" w14:textId="77777777" w:rsidR="003F18EE" w:rsidRPr="00CB56EC" w:rsidRDefault="003F18EE" w:rsidP="003F18EE">
            <w:pPr>
              <w:jc w:val="center"/>
              <w:rPr>
                <w:color w:val="000000"/>
                <w:sz w:val="14"/>
                <w:szCs w:val="14"/>
                <w:lang w:eastAsia="tr-TR"/>
              </w:rPr>
            </w:pPr>
          </w:p>
        </w:tc>
        <w:tc>
          <w:tcPr>
            <w:tcW w:w="796" w:type="dxa"/>
            <w:shd w:val="clear" w:color="auto" w:fill="auto"/>
            <w:vAlign w:val="bottom"/>
            <w:hideMark/>
          </w:tcPr>
          <w:p w14:paraId="03B9CC1A" w14:textId="22AFF841" w:rsidR="003F18EE" w:rsidRPr="00CB56EC" w:rsidRDefault="003F18EE" w:rsidP="003F18EE">
            <w:pPr>
              <w:jc w:val="right"/>
              <w:rPr>
                <w:sz w:val="14"/>
                <w:szCs w:val="14"/>
              </w:rPr>
            </w:pPr>
            <w:r w:rsidRPr="003F18EE">
              <w:rPr>
                <w:sz w:val="14"/>
                <w:szCs w:val="14"/>
              </w:rPr>
              <w:t>-</w:t>
            </w:r>
          </w:p>
        </w:tc>
        <w:tc>
          <w:tcPr>
            <w:tcW w:w="796" w:type="dxa"/>
            <w:shd w:val="clear" w:color="auto" w:fill="auto"/>
            <w:vAlign w:val="bottom"/>
            <w:hideMark/>
          </w:tcPr>
          <w:p w14:paraId="09D7B586" w14:textId="79E7F35B" w:rsidR="003F18EE" w:rsidRPr="00CB56EC" w:rsidRDefault="003F18EE" w:rsidP="003F18EE">
            <w:pPr>
              <w:jc w:val="right"/>
              <w:rPr>
                <w:sz w:val="14"/>
                <w:szCs w:val="14"/>
              </w:rPr>
            </w:pPr>
            <w:r w:rsidRPr="003F18EE">
              <w:rPr>
                <w:sz w:val="14"/>
                <w:szCs w:val="14"/>
              </w:rPr>
              <w:t>-</w:t>
            </w:r>
          </w:p>
        </w:tc>
        <w:tc>
          <w:tcPr>
            <w:tcW w:w="795" w:type="dxa"/>
            <w:shd w:val="clear" w:color="auto" w:fill="auto"/>
            <w:vAlign w:val="bottom"/>
            <w:hideMark/>
          </w:tcPr>
          <w:p w14:paraId="335B925F" w14:textId="2713E533" w:rsidR="003F18EE" w:rsidRPr="00CB56EC" w:rsidRDefault="003F18EE" w:rsidP="003F18EE">
            <w:pPr>
              <w:jc w:val="right"/>
              <w:rPr>
                <w:sz w:val="14"/>
                <w:szCs w:val="14"/>
              </w:rPr>
            </w:pPr>
            <w:r w:rsidRPr="003F18EE">
              <w:rPr>
                <w:sz w:val="14"/>
                <w:szCs w:val="14"/>
              </w:rPr>
              <w:t>-</w:t>
            </w:r>
          </w:p>
        </w:tc>
        <w:tc>
          <w:tcPr>
            <w:tcW w:w="796" w:type="dxa"/>
            <w:shd w:val="clear" w:color="auto" w:fill="auto"/>
            <w:vAlign w:val="bottom"/>
          </w:tcPr>
          <w:p w14:paraId="5B0B254B" w14:textId="6821C870" w:rsidR="003F18EE" w:rsidRPr="00CB56EC" w:rsidRDefault="003F18EE" w:rsidP="003F18EE">
            <w:pPr>
              <w:jc w:val="right"/>
              <w:rPr>
                <w:sz w:val="14"/>
                <w:szCs w:val="14"/>
              </w:rPr>
            </w:pPr>
            <w:r w:rsidRPr="00432367">
              <w:rPr>
                <w:sz w:val="14"/>
                <w:szCs w:val="14"/>
              </w:rPr>
              <w:t>-</w:t>
            </w:r>
          </w:p>
        </w:tc>
        <w:tc>
          <w:tcPr>
            <w:tcW w:w="796" w:type="dxa"/>
            <w:shd w:val="clear" w:color="auto" w:fill="auto"/>
            <w:vAlign w:val="bottom"/>
          </w:tcPr>
          <w:p w14:paraId="55A2A5D5" w14:textId="47E23A69" w:rsidR="003F18EE" w:rsidRPr="00CB56EC" w:rsidRDefault="003F18EE" w:rsidP="003F18EE">
            <w:pPr>
              <w:jc w:val="right"/>
              <w:rPr>
                <w:sz w:val="14"/>
                <w:szCs w:val="14"/>
              </w:rPr>
            </w:pPr>
            <w:r w:rsidRPr="00432367">
              <w:rPr>
                <w:sz w:val="14"/>
                <w:szCs w:val="14"/>
              </w:rPr>
              <w:t>-</w:t>
            </w:r>
          </w:p>
        </w:tc>
        <w:tc>
          <w:tcPr>
            <w:tcW w:w="796" w:type="dxa"/>
            <w:shd w:val="clear" w:color="auto" w:fill="auto"/>
            <w:vAlign w:val="bottom"/>
          </w:tcPr>
          <w:p w14:paraId="5BC0B252" w14:textId="6EDC37F0" w:rsidR="003F18EE" w:rsidRPr="00CB56EC" w:rsidRDefault="003F18EE" w:rsidP="003F18EE">
            <w:pPr>
              <w:jc w:val="right"/>
              <w:rPr>
                <w:sz w:val="14"/>
                <w:szCs w:val="14"/>
              </w:rPr>
            </w:pPr>
            <w:r w:rsidRPr="00432367">
              <w:rPr>
                <w:sz w:val="14"/>
                <w:szCs w:val="14"/>
              </w:rPr>
              <w:t>-</w:t>
            </w:r>
          </w:p>
        </w:tc>
      </w:tr>
      <w:tr w:rsidR="003F18EE" w:rsidRPr="00CB56EC" w14:paraId="499D5B3A" w14:textId="77777777" w:rsidTr="003F18EE">
        <w:trPr>
          <w:trHeight w:val="113"/>
        </w:trPr>
        <w:tc>
          <w:tcPr>
            <w:tcW w:w="529" w:type="dxa"/>
            <w:tcBorders>
              <w:left w:val="single" w:sz="6" w:space="0" w:color="auto"/>
            </w:tcBorders>
            <w:shd w:val="clear" w:color="auto" w:fill="auto"/>
            <w:noWrap/>
            <w:hideMark/>
          </w:tcPr>
          <w:p w14:paraId="4C257487" w14:textId="77777777" w:rsidR="003F18EE" w:rsidRPr="00CB56EC" w:rsidRDefault="003F18EE" w:rsidP="003F18EE">
            <w:pPr>
              <w:rPr>
                <w:color w:val="000000"/>
                <w:sz w:val="14"/>
                <w:szCs w:val="14"/>
                <w:lang w:eastAsia="tr-TR"/>
              </w:rPr>
            </w:pPr>
            <w:r w:rsidRPr="00CB56EC">
              <w:rPr>
                <w:color w:val="000000"/>
                <w:sz w:val="14"/>
                <w:szCs w:val="14"/>
                <w:lang w:eastAsia="tr-TR"/>
              </w:rPr>
              <w:t>11.2.</w:t>
            </w:r>
          </w:p>
        </w:tc>
        <w:tc>
          <w:tcPr>
            <w:tcW w:w="3200" w:type="dxa"/>
            <w:shd w:val="clear" w:color="auto" w:fill="auto"/>
            <w:noWrap/>
            <w:vAlign w:val="bottom"/>
            <w:hideMark/>
          </w:tcPr>
          <w:p w14:paraId="53F44026" w14:textId="77777777" w:rsidR="003F18EE" w:rsidRPr="00CB56EC" w:rsidRDefault="003F18EE" w:rsidP="003F18EE">
            <w:pPr>
              <w:rPr>
                <w:color w:val="000000"/>
                <w:sz w:val="14"/>
                <w:szCs w:val="14"/>
                <w:lang w:eastAsia="tr-TR"/>
              </w:rPr>
            </w:pPr>
            <w:r w:rsidRPr="00CB56EC">
              <w:rPr>
                <w:color w:val="000000"/>
                <w:sz w:val="14"/>
                <w:szCs w:val="14"/>
                <w:lang w:eastAsia="tr-TR"/>
              </w:rPr>
              <w:t>Durdurulan Faaliyetlere İlişkin</w:t>
            </w:r>
          </w:p>
        </w:tc>
        <w:tc>
          <w:tcPr>
            <w:tcW w:w="795" w:type="dxa"/>
            <w:shd w:val="clear" w:color="auto" w:fill="auto"/>
            <w:noWrap/>
            <w:vAlign w:val="bottom"/>
            <w:hideMark/>
          </w:tcPr>
          <w:p w14:paraId="5C4DDB3A" w14:textId="77777777" w:rsidR="003F18EE" w:rsidRPr="00CB56EC" w:rsidRDefault="003F18EE" w:rsidP="003F18EE">
            <w:pPr>
              <w:jc w:val="center"/>
              <w:rPr>
                <w:color w:val="000000"/>
                <w:sz w:val="14"/>
                <w:szCs w:val="14"/>
                <w:lang w:eastAsia="tr-TR"/>
              </w:rPr>
            </w:pPr>
          </w:p>
        </w:tc>
        <w:tc>
          <w:tcPr>
            <w:tcW w:w="796" w:type="dxa"/>
            <w:shd w:val="clear" w:color="auto" w:fill="auto"/>
            <w:vAlign w:val="bottom"/>
            <w:hideMark/>
          </w:tcPr>
          <w:p w14:paraId="31E02FB7" w14:textId="33473979" w:rsidR="003F18EE" w:rsidRPr="00CB56EC" w:rsidRDefault="003F18EE" w:rsidP="003F18EE">
            <w:pPr>
              <w:jc w:val="right"/>
              <w:rPr>
                <w:sz w:val="14"/>
                <w:szCs w:val="14"/>
              </w:rPr>
            </w:pPr>
            <w:r w:rsidRPr="003F18EE">
              <w:rPr>
                <w:sz w:val="14"/>
                <w:szCs w:val="14"/>
              </w:rPr>
              <w:t>-</w:t>
            </w:r>
          </w:p>
        </w:tc>
        <w:tc>
          <w:tcPr>
            <w:tcW w:w="796" w:type="dxa"/>
            <w:shd w:val="clear" w:color="auto" w:fill="auto"/>
            <w:vAlign w:val="bottom"/>
            <w:hideMark/>
          </w:tcPr>
          <w:p w14:paraId="00934BB0" w14:textId="6A81D861" w:rsidR="003F18EE" w:rsidRPr="00CB56EC" w:rsidRDefault="003F18EE" w:rsidP="003F18EE">
            <w:pPr>
              <w:jc w:val="right"/>
              <w:rPr>
                <w:sz w:val="14"/>
                <w:szCs w:val="14"/>
              </w:rPr>
            </w:pPr>
            <w:r w:rsidRPr="003F18EE">
              <w:rPr>
                <w:sz w:val="14"/>
                <w:szCs w:val="14"/>
              </w:rPr>
              <w:t>-</w:t>
            </w:r>
          </w:p>
        </w:tc>
        <w:tc>
          <w:tcPr>
            <w:tcW w:w="795" w:type="dxa"/>
            <w:shd w:val="clear" w:color="auto" w:fill="auto"/>
            <w:vAlign w:val="bottom"/>
            <w:hideMark/>
          </w:tcPr>
          <w:p w14:paraId="2DCB4800" w14:textId="2B5B6634" w:rsidR="003F18EE" w:rsidRPr="00CB56EC" w:rsidRDefault="003F18EE" w:rsidP="003F18EE">
            <w:pPr>
              <w:jc w:val="right"/>
              <w:rPr>
                <w:sz w:val="14"/>
                <w:szCs w:val="14"/>
              </w:rPr>
            </w:pPr>
            <w:r w:rsidRPr="003F18EE">
              <w:rPr>
                <w:sz w:val="14"/>
                <w:szCs w:val="14"/>
              </w:rPr>
              <w:t>-</w:t>
            </w:r>
          </w:p>
        </w:tc>
        <w:tc>
          <w:tcPr>
            <w:tcW w:w="796" w:type="dxa"/>
            <w:shd w:val="clear" w:color="auto" w:fill="auto"/>
            <w:vAlign w:val="bottom"/>
          </w:tcPr>
          <w:p w14:paraId="6A95F028" w14:textId="69B87092" w:rsidR="003F18EE" w:rsidRPr="00CB56EC" w:rsidRDefault="003F18EE" w:rsidP="003F18EE">
            <w:pPr>
              <w:jc w:val="right"/>
              <w:rPr>
                <w:sz w:val="14"/>
                <w:szCs w:val="14"/>
              </w:rPr>
            </w:pPr>
            <w:r w:rsidRPr="00432367">
              <w:rPr>
                <w:sz w:val="14"/>
                <w:szCs w:val="14"/>
              </w:rPr>
              <w:t>-</w:t>
            </w:r>
          </w:p>
        </w:tc>
        <w:tc>
          <w:tcPr>
            <w:tcW w:w="796" w:type="dxa"/>
            <w:shd w:val="clear" w:color="auto" w:fill="auto"/>
            <w:vAlign w:val="bottom"/>
          </w:tcPr>
          <w:p w14:paraId="152B10CD" w14:textId="604EAD34" w:rsidR="003F18EE" w:rsidRPr="00CB56EC" w:rsidRDefault="003F18EE" w:rsidP="003F18EE">
            <w:pPr>
              <w:jc w:val="right"/>
              <w:rPr>
                <w:sz w:val="14"/>
                <w:szCs w:val="14"/>
              </w:rPr>
            </w:pPr>
            <w:r w:rsidRPr="00432367">
              <w:rPr>
                <w:sz w:val="14"/>
                <w:szCs w:val="14"/>
              </w:rPr>
              <w:t>-</w:t>
            </w:r>
          </w:p>
        </w:tc>
        <w:tc>
          <w:tcPr>
            <w:tcW w:w="796" w:type="dxa"/>
            <w:shd w:val="clear" w:color="auto" w:fill="auto"/>
            <w:vAlign w:val="bottom"/>
          </w:tcPr>
          <w:p w14:paraId="30305799" w14:textId="4A53CB86" w:rsidR="003F18EE" w:rsidRPr="00CB56EC" w:rsidRDefault="003F18EE" w:rsidP="003F18EE">
            <w:pPr>
              <w:jc w:val="right"/>
              <w:rPr>
                <w:sz w:val="14"/>
                <w:szCs w:val="14"/>
              </w:rPr>
            </w:pPr>
            <w:r w:rsidRPr="00432367">
              <w:rPr>
                <w:sz w:val="14"/>
                <w:szCs w:val="14"/>
              </w:rPr>
              <w:t>-</w:t>
            </w:r>
          </w:p>
        </w:tc>
      </w:tr>
      <w:tr w:rsidR="003F18EE" w:rsidRPr="003F18EE" w14:paraId="637BCC8B" w14:textId="77777777" w:rsidTr="003F18EE">
        <w:trPr>
          <w:trHeight w:val="113"/>
        </w:trPr>
        <w:tc>
          <w:tcPr>
            <w:tcW w:w="529" w:type="dxa"/>
            <w:tcBorders>
              <w:left w:val="single" w:sz="6" w:space="0" w:color="auto"/>
            </w:tcBorders>
            <w:shd w:val="clear" w:color="auto" w:fill="auto"/>
            <w:noWrap/>
            <w:hideMark/>
          </w:tcPr>
          <w:p w14:paraId="34C1A753"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XII.</w:t>
            </w:r>
          </w:p>
        </w:tc>
        <w:tc>
          <w:tcPr>
            <w:tcW w:w="3200" w:type="dxa"/>
            <w:shd w:val="clear" w:color="auto" w:fill="auto"/>
            <w:vAlign w:val="bottom"/>
            <w:hideMark/>
          </w:tcPr>
          <w:p w14:paraId="043CDA2C"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SERMAYE BENZERİ BORÇLANMA ARAÇLARI</w:t>
            </w:r>
          </w:p>
        </w:tc>
        <w:tc>
          <w:tcPr>
            <w:tcW w:w="795" w:type="dxa"/>
            <w:shd w:val="clear" w:color="auto" w:fill="auto"/>
            <w:noWrap/>
            <w:vAlign w:val="bottom"/>
            <w:hideMark/>
          </w:tcPr>
          <w:p w14:paraId="2D8A743F" w14:textId="77777777" w:rsidR="003F18EE" w:rsidRPr="003F18EE" w:rsidRDefault="003F18EE" w:rsidP="003F18EE">
            <w:pPr>
              <w:jc w:val="center"/>
              <w:rPr>
                <w:b/>
                <w:bCs/>
                <w:color w:val="000000"/>
                <w:sz w:val="14"/>
                <w:szCs w:val="14"/>
                <w:lang w:eastAsia="tr-TR"/>
              </w:rPr>
            </w:pPr>
            <w:r w:rsidRPr="003F18EE">
              <w:rPr>
                <w:b/>
                <w:bCs/>
                <w:color w:val="000000"/>
                <w:sz w:val="14"/>
                <w:szCs w:val="14"/>
                <w:lang w:eastAsia="tr-TR"/>
              </w:rPr>
              <w:t>(2.11.)</w:t>
            </w:r>
          </w:p>
        </w:tc>
        <w:tc>
          <w:tcPr>
            <w:tcW w:w="796" w:type="dxa"/>
            <w:shd w:val="clear" w:color="auto" w:fill="auto"/>
            <w:vAlign w:val="bottom"/>
            <w:hideMark/>
          </w:tcPr>
          <w:p w14:paraId="339A5972" w14:textId="1ED57B58" w:rsidR="003F18EE" w:rsidRPr="003F18EE" w:rsidRDefault="003F18EE" w:rsidP="003F18EE">
            <w:pPr>
              <w:jc w:val="right"/>
              <w:rPr>
                <w:b/>
                <w:bCs/>
                <w:sz w:val="14"/>
                <w:szCs w:val="14"/>
              </w:rPr>
            </w:pPr>
            <w:r w:rsidRPr="003F18EE">
              <w:rPr>
                <w:b/>
                <w:bCs/>
                <w:sz w:val="14"/>
                <w:szCs w:val="14"/>
              </w:rPr>
              <w:t>-</w:t>
            </w:r>
          </w:p>
        </w:tc>
        <w:tc>
          <w:tcPr>
            <w:tcW w:w="796" w:type="dxa"/>
            <w:shd w:val="clear" w:color="auto" w:fill="auto"/>
            <w:vAlign w:val="bottom"/>
            <w:hideMark/>
          </w:tcPr>
          <w:p w14:paraId="43664BF9" w14:textId="63C058C5" w:rsidR="003F18EE" w:rsidRPr="003F18EE" w:rsidRDefault="003F18EE" w:rsidP="003F18EE">
            <w:pPr>
              <w:jc w:val="right"/>
              <w:rPr>
                <w:b/>
                <w:bCs/>
                <w:sz w:val="14"/>
                <w:szCs w:val="14"/>
              </w:rPr>
            </w:pPr>
            <w:r w:rsidRPr="003F18EE">
              <w:rPr>
                <w:b/>
                <w:bCs/>
                <w:sz w:val="14"/>
                <w:szCs w:val="14"/>
              </w:rPr>
              <w:t>-</w:t>
            </w:r>
          </w:p>
        </w:tc>
        <w:tc>
          <w:tcPr>
            <w:tcW w:w="795" w:type="dxa"/>
            <w:shd w:val="clear" w:color="auto" w:fill="auto"/>
            <w:vAlign w:val="bottom"/>
            <w:hideMark/>
          </w:tcPr>
          <w:p w14:paraId="467D55F7" w14:textId="432CCDB0" w:rsidR="003F18EE" w:rsidRPr="003F18EE" w:rsidRDefault="003F18EE" w:rsidP="003F18EE">
            <w:pPr>
              <w:jc w:val="right"/>
              <w:rPr>
                <w:b/>
                <w:bCs/>
                <w:sz w:val="14"/>
                <w:szCs w:val="14"/>
              </w:rPr>
            </w:pPr>
            <w:r w:rsidRPr="003F18EE">
              <w:rPr>
                <w:b/>
                <w:bCs/>
                <w:sz w:val="14"/>
                <w:szCs w:val="14"/>
              </w:rPr>
              <w:t>-</w:t>
            </w:r>
          </w:p>
        </w:tc>
        <w:tc>
          <w:tcPr>
            <w:tcW w:w="796" w:type="dxa"/>
            <w:shd w:val="clear" w:color="auto" w:fill="auto"/>
            <w:vAlign w:val="bottom"/>
          </w:tcPr>
          <w:p w14:paraId="5157BBA6" w14:textId="09D4D94F" w:rsidR="003F18EE" w:rsidRPr="003F18EE" w:rsidRDefault="003F18EE" w:rsidP="003F18EE">
            <w:pPr>
              <w:jc w:val="right"/>
              <w:rPr>
                <w:b/>
                <w:bCs/>
                <w:sz w:val="14"/>
                <w:szCs w:val="14"/>
              </w:rPr>
            </w:pPr>
            <w:r w:rsidRPr="003F18EE">
              <w:rPr>
                <w:b/>
                <w:bCs/>
                <w:sz w:val="14"/>
                <w:szCs w:val="14"/>
              </w:rPr>
              <w:t>-</w:t>
            </w:r>
          </w:p>
        </w:tc>
        <w:tc>
          <w:tcPr>
            <w:tcW w:w="796" w:type="dxa"/>
            <w:shd w:val="clear" w:color="auto" w:fill="auto"/>
            <w:vAlign w:val="bottom"/>
          </w:tcPr>
          <w:p w14:paraId="2DC69DC2" w14:textId="58E748E0" w:rsidR="003F18EE" w:rsidRPr="003F18EE" w:rsidRDefault="003F18EE" w:rsidP="003F18EE">
            <w:pPr>
              <w:jc w:val="right"/>
              <w:rPr>
                <w:b/>
                <w:bCs/>
                <w:sz w:val="14"/>
                <w:szCs w:val="14"/>
              </w:rPr>
            </w:pPr>
            <w:r w:rsidRPr="003F18EE">
              <w:rPr>
                <w:b/>
                <w:bCs/>
                <w:sz w:val="14"/>
                <w:szCs w:val="14"/>
              </w:rPr>
              <w:t>-</w:t>
            </w:r>
          </w:p>
        </w:tc>
        <w:tc>
          <w:tcPr>
            <w:tcW w:w="796" w:type="dxa"/>
            <w:shd w:val="clear" w:color="auto" w:fill="auto"/>
            <w:vAlign w:val="bottom"/>
          </w:tcPr>
          <w:p w14:paraId="379ED5C6" w14:textId="25654D37" w:rsidR="003F18EE" w:rsidRPr="003F18EE" w:rsidRDefault="003F18EE" w:rsidP="003F18EE">
            <w:pPr>
              <w:jc w:val="right"/>
              <w:rPr>
                <w:b/>
                <w:bCs/>
                <w:sz w:val="14"/>
                <w:szCs w:val="14"/>
              </w:rPr>
            </w:pPr>
            <w:r w:rsidRPr="003F18EE">
              <w:rPr>
                <w:b/>
                <w:bCs/>
                <w:sz w:val="14"/>
                <w:szCs w:val="14"/>
              </w:rPr>
              <w:t>-</w:t>
            </w:r>
          </w:p>
        </w:tc>
      </w:tr>
      <w:tr w:rsidR="003F18EE" w:rsidRPr="00CB56EC" w14:paraId="792886C4" w14:textId="77777777" w:rsidTr="003F18EE">
        <w:trPr>
          <w:trHeight w:val="113"/>
        </w:trPr>
        <w:tc>
          <w:tcPr>
            <w:tcW w:w="529" w:type="dxa"/>
            <w:tcBorders>
              <w:left w:val="single" w:sz="6" w:space="0" w:color="auto"/>
            </w:tcBorders>
            <w:shd w:val="clear" w:color="auto" w:fill="auto"/>
            <w:noWrap/>
            <w:hideMark/>
          </w:tcPr>
          <w:p w14:paraId="1F62D281" w14:textId="77777777" w:rsidR="003F18EE" w:rsidRPr="00CB56EC" w:rsidRDefault="003F18EE" w:rsidP="003F18EE">
            <w:pPr>
              <w:rPr>
                <w:color w:val="000000"/>
                <w:sz w:val="14"/>
                <w:szCs w:val="14"/>
                <w:lang w:eastAsia="tr-TR"/>
              </w:rPr>
            </w:pPr>
            <w:r w:rsidRPr="00CB56EC">
              <w:rPr>
                <w:color w:val="000000"/>
                <w:sz w:val="14"/>
                <w:szCs w:val="14"/>
                <w:lang w:eastAsia="tr-TR"/>
              </w:rPr>
              <w:t>12.1.</w:t>
            </w:r>
          </w:p>
        </w:tc>
        <w:tc>
          <w:tcPr>
            <w:tcW w:w="3200" w:type="dxa"/>
            <w:shd w:val="clear" w:color="auto" w:fill="auto"/>
            <w:noWrap/>
            <w:vAlign w:val="bottom"/>
            <w:hideMark/>
          </w:tcPr>
          <w:p w14:paraId="2D3268D2" w14:textId="77777777" w:rsidR="003F18EE" w:rsidRPr="00CB56EC" w:rsidRDefault="003F18EE" w:rsidP="003F18EE">
            <w:pPr>
              <w:rPr>
                <w:color w:val="000000"/>
                <w:sz w:val="14"/>
                <w:szCs w:val="14"/>
                <w:lang w:eastAsia="tr-TR"/>
              </w:rPr>
            </w:pPr>
            <w:r w:rsidRPr="00CB56EC">
              <w:rPr>
                <w:color w:val="000000"/>
                <w:sz w:val="14"/>
                <w:szCs w:val="14"/>
                <w:lang w:eastAsia="tr-TR"/>
              </w:rPr>
              <w:t>Krediler</w:t>
            </w:r>
          </w:p>
        </w:tc>
        <w:tc>
          <w:tcPr>
            <w:tcW w:w="795" w:type="dxa"/>
            <w:shd w:val="clear" w:color="auto" w:fill="auto"/>
            <w:noWrap/>
            <w:vAlign w:val="bottom"/>
            <w:hideMark/>
          </w:tcPr>
          <w:p w14:paraId="01EBFE7C" w14:textId="77777777" w:rsidR="003F18EE" w:rsidRPr="00CB56EC" w:rsidRDefault="003F18EE" w:rsidP="003F18EE">
            <w:pPr>
              <w:jc w:val="center"/>
              <w:rPr>
                <w:color w:val="000000"/>
                <w:sz w:val="14"/>
                <w:szCs w:val="14"/>
                <w:lang w:eastAsia="tr-TR"/>
              </w:rPr>
            </w:pPr>
          </w:p>
        </w:tc>
        <w:tc>
          <w:tcPr>
            <w:tcW w:w="796" w:type="dxa"/>
            <w:shd w:val="clear" w:color="auto" w:fill="auto"/>
            <w:vAlign w:val="bottom"/>
            <w:hideMark/>
          </w:tcPr>
          <w:p w14:paraId="558E8561" w14:textId="1052035D" w:rsidR="003F18EE" w:rsidRPr="00CB56EC" w:rsidRDefault="003F18EE" w:rsidP="003F18EE">
            <w:pPr>
              <w:jc w:val="right"/>
              <w:rPr>
                <w:sz w:val="14"/>
                <w:szCs w:val="14"/>
              </w:rPr>
            </w:pPr>
            <w:r w:rsidRPr="003F18EE">
              <w:rPr>
                <w:sz w:val="14"/>
                <w:szCs w:val="14"/>
              </w:rPr>
              <w:t>-</w:t>
            </w:r>
          </w:p>
        </w:tc>
        <w:tc>
          <w:tcPr>
            <w:tcW w:w="796" w:type="dxa"/>
            <w:shd w:val="clear" w:color="auto" w:fill="auto"/>
            <w:vAlign w:val="bottom"/>
            <w:hideMark/>
          </w:tcPr>
          <w:p w14:paraId="579FCC21" w14:textId="0299E21E" w:rsidR="003F18EE" w:rsidRPr="00CB56EC" w:rsidRDefault="003F18EE" w:rsidP="003F18EE">
            <w:pPr>
              <w:jc w:val="right"/>
              <w:rPr>
                <w:sz w:val="14"/>
                <w:szCs w:val="14"/>
              </w:rPr>
            </w:pPr>
            <w:r w:rsidRPr="003F18EE">
              <w:rPr>
                <w:sz w:val="14"/>
                <w:szCs w:val="14"/>
              </w:rPr>
              <w:t>-</w:t>
            </w:r>
          </w:p>
        </w:tc>
        <w:tc>
          <w:tcPr>
            <w:tcW w:w="795" w:type="dxa"/>
            <w:shd w:val="clear" w:color="auto" w:fill="auto"/>
            <w:vAlign w:val="bottom"/>
            <w:hideMark/>
          </w:tcPr>
          <w:p w14:paraId="2867026E" w14:textId="430E0991" w:rsidR="003F18EE" w:rsidRPr="00CB56EC" w:rsidRDefault="003F18EE" w:rsidP="003F18EE">
            <w:pPr>
              <w:jc w:val="right"/>
              <w:rPr>
                <w:sz w:val="14"/>
                <w:szCs w:val="14"/>
              </w:rPr>
            </w:pPr>
            <w:r w:rsidRPr="003F18EE">
              <w:rPr>
                <w:sz w:val="14"/>
                <w:szCs w:val="14"/>
              </w:rPr>
              <w:t>-</w:t>
            </w:r>
          </w:p>
        </w:tc>
        <w:tc>
          <w:tcPr>
            <w:tcW w:w="796" w:type="dxa"/>
            <w:shd w:val="clear" w:color="auto" w:fill="auto"/>
            <w:vAlign w:val="bottom"/>
          </w:tcPr>
          <w:p w14:paraId="12D4F3C8" w14:textId="27B9F27A" w:rsidR="003F18EE" w:rsidRPr="00CB56EC" w:rsidRDefault="003F18EE" w:rsidP="003F18EE">
            <w:pPr>
              <w:jc w:val="right"/>
              <w:rPr>
                <w:sz w:val="14"/>
                <w:szCs w:val="14"/>
              </w:rPr>
            </w:pPr>
            <w:r w:rsidRPr="00432367">
              <w:rPr>
                <w:sz w:val="14"/>
                <w:szCs w:val="14"/>
              </w:rPr>
              <w:t>-</w:t>
            </w:r>
          </w:p>
        </w:tc>
        <w:tc>
          <w:tcPr>
            <w:tcW w:w="796" w:type="dxa"/>
            <w:shd w:val="clear" w:color="auto" w:fill="auto"/>
            <w:vAlign w:val="bottom"/>
          </w:tcPr>
          <w:p w14:paraId="0E98ED84" w14:textId="1AB2B718" w:rsidR="003F18EE" w:rsidRPr="00CB56EC" w:rsidRDefault="003F18EE" w:rsidP="003F18EE">
            <w:pPr>
              <w:jc w:val="right"/>
              <w:rPr>
                <w:sz w:val="14"/>
                <w:szCs w:val="14"/>
              </w:rPr>
            </w:pPr>
            <w:r w:rsidRPr="00432367">
              <w:rPr>
                <w:sz w:val="14"/>
                <w:szCs w:val="14"/>
              </w:rPr>
              <w:t>-</w:t>
            </w:r>
          </w:p>
        </w:tc>
        <w:tc>
          <w:tcPr>
            <w:tcW w:w="796" w:type="dxa"/>
            <w:shd w:val="clear" w:color="auto" w:fill="auto"/>
            <w:vAlign w:val="bottom"/>
          </w:tcPr>
          <w:p w14:paraId="1BDC9ABA" w14:textId="5001894E" w:rsidR="003F18EE" w:rsidRPr="00CB56EC" w:rsidRDefault="003F18EE" w:rsidP="003F18EE">
            <w:pPr>
              <w:jc w:val="right"/>
              <w:rPr>
                <w:sz w:val="14"/>
                <w:szCs w:val="14"/>
              </w:rPr>
            </w:pPr>
            <w:r w:rsidRPr="00432367">
              <w:rPr>
                <w:sz w:val="14"/>
                <w:szCs w:val="14"/>
              </w:rPr>
              <w:t>-</w:t>
            </w:r>
          </w:p>
        </w:tc>
      </w:tr>
      <w:tr w:rsidR="003F18EE" w:rsidRPr="00CB56EC" w14:paraId="35A625B3" w14:textId="77777777" w:rsidTr="003F18EE">
        <w:trPr>
          <w:trHeight w:val="113"/>
        </w:trPr>
        <w:tc>
          <w:tcPr>
            <w:tcW w:w="529" w:type="dxa"/>
            <w:tcBorders>
              <w:left w:val="single" w:sz="6" w:space="0" w:color="auto"/>
            </w:tcBorders>
            <w:shd w:val="clear" w:color="auto" w:fill="auto"/>
            <w:noWrap/>
            <w:hideMark/>
          </w:tcPr>
          <w:p w14:paraId="22C70C0F" w14:textId="77777777" w:rsidR="003F18EE" w:rsidRPr="00CB56EC" w:rsidRDefault="003F18EE" w:rsidP="003F18EE">
            <w:pPr>
              <w:rPr>
                <w:color w:val="000000"/>
                <w:sz w:val="14"/>
                <w:szCs w:val="14"/>
                <w:lang w:eastAsia="tr-TR"/>
              </w:rPr>
            </w:pPr>
            <w:r w:rsidRPr="00CB56EC">
              <w:rPr>
                <w:color w:val="000000"/>
                <w:sz w:val="14"/>
                <w:szCs w:val="14"/>
                <w:lang w:eastAsia="tr-TR"/>
              </w:rPr>
              <w:t>12.2.</w:t>
            </w:r>
          </w:p>
        </w:tc>
        <w:tc>
          <w:tcPr>
            <w:tcW w:w="3200" w:type="dxa"/>
            <w:shd w:val="clear" w:color="auto" w:fill="auto"/>
            <w:noWrap/>
            <w:vAlign w:val="bottom"/>
            <w:hideMark/>
          </w:tcPr>
          <w:p w14:paraId="492662DB" w14:textId="77777777" w:rsidR="003F18EE" w:rsidRPr="00CB56EC" w:rsidRDefault="003F18EE" w:rsidP="003F18EE">
            <w:pPr>
              <w:rPr>
                <w:color w:val="000000"/>
                <w:sz w:val="14"/>
                <w:szCs w:val="14"/>
                <w:lang w:eastAsia="tr-TR"/>
              </w:rPr>
            </w:pPr>
            <w:r w:rsidRPr="00CB56EC">
              <w:rPr>
                <w:color w:val="000000"/>
                <w:sz w:val="14"/>
                <w:szCs w:val="14"/>
                <w:lang w:eastAsia="tr-TR"/>
              </w:rPr>
              <w:t>Diğer Borçlanma Araçları</w:t>
            </w:r>
          </w:p>
        </w:tc>
        <w:tc>
          <w:tcPr>
            <w:tcW w:w="795" w:type="dxa"/>
            <w:shd w:val="clear" w:color="auto" w:fill="auto"/>
            <w:noWrap/>
            <w:vAlign w:val="bottom"/>
            <w:hideMark/>
          </w:tcPr>
          <w:p w14:paraId="60AB495E" w14:textId="77777777" w:rsidR="003F18EE" w:rsidRPr="00CB56EC" w:rsidRDefault="003F18EE" w:rsidP="003F18EE">
            <w:pPr>
              <w:jc w:val="center"/>
              <w:rPr>
                <w:color w:val="000000"/>
                <w:sz w:val="14"/>
                <w:szCs w:val="14"/>
                <w:lang w:eastAsia="tr-TR"/>
              </w:rPr>
            </w:pPr>
          </w:p>
        </w:tc>
        <w:tc>
          <w:tcPr>
            <w:tcW w:w="796" w:type="dxa"/>
            <w:shd w:val="clear" w:color="auto" w:fill="auto"/>
            <w:vAlign w:val="bottom"/>
            <w:hideMark/>
          </w:tcPr>
          <w:p w14:paraId="262A84E0" w14:textId="51191CB9" w:rsidR="003F18EE" w:rsidRPr="00CB56EC" w:rsidRDefault="003F18EE" w:rsidP="003F18EE">
            <w:pPr>
              <w:jc w:val="right"/>
              <w:rPr>
                <w:sz w:val="14"/>
                <w:szCs w:val="14"/>
              </w:rPr>
            </w:pPr>
            <w:r w:rsidRPr="003F18EE">
              <w:rPr>
                <w:sz w:val="14"/>
                <w:szCs w:val="14"/>
              </w:rPr>
              <w:t>-</w:t>
            </w:r>
          </w:p>
        </w:tc>
        <w:tc>
          <w:tcPr>
            <w:tcW w:w="796" w:type="dxa"/>
            <w:shd w:val="clear" w:color="auto" w:fill="auto"/>
            <w:vAlign w:val="bottom"/>
            <w:hideMark/>
          </w:tcPr>
          <w:p w14:paraId="4838442A" w14:textId="17437514" w:rsidR="003F18EE" w:rsidRPr="00CB56EC" w:rsidRDefault="003F18EE" w:rsidP="003F18EE">
            <w:pPr>
              <w:jc w:val="right"/>
              <w:rPr>
                <w:sz w:val="14"/>
                <w:szCs w:val="14"/>
              </w:rPr>
            </w:pPr>
            <w:r w:rsidRPr="003F18EE">
              <w:rPr>
                <w:sz w:val="14"/>
                <w:szCs w:val="14"/>
              </w:rPr>
              <w:t>-</w:t>
            </w:r>
          </w:p>
        </w:tc>
        <w:tc>
          <w:tcPr>
            <w:tcW w:w="795" w:type="dxa"/>
            <w:shd w:val="clear" w:color="auto" w:fill="auto"/>
            <w:vAlign w:val="bottom"/>
            <w:hideMark/>
          </w:tcPr>
          <w:p w14:paraId="319BE157" w14:textId="244CC768" w:rsidR="003F18EE" w:rsidRPr="00CB56EC" w:rsidRDefault="003F18EE" w:rsidP="003F18EE">
            <w:pPr>
              <w:jc w:val="right"/>
              <w:rPr>
                <w:sz w:val="14"/>
                <w:szCs w:val="14"/>
              </w:rPr>
            </w:pPr>
            <w:r w:rsidRPr="003F18EE">
              <w:rPr>
                <w:sz w:val="14"/>
                <w:szCs w:val="14"/>
              </w:rPr>
              <w:t>-</w:t>
            </w:r>
          </w:p>
        </w:tc>
        <w:tc>
          <w:tcPr>
            <w:tcW w:w="796" w:type="dxa"/>
            <w:shd w:val="clear" w:color="auto" w:fill="auto"/>
            <w:vAlign w:val="bottom"/>
          </w:tcPr>
          <w:p w14:paraId="44209787" w14:textId="40F02D3D" w:rsidR="003F18EE" w:rsidRPr="00CB56EC" w:rsidRDefault="003F18EE" w:rsidP="003F18EE">
            <w:pPr>
              <w:jc w:val="right"/>
              <w:rPr>
                <w:sz w:val="14"/>
                <w:szCs w:val="14"/>
              </w:rPr>
            </w:pPr>
            <w:r w:rsidRPr="00432367">
              <w:rPr>
                <w:sz w:val="14"/>
                <w:szCs w:val="14"/>
              </w:rPr>
              <w:t>-</w:t>
            </w:r>
          </w:p>
        </w:tc>
        <w:tc>
          <w:tcPr>
            <w:tcW w:w="796" w:type="dxa"/>
            <w:shd w:val="clear" w:color="auto" w:fill="auto"/>
            <w:vAlign w:val="bottom"/>
          </w:tcPr>
          <w:p w14:paraId="3161F67A" w14:textId="13852F77" w:rsidR="003F18EE" w:rsidRPr="00CB56EC" w:rsidRDefault="003F18EE" w:rsidP="003F18EE">
            <w:pPr>
              <w:jc w:val="right"/>
              <w:rPr>
                <w:sz w:val="14"/>
                <w:szCs w:val="14"/>
              </w:rPr>
            </w:pPr>
            <w:r w:rsidRPr="00432367">
              <w:rPr>
                <w:sz w:val="14"/>
                <w:szCs w:val="14"/>
              </w:rPr>
              <w:t>-</w:t>
            </w:r>
          </w:p>
        </w:tc>
        <w:tc>
          <w:tcPr>
            <w:tcW w:w="796" w:type="dxa"/>
            <w:shd w:val="clear" w:color="auto" w:fill="auto"/>
            <w:vAlign w:val="bottom"/>
          </w:tcPr>
          <w:p w14:paraId="16397765" w14:textId="350AA80F" w:rsidR="003F18EE" w:rsidRPr="00CB56EC" w:rsidRDefault="003F18EE" w:rsidP="003F18EE">
            <w:pPr>
              <w:jc w:val="right"/>
              <w:rPr>
                <w:sz w:val="14"/>
                <w:szCs w:val="14"/>
              </w:rPr>
            </w:pPr>
            <w:r w:rsidRPr="00432367">
              <w:rPr>
                <w:sz w:val="14"/>
                <w:szCs w:val="14"/>
              </w:rPr>
              <w:t>-</w:t>
            </w:r>
          </w:p>
        </w:tc>
      </w:tr>
      <w:tr w:rsidR="003F18EE" w:rsidRPr="003F18EE" w14:paraId="63896A27" w14:textId="77777777" w:rsidTr="003F18EE">
        <w:trPr>
          <w:trHeight w:val="113"/>
        </w:trPr>
        <w:tc>
          <w:tcPr>
            <w:tcW w:w="529" w:type="dxa"/>
            <w:tcBorders>
              <w:left w:val="single" w:sz="6" w:space="0" w:color="auto"/>
            </w:tcBorders>
            <w:shd w:val="clear" w:color="auto" w:fill="auto"/>
            <w:noWrap/>
            <w:hideMark/>
          </w:tcPr>
          <w:p w14:paraId="42010CDC"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XIII.</w:t>
            </w:r>
          </w:p>
        </w:tc>
        <w:tc>
          <w:tcPr>
            <w:tcW w:w="3200" w:type="dxa"/>
            <w:shd w:val="clear" w:color="auto" w:fill="auto"/>
            <w:vAlign w:val="bottom"/>
            <w:hideMark/>
          </w:tcPr>
          <w:p w14:paraId="3D571CAE"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DİĞER YÜKÜMLÜLÜKLER</w:t>
            </w:r>
          </w:p>
        </w:tc>
        <w:tc>
          <w:tcPr>
            <w:tcW w:w="795" w:type="dxa"/>
            <w:shd w:val="clear" w:color="auto" w:fill="auto"/>
            <w:noWrap/>
            <w:vAlign w:val="bottom"/>
            <w:hideMark/>
          </w:tcPr>
          <w:p w14:paraId="51F400FF" w14:textId="78EAEC76" w:rsidR="003F18EE" w:rsidRPr="003F18EE" w:rsidRDefault="003F18EE" w:rsidP="003F18EE">
            <w:pPr>
              <w:jc w:val="center"/>
              <w:rPr>
                <w:b/>
                <w:bCs/>
                <w:color w:val="000000"/>
                <w:sz w:val="14"/>
                <w:szCs w:val="14"/>
                <w:lang w:eastAsia="tr-TR"/>
              </w:rPr>
            </w:pPr>
            <w:r w:rsidRPr="003F18EE">
              <w:rPr>
                <w:b/>
                <w:bCs/>
                <w:color w:val="000000"/>
                <w:sz w:val="14"/>
                <w:szCs w:val="14"/>
                <w:lang w:eastAsia="tr-TR"/>
              </w:rPr>
              <w:t>(2.5.)</w:t>
            </w:r>
          </w:p>
        </w:tc>
        <w:tc>
          <w:tcPr>
            <w:tcW w:w="796" w:type="dxa"/>
            <w:shd w:val="clear" w:color="auto" w:fill="auto"/>
            <w:vAlign w:val="bottom"/>
            <w:hideMark/>
          </w:tcPr>
          <w:p w14:paraId="18D722E9" w14:textId="545A209D" w:rsidR="003F18EE" w:rsidRPr="003F18EE" w:rsidRDefault="003F18EE" w:rsidP="003F18EE">
            <w:pPr>
              <w:jc w:val="right"/>
              <w:rPr>
                <w:b/>
                <w:bCs/>
                <w:sz w:val="14"/>
                <w:szCs w:val="14"/>
              </w:rPr>
            </w:pPr>
            <w:r w:rsidRPr="00F020A3">
              <w:rPr>
                <w:b/>
                <w:bCs/>
                <w:sz w:val="14"/>
                <w:szCs w:val="14"/>
              </w:rPr>
              <w:t>1,595,018</w:t>
            </w:r>
          </w:p>
        </w:tc>
        <w:tc>
          <w:tcPr>
            <w:tcW w:w="796" w:type="dxa"/>
            <w:shd w:val="clear" w:color="auto" w:fill="auto"/>
            <w:vAlign w:val="bottom"/>
            <w:hideMark/>
          </w:tcPr>
          <w:p w14:paraId="10630A2E" w14:textId="0591DA50" w:rsidR="003F18EE" w:rsidRPr="003F18EE" w:rsidRDefault="003F18EE" w:rsidP="003F18EE">
            <w:pPr>
              <w:jc w:val="right"/>
              <w:rPr>
                <w:b/>
                <w:bCs/>
                <w:sz w:val="14"/>
                <w:szCs w:val="14"/>
              </w:rPr>
            </w:pPr>
            <w:r w:rsidRPr="00F020A3">
              <w:rPr>
                <w:b/>
                <w:bCs/>
                <w:sz w:val="14"/>
                <w:szCs w:val="14"/>
              </w:rPr>
              <w:t>240</w:t>
            </w:r>
          </w:p>
        </w:tc>
        <w:tc>
          <w:tcPr>
            <w:tcW w:w="795" w:type="dxa"/>
            <w:shd w:val="clear" w:color="auto" w:fill="auto"/>
            <w:vAlign w:val="bottom"/>
            <w:hideMark/>
          </w:tcPr>
          <w:p w14:paraId="428A4FC4" w14:textId="518CEFD9" w:rsidR="003F18EE" w:rsidRPr="003F18EE" w:rsidRDefault="003F18EE" w:rsidP="003F18EE">
            <w:pPr>
              <w:jc w:val="right"/>
              <w:rPr>
                <w:b/>
                <w:bCs/>
                <w:sz w:val="14"/>
                <w:szCs w:val="14"/>
              </w:rPr>
            </w:pPr>
            <w:r w:rsidRPr="00F020A3">
              <w:rPr>
                <w:b/>
                <w:bCs/>
                <w:sz w:val="14"/>
                <w:szCs w:val="14"/>
              </w:rPr>
              <w:t>1,595,258</w:t>
            </w:r>
          </w:p>
        </w:tc>
        <w:tc>
          <w:tcPr>
            <w:tcW w:w="796" w:type="dxa"/>
            <w:shd w:val="clear" w:color="auto" w:fill="auto"/>
            <w:vAlign w:val="bottom"/>
          </w:tcPr>
          <w:p w14:paraId="4F22EFDD" w14:textId="04D3120C" w:rsidR="003F18EE" w:rsidRPr="003F18EE" w:rsidRDefault="003F18EE" w:rsidP="003F18EE">
            <w:pPr>
              <w:jc w:val="right"/>
              <w:rPr>
                <w:b/>
                <w:bCs/>
                <w:sz w:val="14"/>
                <w:szCs w:val="14"/>
              </w:rPr>
            </w:pPr>
            <w:r w:rsidRPr="003F18EE">
              <w:rPr>
                <w:b/>
                <w:bCs/>
                <w:sz w:val="14"/>
                <w:szCs w:val="14"/>
              </w:rPr>
              <w:t>192,588</w:t>
            </w:r>
          </w:p>
        </w:tc>
        <w:tc>
          <w:tcPr>
            <w:tcW w:w="796" w:type="dxa"/>
            <w:shd w:val="clear" w:color="auto" w:fill="auto"/>
            <w:vAlign w:val="bottom"/>
          </w:tcPr>
          <w:p w14:paraId="0A58CD13" w14:textId="21FDAC0A" w:rsidR="003F18EE" w:rsidRPr="003F18EE" w:rsidRDefault="003F18EE" w:rsidP="003F18EE">
            <w:pPr>
              <w:jc w:val="right"/>
              <w:rPr>
                <w:b/>
                <w:bCs/>
                <w:sz w:val="14"/>
                <w:szCs w:val="14"/>
              </w:rPr>
            </w:pPr>
            <w:r w:rsidRPr="003F18EE">
              <w:rPr>
                <w:b/>
                <w:bCs/>
                <w:sz w:val="14"/>
                <w:szCs w:val="14"/>
              </w:rPr>
              <w:t>44,683</w:t>
            </w:r>
          </w:p>
        </w:tc>
        <w:tc>
          <w:tcPr>
            <w:tcW w:w="796" w:type="dxa"/>
            <w:shd w:val="clear" w:color="auto" w:fill="auto"/>
            <w:vAlign w:val="bottom"/>
          </w:tcPr>
          <w:p w14:paraId="0BC018F0" w14:textId="56EDD71A" w:rsidR="003F18EE" w:rsidRPr="003F18EE" w:rsidRDefault="003F18EE" w:rsidP="003F18EE">
            <w:pPr>
              <w:jc w:val="right"/>
              <w:rPr>
                <w:b/>
                <w:bCs/>
                <w:sz w:val="14"/>
                <w:szCs w:val="14"/>
              </w:rPr>
            </w:pPr>
            <w:r w:rsidRPr="003F18EE">
              <w:rPr>
                <w:b/>
                <w:bCs/>
                <w:sz w:val="14"/>
                <w:szCs w:val="14"/>
              </w:rPr>
              <w:t>237,271</w:t>
            </w:r>
          </w:p>
        </w:tc>
      </w:tr>
      <w:tr w:rsidR="003F18EE" w:rsidRPr="003F18EE" w14:paraId="03A2E52E" w14:textId="77777777" w:rsidTr="003F18EE">
        <w:trPr>
          <w:trHeight w:val="113"/>
        </w:trPr>
        <w:tc>
          <w:tcPr>
            <w:tcW w:w="529" w:type="dxa"/>
            <w:tcBorders>
              <w:left w:val="single" w:sz="6" w:space="0" w:color="auto"/>
            </w:tcBorders>
            <w:shd w:val="clear" w:color="auto" w:fill="auto"/>
            <w:noWrap/>
            <w:hideMark/>
          </w:tcPr>
          <w:p w14:paraId="29BA5880"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XIV.</w:t>
            </w:r>
          </w:p>
        </w:tc>
        <w:tc>
          <w:tcPr>
            <w:tcW w:w="3200" w:type="dxa"/>
            <w:shd w:val="clear" w:color="auto" w:fill="auto"/>
            <w:vAlign w:val="bottom"/>
            <w:hideMark/>
          </w:tcPr>
          <w:p w14:paraId="6CE1E36A"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ÖZKAYNAKLAR</w:t>
            </w:r>
          </w:p>
        </w:tc>
        <w:tc>
          <w:tcPr>
            <w:tcW w:w="795" w:type="dxa"/>
            <w:shd w:val="clear" w:color="auto" w:fill="auto"/>
            <w:noWrap/>
            <w:vAlign w:val="bottom"/>
            <w:hideMark/>
          </w:tcPr>
          <w:p w14:paraId="30DE4D33" w14:textId="77777777" w:rsidR="003F18EE" w:rsidRPr="003F18EE" w:rsidRDefault="003F18EE" w:rsidP="003F18EE">
            <w:pPr>
              <w:jc w:val="center"/>
              <w:rPr>
                <w:b/>
                <w:bCs/>
                <w:color w:val="000000"/>
                <w:sz w:val="14"/>
                <w:szCs w:val="14"/>
                <w:lang w:eastAsia="tr-TR"/>
              </w:rPr>
            </w:pPr>
            <w:r w:rsidRPr="003F18EE">
              <w:rPr>
                <w:b/>
                <w:bCs/>
                <w:color w:val="000000"/>
                <w:sz w:val="14"/>
                <w:szCs w:val="14"/>
                <w:lang w:eastAsia="tr-TR"/>
              </w:rPr>
              <w:t>(2.12.)</w:t>
            </w:r>
          </w:p>
        </w:tc>
        <w:tc>
          <w:tcPr>
            <w:tcW w:w="796" w:type="dxa"/>
            <w:shd w:val="clear" w:color="auto" w:fill="auto"/>
            <w:vAlign w:val="bottom"/>
            <w:hideMark/>
          </w:tcPr>
          <w:p w14:paraId="5B446263" w14:textId="1A0F97E9" w:rsidR="003F18EE" w:rsidRPr="003F18EE" w:rsidRDefault="003F18EE" w:rsidP="003F18EE">
            <w:pPr>
              <w:jc w:val="right"/>
              <w:rPr>
                <w:b/>
                <w:bCs/>
                <w:sz w:val="14"/>
                <w:szCs w:val="14"/>
              </w:rPr>
            </w:pPr>
            <w:r w:rsidRPr="00F020A3">
              <w:rPr>
                <w:b/>
                <w:bCs/>
                <w:sz w:val="14"/>
                <w:szCs w:val="14"/>
              </w:rPr>
              <w:t>2,535,574</w:t>
            </w:r>
          </w:p>
        </w:tc>
        <w:tc>
          <w:tcPr>
            <w:tcW w:w="796" w:type="dxa"/>
            <w:shd w:val="clear" w:color="auto" w:fill="auto"/>
            <w:vAlign w:val="bottom"/>
            <w:hideMark/>
          </w:tcPr>
          <w:p w14:paraId="697F4708" w14:textId="31C9268F" w:rsidR="003F18EE" w:rsidRPr="003F18EE" w:rsidRDefault="003F18EE" w:rsidP="003F18EE">
            <w:pPr>
              <w:jc w:val="right"/>
              <w:rPr>
                <w:b/>
                <w:bCs/>
                <w:sz w:val="14"/>
                <w:szCs w:val="14"/>
              </w:rPr>
            </w:pPr>
            <w:r w:rsidRPr="00F020A3">
              <w:rPr>
                <w:b/>
                <w:bCs/>
                <w:sz w:val="14"/>
                <w:szCs w:val="14"/>
              </w:rPr>
              <w:t>595</w:t>
            </w:r>
          </w:p>
        </w:tc>
        <w:tc>
          <w:tcPr>
            <w:tcW w:w="795" w:type="dxa"/>
            <w:shd w:val="clear" w:color="auto" w:fill="auto"/>
            <w:vAlign w:val="bottom"/>
            <w:hideMark/>
          </w:tcPr>
          <w:p w14:paraId="52D4DA4B" w14:textId="7ED25BCD" w:rsidR="003F18EE" w:rsidRPr="003F18EE" w:rsidRDefault="003F18EE" w:rsidP="003F18EE">
            <w:pPr>
              <w:jc w:val="right"/>
              <w:rPr>
                <w:b/>
                <w:bCs/>
                <w:sz w:val="14"/>
                <w:szCs w:val="14"/>
              </w:rPr>
            </w:pPr>
            <w:r w:rsidRPr="00F020A3">
              <w:rPr>
                <w:b/>
                <w:bCs/>
                <w:sz w:val="14"/>
                <w:szCs w:val="14"/>
              </w:rPr>
              <w:t>2,536,169</w:t>
            </w:r>
          </w:p>
        </w:tc>
        <w:tc>
          <w:tcPr>
            <w:tcW w:w="796" w:type="dxa"/>
            <w:shd w:val="clear" w:color="auto" w:fill="auto"/>
            <w:vAlign w:val="bottom"/>
          </w:tcPr>
          <w:p w14:paraId="4AC747A9" w14:textId="2F2AE6BE" w:rsidR="003F18EE" w:rsidRPr="003F18EE" w:rsidRDefault="003F18EE" w:rsidP="003F18EE">
            <w:pPr>
              <w:jc w:val="right"/>
              <w:rPr>
                <w:b/>
                <w:bCs/>
                <w:sz w:val="14"/>
                <w:szCs w:val="14"/>
              </w:rPr>
            </w:pPr>
            <w:r w:rsidRPr="003F18EE">
              <w:rPr>
                <w:b/>
                <w:bCs/>
                <w:sz w:val="14"/>
                <w:szCs w:val="14"/>
              </w:rPr>
              <w:t>2,652,605</w:t>
            </w:r>
          </w:p>
        </w:tc>
        <w:tc>
          <w:tcPr>
            <w:tcW w:w="796" w:type="dxa"/>
            <w:shd w:val="clear" w:color="auto" w:fill="auto"/>
            <w:vAlign w:val="bottom"/>
          </w:tcPr>
          <w:p w14:paraId="5A15051F" w14:textId="68D0DBDA" w:rsidR="003F18EE" w:rsidRPr="003F18EE" w:rsidRDefault="003F18EE" w:rsidP="003F18EE">
            <w:pPr>
              <w:jc w:val="right"/>
              <w:rPr>
                <w:b/>
                <w:bCs/>
                <w:sz w:val="14"/>
                <w:szCs w:val="14"/>
              </w:rPr>
            </w:pPr>
            <w:r w:rsidRPr="003F18EE">
              <w:rPr>
                <w:b/>
                <w:bCs/>
                <w:sz w:val="14"/>
                <w:szCs w:val="14"/>
              </w:rPr>
              <w:t>162</w:t>
            </w:r>
          </w:p>
        </w:tc>
        <w:tc>
          <w:tcPr>
            <w:tcW w:w="796" w:type="dxa"/>
            <w:shd w:val="clear" w:color="auto" w:fill="auto"/>
            <w:vAlign w:val="bottom"/>
          </w:tcPr>
          <w:p w14:paraId="73725139" w14:textId="24027544" w:rsidR="003F18EE" w:rsidRPr="003F18EE" w:rsidRDefault="003F18EE" w:rsidP="003F18EE">
            <w:pPr>
              <w:jc w:val="right"/>
              <w:rPr>
                <w:b/>
                <w:bCs/>
                <w:sz w:val="14"/>
                <w:szCs w:val="14"/>
              </w:rPr>
            </w:pPr>
            <w:r w:rsidRPr="003F18EE">
              <w:rPr>
                <w:b/>
                <w:bCs/>
                <w:sz w:val="14"/>
                <w:szCs w:val="14"/>
              </w:rPr>
              <w:t>2,652,767</w:t>
            </w:r>
          </w:p>
        </w:tc>
      </w:tr>
      <w:tr w:rsidR="003F18EE" w:rsidRPr="00CB56EC" w14:paraId="2F7CDCB7" w14:textId="77777777" w:rsidTr="003F18EE">
        <w:trPr>
          <w:trHeight w:val="113"/>
        </w:trPr>
        <w:tc>
          <w:tcPr>
            <w:tcW w:w="529" w:type="dxa"/>
            <w:tcBorders>
              <w:left w:val="single" w:sz="6" w:space="0" w:color="auto"/>
            </w:tcBorders>
            <w:shd w:val="clear" w:color="auto" w:fill="auto"/>
            <w:noWrap/>
            <w:hideMark/>
          </w:tcPr>
          <w:p w14:paraId="1B3ED7BA" w14:textId="77777777" w:rsidR="003F18EE" w:rsidRPr="00CB56EC" w:rsidRDefault="003F18EE" w:rsidP="003F18EE">
            <w:pPr>
              <w:rPr>
                <w:color w:val="000000"/>
                <w:sz w:val="14"/>
                <w:szCs w:val="14"/>
                <w:lang w:eastAsia="tr-TR"/>
              </w:rPr>
            </w:pPr>
            <w:r w:rsidRPr="00CB56EC">
              <w:rPr>
                <w:color w:val="000000"/>
                <w:sz w:val="14"/>
                <w:szCs w:val="14"/>
                <w:lang w:eastAsia="tr-TR"/>
              </w:rPr>
              <w:t>14.1.</w:t>
            </w:r>
          </w:p>
        </w:tc>
        <w:tc>
          <w:tcPr>
            <w:tcW w:w="3200" w:type="dxa"/>
            <w:shd w:val="clear" w:color="auto" w:fill="auto"/>
            <w:noWrap/>
            <w:vAlign w:val="bottom"/>
            <w:hideMark/>
          </w:tcPr>
          <w:p w14:paraId="54E6AF05" w14:textId="77777777" w:rsidR="003F18EE" w:rsidRPr="00CB56EC" w:rsidRDefault="003F18EE" w:rsidP="003F18EE">
            <w:pPr>
              <w:rPr>
                <w:color w:val="000000"/>
                <w:sz w:val="14"/>
                <w:szCs w:val="14"/>
                <w:lang w:eastAsia="tr-TR"/>
              </w:rPr>
            </w:pPr>
            <w:r w:rsidRPr="00CB56EC">
              <w:rPr>
                <w:color w:val="000000"/>
                <w:sz w:val="14"/>
                <w:szCs w:val="14"/>
                <w:lang w:eastAsia="tr-TR"/>
              </w:rPr>
              <w:t>Ödenmiş Sermaye</w:t>
            </w:r>
          </w:p>
        </w:tc>
        <w:tc>
          <w:tcPr>
            <w:tcW w:w="795" w:type="dxa"/>
            <w:shd w:val="clear" w:color="auto" w:fill="auto"/>
            <w:noWrap/>
            <w:vAlign w:val="bottom"/>
            <w:hideMark/>
          </w:tcPr>
          <w:p w14:paraId="30D5325A" w14:textId="77777777" w:rsidR="003F18EE" w:rsidRPr="00CB56EC" w:rsidRDefault="003F18EE" w:rsidP="003F18EE">
            <w:pPr>
              <w:jc w:val="center"/>
              <w:rPr>
                <w:color w:val="000000"/>
                <w:sz w:val="14"/>
                <w:szCs w:val="14"/>
                <w:lang w:eastAsia="tr-TR"/>
              </w:rPr>
            </w:pPr>
          </w:p>
        </w:tc>
        <w:tc>
          <w:tcPr>
            <w:tcW w:w="796" w:type="dxa"/>
            <w:shd w:val="clear" w:color="auto" w:fill="auto"/>
            <w:vAlign w:val="bottom"/>
            <w:hideMark/>
          </w:tcPr>
          <w:p w14:paraId="7DF970DF" w14:textId="3D4962AA" w:rsidR="003F18EE" w:rsidRPr="00CB56EC" w:rsidRDefault="003F18EE" w:rsidP="003F18EE">
            <w:pPr>
              <w:jc w:val="right"/>
              <w:rPr>
                <w:sz w:val="14"/>
                <w:szCs w:val="14"/>
              </w:rPr>
            </w:pPr>
            <w:r w:rsidRPr="00F020A3">
              <w:rPr>
                <w:sz w:val="14"/>
                <w:szCs w:val="14"/>
              </w:rPr>
              <w:t>3,000,000</w:t>
            </w:r>
          </w:p>
        </w:tc>
        <w:tc>
          <w:tcPr>
            <w:tcW w:w="796" w:type="dxa"/>
            <w:shd w:val="clear" w:color="auto" w:fill="auto"/>
            <w:vAlign w:val="bottom"/>
            <w:hideMark/>
          </w:tcPr>
          <w:p w14:paraId="656C1478" w14:textId="140BE4BB" w:rsidR="003F18EE" w:rsidRPr="00CB56EC" w:rsidRDefault="003F18EE" w:rsidP="003F18EE">
            <w:pPr>
              <w:jc w:val="right"/>
              <w:rPr>
                <w:sz w:val="14"/>
                <w:szCs w:val="14"/>
              </w:rPr>
            </w:pPr>
            <w:r w:rsidRPr="003F18EE">
              <w:rPr>
                <w:sz w:val="14"/>
                <w:szCs w:val="14"/>
              </w:rPr>
              <w:t>-</w:t>
            </w:r>
          </w:p>
        </w:tc>
        <w:tc>
          <w:tcPr>
            <w:tcW w:w="795" w:type="dxa"/>
            <w:shd w:val="clear" w:color="auto" w:fill="auto"/>
            <w:vAlign w:val="bottom"/>
            <w:hideMark/>
          </w:tcPr>
          <w:p w14:paraId="7E5A2A5D" w14:textId="23B1B635" w:rsidR="003F18EE" w:rsidRPr="00CB56EC" w:rsidRDefault="003F18EE" w:rsidP="003F18EE">
            <w:pPr>
              <w:jc w:val="right"/>
              <w:rPr>
                <w:sz w:val="14"/>
                <w:szCs w:val="14"/>
              </w:rPr>
            </w:pPr>
            <w:r w:rsidRPr="00F020A3">
              <w:rPr>
                <w:sz w:val="14"/>
                <w:szCs w:val="14"/>
              </w:rPr>
              <w:t>3,000,000</w:t>
            </w:r>
          </w:p>
        </w:tc>
        <w:tc>
          <w:tcPr>
            <w:tcW w:w="796" w:type="dxa"/>
            <w:shd w:val="clear" w:color="auto" w:fill="auto"/>
            <w:vAlign w:val="bottom"/>
          </w:tcPr>
          <w:p w14:paraId="64182BC4" w14:textId="39FE6236" w:rsidR="003F18EE" w:rsidRPr="00CB56EC" w:rsidRDefault="003F18EE" w:rsidP="003F18EE">
            <w:pPr>
              <w:jc w:val="right"/>
              <w:rPr>
                <w:sz w:val="14"/>
                <w:szCs w:val="14"/>
              </w:rPr>
            </w:pPr>
            <w:r w:rsidRPr="00210B51">
              <w:rPr>
                <w:sz w:val="14"/>
                <w:szCs w:val="14"/>
              </w:rPr>
              <w:t>3,000,000</w:t>
            </w:r>
          </w:p>
        </w:tc>
        <w:tc>
          <w:tcPr>
            <w:tcW w:w="796" w:type="dxa"/>
            <w:shd w:val="clear" w:color="auto" w:fill="auto"/>
            <w:vAlign w:val="bottom"/>
          </w:tcPr>
          <w:p w14:paraId="0E53F352" w14:textId="00CEAD9D" w:rsidR="003F18EE" w:rsidRPr="00CB56EC" w:rsidRDefault="003F18EE" w:rsidP="003F18EE">
            <w:pPr>
              <w:jc w:val="right"/>
              <w:rPr>
                <w:sz w:val="14"/>
                <w:szCs w:val="14"/>
              </w:rPr>
            </w:pPr>
            <w:r w:rsidRPr="00432367">
              <w:rPr>
                <w:sz w:val="14"/>
                <w:szCs w:val="14"/>
              </w:rPr>
              <w:t>-</w:t>
            </w:r>
          </w:p>
        </w:tc>
        <w:tc>
          <w:tcPr>
            <w:tcW w:w="796" w:type="dxa"/>
            <w:shd w:val="clear" w:color="auto" w:fill="auto"/>
            <w:vAlign w:val="bottom"/>
          </w:tcPr>
          <w:p w14:paraId="45AA4098" w14:textId="22AADCDA" w:rsidR="003F18EE" w:rsidRPr="00CB56EC" w:rsidRDefault="003F18EE" w:rsidP="003F18EE">
            <w:pPr>
              <w:jc w:val="right"/>
              <w:rPr>
                <w:sz w:val="14"/>
                <w:szCs w:val="14"/>
              </w:rPr>
            </w:pPr>
            <w:r w:rsidRPr="00210B51">
              <w:rPr>
                <w:sz w:val="14"/>
                <w:szCs w:val="14"/>
              </w:rPr>
              <w:t>3,000,000</w:t>
            </w:r>
          </w:p>
        </w:tc>
      </w:tr>
      <w:tr w:rsidR="003F18EE" w:rsidRPr="00CB56EC" w14:paraId="58C2ACA2" w14:textId="77777777" w:rsidTr="003F18EE">
        <w:trPr>
          <w:trHeight w:val="113"/>
        </w:trPr>
        <w:tc>
          <w:tcPr>
            <w:tcW w:w="529" w:type="dxa"/>
            <w:tcBorders>
              <w:left w:val="single" w:sz="6" w:space="0" w:color="auto"/>
            </w:tcBorders>
            <w:shd w:val="clear" w:color="auto" w:fill="auto"/>
            <w:noWrap/>
            <w:hideMark/>
          </w:tcPr>
          <w:p w14:paraId="642C159F" w14:textId="77777777" w:rsidR="003F18EE" w:rsidRPr="00CB56EC" w:rsidRDefault="003F18EE" w:rsidP="003F18EE">
            <w:pPr>
              <w:rPr>
                <w:color w:val="000000"/>
                <w:sz w:val="14"/>
                <w:szCs w:val="14"/>
                <w:lang w:eastAsia="tr-TR"/>
              </w:rPr>
            </w:pPr>
            <w:r w:rsidRPr="00CB56EC">
              <w:rPr>
                <w:color w:val="000000"/>
                <w:sz w:val="14"/>
                <w:szCs w:val="14"/>
                <w:lang w:eastAsia="tr-TR"/>
              </w:rPr>
              <w:t>14.2.</w:t>
            </w:r>
          </w:p>
        </w:tc>
        <w:tc>
          <w:tcPr>
            <w:tcW w:w="3200" w:type="dxa"/>
            <w:shd w:val="clear" w:color="auto" w:fill="auto"/>
            <w:noWrap/>
            <w:vAlign w:val="bottom"/>
            <w:hideMark/>
          </w:tcPr>
          <w:p w14:paraId="0A4656FF" w14:textId="77777777" w:rsidR="003F18EE" w:rsidRPr="00CB56EC" w:rsidRDefault="003F18EE" w:rsidP="003F18EE">
            <w:pPr>
              <w:rPr>
                <w:color w:val="000000"/>
                <w:sz w:val="14"/>
                <w:szCs w:val="14"/>
                <w:lang w:eastAsia="tr-TR"/>
              </w:rPr>
            </w:pPr>
            <w:r w:rsidRPr="00CB56EC">
              <w:rPr>
                <w:color w:val="000000"/>
                <w:sz w:val="14"/>
                <w:szCs w:val="14"/>
                <w:lang w:eastAsia="tr-TR"/>
              </w:rPr>
              <w:t>Sermaye Yedekleri</w:t>
            </w:r>
          </w:p>
        </w:tc>
        <w:tc>
          <w:tcPr>
            <w:tcW w:w="795" w:type="dxa"/>
            <w:shd w:val="clear" w:color="auto" w:fill="auto"/>
            <w:noWrap/>
            <w:vAlign w:val="bottom"/>
            <w:hideMark/>
          </w:tcPr>
          <w:p w14:paraId="47842D22" w14:textId="77777777" w:rsidR="003F18EE" w:rsidRPr="00CB56EC" w:rsidRDefault="003F18EE" w:rsidP="003F18EE">
            <w:pPr>
              <w:jc w:val="center"/>
              <w:rPr>
                <w:color w:val="000000"/>
                <w:sz w:val="14"/>
                <w:szCs w:val="14"/>
                <w:lang w:eastAsia="tr-TR"/>
              </w:rPr>
            </w:pPr>
          </w:p>
        </w:tc>
        <w:tc>
          <w:tcPr>
            <w:tcW w:w="796" w:type="dxa"/>
            <w:shd w:val="clear" w:color="auto" w:fill="auto"/>
            <w:vAlign w:val="bottom"/>
            <w:hideMark/>
          </w:tcPr>
          <w:p w14:paraId="34C4498B" w14:textId="0A55BE86" w:rsidR="003F18EE" w:rsidRPr="00CB56EC" w:rsidRDefault="003F18EE" w:rsidP="003F18EE">
            <w:pPr>
              <w:jc w:val="right"/>
              <w:rPr>
                <w:sz w:val="14"/>
                <w:szCs w:val="14"/>
              </w:rPr>
            </w:pPr>
            <w:r w:rsidRPr="003F18EE">
              <w:rPr>
                <w:sz w:val="14"/>
                <w:szCs w:val="14"/>
              </w:rPr>
              <w:t>-</w:t>
            </w:r>
          </w:p>
        </w:tc>
        <w:tc>
          <w:tcPr>
            <w:tcW w:w="796" w:type="dxa"/>
            <w:shd w:val="clear" w:color="auto" w:fill="auto"/>
            <w:vAlign w:val="bottom"/>
            <w:hideMark/>
          </w:tcPr>
          <w:p w14:paraId="69462B51" w14:textId="0379C138" w:rsidR="003F18EE" w:rsidRPr="00CB56EC" w:rsidRDefault="003F18EE" w:rsidP="003F18EE">
            <w:pPr>
              <w:jc w:val="right"/>
              <w:rPr>
                <w:sz w:val="14"/>
                <w:szCs w:val="14"/>
              </w:rPr>
            </w:pPr>
            <w:r w:rsidRPr="003F18EE">
              <w:rPr>
                <w:sz w:val="14"/>
                <w:szCs w:val="14"/>
              </w:rPr>
              <w:t>-</w:t>
            </w:r>
          </w:p>
        </w:tc>
        <w:tc>
          <w:tcPr>
            <w:tcW w:w="795" w:type="dxa"/>
            <w:shd w:val="clear" w:color="auto" w:fill="auto"/>
            <w:vAlign w:val="bottom"/>
            <w:hideMark/>
          </w:tcPr>
          <w:p w14:paraId="43F8A9C1" w14:textId="31DC1C60" w:rsidR="003F18EE" w:rsidRPr="00CB56EC" w:rsidRDefault="003F18EE" w:rsidP="003F18EE">
            <w:pPr>
              <w:jc w:val="right"/>
              <w:rPr>
                <w:sz w:val="14"/>
                <w:szCs w:val="14"/>
              </w:rPr>
            </w:pPr>
            <w:r w:rsidRPr="003F18EE">
              <w:rPr>
                <w:sz w:val="14"/>
                <w:szCs w:val="14"/>
              </w:rPr>
              <w:t>-</w:t>
            </w:r>
          </w:p>
        </w:tc>
        <w:tc>
          <w:tcPr>
            <w:tcW w:w="796" w:type="dxa"/>
            <w:shd w:val="clear" w:color="auto" w:fill="auto"/>
            <w:vAlign w:val="bottom"/>
          </w:tcPr>
          <w:p w14:paraId="35951719" w14:textId="39AAED41" w:rsidR="003F18EE" w:rsidRPr="00CB56EC" w:rsidRDefault="003F18EE" w:rsidP="003F18EE">
            <w:pPr>
              <w:jc w:val="right"/>
              <w:rPr>
                <w:sz w:val="14"/>
                <w:szCs w:val="14"/>
              </w:rPr>
            </w:pPr>
            <w:r w:rsidRPr="00432367">
              <w:rPr>
                <w:sz w:val="14"/>
                <w:szCs w:val="14"/>
              </w:rPr>
              <w:t>-</w:t>
            </w:r>
          </w:p>
        </w:tc>
        <w:tc>
          <w:tcPr>
            <w:tcW w:w="796" w:type="dxa"/>
            <w:shd w:val="clear" w:color="auto" w:fill="auto"/>
            <w:vAlign w:val="bottom"/>
          </w:tcPr>
          <w:p w14:paraId="33A3E696" w14:textId="14EC1651" w:rsidR="003F18EE" w:rsidRPr="00CB56EC" w:rsidRDefault="003F18EE" w:rsidP="003F18EE">
            <w:pPr>
              <w:jc w:val="right"/>
              <w:rPr>
                <w:sz w:val="14"/>
                <w:szCs w:val="14"/>
              </w:rPr>
            </w:pPr>
            <w:r w:rsidRPr="00432367">
              <w:rPr>
                <w:sz w:val="14"/>
                <w:szCs w:val="14"/>
              </w:rPr>
              <w:t>-</w:t>
            </w:r>
          </w:p>
        </w:tc>
        <w:tc>
          <w:tcPr>
            <w:tcW w:w="796" w:type="dxa"/>
            <w:shd w:val="clear" w:color="auto" w:fill="auto"/>
            <w:vAlign w:val="bottom"/>
          </w:tcPr>
          <w:p w14:paraId="31D1CD6D" w14:textId="4AAAC484" w:rsidR="003F18EE" w:rsidRPr="00CB56EC" w:rsidRDefault="003F18EE" w:rsidP="003F18EE">
            <w:pPr>
              <w:jc w:val="right"/>
              <w:rPr>
                <w:sz w:val="14"/>
                <w:szCs w:val="14"/>
              </w:rPr>
            </w:pPr>
            <w:r w:rsidRPr="00432367">
              <w:rPr>
                <w:sz w:val="14"/>
                <w:szCs w:val="14"/>
              </w:rPr>
              <w:t>-</w:t>
            </w:r>
          </w:p>
        </w:tc>
      </w:tr>
      <w:tr w:rsidR="003F18EE" w:rsidRPr="00CB56EC" w14:paraId="787E6C19" w14:textId="77777777" w:rsidTr="003F18EE">
        <w:trPr>
          <w:trHeight w:val="113"/>
        </w:trPr>
        <w:tc>
          <w:tcPr>
            <w:tcW w:w="529" w:type="dxa"/>
            <w:tcBorders>
              <w:left w:val="single" w:sz="6" w:space="0" w:color="auto"/>
            </w:tcBorders>
            <w:shd w:val="clear" w:color="auto" w:fill="auto"/>
            <w:noWrap/>
            <w:hideMark/>
          </w:tcPr>
          <w:p w14:paraId="3F659B1E" w14:textId="77777777" w:rsidR="003F18EE" w:rsidRPr="00CB56EC" w:rsidRDefault="003F18EE" w:rsidP="003F18EE">
            <w:pPr>
              <w:rPr>
                <w:color w:val="000000"/>
                <w:sz w:val="14"/>
                <w:szCs w:val="14"/>
                <w:lang w:eastAsia="tr-TR"/>
              </w:rPr>
            </w:pPr>
            <w:r w:rsidRPr="00CB56EC">
              <w:rPr>
                <w:color w:val="000000"/>
                <w:sz w:val="14"/>
                <w:szCs w:val="14"/>
                <w:lang w:eastAsia="tr-TR"/>
              </w:rPr>
              <w:t>14.2.1.</w:t>
            </w:r>
          </w:p>
        </w:tc>
        <w:tc>
          <w:tcPr>
            <w:tcW w:w="3200" w:type="dxa"/>
            <w:shd w:val="clear" w:color="auto" w:fill="auto"/>
            <w:noWrap/>
            <w:vAlign w:val="bottom"/>
            <w:hideMark/>
          </w:tcPr>
          <w:p w14:paraId="37FCA6B0" w14:textId="77777777" w:rsidR="003F18EE" w:rsidRPr="00CB56EC" w:rsidRDefault="003F18EE" w:rsidP="003F18EE">
            <w:pPr>
              <w:rPr>
                <w:color w:val="000000"/>
                <w:sz w:val="14"/>
                <w:szCs w:val="14"/>
                <w:lang w:eastAsia="tr-TR"/>
              </w:rPr>
            </w:pPr>
            <w:r w:rsidRPr="00CB56EC">
              <w:rPr>
                <w:color w:val="000000"/>
                <w:sz w:val="14"/>
                <w:szCs w:val="14"/>
                <w:lang w:eastAsia="tr-TR"/>
              </w:rPr>
              <w:t>Hisse Senedi İhraç Primleri</w:t>
            </w:r>
          </w:p>
        </w:tc>
        <w:tc>
          <w:tcPr>
            <w:tcW w:w="795" w:type="dxa"/>
            <w:shd w:val="clear" w:color="auto" w:fill="auto"/>
            <w:noWrap/>
            <w:vAlign w:val="bottom"/>
            <w:hideMark/>
          </w:tcPr>
          <w:p w14:paraId="72939124" w14:textId="77777777" w:rsidR="003F18EE" w:rsidRPr="00CB56EC" w:rsidRDefault="003F18EE" w:rsidP="003F18EE">
            <w:pPr>
              <w:jc w:val="center"/>
              <w:rPr>
                <w:color w:val="000000"/>
                <w:sz w:val="14"/>
                <w:szCs w:val="14"/>
                <w:lang w:eastAsia="tr-TR"/>
              </w:rPr>
            </w:pPr>
          </w:p>
        </w:tc>
        <w:tc>
          <w:tcPr>
            <w:tcW w:w="796" w:type="dxa"/>
            <w:shd w:val="clear" w:color="auto" w:fill="auto"/>
            <w:vAlign w:val="bottom"/>
            <w:hideMark/>
          </w:tcPr>
          <w:p w14:paraId="2233FECD" w14:textId="05E6AF06" w:rsidR="003F18EE" w:rsidRPr="00CB56EC" w:rsidRDefault="003F18EE" w:rsidP="003F18EE">
            <w:pPr>
              <w:jc w:val="right"/>
              <w:rPr>
                <w:sz w:val="14"/>
                <w:szCs w:val="14"/>
              </w:rPr>
            </w:pPr>
            <w:r w:rsidRPr="003F18EE">
              <w:rPr>
                <w:sz w:val="14"/>
                <w:szCs w:val="14"/>
              </w:rPr>
              <w:t>-</w:t>
            </w:r>
          </w:p>
        </w:tc>
        <w:tc>
          <w:tcPr>
            <w:tcW w:w="796" w:type="dxa"/>
            <w:shd w:val="clear" w:color="auto" w:fill="auto"/>
            <w:vAlign w:val="bottom"/>
            <w:hideMark/>
          </w:tcPr>
          <w:p w14:paraId="3FC2C787" w14:textId="75BD3F19" w:rsidR="003F18EE" w:rsidRPr="00CB56EC" w:rsidRDefault="003F18EE" w:rsidP="003F18EE">
            <w:pPr>
              <w:jc w:val="right"/>
              <w:rPr>
                <w:sz w:val="14"/>
                <w:szCs w:val="14"/>
              </w:rPr>
            </w:pPr>
            <w:r w:rsidRPr="003F18EE">
              <w:rPr>
                <w:sz w:val="14"/>
                <w:szCs w:val="14"/>
              </w:rPr>
              <w:t>-</w:t>
            </w:r>
          </w:p>
        </w:tc>
        <w:tc>
          <w:tcPr>
            <w:tcW w:w="795" w:type="dxa"/>
            <w:shd w:val="clear" w:color="auto" w:fill="auto"/>
            <w:vAlign w:val="bottom"/>
            <w:hideMark/>
          </w:tcPr>
          <w:p w14:paraId="2E6D63B4" w14:textId="148FB411" w:rsidR="003F18EE" w:rsidRPr="00CB56EC" w:rsidRDefault="003F18EE" w:rsidP="003F18EE">
            <w:pPr>
              <w:jc w:val="right"/>
              <w:rPr>
                <w:sz w:val="14"/>
                <w:szCs w:val="14"/>
              </w:rPr>
            </w:pPr>
            <w:r w:rsidRPr="003F18EE">
              <w:rPr>
                <w:sz w:val="14"/>
                <w:szCs w:val="14"/>
              </w:rPr>
              <w:t>-</w:t>
            </w:r>
          </w:p>
        </w:tc>
        <w:tc>
          <w:tcPr>
            <w:tcW w:w="796" w:type="dxa"/>
            <w:shd w:val="clear" w:color="auto" w:fill="auto"/>
            <w:vAlign w:val="bottom"/>
          </w:tcPr>
          <w:p w14:paraId="3596CC2E" w14:textId="3C0CE5EB" w:rsidR="003F18EE" w:rsidRPr="00CB56EC" w:rsidRDefault="003F18EE" w:rsidP="003F18EE">
            <w:pPr>
              <w:jc w:val="right"/>
              <w:rPr>
                <w:sz w:val="14"/>
                <w:szCs w:val="14"/>
              </w:rPr>
            </w:pPr>
            <w:r w:rsidRPr="00432367">
              <w:rPr>
                <w:sz w:val="14"/>
                <w:szCs w:val="14"/>
              </w:rPr>
              <w:t>-</w:t>
            </w:r>
          </w:p>
        </w:tc>
        <w:tc>
          <w:tcPr>
            <w:tcW w:w="796" w:type="dxa"/>
            <w:shd w:val="clear" w:color="auto" w:fill="auto"/>
            <w:vAlign w:val="bottom"/>
          </w:tcPr>
          <w:p w14:paraId="7523C7BD" w14:textId="2583D4CE" w:rsidR="003F18EE" w:rsidRPr="00CB56EC" w:rsidRDefault="003F18EE" w:rsidP="003F18EE">
            <w:pPr>
              <w:jc w:val="right"/>
              <w:rPr>
                <w:sz w:val="14"/>
                <w:szCs w:val="14"/>
              </w:rPr>
            </w:pPr>
            <w:r w:rsidRPr="00432367">
              <w:rPr>
                <w:sz w:val="14"/>
                <w:szCs w:val="14"/>
              </w:rPr>
              <w:t>-</w:t>
            </w:r>
          </w:p>
        </w:tc>
        <w:tc>
          <w:tcPr>
            <w:tcW w:w="796" w:type="dxa"/>
            <w:shd w:val="clear" w:color="auto" w:fill="auto"/>
            <w:vAlign w:val="bottom"/>
          </w:tcPr>
          <w:p w14:paraId="78B2A55A" w14:textId="6B1ECD5D" w:rsidR="003F18EE" w:rsidRPr="00CB56EC" w:rsidRDefault="003F18EE" w:rsidP="003F18EE">
            <w:pPr>
              <w:jc w:val="right"/>
              <w:rPr>
                <w:sz w:val="14"/>
                <w:szCs w:val="14"/>
              </w:rPr>
            </w:pPr>
            <w:r w:rsidRPr="00432367">
              <w:rPr>
                <w:sz w:val="14"/>
                <w:szCs w:val="14"/>
              </w:rPr>
              <w:t>-</w:t>
            </w:r>
          </w:p>
        </w:tc>
      </w:tr>
      <w:tr w:rsidR="003F18EE" w:rsidRPr="00CB56EC" w14:paraId="49F8A4E2" w14:textId="77777777" w:rsidTr="003F18EE">
        <w:trPr>
          <w:trHeight w:val="113"/>
        </w:trPr>
        <w:tc>
          <w:tcPr>
            <w:tcW w:w="529" w:type="dxa"/>
            <w:tcBorders>
              <w:left w:val="single" w:sz="6" w:space="0" w:color="auto"/>
            </w:tcBorders>
            <w:shd w:val="clear" w:color="auto" w:fill="auto"/>
            <w:noWrap/>
            <w:hideMark/>
          </w:tcPr>
          <w:p w14:paraId="2505E568" w14:textId="77777777" w:rsidR="003F18EE" w:rsidRPr="00CB56EC" w:rsidRDefault="003F18EE" w:rsidP="003F18EE">
            <w:pPr>
              <w:rPr>
                <w:color w:val="000000"/>
                <w:sz w:val="14"/>
                <w:szCs w:val="14"/>
                <w:lang w:eastAsia="tr-TR"/>
              </w:rPr>
            </w:pPr>
            <w:r w:rsidRPr="00CB56EC">
              <w:rPr>
                <w:color w:val="000000"/>
                <w:sz w:val="14"/>
                <w:szCs w:val="14"/>
                <w:lang w:eastAsia="tr-TR"/>
              </w:rPr>
              <w:t>14.2.2.</w:t>
            </w:r>
          </w:p>
        </w:tc>
        <w:tc>
          <w:tcPr>
            <w:tcW w:w="3200" w:type="dxa"/>
            <w:shd w:val="clear" w:color="auto" w:fill="auto"/>
            <w:noWrap/>
            <w:vAlign w:val="bottom"/>
            <w:hideMark/>
          </w:tcPr>
          <w:p w14:paraId="6E3E9707" w14:textId="77777777" w:rsidR="003F18EE" w:rsidRPr="00CB56EC" w:rsidRDefault="003F18EE" w:rsidP="003F18EE">
            <w:pPr>
              <w:rPr>
                <w:color w:val="000000"/>
                <w:sz w:val="14"/>
                <w:szCs w:val="14"/>
                <w:lang w:eastAsia="tr-TR"/>
              </w:rPr>
            </w:pPr>
            <w:r w:rsidRPr="00CB56EC">
              <w:rPr>
                <w:color w:val="000000"/>
                <w:sz w:val="14"/>
                <w:szCs w:val="14"/>
                <w:lang w:eastAsia="tr-TR"/>
              </w:rPr>
              <w:t>Hisse Senedi İptal Kârları</w:t>
            </w:r>
          </w:p>
        </w:tc>
        <w:tc>
          <w:tcPr>
            <w:tcW w:w="795" w:type="dxa"/>
            <w:shd w:val="clear" w:color="auto" w:fill="auto"/>
            <w:noWrap/>
            <w:vAlign w:val="bottom"/>
            <w:hideMark/>
          </w:tcPr>
          <w:p w14:paraId="7234D5FC" w14:textId="77777777" w:rsidR="003F18EE" w:rsidRPr="00CB56EC" w:rsidRDefault="003F18EE" w:rsidP="003F18EE">
            <w:pPr>
              <w:jc w:val="center"/>
              <w:rPr>
                <w:color w:val="000000"/>
                <w:sz w:val="14"/>
                <w:szCs w:val="14"/>
                <w:lang w:eastAsia="tr-TR"/>
              </w:rPr>
            </w:pPr>
          </w:p>
        </w:tc>
        <w:tc>
          <w:tcPr>
            <w:tcW w:w="796" w:type="dxa"/>
            <w:shd w:val="clear" w:color="auto" w:fill="auto"/>
            <w:vAlign w:val="bottom"/>
            <w:hideMark/>
          </w:tcPr>
          <w:p w14:paraId="70021ADB" w14:textId="3B66137B" w:rsidR="003F18EE" w:rsidRPr="00CB56EC" w:rsidRDefault="003F18EE" w:rsidP="003F18EE">
            <w:pPr>
              <w:jc w:val="right"/>
              <w:rPr>
                <w:sz w:val="14"/>
                <w:szCs w:val="14"/>
              </w:rPr>
            </w:pPr>
            <w:r w:rsidRPr="003F18EE">
              <w:rPr>
                <w:sz w:val="14"/>
                <w:szCs w:val="14"/>
              </w:rPr>
              <w:t>-</w:t>
            </w:r>
          </w:p>
        </w:tc>
        <w:tc>
          <w:tcPr>
            <w:tcW w:w="796" w:type="dxa"/>
            <w:shd w:val="clear" w:color="auto" w:fill="auto"/>
            <w:vAlign w:val="bottom"/>
            <w:hideMark/>
          </w:tcPr>
          <w:p w14:paraId="1BCD3C92" w14:textId="430CDF60" w:rsidR="003F18EE" w:rsidRPr="00CB56EC" w:rsidRDefault="003F18EE" w:rsidP="003F18EE">
            <w:pPr>
              <w:jc w:val="right"/>
              <w:rPr>
                <w:sz w:val="14"/>
                <w:szCs w:val="14"/>
              </w:rPr>
            </w:pPr>
            <w:r w:rsidRPr="003F18EE">
              <w:rPr>
                <w:sz w:val="14"/>
                <w:szCs w:val="14"/>
              </w:rPr>
              <w:t>-</w:t>
            </w:r>
          </w:p>
        </w:tc>
        <w:tc>
          <w:tcPr>
            <w:tcW w:w="795" w:type="dxa"/>
            <w:shd w:val="clear" w:color="auto" w:fill="auto"/>
            <w:vAlign w:val="bottom"/>
            <w:hideMark/>
          </w:tcPr>
          <w:p w14:paraId="2B996E01" w14:textId="033ABD9C" w:rsidR="003F18EE" w:rsidRPr="00CB56EC" w:rsidRDefault="003F18EE" w:rsidP="003F18EE">
            <w:pPr>
              <w:jc w:val="right"/>
              <w:rPr>
                <w:sz w:val="14"/>
                <w:szCs w:val="14"/>
              </w:rPr>
            </w:pPr>
            <w:r w:rsidRPr="003F18EE">
              <w:rPr>
                <w:sz w:val="14"/>
                <w:szCs w:val="14"/>
              </w:rPr>
              <w:t>-</w:t>
            </w:r>
          </w:p>
        </w:tc>
        <w:tc>
          <w:tcPr>
            <w:tcW w:w="796" w:type="dxa"/>
            <w:shd w:val="clear" w:color="auto" w:fill="auto"/>
            <w:vAlign w:val="bottom"/>
          </w:tcPr>
          <w:p w14:paraId="381DE259" w14:textId="3B432E98" w:rsidR="003F18EE" w:rsidRPr="00CB56EC" w:rsidRDefault="003F18EE" w:rsidP="003F18EE">
            <w:pPr>
              <w:jc w:val="right"/>
              <w:rPr>
                <w:sz w:val="14"/>
                <w:szCs w:val="14"/>
              </w:rPr>
            </w:pPr>
            <w:r w:rsidRPr="00432367">
              <w:rPr>
                <w:sz w:val="14"/>
                <w:szCs w:val="14"/>
              </w:rPr>
              <w:t>-</w:t>
            </w:r>
          </w:p>
        </w:tc>
        <w:tc>
          <w:tcPr>
            <w:tcW w:w="796" w:type="dxa"/>
            <w:shd w:val="clear" w:color="auto" w:fill="auto"/>
            <w:vAlign w:val="bottom"/>
          </w:tcPr>
          <w:p w14:paraId="6D813CD5" w14:textId="32A7571D" w:rsidR="003F18EE" w:rsidRPr="00CB56EC" w:rsidRDefault="003F18EE" w:rsidP="003F18EE">
            <w:pPr>
              <w:jc w:val="right"/>
              <w:rPr>
                <w:sz w:val="14"/>
                <w:szCs w:val="14"/>
              </w:rPr>
            </w:pPr>
            <w:r w:rsidRPr="00432367">
              <w:rPr>
                <w:sz w:val="14"/>
                <w:szCs w:val="14"/>
              </w:rPr>
              <w:t>-</w:t>
            </w:r>
          </w:p>
        </w:tc>
        <w:tc>
          <w:tcPr>
            <w:tcW w:w="796" w:type="dxa"/>
            <w:shd w:val="clear" w:color="auto" w:fill="auto"/>
            <w:vAlign w:val="bottom"/>
          </w:tcPr>
          <w:p w14:paraId="1207A2AE" w14:textId="381405A9" w:rsidR="003F18EE" w:rsidRPr="00CB56EC" w:rsidRDefault="003F18EE" w:rsidP="003F18EE">
            <w:pPr>
              <w:jc w:val="right"/>
              <w:rPr>
                <w:sz w:val="14"/>
                <w:szCs w:val="14"/>
              </w:rPr>
            </w:pPr>
            <w:r w:rsidRPr="00432367">
              <w:rPr>
                <w:sz w:val="14"/>
                <w:szCs w:val="14"/>
              </w:rPr>
              <w:t>-</w:t>
            </w:r>
          </w:p>
        </w:tc>
      </w:tr>
      <w:tr w:rsidR="003F18EE" w:rsidRPr="00CB56EC" w14:paraId="4EE6D5A5" w14:textId="77777777" w:rsidTr="003F18EE">
        <w:trPr>
          <w:trHeight w:val="113"/>
        </w:trPr>
        <w:tc>
          <w:tcPr>
            <w:tcW w:w="529" w:type="dxa"/>
            <w:tcBorders>
              <w:left w:val="single" w:sz="6" w:space="0" w:color="auto"/>
            </w:tcBorders>
            <w:shd w:val="clear" w:color="auto" w:fill="auto"/>
            <w:noWrap/>
            <w:hideMark/>
          </w:tcPr>
          <w:p w14:paraId="62DA4A5E" w14:textId="77777777" w:rsidR="003F18EE" w:rsidRPr="00CB56EC" w:rsidRDefault="003F18EE" w:rsidP="003F18EE">
            <w:pPr>
              <w:rPr>
                <w:color w:val="000000"/>
                <w:sz w:val="14"/>
                <w:szCs w:val="14"/>
                <w:lang w:eastAsia="tr-TR"/>
              </w:rPr>
            </w:pPr>
            <w:r w:rsidRPr="00CB56EC">
              <w:rPr>
                <w:color w:val="000000"/>
                <w:sz w:val="14"/>
                <w:szCs w:val="14"/>
                <w:lang w:eastAsia="tr-TR"/>
              </w:rPr>
              <w:t>14.2.3.</w:t>
            </w:r>
          </w:p>
        </w:tc>
        <w:tc>
          <w:tcPr>
            <w:tcW w:w="3200" w:type="dxa"/>
            <w:shd w:val="clear" w:color="auto" w:fill="auto"/>
            <w:noWrap/>
            <w:vAlign w:val="bottom"/>
            <w:hideMark/>
          </w:tcPr>
          <w:p w14:paraId="6B63D0F0" w14:textId="77777777" w:rsidR="003F18EE" w:rsidRPr="00CB56EC" w:rsidRDefault="003F18EE" w:rsidP="003F18EE">
            <w:pPr>
              <w:rPr>
                <w:color w:val="000000"/>
                <w:sz w:val="14"/>
                <w:szCs w:val="14"/>
                <w:lang w:eastAsia="tr-TR"/>
              </w:rPr>
            </w:pPr>
            <w:r w:rsidRPr="00CB56EC">
              <w:rPr>
                <w:color w:val="000000"/>
                <w:sz w:val="14"/>
                <w:szCs w:val="14"/>
                <w:lang w:eastAsia="tr-TR"/>
              </w:rPr>
              <w:t>Diğer Sermaye Yedekleri</w:t>
            </w:r>
          </w:p>
        </w:tc>
        <w:tc>
          <w:tcPr>
            <w:tcW w:w="795" w:type="dxa"/>
            <w:shd w:val="clear" w:color="auto" w:fill="auto"/>
            <w:noWrap/>
            <w:vAlign w:val="bottom"/>
            <w:hideMark/>
          </w:tcPr>
          <w:p w14:paraId="6F536A64" w14:textId="77777777" w:rsidR="003F18EE" w:rsidRPr="00CB56EC" w:rsidRDefault="003F18EE" w:rsidP="003F18EE">
            <w:pPr>
              <w:jc w:val="center"/>
              <w:rPr>
                <w:color w:val="000000"/>
                <w:sz w:val="14"/>
                <w:szCs w:val="14"/>
                <w:lang w:eastAsia="tr-TR"/>
              </w:rPr>
            </w:pPr>
          </w:p>
        </w:tc>
        <w:tc>
          <w:tcPr>
            <w:tcW w:w="796" w:type="dxa"/>
            <w:shd w:val="clear" w:color="auto" w:fill="auto"/>
            <w:vAlign w:val="bottom"/>
            <w:hideMark/>
          </w:tcPr>
          <w:p w14:paraId="6E256B0C" w14:textId="399F8592" w:rsidR="003F18EE" w:rsidRPr="00CB56EC" w:rsidRDefault="003F18EE" w:rsidP="003F18EE">
            <w:pPr>
              <w:jc w:val="right"/>
              <w:rPr>
                <w:sz w:val="14"/>
                <w:szCs w:val="14"/>
              </w:rPr>
            </w:pPr>
            <w:r w:rsidRPr="003F18EE">
              <w:rPr>
                <w:sz w:val="14"/>
                <w:szCs w:val="14"/>
              </w:rPr>
              <w:t>-</w:t>
            </w:r>
          </w:p>
        </w:tc>
        <w:tc>
          <w:tcPr>
            <w:tcW w:w="796" w:type="dxa"/>
            <w:shd w:val="clear" w:color="auto" w:fill="auto"/>
            <w:vAlign w:val="bottom"/>
            <w:hideMark/>
          </w:tcPr>
          <w:p w14:paraId="2C889AC7" w14:textId="59912E2C" w:rsidR="003F18EE" w:rsidRPr="00CB56EC" w:rsidRDefault="003F18EE" w:rsidP="003F18EE">
            <w:pPr>
              <w:jc w:val="right"/>
              <w:rPr>
                <w:sz w:val="14"/>
                <w:szCs w:val="14"/>
              </w:rPr>
            </w:pPr>
            <w:r w:rsidRPr="003F18EE">
              <w:rPr>
                <w:sz w:val="14"/>
                <w:szCs w:val="14"/>
              </w:rPr>
              <w:t>-</w:t>
            </w:r>
          </w:p>
        </w:tc>
        <w:tc>
          <w:tcPr>
            <w:tcW w:w="795" w:type="dxa"/>
            <w:shd w:val="clear" w:color="auto" w:fill="auto"/>
            <w:vAlign w:val="bottom"/>
            <w:hideMark/>
          </w:tcPr>
          <w:p w14:paraId="0FA6A208" w14:textId="2A00C3CA" w:rsidR="003F18EE" w:rsidRPr="00CB56EC" w:rsidRDefault="003F18EE" w:rsidP="003F18EE">
            <w:pPr>
              <w:jc w:val="right"/>
              <w:rPr>
                <w:sz w:val="14"/>
                <w:szCs w:val="14"/>
              </w:rPr>
            </w:pPr>
            <w:r w:rsidRPr="003F18EE">
              <w:rPr>
                <w:sz w:val="14"/>
                <w:szCs w:val="14"/>
              </w:rPr>
              <w:t>-</w:t>
            </w:r>
          </w:p>
        </w:tc>
        <w:tc>
          <w:tcPr>
            <w:tcW w:w="796" w:type="dxa"/>
            <w:shd w:val="clear" w:color="auto" w:fill="auto"/>
            <w:vAlign w:val="bottom"/>
          </w:tcPr>
          <w:p w14:paraId="06A2C94D" w14:textId="29CC5AD8" w:rsidR="003F18EE" w:rsidRPr="00CB56EC" w:rsidRDefault="003F18EE" w:rsidP="003F18EE">
            <w:pPr>
              <w:jc w:val="right"/>
              <w:rPr>
                <w:sz w:val="14"/>
                <w:szCs w:val="14"/>
              </w:rPr>
            </w:pPr>
            <w:r w:rsidRPr="00432367">
              <w:rPr>
                <w:sz w:val="14"/>
                <w:szCs w:val="14"/>
              </w:rPr>
              <w:t>-</w:t>
            </w:r>
          </w:p>
        </w:tc>
        <w:tc>
          <w:tcPr>
            <w:tcW w:w="796" w:type="dxa"/>
            <w:shd w:val="clear" w:color="auto" w:fill="auto"/>
            <w:vAlign w:val="bottom"/>
          </w:tcPr>
          <w:p w14:paraId="2E1151E3" w14:textId="06EE680C" w:rsidR="003F18EE" w:rsidRPr="00CB56EC" w:rsidRDefault="003F18EE" w:rsidP="003F18EE">
            <w:pPr>
              <w:jc w:val="right"/>
              <w:rPr>
                <w:sz w:val="14"/>
                <w:szCs w:val="14"/>
              </w:rPr>
            </w:pPr>
            <w:r w:rsidRPr="00432367">
              <w:rPr>
                <w:sz w:val="14"/>
                <w:szCs w:val="14"/>
              </w:rPr>
              <w:t>-</w:t>
            </w:r>
          </w:p>
        </w:tc>
        <w:tc>
          <w:tcPr>
            <w:tcW w:w="796" w:type="dxa"/>
            <w:shd w:val="clear" w:color="auto" w:fill="auto"/>
            <w:vAlign w:val="bottom"/>
          </w:tcPr>
          <w:p w14:paraId="697F2CCE" w14:textId="22932ACC" w:rsidR="003F18EE" w:rsidRPr="00CB56EC" w:rsidRDefault="003F18EE" w:rsidP="003F18EE">
            <w:pPr>
              <w:jc w:val="right"/>
              <w:rPr>
                <w:sz w:val="14"/>
                <w:szCs w:val="14"/>
              </w:rPr>
            </w:pPr>
            <w:r w:rsidRPr="00432367">
              <w:rPr>
                <w:sz w:val="14"/>
                <w:szCs w:val="14"/>
              </w:rPr>
              <w:t>-</w:t>
            </w:r>
          </w:p>
        </w:tc>
      </w:tr>
      <w:tr w:rsidR="003F18EE" w:rsidRPr="00CB56EC" w14:paraId="0C08E7B4" w14:textId="77777777" w:rsidTr="003F18EE">
        <w:trPr>
          <w:trHeight w:val="113"/>
        </w:trPr>
        <w:tc>
          <w:tcPr>
            <w:tcW w:w="529" w:type="dxa"/>
            <w:tcBorders>
              <w:left w:val="single" w:sz="6" w:space="0" w:color="auto"/>
            </w:tcBorders>
            <w:shd w:val="clear" w:color="auto" w:fill="auto"/>
            <w:noWrap/>
            <w:hideMark/>
          </w:tcPr>
          <w:p w14:paraId="089EE99F" w14:textId="77777777" w:rsidR="003F18EE" w:rsidRPr="00CB56EC" w:rsidRDefault="003F18EE" w:rsidP="003F18EE">
            <w:pPr>
              <w:rPr>
                <w:color w:val="000000"/>
                <w:sz w:val="14"/>
                <w:szCs w:val="14"/>
                <w:lang w:eastAsia="tr-TR"/>
              </w:rPr>
            </w:pPr>
            <w:r w:rsidRPr="00CB56EC">
              <w:rPr>
                <w:color w:val="000000"/>
                <w:sz w:val="14"/>
                <w:szCs w:val="14"/>
                <w:lang w:eastAsia="tr-TR"/>
              </w:rPr>
              <w:t>14.3.</w:t>
            </w:r>
          </w:p>
        </w:tc>
        <w:tc>
          <w:tcPr>
            <w:tcW w:w="3200" w:type="dxa"/>
            <w:shd w:val="clear" w:color="auto" w:fill="auto"/>
            <w:vAlign w:val="bottom"/>
            <w:hideMark/>
          </w:tcPr>
          <w:p w14:paraId="53752199" w14:textId="77777777" w:rsidR="003F18EE" w:rsidRPr="00CB56EC" w:rsidRDefault="003F18EE" w:rsidP="003F18EE">
            <w:pPr>
              <w:rPr>
                <w:color w:val="000000"/>
                <w:sz w:val="14"/>
                <w:szCs w:val="14"/>
                <w:lang w:eastAsia="tr-TR"/>
              </w:rPr>
            </w:pPr>
            <w:r w:rsidRPr="00CB56EC">
              <w:rPr>
                <w:color w:val="000000"/>
                <w:sz w:val="14"/>
                <w:szCs w:val="14"/>
                <w:lang w:eastAsia="tr-TR"/>
              </w:rPr>
              <w:t>Kâr veya Zararda Yeniden Sınıflandırılmayacak Birikmiş Diğer Kapsamlı Gelirler veya Giderler</w:t>
            </w:r>
          </w:p>
        </w:tc>
        <w:tc>
          <w:tcPr>
            <w:tcW w:w="795" w:type="dxa"/>
            <w:shd w:val="clear" w:color="auto" w:fill="auto"/>
            <w:noWrap/>
            <w:vAlign w:val="bottom"/>
            <w:hideMark/>
          </w:tcPr>
          <w:p w14:paraId="4F96C432" w14:textId="77777777" w:rsidR="003F18EE" w:rsidRPr="00CB56EC" w:rsidRDefault="003F18EE" w:rsidP="003F18EE">
            <w:pPr>
              <w:jc w:val="center"/>
              <w:rPr>
                <w:color w:val="000000"/>
                <w:sz w:val="14"/>
                <w:szCs w:val="14"/>
                <w:lang w:eastAsia="tr-TR"/>
              </w:rPr>
            </w:pPr>
          </w:p>
        </w:tc>
        <w:tc>
          <w:tcPr>
            <w:tcW w:w="796" w:type="dxa"/>
            <w:shd w:val="clear" w:color="auto" w:fill="auto"/>
            <w:vAlign w:val="bottom"/>
            <w:hideMark/>
          </w:tcPr>
          <w:p w14:paraId="65F1954B" w14:textId="64ADDF9F" w:rsidR="003F18EE" w:rsidRPr="00CB56EC" w:rsidRDefault="003F18EE" w:rsidP="003F18EE">
            <w:pPr>
              <w:jc w:val="right"/>
              <w:rPr>
                <w:sz w:val="14"/>
                <w:szCs w:val="14"/>
              </w:rPr>
            </w:pPr>
            <w:r w:rsidRPr="003F18EE">
              <w:rPr>
                <w:sz w:val="14"/>
                <w:szCs w:val="14"/>
              </w:rPr>
              <w:t>-</w:t>
            </w:r>
          </w:p>
        </w:tc>
        <w:tc>
          <w:tcPr>
            <w:tcW w:w="796" w:type="dxa"/>
            <w:shd w:val="clear" w:color="auto" w:fill="auto"/>
            <w:vAlign w:val="bottom"/>
            <w:hideMark/>
          </w:tcPr>
          <w:p w14:paraId="7FF943FF" w14:textId="39A4180F" w:rsidR="003F18EE" w:rsidRPr="00CB56EC" w:rsidRDefault="003F18EE" w:rsidP="003F18EE">
            <w:pPr>
              <w:jc w:val="right"/>
              <w:rPr>
                <w:sz w:val="14"/>
                <w:szCs w:val="14"/>
              </w:rPr>
            </w:pPr>
            <w:r w:rsidRPr="003F18EE">
              <w:rPr>
                <w:sz w:val="14"/>
                <w:szCs w:val="14"/>
              </w:rPr>
              <w:t>-</w:t>
            </w:r>
          </w:p>
        </w:tc>
        <w:tc>
          <w:tcPr>
            <w:tcW w:w="795" w:type="dxa"/>
            <w:shd w:val="clear" w:color="auto" w:fill="auto"/>
            <w:vAlign w:val="bottom"/>
            <w:hideMark/>
          </w:tcPr>
          <w:p w14:paraId="18B2811B" w14:textId="7C09DEDD" w:rsidR="003F18EE" w:rsidRPr="00CB56EC" w:rsidRDefault="003F18EE" w:rsidP="003F18EE">
            <w:pPr>
              <w:jc w:val="right"/>
              <w:rPr>
                <w:sz w:val="14"/>
                <w:szCs w:val="14"/>
              </w:rPr>
            </w:pPr>
            <w:r w:rsidRPr="003F18EE">
              <w:rPr>
                <w:sz w:val="14"/>
                <w:szCs w:val="14"/>
              </w:rPr>
              <w:t>-</w:t>
            </w:r>
          </w:p>
        </w:tc>
        <w:tc>
          <w:tcPr>
            <w:tcW w:w="796" w:type="dxa"/>
            <w:shd w:val="clear" w:color="auto" w:fill="auto"/>
            <w:vAlign w:val="bottom"/>
          </w:tcPr>
          <w:p w14:paraId="130F98D7" w14:textId="078AAF77" w:rsidR="003F18EE" w:rsidRPr="00CB56EC" w:rsidRDefault="003F18EE" w:rsidP="003F18EE">
            <w:pPr>
              <w:jc w:val="right"/>
              <w:rPr>
                <w:sz w:val="14"/>
                <w:szCs w:val="14"/>
              </w:rPr>
            </w:pPr>
            <w:r w:rsidRPr="00432367">
              <w:rPr>
                <w:sz w:val="14"/>
                <w:szCs w:val="14"/>
              </w:rPr>
              <w:t>-</w:t>
            </w:r>
          </w:p>
        </w:tc>
        <w:tc>
          <w:tcPr>
            <w:tcW w:w="796" w:type="dxa"/>
            <w:shd w:val="clear" w:color="auto" w:fill="auto"/>
            <w:vAlign w:val="bottom"/>
          </w:tcPr>
          <w:p w14:paraId="58673424" w14:textId="5C8602EE" w:rsidR="003F18EE" w:rsidRPr="00CB56EC" w:rsidRDefault="003F18EE" w:rsidP="003F18EE">
            <w:pPr>
              <w:jc w:val="right"/>
              <w:rPr>
                <w:sz w:val="14"/>
                <w:szCs w:val="14"/>
              </w:rPr>
            </w:pPr>
            <w:r w:rsidRPr="00432367">
              <w:rPr>
                <w:sz w:val="14"/>
                <w:szCs w:val="14"/>
              </w:rPr>
              <w:t>-</w:t>
            </w:r>
          </w:p>
        </w:tc>
        <w:tc>
          <w:tcPr>
            <w:tcW w:w="796" w:type="dxa"/>
            <w:shd w:val="clear" w:color="auto" w:fill="auto"/>
            <w:vAlign w:val="bottom"/>
          </w:tcPr>
          <w:p w14:paraId="0A482039" w14:textId="41892714" w:rsidR="003F18EE" w:rsidRPr="00CB56EC" w:rsidRDefault="003F18EE" w:rsidP="003F18EE">
            <w:pPr>
              <w:jc w:val="right"/>
              <w:rPr>
                <w:sz w:val="14"/>
                <w:szCs w:val="14"/>
              </w:rPr>
            </w:pPr>
            <w:r w:rsidRPr="00432367">
              <w:rPr>
                <w:sz w:val="14"/>
                <w:szCs w:val="14"/>
              </w:rPr>
              <w:t>-</w:t>
            </w:r>
          </w:p>
        </w:tc>
      </w:tr>
      <w:tr w:rsidR="003F18EE" w:rsidRPr="00CB56EC" w14:paraId="2DA12099" w14:textId="77777777" w:rsidTr="003F18EE">
        <w:trPr>
          <w:trHeight w:val="113"/>
        </w:trPr>
        <w:tc>
          <w:tcPr>
            <w:tcW w:w="529" w:type="dxa"/>
            <w:tcBorders>
              <w:left w:val="single" w:sz="6" w:space="0" w:color="auto"/>
            </w:tcBorders>
            <w:shd w:val="clear" w:color="auto" w:fill="auto"/>
            <w:noWrap/>
            <w:hideMark/>
          </w:tcPr>
          <w:p w14:paraId="4CAD9252" w14:textId="77777777" w:rsidR="003F18EE" w:rsidRPr="00CB56EC" w:rsidRDefault="003F18EE" w:rsidP="003F18EE">
            <w:pPr>
              <w:rPr>
                <w:color w:val="000000"/>
                <w:sz w:val="14"/>
                <w:szCs w:val="14"/>
                <w:lang w:eastAsia="tr-TR"/>
              </w:rPr>
            </w:pPr>
            <w:r w:rsidRPr="00CB56EC">
              <w:rPr>
                <w:color w:val="000000"/>
                <w:sz w:val="14"/>
                <w:szCs w:val="14"/>
                <w:lang w:eastAsia="tr-TR"/>
              </w:rPr>
              <w:t>14.4.</w:t>
            </w:r>
          </w:p>
        </w:tc>
        <w:tc>
          <w:tcPr>
            <w:tcW w:w="3200" w:type="dxa"/>
            <w:shd w:val="clear" w:color="auto" w:fill="auto"/>
            <w:vAlign w:val="bottom"/>
            <w:hideMark/>
          </w:tcPr>
          <w:p w14:paraId="39D33AE4" w14:textId="77777777" w:rsidR="003F18EE" w:rsidRPr="00CB56EC" w:rsidRDefault="003F18EE" w:rsidP="003F18EE">
            <w:pPr>
              <w:rPr>
                <w:color w:val="000000"/>
                <w:sz w:val="14"/>
                <w:szCs w:val="14"/>
                <w:lang w:eastAsia="tr-TR"/>
              </w:rPr>
            </w:pPr>
            <w:r w:rsidRPr="00CB56EC">
              <w:rPr>
                <w:color w:val="000000"/>
                <w:sz w:val="14"/>
                <w:szCs w:val="14"/>
                <w:lang w:eastAsia="tr-TR"/>
              </w:rPr>
              <w:t>Kâr veya Zararda Yeniden Sınıflandırılacak Birikmiş Diğer Kapsamlı Gelirler veya Giderler</w:t>
            </w:r>
          </w:p>
        </w:tc>
        <w:tc>
          <w:tcPr>
            <w:tcW w:w="795" w:type="dxa"/>
            <w:shd w:val="clear" w:color="auto" w:fill="auto"/>
            <w:noWrap/>
            <w:vAlign w:val="bottom"/>
            <w:hideMark/>
          </w:tcPr>
          <w:p w14:paraId="77871444" w14:textId="77777777" w:rsidR="003F18EE" w:rsidRPr="00CB56EC" w:rsidRDefault="003F18EE" w:rsidP="003F18EE">
            <w:pPr>
              <w:jc w:val="center"/>
              <w:rPr>
                <w:color w:val="000000"/>
                <w:sz w:val="14"/>
                <w:szCs w:val="14"/>
                <w:lang w:eastAsia="tr-TR"/>
              </w:rPr>
            </w:pPr>
          </w:p>
        </w:tc>
        <w:tc>
          <w:tcPr>
            <w:tcW w:w="796" w:type="dxa"/>
            <w:shd w:val="clear" w:color="auto" w:fill="auto"/>
            <w:vAlign w:val="bottom"/>
            <w:hideMark/>
          </w:tcPr>
          <w:p w14:paraId="142173EF" w14:textId="20619386" w:rsidR="003F18EE" w:rsidRPr="00CB56EC" w:rsidRDefault="003F18EE" w:rsidP="003F18EE">
            <w:pPr>
              <w:jc w:val="right"/>
              <w:rPr>
                <w:sz w:val="14"/>
                <w:szCs w:val="14"/>
              </w:rPr>
            </w:pPr>
            <w:r w:rsidRPr="00F020A3">
              <w:rPr>
                <w:sz w:val="14"/>
                <w:szCs w:val="14"/>
              </w:rPr>
              <w:t>(20,009)</w:t>
            </w:r>
          </w:p>
        </w:tc>
        <w:tc>
          <w:tcPr>
            <w:tcW w:w="796" w:type="dxa"/>
            <w:shd w:val="clear" w:color="auto" w:fill="auto"/>
            <w:vAlign w:val="bottom"/>
            <w:hideMark/>
          </w:tcPr>
          <w:p w14:paraId="62695BC8" w14:textId="793EA723" w:rsidR="003F18EE" w:rsidRPr="00CB56EC" w:rsidRDefault="003F18EE" w:rsidP="003F18EE">
            <w:pPr>
              <w:jc w:val="right"/>
              <w:rPr>
                <w:sz w:val="14"/>
                <w:szCs w:val="14"/>
              </w:rPr>
            </w:pPr>
            <w:r w:rsidRPr="00F020A3">
              <w:rPr>
                <w:sz w:val="14"/>
                <w:szCs w:val="14"/>
              </w:rPr>
              <w:t>595</w:t>
            </w:r>
          </w:p>
        </w:tc>
        <w:tc>
          <w:tcPr>
            <w:tcW w:w="795" w:type="dxa"/>
            <w:shd w:val="clear" w:color="auto" w:fill="auto"/>
            <w:vAlign w:val="bottom"/>
            <w:hideMark/>
          </w:tcPr>
          <w:p w14:paraId="7EF2FE30" w14:textId="30A66388" w:rsidR="003F18EE" w:rsidRPr="00CB56EC" w:rsidRDefault="003F18EE" w:rsidP="003F18EE">
            <w:pPr>
              <w:jc w:val="right"/>
              <w:rPr>
                <w:sz w:val="14"/>
                <w:szCs w:val="14"/>
              </w:rPr>
            </w:pPr>
            <w:r w:rsidRPr="00F020A3">
              <w:rPr>
                <w:sz w:val="14"/>
                <w:szCs w:val="14"/>
              </w:rPr>
              <w:t>(19,414)</w:t>
            </w:r>
          </w:p>
        </w:tc>
        <w:tc>
          <w:tcPr>
            <w:tcW w:w="796" w:type="dxa"/>
            <w:shd w:val="clear" w:color="auto" w:fill="auto"/>
            <w:vAlign w:val="bottom"/>
          </w:tcPr>
          <w:p w14:paraId="4B0E8547" w14:textId="16A37297" w:rsidR="003F18EE" w:rsidRPr="00CB56EC" w:rsidRDefault="003F18EE" w:rsidP="003F18EE">
            <w:pPr>
              <w:jc w:val="right"/>
              <w:rPr>
                <w:sz w:val="14"/>
                <w:szCs w:val="14"/>
              </w:rPr>
            </w:pPr>
            <w:r w:rsidRPr="00210B51">
              <w:rPr>
                <w:sz w:val="14"/>
                <w:szCs w:val="14"/>
              </w:rPr>
              <w:t>1,378</w:t>
            </w:r>
          </w:p>
        </w:tc>
        <w:tc>
          <w:tcPr>
            <w:tcW w:w="796" w:type="dxa"/>
            <w:shd w:val="clear" w:color="auto" w:fill="auto"/>
            <w:vAlign w:val="bottom"/>
          </w:tcPr>
          <w:p w14:paraId="071BC8CB" w14:textId="37B43438" w:rsidR="003F18EE" w:rsidRPr="00CB56EC" w:rsidRDefault="003F18EE" w:rsidP="003F18EE">
            <w:pPr>
              <w:jc w:val="right"/>
              <w:rPr>
                <w:sz w:val="14"/>
                <w:szCs w:val="14"/>
              </w:rPr>
            </w:pPr>
            <w:r w:rsidRPr="00210B51">
              <w:rPr>
                <w:sz w:val="14"/>
                <w:szCs w:val="14"/>
              </w:rPr>
              <w:t>162</w:t>
            </w:r>
          </w:p>
        </w:tc>
        <w:tc>
          <w:tcPr>
            <w:tcW w:w="796" w:type="dxa"/>
            <w:shd w:val="clear" w:color="auto" w:fill="auto"/>
            <w:vAlign w:val="bottom"/>
          </w:tcPr>
          <w:p w14:paraId="4FF2B89C" w14:textId="2CA3ADF4" w:rsidR="003F18EE" w:rsidRPr="00CB56EC" w:rsidRDefault="003F18EE" w:rsidP="003F18EE">
            <w:pPr>
              <w:jc w:val="right"/>
              <w:rPr>
                <w:sz w:val="14"/>
                <w:szCs w:val="14"/>
              </w:rPr>
            </w:pPr>
            <w:r w:rsidRPr="00210B51">
              <w:rPr>
                <w:sz w:val="14"/>
                <w:szCs w:val="14"/>
              </w:rPr>
              <w:t>1,540</w:t>
            </w:r>
          </w:p>
        </w:tc>
      </w:tr>
      <w:tr w:rsidR="003F18EE" w:rsidRPr="00CB56EC" w14:paraId="64C398B8" w14:textId="77777777" w:rsidTr="003F18EE">
        <w:trPr>
          <w:trHeight w:val="113"/>
        </w:trPr>
        <w:tc>
          <w:tcPr>
            <w:tcW w:w="529" w:type="dxa"/>
            <w:tcBorders>
              <w:left w:val="single" w:sz="6" w:space="0" w:color="auto"/>
            </w:tcBorders>
            <w:shd w:val="clear" w:color="auto" w:fill="auto"/>
            <w:noWrap/>
            <w:hideMark/>
          </w:tcPr>
          <w:p w14:paraId="196C64F3" w14:textId="77777777" w:rsidR="003F18EE" w:rsidRPr="00CB56EC" w:rsidRDefault="003F18EE" w:rsidP="003F18EE">
            <w:pPr>
              <w:rPr>
                <w:color w:val="000000"/>
                <w:sz w:val="14"/>
                <w:szCs w:val="14"/>
                <w:lang w:eastAsia="tr-TR"/>
              </w:rPr>
            </w:pPr>
            <w:r w:rsidRPr="00CB56EC">
              <w:rPr>
                <w:color w:val="000000"/>
                <w:sz w:val="14"/>
                <w:szCs w:val="14"/>
                <w:lang w:eastAsia="tr-TR"/>
              </w:rPr>
              <w:t>14.5.</w:t>
            </w:r>
          </w:p>
        </w:tc>
        <w:tc>
          <w:tcPr>
            <w:tcW w:w="3200" w:type="dxa"/>
            <w:shd w:val="clear" w:color="auto" w:fill="auto"/>
            <w:noWrap/>
            <w:vAlign w:val="bottom"/>
            <w:hideMark/>
          </w:tcPr>
          <w:p w14:paraId="6E69902C" w14:textId="77777777" w:rsidR="003F18EE" w:rsidRPr="00CB56EC" w:rsidRDefault="003F18EE" w:rsidP="003F18EE">
            <w:pPr>
              <w:rPr>
                <w:color w:val="000000"/>
                <w:sz w:val="14"/>
                <w:szCs w:val="14"/>
                <w:lang w:eastAsia="tr-TR"/>
              </w:rPr>
            </w:pPr>
            <w:r w:rsidRPr="00CB56EC">
              <w:rPr>
                <w:color w:val="000000"/>
                <w:sz w:val="14"/>
                <w:szCs w:val="14"/>
                <w:lang w:eastAsia="tr-TR"/>
              </w:rPr>
              <w:t>Kâr Yedekleri</w:t>
            </w:r>
          </w:p>
        </w:tc>
        <w:tc>
          <w:tcPr>
            <w:tcW w:w="795" w:type="dxa"/>
            <w:shd w:val="clear" w:color="auto" w:fill="auto"/>
            <w:noWrap/>
            <w:vAlign w:val="bottom"/>
            <w:hideMark/>
          </w:tcPr>
          <w:p w14:paraId="62CCD647" w14:textId="77777777" w:rsidR="003F18EE" w:rsidRPr="00CB56EC" w:rsidRDefault="003F18EE" w:rsidP="003F18EE">
            <w:pPr>
              <w:jc w:val="center"/>
              <w:rPr>
                <w:color w:val="000000"/>
                <w:sz w:val="14"/>
                <w:szCs w:val="14"/>
                <w:lang w:eastAsia="tr-TR"/>
              </w:rPr>
            </w:pPr>
          </w:p>
        </w:tc>
        <w:tc>
          <w:tcPr>
            <w:tcW w:w="796" w:type="dxa"/>
            <w:shd w:val="clear" w:color="auto" w:fill="auto"/>
            <w:vAlign w:val="bottom"/>
            <w:hideMark/>
          </w:tcPr>
          <w:p w14:paraId="67454A04" w14:textId="4C186763" w:rsidR="003F18EE" w:rsidRPr="00CB56EC" w:rsidRDefault="003F18EE" w:rsidP="003F18EE">
            <w:pPr>
              <w:jc w:val="right"/>
              <w:rPr>
                <w:sz w:val="14"/>
                <w:szCs w:val="14"/>
              </w:rPr>
            </w:pPr>
            <w:r w:rsidRPr="00F020A3">
              <w:rPr>
                <w:sz w:val="14"/>
                <w:szCs w:val="14"/>
              </w:rPr>
              <w:t>91,251</w:t>
            </w:r>
          </w:p>
        </w:tc>
        <w:tc>
          <w:tcPr>
            <w:tcW w:w="796" w:type="dxa"/>
            <w:shd w:val="clear" w:color="auto" w:fill="auto"/>
            <w:vAlign w:val="bottom"/>
            <w:hideMark/>
          </w:tcPr>
          <w:p w14:paraId="68356EB1" w14:textId="2AA7B6AF" w:rsidR="003F18EE" w:rsidRPr="00CB56EC" w:rsidRDefault="003F18EE" w:rsidP="003F18EE">
            <w:pPr>
              <w:jc w:val="right"/>
              <w:rPr>
                <w:sz w:val="14"/>
                <w:szCs w:val="14"/>
              </w:rPr>
            </w:pPr>
            <w:r w:rsidRPr="003F18EE">
              <w:rPr>
                <w:sz w:val="14"/>
                <w:szCs w:val="14"/>
              </w:rPr>
              <w:t>-</w:t>
            </w:r>
          </w:p>
        </w:tc>
        <w:tc>
          <w:tcPr>
            <w:tcW w:w="795" w:type="dxa"/>
            <w:shd w:val="clear" w:color="auto" w:fill="auto"/>
            <w:vAlign w:val="bottom"/>
            <w:hideMark/>
          </w:tcPr>
          <w:p w14:paraId="64E46413" w14:textId="5CB6D1FE" w:rsidR="003F18EE" w:rsidRPr="00CB56EC" w:rsidRDefault="003F18EE" w:rsidP="003F18EE">
            <w:pPr>
              <w:jc w:val="right"/>
              <w:rPr>
                <w:sz w:val="14"/>
                <w:szCs w:val="14"/>
              </w:rPr>
            </w:pPr>
            <w:r w:rsidRPr="00F020A3">
              <w:rPr>
                <w:sz w:val="14"/>
                <w:szCs w:val="14"/>
              </w:rPr>
              <w:t>91,251</w:t>
            </w:r>
          </w:p>
        </w:tc>
        <w:tc>
          <w:tcPr>
            <w:tcW w:w="796" w:type="dxa"/>
            <w:shd w:val="clear" w:color="auto" w:fill="auto"/>
            <w:vAlign w:val="bottom"/>
          </w:tcPr>
          <w:p w14:paraId="28E01CB2" w14:textId="4638EC4E" w:rsidR="003F18EE" w:rsidRPr="00CB56EC" w:rsidRDefault="003F18EE" w:rsidP="003F18EE">
            <w:pPr>
              <w:jc w:val="right"/>
              <w:rPr>
                <w:sz w:val="14"/>
                <w:szCs w:val="14"/>
              </w:rPr>
            </w:pPr>
            <w:r w:rsidRPr="00210B51">
              <w:rPr>
                <w:sz w:val="14"/>
                <w:szCs w:val="14"/>
              </w:rPr>
              <w:t>91,251</w:t>
            </w:r>
          </w:p>
        </w:tc>
        <w:tc>
          <w:tcPr>
            <w:tcW w:w="796" w:type="dxa"/>
            <w:shd w:val="clear" w:color="auto" w:fill="auto"/>
            <w:vAlign w:val="bottom"/>
          </w:tcPr>
          <w:p w14:paraId="38B9B2CE" w14:textId="56A5E427" w:rsidR="003F18EE" w:rsidRPr="00CB56EC" w:rsidRDefault="003F18EE" w:rsidP="003F18EE">
            <w:pPr>
              <w:jc w:val="right"/>
              <w:rPr>
                <w:sz w:val="14"/>
                <w:szCs w:val="14"/>
              </w:rPr>
            </w:pPr>
            <w:r w:rsidRPr="00432367">
              <w:rPr>
                <w:sz w:val="14"/>
                <w:szCs w:val="14"/>
              </w:rPr>
              <w:t>-</w:t>
            </w:r>
          </w:p>
        </w:tc>
        <w:tc>
          <w:tcPr>
            <w:tcW w:w="796" w:type="dxa"/>
            <w:shd w:val="clear" w:color="auto" w:fill="auto"/>
            <w:vAlign w:val="bottom"/>
          </w:tcPr>
          <w:p w14:paraId="470D5005" w14:textId="57BD6B08" w:rsidR="003F18EE" w:rsidRPr="00CB56EC" w:rsidRDefault="003F18EE" w:rsidP="003F18EE">
            <w:pPr>
              <w:jc w:val="right"/>
              <w:rPr>
                <w:sz w:val="14"/>
                <w:szCs w:val="14"/>
              </w:rPr>
            </w:pPr>
            <w:r w:rsidRPr="00210B51">
              <w:rPr>
                <w:sz w:val="14"/>
                <w:szCs w:val="14"/>
              </w:rPr>
              <w:t>91,251</w:t>
            </w:r>
          </w:p>
        </w:tc>
      </w:tr>
      <w:tr w:rsidR="003F18EE" w:rsidRPr="00CB56EC" w14:paraId="6BC00842" w14:textId="77777777" w:rsidTr="003F18EE">
        <w:trPr>
          <w:trHeight w:val="113"/>
        </w:trPr>
        <w:tc>
          <w:tcPr>
            <w:tcW w:w="529" w:type="dxa"/>
            <w:tcBorders>
              <w:left w:val="single" w:sz="6" w:space="0" w:color="auto"/>
            </w:tcBorders>
            <w:shd w:val="clear" w:color="auto" w:fill="auto"/>
            <w:noWrap/>
            <w:hideMark/>
          </w:tcPr>
          <w:p w14:paraId="3EC6C0EE" w14:textId="77777777" w:rsidR="003F18EE" w:rsidRPr="00CB56EC" w:rsidRDefault="003F18EE" w:rsidP="003F18EE">
            <w:pPr>
              <w:rPr>
                <w:color w:val="000000"/>
                <w:sz w:val="14"/>
                <w:szCs w:val="14"/>
                <w:lang w:eastAsia="tr-TR"/>
              </w:rPr>
            </w:pPr>
            <w:r w:rsidRPr="00CB56EC">
              <w:rPr>
                <w:color w:val="000000"/>
                <w:sz w:val="14"/>
                <w:szCs w:val="14"/>
                <w:lang w:eastAsia="tr-TR"/>
              </w:rPr>
              <w:t>14.5.1.</w:t>
            </w:r>
          </w:p>
        </w:tc>
        <w:tc>
          <w:tcPr>
            <w:tcW w:w="3200" w:type="dxa"/>
            <w:shd w:val="clear" w:color="auto" w:fill="auto"/>
            <w:noWrap/>
            <w:vAlign w:val="bottom"/>
            <w:hideMark/>
          </w:tcPr>
          <w:p w14:paraId="69E44E7D" w14:textId="77777777" w:rsidR="003F18EE" w:rsidRPr="00CB56EC" w:rsidRDefault="003F18EE" w:rsidP="003F18EE">
            <w:pPr>
              <w:rPr>
                <w:color w:val="000000"/>
                <w:sz w:val="14"/>
                <w:szCs w:val="14"/>
                <w:lang w:eastAsia="tr-TR"/>
              </w:rPr>
            </w:pPr>
            <w:r w:rsidRPr="00CB56EC">
              <w:rPr>
                <w:color w:val="000000"/>
                <w:sz w:val="14"/>
                <w:szCs w:val="14"/>
                <w:lang w:eastAsia="tr-TR"/>
              </w:rPr>
              <w:t>Yasal Yedekler</w:t>
            </w:r>
          </w:p>
        </w:tc>
        <w:tc>
          <w:tcPr>
            <w:tcW w:w="795" w:type="dxa"/>
            <w:shd w:val="clear" w:color="auto" w:fill="auto"/>
            <w:noWrap/>
            <w:vAlign w:val="bottom"/>
            <w:hideMark/>
          </w:tcPr>
          <w:p w14:paraId="76A3FE0E" w14:textId="77777777" w:rsidR="003F18EE" w:rsidRPr="00CB56EC" w:rsidRDefault="003F18EE" w:rsidP="003F18EE">
            <w:pPr>
              <w:jc w:val="center"/>
              <w:rPr>
                <w:color w:val="000000"/>
                <w:sz w:val="14"/>
                <w:szCs w:val="14"/>
                <w:lang w:eastAsia="tr-TR"/>
              </w:rPr>
            </w:pPr>
          </w:p>
        </w:tc>
        <w:tc>
          <w:tcPr>
            <w:tcW w:w="796" w:type="dxa"/>
            <w:shd w:val="clear" w:color="auto" w:fill="auto"/>
            <w:vAlign w:val="bottom"/>
            <w:hideMark/>
          </w:tcPr>
          <w:p w14:paraId="0C564777" w14:textId="3DDE4850" w:rsidR="003F18EE" w:rsidRPr="00CB56EC" w:rsidRDefault="003F18EE" w:rsidP="003F18EE">
            <w:pPr>
              <w:jc w:val="right"/>
              <w:rPr>
                <w:sz w:val="14"/>
                <w:szCs w:val="14"/>
              </w:rPr>
            </w:pPr>
            <w:r w:rsidRPr="00F020A3">
              <w:rPr>
                <w:sz w:val="14"/>
                <w:szCs w:val="14"/>
              </w:rPr>
              <w:t>4,563</w:t>
            </w:r>
          </w:p>
        </w:tc>
        <w:tc>
          <w:tcPr>
            <w:tcW w:w="796" w:type="dxa"/>
            <w:shd w:val="clear" w:color="auto" w:fill="auto"/>
            <w:vAlign w:val="bottom"/>
            <w:hideMark/>
          </w:tcPr>
          <w:p w14:paraId="650054C1" w14:textId="072F520C" w:rsidR="003F18EE" w:rsidRPr="00CB56EC" w:rsidRDefault="003F18EE" w:rsidP="003F18EE">
            <w:pPr>
              <w:jc w:val="right"/>
              <w:rPr>
                <w:sz w:val="14"/>
                <w:szCs w:val="14"/>
              </w:rPr>
            </w:pPr>
            <w:r w:rsidRPr="003F18EE">
              <w:rPr>
                <w:sz w:val="14"/>
                <w:szCs w:val="14"/>
              </w:rPr>
              <w:t>-</w:t>
            </w:r>
          </w:p>
        </w:tc>
        <w:tc>
          <w:tcPr>
            <w:tcW w:w="795" w:type="dxa"/>
            <w:shd w:val="clear" w:color="auto" w:fill="auto"/>
            <w:vAlign w:val="bottom"/>
            <w:hideMark/>
          </w:tcPr>
          <w:p w14:paraId="58C0569D" w14:textId="55CEC181" w:rsidR="003F18EE" w:rsidRPr="00CB56EC" w:rsidRDefault="003F18EE" w:rsidP="003F18EE">
            <w:pPr>
              <w:jc w:val="right"/>
              <w:rPr>
                <w:sz w:val="14"/>
                <w:szCs w:val="14"/>
              </w:rPr>
            </w:pPr>
            <w:r w:rsidRPr="00F020A3">
              <w:rPr>
                <w:sz w:val="14"/>
                <w:szCs w:val="14"/>
              </w:rPr>
              <w:t>4,563</w:t>
            </w:r>
          </w:p>
        </w:tc>
        <w:tc>
          <w:tcPr>
            <w:tcW w:w="796" w:type="dxa"/>
            <w:shd w:val="clear" w:color="auto" w:fill="auto"/>
            <w:vAlign w:val="bottom"/>
          </w:tcPr>
          <w:p w14:paraId="65C7B174" w14:textId="17563DF5" w:rsidR="003F18EE" w:rsidRPr="00CB56EC" w:rsidRDefault="003F18EE" w:rsidP="003F18EE">
            <w:pPr>
              <w:jc w:val="right"/>
              <w:rPr>
                <w:sz w:val="14"/>
                <w:szCs w:val="14"/>
              </w:rPr>
            </w:pPr>
            <w:r w:rsidRPr="00210B51">
              <w:rPr>
                <w:sz w:val="14"/>
                <w:szCs w:val="14"/>
              </w:rPr>
              <w:t>4,563</w:t>
            </w:r>
          </w:p>
        </w:tc>
        <w:tc>
          <w:tcPr>
            <w:tcW w:w="796" w:type="dxa"/>
            <w:shd w:val="clear" w:color="auto" w:fill="auto"/>
            <w:vAlign w:val="bottom"/>
          </w:tcPr>
          <w:p w14:paraId="38EFA8FA" w14:textId="5242EAB8" w:rsidR="003F18EE" w:rsidRPr="00CB56EC" w:rsidRDefault="003F18EE" w:rsidP="003F18EE">
            <w:pPr>
              <w:jc w:val="right"/>
              <w:rPr>
                <w:sz w:val="14"/>
                <w:szCs w:val="14"/>
              </w:rPr>
            </w:pPr>
            <w:r w:rsidRPr="00432367">
              <w:rPr>
                <w:sz w:val="14"/>
                <w:szCs w:val="14"/>
              </w:rPr>
              <w:t>-</w:t>
            </w:r>
          </w:p>
        </w:tc>
        <w:tc>
          <w:tcPr>
            <w:tcW w:w="796" w:type="dxa"/>
            <w:shd w:val="clear" w:color="auto" w:fill="auto"/>
            <w:vAlign w:val="bottom"/>
          </w:tcPr>
          <w:p w14:paraId="5D323FA2" w14:textId="0AE80FBC" w:rsidR="003F18EE" w:rsidRPr="00CB56EC" w:rsidRDefault="003F18EE" w:rsidP="003F18EE">
            <w:pPr>
              <w:jc w:val="right"/>
              <w:rPr>
                <w:sz w:val="14"/>
                <w:szCs w:val="14"/>
              </w:rPr>
            </w:pPr>
            <w:r w:rsidRPr="00210B51">
              <w:rPr>
                <w:sz w:val="14"/>
                <w:szCs w:val="14"/>
              </w:rPr>
              <w:t>4,563</w:t>
            </w:r>
          </w:p>
        </w:tc>
      </w:tr>
      <w:tr w:rsidR="003F18EE" w:rsidRPr="00CB56EC" w14:paraId="7996EC9A" w14:textId="77777777" w:rsidTr="003F18EE">
        <w:trPr>
          <w:trHeight w:val="113"/>
        </w:trPr>
        <w:tc>
          <w:tcPr>
            <w:tcW w:w="529" w:type="dxa"/>
            <w:tcBorders>
              <w:left w:val="single" w:sz="6" w:space="0" w:color="auto"/>
            </w:tcBorders>
            <w:shd w:val="clear" w:color="auto" w:fill="auto"/>
            <w:noWrap/>
            <w:hideMark/>
          </w:tcPr>
          <w:p w14:paraId="4109C716" w14:textId="77777777" w:rsidR="003F18EE" w:rsidRPr="00CB56EC" w:rsidRDefault="003F18EE" w:rsidP="003F18EE">
            <w:pPr>
              <w:rPr>
                <w:color w:val="000000"/>
                <w:sz w:val="14"/>
                <w:szCs w:val="14"/>
                <w:lang w:eastAsia="tr-TR"/>
              </w:rPr>
            </w:pPr>
            <w:r w:rsidRPr="00CB56EC">
              <w:rPr>
                <w:color w:val="000000"/>
                <w:sz w:val="14"/>
                <w:szCs w:val="14"/>
                <w:lang w:eastAsia="tr-TR"/>
              </w:rPr>
              <w:t>14.5.2.</w:t>
            </w:r>
          </w:p>
        </w:tc>
        <w:tc>
          <w:tcPr>
            <w:tcW w:w="3200" w:type="dxa"/>
            <w:shd w:val="clear" w:color="auto" w:fill="auto"/>
            <w:noWrap/>
            <w:vAlign w:val="bottom"/>
            <w:hideMark/>
          </w:tcPr>
          <w:p w14:paraId="2F275B41" w14:textId="77777777" w:rsidR="003F18EE" w:rsidRPr="00CB56EC" w:rsidRDefault="003F18EE" w:rsidP="003F18EE">
            <w:pPr>
              <w:rPr>
                <w:color w:val="000000"/>
                <w:sz w:val="14"/>
                <w:szCs w:val="14"/>
                <w:lang w:eastAsia="tr-TR"/>
              </w:rPr>
            </w:pPr>
            <w:r w:rsidRPr="00CB56EC">
              <w:rPr>
                <w:color w:val="000000"/>
                <w:sz w:val="14"/>
                <w:szCs w:val="14"/>
                <w:lang w:eastAsia="tr-TR"/>
              </w:rPr>
              <w:t>Statü Yedekleri</w:t>
            </w:r>
          </w:p>
        </w:tc>
        <w:tc>
          <w:tcPr>
            <w:tcW w:w="795" w:type="dxa"/>
            <w:shd w:val="clear" w:color="auto" w:fill="auto"/>
            <w:noWrap/>
            <w:vAlign w:val="bottom"/>
            <w:hideMark/>
          </w:tcPr>
          <w:p w14:paraId="13E4924D" w14:textId="77777777" w:rsidR="003F18EE" w:rsidRPr="00CB56EC" w:rsidRDefault="003F18EE" w:rsidP="003F18EE">
            <w:pPr>
              <w:jc w:val="center"/>
              <w:rPr>
                <w:color w:val="000000"/>
                <w:sz w:val="14"/>
                <w:szCs w:val="14"/>
                <w:lang w:eastAsia="tr-TR"/>
              </w:rPr>
            </w:pPr>
          </w:p>
        </w:tc>
        <w:tc>
          <w:tcPr>
            <w:tcW w:w="796" w:type="dxa"/>
            <w:shd w:val="clear" w:color="auto" w:fill="auto"/>
            <w:vAlign w:val="bottom"/>
            <w:hideMark/>
          </w:tcPr>
          <w:p w14:paraId="42CD449A" w14:textId="3E821572" w:rsidR="003F18EE" w:rsidRPr="00CB56EC" w:rsidRDefault="003F18EE" w:rsidP="003F18EE">
            <w:pPr>
              <w:jc w:val="right"/>
              <w:rPr>
                <w:sz w:val="14"/>
                <w:szCs w:val="14"/>
              </w:rPr>
            </w:pPr>
            <w:r w:rsidRPr="003F18EE">
              <w:rPr>
                <w:sz w:val="14"/>
                <w:szCs w:val="14"/>
              </w:rPr>
              <w:t>-</w:t>
            </w:r>
          </w:p>
        </w:tc>
        <w:tc>
          <w:tcPr>
            <w:tcW w:w="796" w:type="dxa"/>
            <w:shd w:val="clear" w:color="auto" w:fill="auto"/>
            <w:vAlign w:val="bottom"/>
            <w:hideMark/>
          </w:tcPr>
          <w:p w14:paraId="57CD9D5D" w14:textId="2BE38404" w:rsidR="003F18EE" w:rsidRPr="00CB56EC" w:rsidRDefault="003F18EE" w:rsidP="003F18EE">
            <w:pPr>
              <w:jc w:val="right"/>
              <w:rPr>
                <w:sz w:val="14"/>
                <w:szCs w:val="14"/>
              </w:rPr>
            </w:pPr>
            <w:r w:rsidRPr="003F18EE">
              <w:rPr>
                <w:sz w:val="14"/>
                <w:szCs w:val="14"/>
              </w:rPr>
              <w:t>-</w:t>
            </w:r>
          </w:p>
        </w:tc>
        <w:tc>
          <w:tcPr>
            <w:tcW w:w="795" w:type="dxa"/>
            <w:shd w:val="clear" w:color="auto" w:fill="auto"/>
            <w:vAlign w:val="bottom"/>
            <w:hideMark/>
          </w:tcPr>
          <w:p w14:paraId="061AD553" w14:textId="553DDB48" w:rsidR="003F18EE" w:rsidRPr="00CB56EC" w:rsidRDefault="003F18EE" w:rsidP="003F18EE">
            <w:pPr>
              <w:jc w:val="right"/>
              <w:rPr>
                <w:sz w:val="14"/>
                <w:szCs w:val="14"/>
              </w:rPr>
            </w:pPr>
            <w:r w:rsidRPr="003F18EE">
              <w:rPr>
                <w:sz w:val="14"/>
                <w:szCs w:val="14"/>
              </w:rPr>
              <w:t>-</w:t>
            </w:r>
          </w:p>
        </w:tc>
        <w:tc>
          <w:tcPr>
            <w:tcW w:w="796" w:type="dxa"/>
            <w:shd w:val="clear" w:color="auto" w:fill="auto"/>
            <w:vAlign w:val="bottom"/>
          </w:tcPr>
          <w:p w14:paraId="4E769124" w14:textId="1E86C60D" w:rsidR="003F18EE" w:rsidRPr="00CB56EC" w:rsidRDefault="003F18EE" w:rsidP="003F18EE">
            <w:pPr>
              <w:jc w:val="right"/>
              <w:rPr>
                <w:sz w:val="14"/>
                <w:szCs w:val="14"/>
              </w:rPr>
            </w:pPr>
            <w:r w:rsidRPr="00432367">
              <w:rPr>
                <w:sz w:val="14"/>
                <w:szCs w:val="14"/>
              </w:rPr>
              <w:t>-</w:t>
            </w:r>
          </w:p>
        </w:tc>
        <w:tc>
          <w:tcPr>
            <w:tcW w:w="796" w:type="dxa"/>
            <w:shd w:val="clear" w:color="auto" w:fill="auto"/>
            <w:vAlign w:val="bottom"/>
          </w:tcPr>
          <w:p w14:paraId="35AAF090" w14:textId="520F4BE6" w:rsidR="003F18EE" w:rsidRPr="00CB56EC" w:rsidRDefault="003F18EE" w:rsidP="003F18EE">
            <w:pPr>
              <w:jc w:val="right"/>
              <w:rPr>
                <w:sz w:val="14"/>
                <w:szCs w:val="14"/>
              </w:rPr>
            </w:pPr>
            <w:r w:rsidRPr="00432367">
              <w:rPr>
                <w:sz w:val="14"/>
                <w:szCs w:val="14"/>
              </w:rPr>
              <w:t>-</w:t>
            </w:r>
          </w:p>
        </w:tc>
        <w:tc>
          <w:tcPr>
            <w:tcW w:w="796" w:type="dxa"/>
            <w:shd w:val="clear" w:color="auto" w:fill="auto"/>
            <w:vAlign w:val="bottom"/>
          </w:tcPr>
          <w:p w14:paraId="79DBA006" w14:textId="31C12130" w:rsidR="003F18EE" w:rsidRPr="00CB56EC" w:rsidRDefault="003F18EE" w:rsidP="003F18EE">
            <w:pPr>
              <w:jc w:val="right"/>
              <w:rPr>
                <w:sz w:val="14"/>
                <w:szCs w:val="14"/>
              </w:rPr>
            </w:pPr>
            <w:r w:rsidRPr="00432367">
              <w:rPr>
                <w:sz w:val="14"/>
                <w:szCs w:val="14"/>
              </w:rPr>
              <w:t>-</w:t>
            </w:r>
          </w:p>
        </w:tc>
      </w:tr>
      <w:tr w:rsidR="003F18EE" w:rsidRPr="00CB56EC" w14:paraId="7E0D0730" w14:textId="77777777" w:rsidTr="003F18EE">
        <w:trPr>
          <w:trHeight w:val="113"/>
        </w:trPr>
        <w:tc>
          <w:tcPr>
            <w:tcW w:w="529" w:type="dxa"/>
            <w:tcBorders>
              <w:left w:val="single" w:sz="6" w:space="0" w:color="auto"/>
            </w:tcBorders>
            <w:shd w:val="clear" w:color="auto" w:fill="auto"/>
            <w:noWrap/>
            <w:hideMark/>
          </w:tcPr>
          <w:p w14:paraId="2DFFDBD6" w14:textId="77777777" w:rsidR="003F18EE" w:rsidRPr="00CB56EC" w:rsidRDefault="003F18EE" w:rsidP="003F18EE">
            <w:pPr>
              <w:rPr>
                <w:color w:val="000000"/>
                <w:sz w:val="14"/>
                <w:szCs w:val="14"/>
                <w:lang w:eastAsia="tr-TR"/>
              </w:rPr>
            </w:pPr>
            <w:r w:rsidRPr="00CB56EC">
              <w:rPr>
                <w:color w:val="000000"/>
                <w:sz w:val="14"/>
                <w:szCs w:val="14"/>
                <w:lang w:eastAsia="tr-TR"/>
              </w:rPr>
              <w:t>14.5.3.</w:t>
            </w:r>
          </w:p>
        </w:tc>
        <w:tc>
          <w:tcPr>
            <w:tcW w:w="3200" w:type="dxa"/>
            <w:shd w:val="clear" w:color="auto" w:fill="auto"/>
            <w:noWrap/>
            <w:vAlign w:val="bottom"/>
            <w:hideMark/>
          </w:tcPr>
          <w:p w14:paraId="4BA17F60" w14:textId="77777777" w:rsidR="003F18EE" w:rsidRPr="00CB56EC" w:rsidRDefault="003F18EE" w:rsidP="003F18EE">
            <w:pPr>
              <w:rPr>
                <w:color w:val="000000"/>
                <w:sz w:val="14"/>
                <w:szCs w:val="14"/>
                <w:lang w:eastAsia="tr-TR"/>
              </w:rPr>
            </w:pPr>
            <w:r w:rsidRPr="00CB56EC">
              <w:rPr>
                <w:color w:val="000000"/>
                <w:sz w:val="14"/>
                <w:szCs w:val="14"/>
                <w:lang w:eastAsia="tr-TR"/>
              </w:rPr>
              <w:t>Olağanüstü Yedekler</w:t>
            </w:r>
          </w:p>
        </w:tc>
        <w:tc>
          <w:tcPr>
            <w:tcW w:w="795" w:type="dxa"/>
            <w:shd w:val="clear" w:color="auto" w:fill="auto"/>
            <w:noWrap/>
            <w:vAlign w:val="bottom"/>
            <w:hideMark/>
          </w:tcPr>
          <w:p w14:paraId="0DA06F87" w14:textId="77777777" w:rsidR="003F18EE" w:rsidRPr="00CB56EC" w:rsidRDefault="003F18EE" w:rsidP="003F18EE">
            <w:pPr>
              <w:jc w:val="center"/>
              <w:rPr>
                <w:color w:val="000000"/>
                <w:sz w:val="14"/>
                <w:szCs w:val="14"/>
                <w:lang w:eastAsia="tr-TR"/>
              </w:rPr>
            </w:pPr>
          </w:p>
        </w:tc>
        <w:tc>
          <w:tcPr>
            <w:tcW w:w="796" w:type="dxa"/>
            <w:shd w:val="clear" w:color="auto" w:fill="auto"/>
            <w:vAlign w:val="bottom"/>
            <w:hideMark/>
          </w:tcPr>
          <w:p w14:paraId="5EE345DD" w14:textId="764603C0" w:rsidR="003F18EE" w:rsidRPr="00CB56EC" w:rsidRDefault="003F18EE" w:rsidP="003F18EE">
            <w:pPr>
              <w:jc w:val="right"/>
              <w:rPr>
                <w:sz w:val="14"/>
                <w:szCs w:val="14"/>
              </w:rPr>
            </w:pPr>
            <w:r w:rsidRPr="00F020A3">
              <w:rPr>
                <w:sz w:val="14"/>
                <w:szCs w:val="14"/>
              </w:rPr>
              <w:t>86,688</w:t>
            </w:r>
          </w:p>
        </w:tc>
        <w:tc>
          <w:tcPr>
            <w:tcW w:w="796" w:type="dxa"/>
            <w:shd w:val="clear" w:color="auto" w:fill="auto"/>
            <w:vAlign w:val="bottom"/>
            <w:hideMark/>
          </w:tcPr>
          <w:p w14:paraId="4FFC157D" w14:textId="72DD3BA6" w:rsidR="003F18EE" w:rsidRPr="00CB56EC" w:rsidRDefault="003F18EE" w:rsidP="003F18EE">
            <w:pPr>
              <w:jc w:val="right"/>
              <w:rPr>
                <w:sz w:val="14"/>
                <w:szCs w:val="14"/>
              </w:rPr>
            </w:pPr>
            <w:r w:rsidRPr="003F18EE">
              <w:rPr>
                <w:sz w:val="14"/>
                <w:szCs w:val="14"/>
              </w:rPr>
              <w:t>-</w:t>
            </w:r>
          </w:p>
        </w:tc>
        <w:tc>
          <w:tcPr>
            <w:tcW w:w="795" w:type="dxa"/>
            <w:shd w:val="clear" w:color="auto" w:fill="auto"/>
            <w:vAlign w:val="bottom"/>
            <w:hideMark/>
          </w:tcPr>
          <w:p w14:paraId="14D12CF6" w14:textId="1F11CF3C" w:rsidR="003F18EE" w:rsidRPr="00CB56EC" w:rsidRDefault="003F18EE" w:rsidP="003F18EE">
            <w:pPr>
              <w:jc w:val="right"/>
              <w:rPr>
                <w:sz w:val="14"/>
                <w:szCs w:val="14"/>
              </w:rPr>
            </w:pPr>
            <w:r w:rsidRPr="00F020A3">
              <w:rPr>
                <w:sz w:val="14"/>
                <w:szCs w:val="14"/>
              </w:rPr>
              <w:t>86,688</w:t>
            </w:r>
          </w:p>
        </w:tc>
        <w:tc>
          <w:tcPr>
            <w:tcW w:w="796" w:type="dxa"/>
            <w:shd w:val="clear" w:color="auto" w:fill="auto"/>
            <w:vAlign w:val="bottom"/>
          </w:tcPr>
          <w:p w14:paraId="37B696F6" w14:textId="2EAE2CBA" w:rsidR="003F18EE" w:rsidRPr="00CB56EC" w:rsidRDefault="003F18EE" w:rsidP="003F18EE">
            <w:pPr>
              <w:jc w:val="right"/>
              <w:rPr>
                <w:sz w:val="14"/>
                <w:szCs w:val="14"/>
              </w:rPr>
            </w:pPr>
            <w:r w:rsidRPr="00210B51">
              <w:rPr>
                <w:sz w:val="14"/>
                <w:szCs w:val="14"/>
              </w:rPr>
              <w:t>86,688</w:t>
            </w:r>
          </w:p>
        </w:tc>
        <w:tc>
          <w:tcPr>
            <w:tcW w:w="796" w:type="dxa"/>
            <w:shd w:val="clear" w:color="auto" w:fill="auto"/>
            <w:vAlign w:val="bottom"/>
          </w:tcPr>
          <w:p w14:paraId="72CA1AAE" w14:textId="13ABE510" w:rsidR="003F18EE" w:rsidRPr="00CB56EC" w:rsidRDefault="003F18EE" w:rsidP="003F18EE">
            <w:pPr>
              <w:jc w:val="right"/>
              <w:rPr>
                <w:sz w:val="14"/>
                <w:szCs w:val="14"/>
              </w:rPr>
            </w:pPr>
            <w:r w:rsidRPr="00432367">
              <w:rPr>
                <w:sz w:val="14"/>
                <w:szCs w:val="14"/>
              </w:rPr>
              <w:t>-</w:t>
            </w:r>
          </w:p>
        </w:tc>
        <w:tc>
          <w:tcPr>
            <w:tcW w:w="796" w:type="dxa"/>
            <w:shd w:val="clear" w:color="auto" w:fill="auto"/>
            <w:vAlign w:val="bottom"/>
          </w:tcPr>
          <w:p w14:paraId="4E6E71B5" w14:textId="6503AB84" w:rsidR="003F18EE" w:rsidRPr="00CB56EC" w:rsidRDefault="003F18EE" w:rsidP="003F18EE">
            <w:pPr>
              <w:jc w:val="right"/>
              <w:rPr>
                <w:sz w:val="14"/>
                <w:szCs w:val="14"/>
              </w:rPr>
            </w:pPr>
            <w:r w:rsidRPr="00210B51">
              <w:rPr>
                <w:sz w:val="14"/>
                <w:szCs w:val="14"/>
              </w:rPr>
              <w:t>86,688</w:t>
            </w:r>
          </w:p>
        </w:tc>
      </w:tr>
      <w:tr w:rsidR="003F18EE" w:rsidRPr="00CB56EC" w14:paraId="7090A352" w14:textId="77777777" w:rsidTr="003F18EE">
        <w:trPr>
          <w:trHeight w:val="113"/>
        </w:trPr>
        <w:tc>
          <w:tcPr>
            <w:tcW w:w="529" w:type="dxa"/>
            <w:tcBorders>
              <w:left w:val="single" w:sz="6" w:space="0" w:color="auto"/>
            </w:tcBorders>
            <w:shd w:val="clear" w:color="auto" w:fill="auto"/>
            <w:noWrap/>
            <w:hideMark/>
          </w:tcPr>
          <w:p w14:paraId="54D9C5DB" w14:textId="77777777" w:rsidR="003F18EE" w:rsidRPr="00CB56EC" w:rsidRDefault="003F18EE" w:rsidP="003F18EE">
            <w:pPr>
              <w:rPr>
                <w:color w:val="000000"/>
                <w:sz w:val="14"/>
                <w:szCs w:val="14"/>
                <w:lang w:eastAsia="tr-TR"/>
              </w:rPr>
            </w:pPr>
            <w:r w:rsidRPr="00CB56EC">
              <w:rPr>
                <w:color w:val="000000"/>
                <w:sz w:val="14"/>
                <w:szCs w:val="14"/>
                <w:lang w:eastAsia="tr-TR"/>
              </w:rPr>
              <w:t>14.5.4.</w:t>
            </w:r>
          </w:p>
        </w:tc>
        <w:tc>
          <w:tcPr>
            <w:tcW w:w="3200" w:type="dxa"/>
            <w:shd w:val="clear" w:color="auto" w:fill="auto"/>
            <w:noWrap/>
            <w:vAlign w:val="bottom"/>
            <w:hideMark/>
          </w:tcPr>
          <w:p w14:paraId="4188417E" w14:textId="77777777" w:rsidR="003F18EE" w:rsidRPr="00CB56EC" w:rsidRDefault="003F18EE" w:rsidP="003F18EE">
            <w:pPr>
              <w:rPr>
                <w:color w:val="000000"/>
                <w:sz w:val="14"/>
                <w:szCs w:val="14"/>
                <w:lang w:eastAsia="tr-TR"/>
              </w:rPr>
            </w:pPr>
            <w:r w:rsidRPr="00CB56EC">
              <w:rPr>
                <w:color w:val="000000"/>
                <w:sz w:val="14"/>
                <w:szCs w:val="14"/>
                <w:lang w:eastAsia="tr-TR"/>
              </w:rPr>
              <w:t>Diğer Kâr Yedekleri</w:t>
            </w:r>
          </w:p>
        </w:tc>
        <w:tc>
          <w:tcPr>
            <w:tcW w:w="795" w:type="dxa"/>
            <w:shd w:val="clear" w:color="auto" w:fill="auto"/>
            <w:noWrap/>
            <w:vAlign w:val="bottom"/>
            <w:hideMark/>
          </w:tcPr>
          <w:p w14:paraId="23455DEF" w14:textId="77777777" w:rsidR="003F18EE" w:rsidRPr="00CB56EC" w:rsidRDefault="003F18EE" w:rsidP="003F18EE">
            <w:pPr>
              <w:jc w:val="center"/>
              <w:rPr>
                <w:color w:val="000000"/>
                <w:sz w:val="14"/>
                <w:szCs w:val="14"/>
                <w:lang w:eastAsia="tr-TR"/>
              </w:rPr>
            </w:pPr>
          </w:p>
        </w:tc>
        <w:tc>
          <w:tcPr>
            <w:tcW w:w="796" w:type="dxa"/>
            <w:shd w:val="clear" w:color="auto" w:fill="auto"/>
            <w:vAlign w:val="bottom"/>
            <w:hideMark/>
          </w:tcPr>
          <w:p w14:paraId="37316787" w14:textId="2AE9CB1B" w:rsidR="003F18EE" w:rsidRPr="00CB56EC" w:rsidRDefault="003F18EE" w:rsidP="003F18EE">
            <w:pPr>
              <w:jc w:val="right"/>
              <w:rPr>
                <w:sz w:val="14"/>
                <w:szCs w:val="14"/>
              </w:rPr>
            </w:pPr>
            <w:r w:rsidRPr="003F18EE">
              <w:rPr>
                <w:sz w:val="14"/>
                <w:szCs w:val="14"/>
              </w:rPr>
              <w:t>-</w:t>
            </w:r>
          </w:p>
        </w:tc>
        <w:tc>
          <w:tcPr>
            <w:tcW w:w="796" w:type="dxa"/>
            <w:shd w:val="clear" w:color="auto" w:fill="auto"/>
            <w:vAlign w:val="bottom"/>
            <w:hideMark/>
          </w:tcPr>
          <w:p w14:paraId="7D5D6761" w14:textId="30B108C4" w:rsidR="003F18EE" w:rsidRPr="00CB56EC" w:rsidRDefault="003F18EE" w:rsidP="003F18EE">
            <w:pPr>
              <w:jc w:val="right"/>
              <w:rPr>
                <w:sz w:val="14"/>
                <w:szCs w:val="14"/>
              </w:rPr>
            </w:pPr>
            <w:r w:rsidRPr="003F18EE">
              <w:rPr>
                <w:sz w:val="14"/>
                <w:szCs w:val="14"/>
              </w:rPr>
              <w:t>-</w:t>
            </w:r>
          </w:p>
        </w:tc>
        <w:tc>
          <w:tcPr>
            <w:tcW w:w="795" w:type="dxa"/>
            <w:shd w:val="clear" w:color="auto" w:fill="auto"/>
            <w:vAlign w:val="bottom"/>
            <w:hideMark/>
          </w:tcPr>
          <w:p w14:paraId="0353DD11" w14:textId="2318DC4D" w:rsidR="003F18EE" w:rsidRPr="00CB56EC" w:rsidRDefault="003F18EE" w:rsidP="003F18EE">
            <w:pPr>
              <w:jc w:val="right"/>
              <w:rPr>
                <w:sz w:val="14"/>
                <w:szCs w:val="14"/>
              </w:rPr>
            </w:pPr>
            <w:r w:rsidRPr="003F18EE">
              <w:rPr>
                <w:sz w:val="14"/>
                <w:szCs w:val="14"/>
              </w:rPr>
              <w:t>-</w:t>
            </w:r>
          </w:p>
        </w:tc>
        <w:tc>
          <w:tcPr>
            <w:tcW w:w="796" w:type="dxa"/>
            <w:shd w:val="clear" w:color="auto" w:fill="auto"/>
            <w:vAlign w:val="bottom"/>
          </w:tcPr>
          <w:p w14:paraId="43548D26" w14:textId="693CAFB5" w:rsidR="003F18EE" w:rsidRPr="00CB56EC" w:rsidRDefault="003F18EE" w:rsidP="003F18EE">
            <w:pPr>
              <w:jc w:val="right"/>
              <w:rPr>
                <w:sz w:val="14"/>
                <w:szCs w:val="14"/>
              </w:rPr>
            </w:pPr>
            <w:r w:rsidRPr="00432367">
              <w:rPr>
                <w:sz w:val="14"/>
                <w:szCs w:val="14"/>
              </w:rPr>
              <w:t>-</w:t>
            </w:r>
          </w:p>
        </w:tc>
        <w:tc>
          <w:tcPr>
            <w:tcW w:w="796" w:type="dxa"/>
            <w:shd w:val="clear" w:color="auto" w:fill="auto"/>
            <w:vAlign w:val="bottom"/>
          </w:tcPr>
          <w:p w14:paraId="1DB7B896" w14:textId="69ECCD0E" w:rsidR="003F18EE" w:rsidRPr="00CB56EC" w:rsidRDefault="003F18EE" w:rsidP="003F18EE">
            <w:pPr>
              <w:jc w:val="right"/>
              <w:rPr>
                <w:sz w:val="14"/>
                <w:szCs w:val="14"/>
              </w:rPr>
            </w:pPr>
            <w:r w:rsidRPr="00432367">
              <w:rPr>
                <w:sz w:val="14"/>
                <w:szCs w:val="14"/>
              </w:rPr>
              <w:t>-</w:t>
            </w:r>
          </w:p>
        </w:tc>
        <w:tc>
          <w:tcPr>
            <w:tcW w:w="796" w:type="dxa"/>
            <w:shd w:val="clear" w:color="auto" w:fill="auto"/>
            <w:vAlign w:val="bottom"/>
          </w:tcPr>
          <w:p w14:paraId="2C310B70" w14:textId="1E003906" w:rsidR="003F18EE" w:rsidRPr="00CB56EC" w:rsidRDefault="003F18EE" w:rsidP="003F18EE">
            <w:pPr>
              <w:jc w:val="right"/>
              <w:rPr>
                <w:sz w:val="14"/>
                <w:szCs w:val="14"/>
              </w:rPr>
            </w:pPr>
            <w:r w:rsidRPr="00432367">
              <w:rPr>
                <w:sz w:val="14"/>
                <w:szCs w:val="14"/>
              </w:rPr>
              <w:t>-</w:t>
            </w:r>
          </w:p>
        </w:tc>
      </w:tr>
      <w:tr w:rsidR="003F18EE" w:rsidRPr="00CB56EC" w14:paraId="5E1F4107" w14:textId="77777777" w:rsidTr="003F18EE">
        <w:trPr>
          <w:trHeight w:val="113"/>
        </w:trPr>
        <w:tc>
          <w:tcPr>
            <w:tcW w:w="529" w:type="dxa"/>
            <w:tcBorders>
              <w:left w:val="single" w:sz="6" w:space="0" w:color="auto"/>
            </w:tcBorders>
            <w:shd w:val="clear" w:color="auto" w:fill="auto"/>
            <w:noWrap/>
            <w:hideMark/>
          </w:tcPr>
          <w:p w14:paraId="77D6869C" w14:textId="77777777" w:rsidR="003F18EE" w:rsidRPr="00CB56EC" w:rsidRDefault="003F18EE" w:rsidP="003F18EE">
            <w:pPr>
              <w:rPr>
                <w:color w:val="000000"/>
                <w:sz w:val="14"/>
                <w:szCs w:val="14"/>
                <w:lang w:eastAsia="tr-TR"/>
              </w:rPr>
            </w:pPr>
            <w:r w:rsidRPr="00CB56EC">
              <w:rPr>
                <w:color w:val="000000"/>
                <w:sz w:val="14"/>
                <w:szCs w:val="14"/>
                <w:lang w:eastAsia="tr-TR"/>
              </w:rPr>
              <w:t>14.6.</w:t>
            </w:r>
          </w:p>
        </w:tc>
        <w:tc>
          <w:tcPr>
            <w:tcW w:w="3200" w:type="dxa"/>
            <w:shd w:val="clear" w:color="auto" w:fill="auto"/>
            <w:noWrap/>
            <w:vAlign w:val="bottom"/>
            <w:hideMark/>
          </w:tcPr>
          <w:p w14:paraId="7BF6F864" w14:textId="77777777" w:rsidR="003F18EE" w:rsidRPr="00CB56EC" w:rsidRDefault="003F18EE" w:rsidP="003F18EE">
            <w:pPr>
              <w:rPr>
                <w:color w:val="000000"/>
                <w:sz w:val="14"/>
                <w:szCs w:val="14"/>
                <w:lang w:eastAsia="tr-TR"/>
              </w:rPr>
            </w:pPr>
            <w:r w:rsidRPr="00CB56EC">
              <w:rPr>
                <w:color w:val="000000"/>
                <w:sz w:val="14"/>
                <w:szCs w:val="14"/>
                <w:lang w:eastAsia="tr-TR"/>
              </w:rPr>
              <w:t>Kâr veya Zarar</w:t>
            </w:r>
          </w:p>
        </w:tc>
        <w:tc>
          <w:tcPr>
            <w:tcW w:w="795" w:type="dxa"/>
            <w:shd w:val="clear" w:color="auto" w:fill="auto"/>
            <w:noWrap/>
            <w:vAlign w:val="bottom"/>
            <w:hideMark/>
          </w:tcPr>
          <w:p w14:paraId="4CA41FEB" w14:textId="77777777" w:rsidR="003F18EE" w:rsidRPr="00CB56EC" w:rsidRDefault="003F18EE" w:rsidP="003F18EE">
            <w:pPr>
              <w:jc w:val="center"/>
              <w:rPr>
                <w:color w:val="000000"/>
                <w:sz w:val="14"/>
                <w:szCs w:val="14"/>
                <w:lang w:eastAsia="tr-TR"/>
              </w:rPr>
            </w:pPr>
          </w:p>
        </w:tc>
        <w:tc>
          <w:tcPr>
            <w:tcW w:w="796" w:type="dxa"/>
            <w:shd w:val="clear" w:color="auto" w:fill="auto"/>
            <w:vAlign w:val="bottom"/>
            <w:hideMark/>
          </w:tcPr>
          <w:p w14:paraId="4F69637F" w14:textId="1ACAFCDB" w:rsidR="003F18EE" w:rsidRPr="00CB56EC" w:rsidRDefault="003F18EE" w:rsidP="003F18EE">
            <w:pPr>
              <w:jc w:val="right"/>
              <w:rPr>
                <w:sz w:val="14"/>
                <w:szCs w:val="14"/>
              </w:rPr>
            </w:pPr>
            <w:r w:rsidRPr="00F020A3">
              <w:rPr>
                <w:sz w:val="14"/>
                <w:szCs w:val="14"/>
              </w:rPr>
              <w:t>(535,668)</w:t>
            </w:r>
          </w:p>
        </w:tc>
        <w:tc>
          <w:tcPr>
            <w:tcW w:w="796" w:type="dxa"/>
            <w:shd w:val="clear" w:color="auto" w:fill="auto"/>
            <w:vAlign w:val="bottom"/>
            <w:hideMark/>
          </w:tcPr>
          <w:p w14:paraId="191AD2E9" w14:textId="260934B6" w:rsidR="003F18EE" w:rsidRPr="00CB56EC" w:rsidRDefault="003F18EE" w:rsidP="003F18EE">
            <w:pPr>
              <w:jc w:val="right"/>
              <w:rPr>
                <w:sz w:val="14"/>
                <w:szCs w:val="14"/>
              </w:rPr>
            </w:pPr>
            <w:r w:rsidRPr="003F18EE">
              <w:rPr>
                <w:sz w:val="14"/>
                <w:szCs w:val="14"/>
              </w:rPr>
              <w:t>-</w:t>
            </w:r>
          </w:p>
        </w:tc>
        <w:tc>
          <w:tcPr>
            <w:tcW w:w="795" w:type="dxa"/>
            <w:shd w:val="clear" w:color="auto" w:fill="auto"/>
            <w:vAlign w:val="bottom"/>
            <w:hideMark/>
          </w:tcPr>
          <w:p w14:paraId="3519EAF8" w14:textId="5DFD4DB7" w:rsidR="003F18EE" w:rsidRPr="00CB56EC" w:rsidRDefault="003F18EE" w:rsidP="003F18EE">
            <w:pPr>
              <w:jc w:val="right"/>
              <w:rPr>
                <w:sz w:val="14"/>
                <w:szCs w:val="14"/>
              </w:rPr>
            </w:pPr>
            <w:r w:rsidRPr="00F020A3">
              <w:rPr>
                <w:sz w:val="14"/>
                <w:szCs w:val="14"/>
              </w:rPr>
              <w:t>(535,668)</w:t>
            </w:r>
          </w:p>
        </w:tc>
        <w:tc>
          <w:tcPr>
            <w:tcW w:w="796" w:type="dxa"/>
            <w:shd w:val="clear" w:color="auto" w:fill="auto"/>
            <w:vAlign w:val="bottom"/>
          </w:tcPr>
          <w:p w14:paraId="3E57FA05" w14:textId="351F3CE8" w:rsidR="003F18EE" w:rsidRPr="00CB56EC" w:rsidRDefault="003F18EE" w:rsidP="003F18EE">
            <w:pPr>
              <w:jc w:val="right"/>
              <w:rPr>
                <w:sz w:val="14"/>
                <w:szCs w:val="14"/>
              </w:rPr>
            </w:pPr>
            <w:r w:rsidRPr="00210B51">
              <w:rPr>
                <w:sz w:val="14"/>
                <w:szCs w:val="14"/>
              </w:rPr>
              <w:t>(440,024)</w:t>
            </w:r>
          </w:p>
        </w:tc>
        <w:tc>
          <w:tcPr>
            <w:tcW w:w="796" w:type="dxa"/>
            <w:shd w:val="clear" w:color="auto" w:fill="auto"/>
            <w:vAlign w:val="bottom"/>
          </w:tcPr>
          <w:p w14:paraId="501F680F" w14:textId="16EBAA31" w:rsidR="003F18EE" w:rsidRPr="00CB56EC" w:rsidRDefault="003F18EE" w:rsidP="003F18EE">
            <w:pPr>
              <w:jc w:val="right"/>
              <w:rPr>
                <w:sz w:val="14"/>
                <w:szCs w:val="14"/>
              </w:rPr>
            </w:pPr>
            <w:r w:rsidRPr="00432367">
              <w:rPr>
                <w:sz w:val="14"/>
                <w:szCs w:val="14"/>
              </w:rPr>
              <w:t>-</w:t>
            </w:r>
          </w:p>
        </w:tc>
        <w:tc>
          <w:tcPr>
            <w:tcW w:w="796" w:type="dxa"/>
            <w:shd w:val="clear" w:color="auto" w:fill="auto"/>
            <w:vAlign w:val="bottom"/>
          </w:tcPr>
          <w:p w14:paraId="5FE7E3E9" w14:textId="40D03D52" w:rsidR="003F18EE" w:rsidRPr="00CB56EC" w:rsidRDefault="003F18EE" w:rsidP="003F18EE">
            <w:pPr>
              <w:jc w:val="right"/>
              <w:rPr>
                <w:sz w:val="14"/>
                <w:szCs w:val="14"/>
              </w:rPr>
            </w:pPr>
            <w:r w:rsidRPr="00210B51">
              <w:rPr>
                <w:sz w:val="14"/>
                <w:szCs w:val="14"/>
              </w:rPr>
              <w:t>(440,024)</w:t>
            </w:r>
          </w:p>
        </w:tc>
      </w:tr>
      <w:tr w:rsidR="003F18EE" w:rsidRPr="00CB56EC" w14:paraId="2D858C3B" w14:textId="77777777" w:rsidTr="003F18EE">
        <w:trPr>
          <w:trHeight w:val="113"/>
        </w:trPr>
        <w:tc>
          <w:tcPr>
            <w:tcW w:w="529" w:type="dxa"/>
            <w:tcBorders>
              <w:left w:val="single" w:sz="6" w:space="0" w:color="auto"/>
            </w:tcBorders>
            <w:shd w:val="clear" w:color="auto" w:fill="auto"/>
            <w:noWrap/>
            <w:hideMark/>
          </w:tcPr>
          <w:p w14:paraId="700E8C25" w14:textId="77777777" w:rsidR="003F18EE" w:rsidRPr="00CB56EC" w:rsidRDefault="003F18EE" w:rsidP="003F18EE">
            <w:pPr>
              <w:rPr>
                <w:color w:val="000000"/>
                <w:sz w:val="14"/>
                <w:szCs w:val="14"/>
                <w:lang w:eastAsia="tr-TR"/>
              </w:rPr>
            </w:pPr>
            <w:r w:rsidRPr="00CB56EC">
              <w:rPr>
                <w:color w:val="000000"/>
                <w:sz w:val="14"/>
                <w:szCs w:val="14"/>
                <w:lang w:eastAsia="tr-TR"/>
              </w:rPr>
              <w:t>14.6.1.</w:t>
            </w:r>
          </w:p>
        </w:tc>
        <w:tc>
          <w:tcPr>
            <w:tcW w:w="3200" w:type="dxa"/>
            <w:shd w:val="clear" w:color="auto" w:fill="auto"/>
            <w:noWrap/>
            <w:vAlign w:val="bottom"/>
            <w:hideMark/>
          </w:tcPr>
          <w:p w14:paraId="79236924" w14:textId="77777777" w:rsidR="003F18EE" w:rsidRPr="00CB56EC" w:rsidRDefault="003F18EE" w:rsidP="003F18EE">
            <w:pPr>
              <w:rPr>
                <w:color w:val="000000"/>
                <w:sz w:val="14"/>
                <w:szCs w:val="14"/>
                <w:lang w:eastAsia="tr-TR"/>
              </w:rPr>
            </w:pPr>
            <w:r w:rsidRPr="00CB56EC">
              <w:rPr>
                <w:color w:val="000000"/>
                <w:sz w:val="14"/>
                <w:szCs w:val="14"/>
                <w:lang w:eastAsia="tr-TR"/>
              </w:rPr>
              <w:t>Geçmiş Yıllar Kâr veya Zararı</w:t>
            </w:r>
          </w:p>
        </w:tc>
        <w:tc>
          <w:tcPr>
            <w:tcW w:w="795" w:type="dxa"/>
            <w:shd w:val="clear" w:color="auto" w:fill="auto"/>
            <w:noWrap/>
            <w:vAlign w:val="bottom"/>
            <w:hideMark/>
          </w:tcPr>
          <w:p w14:paraId="5E85741A" w14:textId="77777777" w:rsidR="003F18EE" w:rsidRPr="00CB56EC" w:rsidRDefault="003F18EE" w:rsidP="003F18EE">
            <w:pPr>
              <w:jc w:val="center"/>
              <w:rPr>
                <w:color w:val="000000"/>
                <w:sz w:val="14"/>
                <w:szCs w:val="14"/>
                <w:lang w:eastAsia="tr-TR"/>
              </w:rPr>
            </w:pPr>
          </w:p>
        </w:tc>
        <w:tc>
          <w:tcPr>
            <w:tcW w:w="796" w:type="dxa"/>
            <w:shd w:val="clear" w:color="auto" w:fill="auto"/>
            <w:vAlign w:val="bottom"/>
            <w:hideMark/>
          </w:tcPr>
          <w:p w14:paraId="40C3E42F" w14:textId="352C2F34" w:rsidR="003F18EE" w:rsidRPr="00CB56EC" w:rsidRDefault="003F18EE" w:rsidP="003F18EE">
            <w:pPr>
              <w:jc w:val="right"/>
              <w:rPr>
                <w:sz w:val="14"/>
                <w:szCs w:val="14"/>
              </w:rPr>
            </w:pPr>
            <w:r w:rsidRPr="00F020A3">
              <w:rPr>
                <w:sz w:val="14"/>
                <w:szCs w:val="14"/>
              </w:rPr>
              <w:t>(440,024)</w:t>
            </w:r>
          </w:p>
        </w:tc>
        <w:tc>
          <w:tcPr>
            <w:tcW w:w="796" w:type="dxa"/>
            <w:shd w:val="clear" w:color="auto" w:fill="auto"/>
            <w:vAlign w:val="bottom"/>
            <w:hideMark/>
          </w:tcPr>
          <w:p w14:paraId="3615B7A4" w14:textId="6D708020" w:rsidR="003F18EE" w:rsidRPr="00CB56EC" w:rsidRDefault="003F18EE" w:rsidP="003F18EE">
            <w:pPr>
              <w:jc w:val="right"/>
              <w:rPr>
                <w:sz w:val="14"/>
                <w:szCs w:val="14"/>
              </w:rPr>
            </w:pPr>
            <w:r w:rsidRPr="003F18EE">
              <w:rPr>
                <w:sz w:val="14"/>
                <w:szCs w:val="14"/>
              </w:rPr>
              <w:t>-</w:t>
            </w:r>
          </w:p>
        </w:tc>
        <w:tc>
          <w:tcPr>
            <w:tcW w:w="795" w:type="dxa"/>
            <w:shd w:val="clear" w:color="auto" w:fill="auto"/>
            <w:vAlign w:val="bottom"/>
            <w:hideMark/>
          </w:tcPr>
          <w:p w14:paraId="7A32DCE0" w14:textId="0F7A62B3" w:rsidR="003F18EE" w:rsidRPr="00CB56EC" w:rsidRDefault="003F18EE" w:rsidP="003F18EE">
            <w:pPr>
              <w:jc w:val="right"/>
              <w:rPr>
                <w:sz w:val="14"/>
                <w:szCs w:val="14"/>
              </w:rPr>
            </w:pPr>
            <w:r w:rsidRPr="00F020A3">
              <w:rPr>
                <w:sz w:val="14"/>
                <w:szCs w:val="14"/>
              </w:rPr>
              <w:t>(440,024)</w:t>
            </w:r>
          </w:p>
        </w:tc>
        <w:tc>
          <w:tcPr>
            <w:tcW w:w="796" w:type="dxa"/>
            <w:shd w:val="clear" w:color="auto" w:fill="auto"/>
            <w:vAlign w:val="bottom"/>
          </w:tcPr>
          <w:p w14:paraId="0C507676" w14:textId="52F8C30A" w:rsidR="003F18EE" w:rsidRPr="00CB56EC" w:rsidRDefault="003F18EE" w:rsidP="003F18EE">
            <w:pPr>
              <w:jc w:val="right"/>
              <w:rPr>
                <w:sz w:val="14"/>
                <w:szCs w:val="14"/>
              </w:rPr>
            </w:pPr>
            <w:r w:rsidRPr="00432367">
              <w:rPr>
                <w:sz w:val="14"/>
                <w:szCs w:val="14"/>
              </w:rPr>
              <w:t>-</w:t>
            </w:r>
          </w:p>
        </w:tc>
        <w:tc>
          <w:tcPr>
            <w:tcW w:w="796" w:type="dxa"/>
            <w:shd w:val="clear" w:color="auto" w:fill="auto"/>
            <w:vAlign w:val="bottom"/>
          </w:tcPr>
          <w:p w14:paraId="05DD54BA" w14:textId="5963742E" w:rsidR="003F18EE" w:rsidRPr="00CB56EC" w:rsidRDefault="003F18EE" w:rsidP="003F18EE">
            <w:pPr>
              <w:jc w:val="right"/>
              <w:rPr>
                <w:sz w:val="14"/>
                <w:szCs w:val="14"/>
              </w:rPr>
            </w:pPr>
            <w:r w:rsidRPr="00432367">
              <w:rPr>
                <w:sz w:val="14"/>
                <w:szCs w:val="14"/>
              </w:rPr>
              <w:t>-</w:t>
            </w:r>
          </w:p>
        </w:tc>
        <w:tc>
          <w:tcPr>
            <w:tcW w:w="796" w:type="dxa"/>
            <w:shd w:val="clear" w:color="auto" w:fill="auto"/>
            <w:vAlign w:val="bottom"/>
          </w:tcPr>
          <w:p w14:paraId="17081E77" w14:textId="0B7A9C03" w:rsidR="003F18EE" w:rsidRPr="00CB56EC" w:rsidRDefault="003F18EE" w:rsidP="003F18EE">
            <w:pPr>
              <w:jc w:val="right"/>
              <w:rPr>
                <w:sz w:val="14"/>
                <w:szCs w:val="14"/>
              </w:rPr>
            </w:pPr>
            <w:r w:rsidRPr="00432367">
              <w:rPr>
                <w:sz w:val="14"/>
                <w:szCs w:val="14"/>
              </w:rPr>
              <w:t>-</w:t>
            </w:r>
          </w:p>
        </w:tc>
      </w:tr>
      <w:tr w:rsidR="003F18EE" w:rsidRPr="00CB56EC" w14:paraId="6A16EB92" w14:textId="77777777" w:rsidTr="003F18EE">
        <w:trPr>
          <w:trHeight w:val="113"/>
        </w:trPr>
        <w:tc>
          <w:tcPr>
            <w:tcW w:w="529" w:type="dxa"/>
            <w:tcBorders>
              <w:left w:val="single" w:sz="6" w:space="0" w:color="auto"/>
            </w:tcBorders>
            <w:shd w:val="clear" w:color="auto" w:fill="auto"/>
            <w:noWrap/>
            <w:hideMark/>
          </w:tcPr>
          <w:p w14:paraId="77617478" w14:textId="77777777" w:rsidR="003F18EE" w:rsidRPr="00CB56EC" w:rsidRDefault="003F18EE" w:rsidP="003F18EE">
            <w:pPr>
              <w:rPr>
                <w:color w:val="000000"/>
                <w:sz w:val="14"/>
                <w:szCs w:val="14"/>
                <w:lang w:eastAsia="tr-TR"/>
              </w:rPr>
            </w:pPr>
            <w:r w:rsidRPr="00CB56EC">
              <w:rPr>
                <w:color w:val="000000"/>
                <w:sz w:val="14"/>
                <w:szCs w:val="14"/>
                <w:lang w:eastAsia="tr-TR"/>
              </w:rPr>
              <w:t>14.6.2.</w:t>
            </w:r>
          </w:p>
        </w:tc>
        <w:tc>
          <w:tcPr>
            <w:tcW w:w="3200" w:type="dxa"/>
            <w:shd w:val="clear" w:color="auto" w:fill="auto"/>
            <w:noWrap/>
            <w:vAlign w:val="bottom"/>
            <w:hideMark/>
          </w:tcPr>
          <w:p w14:paraId="70BE12E8" w14:textId="77777777" w:rsidR="003F18EE" w:rsidRPr="00CB56EC" w:rsidRDefault="003F18EE" w:rsidP="003F18EE">
            <w:pPr>
              <w:rPr>
                <w:color w:val="000000"/>
                <w:sz w:val="14"/>
                <w:szCs w:val="14"/>
                <w:lang w:eastAsia="tr-TR"/>
              </w:rPr>
            </w:pPr>
            <w:r w:rsidRPr="00CB56EC">
              <w:rPr>
                <w:color w:val="000000"/>
                <w:sz w:val="14"/>
                <w:szCs w:val="14"/>
                <w:lang w:eastAsia="tr-TR"/>
              </w:rPr>
              <w:t>Dönem Net Kâr veya Zararı</w:t>
            </w:r>
          </w:p>
        </w:tc>
        <w:tc>
          <w:tcPr>
            <w:tcW w:w="795" w:type="dxa"/>
            <w:shd w:val="clear" w:color="auto" w:fill="auto"/>
            <w:noWrap/>
            <w:vAlign w:val="bottom"/>
            <w:hideMark/>
          </w:tcPr>
          <w:p w14:paraId="46E83D1A" w14:textId="77777777" w:rsidR="003F18EE" w:rsidRPr="00CB56EC" w:rsidRDefault="003F18EE" w:rsidP="003F18EE">
            <w:pPr>
              <w:jc w:val="center"/>
              <w:rPr>
                <w:color w:val="000000"/>
                <w:sz w:val="14"/>
                <w:szCs w:val="14"/>
                <w:lang w:eastAsia="tr-TR"/>
              </w:rPr>
            </w:pPr>
          </w:p>
        </w:tc>
        <w:tc>
          <w:tcPr>
            <w:tcW w:w="796" w:type="dxa"/>
            <w:shd w:val="clear" w:color="auto" w:fill="auto"/>
            <w:vAlign w:val="bottom"/>
            <w:hideMark/>
          </w:tcPr>
          <w:p w14:paraId="567CDACC" w14:textId="754F6C5A" w:rsidR="003F18EE" w:rsidRPr="00CB56EC" w:rsidRDefault="003F18EE" w:rsidP="003F18EE">
            <w:pPr>
              <w:jc w:val="right"/>
              <w:rPr>
                <w:sz w:val="14"/>
                <w:szCs w:val="14"/>
              </w:rPr>
            </w:pPr>
            <w:r w:rsidRPr="00F020A3">
              <w:rPr>
                <w:sz w:val="14"/>
                <w:szCs w:val="14"/>
              </w:rPr>
              <w:t>(95,644)</w:t>
            </w:r>
          </w:p>
        </w:tc>
        <w:tc>
          <w:tcPr>
            <w:tcW w:w="796" w:type="dxa"/>
            <w:shd w:val="clear" w:color="auto" w:fill="auto"/>
            <w:vAlign w:val="bottom"/>
            <w:hideMark/>
          </w:tcPr>
          <w:p w14:paraId="0EE2A179" w14:textId="33488CFF" w:rsidR="003F18EE" w:rsidRPr="00CB56EC" w:rsidRDefault="003F18EE" w:rsidP="003F18EE">
            <w:pPr>
              <w:jc w:val="right"/>
              <w:rPr>
                <w:sz w:val="14"/>
                <w:szCs w:val="14"/>
              </w:rPr>
            </w:pPr>
            <w:r w:rsidRPr="003F18EE">
              <w:rPr>
                <w:sz w:val="14"/>
                <w:szCs w:val="14"/>
              </w:rPr>
              <w:t>-</w:t>
            </w:r>
          </w:p>
        </w:tc>
        <w:tc>
          <w:tcPr>
            <w:tcW w:w="795" w:type="dxa"/>
            <w:shd w:val="clear" w:color="auto" w:fill="auto"/>
            <w:vAlign w:val="bottom"/>
            <w:hideMark/>
          </w:tcPr>
          <w:p w14:paraId="27595EDF" w14:textId="57021CA4" w:rsidR="003F18EE" w:rsidRPr="00CB56EC" w:rsidRDefault="003F18EE" w:rsidP="003F18EE">
            <w:pPr>
              <w:jc w:val="right"/>
              <w:rPr>
                <w:sz w:val="14"/>
                <w:szCs w:val="14"/>
              </w:rPr>
            </w:pPr>
            <w:r w:rsidRPr="00F020A3">
              <w:rPr>
                <w:sz w:val="14"/>
                <w:szCs w:val="14"/>
              </w:rPr>
              <w:t>(95,644)</w:t>
            </w:r>
          </w:p>
        </w:tc>
        <w:tc>
          <w:tcPr>
            <w:tcW w:w="796" w:type="dxa"/>
            <w:shd w:val="clear" w:color="auto" w:fill="auto"/>
            <w:vAlign w:val="bottom"/>
          </w:tcPr>
          <w:p w14:paraId="2A996888" w14:textId="51313D00" w:rsidR="003F18EE" w:rsidRPr="00CB56EC" w:rsidRDefault="003F18EE" w:rsidP="003F18EE">
            <w:pPr>
              <w:jc w:val="right"/>
              <w:rPr>
                <w:sz w:val="14"/>
                <w:szCs w:val="14"/>
              </w:rPr>
            </w:pPr>
            <w:r w:rsidRPr="00210B51">
              <w:rPr>
                <w:sz w:val="14"/>
                <w:szCs w:val="14"/>
              </w:rPr>
              <w:t>(440,024)</w:t>
            </w:r>
          </w:p>
        </w:tc>
        <w:tc>
          <w:tcPr>
            <w:tcW w:w="796" w:type="dxa"/>
            <w:shd w:val="clear" w:color="auto" w:fill="auto"/>
            <w:vAlign w:val="bottom"/>
          </w:tcPr>
          <w:p w14:paraId="5A4BE2E0" w14:textId="7363C7EA" w:rsidR="003F18EE" w:rsidRPr="00CB56EC" w:rsidRDefault="003F18EE" w:rsidP="003F18EE">
            <w:pPr>
              <w:jc w:val="right"/>
              <w:rPr>
                <w:sz w:val="14"/>
                <w:szCs w:val="14"/>
              </w:rPr>
            </w:pPr>
            <w:r w:rsidRPr="00432367">
              <w:rPr>
                <w:sz w:val="14"/>
                <w:szCs w:val="14"/>
              </w:rPr>
              <w:t>-</w:t>
            </w:r>
          </w:p>
        </w:tc>
        <w:tc>
          <w:tcPr>
            <w:tcW w:w="796" w:type="dxa"/>
            <w:shd w:val="clear" w:color="auto" w:fill="auto"/>
            <w:vAlign w:val="bottom"/>
          </w:tcPr>
          <w:p w14:paraId="2C4B916E" w14:textId="57063B62" w:rsidR="003F18EE" w:rsidRPr="00CB56EC" w:rsidRDefault="003F18EE" w:rsidP="003F18EE">
            <w:pPr>
              <w:jc w:val="right"/>
              <w:rPr>
                <w:sz w:val="14"/>
                <w:szCs w:val="14"/>
              </w:rPr>
            </w:pPr>
            <w:r w:rsidRPr="00210B51">
              <w:rPr>
                <w:sz w:val="14"/>
                <w:szCs w:val="14"/>
              </w:rPr>
              <w:t>(440,024)</w:t>
            </w:r>
          </w:p>
        </w:tc>
      </w:tr>
      <w:tr w:rsidR="003F18EE" w:rsidRPr="00CB56EC" w14:paraId="50D5F3AA" w14:textId="77777777" w:rsidTr="003F18EE">
        <w:trPr>
          <w:trHeight w:val="113"/>
        </w:trPr>
        <w:tc>
          <w:tcPr>
            <w:tcW w:w="529" w:type="dxa"/>
            <w:tcBorders>
              <w:left w:val="single" w:sz="6" w:space="0" w:color="auto"/>
            </w:tcBorders>
            <w:shd w:val="clear" w:color="auto" w:fill="auto"/>
            <w:noWrap/>
            <w:hideMark/>
          </w:tcPr>
          <w:p w14:paraId="0C582C3D" w14:textId="77777777" w:rsidR="003F18EE" w:rsidRPr="00CB56EC" w:rsidRDefault="003F18EE" w:rsidP="003F18EE">
            <w:pPr>
              <w:rPr>
                <w:color w:val="000000"/>
                <w:sz w:val="14"/>
                <w:szCs w:val="14"/>
                <w:lang w:eastAsia="tr-TR"/>
              </w:rPr>
            </w:pPr>
          </w:p>
        </w:tc>
        <w:tc>
          <w:tcPr>
            <w:tcW w:w="3200" w:type="dxa"/>
            <w:shd w:val="clear" w:color="auto" w:fill="auto"/>
            <w:noWrap/>
            <w:vAlign w:val="bottom"/>
            <w:hideMark/>
          </w:tcPr>
          <w:p w14:paraId="2DA5DEBA" w14:textId="77777777" w:rsidR="003F18EE" w:rsidRPr="00CB56EC" w:rsidRDefault="003F18EE" w:rsidP="003F18EE">
            <w:pPr>
              <w:rPr>
                <w:color w:val="000000"/>
                <w:sz w:val="14"/>
                <w:szCs w:val="14"/>
                <w:lang w:eastAsia="tr-TR"/>
              </w:rPr>
            </w:pPr>
          </w:p>
        </w:tc>
        <w:tc>
          <w:tcPr>
            <w:tcW w:w="795" w:type="dxa"/>
            <w:shd w:val="clear" w:color="auto" w:fill="auto"/>
            <w:noWrap/>
            <w:vAlign w:val="bottom"/>
            <w:hideMark/>
          </w:tcPr>
          <w:p w14:paraId="4F5E52BF" w14:textId="77777777" w:rsidR="003F18EE" w:rsidRPr="00CB56EC" w:rsidRDefault="003F18EE" w:rsidP="003F18EE">
            <w:pPr>
              <w:jc w:val="center"/>
              <w:rPr>
                <w:color w:val="000000"/>
                <w:sz w:val="14"/>
                <w:szCs w:val="14"/>
                <w:lang w:eastAsia="tr-TR"/>
              </w:rPr>
            </w:pPr>
          </w:p>
        </w:tc>
        <w:tc>
          <w:tcPr>
            <w:tcW w:w="796" w:type="dxa"/>
            <w:shd w:val="clear" w:color="auto" w:fill="auto"/>
            <w:vAlign w:val="bottom"/>
          </w:tcPr>
          <w:p w14:paraId="709946AB" w14:textId="4D874958" w:rsidR="003F18EE" w:rsidRPr="00CB56EC" w:rsidRDefault="003F18EE" w:rsidP="003F18EE">
            <w:pPr>
              <w:jc w:val="right"/>
              <w:rPr>
                <w:sz w:val="14"/>
                <w:szCs w:val="14"/>
              </w:rPr>
            </w:pPr>
            <w:r w:rsidRPr="00F020A3">
              <w:rPr>
                <w:sz w:val="14"/>
                <w:szCs w:val="14"/>
              </w:rPr>
              <w:t> </w:t>
            </w:r>
          </w:p>
        </w:tc>
        <w:tc>
          <w:tcPr>
            <w:tcW w:w="796" w:type="dxa"/>
            <w:shd w:val="clear" w:color="auto" w:fill="auto"/>
            <w:vAlign w:val="bottom"/>
          </w:tcPr>
          <w:p w14:paraId="433913CB" w14:textId="0B1F69D4" w:rsidR="003F18EE" w:rsidRPr="00CB56EC" w:rsidRDefault="003F18EE" w:rsidP="003F18EE">
            <w:pPr>
              <w:rPr>
                <w:sz w:val="14"/>
                <w:szCs w:val="14"/>
              </w:rPr>
            </w:pPr>
            <w:r w:rsidRPr="00F020A3">
              <w:rPr>
                <w:sz w:val="14"/>
                <w:szCs w:val="14"/>
              </w:rPr>
              <w:t> </w:t>
            </w:r>
          </w:p>
        </w:tc>
        <w:tc>
          <w:tcPr>
            <w:tcW w:w="795" w:type="dxa"/>
            <w:shd w:val="clear" w:color="auto" w:fill="auto"/>
            <w:vAlign w:val="bottom"/>
          </w:tcPr>
          <w:p w14:paraId="7FB92E61" w14:textId="5690A497" w:rsidR="003F18EE" w:rsidRPr="00CB56EC" w:rsidRDefault="003F18EE" w:rsidP="003F18EE">
            <w:pPr>
              <w:jc w:val="right"/>
              <w:rPr>
                <w:sz w:val="14"/>
                <w:szCs w:val="14"/>
              </w:rPr>
            </w:pPr>
            <w:r w:rsidRPr="00F020A3">
              <w:rPr>
                <w:sz w:val="14"/>
                <w:szCs w:val="14"/>
              </w:rPr>
              <w:t> </w:t>
            </w:r>
          </w:p>
        </w:tc>
        <w:tc>
          <w:tcPr>
            <w:tcW w:w="796" w:type="dxa"/>
            <w:shd w:val="clear" w:color="auto" w:fill="auto"/>
            <w:vAlign w:val="bottom"/>
          </w:tcPr>
          <w:p w14:paraId="7E35450F" w14:textId="013A86F0" w:rsidR="003F18EE" w:rsidRPr="00CB56EC" w:rsidRDefault="003F18EE" w:rsidP="003F18EE">
            <w:pPr>
              <w:jc w:val="right"/>
              <w:rPr>
                <w:sz w:val="14"/>
                <w:szCs w:val="14"/>
              </w:rPr>
            </w:pPr>
            <w:r w:rsidRPr="00210B51">
              <w:rPr>
                <w:sz w:val="14"/>
                <w:szCs w:val="14"/>
              </w:rPr>
              <w:t> </w:t>
            </w:r>
          </w:p>
        </w:tc>
        <w:tc>
          <w:tcPr>
            <w:tcW w:w="796" w:type="dxa"/>
            <w:shd w:val="clear" w:color="auto" w:fill="auto"/>
            <w:vAlign w:val="bottom"/>
          </w:tcPr>
          <w:p w14:paraId="5CA73A2C" w14:textId="58D1FBDF" w:rsidR="003F18EE" w:rsidRPr="00CB56EC" w:rsidRDefault="003F18EE" w:rsidP="003F18EE">
            <w:pPr>
              <w:jc w:val="right"/>
              <w:rPr>
                <w:sz w:val="14"/>
                <w:szCs w:val="14"/>
              </w:rPr>
            </w:pPr>
            <w:r w:rsidRPr="00210B51">
              <w:rPr>
                <w:sz w:val="14"/>
                <w:szCs w:val="14"/>
              </w:rPr>
              <w:t> </w:t>
            </w:r>
          </w:p>
        </w:tc>
        <w:tc>
          <w:tcPr>
            <w:tcW w:w="796" w:type="dxa"/>
            <w:shd w:val="clear" w:color="auto" w:fill="auto"/>
            <w:vAlign w:val="bottom"/>
          </w:tcPr>
          <w:p w14:paraId="166F8F37" w14:textId="64A55CCF" w:rsidR="003F18EE" w:rsidRPr="00CB56EC" w:rsidRDefault="003F18EE" w:rsidP="003F18EE">
            <w:pPr>
              <w:jc w:val="right"/>
              <w:rPr>
                <w:sz w:val="14"/>
                <w:szCs w:val="14"/>
              </w:rPr>
            </w:pPr>
            <w:r w:rsidRPr="00210B51">
              <w:rPr>
                <w:sz w:val="14"/>
                <w:szCs w:val="14"/>
              </w:rPr>
              <w:t> </w:t>
            </w:r>
          </w:p>
        </w:tc>
      </w:tr>
      <w:tr w:rsidR="003F18EE" w:rsidRPr="003F18EE" w14:paraId="7B3527E2" w14:textId="77777777" w:rsidTr="003F18EE">
        <w:trPr>
          <w:trHeight w:val="234"/>
        </w:trPr>
        <w:tc>
          <w:tcPr>
            <w:tcW w:w="529" w:type="dxa"/>
            <w:tcBorders>
              <w:left w:val="single" w:sz="6" w:space="0" w:color="auto"/>
              <w:bottom w:val="thinThickSmallGap" w:sz="24" w:space="0" w:color="auto"/>
            </w:tcBorders>
            <w:shd w:val="clear" w:color="auto" w:fill="auto"/>
            <w:noWrap/>
            <w:hideMark/>
          </w:tcPr>
          <w:p w14:paraId="3AF1B3EC" w14:textId="77777777" w:rsidR="003F18EE" w:rsidRPr="003F18EE" w:rsidRDefault="003F18EE" w:rsidP="003F18EE">
            <w:pPr>
              <w:rPr>
                <w:b/>
                <w:bCs/>
                <w:color w:val="000000"/>
                <w:sz w:val="14"/>
                <w:szCs w:val="14"/>
                <w:lang w:eastAsia="tr-TR"/>
              </w:rPr>
            </w:pPr>
          </w:p>
        </w:tc>
        <w:tc>
          <w:tcPr>
            <w:tcW w:w="3200" w:type="dxa"/>
            <w:tcBorders>
              <w:bottom w:val="thinThickSmallGap" w:sz="24" w:space="0" w:color="auto"/>
            </w:tcBorders>
            <w:shd w:val="clear" w:color="auto" w:fill="auto"/>
            <w:vAlign w:val="bottom"/>
            <w:hideMark/>
          </w:tcPr>
          <w:p w14:paraId="6590458A"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YÜKÜMLÜLÜKLER TOPLAMI</w:t>
            </w:r>
          </w:p>
        </w:tc>
        <w:tc>
          <w:tcPr>
            <w:tcW w:w="795" w:type="dxa"/>
            <w:tcBorders>
              <w:bottom w:val="thinThickSmallGap" w:sz="24" w:space="0" w:color="auto"/>
            </w:tcBorders>
            <w:shd w:val="clear" w:color="auto" w:fill="auto"/>
            <w:noWrap/>
            <w:vAlign w:val="bottom"/>
            <w:hideMark/>
          </w:tcPr>
          <w:p w14:paraId="6AC8B30B" w14:textId="77777777" w:rsidR="003F18EE" w:rsidRPr="003F18EE" w:rsidRDefault="003F18EE" w:rsidP="003F18EE">
            <w:pPr>
              <w:jc w:val="center"/>
              <w:rPr>
                <w:b/>
                <w:bCs/>
                <w:color w:val="000000"/>
                <w:sz w:val="14"/>
                <w:szCs w:val="14"/>
                <w:lang w:eastAsia="tr-TR"/>
              </w:rPr>
            </w:pPr>
          </w:p>
        </w:tc>
        <w:tc>
          <w:tcPr>
            <w:tcW w:w="796" w:type="dxa"/>
            <w:tcBorders>
              <w:bottom w:val="thinThickSmallGap" w:sz="24" w:space="0" w:color="auto"/>
            </w:tcBorders>
            <w:shd w:val="clear" w:color="auto" w:fill="auto"/>
            <w:vAlign w:val="bottom"/>
            <w:hideMark/>
          </w:tcPr>
          <w:p w14:paraId="3089AD20" w14:textId="5C240249" w:rsidR="003F18EE" w:rsidRPr="003F18EE" w:rsidRDefault="003F18EE" w:rsidP="003F18EE">
            <w:pPr>
              <w:jc w:val="right"/>
              <w:rPr>
                <w:b/>
                <w:bCs/>
                <w:sz w:val="14"/>
                <w:szCs w:val="14"/>
              </w:rPr>
            </w:pPr>
            <w:r w:rsidRPr="00F020A3">
              <w:rPr>
                <w:b/>
                <w:bCs/>
                <w:sz w:val="14"/>
                <w:szCs w:val="14"/>
              </w:rPr>
              <w:t>12,652,438</w:t>
            </w:r>
          </w:p>
        </w:tc>
        <w:tc>
          <w:tcPr>
            <w:tcW w:w="796" w:type="dxa"/>
            <w:tcBorders>
              <w:bottom w:val="thinThickSmallGap" w:sz="24" w:space="0" w:color="auto"/>
            </w:tcBorders>
            <w:shd w:val="clear" w:color="auto" w:fill="auto"/>
            <w:vAlign w:val="bottom"/>
            <w:hideMark/>
          </w:tcPr>
          <w:p w14:paraId="2CC36F7B" w14:textId="68DED38C" w:rsidR="003F18EE" w:rsidRPr="003F18EE" w:rsidRDefault="003F18EE" w:rsidP="003F18EE">
            <w:pPr>
              <w:jc w:val="right"/>
              <w:rPr>
                <w:b/>
                <w:bCs/>
                <w:sz w:val="14"/>
                <w:szCs w:val="14"/>
              </w:rPr>
            </w:pPr>
            <w:r w:rsidRPr="00F020A3">
              <w:rPr>
                <w:b/>
                <w:bCs/>
                <w:sz w:val="14"/>
                <w:szCs w:val="14"/>
              </w:rPr>
              <w:t>1,733,178</w:t>
            </w:r>
          </w:p>
        </w:tc>
        <w:tc>
          <w:tcPr>
            <w:tcW w:w="795" w:type="dxa"/>
            <w:tcBorders>
              <w:bottom w:val="thinThickSmallGap" w:sz="24" w:space="0" w:color="auto"/>
            </w:tcBorders>
            <w:shd w:val="clear" w:color="auto" w:fill="auto"/>
            <w:vAlign w:val="bottom"/>
            <w:hideMark/>
          </w:tcPr>
          <w:p w14:paraId="609886C4" w14:textId="42454C75" w:rsidR="003F18EE" w:rsidRPr="003F18EE" w:rsidRDefault="003F18EE" w:rsidP="003F18EE">
            <w:pPr>
              <w:jc w:val="right"/>
              <w:rPr>
                <w:b/>
                <w:bCs/>
                <w:sz w:val="14"/>
                <w:szCs w:val="14"/>
              </w:rPr>
            </w:pPr>
            <w:r w:rsidRPr="00F020A3">
              <w:rPr>
                <w:b/>
                <w:bCs/>
                <w:sz w:val="14"/>
                <w:szCs w:val="14"/>
              </w:rPr>
              <w:t>14,385,616</w:t>
            </w:r>
          </w:p>
        </w:tc>
        <w:tc>
          <w:tcPr>
            <w:tcW w:w="796" w:type="dxa"/>
            <w:tcBorders>
              <w:bottom w:val="thinThickSmallGap" w:sz="24" w:space="0" w:color="auto"/>
            </w:tcBorders>
            <w:shd w:val="clear" w:color="auto" w:fill="auto"/>
            <w:vAlign w:val="bottom"/>
          </w:tcPr>
          <w:p w14:paraId="5676F92C" w14:textId="3EFE6C18" w:rsidR="003F18EE" w:rsidRPr="003F18EE" w:rsidRDefault="003F18EE" w:rsidP="003F18EE">
            <w:pPr>
              <w:jc w:val="right"/>
              <w:rPr>
                <w:b/>
                <w:bCs/>
                <w:sz w:val="14"/>
                <w:szCs w:val="14"/>
              </w:rPr>
            </w:pPr>
            <w:r w:rsidRPr="003F18EE">
              <w:rPr>
                <w:b/>
                <w:bCs/>
                <w:sz w:val="14"/>
                <w:szCs w:val="14"/>
              </w:rPr>
              <w:t>9,794,875</w:t>
            </w:r>
          </w:p>
        </w:tc>
        <w:tc>
          <w:tcPr>
            <w:tcW w:w="796" w:type="dxa"/>
            <w:tcBorders>
              <w:bottom w:val="thinThickSmallGap" w:sz="24" w:space="0" w:color="auto"/>
            </w:tcBorders>
            <w:shd w:val="clear" w:color="auto" w:fill="auto"/>
            <w:vAlign w:val="bottom"/>
          </w:tcPr>
          <w:p w14:paraId="2D42035F" w14:textId="40023B92" w:rsidR="003F18EE" w:rsidRPr="003F18EE" w:rsidRDefault="003F18EE" w:rsidP="003F18EE">
            <w:pPr>
              <w:jc w:val="right"/>
              <w:rPr>
                <w:b/>
                <w:bCs/>
                <w:sz w:val="14"/>
                <w:szCs w:val="14"/>
              </w:rPr>
            </w:pPr>
            <w:r w:rsidRPr="003F18EE">
              <w:rPr>
                <w:b/>
                <w:bCs/>
                <w:sz w:val="14"/>
                <w:szCs w:val="14"/>
              </w:rPr>
              <w:t>2,729,400</w:t>
            </w:r>
          </w:p>
        </w:tc>
        <w:tc>
          <w:tcPr>
            <w:tcW w:w="796" w:type="dxa"/>
            <w:tcBorders>
              <w:bottom w:val="thinThickSmallGap" w:sz="24" w:space="0" w:color="auto"/>
            </w:tcBorders>
            <w:shd w:val="clear" w:color="auto" w:fill="auto"/>
            <w:vAlign w:val="bottom"/>
          </w:tcPr>
          <w:p w14:paraId="58882D0D" w14:textId="0A4FF312" w:rsidR="003F18EE" w:rsidRPr="003F18EE" w:rsidRDefault="003F18EE" w:rsidP="003F18EE">
            <w:pPr>
              <w:jc w:val="right"/>
              <w:rPr>
                <w:b/>
                <w:bCs/>
                <w:sz w:val="14"/>
                <w:szCs w:val="14"/>
              </w:rPr>
            </w:pPr>
            <w:r w:rsidRPr="003F18EE">
              <w:rPr>
                <w:b/>
                <w:bCs/>
                <w:sz w:val="14"/>
                <w:szCs w:val="14"/>
              </w:rPr>
              <w:t>12,524,275</w:t>
            </w:r>
          </w:p>
        </w:tc>
      </w:tr>
    </w:tbl>
    <w:p w14:paraId="4147F2FA" w14:textId="77777777" w:rsidR="00AF46F6" w:rsidRPr="00CB56EC" w:rsidRDefault="00AF46F6" w:rsidP="00AF46F6">
      <w:pPr>
        <w:autoSpaceDE w:val="0"/>
        <w:autoSpaceDN w:val="0"/>
        <w:adjustRightInd w:val="0"/>
        <w:spacing w:after="60"/>
        <w:jc w:val="both"/>
        <w:rPr>
          <w:b/>
          <w:sz w:val="14"/>
          <w:szCs w:val="14"/>
        </w:rPr>
      </w:pPr>
    </w:p>
    <w:p w14:paraId="00412DA0" w14:textId="77777777" w:rsidR="00AF46F6" w:rsidRPr="00CB56EC" w:rsidRDefault="00AF46F6" w:rsidP="00AF46F6">
      <w:pPr>
        <w:autoSpaceDE w:val="0"/>
        <w:autoSpaceDN w:val="0"/>
        <w:adjustRightInd w:val="0"/>
        <w:spacing w:after="60"/>
        <w:jc w:val="both"/>
        <w:rPr>
          <w:b/>
          <w:sz w:val="14"/>
          <w:szCs w:val="14"/>
        </w:rPr>
      </w:pPr>
    </w:p>
    <w:p w14:paraId="5F800D91" w14:textId="77777777" w:rsidR="00AF46F6" w:rsidRPr="00CB56EC" w:rsidRDefault="00AF46F6" w:rsidP="00AF46F6">
      <w:pPr>
        <w:autoSpaceDE w:val="0"/>
        <w:autoSpaceDN w:val="0"/>
        <w:adjustRightInd w:val="0"/>
        <w:spacing w:after="60"/>
        <w:jc w:val="both"/>
        <w:rPr>
          <w:b/>
          <w:sz w:val="14"/>
          <w:szCs w:val="14"/>
        </w:rPr>
      </w:pPr>
    </w:p>
    <w:p w14:paraId="4E956797" w14:textId="77777777" w:rsidR="00AF46F6" w:rsidRPr="00CB56EC" w:rsidRDefault="00AF46F6" w:rsidP="00AF46F6">
      <w:pPr>
        <w:autoSpaceDE w:val="0"/>
        <w:autoSpaceDN w:val="0"/>
        <w:adjustRightInd w:val="0"/>
        <w:spacing w:after="60"/>
        <w:jc w:val="both"/>
        <w:rPr>
          <w:b/>
          <w:sz w:val="14"/>
          <w:szCs w:val="14"/>
        </w:rPr>
      </w:pPr>
    </w:p>
    <w:p w14:paraId="54B3F401" w14:textId="77777777" w:rsidR="00AF46F6" w:rsidRPr="00CB56EC" w:rsidRDefault="00AF46F6" w:rsidP="00AF46F6">
      <w:pPr>
        <w:autoSpaceDE w:val="0"/>
        <w:autoSpaceDN w:val="0"/>
        <w:adjustRightInd w:val="0"/>
        <w:spacing w:after="60"/>
        <w:jc w:val="both"/>
        <w:rPr>
          <w:b/>
          <w:sz w:val="14"/>
          <w:szCs w:val="14"/>
        </w:rPr>
      </w:pPr>
    </w:p>
    <w:p w14:paraId="16A4B6A3" w14:textId="77777777" w:rsidR="00AF46F6" w:rsidRPr="00CB56EC" w:rsidRDefault="00AF46F6" w:rsidP="00AF46F6">
      <w:pPr>
        <w:autoSpaceDE w:val="0"/>
        <w:autoSpaceDN w:val="0"/>
        <w:adjustRightInd w:val="0"/>
        <w:spacing w:after="60"/>
        <w:jc w:val="both"/>
        <w:rPr>
          <w:b/>
          <w:sz w:val="14"/>
          <w:szCs w:val="14"/>
        </w:rPr>
      </w:pPr>
    </w:p>
    <w:p w14:paraId="47FF50C0" w14:textId="77777777" w:rsidR="00AF46F6" w:rsidRPr="00CB56EC" w:rsidRDefault="00AF46F6" w:rsidP="00AF46F6">
      <w:pPr>
        <w:autoSpaceDE w:val="0"/>
        <w:autoSpaceDN w:val="0"/>
        <w:adjustRightInd w:val="0"/>
        <w:spacing w:after="60"/>
        <w:jc w:val="both"/>
        <w:rPr>
          <w:b/>
          <w:sz w:val="14"/>
          <w:szCs w:val="14"/>
        </w:rPr>
      </w:pPr>
    </w:p>
    <w:p w14:paraId="59DE227F" w14:textId="77777777" w:rsidR="00AF46F6" w:rsidRPr="00CB56EC" w:rsidRDefault="00AF46F6" w:rsidP="00AF46F6">
      <w:pPr>
        <w:autoSpaceDE w:val="0"/>
        <w:autoSpaceDN w:val="0"/>
        <w:adjustRightInd w:val="0"/>
        <w:spacing w:after="60"/>
        <w:jc w:val="both"/>
        <w:rPr>
          <w:b/>
          <w:sz w:val="14"/>
          <w:szCs w:val="14"/>
        </w:rPr>
      </w:pPr>
    </w:p>
    <w:p w14:paraId="39DE3DED" w14:textId="77777777" w:rsidR="00AF46F6" w:rsidRPr="00CB56EC" w:rsidRDefault="00AF46F6" w:rsidP="00AF46F6">
      <w:pPr>
        <w:autoSpaceDE w:val="0"/>
        <w:autoSpaceDN w:val="0"/>
        <w:adjustRightInd w:val="0"/>
        <w:spacing w:after="60"/>
        <w:jc w:val="both"/>
        <w:rPr>
          <w:b/>
          <w:sz w:val="14"/>
          <w:szCs w:val="14"/>
        </w:rPr>
      </w:pPr>
    </w:p>
    <w:p w14:paraId="1DFA7422" w14:textId="77777777" w:rsidR="00AF46F6" w:rsidRPr="00CB56EC" w:rsidRDefault="00AF46F6" w:rsidP="00AF46F6">
      <w:pPr>
        <w:autoSpaceDE w:val="0"/>
        <w:autoSpaceDN w:val="0"/>
        <w:adjustRightInd w:val="0"/>
        <w:spacing w:after="60"/>
        <w:jc w:val="both"/>
        <w:rPr>
          <w:b/>
          <w:sz w:val="14"/>
          <w:szCs w:val="14"/>
        </w:rPr>
      </w:pPr>
    </w:p>
    <w:p w14:paraId="2C45F752" w14:textId="77777777" w:rsidR="00AF46F6" w:rsidRPr="00CB56EC" w:rsidRDefault="00AF46F6" w:rsidP="00AF46F6">
      <w:pPr>
        <w:autoSpaceDE w:val="0"/>
        <w:autoSpaceDN w:val="0"/>
        <w:adjustRightInd w:val="0"/>
        <w:spacing w:after="60"/>
        <w:jc w:val="both"/>
        <w:rPr>
          <w:b/>
          <w:sz w:val="14"/>
          <w:szCs w:val="14"/>
        </w:rPr>
      </w:pPr>
    </w:p>
    <w:p w14:paraId="443F87AD" w14:textId="77777777" w:rsidR="00AF46F6" w:rsidRPr="00CB56EC" w:rsidRDefault="00AF46F6" w:rsidP="00AF46F6">
      <w:pPr>
        <w:autoSpaceDE w:val="0"/>
        <w:autoSpaceDN w:val="0"/>
        <w:adjustRightInd w:val="0"/>
        <w:spacing w:after="60"/>
        <w:jc w:val="both"/>
        <w:rPr>
          <w:b/>
          <w:sz w:val="14"/>
          <w:szCs w:val="14"/>
        </w:rPr>
      </w:pPr>
    </w:p>
    <w:p w14:paraId="5444CEEA" w14:textId="4B57F21A" w:rsidR="00AF46F6" w:rsidRDefault="00AF46F6" w:rsidP="00AF46F6">
      <w:pPr>
        <w:tabs>
          <w:tab w:val="left" w:pos="5880"/>
        </w:tabs>
        <w:autoSpaceDE w:val="0"/>
        <w:autoSpaceDN w:val="0"/>
        <w:adjustRightInd w:val="0"/>
        <w:jc w:val="center"/>
        <w:rPr>
          <w:bCs/>
          <w:i/>
          <w:iCs/>
          <w:sz w:val="12"/>
          <w:szCs w:val="12"/>
        </w:rPr>
      </w:pPr>
    </w:p>
    <w:p w14:paraId="07EFA132" w14:textId="0F07B529" w:rsidR="00F344DD" w:rsidRDefault="00F344DD" w:rsidP="00AF46F6">
      <w:pPr>
        <w:tabs>
          <w:tab w:val="left" w:pos="5880"/>
        </w:tabs>
        <w:autoSpaceDE w:val="0"/>
        <w:autoSpaceDN w:val="0"/>
        <w:adjustRightInd w:val="0"/>
        <w:jc w:val="center"/>
        <w:rPr>
          <w:bCs/>
          <w:i/>
          <w:iCs/>
          <w:sz w:val="12"/>
          <w:szCs w:val="12"/>
        </w:rPr>
      </w:pPr>
    </w:p>
    <w:p w14:paraId="35BDB000" w14:textId="77777777" w:rsidR="00F344DD" w:rsidRPr="00CB56EC" w:rsidRDefault="00F344DD" w:rsidP="00AF46F6">
      <w:pPr>
        <w:tabs>
          <w:tab w:val="left" w:pos="5880"/>
        </w:tabs>
        <w:autoSpaceDE w:val="0"/>
        <w:autoSpaceDN w:val="0"/>
        <w:adjustRightInd w:val="0"/>
        <w:jc w:val="center"/>
        <w:rPr>
          <w:bCs/>
          <w:i/>
          <w:iCs/>
          <w:sz w:val="12"/>
          <w:szCs w:val="12"/>
        </w:rPr>
      </w:pPr>
    </w:p>
    <w:p w14:paraId="1F96DCE0" w14:textId="77777777" w:rsidR="00D51256" w:rsidRPr="00CB56EC" w:rsidRDefault="00D51256" w:rsidP="00AF46F6">
      <w:pPr>
        <w:tabs>
          <w:tab w:val="left" w:pos="5880"/>
        </w:tabs>
        <w:autoSpaceDE w:val="0"/>
        <w:autoSpaceDN w:val="0"/>
        <w:adjustRightInd w:val="0"/>
        <w:jc w:val="center"/>
        <w:rPr>
          <w:bCs/>
          <w:i/>
          <w:iCs/>
          <w:sz w:val="12"/>
          <w:szCs w:val="12"/>
        </w:rPr>
      </w:pPr>
    </w:p>
    <w:p w14:paraId="2BED019E" w14:textId="77777777" w:rsidR="00D51256" w:rsidRPr="00CB56EC" w:rsidRDefault="00D51256" w:rsidP="00AF46F6">
      <w:pPr>
        <w:tabs>
          <w:tab w:val="left" w:pos="5880"/>
        </w:tabs>
        <w:autoSpaceDE w:val="0"/>
        <w:autoSpaceDN w:val="0"/>
        <w:adjustRightInd w:val="0"/>
        <w:jc w:val="center"/>
        <w:rPr>
          <w:bCs/>
          <w:i/>
          <w:iCs/>
          <w:sz w:val="12"/>
          <w:szCs w:val="12"/>
        </w:rPr>
      </w:pPr>
    </w:p>
    <w:p w14:paraId="172CA15F" w14:textId="77777777" w:rsidR="00D51256" w:rsidRPr="00CB56EC" w:rsidRDefault="00D51256" w:rsidP="00AF46F6">
      <w:pPr>
        <w:tabs>
          <w:tab w:val="left" w:pos="5880"/>
        </w:tabs>
        <w:autoSpaceDE w:val="0"/>
        <w:autoSpaceDN w:val="0"/>
        <w:adjustRightInd w:val="0"/>
        <w:jc w:val="center"/>
        <w:rPr>
          <w:bCs/>
          <w:i/>
          <w:iCs/>
          <w:sz w:val="12"/>
          <w:szCs w:val="12"/>
        </w:rPr>
      </w:pPr>
    </w:p>
    <w:p w14:paraId="6EC2C364" w14:textId="77777777" w:rsidR="00AF46F6" w:rsidRPr="00CB56EC" w:rsidRDefault="00AF46F6" w:rsidP="00AF46F6">
      <w:pPr>
        <w:tabs>
          <w:tab w:val="left" w:pos="5880"/>
        </w:tabs>
        <w:autoSpaceDE w:val="0"/>
        <w:autoSpaceDN w:val="0"/>
        <w:adjustRightInd w:val="0"/>
        <w:jc w:val="center"/>
        <w:rPr>
          <w:bCs/>
          <w:i/>
          <w:iCs/>
          <w:sz w:val="15"/>
          <w:szCs w:val="15"/>
        </w:rPr>
        <w:sectPr w:rsidR="00AF46F6" w:rsidRPr="00CB56EC" w:rsidSect="00451AC1">
          <w:footerReference w:type="default" r:id="rId26"/>
          <w:pgSz w:w="11907" w:h="16840" w:code="9"/>
          <w:pgMar w:top="624" w:right="1247" w:bottom="624" w:left="1418" w:header="357" w:footer="709" w:gutter="0"/>
          <w:pgNumType w:start="4"/>
          <w:cols w:space="708"/>
          <w:noEndnote/>
        </w:sectPr>
      </w:pPr>
      <w:r w:rsidRPr="00CB56EC">
        <w:rPr>
          <w:bCs/>
          <w:i/>
          <w:iCs/>
          <w:sz w:val="14"/>
          <w:szCs w:val="14"/>
        </w:rPr>
        <w:t>İlişikteki notlar bu finansal tabloların tamamlayıcı parçalarıdır.</w:t>
      </w:r>
    </w:p>
    <w:p w14:paraId="40CED21B" w14:textId="77777777" w:rsidR="00AF46F6" w:rsidRPr="00CB56EC" w:rsidRDefault="00AF46F6" w:rsidP="00AF46F6">
      <w:pPr>
        <w:autoSpaceDE w:val="0"/>
        <w:autoSpaceDN w:val="0"/>
        <w:adjustRightInd w:val="0"/>
        <w:ind w:hanging="567"/>
        <w:jc w:val="both"/>
        <w:rPr>
          <w:rFonts w:eastAsia="Arial Unicode MS"/>
          <w:b/>
          <w:sz w:val="22"/>
        </w:rPr>
      </w:pPr>
      <w:r w:rsidRPr="00CB56EC">
        <w:rPr>
          <w:rFonts w:eastAsia="Arial Unicode MS"/>
          <w:b/>
          <w:sz w:val="22"/>
        </w:rPr>
        <w:lastRenderedPageBreak/>
        <w:t>2.</w:t>
      </w:r>
      <w:r w:rsidRPr="00CB56EC">
        <w:rPr>
          <w:rFonts w:eastAsia="Arial Unicode MS"/>
          <w:b/>
          <w:sz w:val="22"/>
        </w:rPr>
        <w:tab/>
        <w:t xml:space="preserve">NAZIM HESAPLAR TABLOSU </w:t>
      </w:r>
    </w:p>
    <w:p w14:paraId="595F3C89" w14:textId="77777777" w:rsidR="00AD04AE" w:rsidRPr="00CB56EC" w:rsidRDefault="00AD04AE"/>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47"/>
        <w:gridCol w:w="3363"/>
        <w:gridCol w:w="618"/>
        <w:gridCol w:w="795"/>
        <w:gridCol w:w="795"/>
        <w:gridCol w:w="795"/>
        <w:gridCol w:w="795"/>
        <w:gridCol w:w="795"/>
        <w:gridCol w:w="796"/>
      </w:tblGrid>
      <w:tr w:rsidR="00AD04AE" w:rsidRPr="00CB56EC" w14:paraId="29F83521" w14:textId="77777777" w:rsidTr="003F18EE">
        <w:trPr>
          <w:trHeight w:val="134"/>
        </w:trPr>
        <w:tc>
          <w:tcPr>
            <w:tcW w:w="547" w:type="dxa"/>
            <w:tcBorders>
              <w:top w:val="single" w:sz="6" w:space="0" w:color="auto"/>
              <w:bottom w:val="dotted" w:sz="4" w:space="0" w:color="auto"/>
            </w:tcBorders>
            <w:shd w:val="clear" w:color="auto" w:fill="auto"/>
            <w:noWrap/>
          </w:tcPr>
          <w:p w14:paraId="35A22EBC" w14:textId="77777777" w:rsidR="00AD04AE" w:rsidRPr="00CB56EC" w:rsidRDefault="00AD04AE" w:rsidP="00C343D8">
            <w:pPr>
              <w:rPr>
                <w:color w:val="000000"/>
                <w:sz w:val="13"/>
                <w:szCs w:val="13"/>
                <w:lang w:eastAsia="tr-TR"/>
              </w:rPr>
            </w:pPr>
          </w:p>
        </w:tc>
        <w:tc>
          <w:tcPr>
            <w:tcW w:w="3363" w:type="dxa"/>
            <w:tcBorders>
              <w:top w:val="single" w:sz="6" w:space="0" w:color="auto"/>
              <w:bottom w:val="dotted" w:sz="4" w:space="0" w:color="auto"/>
            </w:tcBorders>
            <w:shd w:val="clear" w:color="auto" w:fill="auto"/>
            <w:noWrap/>
            <w:vAlign w:val="bottom"/>
          </w:tcPr>
          <w:p w14:paraId="29E7A968" w14:textId="77777777" w:rsidR="00AD04AE" w:rsidRPr="00CB56EC" w:rsidRDefault="00AD04AE" w:rsidP="00223100">
            <w:pPr>
              <w:rPr>
                <w:color w:val="000000"/>
                <w:sz w:val="13"/>
                <w:szCs w:val="13"/>
                <w:lang w:eastAsia="tr-TR"/>
              </w:rPr>
            </w:pPr>
          </w:p>
        </w:tc>
        <w:tc>
          <w:tcPr>
            <w:tcW w:w="618" w:type="dxa"/>
            <w:tcBorders>
              <w:top w:val="single" w:sz="6" w:space="0" w:color="auto"/>
              <w:bottom w:val="dotted" w:sz="4" w:space="0" w:color="auto"/>
            </w:tcBorders>
            <w:shd w:val="clear" w:color="auto" w:fill="auto"/>
            <w:vAlign w:val="center"/>
          </w:tcPr>
          <w:p w14:paraId="375ABCB8" w14:textId="77777777" w:rsidR="00AD04AE" w:rsidRPr="00CB56EC" w:rsidRDefault="00AD04AE" w:rsidP="008F079C">
            <w:pPr>
              <w:jc w:val="center"/>
              <w:rPr>
                <w:b/>
                <w:bCs/>
                <w:color w:val="000000"/>
                <w:sz w:val="13"/>
                <w:szCs w:val="13"/>
                <w:lang w:eastAsia="tr-TR"/>
              </w:rPr>
            </w:pPr>
          </w:p>
        </w:tc>
        <w:tc>
          <w:tcPr>
            <w:tcW w:w="2385" w:type="dxa"/>
            <w:gridSpan w:val="3"/>
            <w:tcBorders>
              <w:top w:val="single" w:sz="6" w:space="0" w:color="auto"/>
              <w:bottom w:val="dotted" w:sz="4" w:space="0" w:color="auto"/>
            </w:tcBorders>
            <w:shd w:val="clear" w:color="auto" w:fill="auto"/>
            <w:noWrap/>
            <w:vAlign w:val="bottom"/>
          </w:tcPr>
          <w:p w14:paraId="2F01ED98" w14:textId="77777777" w:rsidR="00AD04AE" w:rsidRPr="00CB56EC" w:rsidRDefault="00AD04AE" w:rsidP="00AD04AE">
            <w:pPr>
              <w:jc w:val="center"/>
              <w:rPr>
                <w:b/>
                <w:bCs/>
                <w:color w:val="000000"/>
                <w:sz w:val="13"/>
                <w:szCs w:val="13"/>
                <w:lang w:eastAsia="tr-TR"/>
              </w:rPr>
            </w:pPr>
            <w:r w:rsidRPr="00CB56EC">
              <w:rPr>
                <w:b/>
                <w:bCs/>
                <w:color w:val="000000"/>
                <w:sz w:val="13"/>
                <w:szCs w:val="13"/>
                <w:lang w:eastAsia="tr-TR"/>
              </w:rPr>
              <w:t>Cari Dönem</w:t>
            </w:r>
          </w:p>
          <w:p w14:paraId="7804AA05" w14:textId="1EC153A9" w:rsidR="00AD04AE" w:rsidRPr="00CB56EC" w:rsidRDefault="00F344DD" w:rsidP="0058066E">
            <w:pPr>
              <w:jc w:val="center"/>
              <w:rPr>
                <w:b/>
                <w:bCs/>
                <w:color w:val="000000"/>
                <w:sz w:val="13"/>
                <w:szCs w:val="13"/>
                <w:lang w:eastAsia="tr-TR"/>
              </w:rPr>
            </w:pPr>
            <w:r>
              <w:rPr>
                <w:b/>
                <w:bCs/>
                <w:color w:val="000000"/>
                <w:sz w:val="13"/>
                <w:szCs w:val="13"/>
                <w:lang w:eastAsia="tr-TR"/>
              </w:rPr>
              <w:t>31.</w:t>
            </w:r>
            <w:r w:rsidR="006D2604">
              <w:rPr>
                <w:b/>
                <w:bCs/>
                <w:color w:val="000000"/>
                <w:sz w:val="13"/>
                <w:szCs w:val="13"/>
                <w:lang w:eastAsia="tr-TR"/>
              </w:rPr>
              <w:t>03</w:t>
            </w:r>
            <w:r>
              <w:rPr>
                <w:b/>
                <w:bCs/>
                <w:color w:val="000000"/>
                <w:sz w:val="13"/>
                <w:szCs w:val="13"/>
                <w:lang w:eastAsia="tr-TR"/>
              </w:rPr>
              <w:t>.202</w:t>
            </w:r>
            <w:r w:rsidR="006D2604">
              <w:rPr>
                <w:b/>
                <w:bCs/>
                <w:color w:val="000000"/>
                <w:sz w:val="13"/>
                <w:szCs w:val="13"/>
                <w:lang w:eastAsia="tr-TR"/>
              </w:rPr>
              <w:t>5</w:t>
            </w:r>
          </w:p>
        </w:tc>
        <w:tc>
          <w:tcPr>
            <w:tcW w:w="2386" w:type="dxa"/>
            <w:gridSpan w:val="3"/>
            <w:tcBorders>
              <w:top w:val="single" w:sz="6" w:space="0" w:color="auto"/>
              <w:bottom w:val="dotted" w:sz="4" w:space="0" w:color="auto"/>
            </w:tcBorders>
            <w:shd w:val="clear" w:color="auto" w:fill="auto"/>
            <w:noWrap/>
            <w:vAlign w:val="bottom"/>
          </w:tcPr>
          <w:p w14:paraId="7C3C310C" w14:textId="52C295EF" w:rsidR="00AD04AE" w:rsidRPr="00CB56EC" w:rsidRDefault="00A151D2" w:rsidP="00AD04AE">
            <w:pPr>
              <w:jc w:val="center"/>
              <w:rPr>
                <w:b/>
                <w:bCs/>
                <w:color w:val="000000"/>
                <w:sz w:val="13"/>
                <w:szCs w:val="13"/>
                <w:lang w:eastAsia="tr-TR"/>
              </w:rPr>
            </w:pPr>
            <w:r w:rsidRPr="00CB56EC">
              <w:rPr>
                <w:b/>
                <w:bCs/>
                <w:color w:val="000000"/>
                <w:sz w:val="13"/>
                <w:szCs w:val="13"/>
                <w:lang w:eastAsia="tr-TR"/>
              </w:rPr>
              <w:t>Önceki</w:t>
            </w:r>
            <w:r w:rsidR="00AD04AE" w:rsidRPr="00CB56EC">
              <w:rPr>
                <w:b/>
                <w:bCs/>
                <w:color w:val="000000"/>
                <w:sz w:val="13"/>
                <w:szCs w:val="13"/>
                <w:lang w:eastAsia="tr-TR"/>
              </w:rPr>
              <w:t xml:space="preserve"> Dönem</w:t>
            </w:r>
          </w:p>
          <w:p w14:paraId="2C328A81" w14:textId="6F181A73" w:rsidR="00AD04AE" w:rsidRPr="00CB56EC" w:rsidRDefault="001E625C" w:rsidP="00AD04AE">
            <w:pPr>
              <w:jc w:val="center"/>
              <w:rPr>
                <w:b/>
                <w:bCs/>
                <w:color w:val="000000"/>
                <w:sz w:val="13"/>
                <w:szCs w:val="13"/>
                <w:lang w:eastAsia="tr-TR"/>
              </w:rPr>
            </w:pPr>
            <w:r w:rsidRPr="00CB56EC">
              <w:rPr>
                <w:b/>
                <w:bCs/>
                <w:color w:val="000000"/>
                <w:sz w:val="13"/>
                <w:szCs w:val="13"/>
                <w:lang w:eastAsia="tr-TR"/>
              </w:rPr>
              <w:t>31.12.202</w:t>
            </w:r>
            <w:r w:rsidR="006D2604">
              <w:rPr>
                <w:b/>
                <w:bCs/>
                <w:color w:val="000000"/>
                <w:sz w:val="13"/>
                <w:szCs w:val="13"/>
                <w:lang w:eastAsia="tr-TR"/>
              </w:rPr>
              <w:t>4</w:t>
            </w:r>
          </w:p>
        </w:tc>
      </w:tr>
      <w:tr w:rsidR="00AD04AE" w:rsidRPr="00CB56EC" w14:paraId="05274E69" w14:textId="77777777" w:rsidTr="003F18EE">
        <w:trPr>
          <w:trHeight w:val="134"/>
        </w:trPr>
        <w:tc>
          <w:tcPr>
            <w:tcW w:w="547" w:type="dxa"/>
            <w:tcBorders>
              <w:top w:val="dotted" w:sz="4" w:space="0" w:color="auto"/>
              <w:bottom w:val="dotted" w:sz="4" w:space="0" w:color="auto"/>
            </w:tcBorders>
            <w:shd w:val="clear" w:color="auto" w:fill="auto"/>
            <w:noWrap/>
            <w:hideMark/>
          </w:tcPr>
          <w:p w14:paraId="321B0AA8" w14:textId="77777777" w:rsidR="00AF46F6" w:rsidRPr="00CB56EC" w:rsidRDefault="00AF46F6" w:rsidP="00C343D8">
            <w:pPr>
              <w:rPr>
                <w:color w:val="000000"/>
                <w:sz w:val="13"/>
                <w:szCs w:val="13"/>
                <w:lang w:eastAsia="tr-TR"/>
              </w:rPr>
            </w:pPr>
            <w:r w:rsidRPr="00CB56EC">
              <w:rPr>
                <w:color w:val="000000"/>
                <w:sz w:val="13"/>
                <w:szCs w:val="13"/>
                <w:lang w:eastAsia="tr-TR"/>
              </w:rPr>
              <w:t> </w:t>
            </w:r>
          </w:p>
        </w:tc>
        <w:tc>
          <w:tcPr>
            <w:tcW w:w="3363" w:type="dxa"/>
            <w:tcBorders>
              <w:top w:val="dotted" w:sz="4" w:space="0" w:color="auto"/>
              <w:bottom w:val="dotted" w:sz="4" w:space="0" w:color="auto"/>
            </w:tcBorders>
            <w:shd w:val="clear" w:color="auto" w:fill="auto"/>
            <w:noWrap/>
            <w:vAlign w:val="bottom"/>
            <w:hideMark/>
          </w:tcPr>
          <w:p w14:paraId="52749670" w14:textId="77777777" w:rsidR="00AF46F6" w:rsidRPr="00CB56EC" w:rsidRDefault="00AF46F6" w:rsidP="00223100">
            <w:pPr>
              <w:rPr>
                <w:color w:val="000000"/>
                <w:sz w:val="13"/>
                <w:szCs w:val="13"/>
                <w:lang w:eastAsia="tr-TR"/>
              </w:rPr>
            </w:pPr>
            <w:r w:rsidRPr="00CB56EC">
              <w:rPr>
                <w:color w:val="000000"/>
                <w:sz w:val="13"/>
                <w:szCs w:val="13"/>
                <w:lang w:eastAsia="tr-TR"/>
              </w:rPr>
              <w:t> </w:t>
            </w:r>
          </w:p>
        </w:tc>
        <w:tc>
          <w:tcPr>
            <w:tcW w:w="618" w:type="dxa"/>
            <w:tcBorders>
              <w:top w:val="dotted" w:sz="4" w:space="0" w:color="auto"/>
              <w:bottom w:val="dotted" w:sz="4" w:space="0" w:color="auto"/>
            </w:tcBorders>
            <w:shd w:val="clear" w:color="auto" w:fill="auto"/>
            <w:vAlign w:val="center"/>
            <w:hideMark/>
          </w:tcPr>
          <w:p w14:paraId="5DBC247F" w14:textId="77777777" w:rsidR="00AF46F6" w:rsidRPr="00CB56EC" w:rsidRDefault="00AF46F6" w:rsidP="008F079C">
            <w:pPr>
              <w:jc w:val="center"/>
              <w:rPr>
                <w:b/>
                <w:bCs/>
                <w:color w:val="000000"/>
                <w:sz w:val="13"/>
                <w:szCs w:val="13"/>
                <w:lang w:eastAsia="tr-TR"/>
              </w:rPr>
            </w:pPr>
            <w:r w:rsidRPr="00CB56EC">
              <w:rPr>
                <w:b/>
                <w:bCs/>
                <w:color w:val="000000"/>
                <w:sz w:val="13"/>
                <w:szCs w:val="13"/>
                <w:lang w:eastAsia="tr-TR"/>
              </w:rPr>
              <w:t>Dipnot Bölüm V</w:t>
            </w:r>
          </w:p>
        </w:tc>
        <w:tc>
          <w:tcPr>
            <w:tcW w:w="795" w:type="dxa"/>
            <w:tcBorders>
              <w:top w:val="dotted" w:sz="4" w:space="0" w:color="auto"/>
              <w:bottom w:val="dotted" w:sz="4" w:space="0" w:color="auto"/>
            </w:tcBorders>
            <w:shd w:val="clear" w:color="auto" w:fill="auto"/>
            <w:noWrap/>
            <w:vAlign w:val="bottom"/>
            <w:hideMark/>
          </w:tcPr>
          <w:p w14:paraId="15D105DD" w14:textId="77777777" w:rsidR="00AF46F6" w:rsidRPr="00CB56EC" w:rsidRDefault="00AF46F6" w:rsidP="00AD04AE">
            <w:pPr>
              <w:jc w:val="right"/>
              <w:rPr>
                <w:b/>
                <w:bCs/>
                <w:color w:val="000000"/>
                <w:sz w:val="13"/>
                <w:szCs w:val="13"/>
                <w:lang w:eastAsia="tr-TR"/>
              </w:rPr>
            </w:pPr>
            <w:r w:rsidRPr="00CB56EC">
              <w:rPr>
                <w:b/>
                <w:bCs/>
                <w:color w:val="000000"/>
                <w:sz w:val="13"/>
                <w:szCs w:val="13"/>
                <w:lang w:eastAsia="tr-TR"/>
              </w:rPr>
              <w:t>TP</w:t>
            </w:r>
          </w:p>
        </w:tc>
        <w:tc>
          <w:tcPr>
            <w:tcW w:w="795" w:type="dxa"/>
            <w:tcBorders>
              <w:top w:val="dotted" w:sz="4" w:space="0" w:color="auto"/>
              <w:bottom w:val="dotted" w:sz="4" w:space="0" w:color="auto"/>
            </w:tcBorders>
            <w:shd w:val="clear" w:color="auto" w:fill="auto"/>
            <w:noWrap/>
            <w:vAlign w:val="bottom"/>
            <w:hideMark/>
          </w:tcPr>
          <w:p w14:paraId="0EDAAE14" w14:textId="77777777" w:rsidR="00AF46F6" w:rsidRPr="00CB56EC" w:rsidRDefault="00AF46F6" w:rsidP="00AD04AE">
            <w:pPr>
              <w:jc w:val="right"/>
              <w:rPr>
                <w:b/>
                <w:bCs/>
                <w:color w:val="000000"/>
                <w:sz w:val="13"/>
                <w:szCs w:val="13"/>
                <w:lang w:eastAsia="tr-TR"/>
              </w:rPr>
            </w:pPr>
            <w:r w:rsidRPr="00CB56EC">
              <w:rPr>
                <w:b/>
                <w:bCs/>
                <w:color w:val="000000"/>
                <w:sz w:val="13"/>
                <w:szCs w:val="13"/>
                <w:lang w:eastAsia="tr-TR"/>
              </w:rPr>
              <w:t>YP</w:t>
            </w:r>
          </w:p>
        </w:tc>
        <w:tc>
          <w:tcPr>
            <w:tcW w:w="795" w:type="dxa"/>
            <w:tcBorders>
              <w:top w:val="dotted" w:sz="4" w:space="0" w:color="auto"/>
              <w:bottom w:val="dotted" w:sz="4" w:space="0" w:color="auto"/>
            </w:tcBorders>
            <w:shd w:val="clear" w:color="auto" w:fill="auto"/>
            <w:noWrap/>
            <w:vAlign w:val="bottom"/>
            <w:hideMark/>
          </w:tcPr>
          <w:p w14:paraId="7654F0FB" w14:textId="77777777" w:rsidR="00AF46F6" w:rsidRPr="00CB56EC" w:rsidRDefault="00AD04AE" w:rsidP="00AD04AE">
            <w:pPr>
              <w:jc w:val="right"/>
              <w:rPr>
                <w:b/>
                <w:bCs/>
                <w:color w:val="000000"/>
                <w:sz w:val="13"/>
                <w:szCs w:val="13"/>
                <w:lang w:eastAsia="tr-TR"/>
              </w:rPr>
            </w:pPr>
            <w:r w:rsidRPr="00CB56EC">
              <w:rPr>
                <w:b/>
                <w:bCs/>
                <w:color w:val="000000"/>
                <w:sz w:val="13"/>
                <w:szCs w:val="13"/>
                <w:lang w:eastAsia="tr-TR"/>
              </w:rPr>
              <w:t>Toplam</w:t>
            </w:r>
          </w:p>
        </w:tc>
        <w:tc>
          <w:tcPr>
            <w:tcW w:w="795" w:type="dxa"/>
            <w:tcBorders>
              <w:top w:val="dotted" w:sz="4" w:space="0" w:color="auto"/>
              <w:bottom w:val="dotted" w:sz="4" w:space="0" w:color="auto"/>
            </w:tcBorders>
            <w:shd w:val="clear" w:color="auto" w:fill="auto"/>
            <w:noWrap/>
            <w:vAlign w:val="bottom"/>
            <w:hideMark/>
          </w:tcPr>
          <w:p w14:paraId="33ADC478" w14:textId="77777777" w:rsidR="00AF46F6" w:rsidRPr="00CB56EC" w:rsidRDefault="00AF46F6" w:rsidP="00AD04AE">
            <w:pPr>
              <w:jc w:val="right"/>
              <w:rPr>
                <w:b/>
                <w:bCs/>
                <w:color w:val="000000"/>
                <w:sz w:val="13"/>
                <w:szCs w:val="13"/>
                <w:lang w:eastAsia="tr-TR"/>
              </w:rPr>
            </w:pPr>
            <w:r w:rsidRPr="00CB56EC">
              <w:rPr>
                <w:b/>
                <w:bCs/>
                <w:color w:val="000000"/>
                <w:sz w:val="13"/>
                <w:szCs w:val="13"/>
                <w:lang w:eastAsia="tr-TR"/>
              </w:rPr>
              <w:t>TP</w:t>
            </w:r>
          </w:p>
        </w:tc>
        <w:tc>
          <w:tcPr>
            <w:tcW w:w="795" w:type="dxa"/>
            <w:tcBorders>
              <w:top w:val="dotted" w:sz="4" w:space="0" w:color="auto"/>
              <w:bottom w:val="dotted" w:sz="4" w:space="0" w:color="auto"/>
            </w:tcBorders>
            <w:shd w:val="clear" w:color="auto" w:fill="auto"/>
            <w:noWrap/>
            <w:vAlign w:val="bottom"/>
            <w:hideMark/>
          </w:tcPr>
          <w:p w14:paraId="2C571007" w14:textId="77777777" w:rsidR="00AF46F6" w:rsidRPr="00CB56EC" w:rsidRDefault="00AF46F6" w:rsidP="00AD04AE">
            <w:pPr>
              <w:jc w:val="right"/>
              <w:rPr>
                <w:b/>
                <w:bCs/>
                <w:color w:val="000000"/>
                <w:sz w:val="13"/>
                <w:szCs w:val="13"/>
                <w:lang w:eastAsia="tr-TR"/>
              </w:rPr>
            </w:pPr>
            <w:r w:rsidRPr="00CB56EC">
              <w:rPr>
                <w:b/>
                <w:bCs/>
                <w:color w:val="000000"/>
                <w:sz w:val="13"/>
                <w:szCs w:val="13"/>
                <w:lang w:eastAsia="tr-TR"/>
              </w:rPr>
              <w:t>YP</w:t>
            </w:r>
          </w:p>
        </w:tc>
        <w:tc>
          <w:tcPr>
            <w:tcW w:w="796" w:type="dxa"/>
            <w:tcBorders>
              <w:top w:val="dotted" w:sz="4" w:space="0" w:color="auto"/>
              <w:bottom w:val="dotted" w:sz="4" w:space="0" w:color="auto"/>
            </w:tcBorders>
            <w:shd w:val="clear" w:color="auto" w:fill="auto"/>
            <w:noWrap/>
            <w:vAlign w:val="bottom"/>
            <w:hideMark/>
          </w:tcPr>
          <w:p w14:paraId="230EAD9E" w14:textId="77777777" w:rsidR="00AF46F6" w:rsidRPr="00CB56EC" w:rsidRDefault="00AD04AE" w:rsidP="00AD04AE">
            <w:pPr>
              <w:jc w:val="right"/>
              <w:rPr>
                <w:b/>
                <w:bCs/>
                <w:color w:val="000000"/>
                <w:sz w:val="13"/>
                <w:szCs w:val="13"/>
                <w:lang w:eastAsia="tr-TR"/>
              </w:rPr>
            </w:pPr>
            <w:r w:rsidRPr="00CB56EC">
              <w:rPr>
                <w:b/>
                <w:bCs/>
                <w:color w:val="000000"/>
                <w:sz w:val="13"/>
                <w:szCs w:val="13"/>
                <w:lang w:eastAsia="tr-TR"/>
              </w:rPr>
              <w:t>Toplam</w:t>
            </w:r>
          </w:p>
        </w:tc>
      </w:tr>
      <w:tr w:rsidR="00AD04AE" w:rsidRPr="00E54525" w14:paraId="1DC86BB5" w14:textId="77777777" w:rsidTr="003F18EE">
        <w:trPr>
          <w:trHeight w:val="98"/>
        </w:trPr>
        <w:tc>
          <w:tcPr>
            <w:tcW w:w="547" w:type="dxa"/>
            <w:tcBorders>
              <w:top w:val="dotted" w:sz="4" w:space="0" w:color="auto"/>
            </w:tcBorders>
            <w:shd w:val="clear" w:color="auto" w:fill="auto"/>
            <w:noWrap/>
            <w:hideMark/>
          </w:tcPr>
          <w:p w14:paraId="4FF7B49C" w14:textId="77777777" w:rsidR="00AF46F6" w:rsidRPr="00E54525" w:rsidRDefault="00AF46F6" w:rsidP="00C343D8">
            <w:pPr>
              <w:rPr>
                <w:b/>
                <w:color w:val="000000"/>
                <w:sz w:val="13"/>
                <w:szCs w:val="13"/>
                <w:lang w:eastAsia="tr-TR"/>
              </w:rPr>
            </w:pPr>
            <w:r w:rsidRPr="00E54525">
              <w:rPr>
                <w:b/>
                <w:color w:val="000000"/>
                <w:sz w:val="13"/>
                <w:szCs w:val="13"/>
                <w:lang w:eastAsia="tr-TR"/>
              </w:rPr>
              <w:t> </w:t>
            </w:r>
          </w:p>
        </w:tc>
        <w:tc>
          <w:tcPr>
            <w:tcW w:w="3363" w:type="dxa"/>
            <w:tcBorders>
              <w:top w:val="dotted" w:sz="4" w:space="0" w:color="auto"/>
            </w:tcBorders>
            <w:shd w:val="clear" w:color="auto" w:fill="auto"/>
            <w:noWrap/>
            <w:vAlign w:val="bottom"/>
            <w:hideMark/>
          </w:tcPr>
          <w:p w14:paraId="6CD8B3CA" w14:textId="77777777" w:rsidR="00AF46F6" w:rsidRPr="00E54525" w:rsidRDefault="00AF46F6" w:rsidP="00223100">
            <w:pPr>
              <w:rPr>
                <w:b/>
                <w:color w:val="000000"/>
                <w:sz w:val="13"/>
                <w:szCs w:val="13"/>
                <w:lang w:eastAsia="tr-TR"/>
              </w:rPr>
            </w:pPr>
            <w:r w:rsidRPr="00E54525">
              <w:rPr>
                <w:b/>
                <w:color w:val="000000"/>
                <w:sz w:val="13"/>
                <w:szCs w:val="13"/>
                <w:lang w:eastAsia="tr-TR"/>
              </w:rPr>
              <w:t> </w:t>
            </w:r>
          </w:p>
        </w:tc>
        <w:tc>
          <w:tcPr>
            <w:tcW w:w="618" w:type="dxa"/>
            <w:tcBorders>
              <w:top w:val="dotted" w:sz="4" w:space="0" w:color="auto"/>
            </w:tcBorders>
            <w:shd w:val="clear" w:color="auto" w:fill="auto"/>
            <w:vAlign w:val="bottom"/>
            <w:hideMark/>
          </w:tcPr>
          <w:p w14:paraId="50763488" w14:textId="77777777" w:rsidR="00AF46F6" w:rsidRPr="00E54525" w:rsidRDefault="00AF46F6" w:rsidP="008F079C">
            <w:pPr>
              <w:jc w:val="center"/>
              <w:rPr>
                <w:b/>
                <w:color w:val="000000"/>
                <w:sz w:val="13"/>
                <w:szCs w:val="13"/>
                <w:lang w:eastAsia="tr-TR"/>
              </w:rPr>
            </w:pPr>
          </w:p>
        </w:tc>
        <w:tc>
          <w:tcPr>
            <w:tcW w:w="795" w:type="dxa"/>
            <w:tcBorders>
              <w:top w:val="dotted" w:sz="4" w:space="0" w:color="auto"/>
            </w:tcBorders>
            <w:shd w:val="clear" w:color="auto" w:fill="auto"/>
            <w:vAlign w:val="bottom"/>
            <w:hideMark/>
          </w:tcPr>
          <w:p w14:paraId="61CA31D3" w14:textId="77777777" w:rsidR="00AF46F6" w:rsidRPr="00E54525" w:rsidRDefault="00AF46F6" w:rsidP="00223100">
            <w:pPr>
              <w:rPr>
                <w:b/>
                <w:color w:val="000000"/>
                <w:sz w:val="13"/>
                <w:szCs w:val="13"/>
                <w:lang w:eastAsia="tr-TR"/>
              </w:rPr>
            </w:pPr>
            <w:r w:rsidRPr="00E54525">
              <w:rPr>
                <w:b/>
                <w:color w:val="000000"/>
                <w:sz w:val="13"/>
                <w:szCs w:val="13"/>
                <w:lang w:eastAsia="tr-TR"/>
              </w:rPr>
              <w:t> </w:t>
            </w:r>
          </w:p>
        </w:tc>
        <w:tc>
          <w:tcPr>
            <w:tcW w:w="795" w:type="dxa"/>
            <w:tcBorders>
              <w:top w:val="dotted" w:sz="4" w:space="0" w:color="auto"/>
            </w:tcBorders>
            <w:shd w:val="clear" w:color="auto" w:fill="auto"/>
            <w:vAlign w:val="bottom"/>
            <w:hideMark/>
          </w:tcPr>
          <w:p w14:paraId="24E6657D" w14:textId="77777777" w:rsidR="00AF46F6" w:rsidRPr="00E54525" w:rsidRDefault="00AF46F6" w:rsidP="00223100">
            <w:pPr>
              <w:rPr>
                <w:b/>
                <w:color w:val="000000"/>
                <w:sz w:val="13"/>
                <w:szCs w:val="13"/>
                <w:lang w:eastAsia="tr-TR"/>
              </w:rPr>
            </w:pPr>
            <w:r w:rsidRPr="00E54525">
              <w:rPr>
                <w:b/>
                <w:color w:val="000000"/>
                <w:sz w:val="13"/>
                <w:szCs w:val="13"/>
                <w:lang w:eastAsia="tr-TR"/>
              </w:rPr>
              <w:t> </w:t>
            </w:r>
          </w:p>
        </w:tc>
        <w:tc>
          <w:tcPr>
            <w:tcW w:w="795" w:type="dxa"/>
            <w:tcBorders>
              <w:top w:val="dotted" w:sz="4" w:space="0" w:color="auto"/>
            </w:tcBorders>
            <w:shd w:val="clear" w:color="auto" w:fill="auto"/>
            <w:vAlign w:val="bottom"/>
            <w:hideMark/>
          </w:tcPr>
          <w:p w14:paraId="35D02D39" w14:textId="77777777" w:rsidR="00AF46F6" w:rsidRPr="00E54525" w:rsidRDefault="00AF46F6" w:rsidP="00223100">
            <w:pPr>
              <w:rPr>
                <w:b/>
                <w:color w:val="000000"/>
                <w:sz w:val="13"/>
                <w:szCs w:val="13"/>
                <w:lang w:eastAsia="tr-TR"/>
              </w:rPr>
            </w:pPr>
            <w:r w:rsidRPr="00E54525">
              <w:rPr>
                <w:b/>
                <w:color w:val="000000"/>
                <w:sz w:val="13"/>
                <w:szCs w:val="13"/>
                <w:lang w:eastAsia="tr-TR"/>
              </w:rPr>
              <w:t> </w:t>
            </w:r>
          </w:p>
        </w:tc>
        <w:tc>
          <w:tcPr>
            <w:tcW w:w="795" w:type="dxa"/>
            <w:tcBorders>
              <w:top w:val="dotted" w:sz="4" w:space="0" w:color="auto"/>
            </w:tcBorders>
            <w:shd w:val="clear" w:color="auto" w:fill="auto"/>
            <w:vAlign w:val="bottom"/>
            <w:hideMark/>
          </w:tcPr>
          <w:p w14:paraId="0E63C21F" w14:textId="77777777" w:rsidR="00AF46F6" w:rsidRPr="00E54525" w:rsidRDefault="00AF46F6" w:rsidP="00223100">
            <w:pPr>
              <w:rPr>
                <w:b/>
                <w:color w:val="000000"/>
                <w:sz w:val="13"/>
                <w:szCs w:val="13"/>
                <w:lang w:eastAsia="tr-TR"/>
              </w:rPr>
            </w:pPr>
            <w:r w:rsidRPr="00E54525">
              <w:rPr>
                <w:b/>
                <w:color w:val="000000"/>
                <w:sz w:val="13"/>
                <w:szCs w:val="13"/>
                <w:lang w:eastAsia="tr-TR"/>
              </w:rPr>
              <w:t> </w:t>
            </w:r>
          </w:p>
        </w:tc>
        <w:tc>
          <w:tcPr>
            <w:tcW w:w="795" w:type="dxa"/>
            <w:tcBorders>
              <w:top w:val="dotted" w:sz="4" w:space="0" w:color="auto"/>
            </w:tcBorders>
            <w:shd w:val="clear" w:color="auto" w:fill="auto"/>
            <w:vAlign w:val="bottom"/>
            <w:hideMark/>
          </w:tcPr>
          <w:p w14:paraId="241ACDA5" w14:textId="77777777" w:rsidR="00AF46F6" w:rsidRPr="00E54525" w:rsidRDefault="00AF46F6" w:rsidP="00223100">
            <w:pPr>
              <w:rPr>
                <w:b/>
                <w:color w:val="000000"/>
                <w:sz w:val="13"/>
                <w:szCs w:val="13"/>
                <w:lang w:eastAsia="tr-TR"/>
              </w:rPr>
            </w:pPr>
            <w:r w:rsidRPr="00E54525">
              <w:rPr>
                <w:b/>
                <w:color w:val="000000"/>
                <w:sz w:val="13"/>
                <w:szCs w:val="13"/>
                <w:lang w:eastAsia="tr-TR"/>
              </w:rPr>
              <w:t> </w:t>
            </w:r>
          </w:p>
        </w:tc>
        <w:tc>
          <w:tcPr>
            <w:tcW w:w="796" w:type="dxa"/>
            <w:tcBorders>
              <w:top w:val="dotted" w:sz="4" w:space="0" w:color="auto"/>
            </w:tcBorders>
            <w:shd w:val="clear" w:color="auto" w:fill="auto"/>
            <w:vAlign w:val="bottom"/>
            <w:hideMark/>
          </w:tcPr>
          <w:p w14:paraId="334FF721" w14:textId="77777777" w:rsidR="00AF46F6" w:rsidRPr="00E54525" w:rsidRDefault="00AF46F6" w:rsidP="00223100">
            <w:pPr>
              <w:rPr>
                <w:b/>
                <w:color w:val="000000"/>
                <w:sz w:val="13"/>
                <w:szCs w:val="13"/>
                <w:lang w:eastAsia="tr-TR"/>
              </w:rPr>
            </w:pPr>
            <w:r w:rsidRPr="00E54525">
              <w:rPr>
                <w:b/>
                <w:color w:val="000000"/>
                <w:sz w:val="13"/>
                <w:szCs w:val="13"/>
                <w:lang w:eastAsia="tr-TR"/>
              </w:rPr>
              <w:t> </w:t>
            </w:r>
          </w:p>
        </w:tc>
      </w:tr>
      <w:tr w:rsidR="003F18EE" w:rsidRPr="003F18EE" w14:paraId="4DCEA483" w14:textId="77777777" w:rsidTr="003F18EE">
        <w:trPr>
          <w:trHeight w:val="98"/>
        </w:trPr>
        <w:tc>
          <w:tcPr>
            <w:tcW w:w="547" w:type="dxa"/>
            <w:shd w:val="clear" w:color="auto" w:fill="auto"/>
            <w:noWrap/>
            <w:hideMark/>
          </w:tcPr>
          <w:p w14:paraId="2CD8B381" w14:textId="422D5B09" w:rsidR="003F18EE" w:rsidRPr="003F18EE" w:rsidRDefault="003F18EE" w:rsidP="003F18EE">
            <w:pPr>
              <w:rPr>
                <w:b/>
                <w:color w:val="000000"/>
                <w:sz w:val="13"/>
                <w:szCs w:val="13"/>
                <w:lang w:eastAsia="tr-TR"/>
              </w:rPr>
            </w:pPr>
            <w:bookmarkStart w:id="8" w:name="RANGE!B7"/>
            <w:r w:rsidRPr="003F18EE">
              <w:rPr>
                <w:b/>
                <w:color w:val="000000"/>
                <w:sz w:val="13"/>
                <w:szCs w:val="13"/>
                <w:lang w:eastAsia="tr-TR"/>
              </w:rPr>
              <w:t>A.</w:t>
            </w:r>
            <w:bookmarkEnd w:id="8"/>
          </w:p>
        </w:tc>
        <w:tc>
          <w:tcPr>
            <w:tcW w:w="3363" w:type="dxa"/>
            <w:shd w:val="clear" w:color="auto" w:fill="auto"/>
            <w:noWrap/>
            <w:vAlign w:val="center"/>
            <w:hideMark/>
          </w:tcPr>
          <w:p w14:paraId="106B30E9" w14:textId="77777777" w:rsidR="003F18EE" w:rsidRPr="003F18EE" w:rsidRDefault="003F18EE" w:rsidP="003F18EE">
            <w:pPr>
              <w:rPr>
                <w:b/>
                <w:color w:val="000000"/>
                <w:sz w:val="13"/>
                <w:szCs w:val="13"/>
                <w:lang w:eastAsia="tr-TR"/>
              </w:rPr>
            </w:pPr>
            <w:r w:rsidRPr="003F18EE">
              <w:rPr>
                <w:b/>
                <w:color w:val="000000"/>
                <w:sz w:val="13"/>
                <w:szCs w:val="13"/>
                <w:lang w:eastAsia="tr-TR"/>
              </w:rPr>
              <w:t>BİLANÇO DIŞI YÜKÜMLÜLÜKLER (I+II+III)</w:t>
            </w:r>
          </w:p>
        </w:tc>
        <w:tc>
          <w:tcPr>
            <w:tcW w:w="618" w:type="dxa"/>
            <w:shd w:val="clear" w:color="auto" w:fill="auto"/>
            <w:vAlign w:val="bottom"/>
            <w:hideMark/>
          </w:tcPr>
          <w:p w14:paraId="7B401456" w14:textId="77777777" w:rsidR="003F18EE" w:rsidRPr="003F18EE" w:rsidRDefault="003F18EE" w:rsidP="003F18EE">
            <w:pPr>
              <w:jc w:val="center"/>
              <w:rPr>
                <w:b/>
                <w:color w:val="000000"/>
                <w:sz w:val="13"/>
                <w:szCs w:val="13"/>
                <w:lang w:eastAsia="tr-TR"/>
              </w:rPr>
            </w:pPr>
          </w:p>
        </w:tc>
        <w:tc>
          <w:tcPr>
            <w:tcW w:w="795" w:type="dxa"/>
            <w:shd w:val="clear" w:color="auto" w:fill="auto"/>
            <w:vAlign w:val="bottom"/>
            <w:hideMark/>
          </w:tcPr>
          <w:p w14:paraId="64592233" w14:textId="769A1253" w:rsidR="003F18EE" w:rsidRPr="003F18EE" w:rsidRDefault="003F18EE" w:rsidP="003F18EE">
            <w:pPr>
              <w:jc w:val="right"/>
              <w:rPr>
                <w:b/>
                <w:sz w:val="13"/>
                <w:szCs w:val="13"/>
              </w:rPr>
            </w:pPr>
            <w:r w:rsidRPr="00F020A3">
              <w:rPr>
                <w:b/>
                <w:sz w:val="13"/>
                <w:szCs w:val="13"/>
              </w:rPr>
              <w:t>1,515,048</w:t>
            </w:r>
          </w:p>
        </w:tc>
        <w:tc>
          <w:tcPr>
            <w:tcW w:w="795" w:type="dxa"/>
            <w:shd w:val="clear" w:color="auto" w:fill="auto"/>
            <w:vAlign w:val="bottom"/>
            <w:hideMark/>
          </w:tcPr>
          <w:p w14:paraId="4A81DB37" w14:textId="0204573B" w:rsidR="003F18EE" w:rsidRPr="003F18EE" w:rsidRDefault="003F18EE" w:rsidP="003F18EE">
            <w:pPr>
              <w:jc w:val="right"/>
              <w:rPr>
                <w:b/>
                <w:sz w:val="13"/>
                <w:szCs w:val="13"/>
              </w:rPr>
            </w:pPr>
            <w:r w:rsidRPr="00F020A3">
              <w:rPr>
                <w:b/>
                <w:sz w:val="13"/>
                <w:szCs w:val="13"/>
              </w:rPr>
              <w:t>3,288,587</w:t>
            </w:r>
          </w:p>
        </w:tc>
        <w:tc>
          <w:tcPr>
            <w:tcW w:w="795" w:type="dxa"/>
            <w:shd w:val="clear" w:color="auto" w:fill="auto"/>
            <w:vAlign w:val="bottom"/>
            <w:hideMark/>
          </w:tcPr>
          <w:p w14:paraId="72C39AE7" w14:textId="58B1BB57" w:rsidR="003F18EE" w:rsidRPr="003F18EE" w:rsidRDefault="003F18EE" w:rsidP="003F18EE">
            <w:pPr>
              <w:jc w:val="right"/>
              <w:rPr>
                <w:b/>
                <w:sz w:val="13"/>
                <w:szCs w:val="13"/>
              </w:rPr>
            </w:pPr>
            <w:r w:rsidRPr="00F020A3">
              <w:rPr>
                <w:b/>
                <w:sz w:val="13"/>
                <w:szCs w:val="13"/>
              </w:rPr>
              <w:t>4,803,635</w:t>
            </w:r>
          </w:p>
        </w:tc>
        <w:tc>
          <w:tcPr>
            <w:tcW w:w="795" w:type="dxa"/>
            <w:shd w:val="clear" w:color="auto" w:fill="auto"/>
            <w:vAlign w:val="bottom"/>
            <w:hideMark/>
          </w:tcPr>
          <w:p w14:paraId="551A8C86" w14:textId="422635E6" w:rsidR="003F18EE" w:rsidRPr="003F18EE" w:rsidRDefault="003F18EE" w:rsidP="003F18EE">
            <w:pPr>
              <w:jc w:val="right"/>
              <w:rPr>
                <w:b/>
                <w:color w:val="000000"/>
                <w:sz w:val="13"/>
                <w:szCs w:val="13"/>
                <w:lang w:eastAsia="tr-TR"/>
              </w:rPr>
            </w:pPr>
            <w:r w:rsidRPr="003F18EE">
              <w:rPr>
                <w:b/>
                <w:sz w:val="13"/>
                <w:szCs w:val="13"/>
              </w:rPr>
              <w:t>2,044,542</w:t>
            </w:r>
          </w:p>
        </w:tc>
        <w:tc>
          <w:tcPr>
            <w:tcW w:w="795" w:type="dxa"/>
            <w:shd w:val="clear" w:color="auto" w:fill="auto"/>
            <w:vAlign w:val="bottom"/>
            <w:hideMark/>
          </w:tcPr>
          <w:p w14:paraId="768DCD37" w14:textId="314AC02D" w:rsidR="003F18EE" w:rsidRPr="003F18EE" w:rsidRDefault="003F18EE" w:rsidP="003F18EE">
            <w:pPr>
              <w:jc w:val="right"/>
              <w:rPr>
                <w:b/>
                <w:color w:val="000000"/>
                <w:sz w:val="13"/>
                <w:szCs w:val="13"/>
                <w:lang w:eastAsia="tr-TR"/>
              </w:rPr>
            </w:pPr>
            <w:r w:rsidRPr="003F18EE">
              <w:rPr>
                <w:b/>
                <w:sz w:val="13"/>
                <w:szCs w:val="13"/>
              </w:rPr>
              <w:t>3,010,240</w:t>
            </w:r>
          </w:p>
        </w:tc>
        <w:tc>
          <w:tcPr>
            <w:tcW w:w="796" w:type="dxa"/>
            <w:shd w:val="clear" w:color="auto" w:fill="auto"/>
            <w:vAlign w:val="bottom"/>
            <w:hideMark/>
          </w:tcPr>
          <w:p w14:paraId="39069D55" w14:textId="7A479CBB" w:rsidR="003F18EE" w:rsidRPr="003F18EE" w:rsidRDefault="003F18EE" w:rsidP="003F18EE">
            <w:pPr>
              <w:jc w:val="right"/>
              <w:rPr>
                <w:b/>
                <w:color w:val="000000"/>
                <w:sz w:val="13"/>
                <w:szCs w:val="13"/>
                <w:lang w:eastAsia="tr-TR"/>
              </w:rPr>
            </w:pPr>
            <w:r w:rsidRPr="003F18EE">
              <w:rPr>
                <w:b/>
                <w:sz w:val="13"/>
                <w:szCs w:val="13"/>
              </w:rPr>
              <w:t>5,054,782</w:t>
            </w:r>
          </w:p>
        </w:tc>
      </w:tr>
      <w:tr w:rsidR="003F18EE" w:rsidRPr="003F18EE" w14:paraId="1214B5B4" w14:textId="77777777" w:rsidTr="003F18EE">
        <w:trPr>
          <w:trHeight w:val="98"/>
        </w:trPr>
        <w:tc>
          <w:tcPr>
            <w:tcW w:w="547" w:type="dxa"/>
            <w:shd w:val="clear" w:color="auto" w:fill="auto"/>
            <w:noWrap/>
            <w:hideMark/>
          </w:tcPr>
          <w:p w14:paraId="0B8A1F3E" w14:textId="77777777" w:rsidR="003F18EE" w:rsidRPr="003F18EE" w:rsidRDefault="003F18EE" w:rsidP="003F18EE">
            <w:pPr>
              <w:rPr>
                <w:b/>
                <w:color w:val="000000"/>
                <w:sz w:val="13"/>
                <w:szCs w:val="13"/>
                <w:lang w:eastAsia="tr-TR"/>
              </w:rPr>
            </w:pPr>
            <w:r w:rsidRPr="003F18EE">
              <w:rPr>
                <w:b/>
                <w:color w:val="000000"/>
                <w:sz w:val="13"/>
                <w:szCs w:val="13"/>
                <w:lang w:eastAsia="tr-TR"/>
              </w:rPr>
              <w:t>I.</w:t>
            </w:r>
          </w:p>
        </w:tc>
        <w:tc>
          <w:tcPr>
            <w:tcW w:w="3363" w:type="dxa"/>
            <w:shd w:val="clear" w:color="auto" w:fill="auto"/>
            <w:noWrap/>
            <w:vAlign w:val="center"/>
            <w:hideMark/>
          </w:tcPr>
          <w:p w14:paraId="4CDD4558" w14:textId="77777777" w:rsidR="003F18EE" w:rsidRPr="003F18EE" w:rsidRDefault="003F18EE" w:rsidP="003F18EE">
            <w:pPr>
              <w:rPr>
                <w:b/>
                <w:color w:val="000000"/>
                <w:sz w:val="13"/>
                <w:szCs w:val="13"/>
                <w:lang w:eastAsia="tr-TR"/>
              </w:rPr>
            </w:pPr>
            <w:r w:rsidRPr="003F18EE">
              <w:rPr>
                <w:b/>
                <w:color w:val="000000"/>
                <w:sz w:val="13"/>
                <w:szCs w:val="13"/>
                <w:lang w:eastAsia="tr-TR"/>
              </w:rPr>
              <w:t>GARANTİ ve KEFALETLER</w:t>
            </w:r>
          </w:p>
        </w:tc>
        <w:tc>
          <w:tcPr>
            <w:tcW w:w="618" w:type="dxa"/>
            <w:shd w:val="clear" w:color="auto" w:fill="auto"/>
            <w:vAlign w:val="bottom"/>
            <w:hideMark/>
          </w:tcPr>
          <w:p w14:paraId="5FBA272B" w14:textId="77777777" w:rsidR="003F18EE" w:rsidRPr="003F18EE" w:rsidRDefault="003F18EE" w:rsidP="003F18EE">
            <w:pPr>
              <w:jc w:val="center"/>
              <w:rPr>
                <w:b/>
                <w:color w:val="000000"/>
                <w:sz w:val="13"/>
                <w:szCs w:val="13"/>
                <w:lang w:eastAsia="tr-TR"/>
              </w:rPr>
            </w:pPr>
            <w:r w:rsidRPr="003F18EE">
              <w:rPr>
                <w:b/>
                <w:color w:val="000000"/>
                <w:sz w:val="13"/>
                <w:szCs w:val="13"/>
                <w:lang w:eastAsia="tr-TR"/>
              </w:rPr>
              <w:t>(3.1.)</w:t>
            </w:r>
          </w:p>
        </w:tc>
        <w:tc>
          <w:tcPr>
            <w:tcW w:w="795" w:type="dxa"/>
            <w:shd w:val="clear" w:color="auto" w:fill="auto"/>
            <w:vAlign w:val="bottom"/>
            <w:hideMark/>
          </w:tcPr>
          <w:p w14:paraId="037D9389" w14:textId="2E9805A2" w:rsidR="003F18EE" w:rsidRPr="003F18EE" w:rsidRDefault="003F18EE" w:rsidP="003F18EE">
            <w:pPr>
              <w:jc w:val="right"/>
              <w:rPr>
                <w:b/>
                <w:sz w:val="13"/>
                <w:szCs w:val="13"/>
              </w:rPr>
            </w:pPr>
            <w:r w:rsidRPr="00F020A3">
              <w:rPr>
                <w:b/>
                <w:sz w:val="13"/>
                <w:szCs w:val="13"/>
              </w:rPr>
              <w:t>472,468</w:t>
            </w:r>
          </w:p>
        </w:tc>
        <w:tc>
          <w:tcPr>
            <w:tcW w:w="795" w:type="dxa"/>
            <w:shd w:val="clear" w:color="auto" w:fill="auto"/>
            <w:vAlign w:val="bottom"/>
            <w:hideMark/>
          </w:tcPr>
          <w:p w14:paraId="0391AC5D" w14:textId="05D5ABF6" w:rsidR="003F18EE" w:rsidRPr="003F18EE" w:rsidRDefault="003F18EE" w:rsidP="003F18EE">
            <w:pPr>
              <w:jc w:val="right"/>
              <w:rPr>
                <w:b/>
                <w:sz w:val="13"/>
                <w:szCs w:val="13"/>
              </w:rPr>
            </w:pPr>
            <w:r w:rsidRPr="00F020A3">
              <w:rPr>
                <w:b/>
                <w:sz w:val="13"/>
                <w:szCs w:val="13"/>
              </w:rPr>
              <w:t>2,123,199</w:t>
            </w:r>
          </w:p>
        </w:tc>
        <w:tc>
          <w:tcPr>
            <w:tcW w:w="795" w:type="dxa"/>
            <w:shd w:val="clear" w:color="auto" w:fill="auto"/>
            <w:vAlign w:val="bottom"/>
            <w:hideMark/>
          </w:tcPr>
          <w:p w14:paraId="068E2B1A" w14:textId="3F5A511C" w:rsidR="003F18EE" w:rsidRPr="003F18EE" w:rsidRDefault="003F18EE" w:rsidP="003F18EE">
            <w:pPr>
              <w:jc w:val="right"/>
              <w:rPr>
                <w:b/>
                <w:sz w:val="13"/>
                <w:szCs w:val="13"/>
              </w:rPr>
            </w:pPr>
            <w:r w:rsidRPr="00F020A3">
              <w:rPr>
                <w:b/>
                <w:sz w:val="13"/>
                <w:szCs w:val="13"/>
              </w:rPr>
              <w:t>2,595,667</w:t>
            </w:r>
          </w:p>
        </w:tc>
        <w:tc>
          <w:tcPr>
            <w:tcW w:w="795" w:type="dxa"/>
            <w:shd w:val="clear" w:color="auto" w:fill="auto"/>
            <w:vAlign w:val="bottom"/>
            <w:hideMark/>
          </w:tcPr>
          <w:p w14:paraId="17184A95" w14:textId="53C9FFE4" w:rsidR="003F18EE" w:rsidRPr="003F18EE" w:rsidRDefault="003F18EE" w:rsidP="003F18EE">
            <w:pPr>
              <w:jc w:val="right"/>
              <w:rPr>
                <w:b/>
                <w:color w:val="000000"/>
                <w:sz w:val="13"/>
                <w:szCs w:val="13"/>
                <w:lang w:eastAsia="tr-TR"/>
              </w:rPr>
            </w:pPr>
            <w:r w:rsidRPr="003F18EE">
              <w:rPr>
                <w:b/>
                <w:sz w:val="13"/>
                <w:szCs w:val="13"/>
              </w:rPr>
              <w:t>465,156</w:t>
            </w:r>
          </w:p>
        </w:tc>
        <w:tc>
          <w:tcPr>
            <w:tcW w:w="795" w:type="dxa"/>
            <w:shd w:val="clear" w:color="auto" w:fill="auto"/>
            <w:vAlign w:val="bottom"/>
            <w:hideMark/>
          </w:tcPr>
          <w:p w14:paraId="19F1EA35" w14:textId="259A4FA9" w:rsidR="003F18EE" w:rsidRPr="003F18EE" w:rsidRDefault="003F18EE" w:rsidP="003F18EE">
            <w:pPr>
              <w:jc w:val="right"/>
              <w:rPr>
                <w:b/>
                <w:color w:val="000000"/>
                <w:sz w:val="13"/>
                <w:szCs w:val="13"/>
                <w:lang w:eastAsia="tr-TR"/>
              </w:rPr>
            </w:pPr>
            <w:r w:rsidRPr="003F18EE">
              <w:rPr>
                <w:b/>
                <w:sz w:val="13"/>
                <w:szCs w:val="13"/>
              </w:rPr>
              <w:t>1,489,966</w:t>
            </w:r>
          </w:p>
        </w:tc>
        <w:tc>
          <w:tcPr>
            <w:tcW w:w="796" w:type="dxa"/>
            <w:shd w:val="clear" w:color="auto" w:fill="auto"/>
            <w:vAlign w:val="bottom"/>
            <w:hideMark/>
          </w:tcPr>
          <w:p w14:paraId="70B2AFF1" w14:textId="033A70B6" w:rsidR="003F18EE" w:rsidRPr="003F18EE" w:rsidRDefault="003F18EE" w:rsidP="003F18EE">
            <w:pPr>
              <w:jc w:val="right"/>
              <w:rPr>
                <w:b/>
                <w:color w:val="000000"/>
                <w:sz w:val="13"/>
                <w:szCs w:val="13"/>
                <w:lang w:eastAsia="tr-TR"/>
              </w:rPr>
            </w:pPr>
            <w:r w:rsidRPr="003F18EE">
              <w:rPr>
                <w:b/>
                <w:sz w:val="13"/>
                <w:szCs w:val="13"/>
              </w:rPr>
              <w:t>1,955,122</w:t>
            </w:r>
          </w:p>
        </w:tc>
      </w:tr>
      <w:tr w:rsidR="003F18EE" w:rsidRPr="00CB56EC" w14:paraId="1A389340" w14:textId="77777777" w:rsidTr="003F18EE">
        <w:trPr>
          <w:trHeight w:val="98"/>
        </w:trPr>
        <w:tc>
          <w:tcPr>
            <w:tcW w:w="547" w:type="dxa"/>
            <w:shd w:val="clear" w:color="auto" w:fill="auto"/>
            <w:noWrap/>
            <w:hideMark/>
          </w:tcPr>
          <w:p w14:paraId="3F8B6553" w14:textId="77777777" w:rsidR="003F18EE" w:rsidRPr="00CB56EC" w:rsidRDefault="003F18EE" w:rsidP="003F18EE">
            <w:pPr>
              <w:rPr>
                <w:color w:val="000000"/>
                <w:sz w:val="13"/>
                <w:szCs w:val="13"/>
                <w:lang w:eastAsia="tr-TR"/>
              </w:rPr>
            </w:pPr>
            <w:r w:rsidRPr="00CB56EC">
              <w:rPr>
                <w:color w:val="000000"/>
                <w:sz w:val="13"/>
                <w:szCs w:val="13"/>
                <w:lang w:eastAsia="tr-TR"/>
              </w:rPr>
              <w:t>1.1.</w:t>
            </w:r>
          </w:p>
        </w:tc>
        <w:tc>
          <w:tcPr>
            <w:tcW w:w="3363" w:type="dxa"/>
            <w:shd w:val="clear" w:color="auto" w:fill="auto"/>
            <w:noWrap/>
            <w:vAlign w:val="center"/>
            <w:hideMark/>
          </w:tcPr>
          <w:p w14:paraId="61BAFE10" w14:textId="77777777" w:rsidR="003F18EE" w:rsidRPr="00CB56EC" w:rsidRDefault="003F18EE" w:rsidP="003F18EE">
            <w:pPr>
              <w:rPr>
                <w:color w:val="000000"/>
                <w:sz w:val="13"/>
                <w:szCs w:val="13"/>
                <w:lang w:eastAsia="tr-TR"/>
              </w:rPr>
            </w:pPr>
            <w:r w:rsidRPr="00CB56EC">
              <w:rPr>
                <w:color w:val="000000"/>
                <w:sz w:val="13"/>
                <w:szCs w:val="13"/>
                <w:lang w:eastAsia="tr-TR"/>
              </w:rPr>
              <w:t>Teminat Mektupları</w:t>
            </w:r>
          </w:p>
        </w:tc>
        <w:tc>
          <w:tcPr>
            <w:tcW w:w="618" w:type="dxa"/>
            <w:shd w:val="clear" w:color="auto" w:fill="auto"/>
            <w:vAlign w:val="bottom"/>
            <w:hideMark/>
          </w:tcPr>
          <w:p w14:paraId="5DB18EA4"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7FBA19D1" w14:textId="506754A9" w:rsidR="003F18EE" w:rsidRPr="00CB56EC" w:rsidRDefault="003F18EE" w:rsidP="003F18EE">
            <w:pPr>
              <w:jc w:val="right"/>
              <w:rPr>
                <w:sz w:val="13"/>
                <w:szCs w:val="13"/>
              </w:rPr>
            </w:pPr>
            <w:r w:rsidRPr="00F020A3">
              <w:rPr>
                <w:sz w:val="13"/>
                <w:szCs w:val="13"/>
              </w:rPr>
              <w:t>472,468</w:t>
            </w:r>
          </w:p>
        </w:tc>
        <w:tc>
          <w:tcPr>
            <w:tcW w:w="795" w:type="dxa"/>
            <w:shd w:val="clear" w:color="auto" w:fill="auto"/>
            <w:vAlign w:val="bottom"/>
            <w:hideMark/>
          </w:tcPr>
          <w:p w14:paraId="217D6AE0" w14:textId="3AAFC67C" w:rsidR="003F18EE" w:rsidRPr="00CB56EC" w:rsidRDefault="003F18EE" w:rsidP="003F18EE">
            <w:pPr>
              <w:jc w:val="right"/>
              <w:rPr>
                <w:sz w:val="13"/>
                <w:szCs w:val="13"/>
              </w:rPr>
            </w:pPr>
            <w:r w:rsidRPr="00F020A3">
              <w:rPr>
                <w:sz w:val="13"/>
                <w:szCs w:val="13"/>
              </w:rPr>
              <w:t>1,868,588</w:t>
            </w:r>
          </w:p>
        </w:tc>
        <w:tc>
          <w:tcPr>
            <w:tcW w:w="795" w:type="dxa"/>
            <w:shd w:val="clear" w:color="auto" w:fill="auto"/>
            <w:vAlign w:val="bottom"/>
            <w:hideMark/>
          </w:tcPr>
          <w:p w14:paraId="6379E844" w14:textId="318BD43E" w:rsidR="003F18EE" w:rsidRPr="00CB56EC" w:rsidRDefault="003F18EE" w:rsidP="003F18EE">
            <w:pPr>
              <w:jc w:val="right"/>
              <w:rPr>
                <w:sz w:val="13"/>
                <w:szCs w:val="13"/>
              </w:rPr>
            </w:pPr>
            <w:r w:rsidRPr="00F020A3">
              <w:rPr>
                <w:sz w:val="13"/>
                <w:szCs w:val="13"/>
              </w:rPr>
              <w:t>2,341,056</w:t>
            </w:r>
          </w:p>
        </w:tc>
        <w:tc>
          <w:tcPr>
            <w:tcW w:w="795" w:type="dxa"/>
            <w:shd w:val="clear" w:color="auto" w:fill="auto"/>
            <w:vAlign w:val="bottom"/>
            <w:hideMark/>
          </w:tcPr>
          <w:p w14:paraId="56D07130" w14:textId="22DDF8AA" w:rsidR="003F18EE" w:rsidRPr="00CB56EC" w:rsidRDefault="003F18EE" w:rsidP="003F18EE">
            <w:pPr>
              <w:jc w:val="right"/>
              <w:rPr>
                <w:b/>
                <w:bCs/>
                <w:color w:val="000000"/>
                <w:sz w:val="13"/>
                <w:szCs w:val="13"/>
                <w:lang w:eastAsia="tr-TR"/>
              </w:rPr>
            </w:pPr>
            <w:r w:rsidRPr="00210B51">
              <w:rPr>
                <w:sz w:val="13"/>
                <w:szCs w:val="13"/>
              </w:rPr>
              <w:t>465,156</w:t>
            </w:r>
          </w:p>
        </w:tc>
        <w:tc>
          <w:tcPr>
            <w:tcW w:w="795" w:type="dxa"/>
            <w:shd w:val="clear" w:color="auto" w:fill="auto"/>
            <w:vAlign w:val="bottom"/>
            <w:hideMark/>
          </w:tcPr>
          <w:p w14:paraId="15931B47" w14:textId="6FBEE9E4" w:rsidR="003F18EE" w:rsidRPr="00CB56EC" w:rsidRDefault="003F18EE" w:rsidP="003F18EE">
            <w:pPr>
              <w:jc w:val="right"/>
              <w:rPr>
                <w:b/>
                <w:bCs/>
                <w:color w:val="000000"/>
                <w:sz w:val="13"/>
                <w:szCs w:val="13"/>
                <w:lang w:eastAsia="tr-TR"/>
              </w:rPr>
            </w:pPr>
            <w:r w:rsidRPr="00210B51">
              <w:rPr>
                <w:sz w:val="13"/>
                <w:szCs w:val="13"/>
              </w:rPr>
              <w:t>1,368,295</w:t>
            </w:r>
          </w:p>
        </w:tc>
        <w:tc>
          <w:tcPr>
            <w:tcW w:w="796" w:type="dxa"/>
            <w:shd w:val="clear" w:color="auto" w:fill="auto"/>
            <w:vAlign w:val="bottom"/>
            <w:hideMark/>
          </w:tcPr>
          <w:p w14:paraId="478A284B" w14:textId="7F82AB69" w:rsidR="003F18EE" w:rsidRPr="00CB56EC" w:rsidRDefault="003F18EE" w:rsidP="003F18EE">
            <w:pPr>
              <w:jc w:val="right"/>
              <w:rPr>
                <w:b/>
                <w:bCs/>
                <w:color w:val="000000"/>
                <w:sz w:val="13"/>
                <w:szCs w:val="13"/>
                <w:lang w:eastAsia="tr-TR"/>
              </w:rPr>
            </w:pPr>
            <w:r w:rsidRPr="00210B51">
              <w:rPr>
                <w:sz w:val="13"/>
                <w:szCs w:val="13"/>
              </w:rPr>
              <w:t>1,833,451</w:t>
            </w:r>
          </w:p>
        </w:tc>
      </w:tr>
      <w:tr w:rsidR="003F18EE" w:rsidRPr="00CB56EC" w14:paraId="36CA51AC" w14:textId="77777777" w:rsidTr="003F18EE">
        <w:trPr>
          <w:trHeight w:val="98"/>
        </w:trPr>
        <w:tc>
          <w:tcPr>
            <w:tcW w:w="547" w:type="dxa"/>
            <w:shd w:val="clear" w:color="auto" w:fill="auto"/>
            <w:noWrap/>
            <w:hideMark/>
          </w:tcPr>
          <w:p w14:paraId="0775B51A" w14:textId="77777777" w:rsidR="003F18EE" w:rsidRPr="00CB56EC" w:rsidRDefault="003F18EE" w:rsidP="003F18EE">
            <w:pPr>
              <w:rPr>
                <w:color w:val="000000"/>
                <w:sz w:val="13"/>
                <w:szCs w:val="13"/>
                <w:lang w:eastAsia="tr-TR"/>
              </w:rPr>
            </w:pPr>
            <w:r w:rsidRPr="00CB56EC">
              <w:rPr>
                <w:color w:val="000000"/>
                <w:sz w:val="13"/>
                <w:szCs w:val="13"/>
                <w:lang w:eastAsia="tr-TR"/>
              </w:rPr>
              <w:t>1.1.1.</w:t>
            </w:r>
          </w:p>
        </w:tc>
        <w:tc>
          <w:tcPr>
            <w:tcW w:w="3363" w:type="dxa"/>
            <w:shd w:val="clear" w:color="auto" w:fill="auto"/>
            <w:noWrap/>
            <w:vAlign w:val="center"/>
            <w:hideMark/>
          </w:tcPr>
          <w:p w14:paraId="49B1586C" w14:textId="77777777" w:rsidR="003F18EE" w:rsidRPr="00CB56EC" w:rsidRDefault="003F18EE" w:rsidP="003F18EE">
            <w:pPr>
              <w:rPr>
                <w:color w:val="000000"/>
                <w:sz w:val="13"/>
                <w:szCs w:val="13"/>
                <w:lang w:eastAsia="tr-TR"/>
              </w:rPr>
            </w:pPr>
            <w:r w:rsidRPr="00CB56EC">
              <w:rPr>
                <w:color w:val="000000"/>
                <w:sz w:val="13"/>
                <w:szCs w:val="13"/>
                <w:lang w:eastAsia="tr-TR"/>
              </w:rPr>
              <w:t>Devlet İhale Kanunu Kapsamına Girenler</w:t>
            </w:r>
          </w:p>
        </w:tc>
        <w:tc>
          <w:tcPr>
            <w:tcW w:w="618" w:type="dxa"/>
            <w:shd w:val="clear" w:color="auto" w:fill="auto"/>
            <w:vAlign w:val="bottom"/>
            <w:hideMark/>
          </w:tcPr>
          <w:p w14:paraId="339A06FE"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370B1D5C" w14:textId="09F387A6"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40721928" w14:textId="624C1041"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743BD8FD" w14:textId="144547CC"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37004A5C" w14:textId="63B9D21C" w:rsidR="003F18EE" w:rsidRPr="00CB56EC" w:rsidRDefault="003F18EE" w:rsidP="003F18E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21318D5B" w14:textId="23E51808" w:rsidR="003F18EE" w:rsidRPr="00CB56EC" w:rsidRDefault="003F18EE" w:rsidP="003F18E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05089F0C" w14:textId="394E427D" w:rsidR="003F18EE" w:rsidRPr="00CB56EC" w:rsidRDefault="003F18EE" w:rsidP="003F18EE">
            <w:pPr>
              <w:jc w:val="right"/>
              <w:rPr>
                <w:color w:val="000000"/>
                <w:sz w:val="13"/>
                <w:szCs w:val="13"/>
                <w:lang w:eastAsia="tr-TR"/>
              </w:rPr>
            </w:pPr>
            <w:r w:rsidRPr="00FF2553">
              <w:rPr>
                <w:sz w:val="13"/>
                <w:szCs w:val="13"/>
              </w:rPr>
              <w:t>-</w:t>
            </w:r>
          </w:p>
        </w:tc>
      </w:tr>
      <w:tr w:rsidR="003F18EE" w:rsidRPr="00CB56EC" w14:paraId="4DD0C4D2" w14:textId="77777777" w:rsidTr="003F18EE">
        <w:trPr>
          <w:trHeight w:val="98"/>
        </w:trPr>
        <w:tc>
          <w:tcPr>
            <w:tcW w:w="547" w:type="dxa"/>
            <w:shd w:val="clear" w:color="auto" w:fill="auto"/>
            <w:noWrap/>
            <w:hideMark/>
          </w:tcPr>
          <w:p w14:paraId="0AAC03D0" w14:textId="77777777" w:rsidR="003F18EE" w:rsidRPr="00CB56EC" w:rsidRDefault="003F18EE" w:rsidP="003F18EE">
            <w:pPr>
              <w:rPr>
                <w:color w:val="000000"/>
                <w:sz w:val="13"/>
                <w:szCs w:val="13"/>
                <w:lang w:eastAsia="tr-TR"/>
              </w:rPr>
            </w:pPr>
            <w:r w:rsidRPr="00CB56EC">
              <w:rPr>
                <w:color w:val="000000"/>
                <w:sz w:val="13"/>
                <w:szCs w:val="13"/>
                <w:lang w:eastAsia="tr-TR"/>
              </w:rPr>
              <w:t>1.1.2.</w:t>
            </w:r>
          </w:p>
        </w:tc>
        <w:tc>
          <w:tcPr>
            <w:tcW w:w="3363" w:type="dxa"/>
            <w:shd w:val="clear" w:color="auto" w:fill="auto"/>
            <w:noWrap/>
            <w:vAlign w:val="center"/>
            <w:hideMark/>
          </w:tcPr>
          <w:p w14:paraId="041AEB41" w14:textId="77777777" w:rsidR="003F18EE" w:rsidRPr="00CB56EC" w:rsidRDefault="003F18EE" w:rsidP="003F18EE">
            <w:pPr>
              <w:rPr>
                <w:color w:val="000000"/>
                <w:sz w:val="13"/>
                <w:szCs w:val="13"/>
                <w:lang w:eastAsia="tr-TR"/>
              </w:rPr>
            </w:pPr>
            <w:r w:rsidRPr="00CB56EC">
              <w:rPr>
                <w:color w:val="000000"/>
                <w:sz w:val="13"/>
                <w:szCs w:val="13"/>
                <w:lang w:eastAsia="tr-TR"/>
              </w:rPr>
              <w:t>Dış Ticaret İşlemleri Dolayısıyla Verilenler</w:t>
            </w:r>
          </w:p>
        </w:tc>
        <w:tc>
          <w:tcPr>
            <w:tcW w:w="618" w:type="dxa"/>
            <w:shd w:val="clear" w:color="auto" w:fill="auto"/>
            <w:vAlign w:val="bottom"/>
            <w:hideMark/>
          </w:tcPr>
          <w:p w14:paraId="17BFC1EE"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327F8C79" w14:textId="6E25A4F5"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623CBC98" w14:textId="7ADF70D0"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4F1C0DBA" w14:textId="080A1C21"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024771BD" w14:textId="28ED7B05" w:rsidR="003F18EE" w:rsidRPr="00CB56EC" w:rsidRDefault="003F18EE" w:rsidP="003F18E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09E318FC" w14:textId="2AAD3945" w:rsidR="003F18EE" w:rsidRPr="00CB56EC" w:rsidRDefault="003F18EE" w:rsidP="003F18E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68422D4D" w14:textId="4FC46799" w:rsidR="003F18EE" w:rsidRPr="00CB56EC" w:rsidRDefault="003F18EE" w:rsidP="003F18EE">
            <w:pPr>
              <w:jc w:val="right"/>
              <w:rPr>
                <w:color w:val="000000"/>
                <w:sz w:val="13"/>
                <w:szCs w:val="13"/>
                <w:lang w:eastAsia="tr-TR"/>
              </w:rPr>
            </w:pPr>
            <w:r w:rsidRPr="00FF2553">
              <w:rPr>
                <w:sz w:val="13"/>
                <w:szCs w:val="13"/>
              </w:rPr>
              <w:t>-</w:t>
            </w:r>
          </w:p>
        </w:tc>
      </w:tr>
      <w:tr w:rsidR="003F18EE" w:rsidRPr="00CB56EC" w14:paraId="68B9C447" w14:textId="77777777" w:rsidTr="003F18EE">
        <w:trPr>
          <w:trHeight w:val="98"/>
        </w:trPr>
        <w:tc>
          <w:tcPr>
            <w:tcW w:w="547" w:type="dxa"/>
            <w:shd w:val="clear" w:color="auto" w:fill="auto"/>
            <w:noWrap/>
            <w:hideMark/>
          </w:tcPr>
          <w:p w14:paraId="5D1B7F62" w14:textId="77777777" w:rsidR="003F18EE" w:rsidRPr="00CB56EC" w:rsidRDefault="003F18EE" w:rsidP="003F18EE">
            <w:pPr>
              <w:rPr>
                <w:color w:val="000000"/>
                <w:sz w:val="13"/>
                <w:szCs w:val="13"/>
                <w:lang w:eastAsia="tr-TR"/>
              </w:rPr>
            </w:pPr>
            <w:r w:rsidRPr="00CB56EC">
              <w:rPr>
                <w:color w:val="000000"/>
                <w:sz w:val="13"/>
                <w:szCs w:val="13"/>
                <w:lang w:eastAsia="tr-TR"/>
              </w:rPr>
              <w:t>1.1.3.</w:t>
            </w:r>
          </w:p>
        </w:tc>
        <w:tc>
          <w:tcPr>
            <w:tcW w:w="3363" w:type="dxa"/>
            <w:shd w:val="clear" w:color="auto" w:fill="auto"/>
            <w:noWrap/>
            <w:vAlign w:val="center"/>
            <w:hideMark/>
          </w:tcPr>
          <w:p w14:paraId="02F2BD4E" w14:textId="77777777" w:rsidR="003F18EE" w:rsidRPr="00CB56EC" w:rsidRDefault="003F18EE" w:rsidP="003F18EE">
            <w:pPr>
              <w:rPr>
                <w:color w:val="000000"/>
                <w:sz w:val="13"/>
                <w:szCs w:val="13"/>
                <w:lang w:eastAsia="tr-TR"/>
              </w:rPr>
            </w:pPr>
            <w:r w:rsidRPr="00CB56EC">
              <w:rPr>
                <w:color w:val="000000"/>
                <w:sz w:val="13"/>
                <w:szCs w:val="13"/>
                <w:lang w:eastAsia="tr-TR"/>
              </w:rPr>
              <w:t>Diğer Teminat Mektupları</w:t>
            </w:r>
          </w:p>
        </w:tc>
        <w:tc>
          <w:tcPr>
            <w:tcW w:w="618" w:type="dxa"/>
            <w:shd w:val="clear" w:color="auto" w:fill="auto"/>
            <w:vAlign w:val="bottom"/>
            <w:hideMark/>
          </w:tcPr>
          <w:p w14:paraId="3554FFA0"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18DF7000" w14:textId="38E6BC4F" w:rsidR="003F18EE" w:rsidRPr="00CB56EC" w:rsidRDefault="003F18EE" w:rsidP="003F18EE">
            <w:pPr>
              <w:jc w:val="right"/>
              <w:rPr>
                <w:sz w:val="13"/>
                <w:szCs w:val="13"/>
              </w:rPr>
            </w:pPr>
            <w:r w:rsidRPr="00F020A3">
              <w:rPr>
                <w:sz w:val="13"/>
                <w:szCs w:val="13"/>
              </w:rPr>
              <w:t>472,468</w:t>
            </w:r>
          </w:p>
        </w:tc>
        <w:tc>
          <w:tcPr>
            <w:tcW w:w="795" w:type="dxa"/>
            <w:shd w:val="clear" w:color="auto" w:fill="auto"/>
            <w:vAlign w:val="bottom"/>
            <w:hideMark/>
          </w:tcPr>
          <w:p w14:paraId="4ED8766F" w14:textId="6703EDBE" w:rsidR="003F18EE" w:rsidRPr="00CB56EC" w:rsidRDefault="003F18EE" w:rsidP="003F18EE">
            <w:pPr>
              <w:jc w:val="right"/>
              <w:rPr>
                <w:sz w:val="13"/>
                <w:szCs w:val="13"/>
              </w:rPr>
            </w:pPr>
            <w:r w:rsidRPr="00F020A3">
              <w:rPr>
                <w:sz w:val="13"/>
                <w:szCs w:val="13"/>
              </w:rPr>
              <w:t>1,868,588</w:t>
            </w:r>
          </w:p>
        </w:tc>
        <w:tc>
          <w:tcPr>
            <w:tcW w:w="795" w:type="dxa"/>
            <w:shd w:val="clear" w:color="auto" w:fill="auto"/>
            <w:vAlign w:val="bottom"/>
            <w:hideMark/>
          </w:tcPr>
          <w:p w14:paraId="61445045" w14:textId="39DD4741" w:rsidR="003F18EE" w:rsidRPr="00CB56EC" w:rsidRDefault="003F18EE" w:rsidP="003F18EE">
            <w:pPr>
              <w:jc w:val="right"/>
              <w:rPr>
                <w:sz w:val="13"/>
                <w:szCs w:val="13"/>
              </w:rPr>
            </w:pPr>
            <w:r w:rsidRPr="00F020A3">
              <w:rPr>
                <w:sz w:val="13"/>
                <w:szCs w:val="13"/>
              </w:rPr>
              <w:t>2,341,056</w:t>
            </w:r>
          </w:p>
        </w:tc>
        <w:tc>
          <w:tcPr>
            <w:tcW w:w="795" w:type="dxa"/>
            <w:shd w:val="clear" w:color="auto" w:fill="auto"/>
            <w:vAlign w:val="bottom"/>
            <w:hideMark/>
          </w:tcPr>
          <w:p w14:paraId="14C86001" w14:textId="43EB681E" w:rsidR="003F18EE" w:rsidRPr="00CB56EC" w:rsidRDefault="003F18EE" w:rsidP="003F18EE">
            <w:pPr>
              <w:jc w:val="right"/>
              <w:rPr>
                <w:color w:val="000000"/>
                <w:sz w:val="13"/>
                <w:szCs w:val="13"/>
                <w:lang w:eastAsia="tr-TR"/>
              </w:rPr>
            </w:pPr>
            <w:r w:rsidRPr="00210B51">
              <w:rPr>
                <w:sz w:val="13"/>
                <w:szCs w:val="13"/>
              </w:rPr>
              <w:t>465,156</w:t>
            </w:r>
          </w:p>
        </w:tc>
        <w:tc>
          <w:tcPr>
            <w:tcW w:w="795" w:type="dxa"/>
            <w:shd w:val="clear" w:color="auto" w:fill="auto"/>
            <w:vAlign w:val="bottom"/>
            <w:hideMark/>
          </w:tcPr>
          <w:p w14:paraId="6617C048" w14:textId="3BA9DE41" w:rsidR="003F18EE" w:rsidRPr="00CB56EC" w:rsidRDefault="003F18EE" w:rsidP="003F18EE">
            <w:pPr>
              <w:jc w:val="right"/>
              <w:rPr>
                <w:color w:val="000000"/>
                <w:sz w:val="13"/>
                <w:szCs w:val="13"/>
                <w:lang w:eastAsia="tr-TR"/>
              </w:rPr>
            </w:pPr>
            <w:r w:rsidRPr="00210B51">
              <w:rPr>
                <w:sz w:val="13"/>
                <w:szCs w:val="13"/>
              </w:rPr>
              <w:t>1,368,295</w:t>
            </w:r>
          </w:p>
        </w:tc>
        <w:tc>
          <w:tcPr>
            <w:tcW w:w="796" w:type="dxa"/>
            <w:shd w:val="clear" w:color="auto" w:fill="auto"/>
            <w:vAlign w:val="bottom"/>
            <w:hideMark/>
          </w:tcPr>
          <w:p w14:paraId="383873A8" w14:textId="2FA940D3" w:rsidR="003F18EE" w:rsidRPr="00CB56EC" w:rsidRDefault="003F18EE" w:rsidP="003F18EE">
            <w:pPr>
              <w:jc w:val="right"/>
              <w:rPr>
                <w:color w:val="000000"/>
                <w:sz w:val="13"/>
                <w:szCs w:val="13"/>
                <w:lang w:eastAsia="tr-TR"/>
              </w:rPr>
            </w:pPr>
            <w:r w:rsidRPr="00210B51">
              <w:rPr>
                <w:sz w:val="13"/>
                <w:szCs w:val="13"/>
              </w:rPr>
              <w:t>1,833,451</w:t>
            </w:r>
          </w:p>
        </w:tc>
      </w:tr>
      <w:tr w:rsidR="003F18EE" w:rsidRPr="00CB56EC" w14:paraId="3AFEE7AA" w14:textId="77777777" w:rsidTr="003F18EE">
        <w:trPr>
          <w:trHeight w:val="98"/>
        </w:trPr>
        <w:tc>
          <w:tcPr>
            <w:tcW w:w="547" w:type="dxa"/>
            <w:shd w:val="clear" w:color="auto" w:fill="auto"/>
            <w:noWrap/>
            <w:hideMark/>
          </w:tcPr>
          <w:p w14:paraId="39ABC63D" w14:textId="77777777" w:rsidR="003F18EE" w:rsidRPr="00CB56EC" w:rsidRDefault="003F18EE" w:rsidP="003F18EE">
            <w:pPr>
              <w:rPr>
                <w:color w:val="000000"/>
                <w:sz w:val="13"/>
                <w:szCs w:val="13"/>
                <w:lang w:eastAsia="tr-TR"/>
              </w:rPr>
            </w:pPr>
            <w:r w:rsidRPr="00CB56EC">
              <w:rPr>
                <w:color w:val="000000"/>
                <w:sz w:val="13"/>
                <w:szCs w:val="13"/>
                <w:lang w:eastAsia="tr-TR"/>
              </w:rPr>
              <w:t>1.2.</w:t>
            </w:r>
          </w:p>
        </w:tc>
        <w:tc>
          <w:tcPr>
            <w:tcW w:w="3363" w:type="dxa"/>
            <w:shd w:val="clear" w:color="auto" w:fill="auto"/>
            <w:noWrap/>
            <w:vAlign w:val="center"/>
            <w:hideMark/>
          </w:tcPr>
          <w:p w14:paraId="0DE0E1F6" w14:textId="77777777" w:rsidR="003F18EE" w:rsidRPr="00CB56EC" w:rsidRDefault="003F18EE" w:rsidP="003F18EE">
            <w:pPr>
              <w:rPr>
                <w:color w:val="000000"/>
                <w:sz w:val="13"/>
                <w:szCs w:val="13"/>
                <w:lang w:eastAsia="tr-TR"/>
              </w:rPr>
            </w:pPr>
            <w:r w:rsidRPr="00CB56EC">
              <w:rPr>
                <w:color w:val="000000"/>
                <w:sz w:val="13"/>
                <w:szCs w:val="13"/>
                <w:lang w:eastAsia="tr-TR"/>
              </w:rPr>
              <w:t>Banka Kredileri</w:t>
            </w:r>
          </w:p>
        </w:tc>
        <w:tc>
          <w:tcPr>
            <w:tcW w:w="618" w:type="dxa"/>
            <w:shd w:val="clear" w:color="auto" w:fill="auto"/>
            <w:vAlign w:val="bottom"/>
            <w:hideMark/>
          </w:tcPr>
          <w:p w14:paraId="07495F01"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24CE6B87" w14:textId="11F32D2B"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1DFFDC6F" w14:textId="7E4538BF"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7BB83F40" w14:textId="2DEEE935"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665F6B8A" w14:textId="30523874" w:rsidR="003F18EE" w:rsidRPr="00CB56EC" w:rsidRDefault="003F18EE" w:rsidP="003F18EE">
            <w:pPr>
              <w:jc w:val="right"/>
              <w:rPr>
                <w:b/>
                <w:bCs/>
                <w:color w:val="000000"/>
                <w:sz w:val="13"/>
                <w:szCs w:val="13"/>
                <w:lang w:eastAsia="tr-TR"/>
              </w:rPr>
            </w:pPr>
            <w:r w:rsidRPr="00FF2553">
              <w:rPr>
                <w:sz w:val="13"/>
                <w:szCs w:val="13"/>
              </w:rPr>
              <w:t>-</w:t>
            </w:r>
          </w:p>
        </w:tc>
        <w:tc>
          <w:tcPr>
            <w:tcW w:w="795" w:type="dxa"/>
            <w:shd w:val="clear" w:color="auto" w:fill="auto"/>
            <w:vAlign w:val="bottom"/>
            <w:hideMark/>
          </w:tcPr>
          <w:p w14:paraId="75AD7F8C" w14:textId="5A383F7F" w:rsidR="003F18EE" w:rsidRPr="00CB56EC" w:rsidRDefault="003F18EE" w:rsidP="003F18EE">
            <w:pPr>
              <w:jc w:val="right"/>
              <w:rPr>
                <w:b/>
                <w:bCs/>
                <w:color w:val="000000"/>
                <w:sz w:val="13"/>
                <w:szCs w:val="13"/>
                <w:lang w:eastAsia="tr-TR"/>
              </w:rPr>
            </w:pPr>
            <w:r w:rsidRPr="00FF2553">
              <w:rPr>
                <w:sz w:val="13"/>
                <w:szCs w:val="13"/>
              </w:rPr>
              <w:t>-</w:t>
            </w:r>
          </w:p>
        </w:tc>
        <w:tc>
          <w:tcPr>
            <w:tcW w:w="796" w:type="dxa"/>
            <w:shd w:val="clear" w:color="auto" w:fill="auto"/>
            <w:vAlign w:val="bottom"/>
            <w:hideMark/>
          </w:tcPr>
          <w:p w14:paraId="1C0305B6" w14:textId="122C5637" w:rsidR="003F18EE" w:rsidRPr="00CB56EC" w:rsidRDefault="003F18EE" w:rsidP="003F18EE">
            <w:pPr>
              <w:jc w:val="right"/>
              <w:rPr>
                <w:b/>
                <w:bCs/>
                <w:color w:val="000000"/>
                <w:sz w:val="13"/>
                <w:szCs w:val="13"/>
                <w:lang w:eastAsia="tr-TR"/>
              </w:rPr>
            </w:pPr>
            <w:r w:rsidRPr="00FF2553">
              <w:rPr>
                <w:sz w:val="13"/>
                <w:szCs w:val="13"/>
              </w:rPr>
              <w:t>-</w:t>
            </w:r>
          </w:p>
        </w:tc>
      </w:tr>
      <w:tr w:rsidR="003F18EE" w:rsidRPr="00CB56EC" w14:paraId="45859190" w14:textId="77777777" w:rsidTr="003F18EE">
        <w:trPr>
          <w:trHeight w:val="98"/>
        </w:trPr>
        <w:tc>
          <w:tcPr>
            <w:tcW w:w="547" w:type="dxa"/>
            <w:shd w:val="clear" w:color="auto" w:fill="auto"/>
            <w:noWrap/>
            <w:hideMark/>
          </w:tcPr>
          <w:p w14:paraId="600A48B6" w14:textId="77777777" w:rsidR="003F18EE" w:rsidRPr="00CB56EC" w:rsidRDefault="003F18EE" w:rsidP="003F18EE">
            <w:pPr>
              <w:rPr>
                <w:color w:val="000000"/>
                <w:sz w:val="13"/>
                <w:szCs w:val="13"/>
                <w:lang w:eastAsia="tr-TR"/>
              </w:rPr>
            </w:pPr>
            <w:r w:rsidRPr="00CB56EC">
              <w:rPr>
                <w:color w:val="000000"/>
                <w:sz w:val="13"/>
                <w:szCs w:val="13"/>
                <w:lang w:eastAsia="tr-TR"/>
              </w:rPr>
              <w:t>1.2.1.</w:t>
            </w:r>
          </w:p>
        </w:tc>
        <w:tc>
          <w:tcPr>
            <w:tcW w:w="3363" w:type="dxa"/>
            <w:shd w:val="clear" w:color="auto" w:fill="auto"/>
            <w:noWrap/>
            <w:vAlign w:val="center"/>
            <w:hideMark/>
          </w:tcPr>
          <w:p w14:paraId="059453CC" w14:textId="77777777" w:rsidR="003F18EE" w:rsidRPr="00CB56EC" w:rsidRDefault="003F18EE" w:rsidP="003F18EE">
            <w:pPr>
              <w:rPr>
                <w:color w:val="000000"/>
                <w:sz w:val="13"/>
                <w:szCs w:val="13"/>
                <w:lang w:eastAsia="tr-TR"/>
              </w:rPr>
            </w:pPr>
            <w:r w:rsidRPr="00CB56EC">
              <w:rPr>
                <w:color w:val="000000"/>
                <w:sz w:val="13"/>
                <w:szCs w:val="13"/>
                <w:lang w:eastAsia="tr-TR"/>
              </w:rPr>
              <w:t>İthalat Kabul Kredileri</w:t>
            </w:r>
          </w:p>
        </w:tc>
        <w:tc>
          <w:tcPr>
            <w:tcW w:w="618" w:type="dxa"/>
            <w:shd w:val="clear" w:color="auto" w:fill="auto"/>
            <w:vAlign w:val="bottom"/>
            <w:hideMark/>
          </w:tcPr>
          <w:p w14:paraId="265F7F3F"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38A147F6" w14:textId="4E941A55"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1E528B6D" w14:textId="3231C9FD"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5FBB8D04" w14:textId="230BCD56"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391DCA0A" w14:textId="38E72081" w:rsidR="003F18EE" w:rsidRPr="00CB56EC" w:rsidRDefault="003F18EE" w:rsidP="003F18E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46DCB793" w14:textId="69AB44C1" w:rsidR="003F18EE" w:rsidRPr="00CB56EC" w:rsidRDefault="003F18EE" w:rsidP="003F18E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1C7B695B" w14:textId="54F16D27" w:rsidR="003F18EE" w:rsidRPr="00CB56EC" w:rsidRDefault="003F18EE" w:rsidP="003F18EE">
            <w:pPr>
              <w:jc w:val="right"/>
              <w:rPr>
                <w:color w:val="000000"/>
                <w:sz w:val="13"/>
                <w:szCs w:val="13"/>
                <w:lang w:eastAsia="tr-TR"/>
              </w:rPr>
            </w:pPr>
            <w:r w:rsidRPr="00FF2553">
              <w:rPr>
                <w:sz w:val="13"/>
                <w:szCs w:val="13"/>
              </w:rPr>
              <w:t>-</w:t>
            </w:r>
          </w:p>
        </w:tc>
      </w:tr>
      <w:tr w:rsidR="003F18EE" w:rsidRPr="00CB56EC" w14:paraId="39486951" w14:textId="77777777" w:rsidTr="003F18EE">
        <w:trPr>
          <w:trHeight w:val="98"/>
        </w:trPr>
        <w:tc>
          <w:tcPr>
            <w:tcW w:w="547" w:type="dxa"/>
            <w:shd w:val="clear" w:color="auto" w:fill="auto"/>
            <w:noWrap/>
            <w:hideMark/>
          </w:tcPr>
          <w:p w14:paraId="302E226C" w14:textId="77777777" w:rsidR="003F18EE" w:rsidRPr="00CB56EC" w:rsidRDefault="003F18EE" w:rsidP="003F18EE">
            <w:pPr>
              <w:rPr>
                <w:color w:val="000000"/>
                <w:sz w:val="13"/>
                <w:szCs w:val="13"/>
                <w:lang w:eastAsia="tr-TR"/>
              </w:rPr>
            </w:pPr>
            <w:r w:rsidRPr="00CB56EC">
              <w:rPr>
                <w:color w:val="000000"/>
                <w:sz w:val="13"/>
                <w:szCs w:val="13"/>
                <w:lang w:eastAsia="tr-TR"/>
              </w:rPr>
              <w:t>1.2.2.</w:t>
            </w:r>
          </w:p>
        </w:tc>
        <w:tc>
          <w:tcPr>
            <w:tcW w:w="3363" w:type="dxa"/>
            <w:shd w:val="clear" w:color="auto" w:fill="auto"/>
            <w:noWrap/>
            <w:vAlign w:val="center"/>
            <w:hideMark/>
          </w:tcPr>
          <w:p w14:paraId="74EB4C4B" w14:textId="77777777" w:rsidR="003F18EE" w:rsidRPr="00CB56EC" w:rsidRDefault="003F18EE" w:rsidP="003F18EE">
            <w:pPr>
              <w:rPr>
                <w:color w:val="000000"/>
                <w:sz w:val="13"/>
                <w:szCs w:val="13"/>
                <w:lang w:eastAsia="tr-TR"/>
              </w:rPr>
            </w:pPr>
            <w:r w:rsidRPr="00CB56EC">
              <w:rPr>
                <w:color w:val="000000"/>
                <w:sz w:val="13"/>
                <w:szCs w:val="13"/>
                <w:lang w:eastAsia="tr-TR"/>
              </w:rPr>
              <w:t>Diğer Banka Kabulleri</w:t>
            </w:r>
          </w:p>
        </w:tc>
        <w:tc>
          <w:tcPr>
            <w:tcW w:w="618" w:type="dxa"/>
            <w:shd w:val="clear" w:color="auto" w:fill="auto"/>
            <w:vAlign w:val="bottom"/>
            <w:hideMark/>
          </w:tcPr>
          <w:p w14:paraId="01DAC8E5"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41599F2E" w14:textId="6E09EF5E"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263C8513" w14:textId="00FA06F9"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7ACA00D1" w14:textId="3CAD1975"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328E46BD" w14:textId="791D5F77" w:rsidR="003F18EE" w:rsidRPr="00CB56EC" w:rsidRDefault="003F18EE" w:rsidP="003F18E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173CA165" w14:textId="2F723F79" w:rsidR="003F18EE" w:rsidRPr="00CB56EC" w:rsidRDefault="003F18EE" w:rsidP="003F18E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0C086647" w14:textId="24C8F91E" w:rsidR="003F18EE" w:rsidRPr="00CB56EC" w:rsidRDefault="003F18EE" w:rsidP="003F18EE">
            <w:pPr>
              <w:jc w:val="right"/>
              <w:rPr>
                <w:color w:val="000000"/>
                <w:sz w:val="13"/>
                <w:szCs w:val="13"/>
                <w:lang w:eastAsia="tr-TR"/>
              </w:rPr>
            </w:pPr>
            <w:r w:rsidRPr="00FF2553">
              <w:rPr>
                <w:sz w:val="13"/>
                <w:szCs w:val="13"/>
              </w:rPr>
              <w:t>-</w:t>
            </w:r>
          </w:p>
        </w:tc>
      </w:tr>
      <w:tr w:rsidR="003F18EE" w:rsidRPr="00CB56EC" w14:paraId="45DE1213" w14:textId="77777777" w:rsidTr="003F18EE">
        <w:trPr>
          <w:trHeight w:val="98"/>
        </w:trPr>
        <w:tc>
          <w:tcPr>
            <w:tcW w:w="547" w:type="dxa"/>
            <w:shd w:val="clear" w:color="auto" w:fill="auto"/>
            <w:noWrap/>
            <w:hideMark/>
          </w:tcPr>
          <w:p w14:paraId="29FD12C2" w14:textId="77777777" w:rsidR="003F18EE" w:rsidRPr="00CB56EC" w:rsidRDefault="003F18EE" w:rsidP="003F18EE">
            <w:pPr>
              <w:rPr>
                <w:color w:val="000000"/>
                <w:sz w:val="13"/>
                <w:szCs w:val="13"/>
                <w:lang w:eastAsia="tr-TR"/>
              </w:rPr>
            </w:pPr>
            <w:r w:rsidRPr="00CB56EC">
              <w:rPr>
                <w:color w:val="000000"/>
                <w:sz w:val="13"/>
                <w:szCs w:val="13"/>
                <w:lang w:eastAsia="tr-TR"/>
              </w:rPr>
              <w:t>1.3.</w:t>
            </w:r>
          </w:p>
        </w:tc>
        <w:tc>
          <w:tcPr>
            <w:tcW w:w="3363" w:type="dxa"/>
            <w:shd w:val="clear" w:color="auto" w:fill="auto"/>
            <w:noWrap/>
            <w:vAlign w:val="center"/>
            <w:hideMark/>
          </w:tcPr>
          <w:p w14:paraId="6CC55725" w14:textId="77777777" w:rsidR="003F18EE" w:rsidRPr="00CB56EC" w:rsidRDefault="003F18EE" w:rsidP="003F18EE">
            <w:pPr>
              <w:rPr>
                <w:color w:val="000000"/>
                <w:sz w:val="13"/>
                <w:szCs w:val="13"/>
                <w:lang w:eastAsia="tr-TR"/>
              </w:rPr>
            </w:pPr>
            <w:r w:rsidRPr="00CB56EC">
              <w:rPr>
                <w:color w:val="000000"/>
                <w:sz w:val="13"/>
                <w:szCs w:val="13"/>
                <w:lang w:eastAsia="tr-TR"/>
              </w:rPr>
              <w:t>Akreditifler</w:t>
            </w:r>
          </w:p>
        </w:tc>
        <w:tc>
          <w:tcPr>
            <w:tcW w:w="618" w:type="dxa"/>
            <w:shd w:val="clear" w:color="auto" w:fill="auto"/>
            <w:vAlign w:val="bottom"/>
            <w:hideMark/>
          </w:tcPr>
          <w:p w14:paraId="69AD08E5"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2E3B2D1B" w14:textId="0B8509C5"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2F3E3E93" w14:textId="38A675A7" w:rsidR="003F18EE" w:rsidRPr="00CB56EC" w:rsidRDefault="003F18EE" w:rsidP="003F18EE">
            <w:pPr>
              <w:jc w:val="right"/>
              <w:rPr>
                <w:sz w:val="13"/>
                <w:szCs w:val="13"/>
              </w:rPr>
            </w:pPr>
            <w:r w:rsidRPr="00F020A3">
              <w:rPr>
                <w:sz w:val="13"/>
                <w:szCs w:val="13"/>
              </w:rPr>
              <w:t>254,611</w:t>
            </w:r>
          </w:p>
        </w:tc>
        <w:tc>
          <w:tcPr>
            <w:tcW w:w="795" w:type="dxa"/>
            <w:shd w:val="clear" w:color="auto" w:fill="auto"/>
            <w:vAlign w:val="bottom"/>
            <w:hideMark/>
          </w:tcPr>
          <w:p w14:paraId="01F3581C" w14:textId="3D58B663" w:rsidR="003F18EE" w:rsidRPr="00CB56EC" w:rsidRDefault="003F18EE" w:rsidP="003F18EE">
            <w:pPr>
              <w:jc w:val="right"/>
              <w:rPr>
                <w:sz w:val="13"/>
                <w:szCs w:val="13"/>
              </w:rPr>
            </w:pPr>
            <w:r w:rsidRPr="00F020A3">
              <w:rPr>
                <w:sz w:val="13"/>
                <w:szCs w:val="13"/>
              </w:rPr>
              <w:t>254,611</w:t>
            </w:r>
          </w:p>
        </w:tc>
        <w:tc>
          <w:tcPr>
            <w:tcW w:w="795" w:type="dxa"/>
            <w:shd w:val="clear" w:color="auto" w:fill="auto"/>
            <w:vAlign w:val="bottom"/>
            <w:hideMark/>
          </w:tcPr>
          <w:p w14:paraId="6F87E151" w14:textId="08274B60" w:rsidR="003F18EE" w:rsidRPr="00CB56EC" w:rsidRDefault="003F18EE" w:rsidP="003F18EE">
            <w:pPr>
              <w:jc w:val="right"/>
              <w:rPr>
                <w:b/>
                <w:bCs/>
                <w:color w:val="000000"/>
                <w:sz w:val="13"/>
                <w:szCs w:val="13"/>
                <w:lang w:eastAsia="tr-TR"/>
              </w:rPr>
            </w:pPr>
            <w:r w:rsidRPr="00FF2553">
              <w:rPr>
                <w:sz w:val="13"/>
                <w:szCs w:val="13"/>
              </w:rPr>
              <w:t>-</w:t>
            </w:r>
          </w:p>
        </w:tc>
        <w:tc>
          <w:tcPr>
            <w:tcW w:w="795" w:type="dxa"/>
            <w:shd w:val="clear" w:color="auto" w:fill="auto"/>
            <w:vAlign w:val="bottom"/>
            <w:hideMark/>
          </w:tcPr>
          <w:p w14:paraId="4ADBD4A4" w14:textId="58C1601B" w:rsidR="003F18EE" w:rsidRPr="00CB56EC" w:rsidRDefault="003F18EE" w:rsidP="003F18EE">
            <w:pPr>
              <w:jc w:val="right"/>
              <w:rPr>
                <w:b/>
                <w:bCs/>
                <w:color w:val="000000"/>
                <w:sz w:val="13"/>
                <w:szCs w:val="13"/>
                <w:lang w:eastAsia="tr-TR"/>
              </w:rPr>
            </w:pPr>
            <w:r w:rsidRPr="00210B51">
              <w:rPr>
                <w:sz w:val="13"/>
                <w:szCs w:val="13"/>
              </w:rPr>
              <w:t>121,671</w:t>
            </w:r>
          </w:p>
        </w:tc>
        <w:tc>
          <w:tcPr>
            <w:tcW w:w="796" w:type="dxa"/>
            <w:shd w:val="clear" w:color="auto" w:fill="auto"/>
            <w:vAlign w:val="bottom"/>
            <w:hideMark/>
          </w:tcPr>
          <w:p w14:paraId="6E797DDA" w14:textId="07C72E4A" w:rsidR="003F18EE" w:rsidRPr="00CB56EC" w:rsidRDefault="003F18EE" w:rsidP="003F18EE">
            <w:pPr>
              <w:jc w:val="right"/>
              <w:rPr>
                <w:b/>
                <w:bCs/>
                <w:color w:val="000000"/>
                <w:sz w:val="13"/>
                <w:szCs w:val="13"/>
                <w:lang w:eastAsia="tr-TR"/>
              </w:rPr>
            </w:pPr>
            <w:r w:rsidRPr="00210B51">
              <w:rPr>
                <w:sz w:val="13"/>
                <w:szCs w:val="13"/>
              </w:rPr>
              <w:t>121,671</w:t>
            </w:r>
          </w:p>
        </w:tc>
      </w:tr>
      <w:tr w:rsidR="003F18EE" w:rsidRPr="00CB56EC" w14:paraId="73C303B2" w14:textId="77777777" w:rsidTr="003F18EE">
        <w:trPr>
          <w:trHeight w:val="98"/>
        </w:trPr>
        <w:tc>
          <w:tcPr>
            <w:tcW w:w="547" w:type="dxa"/>
            <w:shd w:val="clear" w:color="auto" w:fill="auto"/>
            <w:noWrap/>
            <w:hideMark/>
          </w:tcPr>
          <w:p w14:paraId="736842BC" w14:textId="77777777" w:rsidR="003F18EE" w:rsidRPr="00CB56EC" w:rsidRDefault="003F18EE" w:rsidP="003F18EE">
            <w:pPr>
              <w:rPr>
                <w:color w:val="000000"/>
                <w:sz w:val="13"/>
                <w:szCs w:val="13"/>
                <w:lang w:eastAsia="tr-TR"/>
              </w:rPr>
            </w:pPr>
            <w:r w:rsidRPr="00CB56EC">
              <w:rPr>
                <w:color w:val="000000"/>
                <w:sz w:val="13"/>
                <w:szCs w:val="13"/>
                <w:lang w:eastAsia="tr-TR"/>
              </w:rPr>
              <w:t>1.3.1.</w:t>
            </w:r>
          </w:p>
        </w:tc>
        <w:tc>
          <w:tcPr>
            <w:tcW w:w="3363" w:type="dxa"/>
            <w:shd w:val="clear" w:color="auto" w:fill="auto"/>
            <w:noWrap/>
            <w:vAlign w:val="center"/>
            <w:hideMark/>
          </w:tcPr>
          <w:p w14:paraId="01D50C5A" w14:textId="77777777" w:rsidR="003F18EE" w:rsidRPr="00CB56EC" w:rsidRDefault="003F18EE" w:rsidP="003F18EE">
            <w:pPr>
              <w:rPr>
                <w:color w:val="000000"/>
                <w:sz w:val="13"/>
                <w:szCs w:val="13"/>
                <w:lang w:eastAsia="tr-TR"/>
              </w:rPr>
            </w:pPr>
            <w:r w:rsidRPr="00CB56EC">
              <w:rPr>
                <w:color w:val="000000"/>
                <w:sz w:val="13"/>
                <w:szCs w:val="13"/>
                <w:lang w:eastAsia="tr-TR"/>
              </w:rPr>
              <w:t>Belgeli Akreditifler</w:t>
            </w:r>
          </w:p>
        </w:tc>
        <w:tc>
          <w:tcPr>
            <w:tcW w:w="618" w:type="dxa"/>
            <w:shd w:val="clear" w:color="auto" w:fill="auto"/>
            <w:vAlign w:val="bottom"/>
            <w:hideMark/>
          </w:tcPr>
          <w:p w14:paraId="65479B74"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0723AB48" w14:textId="02E2ED64"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7E6E901E" w14:textId="318FCA8B" w:rsidR="003F18EE" w:rsidRPr="00CB56EC" w:rsidRDefault="003F18EE" w:rsidP="003F18EE">
            <w:pPr>
              <w:jc w:val="right"/>
              <w:rPr>
                <w:sz w:val="13"/>
                <w:szCs w:val="13"/>
              </w:rPr>
            </w:pPr>
            <w:r w:rsidRPr="00F020A3">
              <w:rPr>
                <w:sz w:val="13"/>
                <w:szCs w:val="13"/>
              </w:rPr>
              <w:t>254,611</w:t>
            </w:r>
          </w:p>
        </w:tc>
        <w:tc>
          <w:tcPr>
            <w:tcW w:w="795" w:type="dxa"/>
            <w:shd w:val="clear" w:color="auto" w:fill="auto"/>
            <w:vAlign w:val="bottom"/>
            <w:hideMark/>
          </w:tcPr>
          <w:p w14:paraId="729BBA1E" w14:textId="3E1D65D2" w:rsidR="003F18EE" w:rsidRPr="00CB56EC" w:rsidRDefault="003F18EE" w:rsidP="003F18EE">
            <w:pPr>
              <w:jc w:val="right"/>
              <w:rPr>
                <w:sz w:val="13"/>
                <w:szCs w:val="13"/>
              </w:rPr>
            </w:pPr>
            <w:r w:rsidRPr="00F020A3">
              <w:rPr>
                <w:sz w:val="13"/>
                <w:szCs w:val="13"/>
              </w:rPr>
              <w:t>254,611</w:t>
            </w:r>
          </w:p>
        </w:tc>
        <w:tc>
          <w:tcPr>
            <w:tcW w:w="795" w:type="dxa"/>
            <w:shd w:val="clear" w:color="auto" w:fill="auto"/>
            <w:vAlign w:val="bottom"/>
            <w:hideMark/>
          </w:tcPr>
          <w:p w14:paraId="5B400E67" w14:textId="73EEE848" w:rsidR="003F18EE" w:rsidRPr="00CB56EC" w:rsidRDefault="003F18EE" w:rsidP="003F18E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437568D9" w14:textId="7A46A8C9" w:rsidR="003F18EE" w:rsidRPr="00CB56EC" w:rsidRDefault="003F18EE" w:rsidP="003F18EE">
            <w:pPr>
              <w:jc w:val="right"/>
              <w:rPr>
                <w:color w:val="000000"/>
                <w:sz w:val="13"/>
                <w:szCs w:val="13"/>
                <w:lang w:eastAsia="tr-TR"/>
              </w:rPr>
            </w:pPr>
            <w:r w:rsidRPr="00210B51">
              <w:rPr>
                <w:sz w:val="13"/>
                <w:szCs w:val="13"/>
              </w:rPr>
              <w:t>121,671</w:t>
            </w:r>
          </w:p>
        </w:tc>
        <w:tc>
          <w:tcPr>
            <w:tcW w:w="796" w:type="dxa"/>
            <w:shd w:val="clear" w:color="auto" w:fill="auto"/>
            <w:vAlign w:val="bottom"/>
            <w:hideMark/>
          </w:tcPr>
          <w:p w14:paraId="0A442819" w14:textId="64E11BC2" w:rsidR="003F18EE" w:rsidRPr="00CB56EC" w:rsidRDefault="003F18EE" w:rsidP="003F18EE">
            <w:pPr>
              <w:jc w:val="right"/>
              <w:rPr>
                <w:color w:val="000000"/>
                <w:sz w:val="13"/>
                <w:szCs w:val="13"/>
                <w:lang w:eastAsia="tr-TR"/>
              </w:rPr>
            </w:pPr>
            <w:r w:rsidRPr="00210B51">
              <w:rPr>
                <w:sz w:val="13"/>
                <w:szCs w:val="13"/>
              </w:rPr>
              <w:t>121,671</w:t>
            </w:r>
          </w:p>
        </w:tc>
      </w:tr>
      <w:tr w:rsidR="003F18EE" w:rsidRPr="00CB56EC" w14:paraId="0DFE976C" w14:textId="77777777" w:rsidTr="003F18EE">
        <w:trPr>
          <w:trHeight w:val="98"/>
        </w:trPr>
        <w:tc>
          <w:tcPr>
            <w:tcW w:w="547" w:type="dxa"/>
            <w:shd w:val="clear" w:color="auto" w:fill="auto"/>
            <w:noWrap/>
            <w:hideMark/>
          </w:tcPr>
          <w:p w14:paraId="1B71C1D9" w14:textId="77777777" w:rsidR="003F18EE" w:rsidRPr="00CB56EC" w:rsidRDefault="003F18EE" w:rsidP="003F18EE">
            <w:pPr>
              <w:rPr>
                <w:color w:val="000000"/>
                <w:sz w:val="13"/>
                <w:szCs w:val="13"/>
                <w:lang w:eastAsia="tr-TR"/>
              </w:rPr>
            </w:pPr>
            <w:r w:rsidRPr="00CB56EC">
              <w:rPr>
                <w:color w:val="000000"/>
                <w:sz w:val="13"/>
                <w:szCs w:val="13"/>
                <w:lang w:eastAsia="tr-TR"/>
              </w:rPr>
              <w:t>1.3.2.</w:t>
            </w:r>
          </w:p>
        </w:tc>
        <w:tc>
          <w:tcPr>
            <w:tcW w:w="3363" w:type="dxa"/>
            <w:shd w:val="clear" w:color="auto" w:fill="auto"/>
            <w:noWrap/>
            <w:vAlign w:val="center"/>
            <w:hideMark/>
          </w:tcPr>
          <w:p w14:paraId="762650CF" w14:textId="77777777" w:rsidR="003F18EE" w:rsidRPr="00CB56EC" w:rsidRDefault="003F18EE" w:rsidP="003F18EE">
            <w:pPr>
              <w:rPr>
                <w:color w:val="000000"/>
                <w:sz w:val="13"/>
                <w:szCs w:val="13"/>
                <w:lang w:eastAsia="tr-TR"/>
              </w:rPr>
            </w:pPr>
            <w:r w:rsidRPr="00CB56EC">
              <w:rPr>
                <w:color w:val="000000"/>
                <w:sz w:val="13"/>
                <w:szCs w:val="13"/>
                <w:lang w:eastAsia="tr-TR"/>
              </w:rPr>
              <w:t>Diğer Akreditifler</w:t>
            </w:r>
          </w:p>
        </w:tc>
        <w:tc>
          <w:tcPr>
            <w:tcW w:w="618" w:type="dxa"/>
            <w:shd w:val="clear" w:color="auto" w:fill="auto"/>
            <w:vAlign w:val="bottom"/>
            <w:hideMark/>
          </w:tcPr>
          <w:p w14:paraId="36F71122"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3F59099D" w14:textId="60816BBB"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55D291B8" w14:textId="31B0B87B"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0A2D16D7" w14:textId="5C5696E7"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7ED1E528" w14:textId="4058DDF2" w:rsidR="003F18EE" w:rsidRPr="00CB56EC" w:rsidRDefault="003F18EE" w:rsidP="003F18E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5551326E" w14:textId="4BF597FF" w:rsidR="003F18EE" w:rsidRPr="00CB56EC" w:rsidRDefault="003F18EE" w:rsidP="003F18E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27088C64" w14:textId="3187F465" w:rsidR="003F18EE" w:rsidRPr="00CB56EC" w:rsidRDefault="003F18EE" w:rsidP="003F18EE">
            <w:pPr>
              <w:jc w:val="right"/>
              <w:rPr>
                <w:color w:val="000000"/>
                <w:sz w:val="13"/>
                <w:szCs w:val="13"/>
                <w:lang w:eastAsia="tr-TR"/>
              </w:rPr>
            </w:pPr>
            <w:r w:rsidRPr="00FF2553">
              <w:rPr>
                <w:sz w:val="13"/>
                <w:szCs w:val="13"/>
              </w:rPr>
              <w:t>-</w:t>
            </w:r>
          </w:p>
        </w:tc>
      </w:tr>
      <w:tr w:rsidR="003F18EE" w:rsidRPr="00CB56EC" w14:paraId="39261048" w14:textId="77777777" w:rsidTr="003F18EE">
        <w:trPr>
          <w:trHeight w:val="98"/>
        </w:trPr>
        <w:tc>
          <w:tcPr>
            <w:tcW w:w="547" w:type="dxa"/>
            <w:shd w:val="clear" w:color="auto" w:fill="auto"/>
            <w:noWrap/>
            <w:hideMark/>
          </w:tcPr>
          <w:p w14:paraId="7B03BB76" w14:textId="77777777" w:rsidR="003F18EE" w:rsidRPr="00CB56EC" w:rsidRDefault="003F18EE" w:rsidP="003F18EE">
            <w:pPr>
              <w:rPr>
                <w:color w:val="000000"/>
                <w:sz w:val="13"/>
                <w:szCs w:val="13"/>
                <w:lang w:eastAsia="tr-TR"/>
              </w:rPr>
            </w:pPr>
            <w:r w:rsidRPr="00CB56EC">
              <w:rPr>
                <w:color w:val="000000"/>
                <w:sz w:val="13"/>
                <w:szCs w:val="13"/>
                <w:lang w:eastAsia="tr-TR"/>
              </w:rPr>
              <w:t>1.4.</w:t>
            </w:r>
          </w:p>
        </w:tc>
        <w:tc>
          <w:tcPr>
            <w:tcW w:w="3363" w:type="dxa"/>
            <w:shd w:val="clear" w:color="auto" w:fill="auto"/>
            <w:noWrap/>
            <w:vAlign w:val="center"/>
            <w:hideMark/>
          </w:tcPr>
          <w:p w14:paraId="593B84AB" w14:textId="77777777" w:rsidR="003F18EE" w:rsidRPr="00CB56EC" w:rsidRDefault="003F18EE" w:rsidP="003F18EE">
            <w:pPr>
              <w:rPr>
                <w:color w:val="000000"/>
                <w:sz w:val="13"/>
                <w:szCs w:val="13"/>
                <w:lang w:eastAsia="tr-TR"/>
              </w:rPr>
            </w:pPr>
            <w:r w:rsidRPr="00CB56EC">
              <w:rPr>
                <w:color w:val="000000"/>
                <w:sz w:val="13"/>
                <w:szCs w:val="13"/>
                <w:lang w:eastAsia="tr-TR"/>
              </w:rPr>
              <w:t>Garanti Verilen Prefinansmanlar</w:t>
            </w:r>
          </w:p>
        </w:tc>
        <w:tc>
          <w:tcPr>
            <w:tcW w:w="618" w:type="dxa"/>
            <w:shd w:val="clear" w:color="auto" w:fill="auto"/>
            <w:vAlign w:val="bottom"/>
            <w:hideMark/>
          </w:tcPr>
          <w:p w14:paraId="5B5D760D"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2B86BA13" w14:textId="620A7443"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6A9D2D36" w14:textId="18491080"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2ADC674E" w14:textId="27850584"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6473EA62" w14:textId="6837CE5D" w:rsidR="003F18EE" w:rsidRPr="00CB56EC" w:rsidRDefault="003F18EE" w:rsidP="003F18E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4DF3A3A4" w14:textId="2A5F8379" w:rsidR="003F18EE" w:rsidRPr="00CB56EC" w:rsidRDefault="003F18EE" w:rsidP="003F18E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16D9B5F4" w14:textId="14664DA8" w:rsidR="003F18EE" w:rsidRPr="00CB56EC" w:rsidRDefault="003F18EE" w:rsidP="003F18EE">
            <w:pPr>
              <w:jc w:val="right"/>
              <w:rPr>
                <w:color w:val="000000"/>
                <w:sz w:val="13"/>
                <w:szCs w:val="13"/>
                <w:lang w:eastAsia="tr-TR"/>
              </w:rPr>
            </w:pPr>
            <w:r w:rsidRPr="00FF2553">
              <w:rPr>
                <w:sz w:val="13"/>
                <w:szCs w:val="13"/>
              </w:rPr>
              <w:t>-</w:t>
            </w:r>
          </w:p>
        </w:tc>
      </w:tr>
      <w:tr w:rsidR="003F18EE" w:rsidRPr="00CB56EC" w14:paraId="3AB6D3B4" w14:textId="77777777" w:rsidTr="003F18EE">
        <w:trPr>
          <w:trHeight w:val="98"/>
        </w:trPr>
        <w:tc>
          <w:tcPr>
            <w:tcW w:w="547" w:type="dxa"/>
            <w:shd w:val="clear" w:color="auto" w:fill="auto"/>
            <w:noWrap/>
            <w:hideMark/>
          </w:tcPr>
          <w:p w14:paraId="044B6E4E" w14:textId="77777777" w:rsidR="003F18EE" w:rsidRPr="00CB56EC" w:rsidRDefault="003F18EE" w:rsidP="003F18EE">
            <w:pPr>
              <w:rPr>
                <w:color w:val="000000"/>
                <w:sz w:val="13"/>
                <w:szCs w:val="13"/>
                <w:lang w:eastAsia="tr-TR"/>
              </w:rPr>
            </w:pPr>
            <w:r w:rsidRPr="00CB56EC">
              <w:rPr>
                <w:color w:val="000000"/>
                <w:sz w:val="13"/>
                <w:szCs w:val="13"/>
                <w:lang w:eastAsia="tr-TR"/>
              </w:rPr>
              <w:t>1.5.</w:t>
            </w:r>
          </w:p>
        </w:tc>
        <w:tc>
          <w:tcPr>
            <w:tcW w:w="3363" w:type="dxa"/>
            <w:shd w:val="clear" w:color="auto" w:fill="auto"/>
            <w:noWrap/>
            <w:vAlign w:val="center"/>
            <w:hideMark/>
          </w:tcPr>
          <w:p w14:paraId="5CD35923" w14:textId="77777777" w:rsidR="003F18EE" w:rsidRPr="00CB56EC" w:rsidRDefault="003F18EE" w:rsidP="003F18EE">
            <w:pPr>
              <w:rPr>
                <w:color w:val="000000"/>
                <w:sz w:val="13"/>
                <w:szCs w:val="13"/>
                <w:lang w:eastAsia="tr-TR"/>
              </w:rPr>
            </w:pPr>
            <w:r w:rsidRPr="00CB56EC">
              <w:rPr>
                <w:color w:val="000000"/>
                <w:sz w:val="13"/>
                <w:szCs w:val="13"/>
                <w:lang w:eastAsia="tr-TR"/>
              </w:rPr>
              <w:t>Cirolar</w:t>
            </w:r>
          </w:p>
        </w:tc>
        <w:tc>
          <w:tcPr>
            <w:tcW w:w="618" w:type="dxa"/>
            <w:shd w:val="clear" w:color="auto" w:fill="auto"/>
            <w:vAlign w:val="bottom"/>
            <w:hideMark/>
          </w:tcPr>
          <w:p w14:paraId="330F7366"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72CAE82B" w14:textId="401440B6"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6D39AAD6" w14:textId="6E1547BD"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585BBF43" w14:textId="34748763"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52C5605B" w14:textId="149EC9CA" w:rsidR="003F18EE" w:rsidRPr="00CB56EC" w:rsidRDefault="003F18EE" w:rsidP="003F18EE">
            <w:pPr>
              <w:jc w:val="right"/>
              <w:rPr>
                <w:b/>
                <w:bCs/>
                <w:color w:val="000000"/>
                <w:sz w:val="13"/>
                <w:szCs w:val="13"/>
                <w:lang w:eastAsia="tr-TR"/>
              </w:rPr>
            </w:pPr>
            <w:r w:rsidRPr="00FF2553">
              <w:rPr>
                <w:sz w:val="13"/>
                <w:szCs w:val="13"/>
              </w:rPr>
              <w:t>-</w:t>
            </w:r>
          </w:p>
        </w:tc>
        <w:tc>
          <w:tcPr>
            <w:tcW w:w="795" w:type="dxa"/>
            <w:shd w:val="clear" w:color="auto" w:fill="auto"/>
            <w:vAlign w:val="bottom"/>
            <w:hideMark/>
          </w:tcPr>
          <w:p w14:paraId="790E55ED" w14:textId="3FC6EEC5" w:rsidR="003F18EE" w:rsidRPr="00CB56EC" w:rsidRDefault="003F18EE" w:rsidP="003F18EE">
            <w:pPr>
              <w:jc w:val="right"/>
              <w:rPr>
                <w:b/>
                <w:bCs/>
                <w:color w:val="000000"/>
                <w:sz w:val="13"/>
                <w:szCs w:val="13"/>
                <w:lang w:eastAsia="tr-TR"/>
              </w:rPr>
            </w:pPr>
            <w:r w:rsidRPr="00FF2553">
              <w:rPr>
                <w:sz w:val="13"/>
                <w:szCs w:val="13"/>
              </w:rPr>
              <w:t>-</w:t>
            </w:r>
          </w:p>
        </w:tc>
        <w:tc>
          <w:tcPr>
            <w:tcW w:w="796" w:type="dxa"/>
            <w:shd w:val="clear" w:color="auto" w:fill="auto"/>
            <w:vAlign w:val="bottom"/>
            <w:hideMark/>
          </w:tcPr>
          <w:p w14:paraId="36036141" w14:textId="47D7D910" w:rsidR="003F18EE" w:rsidRPr="00CB56EC" w:rsidRDefault="003F18EE" w:rsidP="003F18EE">
            <w:pPr>
              <w:jc w:val="right"/>
              <w:rPr>
                <w:b/>
                <w:bCs/>
                <w:color w:val="000000"/>
                <w:sz w:val="13"/>
                <w:szCs w:val="13"/>
                <w:lang w:eastAsia="tr-TR"/>
              </w:rPr>
            </w:pPr>
            <w:r w:rsidRPr="00FF2553">
              <w:rPr>
                <w:sz w:val="13"/>
                <w:szCs w:val="13"/>
              </w:rPr>
              <w:t>-</w:t>
            </w:r>
          </w:p>
        </w:tc>
      </w:tr>
      <w:tr w:rsidR="003F18EE" w:rsidRPr="00CB56EC" w14:paraId="62B8C401" w14:textId="77777777" w:rsidTr="003F18EE">
        <w:trPr>
          <w:trHeight w:val="98"/>
        </w:trPr>
        <w:tc>
          <w:tcPr>
            <w:tcW w:w="547" w:type="dxa"/>
            <w:shd w:val="clear" w:color="auto" w:fill="auto"/>
            <w:noWrap/>
            <w:hideMark/>
          </w:tcPr>
          <w:p w14:paraId="12E4791C" w14:textId="77777777" w:rsidR="003F18EE" w:rsidRPr="00CB56EC" w:rsidRDefault="003F18EE" w:rsidP="003F18EE">
            <w:pPr>
              <w:rPr>
                <w:color w:val="000000"/>
                <w:sz w:val="13"/>
                <w:szCs w:val="13"/>
                <w:lang w:eastAsia="tr-TR"/>
              </w:rPr>
            </w:pPr>
            <w:r w:rsidRPr="00CB56EC">
              <w:rPr>
                <w:color w:val="000000"/>
                <w:sz w:val="13"/>
                <w:szCs w:val="13"/>
                <w:lang w:eastAsia="tr-TR"/>
              </w:rPr>
              <w:t>1.5.1.</w:t>
            </w:r>
          </w:p>
        </w:tc>
        <w:tc>
          <w:tcPr>
            <w:tcW w:w="3363" w:type="dxa"/>
            <w:shd w:val="clear" w:color="auto" w:fill="auto"/>
            <w:noWrap/>
            <w:vAlign w:val="center"/>
            <w:hideMark/>
          </w:tcPr>
          <w:p w14:paraId="6206DD0B" w14:textId="77777777" w:rsidR="003F18EE" w:rsidRPr="00CB56EC" w:rsidRDefault="003F18EE" w:rsidP="003F18EE">
            <w:pPr>
              <w:rPr>
                <w:color w:val="000000"/>
                <w:sz w:val="13"/>
                <w:szCs w:val="13"/>
                <w:lang w:eastAsia="tr-TR"/>
              </w:rPr>
            </w:pPr>
            <w:r w:rsidRPr="00CB56EC">
              <w:rPr>
                <w:color w:val="000000"/>
                <w:sz w:val="13"/>
                <w:szCs w:val="13"/>
                <w:lang w:eastAsia="tr-TR"/>
              </w:rPr>
              <w:t>T.C. Merkez Bankasına Cirolar</w:t>
            </w:r>
          </w:p>
        </w:tc>
        <w:tc>
          <w:tcPr>
            <w:tcW w:w="618" w:type="dxa"/>
            <w:shd w:val="clear" w:color="auto" w:fill="auto"/>
            <w:vAlign w:val="bottom"/>
            <w:hideMark/>
          </w:tcPr>
          <w:p w14:paraId="3C5ADFD7"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054A03B7" w14:textId="7DCB001F"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037D3756" w14:textId="300CF323"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75C08607" w14:textId="3549EE1B"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75E2A5B0" w14:textId="5EE5EEC2" w:rsidR="003F18EE" w:rsidRPr="00CB56EC" w:rsidRDefault="003F18EE" w:rsidP="003F18E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12FB478D" w14:textId="0BAD0028" w:rsidR="003F18EE" w:rsidRPr="00CB56EC" w:rsidRDefault="003F18EE" w:rsidP="003F18E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4CF4B461" w14:textId="1B1028CA" w:rsidR="003F18EE" w:rsidRPr="00CB56EC" w:rsidRDefault="003F18EE" w:rsidP="003F18EE">
            <w:pPr>
              <w:jc w:val="right"/>
              <w:rPr>
                <w:color w:val="000000"/>
                <w:sz w:val="13"/>
                <w:szCs w:val="13"/>
                <w:lang w:eastAsia="tr-TR"/>
              </w:rPr>
            </w:pPr>
            <w:r w:rsidRPr="00FF2553">
              <w:rPr>
                <w:sz w:val="13"/>
                <w:szCs w:val="13"/>
              </w:rPr>
              <w:t>-</w:t>
            </w:r>
          </w:p>
        </w:tc>
      </w:tr>
      <w:tr w:rsidR="003F18EE" w:rsidRPr="00CB56EC" w14:paraId="780BACC9" w14:textId="77777777" w:rsidTr="003F18EE">
        <w:trPr>
          <w:trHeight w:val="98"/>
        </w:trPr>
        <w:tc>
          <w:tcPr>
            <w:tcW w:w="547" w:type="dxa"/>
            <w:shd w:val="clear" w:color="auto" w:fill="auto"/>
            <w:noWrap/>
            <w:hideMark/>
          </w:tcPr>
          <w:p w14:paraId="6544413D" w14:textId="77777777" w:rsidR="003F18EE" w:rsidRPr="00CB56EC" w:rsidRDefault="003F18EE" w:rsidP="003F18EE">
            <w:pPr>
              <w:rPr>
                <w:color w:val="000000"/>
                <w:sz w:val="13"/>
                <w:szCs w:val="13"/>
                <w:lang w:eastAsia="tr-TR"/>
              </w:rPr>
            </w:pPr>
            <w:r w:rsidRPr="00CB56EC">
              <w:rPr>
                <w:color w:val="000000"/>
                <w:sz w:val="13"/>
                <w:szCs w:val="13"/>
                <w:lang w:eastAsia="tr-TR"/>
              </w:rPr>
              <w:t>1.5.2.</w:t>
            </w:r>
          </w:p>
        </w:tc>
        <w:tc>
          <w:tcPr>
            <w:tcW w:w="3363" w:type="dxa"/>
            <w:shd w:val="clear" w:color="auto" w:fill="auto"/>
            <w:noWrap/>
            <w:vAlign w:val="center"/>
            <w:hideMark/>
          </w:tcPr>
          <w:p w14:paraId="0687AA10" w14:textId="77777777" w:rsidR="003F18EE" w:rsidRPr="00CB56EC" w:rsidRDefault="003F18EE" w:rsidP="003F18EE">
            <w:pPr>
              <w:rPr>
                <w:color w:val="000000"/>
                <w:sz w:val="13"/>
                <w:szCs w:val="13"/>
                <w:lang w:eastAsia="tr-TR"/>
              </w:rPr>
            </w:pPr>
            <w:r w:rsidRPr="00CB56EC">
              <w:rPr>
                <w:color w:val="000000"/>
                <w:sz w:val="13"/>
                <w:szCs w:val="13"/>
                <w:lang w:eastAsia="tr-TR"/>
              </w:rPr>
              <w:t>Diğer Cirolar</w:t>
            </w:r>
          </w:p>
        </w:tc>
        <w:tc>
          <w:tcPr>
            <w:tcW w:w="618" w:type="dxa"/>
            <w:shd w:val="clear" w:color="auto" w:fill="auto"/>
            <w:vAlign w:val="bottom"/>
            <w:hideMark/>
          </w:tcPr>
          <w:p w14:paraId="1D93E6AE"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4E0563E6" w14:textId="6EF4CD64"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3FD63B5B" w14:textId="64426231"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18AFF2DE" w14:textId="4B98A8F6"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3104FC33" w14:textId="619A5507" w:rsidR="003F18EE" w:rsidRPr="00CB56EC" w:rsidRDefault="003F18EE" w:rsidP="003F18E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274C0A4B" w14:textId="02727024" w:rsidR="003F18EE" w:rsidRPr="00CB56EC" w:rsidRDefault="003F18EE" w:rsidP="003F18E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2B33A9F4" w14:textId="19083EAD" w:rsidR="003F18EE" w:rsidRPr="00CB56EC" w:rsidRDefault="003F18EE" w:rsidP="003F18EE">
            <w:pPr>
              <w:jc w:val="right"/>
              <w:rPr>
                <w:color w:val="000000"/>
                <w:sz w:val="13"/>
                <w:szCs w:val="13"/>
                <w:lang w:eastAsia="tr-TR"/>
              </w:rPr>
            </w:pPr>
            <w:r w:rsidRPr="00FF2553">
              <w:rPr>
                <w:sz w:val="13"/>
                <w:szCs w:val="13"/>
              </w:rPr>
              <w:t>-</w:t>
            </w:r>
          </w:p>
        </w:tc>
      </w:tr>
      <w:tr w:rsidR="003F18EE" w:rsidRPr="00CB56EC" w14:paraId="6B03BE29" w14:textId="77777777" w:rsidTr="003F18EE">
        <w:trPr>
          <w:trHeight w:val="98"/>
        </w:trPr>
        <w:tc>
          <w:tcPr>
            <w:tcW w:w="547" w:type="dxa"/>
            <w:shd w:val="clear" w:color="auto" w:fill="auto"/>
            <w:noWrap/>
            <w:hideMark/>
          </w:tcPr>
          <w:p w14:paraId="72F08F3B" w14:textId="77777777" w:rsidR="003F18EE" w:rsidRPr="00CB56EC" w:rsidRDefault="003F18EE" w:rsidP="003F18EE">
            <w:pPr>
              <w:rPr>
                <w:color w:val="000000"/>
                <w:sz w:val="13"/>
                <w:szCs w:val="13"/>
                <w:lang w:eastAsia="tr-TR"/>
              </w:rPr>
            </w:pPr>
            <w:r w:rsidRPr="00CB56EC">
              <w:rPr>
                <w:color w:val="000000"/>
                <w:sz w:val="13"/>
                <w:szCs w:val="13"/>
                <w:lang w:eastAsia="tr-TR"/>
              </w:rPr>
              <w:t>1.6.</w:t>
            </w:r>
          </w:p>
        </w:tc>
        <w:tc>
          <w:tcPr>
            <w:tcW w:w="3363" w:type="dxa"/>
            <w:shd w:val="clear" w:color="auto" w:fill="auto"/>
            <w:noWrap/>
            <w:vAlign w:val="center"/>
            <w:hideMark/>
          </w:tcPr>
          <w:p w14:paraId="11B3C026" w14:textId="77777777" w:rsidR="003F18EE" w:rsidRPr="00CB56EC" w:rsidRDefault="003F18EE" w:rsidP="003F18EE">
            <w:pPr>
              <w:rPr>
                <w:color w:val="000000"/>
                <w:sz w:val="13"/>
                <w:szCs w:val="13"/>
                <w:lang w:eastAsia="tr-TR"/>
              </w:rPr>
            </w:pPr>
            <w:r w:rsidRPr="00CB56EC">
              <w:rPr>
                <w:color w:val="000000"/>
                <w:sz w:val="13"/>
                <w:szCs w:val="13"/>
                <w:lang w:eastAsia="tr-TR"/>
              </w:rPr>
              <w:t>Diğer Garantilerimizden</w:t>
            </w:r>
          </w:p>
        </w:tc>
        <w:tc>
          <w:tcPr>
            <w:tcW w:w="618" w:type="dxa"/>
            <w:shd w:val="clear" w:color="auto" w:fill="auto"/>
            <w:vAlign w:val="bottom"/>
            <w:hideMark/>
          </w:tcPr>
          <w:p w14:paraId="37DF3311"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08B6F509" w14:textId="460C7096"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6DE31649" w14:textId="755F1117"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3BDADB51" w14:textId="644504A2"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561C8260" w14:textId="35A9B299" w:rsidR="003F18EE" w:rsidRPr="00CB56EC" w:rsidRDefault="003F18EE" w:rsidP="003F18E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1EC26F73" w14:textId="7DA3A10B" w:rsidR="003F18EE" w:rsidRPr="00CB56EC" w:rsidRDefault="003F18EE" w:rsidP="003F18E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243A48B3" w14:textId="2DBA74C7" w:rsidR="003F18EE" w:rsidRPr="00CB56EC" w:rsidRDefault="003F18EE" w:rsidP="003F18EE">
            <w:pPr>
              <w:jc w:val="right"/>
              <w:rPr>
                <w:color w:val="000000"/>
                <w:sz w:val="13"/>
                <w:szCs w:val="13"/>
                <w:lang w:eastAsia="tr-TR"/>
              </w:rPr>
            </w:pPr>
            <w:r w:rsidRPr="00FF2553">
              <w:rPr>
                <w:sz w:val="13"/>
                <w:szCs w:val="13"/>
              </w:rPr>
              <w:t>-</w:t>
            </w:r>
          </w:p>
        </w:tc>
      </w:tr>
      <w:tr w:rsidR="003F18EE" w:rsidRPr="00CB56EC" w14:paraId="2CAAE0D4" w14:textId="77777777" w:rsidTr="003F18EE">
        <w:trPr>
          <w:trHeight w:val="98"/>
        </w:trPr>
        <w:tc>
          <w:tcPr>
            <w:tcW w:w="547" w:type="dxa"/>
            <w:shd w:val="clear" w:color="auto" w:fill="auto"/>
            <w:noWrap/>
            <w:hideMark/>
          </w:tcPr>
          <w:p w14:paraId="09A32182" w14:textId="77777777" w:rsidR="003F18EE" w:rsidRPr="00CB56EC" w:rsidRDefault="003F18EE" w:rsidP="003F18EE">
            <w:pPr>
              <w:rPr>
                <w:color w:val="000000"/>
                <w:sz w:val="13"/>
                <w:szCs w:val="13"/>
                <w:lang w:eastAsia="tr-TR"/>
              </w:rPr>
            </w:pPr>
            <w:r w:rsidRPr="00CB56EC">
              <w:rPr>
                <w:color w:val="000000"/>
                <w:sz w:val="13"/>
                <w:szCs w:val="13"/>
                <w:lang w:eastAsia="tr-TR"/>
              </w:rPr>
              <w:t>1.7.</w:t>
            </w:r>
          </w:p>
        </w:tc>
        <w:tc>
          <w:tcPr>
            <w:tcW w:w="3363" w:type="dxa"/>
            <w:shd w:val="clear" w:color="auto" w:fill="auto"/>
            <w:noWrap/>
            <w:vAlign w:val="center"/>
            <w:hideMark/>
          </w:tcPr>
          <w:p w14:paraId="52494062" w14:textId="77777777" w:rsidR="003F18EE" w:rsidRPr="00CB56EC" w:rsidRDefault="003F18EE" w:rsidP="003F18EE">
            <w:pPr>
              <w:rPr>
                <w:color w:val="000000"/>
                <w:sz w:val="13"/>
                <w:szCs w:val="13"/>
                <w:lang w:eastAsia="tr-TR"/>
              </w:rPr>
            </w:pPr>
            <w:r w:rsidRPr="00CB56EC">
              <w:rPr>
                <w:color w:val="000000"/>
                <w:sz w:val="13"/>
                <w:szCs w:val="13"/>
                <w:lang w:eastAsia="tr-TR"/>
              </w:rPr>
              <w:t>Diğer Kefaletlerimizden</w:t>
            </w:r>
          </w:p>
        </w:tc>
        <w:tc>
          <w:tcPr>
            <w:tcW w:w="618" w:type="dxa"/>
            <w:shd w:val="clear" w:color="auto" w:fill="auto"/>
            <w:vAlign w:val="bottom"/>
            <w:hideMark/>
          </w:tcPr>
          <w:p w14:paraId="5F37C65E"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79C1EB06" w14:textId="25E9AC11"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1F622E15" w14:textId="53F2F3FF"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148E9A7F" w14:textId="272ABE5D"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3DC9BCD3" w14:textId="66B101B9" w:rsidR="003F18EE" w:rsidRPr="00CB56EC" w:rsidRDefault="003F18EE" w:rsidP="003F18E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7F5DB773" w14:textId="11E3AE05" w:rsidR="003F18EE" w:rsidRPr="00CB56EC" w:rsidRDefault="003F18EE" w:rsidP="003F18E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4953BDF3" w14:textId="62356034" w:rsidR="003F18EE" w:rsidRPr="00CB56EC" w:rsidRDefault="003F18EE" w:rsidP="003F18EE">
            <w:pPr>
              <w:jc w:val="right"/>
              <w:rPr>
                <w:color w:val="000000"/>
                <w:sz w:val="13"/>
                <w:szCs w:val="13"/>
                <w:lang w:eastAsia="tr-TR"/>
              </w:rPr>
            </w:pPr>
            <w:r w:rsidRPr="00FF2553">
              <w:rPr>
                <w:sz w:val="13"/>
                <w:szCs w:val="13"/>
              </w:rPr>
              <w:t>-</w:t>
            </w:r>
          </w:p>
        </w:tc>
      </w:tr>
      <w:tr w:rsidR="003F18EE" w:rsidRPr="003F18EE" w14:paraId="5523440A" w14:textId="77777777" w:rsidTr="003F18EE">
        <w:trPr>
          <w:trHeight w:val="98"/>
        </w:trPr>
        <w:tc>
          <w:tcPr>
            <w:tcW w:w="547" w:type="dxa"/>
            <w:shd w:val="clear" w:color="auto" w:fill="auto"/>
            <w:noWrap/>
            <w:hideMark/>
          </w:tcPr>
          <w:p w14:paraId="327FFEC8" w14:textId="77777777" w:rsidR="003F18EE" w:rsidRPr="003F18EE" w:rsidRDefault="003F18EE" w:rsidP="003F18EE">
            <w:pPr>
              <w:rPr>
                <w:b/>
                <w:color w:val="000000"/>
                <w:sz w:val="13"/>
                <w:szCs w:val="13"/>
                <w:lang w:eastAsia="tr-TR"/>
              </w:rPr>
            </w:pPr>
            <w:r w:rsidRPr="003F18EE">
              <w:rPr>
                <w:b/>
                <w:color w:val="000000"/>
                <w:sz w:val="13"/>
                <w:szCs w:val="13"/>
                <w:lang w:eastAsia="tr-TR"/>
              </w:rPr>
              <w:t>II.</w:t>
            </w:r>
          </w:p>
        </w:tc>
        <w:tc>
          <w:tcPr>
            <w:tcW w:w="3363" w:type="dxa"/>
            <w:shd w:val="clear" w:color="auto" w:fill="auto"/>
            <w:noWrap/>
            <w:vAlign w:val="center"/>
            <w:hideMark/>
          </w:tcPr>
          <w:p w14:paraId="735E095B" w14:textId="77777777" w:rsidR="003F18EE" w:rsidRPr="003F18EE" w:rsidRDefault="003F18EE" w:rsidP="003F18EE">
            <w:pPr>
              <w:rPr>
                <w:b/>
                <w:color w:val="000000"/>
                <w:sz w:val="13"/>
                <w:szCs w:val="13"/>
                <w:lang w:eastAsia="tr-TR"/>
              </w:rPr>
            </w:pPr>
            <w:r w:rsidRPr="003F18EE">
              <w:rPr>
                <w:b/>
                <w:color w:val="000000"/>
                <w:sz w:val="13"/>
                <w:szCs w:val="13"/>
                <w:lang w:eastAsia="tr-TR"/>
              </w:rPr>
              <w:t>TAAHHÜTLER</w:t>
            </w:r>
          </w:p>
        </w:tc>
        <w:tc>
          <w:tcPr>
            <w:tcW w:w="618" w:type="dxa"/>
            <w:shd w:val="clear" w:color="auto" w:fill="auto"/>
            <w:vAlign w:val="bottom"/>
            <w:hideMark/>
          </w:tcPr>
          <w:p w14:paraId="7999EBEE" w14:textId="77777777" w:rsidR="003F18EE" w:rsidRPr="003F18EE" w:rsidRDefault="003F18EE" w:rsidP="003F18EE">
            <w:pPr>
              <w:jc w:val="center"/>
              <w:rPr>
                <w:b/>
                <w:color w:val="000000"/>
                <w:sz w:val="13"/>
                <w:szCs w:val="13"/>
                <w:lang w:eastAsia="tr-TR"/>
              </w:rPr>
            </w:pPr>
          </w:p>
        </w:tc>
        <w:tc>
          <w:tcPr>
            <w:tcW w:w="795" w:type="dxa"/>
            <w:shd w:val="clear" w:color="auto" w:fill="auto"/>
            <w:vAlign w:val="bottom"/>
            <w:hideMark/>
          </w:tcPr>
          <w:p w14:paraId="20FCFDAD" w14:textId="79E21477" w:rsidR="003F18EE" w:rsidRPr="003F18EE" w:rsidRDefault="003F18EE" w:rsidP="003F18EE">
            <w:pPr>
              <w:jc w:val="right"/>
              <w:rPr>
                <w:b/>
                <w:sz w:val="13"/>
                <w:szCs w:val="13"/>
              </w:rPr>
            </w:pPr>
            <w:r w:rsidRPr="00F020A3">
              <w:rPr>
                <w:b/>
                <w:sz w:val="13"/>
                <w:szCs w:val="13"/>
              </w:rPr>
              <w:t>143,752</w:t>
            </w:r>
          </w:p>
        </w:tc>
        <w:tc>
          <w:tcPr>
            <w:tcW w:w="795" w:type="dxa"/>
            <w:shd w:val="clear" w:color="auto" w:fill="auto"/>
            <w:vAlign w:val="bottom"/>
            <w:hideMark/>
          </w:tcPr>
          <w:p w14:paraId="249CA533" w14:textId="0DB945BB" w:rsidR="003F18EE" w:rsidRPr="003F18EE" w:rsidRDefault="003F18EE" w:rsidP="003F18EE">
            <w:pPr>
              <w:jc w:val="right"/>
              <w:rPr>
                <w:b/>
                <w:sz w:val="13"/>
                <w:szCs w:val="13"/>
              </w:rPr>
            </w:pPr>
            <w:r w:rsidRPr="00F020A3">
              <w:rPr>
                <w:b/>
                <w:sz w:val="13"/>
                <w:szCs w:val="13"/>
              </w:rPr>
              <w:t>4,223</w:t>
            </w:r>
          </w:p>
        </w:tc>
        <w:tc>
          <w:tcPr>
            <w:tcW w:w="795" w:type="dxa"/>
            <w:shd w:val="clear" w:color="auto" w:fill="auto"/>
            <w:vAlign w:val="bottom"/>
            <w:hideMark/>
          </w:tcPr>
          <w:p w14:paraId="287A56B7" w14:textId="0E4FE99D" w:rsidR="003F18EE" w:rsidRPr="003F18EE" w:rsidRDefault="003F18EE" w:rsidP="003F18EE">
            <w:pPr>
              <w:jc w:val="right"/>
              <w:rPr>
                <w:b/>
                <w:sz w:val="13"/>
                <w:szCs w:val="13"/>
              </w:rPr>
            </w:pPr>
            <w:r w:rsidRPr="00F020A3">
              <w:rPr>
                <w:b/>
                <w:sz w:val="13"/>
                <w:szCs w:val="13"/>
              </w:rPr>
              <w:t>147,975</w:t>
            </w:r>
          </w:p>
        </w:tc>
        <w:tc>
          <w:tcPr>
            <w:tcW w:w="795" w:type="dxa"/>
            <w:shd w:val="clear" w:color="auto" w:fill="auto"/>
            <w:vAlign w:val="bottom"/>
            <w:hideMark/>
          </w:tcPr>
          <w:p w14:paraId="785D855E" w14:textId="26E55ECE" w:rsidR="003F18EE" w:rsidRPr="003F18EE" w:rsidRDefault="003F18EE" w:rsidP="003F18EE">
            <w:pPr>
              <w:jc w:val="right"/>
              <w:rPr>
                <w:b/>
                <w:color w:val="000000"/>
                <w:sz w:val="13"/>
                <w:szCs w:val="13"/>
                <w:lang w:eastAsia="tr-TR"/>
              </w:rPr>
            </w:pPr>
            <w:r w:rsidRPr="003F18EE">
              <w:rPr>
                <w:b/>
                <w:sz w:val="13"/>
                <w:szCs w:val="13"/>
              </w:rPr>
              <w:t>414,225</w:t>
            </w:r>
          </w:p>
        </w:tc>
        <w:tc>
          <w:tcPr>
            <w:tcW w:w="795" w:type="dxa"/>
            <w:shd w:val="clear" w:color="auto" w:fill="auto"/>
            <w:vAlign w:val="bottom"/>
            <w:hideMark/>
          </w:tcPr>
          <w:p w14:paraId="36D24DA7" w14:textId="761DEF53" w:rsidR="003F18EE" w:rsidRPr="003F18EE" w:rsidRDefault="003F18EE" w:rsidP="003F18EE">
            <w:pPr>
              <w:jc w:val="right"/>
              <w:rPr>
                <w:b/>
                <w:color w:val="000000"/>
                <w:sz w:val="13"/>
                <w:szCs w:val="13"/>
                <w:lang w:eastAsia="tr-TR"/>
              </w:rPr>
            </w:pPr>
            <w:r w:rsidRPr="003F18EE">
              <w:rPr>
                <w:b/>
                <w:sz w:val="13"/>
                <w:szCs w:val="13"/>
              </w:rPr>
              <w:t>354,650</w:t>
            </w:r>
          </w:p>
        </w:tc>
        <w:tc>
          <w:tcPr>
            <w:tcW w:w="796" w:type="dxa"/>
            <w:shd w:val="clear" w:color="auto" w:fill="auto"/>
            <w:vAlign w:val="bottom"/>
            <w:hideMark/>
          </w:tcPr>
          <w:p w14:paraId="3CF9C5BA" w14:textId="5F4E0A03" w:rsidR="003F18EE" w:rsidRPr="003F18EE" w:rsidRDefault="003F18EE" w:rsidP="003F18EE">
            <w:pPr>
              <w:jc w:val="right"/>
              <w:rPr>
                <w:b/>
                <w:color w:val="000000"/>
                <w:sz w:val="13"/>
                <w:szCs w:val="13"/>
                <w:lang w:eastAsia="tr-TR"/>
              </w:rPr>
            </w:pPr>
            <w:r w:rsidRPr="003F18EE">
              <w:rPr>
                <w:b/>
                <w:sz w:val="13"/>
                <w:szCs w:val="13"/>
              </w:rPr>
              <w:t>768,875</w:t>
            </w:r>
          </w:p>
        </w:tc>
      </w:tr>
      <w:tr w:rsidR="003F18EE" w:rsidRPr="00CB56EC" w14:paraId="07AAC4C1" w14:textId="77777777" w:rsidTr="003F18EE">
        <w:trPr>
          <w:trHeight w:val="98"/>
        </w:trPr>
        <w:tc>
          <w:tcPr>
            <w:tcW w:w="547" w:type="dxa"/>
            <w:shd w:val="clear" w:color="auto" w:fill="auto"/>
            <w:noWrap/>
            <w:hideMark/>
          </w:tcPr>
          <w:p w14:paraId="44F61ACF" w14:textId="77777777" w:rsidR="003F18EE" w:rsidRPr="00CB56EC" w:rsidRDefault="003F18EE" w:rsidP="003F18EE">
            <w:pPr>
              <w:rPr>
                <w:color w:val="000000"/>
                <w:sz w:val="13"/>
                <w:szCs w:val="13"/>
                <w:lang w:eastAsia="tr-TR"/>
              </w:rPr>
            </w:pPr>
            <w:r w:rsidRPr="00CB56EC">
              <w:rPr>
                <w:color w:val="000000"/>
                <w:sz w:val="13"/>
                <w:szCs w:val="13"/>
                <w:lang w:eastAsia="tr-TR"/>
              </w:rPr>
              <w:t>2.1.</w:t>
            </w:r>
          </w:p>
        </w:tc>
        <w:tc>
          <w:tcPr>
            <w:tcW w:w="3363" w:type="dxa"/>
            <w:shd w:val="clear" w:color="auto" w:fill="auto"/>
            <w:noWrap/>
            <w:vAlign w:val="center"/>
            <w:hideMark/>
          </w:tcPr>
          <w:p w14:paraId="306F559C" w14:textId="77777777" w:rsidR="003F18EE" w:rsidRPr="00CB56EC" w:rsidRDefault="003F18EE" w:rsidP="003F18EE">
            <w:pPr>
              <w:rPr>
                <w:color w:val="000000"/>
                <w:sz w:val="13"/>
                <w:szCs w:val="13"/>
                <w:lang w:eastAsia="tr-TR"/>
              </w:rPr>
            </w:pPr>
            <w:r w:rsidRPr="00CB56EC">
              <w:rPr>
                <w:color w:val="000000"/>
                <w:sz w:val="13"/>
                <w:szCs w:val="13"/>
                <w:lang w:eastAsia="tr-TR"/>
              </w:rPr>
              <w:t>Cayılamaz Taahhütler</w:t>
            </w:r>
          </w:p>
        </w:tc>
        <w:tc>
          <w:tcPr>
            <w:tcW w:w="618" w:type="dxa"/>
            <w:shd w:val="clear" w:color="auto" w:fill="auto"/>
            <w:vAlign w:val="bottom"/>
            <w:hideMark/>
          </w:tcPr>
          <w:p w14:paraId="3A34166B"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7B4CCB0D" w14:textId="69B14162" w:rsidR="003F18EE" w:rsidRPr="00CB56EC" w:rsidRDefault="003F18EE" w:rsidP="003F18EE">
            <w:pPr>
              <w:jc w:val="right"/>
              <w:rPr>
                <w:sz w:val="13"/>
                <w:szCs w:val="13"/>
              </w:rPr>
            </w:pPr>
            <w:r w:rsidRPr="00F020A3">
              <w:rPr>
                <w:sz w:val="13"/>
                <w:szCs w:val="13"/>
              </w:rPr>
              <w:t>143,752</w:t>
            </w:r>
          </w:p>
        </w:tc>
        <w:tc>
          <w:tcPr>
            <w:tcW w:w="795" w:type="dxa"/>
            <w:shd w:val="clear" w:color="auto" w:fill="auto"/>
            <w:vAlign w:val="bottom"/>
            <w:hideMark/>
          </w:tcPr>
          <w:p w14:paraId="4C16BD2A" w14:textId="63EAFFB8" w:rsidR="003F18EE" w:rsidRPr="00CB56EC" w:rsidRDefault="003F18EE" w:rsidP="003F18EE">
            <w:pPr>
              <w:jc w:val="right"/>
              <w:rPr>
                <w:sz w:val="13"/>
                <w:szCs w:val="13"/>
              </w:rPr>
            </w:pPr>
            <w:r w:rsidRPr="00F020A3">
              <w:rPr>
                <w:sz w:val="13"/>
                <w:szCs w:val="13"/>
              </w:rPr>
              <w:t>4,223</w:t>
            </w:r>
          </w:p>
        </w:tc>
        <w:tc>
          <w:tcPr>
            <w:tcW w:w="795" w:type="dxa"/>
            <w:shd w:val="clear" w:color="auto" w:fill="auto"/>
            <w:vAlign w:val="bottom"/>
            <w:hideMark/>
          </w:tcPr>
          <w:p w14:paraId="1F63CF73" w14:textId="2EAB9B54" w:rsidR="003F18EE" w:rsidRPr="00CB56EC" w:rsidRDefault="003F18EE" w:rsidP="003F18EE">
            <w:pPr>
              <w:jc w:val="right"/>
              <w:rPr>
                <w:sz w:val="13"/>
                <w:szCs w:val="13"/>
              </w:rPr>
            </w:pPr>
            <w:r w:rsidRPr="00F020A3">
              <w:rPr>
                <w:sz w:val="13"/>
                <w:szCs w:val="13"/>
              </w:rPr>
              <w:t>147,975</w:t>
            </w:r>
          </w:p>
        </w:tc>
        <w:tc>
          <w:tcPr>
            <w:tcW w:w="795" w:type="dxa"/>
            <w:shd w:val="clear" w:color="auto" w:fill="auto"/>
            <w:vAlign w:val="bottom"/>
            <w:hideMark/>
          </w:tcPr>
          <w:p w14:paraId="531A246D" w14:textId="522858C9" w:rsidR="003F18EE" w:rsidRPr="00CB56EC" w:rsidRDefault="003F18EE" w:rsidP="003F18EE">
            <w:pPr>
              <w:jc w:val="right"/>
              <w:rPr>
                <w:b/>
                <w:bCs/>
                <w:color w:val="000000"/>
                <w:sz w:val="13"/>
                <w:szCs w:val="13"/>
                <w:lang w:eastAsia="tr-TR"/>
              </w:rPr>
            </w:pPr>
            <w:r w:rsidRPr="00210B51">
              <w:rPr>
                <w:sz w:val="13"/>
                <w:szCs w:val="13"/>
              </w:rPr>
              <w:t>414,225</w:t>
            </w:r>
          </w:p>
        </w:tc>
        <w:tc>
          <w:tcPr>
            <w:tcW w:w="795" w:type="dxa"/>
            <w:shd w:val="clear" w:color="auto" w:fill="auto"/>
            <w:vAlign w:val="bottom"/>
            <w:hideMark/>
          </w:tcPr>
          <w:p w14:paraId="2CF44589" w14:textId="4CDD3DFE" w:rsidR="003F18EE" w:rsidRPr="00CB56EC" w:rsidRDefault="003F18EE" w:rsidP="003F18EE">
            <w:pPr>
              <w:jc w:val="right"/>
              <w:rPr>
                <w:b/>
                <w:bCs/>
                <w:color w:val="000000"/>
                <w:sz w:val="13"/>
                <w:szCs w:val="13"/>
                <w:lang w:eastAsia="tr-TR"/>
              </w:rPr>
            </w:pPr>
            <w:r w:rsidRPr="00210B51">
              <w:rPr>
                <w:sz w:val="13"/>
                <w:szCs w:val="13"/>
              </w:rPr>
              <w:t>354,650</w:t>
            </w:r>
          </w:p>
        </w:tc>
        <w:tc>
          <w:tcPr>
            <w:tcW w:w="796" w:type="dxa"/>
            <w:shd w:val="clear" w:color="auto" w:fill="auto"/>
            <w:vAlign w:val="bottom"/>
            <w:hideMark/>
          </w:tcPr>
          <w:p w14:paraId="321C6DBD" w14:textId="3BF92901" w:rsidR="003F18EE" w:rsidRPr="00CB56EC" w:rsidRDefault="003F18EE" w:rsidP="003F18EE">
            <w:pPr>
              <w:jc w:val="right"/>
              <w:rPr>
                <w:b/>
                <w:bCs/>
                <w:color w:val="000000"/>
                <w:sz w:val="13"/>
                <w:szCs w:val="13"/>
                <w:lang w:eastAsia="tr-TR"/>
              </w:rPr>
            </w:pPr>
            <w:r w:rsidRPr="00210B51">
              <w:rPr>
                <w:sz w:val="13"/>
                <w:szCs w:val="13"/>
              </w:rPr>
              <w:t>768,875</w:t>
            </w:r>
          </w:p>
        </w:tc>
      </w:tr>
      <w:tr w:rsidR="003F18EE" w:rsidRPr="00CB56EC" w14:paraId="4D4ED295" w14:textId="77777777" w:rsidTr="003F18EE">
        <w:trPr>
          <w:trHeight w:val="98"/>
        </w:trPr>
        <w:tc>
          <w:tcPr>
            <w:tcW w:w="547" w:type="dxa"/>
            <w:shd w:val="clear" w:color="auto" w:fill="auto"/>
            <w:noWrap/>
            <w:hideMark/>
          </w:tcPr>
          <w:p w14:paraId="3D4AD277" w14:textId="77777777" w:rsidR="003F18EE" w:rsidRPr="00CB56EC" w:rsidRDefault="003F18EE" w:rsidP="003F18EE">
            <w:pPr>
              <w:rPr>
                <w:color w:val="000000"/>
                <w:sz w:val="13"/>
                <w:szCs w:val="13"/>
                <w:lang w:eastAsia="tr-TR"/>
              </w:rPr>
            </w:pPr>
            <w:r w:rsidRPr="00CB56EC">
              <w:rPr>
                <w:color w:val="000000"/>
                <w:sz w:val="13"/>
                <w:szCs w:val="13"/>
                <w:lang w:eastAsia="tr-TR"/>
              </w:rPr>
              <w:t>2.1.1.</w:t>
            </w:r>
          </w:p>
        </w:tc>
        <w:tc>
          <w:tcPr>
            <w:tcW w:w="3363" w:type="dxa"/>
            <w:shd w:val="clear" w:color="auto" w:fill="auto"/>
            <w:noWrap/>
            <w:vAlign w:val="center"/>
            <w:hideMark/>
          </w:tcPr>
          <w:p w14:paraId="7A78FB77" w14:textId="77777777" w:rsidR="003F18EE" w:rsidRPr="00CB56EC" w:rsidRDefault="003F18EE" w:rsidP="003F18EE">
            <w:pPr>
              <w:rPr>
                <w:color w:val="000000"/>
                <w:sz w:val="13"/>
                <w:szCs w:val="13"/>
                <w:lang w:eastAsia="tr-TR"/>
              </w:rPr>
            </w:pPr>
            <w:r w:rsidRPr="00CB56EC">
              <w:rPr>
                <w:color w:val="000000"/>
                <w:sz w:val="13"/>
                <w:szCs w:val="13"/>
                <w:lang w:eastAsia="tr-TR"/>
              </w:rPr>
              <w:t>Vadeli Aktif Değerler Alım-Satım Taahhütleri</w:t>
            </w:r>
          </w:p>
        </w:tc>
        <w:tc>
          <w:tcPr>
            <w:tcW w:w="618" w:type="dxa"/>
            <w:shd w:val="clear" w:color="auto" w:fill="auto"/>
            <w:vAlign w:val="bottom"/>
            <w:hideMark/>
          </w:tcPr>
          <w:p w14:paraId="0E53F513"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45EDA2A8" w14:textId="350CD8C4" w:rsidR="003F18EE" w:rsidRPr="00CB56EC" w:rsidRDefault="003F18EE" w:rsidP="003F18EE">
            <w:pPr>
              <w:jc w:val="right"/>
              <w:rPr>
                <w:sz w:val="13"/>
                <w:szCs w:val="13"/>
              </w:rPr>
            </w:pPr>
            <w:r w:rsidRPr="00F020A3">
              <w:rPr>
                <w:sz w:val="13"/>
                <w:szCs w:val="13"/>
              </w:rPr>
              <w:t>3,535</w:t>
            </w:r>
          </w:p>
        </w:tc>
        <w:tc>
          <w:tcPr>
            <w:tcW w:w="795" w:type="dxa"/>
            <w:shd w:val="clear" w:color="auto" w:fill="auto"/>
            <w:vAlign w:val="bottom"/>
            <w:hideMark/>
          </w:tcPr>
          <w:p w14:paraId="4885EF2E" w14:textId="07888EC2" w:rsidR="003F18EE" w:rsidRPr="00CB56EC" w:rsidRDefault="003F18EE" w:rsidP="003F18EE">
            <w:pPr>
              <w:jc w:val="right"/>
              <w:rPr>
                <w:sz w:val="13"/>
                <w:szCs w:val="13"/>
              </w:rPr>
            </w:pPr>
            <w:r w:rsidRPr="00F020A3">
              <w:rPr>
                <w:sz w:val="13"/>
                <w:szCs w:val="13"/>
              </w:rPr>
              <w:t>4,223</w:t>
            </w:r>
          </w:p>
        </w:tc>
        <w:tc>
          <w:tcPr>
            <w:tcW w:w="795" w:type="dxa"/>
            <w:shd w:val="clear" w:color="auto" w:fill="auto"/>
            <w:vAlign w:val="bottom"/>
            <w:hideMark/>
          </w:tcPr>
          <w:p w14:paraId="5535A3FB" w14:textId="5BC5D8FF" w:rsidR="003F18EE" w:rsidRPr="00CB56EC" w:rsidRDefault="003F18EE" w:rsidP="003F18EE">
            <w:pPr>
              <w:jc w:val="right"/>
              <w:rPr>
                <w:sz w:val="13"/>
                <w:szCs w:val="13"/>
              </w:rPr>
            </w:pPr>
            <w:r w:rsidRPr="00F020A3">
              <w:rPr>
                <w:sz w:val="13"/>
                <w:szCs w:val="13"/>
              </w:rPr>
              <w:t>7,758</w:t>
            </w:r>
          </w:p>
        </w:tc>
        <w:tc>
          <w:tcPr>
            <w:tcW w:w="795" w:type="dxa"/>
            <w:shd w:val="clear" w:color="auto" w:fill="auto"/>
            <w:vAlign w:val="bottom"/>
            <w:hideMark/>
          </w:tcPr>
          <w:p w14:paraId="05E0C016" w14:textId="7C499DDB" w:rsidR="003F18EE" w:rsidRPr="00CB56EC" w:rsidRDefault="003F18EE" w:rsidP="003F18EE">
            <w:pPr>
              <w:jc w:val="right"/>
              <w:rPr>
                <w:color w:val="000000"/>
                <w:sz w:val="13"/>
                <w:szCs w:val="13"/>
                <w:lang w:eastAsia="tr-TR"/>
              </w:rPr>
            </w:pPr>
            <w:r w:rsidRPr="00210B51">
              <w:rPr>
                <w:sz w:val="13"/>
                <w:szCs w:val="13"/>
              </w:rPr>
              <w:t>349,736</w:t>
            </w:r>
          </w:p>
        </w:tc>
        <w:tc>
          <w:tcPr>
            <w:tcW w:w="795" w:type="dxa"/>
            <w:shd w:val="clear" w:color="auto" w:fill="auto"/>
            <w:vAlign w:val="bottom"/>
            <w:hideMark/>
          </w:tcPr>
          <w:p w14:paraId="1A35AEB0" w14:textId="56CCDC24" w:rsidR="003F18EE" w:rsidRPr="00CB56EC" w:rsidRDefault="003F18EE" w:rsidP="003F18EE">
            <w:pPr>
              <w:jc w:val="right"/>
              <w:rPr>
                <w:color w:val="000000"/>
                <w:sz w:val="13"/>
                <w:szCs w:val="13"/>
                <w:lang w:eastAsia="tr-TR"/>
              </w:rPr>
            </w:pPr>
            <w:r w:rsidRPr="00210B51">
              <w:rPr>
                <w:sz w:val="13"/>
                <w:szCs w:val="13"/>
              </w:rPr>
              <w:t>354,650</w:t>
            </w:r>
          </w:p>
        </w:tc>
        <w:tc>
          <w:tcPr>
            <w:tcW w:w="796" w:type="dxa"/>
            <w:shd w:val="clear" w:color="auto" w:fill="auto"/>
            <w:vAlign w:val="bottom"/>
            <w:hideMark/>
          </w:tcPr>
          <w:p w14:paraId="187B4D3D" w14:textId="3179D1D3" w:rsidR="003F18EE" w:rsidRPr="00CB56EC" w:rsidRDefault="003F18EE" w:rsidP="003F18EE">
            <w:pPr>
              <w:jc w:val="right"/>
              <w:rPr>
                <w:color w:val="000000"/>
                <w:sz w:val="13"/>
                <w:szCs w:val="13"/>
                <w:lang w:eastAsia="tr-TR"/>
              </w:rPr>
            </w:pPr>
            <w:r w:rsidRPr="00210B51">
              <w:rPr>
                <w:sz w:val="13"/>
                <w:szCs w:val="13"/>
              </w:rPr>
              <w:t>704,386</w:t>
            </w:r>
          </w:p>
        </w:tc>
      </w:tr>
      <w:tr w:rsidR="003F18EE" w:rsidRPr="00CB56EC" w14:paraId="4300A0DA" w14:textId="77777777" w:rsidTr="003F18EE">
        <w:trPr>
          <w:trHeight w:val="98"/>
        </w:trPr>
        <w:tc>
          <w:tcPr>
            <w:tcW w:w="547" w:type="dxa"/>
            <w:shd w:val="clear" w:color="auto" w:fill="auto"/>
            <w:noWrap/>
            <w:hideMark/>
          </w:tcPr>
          <w:p w14:paraId="63F18B86" w14:textId="77777777" w:rsidR="003F18EE" w:rsidRPr="00CB56EC" w:rsidRDefault="003F18EE" w:rsidP="003F18EE">
            <w:pPr>
              <w:rPr>
                <w:color w:val="000000"/>
                <w:sz w:val="13"/>
                <w:szCs w:val="13"/>
                <w:lang w:eastAsia="tr-TR"/>
              </w:rPr>
            </w:pPr>
            <w:r w:rsidRPr="00CB56EC">
              <w:rPr>
                <w:color w:val="000000"/>
                <w:sz w:val="13"/>
                <w:szCs w:val="13"/>
                <w:lang w:eastAsia="tr-TR"/>
              </w:rPr>
              <w:t>2.1.2.</w:t>
            </w:r>
          </w:p>
        </w:tc>
        <w:tc>
          <w:tcPr>
            <w:tcW w:w="3363" w:type="dxa"/>
            <w:shd w:val="clear" w:color="auto" w:fill="auto"/>
            <w:noWrap/>
            <w:vAlign w:val="center"/>
            <w:hideMark/>
          </w:tcPr>
          <w:p w14:paraId="44827503" w14:textId="77777777" w:rsidR="003F18EE" w:rsidRPr="00CB56EC" w:rsidRDefault="003F18EE" w:rsidP="003F18EE">
            <w:pPr>
              <w:rPr>
                <w:color w:val="000000"/>
                <w:sz w:val="13"/>
                <w:szCs w:val="13"/>
                <w:lang w:eastAsia="tr-TR"/>
              </w:rPr>
            </w:pPr>
            <w:r w:rsidRPr="00CB56EC">
              <w:rPr>
                <w:color w:val="000000"/>
                <w:sz w:val="13"/>
                <w:szCs w:val="13"/>
                <w:lang w:eastAsia="tr-TR"/>
              </w:rPr>
              <w:t xml:space="preserve">İştir. ve Bağ. Ort. Ser. </w:t>
            </w:r>
            <w:proofErr w:type="spellStart"/>
            <w:r w:rsidRPr="00CB56EC">
              <w:rPr>
                <w:color w:val="000000"/>
                <w:sz w:val="13"/>
                <w:szCs w:val="13"/>
                <w:lang w:eastAsia="tr-TR"/>
              </w:rPr>
              <w:t>İşt</w:t>
            </w:r>
            <w:proofErr w:type="spellEnd"/>
            <w:r w:rsidRPr="00CB56EC">
              <w:rPr>
                <w:color w:val="000000"/>
                <w:sz w:val="13"/>
                <w:szCs w:val="13"/>
                <w:lang w:eastAsia="tr-TR"/>
              </w:rPr>
              <w:t>. Taahhütleri</w:t>
            </w:r>
          </w:p>
        </w:tc>
        <w:tc>
          <w:tcPr>
            <w:tcW w:w="618" w:type="dxa"/>
            <w:shd w:val="clear" w:color="auto" w:fill="auto"/>
            <w:vAlign w:val="bottom"/>
            <w:hideMark/>
          </w:tcPr>
          <w:p w14:paraId="5BCFCC0E"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4DD4185E" w14:textId="5C698D7C" w:rsidR="003F18EE" w:rsidRPr="00CB56EC" w:rsidRDefault="003F18EE" w:rsidP="003F18EE">
            <w:pPr>
              <w:jc w:val="right"/>
              <w:rPr>
                <w:sz w:val="13"/>
                <w:szCs w:val="13"/>
              </w:rPr>
            </w:pPr>
            <w:r w:rsidRPr="00F020A3">
              <w:rPr>
                <w:sz w:val="13"/>
                <w:szCs w:val="13"/>
              </w:rPr>
              <w:t>58,000</w:t>
            </w:r>
          </w:p>
        </w:tc>
        <w:tc>
          <w:tcPr>
            <w:tcW w:w="795" w:type="dxa"/>
            <w:shd w:val="clear" w:color="auto" w:fill="auto"/>
            <w:vAlign w:val="bottom"/>
            <w:hideMark/>
          </w:tcPr>
          <w:p w14:paraId="5CB79B79" w14:textId="510E684E"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0AD45C2F" w14:textId="78A801F6" w:rsidR="003F18EE" w:rsidRPr="00CB56EC" w:rsidRDefault="003F18EE" w:rsidP="003F18EE">
            <w:pPr>
              <w:jc w:val="right"/>
              <w:rPr>
                <w:sz w:val="13"/>
                <w:szCs w:val="13"/>
              </w:rPr>
            </w:pPr>
            <w:r w:rsidRPr="00F020A3">
              <w:rPr>
                <w:sz w:val="13"/>
                <w:szCs w:val="13"/>
              </w:rPr>
              <w:t>58,000</w:t>
            </w:r>
          </w:p>
        </w:tc>
        <w:tc>
          <w:tcPr>
            <w:tcW w:w="795" w:type="dxa"/>
            <w:shd w:val="clear" w:color="auto" w:fill="auto"/>
            <w:vAlign w:val="bottom"/>
            <w:hideMark/>
          </w:tcPr>
          <w:p w14:paraId="0FE127C8" w14:textId="4B45C1BB" w:rsidR="003F18EE" w:rsidRPr="00CB56EC" w:rsidRDefault="003F18EE" w:rsidP="003F18EE">
            <w:pPr>
              <w:jc w:val="right"/>
              <w:rPr>
                <w:color w:val="000000"/>
                <w:sz w:val="13"/>
                <w:szCs w:val="13"/>
                <w:lang w:eastAsia="tr-TR"/>
              </w:rPr>
            </w:pPr>
            <w:r w:rsidRPr="00210B51">
              <w:rPr>
                <w:sz w:val="13"/>
                <w:szCs w:val="13"/>
              </w:rPr>
              <w:t>62,500</w:t>
            </w:r>
          </w:p>
        </w:tc>
        <w:tc>
          <w:tcPr>
            <w:tcW w:w="795" w:type="dxa"/>
            <w:shd w:val="clear" w:color="auto" w:fill="auto"/>
            <w:vAlign w:val="bottom"/>
            <w:hideMark/>
          </w:tcPr>
          <w:p w14:paraId="4BBFD9AE" w14:textId="20D53B52" w:rsidR="003F18EE" w:rsidRPr="00CB56EC" w:rsidRDefault="003F18EE" w:rsidP="003F18E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1A0EC0A1" w14:textId="65C0EFB0" w:rsidR="003F18EE" w:rsidRPr="00CB56EC" w:rsidRDefault="003F18EE" w:rsidP="003F18EE">
            <w:pPr>
              <w:jc w:val="right"/>
              <w:rPr>
                <w:color w:val="000000"/>
                <w:sz w:val="13"/>
                <w:szCs w:val="13"/>
                <w:lang w:eastAsia="tr-TR"/>
              </w:rPr>
            </w:pPr>
            <w:r w:rsidRPr="00210B51">
              <w:rPr>
                <w:sz w:val="13"/>
                <w:szCs w:val="13"/>
              </w:rPr>
              <w:t>62,500</w:t>
            </w:r>
          </w:p>
        </w:tc>
      </w:tr>
      <w:tr w:rsidR="003F18EE" w:rsidRPr="00CB56EC" w14:paraId="267E1D13" w14:textId="77777777" w:rsidTr="003F18EE">
        <w:trPr>
          <w:trHeight w:val="98"/>
        </w:trPr>
        <w:tc>
          <w:tcPr>
            <w:tcW w:w="547" w:type="dxa"/>
            <w:shd w:val="clear" w:color="auto" w:fill="auto"/>
            <w:noWrap/>
            <w:hideMark/>
          </w:tcPr>
          <w:p w14:paraId="0A27A629" w14:textId="77777777" w:rsidR="003F18EE" w:rsidRPr="00CB56EC" w:rsidRDefault="003F18EE" w:rsidP="003F18EE">
            <w:pPr>
              <w:rPr>
                <w:color w:val="000000"/>
                <w:sz w:val="13"/>
                <w:szCs w:val="13"/>
                <w:lang w:eastAsia="tr-TR"/>
              </w:rPr>
            </w:pPr>
            <w:r w:rsidRPr="00CB56EC">
              <w:rPr>
                <w:color w:val="000000"/>
                <w:sz w:val="13"/>
                <w:szCs w:val="13"/>
                <w:lang w:eastAsia="tr-TR"/>
              </w:rPr>
              <w:t>2.1.3.</w:t>
            </w:r>
          </w:p>
        </w:tc>
        <w:tc>
          <w:tcPr>
            <w:tcW w:w="3363" w:type="dxa"/>
            <w:shd w:val="clear" w:color="auto" w:fill="auto"/>
            <w:noWrap/>
            <w:vAlign w:val="center"/>
            <w:hideMark/>
          </w:tcPr>
          <w:p w14:paraId="2E1E3A01" w14:textId="77777777" w:rsidR="003F18EE" w:rsidRPr="00CB56EC" w:rsidRDefault="003F18EE" w:rsidP="003F18EE">
            <w:pPr>
              <w:rPr>
                <w:color w:val="000000"/>
                <w:sz w:val="13"/>
                <w:szCs w:val="13"/>
                <w:lang w:eastAsia="tr-TR"/>
              </w:rPr>
            </w:pPr>
            <w:r w:rsidRPr="00CB56EC">
              <w:rPr>
                <w:color w:val="000000"/>
                <w:sz w:val="13"/>
                <w:szCs w:val="13"/>
                <w:lang w:eastAsia="tr-TR"/>
              </w:rPr>
              <w:t>Kul. Gar. Kredi Tahsis Taahhütleri</w:t>
            </w:r>
          </w:p>
        </w:tc>
        <w:tc>
          <w:tcPr>
            <w:tcW w:w="618" w:type="dxa"/>
            <w:shd w:val="clear" w:color="auto" w:fill="auto"/>
            <w:vAlign w:val="bottom"/>
            <w:hideMark/>
          </w:tcPr>
          <w:p w14:paraId="58A3FA4D"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25C62FD2" w14:textId="66BF4444" w:rsidR="003F18EE" w:rsidRPr="00CB56EC" w:rsidRDefault="003F18EE" w:rsidP="003F18EE">
            <w:pPr>
              <w:jc w:val="right"/>
              <w:rPr>
                <w:sz w:val="13"/>
                <w:szCs w:val="13"/>
              </w:rPr>
            </w:pPr>
            <w:r w:rsidRPr="00F020A3">
              <w:rPr>
                <w:sz w:val="13"/>
                <w:szCs w:val="13"/>
              </w:rPr>
              <w:t>29,950</w:t>
            </w:r>
          </w:p>
        </w:tc>
        <w:tc>
          <w:tcPr>
            <w:tcW w:w="795" w:type="dxa"/>
            <w:shd w:val="clear" w:color="auto" w:fill="auto"/>
            <w:vAlign w:val="bottom"/>
            <w:hideMark/>
          </w:tcPr>
          <w:p w14:paraId="3F254895" w14:textId="7F9E1B26"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145E45F0" w14:textId="4AEB492A" w:rsidR="003F18EE" w:rsidRPr="00CB56EC" w:rsidRDefault="003F18EE" w:rsidP="003F18EE">
            <w:pPr>
              <w:jc w:val="right"/>
              <w:rPr>
                <w:sz w:val="13"/>
                <w:szCs w:val="13"/>
              </w:rPr>
            </w:pPr>
            <w:r w:rsidRPr="00F020A3">
              <w:rPr>
                <w:sz w:val="13"/>
                <w:szCs w:val="13"/>
              </w:rPr>
              <w:t>29,950</w:t>
            </w:r>
          </w:p>
        </w:tc>
        <w:tc>
          <w:tcPr>
            <w:tcW w:w="795" w:type="dxa"/>
            <w:shd w:val="clear" w:color="auto" w:fill="auto"/>
            <w:vAlign w:val="bottom"/>
            <w:hideMark/>
          </w:tcPr>
          <w:p w14:paraId="7FADB870" w14:textId="72029220" w:rsidR="003F18EE" w:rsidRPr="00CB56EC" w:rsidRDefault="003F18EE" w:rsidP="003F18E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46899FFE" w14:textId="69AB792E" w:rsidR="003F18EE" w:rsidRPr="00CB56EC" w:rsidRDefault="003F18EE" w:rsidP="003F18E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28CB9E21" w14:textId="3B21E43A" w:rsidR="003F18EE" w:rsidRPr="00CB56EC" w:rsidRDefault="003F18EE" w:rsidP="003F18EE">
            <w:pPr>
              <w:jc w:val="right"/>
              <w:rPr>
                <w:color w:val="000000"/>
                <w:sz w:val="13"/>
                <w:szCs w:val="13"/>
                <w:lang w:eastAsia="tr-TR"/>
              </w:rPr>
            </w:pPr>
            <w:r w:rsidRPr="00FF2553">
              <w:rPr>
                <w:sz w:val="13"/>
                <w:szCs w:val="13"/>
              </w:rPr>
              <w:t>-</w:t>
            </w:r>
          </w:p>
        </w:tc>
      </w:tr>
      <w:tr w:rsidR="003F18EE" w:rsidRPr="00CB56EC" w14:paraId="2702A817" w14:textId="77777777" w:rsidTr="003F18EE">
        <w:trPr>
          <w:trHeight w:val="98"/>
        </w:trPr>
        <w:tc>
          <w:tcPr>
            <w:tcW w:w="547" w:type="dxa"/>
            <w:shd w:val="clear" w:color="auto" w:fill="auto"/>
            <w:noWrap/>
            <w:hideMark/>
          </w:tcPr>
          <w:p w14:paraId="4F2E2783" w14:textId="77777777" w:rsidR="003F18EE" w:rsidRPr="00CB56EC" w:rsidRDefault="003F18EE" w:rsidP="003F18EE">
            <w:pPr>
              <w:rPr>
                <w:color w:val="000000"/>
                <w:sz w:val="13"/>
                <w:szCs w:val="13"/>
                <w:lang w:eastAsia="tr-TR"/>
              </w:rPr>
            </w:pPr>
            <w:r w:rsidRPr="00CB56EC">
              <w:rPr>
                <w:color w:val="000000"/>
                <w:sz w:val="13"/>
                <w:szCs w:val="13"/>
                <w:lang w:eastAsia="tr-TR"/>
              </w:rPr>
              <w:t>2.1.4.</w:t>
            </w:r>
          </w:p>
        </w:tc>
        <w:tc>
          <w:tcPr>
            <w:tcW w:w="3363" w:type="dxa"/>
            <w:shd w:val="clear" w:color="auto" w:fill="auto"/>
            <w:noWrap/>
            <w:vAlign w:val="center"/>
            <w:hideMark/>
          </w:tcPr>
          <w:p w14:paraId="38AE9C9D" w14:textId="77777777" w:rsidR="003F18EE" w:rsidRPr="00CB56EC" w:rsidRDefault="003F18EE" w:rsidP="003F18EE">
            <w:pPr>
              <w:rPr>
                <w:color w:val="000000"/>
                <w:sz w:val="13"/>
                <w:szCs w:val="13"/>
                <w:lang w:eastAsia="tr-TR"/>
              </w:rPr>
            </w:pPr>
            <w:r w:rsidRPr="00CB56EC">
              <w:rPr>
                <w:color w:val="000000"/>
                <w:sz w:val="13"/>
                <w:szCs w:val="13"/>
                <w:lang w:eastAsia="tr-TR"/>
              </w:rPr>
              <w:t>Men. Kıy. İhr. Aracılık Taahhütleri</w:t>
            </w:r>
          </w:p>
        </w:tc>
        <w:tc>
          <w:tcPr>
            <w:tcW w:w="618" w:type="dxa"/>
            <w:shd w:val="clear" w:color="auto" w:fill="auto"/>
            <w:vAlign w:val="bottom"/>
            <w:hideMark/>
          </w:tcPr>
          <w:p w14:paraId="1DBB0C94"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2BDE3F91" w14:textId="463E5D1A"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08396131" w14:textId="7EC005DD"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1C523B2B" w14:textId="56A6E1B5"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19B49419" w14:textId="300AC960" w:rsidR="003F18EE" w:rsidRPr="00CB56EC" w:rsidRDefault="003F18EE" w:rsidP="003F18E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3FA254C1" w14:textId="218A80EB" w:rsidR="003F18EE" w:rsidRPr="00CB56EC" w:rsidRDefault="003F18EE" w:rsidP="003F18E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519A4981" w14:textId="309B00F8" w:rsidR="003F18EE" w:rsidRPr="00CB56EC" w:rsidRDefault="003F18EE" w:rsidP="003F18EE">
            <w:pPr>
              <w:jc w:val="right"/>
              <w:rPr>
                <w:color w:val="000000"/>
                <w:sz w:val="13"/>
                <w:szCs w:val="13"/>
                <w:lang w:eastAsia="tr-TR"/>
              </w:rPr>
            </w:pPr>
            <w:r w:rsidRPr="00FF2553">
              <w:rPr>
                <w:sz w:val="13"/>
                <w:szCs w:val="13"/>
              </w:rPr>
              <w:t>-</w:t>
            </w:r>
          </w:p>
        </w:tc>
      </w:tr>
      <w:tr w:rsidR="003F18EE" w:rsidRPr="00CB56EC" w14:paraId="04FB0203" w14:textId="77777777" w:rsidTr="003F18EE">
        <w:trPr>
          <w:trHeight w:val="98"/>
        </w:trPr>
        <w:tc>
          <w:tcPr>
            <w:tcW w:w="547" w:type="dxa"/>
            <w:shd w:val="clear" w:color="auto" w:fill="auto"/>
            <w:noWrap/>
            <w:hideMark/>
          </w:tcPr>
          <w:p w14:paraId="2BF7461C" w14:textId="77777777" w:rsidR="003F18EE" w:rsidRPr="00CB56EC" w:rsidRDefault="003F18EE" w:rsidP="003F18EE">
            <w:pPr>
              <w:rPr>
                <w:color w:val="000000"/>
                <w:sz w:val="13"/>
                <w:szCs w:val="13"/>
                <w:lang w:eastAsia="tr-TR"/>
              </w:rPr>
            </w:pPr>
            <w:r w:rsidRPr="00CB56EC">
              <w:rPr>
                <w:color w:val="000000"/>
                <w:sz w:val="13"/>
                <w:szCs w:val="13"/>
                <w:lang w:eastAsia="tr-TR"/>
              </w:rPr>
              <w:t>2.1.5.</w:t>
            </w:r>
          </w:p>
        </w:tc>
        <w:tc>
          <w:tcPr>
            <w:tcW w:w="3363" w:type="dxa"/>
            <w:shd w:val="clear" w:color="auto" w:fill="auto"/>
            <w:noWrap/>
            <w:vAlign w:val="center"/>
            <w:hideMark/>
          </w:tcPr>
          <w:p w14:paraId="48496C26" w14:textId="77777777" w:rsidR="003F18EE" w:rsidRPr="00CB56EC" w:rsidRDefault="003F18EE" w:rsidP="003F18EE">
            <w:pPr>
              <w:rPr>
                <w:color w:val="000000"/>
                <w:sz w:val="13"/>
                <w:szCs w:val="13"/>
                <w:lang w:eastAsia="tr-TR"/>
              </w:rPr>
            </w:pPr>
            <w:r w:rsidRPr="00CB56EC">
              <w:rPr>
                <w:color w:val="000000"/>
                <w:sz w:val="13"/>
                <w:szCs w:val="13"/>
                <w:lang w:eastAsia="tr-TR"/>
              </w:rPr>
              <w:t>Zorunlu Karşılık Ödeme Taahhüdü</w:t>
            </w:r>
          </w:p>
        </w:tc>
        <w:tc>
          <w:tcPr>
            <w:tcW w:w="618" w:type="dxa"/>
            <w:shd w:val="clear" w:color="auto" w:fill="auto"/>
            <w:vAlign w:val="bottom"/>
            <w:hideMark/>
          </w:tcPr>
          <w:p w14:paraId="43C6CEB0"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3CF40A75" w14:textId="06663881"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79420025" w14:textId="7B0E2C37"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740C7CE1" w14:textId="01F50AE4"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1E1FC43E" w14:textId="7E44DEBD" w:rsidR="003F18EE" w:rsidRPr="00CB56EC" w:rsidRDefault="003F18EE" w:rsidP="003F18E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43B845C8" w14:textId="38E7CCF2" w:rsidR="003F18EE" w:rsidRPr="00CB56EC" w:rsidRDefault="003F18EE" w:rsidP="003F18E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0F59D988" w14:textId="4B5D421A" w:rsidR="003F18EE" w:rsidRPr="00CB56EC" w:rsidRDefault="003F18EE" w:rsidP="003F18EE">
            <w:pPr>
              <w:jc w:val="right"/>
              <w:rPr>
                <w:color w:val="000000"/>
                <w:sz w:val="13"/>
                <w:szCs w:val="13"/>
                <w:lang w:eastAsia="tr-TR"/>
              </w:rPr>
            </w:pPr>
            <w:r w:rsidRPr="00FF2553">
              <w:rPr>
                <w:sz w:val="13"/>
                <w:szCs w:val="13"/>
              </w:rPr>
              <w:t>-</w:t>
            </w:r>
          </w:p>
        </w:tc>
      </w:tr>
      <w:tr w:rsidR="003F18EE" w:rsidRPr="00CB56EC" w14:paraId="05015F4F" w14:textId="77777777" w:rsidTr="003F18EE">
        <w:trPr>
          <w:trHeight w:val="98"/>
        </w:trPr>
        <w:tc>
          <w:tcPr>
            <w:tcW w:w="547" w:type="dxa"/>
            <w:shd w:val="clear" w:color="auto" w:fill="auto"/>
            <w:noWrap/>
            <w:hideMark/>
          </w:tcPr>
          <w:p w14:paraId="2C88EB22" w14:textId="77777777" w:rsidR="003F18EE" w:rsidRPr="00CB56EC" w:rsidRDefault="003F18EE" w:rsidP="003F18EE">
            <w:pPr>
              <w:rPr>
                <w:color w:val="000000"/>
                <w:sz w:val="13"/>
                <w:szCs w:val="13"/>
                <w:lang w:eastAsia="tr-TR"/>
              </w:rPr>
            </w:pPr>
            <w:r w:rsidRPr="00CB56EC">
              <w:rPr>
                <w:color w:val="000000"/>
                <w:sz w:val="13"/>
                <w:szCs w:val="13"/>
                <w:lang w:eastAsia="tr-TR"/>
              </w:rPr>
              <w:t>2.1.6.</w:t>
            </w:r>
          </w:p>
        </w:tc>
        <w:tc>
          <w:tcPr>
            <w:tcW w:w="3363" w:type="dxa"/>
            <w:shd w:val="clear" w:color="auto" w:fill="auto"/>
            <w:noWrap/>
            <w:vAlign w:val="center"/>
            <w:hideMark/>
          </w:tcPr>
          <w:p w14:paraId="1BB13A1D" w14:textId="77777777" w:rsidR="003F18EE" w:rsidRPr="00CB56EC" w:rsidRDefault="003F18EE" w:rsidP="003F18EE">
            <w:pPr>
              <w:rPr>
                <w:color w:val="000000"/>
                <w:sz w:val="13"/>
                <w:szCs w:val="13"/>
                <w:lang w:eastAsia="tr-TR"/>
              </w:rPr>
            </w:pPr>
            <w:r w:rsidRPr="00CB56EC">
              <w:rPr>
                <w:color w:val="000000"/>
                <w:sz w:val="13"/>
                <w:szCs w:val="13"/>
                <w:lang w:eastAsia="tr-TR"/>
              </w:rPr>
              <w:t>Çekler İçin Ödeme Taahhütleri</w:t>
            </w:r>
          </w:p>
        </w:tc>
        <w:tc>
          <w:tcPr>
            <w:tcW w:w="618" w:type="dxa"/>
            <w:shd w:val="clear" w:color="auto" w:fill="auto"/>
            <w:vAlign w:val="bottom"/>
            <w:hideMark/>
          </w:tcPr>
          <w:p w14:paraId="790F3E4D"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58D61305" w14:textId="57F9A096"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27A49B2F" w14:textId="75DB97A6"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70E210EB" w14:textId="65FC1382"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2BB00614" w14:textId="313A8E87" w:rsidR="003F18EE" w:rsidRPr="00CB56EC" w:rsidRDefault="003F18EE" w:rsidP="003F18E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1AE5E6BD" w14:textId="31C6DF9D" w:rsidR="003F18EE" w:rsidRPr="00CB56EC" w:rsidRDefault="003F18EE" w:rsidP="003F18E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00D1A05A" w14:textId="23739C52" w:rsidR="003F18EE" w:rsidRPr="00CB56EC" w:rsidRDefault="003F18EE" w:rsidP="003F18EE">
            <w:pPr>
              <w:jc w:val="right"/>
              <w:rPr>
                <w:color w:val="000000"/>
                <w:sz w:val="13"/>
                <w:szCs w:val="13"/>
                <w:lang w:eastAsia="tr-TR"/>
              </w:rPr>
            </w:pPr>
            <w:r w:rsidRPr="00FF2553">
              <w:rPr>
                <w:sz w:val="13"/>
                <w:szCs w:val="13"/>
              </w:rPr>
              <w:t>-</w:t>
            </w:r>
          </w:p>
        </w:tc>
      </w:tr>
      <w:tr w:rsidR="003F18EE" w:rsidRPr="00CB56EC" w14:paraId="7ADCE795" w14:textId="77777777" w:rsidTr="003F18EE">
        <w:trPr>
          <w:trHeight w:val="130"/>
        </w:trPr>
        <w:tc>
          <w:tcPr>
            <w:tcW w:w="547" w:type="dxa"/>
            <w:shd w:val="clear" w:color="auto" w:fill="auto"/>
            <w:noWrap/>
            <w:hideMark/>
          </w:tcPr>
          <w:p w14:paraId="20B21F89" w14:textId="77777777" w:rsidR="003F18EE" w:rsidRPr="00CB56EC" w:rsidRDefault="003F18EE" w:rsidP="003F18EE">
            <w:pPr>
              <w:rPr>
                <w:color w:val="000000"/>
                <w:sz w:val="13"/>
                <w:szCs w:val="13"/>
                <w:lang w:eastAsia="tr-TR"/>
              </w:rPr>
            </w:pPr>
            <w:r w:rsidRPr="00CB56EC">
              <w:rPr>
                <w:color w:val="000000"/>
                <w:sz w:val="13"/>
                <w:szCs w:val="13"/>
                <w:lang w:eastAsia="tr-TR"/>
              </w:rPr>
              <w:t>2.1.7.</w:t>
            </w:r>
          </w:p>
        </w:tc>
        <w:tc>
          <w:tcPr>
            <w:tcW w:w="3363" w:type="dxa"/>
            <w:shd w:val="clear" w:color="auto" w:fill="auto"/>
            <w:vAlign w:val="center"/>
            <w:hideMark/>
          </w:tcPr>
          <w:p w14:paraId="6C7094D4" w14:textId="77777777" w:rsidR="003F18EE" w:rsidRPr="00CB56EC" w:rsidRDefault="003F18EE" w:rsidP="003F18EE">
            <w:pPr>
              <w:ind w:right="-151"/>
              <w:rPr>
                <w:color w:val="000000"/>
                <w:sz w:val="13"/>
                <w:szCs w:val="13"/>
                <w:lang w:eastAsia="tr-TR"/>
              </w:rPr>
            </w:pPr>
            <w:r w:rsidRPr="00CB56EC">
              <w:rPr>
                <w:color w:val="000000"/>
                <w:sz w:val="13"/>
                <w:szCs w:val="13"/>
                <w:lang w:eastAsia="tr-TR"/>
              </w:rPr>
              <w:t>İhracat Taahhütlerinden Kaynaklanan Vergi ve Fon Yükümlülükleri</w:t>
            </w:r>
          </w:p>
        </w:tc>
        <w:tc>
          <w:tcPr>
            <w:tcW w:w="618" w:type="dxa"/>
            <w:shd w:val="clear" w:color="auto" w:fill="auto"/>
            <w:vAlign w:val="bottom"/>
            <w:hideMark/>
          </w:tcPr>
          <w:p w14:paraId="360A8390"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4C65F4D1" w14:textId="2082DA21"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7E6DD708" w14:textId="58B74AC0"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56DF3754" w14:textId="5AC57D38"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4C5A813C" w14:textId="3F48293E" w:rsidR="003F18EE" w:rsidRPr="00CB56EC" w:rsidRDefault="003F18EE" w:rsidP="003F18E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471CADF8" w14:textId="482EA92C" w:rsidR="003F18EE" w:rsidRPr="00CB56EC" w:rsidRDefault="003F18EE" w:rsidP="003F18E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324ACE66" w14:textId="0BD17E29" w:rsidR="003F18EE" w:rsidRPr="00CB56EC" w:rsidRDefault="003F18EE" w:rsidP="003F18EE">
            <w:pPr>
              <w:jc w:val="right"/>
              <w:rPr>
                <w:color w:val="000000"/>
                <w:sz w:val="13"/>
                <w:szCs w:val="13"/>
                <w:lang w:eastAsia="tr-TR"/>
              </w:rPr>
            </w:pPr>
            <w:r w:rsidRPr="00FF2553">
              <w:rPr>
                <w:sz w:val="13"/>
                <w:szCs w:val="13"/>
              </w:rPr>
              <w:t>-</w:t>
            </w:r>
          </w:p>
        </w:tc>
      </w:tr>
      <w:tr w:rsidR="003F18EE" w:rsidRPr="00CB56EC" w14:paraId="121328ED" w14:textId="77777777" w:rsidTr="003F18EE">
        <w:trPr>
          <w:trHeight w:val="98"/>
        </w:trPr>
        <w:tc>
          <w:tcPr>
            <w:tcW w:w="547" w:type="dxa"/>
            <w:shd w:val="clear" w:color="auto" w:fill="auto"/>
            <w:noWrap/>
            <w:hideMark/>
          </w:tcPr>
          <w:p w14:paraId="07AD38BE" w14:textId="77777777" w:rsidR="003F18EE" w:rsidRPr="00CB56EC" w:rsidRDefault="003F18EE" w:rsidP="003F18EE">
            <w:pPr>
              <w:rPr>
                <w:color w:val="000000"/>
                <w:sz w:val="13"/>
                <w:szCs w:val="13"/>
                <w:lang w:eastAsia="tr-TR"/>
              </w:rPr>
            </w:pPr>
            <w:r w:rsidRPr="00CB56EC">
              <w:rPr>
                <w:color w:val="000000"/>
                <w:sz w:val="13"/>
                <w:szCs w:val="13"/>
                <w:lang w:eastAsia="tr-TR"/>
              </w:rPr>
              <w:t>2.1.8.</w:t>
            </w:r>
          </w:p>
        </w:tc>
        <w:tc>
          <w:tcPr>
            <w:tcW w:w="3363" w:type="dxa"/>
            <w:shd w:val="clear" w:color="auto" w:fill="auto"/>
            <w:noWrap/>
            <w:vAlign w:val="center"/>
            <w:hideMark/>
          </w:tcPr>
          <w:p w14:paraId="1B667D02" w14:textId="77777777" w:rsidR="003F18EE" w:rsidRPr="00CB56EC" w:rsidRDefault="003F18EE" w:rsidP="003F18EE">
            <w:pPr>
              <w:rPr>
                <w:color w:val="000000"/>
                <w:sz w:val="13"/>
                <w:szCs w:val="13"/>
                <w:lang w:eastAsia="tr-TR"/>
              </w:rPr>
            </w:pPr>
            <w:r w:rsidRPr="00CB56EC">
              <w:rPr>
                <w:color w:val="000000"/>
                <w:sz w:val="13"/>
                <w:szCs w:val="13"/>
                <w:lang w:eastAsia="tr-TR"/>
              </w:rPr>
              <w:t>Kredi Kartı Harcama Limit Taahhütleri</w:t>
            </w:r>
          </w:p>
        </w:tc>
        <w:tc>
          <w:tcPr>
            <w:tcW w:w="618" w:type="dxa"/>
            <w:shd w:val="clear" w:color="auto" w:fill="auto"/>
            <w:vAlign w:val="bottom"/>
            <w:hideMark/>
          </w:tcPr>
          <w:p w14:paraId="45D6811B"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5123B84F" w14:textId="6F7F9A6C" w:rsidR="003F18EE" w:rsidRPr="00CB56EC" w:rsidRDefault="003F18EE" w:rsidP="003F18EE">
            <w:pPr>
              <w:jc w:val="right"/>
              <w:rPr>
                <w:sz w:val="13"/>
                <w:szCs w:val="13"/>
              </w:rPr>
            </w:pPr>
            <w:r w:rsidRPr="00F020A3">
              <w:rPr>
                <w:sz w:val="13"/>
                <w:szCs w:val="13"/>
              </w:rPr>
              <w:t>50,337</w:t>
            </w:r>
          </w:p>
        </w:tc>
        <w:tc>
          <w:tcPr>
            <w:tcW w:w="795" w:type="dxa"/>
            <w:shd w:val="clear" w:color="auto" w:fill="auto"/>
            <w:vAlign w:val="bottom"/>
            <w:hideMark/>
          </w:tcPr>
          <w:p w14:paraId="62627DD2" w14:textId="6F237C67"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7781DA4C" w14:textId="21A12B08" w:rsidR="003F18EE" w:rsidRPr="00CB56EC" w:rsidRDefault="003F18EE" w:rsidP="003F18EE">
            <w:pPr>
              <w:jc w:val="right"/>
              <w:rPr>
                <w:sz w:val="13"/>
                <w:szCs w:val="13"/>
              </w:rPr>
            </w:pPr>
            <w:r w:rsidRPr="00F020A3">
              <w:rPr>
                <w:sz w:val="13"/>
                <w:szCs w:val="13"/>
              </w:rPr>
              <w:t>50,337</w:t>
            </w:r>
          </w:p>
        </w:tc>
        <w:tc>
          <w:tcPr>
            <w:tcW w:w="795" w:type="dxa"/>
            <w:shd w:val="clear" w:color="auto" w:fill="auto"/>
            <w:vAlign w:val="bottom"/>
            <w:hideMark/>
          </w:tcPr>
          <w:p w14:paraId="4BA07CDC" w14:textId="33BE6F11" w:rsidR="003F18EE" w:rsidRPr="00CB56EC" w:rsidRDefault="003F18EE" w:rsidP="003F18EE">
            <w:pPr>
              <w:jc w:val="right"/>
              <w:rPr>
                <w:color w:val="000000"/>
                <w:sz w:val="13"/>
                <w:szCs w:val="13"/>
                <w:lang w:eastAsia="tr-TR"/>
              </w:rPr>
            </w:pPr>
            <w:r w:rsidRPr="00210B51">
              <w:rPr>
                <w:sz w:val="13"/>
                <w:szCs w:val="13"/>
              </w:rPr>
              <w:t>59</w:t>
            </w:r>
          </w:p>
        </w:tc>
        <w:tc>
          <w:tcPr>
            <w:tcW w:w="795" w:type="dxa"/>
            <w:shd w:val="clear" w:color="auto" w:fill="auto"/>
            <w:vAlign w:val="bottom"/>
            <w:hideMark/>
          </w:tcPr>
          <w:p w14:paraId="66E2E973" w14:textId="432D5585" w:rsidR="003F18EE" w:rsidRPr="00CB56EC" w:rsidRDefault="003F18EE" w:rsidP="003F18E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2A22BF57" w14:textId="760CA94D" w:rsidR="003F18EE" w:rsidRPr="00CB56EC" w:rsidRDefault="003F18EE" w:rsidP="003F18EE">
            <w:pPr>
              <w:jc w:val="right"/>
              <w:rPr>
                <w:color w:val="000000"/>
                <w:sz w:val="13"/>
                <w:szCs w:val="13"/>
                <w:lang w:eastAsia="tr-TR"/>
              </w:rPr>
            </w:pPr>
            <w:r w:rsidRPr="00210B51">
              <w:rPr>
                <w:sz w:val="13"/>
                <w:szCs w:val="13"/>
              </w:rPr>
              <w:t>59</w:t>
            </w:r>
          </w:p>
        </w:tc>
      </w:tr>
      <w:tr w:rsidR="003F18EE" w:rsidRPr="00CB56EC" w14:paraId="0F12692E" w14:textId="77777777" w:rsidTr="003F18EE">
        <w:trPr>
          <w:trHeight w:val="130"/>
        </w:trPr>
        <w:tc>
          <w:tcPr>
            <w:tcW w:w="547" w:type="dxa"/>
            <w:shd w:val="clear" w:color="auto" w:fill="auto"/>
            <w:noWrap/>
            <w:hideMark/>
          </w:tcPr>
          <w:p w14:paraId="0415C80B" w14:textId="77777777" w:rsidR="003F18EE" w:rsidRPr="00CB56EC" w:rsidRDefault="003F18EE" w:rsidP="003F18EE">
            <w:pPr>
              <w:rPr>
                <w:color w:val="000000"/>
                <w:sz w:val="13"/>
                <w:szCs w:val="13"/>
                <w:lang w:eastAsia="tr-TR"/>
              </w:rPr>
            </w:pPr>
            <w:r w:rsidRPr="00CB56EC">
              <w:rPr>
                <w:color w:val="000000"/>
                <w:sz w:val="13"/>
                <w:szCs w:val="13"/>
                <w:lang w:eastAsia="tr-TR"/>
              </w:rPr>
              <w:t>2.1.9.</w:t>
            </w:r>
          </w:p>
        </w:tc>
        <w:tc>
          <w:tcPr>
            <w:tcW w:w="3363" w:type="dxa"/>
            <w:shd w:val="clear" w:color="auto" w:fill="auto"/>
            <w:vAlign w:val="center"/>
            <w:hideMark/>
          </w:tcPr>
          <w:p w14:paraId="52A80D76" w14:textId="77777777" w:rsidR="003F18EE" w:rsidRPr="00CB56EC" w:rsidRDefault="003F18EE" w:rsidP="003F18EE">
            <w:pPr>
              <w:rPr>
                <w:color w:val="000000"/>
                <w:sz w:val="13"/>
                <w:szCs w:val="13"/>
                <w:lang w:eastAsia="tr-TR"/>
              </w:rPr>
            </w:pPr>
            <w:r w:rsidRPr="00CB56EC">
              <w:rPr>
                <w:color w:val="000000"/>
                <w:sz w:val="13"/>
                <w:szCs w:val="13"/>
                <w:lang w:eastAsia="tr-TR"/>
              </w:rPr>
              <w:t xml:space="preserve">Kredi Kartları ve Bankacılık Hizmetlerine İlişkin Promosyon </w:t>
            </w:r>
            <w:proofErr w:type="spellStart"/>
            <w:r w:rsidRPr="00CB56EC">
              <w:rPr>
                <w:color w:val="000000"/>
                <w:sz w:val="13"/>
                <w:szCs w:val="13"/>
                <w:lang w:eastAsia="tr-TR"/>
              </w:rPr>
              <w:t>Uyg</w:t>
            </w:r>
            <w:proofErr w:type="spellEnd"/>
            <w:r w:rsidRPr="00CB56EC">
              <w:rPr>
                <w:color w:val="000000"/>
                <w:sz w:val="13"/>
                <w:szCs w:val="13"/>
                <w:lang w:eastAsia="tr-TR"/>
              </w:rPr>
              <w:t xml:space="preserve">. </w:t>
            </w:r>
            <w:proofErr w:type="spellStart"/>
            <w:r w:rsidRPr="00CB56EC">
              <w:rPr>
                <w:color w:val="000000"/>
                <w:sz w:val="13"/>
                <w:szCs w:val="13"/>
                <w:lang w:eastAsia="tr-TR"/>
              </w:rPr>
              <w:t>Taah</w:t>
            </w:r>
            <w:proofErr w:type="spellEnd"/>
            <w:r w:rsidRPr="00CB56EC">
              <w:rPr>
                <w:color w:val="000000"/>
                <w:sz w:val="13"/>
                <w:szCs w:val="13"/>
                <w:lang w:eastAsia="tr-TR"/>
              </w:rPr>
              <w:t>.</w:t>
            </w:r>
          </w:p>
        </w:tc>
        <w:tc>
          <w:tcPr>
            <w:tcW w:w="618" w:type="dxa"/>
            <w:shd w:val="clear" w:color="auto" w:fill="auto"/>
            <w:vAlign w:val="bottom"/>
            <w:hideMark/>
          </w:tcPr>
          <w:p w14:paraId="14193BF1"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271D3863" w14:textId="7BE5CC1E"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2708EB68" w14:textId="2E06D255"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1C3BCC86" w14:textId="178A8222"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3D21FF0E" w14:textId="37CA9C1D" w:rsidR="003F18EE" w:rsidRPr="00CB56EC" w:rsidRDefault="003F18EE" w:rsidP="003F18E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5C4295C6" w14:textId="41666452" w:rsidR="003F18EE" w:rsidRPr="00CB56EC" w:rsidRDefault="003F18EE" w:rsidP="003F18E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0178B708" w14:textId="39E541DA" w:rsidR="003F18EE" w:rsidRPr="00CB56EC" w:rsidRDefault="003F18EE" w:rsidP="003F18EE">
            <w:pPr>
              <w:jc w:val="right"/>
              <w:rPr>
                <w:color w:val="000000"/>
                <w:sz w:val="13"/>
                <w:szCs w:val="13"/>
                <w:lang w:eastAsia="tr-TR"/>
              </w:rPr>
            </w:pPr>
            <w:r w:rsidRPr="00FF2553">
              <w:rPr>
                <w:sz w:val="13"/>
                <w:szCs w:val="13"/>
              </w:rPr>
              <w:t>-</w:t>
            </w:r>
          </w:p>
        </w:tc>
      </w:tr>
      <w:tr w:rsidR="003F18EE" w:rsidRPr="00CB56EC" w14:paraId="4BE50B40" w14:textId="77777777" w:rsidTr="003F18EE">
        <w:trPr>
          <w:trHeight w:val="130"/>
        </w:trPr>
        <w:tc>
          <w:tcPr>
            <w:tcW w:w="547" w:type="dxa"/>
            <w:shd w:val="clear" w:color="auto" w:fill="auto"/>
            <w:noWrap/>
            <w:hideMark/>
          </w:tcPr>
          <w:p w14:paraId="5059B0D3" w14:textId="77777777" w:rsidR="003F18EE" w:rsidRPr="00CB56EC" w:rsidRDefault="003F18EE" w:rsidP="003F18EE">
            <w:pPr>
              <w:rPr>
                <w:color w:val="000000"/>
                <w:sz w:val="13"/>
                <w:szCs w:val="13"/>
                <w:lang w:eastAsia="tr-TR"/>
              </w:rPr>
            </w:pPr>
            <w:r w:rsidRPr="00CB56EC">
              <w:rPr>
                <w:color w:val="000000"/>
                <w:sz w:val="13"/>
                <w:szCs w:val="13"/>
                <w:lang w:eastAsia="tr-TR"/>
              </w:rPr>
              <w:t>2.1.10.</w:t>
            </w:r>
          </w:p>
        </w:tc>
        <w:tc>
          <w:tcPr>
            <w:tcW w:w="3363" w:type="dxa"/>
            <w:shd w:val="clear" w:color="auto" w:fill="auto"/>
            <w:vAlign w:val="center"/>
            <w:hideMark/>
          </w:tcPr>
          <w:p w14:paraId="1BE16CF4" w14:textId="77777777" w:rsidR="003F18EE" w:rsidRPr="00CB56EC" w:rsidRDefault="003F18EE" w:rsidP="003F18EE">
            <w:pPr>
              <w:rPr>
                <w:color w:val="000000"/>
                <w:sz w:val="13"/>
                <w:szCs w:val="13"/>
                <w:lang w:eastAsia="tr-TR"/>
              </w:rPr>
            </w:pPr>
            <w:r w:rsidRPr="00CB56EC">
              <w:rPr>
                <w:color w:val="000000"/>
                <w:sz w:val="13"/>
                <w:szCs w:val="13"/>
                <w:lang w:eastAsia="tr-TR"/>
              </w:rPr>
              <w:t>Açığa Menkul Kıymet Satış Taahhütlerinden Alacaklar</w:t>
            </w:r>
          </w:p>
        </w:tc>
        <w:tc>
          <w:tcPr>
            <w:tcW w:w="618" w:type="dxa"/>
            <w:shd w:val="clear" w:color="auto" w:fill="auto"/>
            <w:vAlign w:val="center"/>
            <w:hideMark/>
          </w:tcPr>
          <w:p w14:paraId="321D83CA"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3155AA3C" w14:textId="53E0A0C2"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3E708F12" w14:textId="479C45C6"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7F2D861E" w14:textId="5D0394FA"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107F3246" w14:textId="7255394D" w:rsidR="003F18EE" w:rsidRPr="00CB56EC" w:rsidRDefault="003F18EE" w:rsidP="003F18E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7AB86731" w14:textId="4A902019" w:rsidR="003F18EE" w:rsidRPr="00CB56EC" w:rsidRDefault="003F18EE" w:rsidP="003F18E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0F5BB2BF" w14:textId="3CBE02CF" w:rsidR="003F18EE" w:rsidRPr="00CB56EC" w:rsidRDefault="003F18EE" w:rsidP="003F18EE">
            <w:pPr>
              <w:jc w:val="right"/>
              <w:rPr>
                <w:color w:val="000000"/>
                <w:sz w:val="13"/>
                <w:szCs w:val="13"/>
                <w:lang w:eastAsia="tr-TR"/>
              </w:rPr>
            </w:pPr>
            <w:r w:rsidRPr="00FF2553">
              <w:rPr>
                <w:sz w:val="13"/>
                <w:szCs w:val="13"/>
              </w:rPr>
              <w:t>-</w:t>
            </w:r>
          </w:p>
        </w:tc>
      </w:tr>
      <w:tr w:rsidR="003F18EE" w:rsidRPr="00CB56EC" w14:paraId="09E377B8" w14:textId="77777777" w:rsidTr="003F18EE">
        <w:trPr>
          <w:trHeight w:val="98"/>
        </w:trPr>
        <w:tc>
          <w:tcPr>
            <w:tcW w:w="547" w:type="dxa"/>
            <w:shd w:val="clear" w:color="auto" w:fill="auto"/>
            <w:noWrap/>
            <w:hideMark/>
          </w:tcPr>
          <w:p w14:paraId="2CED6321" w14:textId="77777777" w:rsidR="003F18EE" w:rsidRPr="00CB56EC" w:rsidRDefault="003F18EE" w:rsidP="003F18EE">
            <w:pPr>
              <w:rPr>
                <w:color w:val="000000"/>
                <w:sz w:val="13"/>
                <w:szCs w:val="13"/>
                <w:lang w:eastAsia="tr-TR"/>
              </w:rPr>
            </w:pPr>
            <w:r w:rsidRPr="00CB56EC">
              <w:rPr>
                <w:color w:val="000000"/>
                <w:sz w:val="13"/>
                <w:szCs w:val="13"/>
                <w:lang w:eastAsia="tr-TR"/>
              </w:rPr>
              <w:t>2.1.11.</w:t>
            </w:r>
          </w:p>
        </w:tc>
        <w:tc>
          <w:tcPr>
            <w:tcW w:w="3363" w:type="dxa"/>
            <w:shd w:val="clear" w:color="auto" w:fill="auto"/>
            <w:noWrap/>
            <w:vAlign w:val="center"/>
            <w:hideMark/>
          </w:tcPr>
          <w:p w14:paraId="2A00AA67" w14:textId="77777777" w:rsidR="003F18EE" w:rsidRPr="00CB56EC" w:rsidRDefault="003F18EE" w:rsidP="003F18EE">
            <w:pPr>
              <w:rPr>
                <w:color w:val="000000"/>
                <w:sz w:val="13"/>
                <w:szCs w:val="13"/>
                <w:lang w:eastAsia="tr-TR"/>
              </w:rPr>
            </w:pPr>
            <w:r w:rsidRPr="00CB56EC">
              <w:rPr>
                <w:color w:val="000000"/>
                <w:sz w:val="13"/>
                <w:szCs w:val="13"/>
                <w:lang w:eastAsia="tr-TR"/>
              </w:rPr>
              <w:t>Açığa Menkul Kıymet Satış Taahhütlerinden Borçlar</w:t>
            </w:r>
          </w:p>
        </w:tc>
        <w:tc>
          <w:tcPr>
            <w:tcW w:w="618" w:type="dxa"/>
            <w:shd w:val="clear" w:color="auto" w:fill="auto"/>
            <w:vAlign w:val="bottom"/>
            <w:hideMark/>
          </w:tcPr>
          <w:p w14:paraId="7695FAD8"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72C530F8" w14:textId="10D2B5DB"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11F487B8" w14:textId="0F017AF1"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6D07476D" w14:textId="20721090"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4B4C1988" w14:textId="71636197" w:rsidR="003F18EE" w:rsidRPr="00CB56EC" w:rsidRDefault="003F18EE" w:rsidP="003F18E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417C56D7" w14:textId="038DEE2A" w:rsidR="003F18EE" w:rsidRPr="00CB56EC" w:rsidRDefault="003F18EE" w:rsidP="003F18E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5A1C472D" w14:textId="6A02A9C8" w:rsidR="003F18EE" w:rsidRPr="00CB56EC" w:rsidRDefault="003F18EE" w:rsidP="003F18EE">
            <w:pPr>
              <w:jc w:val="right"/>
              <w:rPr>
                <w:color w:val="000000"/>
                <w:sz w:val="13"/>
                <w:szCs w:val="13"/>
                <w:lang w:eastAsia="tr-TR"/>
              </w:rPr>
            </w:pPr>
            <w:r w:rsidRPr="00FF2553">
              <w:rPr>
                <w:sz w:val="13"/>
                <w:szCs w:val="13"/>
              </w:rPr>
              <w:t>-</w:t>
            </w:r>
          </w:p>
        </w:tc>
      </w:tr>
      <w:tr w:rsidR="003F18EE" w:rsidRPr="00CB56EC" w14:paraId="31AA1A28" w14:textId="77777777" w:rsidTr="003F18EE">
        <w:trPr>
          <w:trHeight w:val="98"/>
        </w:trPr>
        <w:tc>
          <w:tcPr>
            <w:tcW w:w="547" w:type="dxa"/>
            <w:shd w:val="clear" w:color="auto" w:fill="auto"/>
            <w:noWrap/>
            <w:hideMark/>
          </w:tcPr>
          <w:p w14:paraId="767496AC" w14:textId="77777777" w:rsidR="003F18EE" w:rsidRPr="00CB56EC" w:rsidRDefault="003F18EE" w:rsidP="003F18EE">
            <w:pPr>
              <w:rPr>
                <w:color w:val="000000"/>
                <w:sz w:val="13"/>
                <w:szCs w:val="13"/>
                <w:lang w:eastAsia="tr-TR"/>
              </w:rPr>
            </w:pPr>
            <w:r w:rsidRPr="00CB56EC">
              <w:rPr>
                <w:color w:val="000000"/>
                <w:sz w:val="13"/>
                <w:szCs w:val="13"/>
                <w:lang w:eastAsia="tr-TR"/>
              </w:rPr>
              <w:t>2.1.12.</w:t>
            </w:r>
          </w:p>
        </w:tc>
        <w:tc>
          <w:tcPr>
            <w:tcW w:w="3363" w:type="dxa"/>
            <w:shd w:val="clear" w:color="auto" w:fill="auto"/>
            <w:noWrap/>
            <w:vAlign w:val="center"/>
            <w:hideMark/>
          </w:tcPr>
          <w:p w14:paraId="71C5339A" w14:textId="77777777" w:rsidR="003F18EE" w:rsidRPr="00CB56EC" w:rsidRDefault="003F18EE" w:rsidP="003F18EE">
            <w:pPr>
              <w:rPr>
                <w:color w:val="000000"/>
                <w:sz w:val="13"/>
                <w:szCs w:val="13"/>
                <w:lang w:eastAsia="tr-TR"/>
              </w:rPr>
            </w:pPr>
            <w:r w:rsidRPr="00CB56EC">
              <w:rPr>
                <w:color w:val="000000"/>
                <w:sz w:val="13"/>
                <w:szCs w:val="13"/>
                <w:lang w:eastAsia="tr-TR"/>
              </w:rPr>
              <w:t>Diğer Cayılamaz Taahhütler</w:t>
            </w:r>
          </w:p>
        </w:tc>
        <w:tc>
          <w:tcPr>
            <w:tcW w:w="618" w:type="dxa"/>
            <w:shd w:val="clear" w:color="auto" w:fill="auto"/>
            <w:vAlign w:val="bottom"/>
            <w:hideMark/>
          </w:tcPr>
          <w:p w14:paraId="3559832C"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4609FBF0" w14:textId="2D39AA0A" w:rsidR="003F18EE" w:rsidRPr="00CB56EC" w:rsidRDefault="003F18EE" w:rsidP="003F18EE">
            <w:pPr>
              <w:jc w:val="right"/>
              <w:rPr>
                <w:sz w:val="13"/>
                <w:szCs w:val="13"/>
              </w:rPr>
            </w:pPr>
            <w:r w:rsidRPr="00F020A3">
              <w:rPr>
                <w:sz w:val="13"/>
                <w:szCs w:val="13"/>
              </w:rPr>
              <w:t>1,930</w:t>
            </w:r>
          </w:p>
        </w:tc>
        <w:tc>
          <w:tcPr>
            <w:tcW w:w="795" w:type="dxa"/>
            <w:shd w:val="clear" w:color="auto" w:fill="auto"/>
            <w:vAlign w:val="bottom"/>
            <w:hideMark/>
          </w:tcPr>
          <w:p w14:paraId="0812EE92" w14:textId="7776EF1D"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59571C59" w14:textId="6F048749" w:rsidR="003F18EE" w:rsidRPr="00CB56EC" w:rsidRDefault="003F18EE" w:rsidP="003F18EE">
            <w:pPr>
              <w:jc w:val="right"/>
              <w:rPr>
                <w:sz w:val="13"/>
                <w:szCs w:val="13"/>
              </w:rPr>
            </w:pPr>
            <w:r w:rsidRPr="00F020A3">
              <w:rPr>
                <w:sz w:val="13"/>
                <w:szCs w:val="13"/>
              </w:rPr>
              <w:t>1,930</w:t>
            </w:r>
          </w:p>
        </w:tc>
        <w:tc>
          <w:tcPr>
            <w:tcW w:w="795" w:type="dxa"/>
            <w:shd w:val="clear" w:color="auto" w:fill="auto"/>
            <w:vAlign w:val="bottom"/>
            <w:hideMark/>
          </w:tcPr>
          <w:p w14:paraId="7DE75CD8" w14:textId="23E5D910" w:rsidR="003F18EE" w:rsidRPr="00CB56EC" w:rsidRDefault="003F18EE" w:rsidP="003F18EE">
            <w:pPr>
              <w:jc w:val="right"/>
              <w:rPr>
                <w:color w:val="000000"/>
                <w:sz w:val="13"/>
                <w:szCs w:val="13"/>
                <w:lang w:eastAsia="tr-TR"/>
              </w:rPr>
            </w:pPr>
            <w:r w:rsidRPr="00210B51">
              <w:rPr>
                <w:sz w:val="13"/>
                <w:szCs w:val="13"/>
              </w:rPr>
              <w:t>1,930</w:t>
            </w:r>
          </w:p>
        </w:tc>
        <w:tc>
          <w:tcPr>
            <w:tcW w:w="795" w:type="dxa"/>
            <w:shd w:val="clear" w:color="auto" w:fill="auto"/>
            <w:vAlign w:val="bottom"/>
            <w:hideMark/>
          </w:tcPr>
          <w:p w14:paraId="2FE1B47E" w14:textId="77075DC2" w:rsidR="003F18EE" w:rsidRPr="00CB56EC" w:rsidRDefault="003F18EE" w:rsidP="003F18E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00D62084" w14:textId="7F7854C9" w:rsidR="003F18EE" w:rsidRPr="00CB56EC" w:rsidRDefault="003F18EE" w:rsidP="003F18EE">
            <w:pPr>
              <w:jc w:val="right"/>
              <w:rPr>
                <w:color w:val="000000"/>
                <w:sz w:val="13"/>
                <w:szCs w:val="13"/>
                <w:lang w:eastAsia="tr-TR"/>
              </w:rPr>
            </w:pPr>
            <w:r w:rsidRPr="00210B51">
              <w:rPr>
                <w:sz w:val="13"/>
                <w:szCs w:val="13"/>
              </w:rPr>
              <w:t>1,930</w:t>
            </w:r>
          </w:p>
        </w:tc>
      </w:tr>
      <w:tr w:rsidR="003F18EE" w:rsidRPr="00CB56EC" w14:paraId="3A84FF5B" w14:textId="77777777" w:rsidTr="003F18EE">
        <w:trPr>
          <w:trHeight w:val="98"/>
        </w:trPr>
        <w:tc>
          <w:tcPr>
            <w:tcW w:w="547" w:type="dxa"/>
            <w:shd w:val="clear" w:color="auto" w:fill="auto"/>
            <w:noWrap/>
            <w:hideMark/>
          </w:tcPr>
          <w:p w14:paraId="65BA3ED5" w14:textId="77777777" w:rsidR="003F18EE" w:rsidRPr="00CB56EC" w:rsidRDefault="003F18EE" w:rsidP="003F18EE">
            <w:pPr>
              <w:rPr>
                <w:color w:val="000000"/>
                <w:sz w:val="13"/>
                <w:szCs w:val="13"/>
                <w:lang w:eastAsia="tr-TR"/>
              </w:rPr>
            </w:pPr>
            <w:r w:rsidRPr="00CB56EC">
              <w:rPr>
                <w:color w:val="000000"/>
                <w:sz w:val="13"/>
                <w:szCs w:val="13"/>
                <w:lang w:eastAsia="tr-TR"/>
              </w:rPr>
              <w:t>2.2.</w:t>
            </w:r>
          </w:p>
        </w:tc>
        <w:tc>
          <w:tcPr>
            <w:tcW w:w="3363" w:type="dxa"/>
            <w:shd w:val="clear" w:color="auto" w:fill="auto"/>
            <w:noWrap/>
            <w:vAlign w:val="center"/>
            <w:hideMark/>
          </w:tcPr>
          <w:p w14:paraId="35094F9A" w14:textId="77777777" w:rsidR="003F18EE" w:rsidRPr="00CB56EC" w:rsidRDefault="003F18EE" w:rsidP="003F18EE">
            <w:pPr>
              <w:rPr>
                <w:color w:val="000000"/>
                <w:sz w:val="13"/>
                <w:szCs w:val="13"/>
                <w:lang w:eastAsia="tr-TR"/>
              </w:rPr>
            </w:pPr>
            <w:r w:rsidRPr="00CB56EC">
              <w:rPr>
                <w:color w:val="000000"/>
                <w:sz w:val="13"/>
                <w:szCs w:val="13"/>
                <w:lang w:eastAsia="tr-TR"/>
              </w:rPr>
              <w:t>Cayılabilir Taahhütler</w:t>
            </w:r>
          </w:p>
        </w:tc>
        <w:tc>
          <w:tcPr>
            <w:tcW w:w="618" w:type="dxa"/>
            <w:shd w:val="clear" w:color="auto" w:fill="auto"/>
            <w:vAlign w:val="bottom"/>
            <w:hideMark/>
          </w:tcPr>
          <w:p w14:paraId="413F9D6A"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4086B683" w14:textId="3835C21A"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0B14929D" w14:textId="797E3F26"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2F494E67" w14:textId="51F19EE9"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2A519631" w14:textId="765C2486" w:rsidR="003F18EE" w:rsidRPr="00CB56EC" w:rsidRDefault="003F18EE" w:rsidP="003F18EE">
            <w:pPr>
              <w:jc w:val="right"/>
              <w:rPr>
                <w:b/>
                <w:bCs/>
                <w:color w:val="000000"/>
                <w:sz w:val="13"/>
                <w:szCs w:val="13"/>
                <w:lang w:eastAsia="tr-TR"/>
              </w:rPr>
            </w:pPr>
            <w:r w:rsidRPr="00FF2553">
              <w:rPr>
                <w:sz w:val="13"/>
                <w:szCs w:val="13"/>
              </w:rPr>
              <w:t>-</w:t>
            </w:r>
          </w:p>
        </w:tc>
        <w:tc>
          <w:tcPr>
            <w:tcW w:w="795" w:type="dxa"/>
            <w:shd w:val="clear" w:color="auto" w:fill="auto"/>
            <w:vAlign w:val="bottom"/>
            <w:hideMark/>
          </w:tcPr>
          <w:p w14:paraId="16FBA84D" w14:textId="2C5A02FE" w:rsidR="003F18EE" w:rsidRPr="00CB56EC" w:rsidRDefault="003F18EE" w:rsidP="003F18EE">
            <w:pPr>
              <w:jc w:val="right"/>
              <w:rPr>
                <w:b/>
                <w:bCs/>
                <w:color w:val="000000"/>
                <w:sz w:val="13"/>
                <w:szCs w:val="13"/>
                <w:lang w:eastAsia="tr-TR"/>
              </w:rPr>
            </w:pPr>
            <w:r w:rsidRPr="00FF2553">
              <w:rPr>
                <w:sz w:val="13"/>
                <w:szCs w:val="13"/>
              </w:rPr>
              <w:t>-</w:t>
            </w:r>
          </w:p>
        </w:tc>
        <w:tc>
          <w:tcPr>
            <w:tcW w:w="796" w:type="dxa"/>
            <w:shd w:val="clear" w:color="auto" w:fill="auto"/>
            <w:vAlign w:val="bottom"/>
            <w:hideMark/>
          </w:tcPr>
          <w:p w14:paraId="4F7444EC" w14:textId="4A671846" w:rsidR="003F18EE" w:rsidRPr="00CB56EC" w:rsidRDefault="003F18EE" w:rsidP="003F18EE">
            <w:pPr>
              <w:jc w:val="right"/>
              <w:rPr>
                <w:b/>
                <w:bCs/>
                <w:color w:val="000000"/>
                <w:sz w:val="13"/>
                <w:szCs w:val="13"/>
                <w:lang w:eastAsia="tr-TR"/>
              </w:rPr>
            </w:pPr>
            <w:r w:rsidRPr="00FF2553">
              <w:rPr>
                <w:sz w:val="13"/>
                <w:szCs w:val="13"/>
              </w:rPr>
              <w:t>-</w:t>
            </w:r>
          </w:p>
        </w:tc>
      </w:tr>
      <w:tr w:rsidR="003F18EE" w:rsidRPr="00CB56EC" w14:paraId="6A003CC0" w14:textId="77777777" w:rsidTr="003F18EE">
        <w:trPr>
          <w:trHeight w:val="98"/>
        </w:trPr>
        <w:tc>
          <w:tcPr>
            <w:tcW w:w="547" w:type="dxa"/>
            <w:shd w:val="clear" w:color="auto" w:fill="auto"/>
            <w:noWrap/>
            <w:hideMark/>
          </w:tcPr>
          <w:p w14:paraId="1B4515EF" w14:textId="77777777" w:rsidR="003F18EE" w:rsidRPr="00CB56EC" w:rsidRDefault="003F18EE" w:rsidP="003F18EE">
            <w:pPr>
              <w:rPr>
                <w:color w:val="000000"/>
                <w:sz w:val="13"/>
                <w:szCs w:val="13"/>
                <w:lang w:eastAsia="tr-TR"/>
              </w:rPr>
            </w:pPr>
            <w:r w:rsidRPr="00CB56EC">
              <w:rPr>
                <w:color w:val="000000"/>
                <w:sz w:val="13"/>
                <w:szCs w:val="13"/>
                <w:lang w:eastAsia="tr-TR"/>
              </w:rPr>
              <w:t>2.2.1.</w:t>
            </w:r>
          </w:p>
        </w:tc>
        <w:tc>
          <w:tcPr>
            <w:tcW w:w="3363" w:type="dxa"/>
            <w:shd w:val="clear" w:color="auto" w:fill="auto"/>
            <w:noWrap/>
            <w:vAlign w:val="center"/>
            <w:hideMark/>
          </w:tcPr>
          <w:p w14:paraId="44673D6D" w14:textId="77777777" w:rsidR="003F18EE" w:rsidRPr="00CB56EC" w:rsidRDefault="003F18EE" w:rsidP="003F18EE">
            <w:pPr>
              <w:rPr>
                <w:color w:val="000000"/>
                <w:sz w:val="13"/>
                <w:szCs w:val="13"/>
                <w:lang w:eastAsia="tr-TR"/>
              </w:rPr>
            </w:pPr>
            <w:r w:rsidRPr="00CB56EC">
              <w:rPr>
                <w:color w:val="000000"/>
                <w:sz w:val="13"/>
                <w:szCs w:val="13"/>
                <w:lang w:eastAsia="tr-TR"/>
              </w:rPr>
              <w:t>Cayılabilir Kredi Tahsis Taahhütleri</w:t>
            </w:r>
          </w:p>
        </w:tc>
        <w:tc>
          <w:tcPr>
            <w:tcW w:w="618" w:type="dxa"/>
            <w:shd w:val="clear" w:color="auto" w:fill="auto"/>
            <w:vAlign w:val="bottom"/>
            <w:hideMark/>
          </w:tcPr>
          <w:p w14:paraId="47AC6300"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3B5EE020" w14:textId="2CC46A88"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41C8FF65" w14:textId="20788D2F"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56FAA260" w14:textId="1688B11D"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68343129" w14:textId="5A6A6D20" w:rsidR="003F18EE" w:rsidRPr="00CB56EC" w:rsidRDefault="003F18EE" w:rsidP="003F18E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354EEE80" w14:textId="7133B6BA" w:rsidR="003F18EE" w:rsidRPr="00CB56EC" w:rsidRDefault="003F18EE" w:rsidP="003F18E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302080F6" w14:textId="63F59C96" w:rsidR="003F18EE" w:rsidRPr="00CB56EC" w:rsidRDefault="003F18EE" w:rsidP="003F18EE">
            <w:pPr>
              <w:jc w:val="right"/>
              <w:rPr>
                <w:color w:val="000000"/>
                <w:sz w:val="13"/>
                <w:szCs w:val="13"/>
                <w:lang w:eastAsia="tr-TR"/>
              </w:rPr>
            </w:pPr>
            <w:r w:rsidRPr="00FF2553">
              <w:rPr>
                <w:sz w:val="13"/>
                <w:szCs w:val="13"/>
              </w:rPr>
              <w:t>-</w:t>
            </w:r>
          </w:p>
        </w:tc>
      </w:tr>
      <w:tr w:rsidR="003F18EE" w:rsidRPr="00CB56EC" w14:paraId="0A70F908" w14:textId="77777777" w:rsidTr="003F18EE">
        <w:trPr>
          <w:trHeight w:val="98"/>
        </w:trPr>
        <w:tc>
          <w:tcPr>
            <w:tcW w:w="547" w:type="dxa"/>
            <w:shd w:val="clear" w:color="auto" w:fill="auto"/>
            <w:noWrap/>
            <w:hideMark/>
          </w:tcPr>
          <w:p w14:paraId="2627745C" w14:textId="77777777" w:rsidR="003F18EE" w:rsidRPr="00CB56EC" w:rsidRDefault="003F18EE" w:rsidP="003F18EE">
            <w:pPr>
              <w:rPr>
                <w:color w:val="000000"/>
                <w:sz w:val="13"/>
                <w:szCs w:val="13"/>
                <w:lang w:eastAsia="tr-TR"/>
              </w:rPr>
            </w:pPr>
            <w:r w:rsidRPr="00CB56EC">
              <w:rPr>
                <w:color w:val="000000"/>
                <w:sz w:val="13"/>
                <w:szCs w:val="13"/>
                <w:lang w:eastAsia="tr-TR"/>
              </w:rPr>
              <w:t>2.2.2.</w:t>
            </w:r>
          </w:p>
        </w:tc>
        <w:tc>
          <w:tcPr>
            <w:tcW w:w="3363" w:type="dxa"/>
            <w:shd w:val="clear" w:color="auto" w:fill="auto"/>
            <w:noWrap/>
            <w:vAlign w:val="center"/>
            <w:hideMark/>
          </w:tcPr>
          <w:p w14:paraId="52A7A265" w14:textId="77777777" w:rsidR="003F18EE" w:rsidRPr="00CB56EC" w:rsidRDefault="003F18EE" w:rsidP="003F18EE">
            <w:pPr>
              <w:rPr>
                <w:color w:val="000000"/>
                <w:sz w:val="13"/>
                <w:szCs w:val="13"/>
                <w:lang w:eastAsia="tr-TR"/>
              </w:rPr>
            </w:pPr>
            <w:r w:rsidRPr="00CB56EC">
              <w:rPr>
                <w:color w:val="000000"/>
                <w:sz w:val="13"/>
                <w:szCs w:val="13"/>
                <w:lang w:eastAsia="tr-TR"/>
              </w:rPr>
              <w:t>Diğer Cayılabilir Taahhütler</w:t>
            </w:r>
          </w:p>
        </w:tc>
        <w:tc>
          <w:tcPr>
            <w:tcW w:w="618" w:type="dxa"/>
            <w:shd w:val="clear" w:color="auto" w:fill="auto"/>
            <w:vAlign w:val="bottom"/>
            <w:hideMark/>
          </w:tcPr>
          <w:p w14:paraId="040DE6A5"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2455F546" w14:textId="25E678A8"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10AF5427" w14:textId="0A7D8492"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313C07DA" w14:textId="7C6C78D4"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67060C10" w14:textId="6DF6BA2C" w:rsidR="003F18EE" w:rsidRPr="00CB56EC" w:rsidRDefault="003F18EE" w:rsidP="003F18E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6E09A1CB" w14:textId="1AD28788" w:rsidR="003F18EE" w:rsidRPr="00CB56EC" w:rsidRDefault="003F18EE" w:rsidP="003F18E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0290DCBD" w14:textId="19D65C97" w:rsidR="003F18EE" w:rsidRPr="00CB56EC" w:rsidRDefault="003F18EE" w:rsidP="003F18EE">
            <w:pPr>
              <w:jc w:val="right"/>
              <w:rPr>
                <w:color w:val="000000"/>
                <w:sz w:val="13"/>
                <w:szCs w:val="13"/>
                <w:lang w:eastAsia="tr-TR"/>
              </w:rPr>
            </w:pPr>
            <w:r w:rsidRPr="00FF2553">
              <w:rPr>
                <w:sz w:val="13"/>
                <w:szCs w:val="13"/>
              </w:rPr>
              <w:t>-</w:t>
            </w:r>
          </w:p>
        </w:tc>
      </w:tr>
      <w:tr w:rsidR="003F18EE" w:rsidRPr="003F18EE" w14:paraId="0B3D5D82" w14:textId="77777777" w:rsidTr="003F18EE">
        <w:trPr>
          <w:trHeight w:val="98"/>
        </w:trPr>
        <w:tc>
          <w:tcPr>
            <w:tcW w:w="547" w:type="dxa"/>
            <w:shd w:val="clear" w:color="auto" w:fill="auto"/>
            <w:noWrap/>
            <w:hideMark/>
          </w:tcPr>
          <w:p w14:paraId="2B0E6E7E" w14:textId="77777777" w:rsidR="003F18EE" w:rsidRPr="003F18EE" w:rsidRDefault="003F18EE" w:rsidP="003F18EE">
            <w:pPr>
              <w:rPr>
                <w:b/>
                <w:color w:val="000000"/>
                <w:sz w:val="13"/>
                <w:szCs w:val="13"/>
                <w:lang w:eastAsia="tr-TR"/>
              </w:rPr>
            </w:pPr>
            <w:r w:rsidRPr="003F18EE">
              <w:rPr>
                <w:b/>
                <w:color w:val="000000"/>
                <w:sz w:val="13"/>
                <w:szCs w:val="13"/>
                <w:lang w:eastAsia="tr-TR"/>
              </w:rPr>
              <w:t>III.</w:t>
            </w:r>
          </w:p>
        </w:tc>
        <w:tc>
          <w:tcPr>
            <w:tcW w:w="3363" w:type="dxa"/>
            <w:shd w:val="clear" w:color="auto" w:fill="auto"/>
            <w:noWrap/>
            <w:vAlign w:val="center"/>
            <w:hideMark/>
          </w:tcPr>
          <w:p w14:paraId="63B1A649" w14:textId="77777777" w:rsidR="003F18EE" w:rsidRPr="003F18EE" w:rsidRDefault="003F18EE" w:rsidP="003F18EE">
            <w:pPr>
              <w:rPr>
                <w:b/>
                <w:color w:val="000000"/>
                <w:sz w:val="13"/>
                <w:szCs w:val="13"/>
                <w:lang w:eastAsia="tr-TR"/>
              </w:rPr>
            </w:pPr>
            <w:r w:rsidRPr="003F18EE">
              <w:rPr>
                <w:b/>
                <w:color w:val="000000"/>
                <w:sz w:val="13"/>
                <w:szCs w:val="13"/>
                <w:lang w:eastAsia="tr-TR"/>
              </w:rPr>
              <w:t>TÜREV FİNANSAL ARAÇLAR</w:t>
            </w:r>
          </w:p>
        </w:tc>
        <w:tc>
          <w:tcPr>
            <w:tcW w:w="618" w:type="dxa"/>
            <w:shd w:val="clear" w:color="auto" w:fill="auto"/>
            <w:vAlign w:val="bottom"/>
            <w:hideMark/>
          </w:tcPr>
          <w:p w14:paraId="31453D43" w14:textId="77777777" w:rsidR="003F18EE" w:rsidRPr="003F18EE" w:rsidRDefault="003F18EE" w:rsidP="003F18EE">
            <w:pPr>
              <w:jc w:val="center"/>
              <w:rPr>
                <w:b/>
                <w:color w:val="000000"/>
                <w:sz w:val="13"/>
                <w:szCs w:val="13"/>
                <w:lang w:eastAsia="tr-TR"/>
              </w:rPr>
            </w:pPr>
            <w:r w:rsidRPr="003F18EE">
              <w:rPr>
                <w:b/>
                <w:color w:val="000000"/>
                <w:sz w:val="13"/>
                <w:szCs w:val="13"/>
                <w:lang w:eastAsia="tr-TR"/>
              </w:rPr>
              <w:t>(3.2.)</w:t>
            </w:r>
          </w:p>
        </w:tc>
        <w:tc>
          <w:tcPr>
            <w:tcW w:w="795" w:type="dxa"/>
            <w:shd w:val="clear" w:color="auto" w:fill="auto"/>
            <w:vAlign w:val="bottom"/>
            <w:hideMark/>
          </w:tcPr>
          <w:p w14:paraId="484C035D" w14:textId="6B87540A" w:rsidR="003F18EE" w:rsidRPr="003F18EE" w:rsidRDefault="003F18EE" w:rsidP="003F18EE">
            <w:pPr>
              <w:jc w:val="right"/>
              <w:rPr>
                <w:b/>
                <w:sz w:val="13"/>
                <w:szCs w:val="13"/>
              </w:rPr>
            </w:pPr>
            <w:r w:rsidRPr="00F020A3">
              <w:rPr>
                <w:b/>
                <w:sz w:val="13"/>
                <w:szCs w:val="13"/>
              </w:rPr>
              <w:t>898,828</w:t>
            </w:r>
          </w:p>
        </w:tc>
        <w:tc>
          <w:tcPr>
            <w:tcW w:w="795" w:type="dxa"/>
            <w:shd w:val="clear" w:color="auto" w:fill="auto"/>
            <w:vAlign w:val="bottom"/>
            <w:hideMark/>
          </w:tcPr>
          <w:p w14:paraId="2729E054" w14:textId="161A76BD" w:rsidR="003F18EE" w:rsidRPr="003F18EE" w:rsidRDefault="003F18EE" w:rsidP="003F18EE">
            <w:pPr>
              <w:jc w:val="right"/>
              <w:rPr>
                <w:b/>
                <w:sz w:val="13"/>
                <w:szCs w:val="13"/>
              </w:rPr>
            </w:pPr>
            <w:r w:rsidRPr="00F020A3">
              <w:rPr>
                <w:b/>
                <w:sz w:val="13"/>
                <w:szCs w:val="13"/>
              </w:rPr>
              <w:t>1,161,165</w:t>
            </w:r>
          </w:p>
        </w:tc>
        <w:tc>
          <w:tcPr>
            <w:tcW w:w="795" w:type="dxa"/>
            <w:shd w:val="clear" w:color="auto" w:fill="auto"/>
            <w:vAlign w:val="bottom"/>
            <w:hideMark/>
          </w:tcPr>
          <w:p w14:paraId="0C8FAC51" w14:textId="00B5E261" w:rsidR="003F18EE" w:rsidRPr="003F18EE" w:rsidRDefault="003F18EE" w:rsidP="003F18EE">
            <w:pPr>
              <w:jc w:val="right"/>
              <w:rPr>
                <w:b/>
                <w:sz w:val="13"/>
                <w:szCs w:val="13"/>
              </w:rPr>
            </w:pPr>
            <w:r w:rsidRPr="00F020A3">
              <w:rPr>
                <w:b/>
                <w:sz w:val="13"/>
                <w:szCs w:val="13"/>
              </w:rPr>
              <w:t>2,059,993</w:t>
            </w:r>
          </w:p>
        </w:tc>
        <w:tc>
          <w:tcPr>
            <w:tcW w:w="795" w:type="dxa"/>
            <w:shd w:val="clear" w:color="auto" w:fill="auto"/>
            <w:vAlign w:val="bottom"/>
            <w:hideMark/>
          </w:tcPr>
          <w:p w14:paraId="7ED262EF" w14:textId="6481AFF9" w:rsidR="003F18EE" w:rsidRPr="003F18EE" w:rsidRDefault="003F18EE" w:rsidP="003F18EE">
            <w:pPr>
              <w:jc w:val="right"/>
              <w:rPr>
                <w:b/>
                <w:color w:val="000000"/>
                <w:sz w:val="13"/>
                <w:szCs w:val="13"/>
                <w:lang w:eastAsia="tr-TR"/>
              </w:rPr>
            </w:pPr>
            <w:r w:rsidRPr="003F18EE">
              <w:rPr>
                <w:b/>
                <w:sz w:val="13"/>
                <w:szCs w:val="13"/>
              </w:rPr>
              <w:t>1,165,161</w:t>
            </w:r>
          </w:p>
        </w:tc>
        <w:tc>
          <w:tcPr>
            <w:tcW w:w="795" w:type="dxa"/>
            <w:shd w:val="clear" w:color="auto" w:fill="auto"/>
            <w:vAlign w:val="bottom"/>
            <w:hideMark/>
          </w:tcPr>
          <w:p w14:paraId="682A5DE9" w14:textId="288CF308" w:rsidR="003F18EE" w:rsidRPr="003F18EE" w:rsidRDefault="003F18EE" w:rsidP="003F18EE">
            <w:pPr>
              <w:jc w:val="right"/>
              <w:rPr>
                <w:b/>
                <w:color w:val="000000"/>
                <w:sz w:val="13"/>
                <w:szCs w:val="13"/>
                <w:lang w:eastAsia="tr-TR"/>
              </w:rPr>
            </w:pPr>
            <w:r w:rsidRPr="003F18EE">
              <w:rPr>
                <w:b/>
                <w:sz w:val="13"/>
                <w:szCs w:val="13"/>
              </w:rPr>
              <w:t>1,165,624</w:t>
            </w:r>
          </w:p>
        </w:tc>
        <w:tc>
          <w:tcPr>
            <w:tcW w:w="796" w:type="dxa"/>
            <w:shd w:val="clear" w:color="auto" w:fill="auto"/>
            <w:vAlign w:val="bottom"/>
            <w:hideMark/>
          </w:tcPr>
          <w:p w14:paraId="3C61B3D9" w14:textId="360F8FBA" w:rsidR="003F18EE" w:rsidRPr="003F18EE" w:rsidRDefault="003F18EE" w:rsidP="003F18EE">
            <w:pPr>
              <w:jc w:val="right"/>
              <w:rPr>
                <w:b/>
                <w:color w:val="000000"/>
                <w:sz w:val="13"/>
                <w:szCs w:val="13"/>
                <w:lang w:eastAsia="tr-TR"/>
              </w:rPr>
            </w:pPr>
            <w:r w:rsidRPr="003F18EE">
              <w:rPr>
                <w:b/>
                <w:sz w:val="13"/>
                <w:szCs w:val="13"/>
              </w:rPr>
              <w:t>2,330,785</w:t>
            </w:r>
          </w:p>
        </w:tc>
      </w:tr>
      <w:tr w:rsidR="003F18EE" w:rsidRPr="00CB56EC" w14:paraId="7263EE07" w14:textId="77777777" w:rsidTr="003F18EE">
        <w:trPr>
          <w:trHeight w:val="98"/>
        </w:trPr>
        <w:tc>
          <w:tcPr>
            <w:tcW w:w="547" w:type="dxa"/>
            <w:shd w:val="clear" w:color="auto" w:fill="auto"/>
            <w:noWrap/>
            <w:hideMark/>
          </w:tcPr>
          <w:p w14:paraId="4C38F741" w14:textId="77777777" w:rsidR="003F18EE" w:rsidRPr="00CB56EC" w:rsidRDefault="003F18EE" w:rsidP="003F18EE">
            <w:pPr>
              <w:rPr>
                <w:color w:val="000000"/>
                <w:sz w:val="13"/>
                <w:szCs w:val="13"/>
                <w:lang w:eastAsia="tr-TR"/>
              </w:rPr>
            </w:pPr>
            <w:r w:rsidRPr="00CB56EC">
              <w:rPr>
                <w:color w:val="000000"/>
                <w:sz w:val="13"/>
                <w:szCs w:val="13"/>
                <w:lang w:eastAsia="tr-TR"/>
              </w:rPr>
              <w:t>3.1</w:t>
            </w:r>
          </w:p>
        </w:tc>
        <w:tc>
          <w:tcPr>
            <w:tcW w:w="3363" w:type="dxa"/>
            <w:shd w:val="clear" w:color="auto" w:fill="auto"/>
            <w:noWrap/>
            <w:vAlign w:val="center"/>
            <w:hideMark/>
          </w:tcPr>
          <w:p w14:paraId="407246D7" w14:textId="77777777" w:rsidR="003F18EE" w:rsidRPr="00CB56EC" w:rsidRDefault="003F18EE" w:rsidP="003F18EE">
            <w:pPr>
              <w:rPr>
                <w:color w:val="000000"/>
                <w:sz w:val="13"/>
                <w:szCs w:val="13"/>
                <w:lang w:eastAsia="tr-TR"/>
              </w:rPr>
            </w:pPr>
            <w:r w:rsidRPr="00CB56EC">
              <w:rPr>
                <w:color w:val="000000"/>
                <w:sz w:val="13"/>
                <w:szCs w:val="13"/>
                <w:lang w:eastAsia="tr-TR"/>
              </w:rPr>
              <w:t>Riskten Korunma Amaçlı Türev Finansal Araçlar</w:t>
            </w:r>
          </w:p>
        </w:tc>
        <w:tc>
          <w:tcPr>
            <w:tcW w:w="618" w:type="dxa"/>
            <w:shd w:val="clear" w:color="auto" w:fill="auto"/>
            <w:vAlign w:val="bottom"/>
            <w:hideMark/>
          </w:tcPr>
          <w:p w14:paraId="7B1471DB"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5A60D0E6" w14:textId="72196D9C"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4F3AE896" w14:textId="0ADE6618"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21F9A4F3" w14:textId="2DE3B0F8"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0139CBAF" w14:textId="221FC13A" w:rsidR="003F18EE" w:rsidRPr="00CB56EC" w:rsidRDefault="003F18EE" w:rsidP="003F18EE">
            <w:pPr>
              <w:jc w:val="right"/>
              <w:rPr>
                <w:b/>
                <w:bCs/>
                <w:color w:val="000000"/>
                <w:sz w:val="13"/>
                <w:szCs w:val="13"/>
                <w:lang w:eastAsia="tr-TR"/>
              </w:rPr>
            </w:pPr>
            <w:r w:rsidRPr="00FF2553">
              <w:rPr>
                <w:sz w:val="13"/>
                <w:szCs w:val="13"/>
              </w:rPr>
              <w:t>-</w:t>
            </w:r>
          </w:p>
        </w:tc>
        <w:tc>
          <w:tcPr>
            <w:tcW w:w="795" w:type="dxa"/>
            <w:shd w:val="clear" w:color="auto" w:fill="auto"/>
            <w:vAlign w:val="bottom"/>
            <w:hideMark/>
          </w:tcPr>
          <w:p w14:paraId="21479E0A" w14:textId="5CA5ECF3" w:rsidR="003F18EE" w:rsidRPr="00CB56EC" w:rsidRDefault="003F18EE" w:rsidP="003F18EE">
            <w:pPr>
              <w:jc w:val="right"/>
              <w:rPr>
                <w:b/>
                <w:bCs/>
                <w:color w:val="000000"/>
                <w:sz w:val="13"/>
                <w:szCs w:val="13"/>
                <w:lang w:eastAsia="tr-TR"/>
              </w:rPr>
            </w:pPr>
            <w:r w:rsidRPr="00FF2553">
              <w:rPr>
                <w:sz w:val="13"/>
                <w:szCs w:val="13"/>
              </w:rPr>
              <w:t>-</w:t>
            </w:r>
          </w:p>
        </w:tc>
        <w:tc>
          <w:tcPr>
            <w:tcW w:w="796" w:type="dxa"/>
            <w:shd w:val="clear" w:color="auto" w:fill="auto"/>
            <w:vAlign w:val="bottom"/>
            <w:hideMark/>
          </w:tcPr>
          <w:p w14:paraId="5386B894" w14:textId="1EFE6026" w:rsidR="003F18EE" w:rsidRPr="00CB56EC" w:rsidRDefault="003F18EE" w:rsidP="003F18EE">
            <w:pPr>
              <w:jc w:val="right"/>
              <w:rPr>
                <w:b/>
                <w:bCs/>
                <w:color w:val="000000"/>
                <w:sz w:val="13"/>
                <w:szCs w:val="13"/>
                <w:lang w:eastAsia="tr-TR"/>
              </w:rPr>
            </w:pPr>
            <w:r w:rsidRPr="00FF2553">
              <w:rPr>
                <w:sz w:val="13"/>
                <w:szCs w:val="13"/>
              </w:rPr>
              <w:t>-</w:t>
            </w:r>
          </w:p>
        </w:tc>
      </w:tr>
      <w:tr w:rsidR="003F18EE" w:rsidRPr="00CB56EC" w14:paraId="192056C8" w14:textId="77777777" w:rsidTr="003F18EE">
        <w:trPr>
          <w:trHeight w:val="130"/>
        </w:trPr>
        <w:tc>
          <w:tcPr>
            <w:tcW w:w="547" w:type="dxa"/>
            <w:shd w:val="clear" w:color="auto" w:fill="auto"/>
            <w:noWrap/>
            <w:hideMark/>
          </w:tcPr>
          <w:p w14:paraId="7EAF660B" w14:textId="77777777" w:rsidR="003F18EE" w:rsidRPr="00CB56EC" w:rsidRDefault="003F18EE" w:rsidP="003F18EE">
            <w:pPr>
              <w:rPr>
                <w:color w:val="000000"/>
                <w:sz w:val="13"/>
                <w:szCs w:val="13"/>
                <w:lang w:eastAsia="tr-TR"/>
              </w:rPr>
            </w:pPr>
            <w:r w:rsidRPr="00CB56EC">
              <w:rPr>
                <w:color w:val="000000"/>
                <w:sz w:val="13"/>
                <w:szCs w:val="13"/>
                <w:lang w:eastAsia="tr-TR"/>
              </w:rPr>
              <w:t>3.1.1</w:t>
            </w:r>
          </w:p>
        </w:tc>
        <w:tc>
          <w:tcPr>
            <w:tcW w:w="3363" w:type="dxa"/>
            <w:shd w:val="clear" w:color="auto" w:fill="auto"/>
            <w:vAlign w:val="center"/>
            <w:hideMark/>
          </w:tcPr>
          <w:p w14:paraId="29EABC98" w14:textId="77777777" w:rsidR="003F18EE" w:rsidRPr="00CB56EC" w:rsidRDefault="003F18EE" w:rsidP="003F18EE">
            <w:pPr>
              <w:rPr>
                <w:color w:val="000000"/>
                <w:sz w:val="13"/>
                <w:szCs w:val="13"/>
                <w:lang w:eastAsia="tr-TR"/>
              </w:rPr>
            </w:pPr>
            <w:r w:rsidRPr="00CB56EC">
              <w:rPr>
                <w:color w:val="000000"/>
                <w:sz w:val="13"/>
                <w:szCs w:val="13"/>
                <w:lang w:eastAsia="tr-TR"/>
              </w:rPr>
              <w:t>Gerçeğe Uygun Değer Riskinden Korunma Amaçlı İşlemler</w:t>
            </w:r>
          </w:p>
        </w:tc>
        <w:tc>
          <w:tcPr>
            <w:tcW w:w="618" w:type="dxa"/>
            <w:shd w:val="clear" w:color="auto" w:fill="auto"/>
            <w:vAlign w:val="bottom"/>
            <w:hideMark/>
          </w:tcPr>
          <w:p w14:paraId="2D51CBCB"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3603E38B" w14:textId="56F666DA"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4E3D1932" w14:textId="093E993E"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18FC7ADE" w14:textId="588DF981"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2902591D" w14:textId="705A75EF" w:rsidR="003F18EE" w:rsidRPr="00CB56EC" w:rsidRDefault="003F18EE" w:rsidP="003F18E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5A21656E" w14:textId="05114A0D" w:rsidR="003F18EE" w:rsidRPr="00CB56EC" w:rsidRDefault="003F18EE" w:rsidP="003F18E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4E3D1A22" w14:textId="0ECD0EE3" w:rsidR="003F18EE" w:rsidRPr="00CB56EC" w:rsidRDefault="003F18EE" w:rsidP="003F18EE">
            <w:pPr>
              <w:jc w:val="right"/>
              <w:rPr>
                <w:color w:val="000000"/>
                <w:sz w:val="13"/>
                <w:szCs w:val="13"/>
                <w:lang w:eastAsia="tr-TR"/>
              </w:rPr>
            </w:pPr>
            <w:r w:rsidRPr="00FF2553">
              <w:rPr>
                <w:sz w:val="13"/>
                <w:szCs w:val="13"/>
              </w:rPr>
              <w:t>-</w:t>
            </w:r>
          </w:p>
        </w:tc>
      </w:tr>
      <w:tr w:rsidR="003F18EE" w:rsidRPr="00CB56EC" w14:paraId="737E13B9" w14:textId="77777777" w:rsidTr="003F18EE">
        <w:trPr>
          <w:trHeight w:val="98"/>
        </w:trPr>
        <w:tc>
          <w:tcPr>
            <w:tcW w:w="547" w:type="dxa"/>
            <w:shd w:val="clear" w:color="auto" w:fill="auto"/>
            <w:noWrap/>
            <w:hideMark/>
          </w:tcPr>
          <w:p w14:paraId="08ADF4A0" w14:textId="77777777" w:rsidR="003F18EE" w:rsidRPr="00CB56EC" w:rsidRDefault="003F18EE" w:rsidP="003F18EE">
            <w:pPr>
              <w:rPr>
                <w:color w:val="000000"/>
                <w:sz w:val="13"/>
                <w:szCs w:val="13"/>
                <w:lang w:eastAsia="tr-TR"/>
              </w:rPr>
            </w:pPr>
            <w:r w:rsidRPr="00CB56EC">
              <w:rPr>
                <w:color w:val="000000"/>
                <w:sz w:val="13"/>
                <w:szCs w:val="13"/>
                <w:lang w:eastAsia="tr-TR"/>
              </w:rPr>
              <w:t>3.1.2</w:t>
            </w:r>
          </w:p>
        </w:tc>
        <w:tc>
          <w:tcPr>
            <w:tcW w:w="3363" w:type="dxa"/>
            <w:shd w:val="clear" w:color="auto" w:fill="auto"/>
            <w:noWrap/>
            <w:vAlign w:val="center"/>
            <w:hideMark/>
          </w:tcPr>
          <w:p w14:paraId="148E59EC" w14:textId="77777777" w:rsidR="003F18EE" w:rsidRPr="00CB56EC" w:rsidRDefault="003F18EE" w:rsidP="003F18EE">
            <w:pPr>
              <w:rPr>
                <w:color w:val="000000"/>
                <w:sz w:val="13"/>
                <w:szCs w:val="13"/>
                <w:lang w:eastAsia="tr-TR"/>
              </w:rPr>
            </w:pPr>
            <w:r w:rsidRPr="00CB56EC">
              <w:rPr>
                <w:color w:val="000000"/>
                <w:sz w:val="13"/>
                <w:szCs w:val="13"/>
                <w:lang w:eastAsia="tr-TR"/>
              </w:rPr>
              <w:t>Nakit Akış Riskinden Korunma Amaçlı İşlemler</w:t>
            </w:r>
          </w:p>
        </w:tc>
        <w:tc>
          <w:tcPr>
            <w:tcW w:w="618" w:type="dxa"/>
            <w:shd w:val="clear" w:color="auto" w:fill="auto"/>
            <w:vAlign w:val="bottom"/>
            <w:hideMark/>
          </w:tcPr>
          <w:p w14:paraId="341C6443"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403F3AA7" w14:textId="5C8C9B77"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54B9EA1D" w14:textId="23F20875"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7B574561" w14:textId="585806DF"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5E0D9B30" w14:textId="5DC66971" w:rsidR="003F18EE" w:rsidRPr="00CB56EC" w:rsidRDefault="003F18EE" w:rsidP="003F18E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4B077181" w14:textId="55628576" w:rsidR="003F18EE" w:rsidRPr="00CB56EC" w:rsidRDefault="003F18EE" w:rsidP="003F18E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779A3F5F" w14:textId="02D1DA33" w:rsidR="003F18EE" w:rsidRPr="00CB56EC" w:rsidRDefault="003F18EE" w:rsidP="003F18EE">
            <w:pPr>
              <w:jc w:val="right"/>
              <w:rPr>
                <w:color w:val="000000"/>
                <w:sz w:val="13"/>
                <w:szCs w:val="13"/>
                <w:lang w:eastAsia="tr-TR"/>
              </w:rPr>
            </w:pPr>
            <w:r w:rsidRPr="00FF2553">
              <w:rPr>
                <w:sz w:val="13"/>
                <w:szCs w:val="13"/>
              </w:rPr>
              <w:t>-</w:t>
            </w:r>
          </w:p>
        </w:tc>
      </w:tr>
      <w:tr w:rsidR="003F18EE" w:rsidRPr="00CB56EC" w14:paraId="353A1604" w14:textId="77777777" w:rsidTr="003F18EE">
        <w:trPr>
          <w:trHeight w:val="130"/>
        </w:trPr>
        <w:tc>
          <w:tcPr>
            <w:tcW w:w="547" w:type="dxa"/>
            <w:shd w:val="clear" w:color="auto" w:fill="auto"/>
            <w:noWrap/>
            <w:hideMark/>
          </w:tcPr>
          <w:p w14:paraId="46C795EB" w14:textId="77777777" w:rsidR="003F18EE" w:rsidRPr="00CB56EC" w:rsidRDefault="003F18EE" w:rsidP="003F18EE">
            <w:pPr>
              <w:rPr>
                <w:color w:val="000000"/>
                <w:sz w:val="13"/>
                <w:szCs w:val="13"/>
                <w:lang w:eastAsia="tr-TR"/>
              </w:rPr>
            </w:pPr>
            <w:r w:rsidRPr="00CB56EC">
              <w:rPr>
                <w:color w:val="000000"/>
                <w:sz w:val="13"/>
                <w:szCs w:val="13"/>
                <w:lang w:eastAsia="tr-TR"/>
              </w:rPr>
              <w:t>3.1.3</w:t>
            </w:r>
          </w:p>
        </w:tc>
        <w:tc>
          <w:tcPr>
            <w:tcW w:w="3363" w:type="dxa"/>
            <w:shd w:val="clear" w:color="auto" w:fill="auto"/>
            <w:vAlign w:val="center"/>
            <w:hideMark/>
          </w:tcPr>
          <w:p w14:paraId="71CF3FFF" w14:textId="77777777" w:rsidR="003F18EE" w:rsidRPr="00CB56EC" w:rsidRDefault="003F18EE" w:rsidP="003F18EE">
            <w:pPr>
              <w:rPr>
                <w:color w:val="000000"/>
                <w:sz w:val="13"/>
                <w:szCs w:val="13"/>
                <w:lang w:eastAsia="tr-TR"/>
              </w:rPr>
            </w:pPr>
            <w:r w:rsidRPr="00CB56EC">
              <w:rPr>
                <w:color w:val="000000"/>
                <w:sz w:val="13"/>
                <w:szCs w:val="13"/>
                <w:lang w:eastAsia="tr-TR"/>
              </w:rPr>
              <w:t>Yurtdışındaki Net Yatırım Riskinden Korunma Amaçlı İşlemler</w:t>
            </w:r>
          </w:p>
        </w:tc>
        <w:tc>
          <w:tcPr>
            <w:tcW w:w="618" w:type="dxa"/>
            <w:shd w:val="clear" w:color="auto" w:fill="auto"/>
            <w:vAlign w:val="bottom"/>
            <w:hideMark/>
          </w:tcPr>
          <w:p w14:paraId="36D6FB7E"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707AF34D" w14:textId="307E9A40"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37D4CBB5" w14:textId="37ABDFD0"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7997A69B" w14:textId="7D368B8B"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49DF8FEE" w14:textId="42A7097C" w:rsidR="003F18EE" w:rsidRPr="00CB56EC" w:rsidRDefault="003F18EE" w:rsidP="003F18E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20A16E9C" w14:textId="7CCA47DE" w:rsidR="003F18EE" w:rsidRPr="00CB56EC" w:rsidRDefault="003F18EE" w:rsidP="003F18E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6C1D25A5" w14:textId="22C4165B" w:rsidR="003F18EE" w:rsidRPr="00CB56EC" w:rsidRDefault="003F18EE" w:rsidP="003F18EE">
            <w:pPr>
              <w:jc w:val="right"/>
              <w:rPr>
                <w:color w:val="000000"/>
                <w:sz w:val="13"/>
                <w:szCs w:val="13"/>
                <w:lang w:eastAsia="tr-TR"/>
              </w:rPr>
            </w:pPr>
            <w:r w:rsidRPr="00FF2553">
              <w:rPr>
                <w:sz w:val="13"/>
                <w:szCs w:val="13"/>
              </w:rPr>
              <w:t>-</w:t>
            </w:r>
          </w:p>
        </w:tc>
      </w:tr>
      <w:tr w:rsidR="003F18EE" w:rsidRPr="00CB56EC" w14:paraId="41591909" w14:textId="77777777" w:rsidTr="003F18EE">
        <w:trPr>
          <w:trHeight w:val="98"/>
        </w:trPr>
        <w:tc>
          <w:tcPr>
            <w:tcW w:w="547" w:type="dxa"/>
            <w:shd w:val="clear" w:color="auto" w:fill="auto"/>
            <w:noWrap/>
            <w:hideMark/>
          </w:tcPr>
          <w:p w14:paraId="106B60A9" w14:textId="77777777" w:rsidR="003F18EE" w:rsidRPr="00CB56EC" w:rsidRDefault="003F18EE" w:rsidP="003F18EE">
            <w:pPr>
              <w:rPr>
                <w:color w:val="000000"/>
                <w:sz w:val="13"/>
                <w:szCs w:val="13"/>
                <w:lang w:eastAsia="tr-TR"/>
              </w:rPr>
            </w:pPr>
            <w:r w:rsidRPr="00CB56EC">
              <w:rPr>
                <w:color w:val="000000"/>
                <w:sz w:val="13"/>
                <w:szCs w:val="13"/>
                <w:lang w:eastAsia="tr-TR"/>
              </w:rPr>
              <w:t>3.2</w:t>
            </w:r>
          </w:p>
        </w:tc>
        <w:tc>
          <w:tcPr>
            <w:tcW w:w="3363" w:type="dxa"/>
            <w:shd w:val="clear" w:color="auto" w:fill="auto"/>
            <w:noWrap/>
            <w:vAlign w:val="center"/>
            <w:hideMark/>
          </w:tcPr>
          <w:p w14:paraId="0267F8A2" w14:textId="77777777" w:rsidR="003F18EE" w:rsidRPr="00CB56EC" w:rsidRDefault="003F18EE" w:rsidP="003F18EE">
            <w:pPr>
              <w:rPr>
                <w:color w:val="000000"/>
                <w:sz w:val="13"/>
                <w:szCs w:val="13"/>
                <w:lang w:eastAsia="tr-TR"/>
              </w:rPr>
            </w:pPr>
            <w:r w:rsidRPr="00CB56EC">
              <w:rPr>
                <w:color w:val="000000"/>
                <w:sz w:val="13"/>
                <w:szCs w:val="13"/>
                <w:lang w:eastAsia="tr-TR"/>
              </w:rPr>
              <w:t>Alım Satım Amaçlı Türev Finansal Araçlar</w:t>
            </w:r>
          </w:p>
        </w:tc>
        <w:tc>
          <w:tcPr>
            <w:tcW w:w="618" w:type="dxa"/>
            <w:shd w:val="clear" w:color="auto" w:fill="auto"/>
            <w:vAlign w:val="bottom"/>
            <w:hideMark/>
          </w:tcPr>
          <w:p w14:paraId="69BA0C08"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216C7D0E" w14:textId="4586E9E9" w:rsidR="003F18EE" w:rsidRPr="00CB56EC" w:rsidRDefault="003F18EE" w:rsidP="003F18EE">
            <w:pPr>
              <w:jc w:val="right"/>
              <w:rPr>
                <w:sz w:val="13"/>
                <w:szCs w:val="13"/>
              </w:rPr>
            </w:pPr>
            <w:r w:rsidRPr="00F020A3">
              <w:rPr>
                <w:sz w:val="13"/>
                <w:szCs w:val="13"/>
              </w:rPr>
              <w:t>898,828</w:t>
            </w:r>
          </w:p>
        </w:tc>
        <w:tc>
          <w:tcPr>
            <w:tcW w:w="795" w:type="dxa"/>
            <w:shd w:val="clear" w:color="auto" w:fill="auto"/>
            <w:vAlign w:val="bottom"/>
            <w:hideMark/>
          </w:tcPr>
          <w:p w14:paraId="5A064D03" w14:textId="19053CEC" w:rsidR="003F18EE" w:rsidRPr="00CB56EC" w:rsidRDefault="003F18EE" w:rsidP="003F18EE">
            <w:pPr>
              <w:jc w:val="right"/>
              <w:rPr>
                <w:sz w:val="13"/>
                <w:szCs w:val="13"/>
              </w:rPr>
            </w:pPr>
            <w:r w:rsidRPr="00F020A3">
              <w:rPr>
                <w:sz w:val="13"/>
                <w:szCs w:val="13"/>
              </w:rPr>
              <w:t>1,161,165</w:t>
            </w:r>
          </w:p>
        </w:tc>
        <w:tc>
          <w:tcPr>
            <w:tcW w:w="795" w:type="dxa"/>
            <w:shd w:val="clear" w:color="auto" w:fill="auto"/>
            <w:vAlign w:val="bottom"/>
            <w:hideMark/>
          </w:tcPr>
          <w:p w14:paraId="3EC55E81" w14:textId="660E800D" w:rsidR="003F18EE" w:rsidRPr="00CB56EC" w:rsidRDefault="003F18EE" w:rsidP="003F18EE">
            <w:pPr>
              <w:jc w:val="right"/>
              <w:rPr>
                <w:sz w:val="13"/>
                <w:szCs w:val="13"/>
              </w:rPr>
            </w:pPr>
            <w:r w:rsidRPr="00F020A3">
              <w:rPr>
                <w:sz w:val="13"/>
                <w:szCs w:val="13"/>
              </w:rPr>
              <w:t>2,059,993</w:t>
            </w:r>
          </w:p>
        </w:tc>
        <w:tc>
          <w:tcPr>
            <w:tcW w:w="795" w:type="dxa"/>
            <w:shd w:val="clear" w:color="auto" w:fill="auto"/>
            <w:vAlign w:val="bottom"/>
            <w:hideMark/>
          </w:tcPr>
          <w:p w14:paraId="34C762B7" w14:textId="5A363493" w:rsidR="003F18EE" w:rsidRPr="00CB56EC" w:rsidRDefault="003F18EE" w:rsidP="003F18EE">
            <w:pPr>
              <w:jc w:val="right"/>
              <w:rPr>
                <w:b/>
                <w:bCs/>
                <w:color w:val="000000"/>
                <w:sz w:val="13"/>
                <w:szCs w:val="13"/>
                <w:lang w:eastAsia="tr-TR"/>
              </w:rPr>
            </w:pPr>
            <w:r w:rsidRPr="00210B51">
              <w:rPr>
                <w:sz w:val="13"/>
                <w:szCs w:val="13"/>
              </w:rPr>
              <w:t>1,165,161</w:t>
            </w:r>
          </w:p>
        </w:tc>
        <w:tc>
          <w:tcPr>
            <w:tcW w:w="795" w:type="dxa"/>
            <w:shd w:val="clear" w:color="auto" w:fill="auto"/>
            <w:vAlign w:val="bottom"/>
            <w:hideMark/>
          </w:tcPr>
          <w:p w14:paraId="6022D6E0" w14:textId="4959EA5A" w:rsidR="003F18EE" w:rsidRPr="00CB56EC" w:rsidRDefault="003F18EE" w:rsidP="003F18EE">
            <w:pPr>
              <w:jc w:val="right"/>
              <w:rPr>
                <w:b/>
                <w:bCs/>
                <w:color w:val="000000"/>
                <w:sz w:val="13"/>
                <w:szCs w:val="13"/>
                <w:lang w:eastAsia="tr-TR"/>
              </w:rPr>
            </w:pPr>
            <w:r w:rsidRPr="00210B51">
              <w:rPr>
                <w:sz w:val="13"/>
                <w:szCs w:val="13"/>
              </w:rPr>
              <w:t>1,165,624</w:t>
            </w:r>
          </w:p>
        </w:tc>
        <w:tc>
          <w:tcPr>
            <w:tcW w:w="796" w:type="dxa"/>
            <w:shd w:val="clear" w:color="auto" w:fill="auto"/>
            <w:vAlign w:val="bottom"/>
            <w:hideMark/>
          </w:tcPr>
          <w:p w14:paraId="339A4BC2" w14:textId="69A96A45" w:rsidR="003F18EE" w:rsidRPr="00CB56EC" w:rsidRDefault="003F18EE" w:rsidP="003F18EE">
            <w:pPr>
              <w:jc w:val="right"/>
              <w:rPr>
                <w:b/>
                <w:bCs/>
                <w:color w:val="000000"/>
                <w:sz w:val="13"/>
                <w:szCs w:val="13"/>
                <w:lang w:eastAsia="tr-TR"/>
              </w:rPr>
            </w:pPr>
            <w:r w:rsidRPr="00210B51">
              <w:rPr>
                <w:sz w:val="13"/>
                <w:szCs w:val="13"/>
              </w:rPr>
              <w:t>2,330,785</w:t>
            </w:r>
          </w:p>
        </w:tc>
      </w:tr>
      <w:tr w:rsidR="003F18EE" w:rsidRPr="00CB56EC" w14:paraId="107B1C90" w14:textId="77777777" w:rsidTr="003F18EE">
        <w:trPr>
          <w:trHeight w:val="98"/>
        </w:trPr>
        <w:tc>
          <w:tcPr>
            <w:tcW w:w="547" w:type="dxa"/>
            <w:shd w:val="clear" w:color="auto" w:fill="auto"/>
            <w:noWrap/>
            <w:hideMark/>
          </w:tcPr>
          <w:p w14:paraId="122233A8" w14:textId="77777777" w:rsidR="003F18EE" w:rsidRPr="00CB56EC" w:rsidRDefault="003F18EE" w:rsidP="003F18EE">
            <w:pPr>
              <w:rPr>
                <w:color w:val="000000"/>
                <w:sz w:val="13"/>
                <w:szCs w:val="13"/>
                <w:lang w:eastAsia="tr-TR"/>
              </w:rPr>
            </w:pPr>
            <w:r w:rsidRPr="00CB56EC">
              <w:rPr>
                <w:color w:val="000000"/>
                <w:sz w:val="13"/>
                <w:szCs w:val="13"/>
                <w:lang w:eastAsia="tr-TR"/>
              </w:rPr>
              <w:t>3.2.1</w:t>
            </w:r>
          </w:p>
        </w:tc>
        <w:tc>
          <w:tcPr>
            <w:tcW w:w="3363" w:type="dxa"/>
            <w:shd w:val="clear" w:color="auto" w:fill="auto"/>
            <w:noWrap/>
            <w:vAlign w:val="center"/>
            <w:hideMark/>
          </w:tcPr>
          <w:p w14:paraId="45246F26" w14:textId="77777777" w:rsidR="003F18EE" w:rsidRPr="00CB56EC" w:rsidRDefault="003F18EE" w:rsidP="003F18EE">
            <w:pPr>
              <w:rPr>
                <w:color w:val="000000"/>
                <w:sz w:val="13"/>
                <w:szCs w:val="13"/>
                <w:lang w:eastAsia="tr-TR"/>
              </w:rPr>
            </w:pPr>
            <w:r w:rsidRPr="00CB56EC">
              <w:rPr>
                <w:color w:val="000000"/>
                <w:sz w:val="13"/>
                <w:szCs w:val="13"/>
                <w:lang w:eastAsia="tr-TR"/>
              </w:rPr>
              <w:t>Vadeli Alım-Satım İşlemleri</w:t>
            </w:r>
          </w:p>
        </w:tc>
        <w:tc>
          <w:tcPr>
            <w:tcW w:w="618" w:type="dxa"/>
            <w:shd w:val="clear" w:color="auto" w:fill="auto"/>
            <w:vAlign w:val="bottom"/>
            <w:hideMark/>
          </w:tcPr>
          <w:p w14:paraId="21C8EAB6"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33E0FCCB" w14:textId="7C86CA1D"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594EC5D2" w14:textId="00159216"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3E07ED78" w14:textId="3C6AE7CB"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512DE8D0" w14:textId="0688D759" w:rsidR="003F18EE" w:rsidRPr="00CB56EC" w:rsidRDefault="003F18EE" w:rsidP="003F18EE">
            <w:pPr>
              <w:jc w:val="right"/>
              <w:rPr>
                <w:b/>
                <w:bCs/>
                <w:color w:val="000000"/>
                <w:sz w:val="13"/>
                <w:szCs w:val="13"/>
                <w:lang w:eastAsia="tr-TR"/>
              </w:rPr>
            </w:pPr>
            <w:r w:rsidRPr="00FF2553">
              <w:rPr>
                <w:sz w:val="13"/>
                <w:szCs w:val="13"/>
              </w:rPr>
              <w:t>-</w:t>
            </w:r>
          </w:p>
        </w:tc>
        <w:tc>
          <w:tcPr>
            <w:tcW w:w="795" w:type="dxa"/>
            <w:shd w:val="clear" w:color="auto" w:fill="auto"/>
            <w:vAlign w:val="bottom"/>
            <w:hideMark/>
          </w:tcPr>
          <w:p w14:paraId="694953B1" w14:textId="639E59CC" w:rsidR="003F18EE" w:rsidRPr="00CB56EC" w:rsidRDefault="003F18EE" w:rsidP="003F18EE">
            <w:pPr>
              <w:jc w:val="right"/>
              <w:rPr>
                <w:b/>
                <w:bCs/>
                <w:color w:val="000000"/>
                <w:sz w:val="13"/>
                <w:szCs w:val="13"/>
                <w:lang w:eastAsia="tr-TR"/>
              </w:rPr>
            </w:pPr>
            <w:r w:rsidRPr="00FF2553">
              <w:rPr>
                <w:sz w:val="13"/>
                <w:szCs w:val="13"/>
              </w:rPr>
              <w:t>-</w:t>
            </w:r>
          </w:p>
        </w:tc>
        <w:tc>
          <w:tcPr>
            <w:tcW w:w="796" w:type="dxa"/>
            <w:shd w:val="clear" w:color="auto" w:fill="auto"/>
            <w:vAlign w:val="bottom"/>
            <w:hideMark/>
          </w:tcPr>
          <w:p w14:paraId="3D1CAF3A" w14:textId="76880668" w:rsidR="003F18EE" w:rsidRPr="00CB56EC" w:rsidRDefault="003F18EE" w:rsidP="003F18EE">
            <w:pPr>
              <w:jc w:val="right"/>
              <w:rPr>
                <w:b/>
                <w:bCs/>
                <w:color w:val="000000"/>
                <w:sz w:val="13"/>
                <w:szCs w:val="13"/>
                <w:lang w:eastAsia="tr-TR"/>
              </w:rPr>
            </w:pPr>
            <w:r w:rsidRPr="00FF2553">
              <w:rPr>
                <w:sz w:val="13"/>
                <w:szCs w:val="13"/>
              </w:rPr>
              <w:t>-</w:t>
            </w:r>
          </w:p>
        </w:tc>
      </w:tr>
      <w:tr w:rsidR="003F18EE" w:rsidRPr="00CB56EC" w14:paraId="0F8EC880" w14:textId="77777777" w:rsidTr="003F18EE">
        <w:trPr>
          <w:trHeight w:val="98"/>
        </w:trPr>
        <w:tc>
          <w:tcPr>
            <w:tcW w:w="547" w:type="dxa"/>
            <w:shd w:val="clear" w:color="auto" w:fill="auto"/>
            <w:noWrap/>
            <w:hideMark/>
          </w:tcPr>
          <w:p w14:paraId="5E0387A5" w14:textId="77777777" w:rsidR="003F18EE" w:rsidRPr="00CB56EC" w:rsidRDefault="003F18EE" w:rsidP="003F18EE">
            <w:pPr>
              <w:rPr>
                <w:color w:val="000000"/>
                <w:sz w:val="13"/>
                <w:szCs w:val="13"/>
                <w:lang w:eastAsia="tr-TR"/>
              </w:rPr>
            </w:pPr>
            <w:r w:rsidRPr="00CB56EC">
              <w:rPr>
                <w:color w:val="000000"/>
                <w:sz w:val="13"/>
                <w:szCs w:val="13"/>
                <w:lang w:eastAsia="tr-TR"/>
              </w:rPr>
              <w:t>3.2.1.1</w:t>
            </w:r>
          </w:p>
        </w:tc>
        <w:tc>
          <w:tcPr>
            <w:tcW w:w="3363" w:type="dxa"/>
            <w:shd w:val="clear" w:color="auto" w:fill="auto"/>
            <w:noWrap/>
            <w:vAlign w:val="center"/>
            <w:hideMark/>
          </w:tcPr>
          <w:p w14:paraId="48779BC8" w14:textId="77777777" w:rsidR="003F18EE" w:rsidRPr="00CB56EC" w:rsidRDefault="003F18EE" w:rsidP="003F18EE">
            <w:pPr>
              <w:rPr>
                <w:color w:val="000000"/>
                <w:sz w:val="13"/>
                <w:szCs w:val="13"/>
                <w:lang w:eastAsia="tr-TR"/>
              </w:rPr>
            </w:pPr>
            <w:r w:rsidRPr="00CB56EC">
              <w:rPr>
                <w:color w:val="000000"/>
                <w:sz w:val="13"/>
                <w:szCs w:val="13"/>
                <w:lang w:eastAsia="tr-TR"/>
              </w:rPr>
              <w:t>Vadeli Döviz Alım İşlemleri</w:t>
            </w:r>
          </w:p>
        </w:tc>
        <w:tc>
          <w:tcPr>
            <w:tcW w:w="618" w:type="dxa"/>
            <w:shd w:val="clear" w:color="auto" w:fill="auto"/>
            <w:vAlign w:val="bottom"/>
            <w:hideMark/>
          </w:tcPr>
          <w:p w14:paraId="2FA03581"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30315448" w14:textId="1985B3D5"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6F7B0D65" w14:textId="69B1E94B"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5EBDC138" w14:textId="34CC9432"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30AA5FFB" w14:textId="27248C5E" w:rsidR="003F18EE" w:rsidRPr="00CB56EC" w:rsidRDefault="003F18EE" w:rsidP="003F18E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1330E379" w14:textId="1D6CA721" w:rsidR="003F18EE" w:rsidRPr="00CB56EC" w:rsidRDefault="003F18EE" w:rsidP="003F18E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559350C7" w14:textId="7BF87BDF" w:rsidR="003F18EE" w:rsidRPr="00CB56EC" w:rsidRDefault="003F18EE" w:rsidP="003F18EE">
            <w:pPr>
              <w:jc w:val="right"/>
              <w:rPr>
                <w:color w:val="000000"/>
                <w:sz w:val="13"/>
                <w:szCs w:val="13"/>
                <w:lang w:eastAsia="tr-TR"/>
              </w:rPr>
            </w:pPr>
            <w:r w:rsidRPr="00FF2553">
              <w:rPr>
                <w:sz w:val="13"/>
                <w:szCs w:val="13"/>
              </w:rPr>
              <w:t>-</w:t>
            </w:r>
          </w:p>
        </w:tc>
      </w:tr>
      <w:tr w:rsidR="003F18EE" w:rsidRPr="00CB56EC" w14:paraId="27F6F888" w14:textId="77777777" w:rsidTr="003F18EE">
        <w:trPr>
          <w:trHeight w:val="98"/>
        </w:trPr>
        <w:tc>
          <w:tcPr>
            <w:tcW w:w="547" w:type="dxa"/>
            <w:shd w:val="clear" w:color="auto" w:fill="auto"/>
            <w:noWrap/>
            <w:hideMark/>
          </w:tcPr>
          <w:p w14:paraId="73AE80AF" w14:textId="77777777" w:rsidR="003F18EE" w:rsidRPr="00CB56EC" w:rsidRDefault="003F18EE" w:rsidP="003F18EE">
            <w:pPr>
              <w:rPr>
                <w:color w:val="000000"/>
                <w:sz w:val="13"/>
                <w:szCs w:val="13"/>
                <w:lang w:eastAsia="tr-TR"/>
              </w:rPr>
            </w:pPr>
            <w:r w:rsidRPr="00CB56EC">
              <w:rPr>
                <w:color w:val="000000"/>
                <w:sz w:val="13"/>
                <w:szCs w:val="13"/>
                <w:lang w:eastAsia="tr-TR"/>
              </w:rPr>
              <w:t>3.2.1.2</w:t>
            </w:r>
          </w:p>
        </w:tc>
        <w:tc>
          <w:tcPr>
            <w:tcW w:w="3363" w:type="dxa"/>
            <w:shd w:val="clear" w:color="auto" w:fill="auto"/>
            <w:noWrap/>
            <w:vAlign w:val="center"/>
            <w:hideMark/>
          </w:tcPr>
          <w:p w14:paraId="088B9D88" w14:textId="77777777" w:rsidR="003F18EE" w:rsidRPr="00CB56EC" w:rsidRDefault="003F18EE" w:rsidP="003F18EE">
            <w:pPr>
              <w:rPr>
                <w:color w:val="000000"/>
                <w:sz w:val="13"/>
                <w:szCs w:val="13"/>
                <w:lang w:eastAsia="tr-TR"/>
              </w:rPr>
            </w:pPr>
            <w:r w:rsidRPr="00CB56EC">
              <w:rPr>
                <w:color w:val="000000"/>
                <w:sz w:val="13"/>
                <w:szCs w:val="13"/>
                <w:lang w:eastAsia="tr-TR"/>
              </w:rPr>
              <w:t>Vadeli Döviz Satım İşlemleri</w:t>
            </w:r>
          </w:p>
        </w:tc>
        <w:tc>
          <w:tcPr>
            <w:tcW w:w="618" w:type="dxa"/>
            <w:shd w:val="clear" w:color="auto" w:fill="auto"/>
            <w:vAlign w:val="bottom"/>
            <w:hideMark/>
          </w:tcPr>
          <w:p w14:paraId="6F2729DE"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4C7E2415" w14:textId="614B19B0"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1E3B0BFA" w14:textId="49909FD7"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5A474132" w14:textId="55AF8672"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7A9D1106" w14:textId="6A15203F" w:rsidR="003F18EE" w:rsidRPr="00CB56EC" w:rsidRDefault="003F18EE" w:rsidP="003F18E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76A308AA" w14:textId="077330B7" w:rsidR="003F18EE" w:rsidRPr="00CB56EC" w:rsidRDefault="003F18EE" w:rsidP="003F18E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67905AC4" w14:textId="2302C760" w:rsidR="003F18EE" w:rsidRPr="00CB56EC" w:rsidRDefault="003F18EE" w:rsidP="003F18EE">
            <w:pPr>
              <w:jc w:val="right"/>
              <w:rPr>
                <w:color w:val="000000"/>
                <w:sz w:val="13"/>
                <w:szCs w:val="13"/>
                <w:lang w:eastAsia="tr-TR"/>
              </w:rPr>
            </w:pPr>
            <w:r w:rsidRPr="00FF2553">
              <w:rPr>
                <w:sz w:val="13"/>
                <w:szCs w:val="13"/>
              </w:rPr>
              <w:t>-</w:t>
            </w:r>
          </w:p>
        </w:tc>
      </w:tr>
      <w:tr w:rsidR="003F18EE" w:rsidRPr="00CB56EC" w14:paraId="1DA7B875" w14:textId="77777777" w:rsidTr="003F18EE">
        <w:trPr>
          <w:trHeight w:val="98"/>
        </w:trPr>
        <w:tc>
          <w:tcPr>
            <w:tcW w:w="547" w:type="dxa"/>
            <w:shd w:val="clear" w:color="auto" w:fill="auto"/>
            <w:noWrap/>
            <w:hideMark/>
          </w:tcPr>
          <w:p w14:paraId="48A93F64" w14:textId="77777777" w:rsidR="003F18EE" w:rsidRPr="00CB56EC" w:rsidRDefault="003F18EE" w:rsidP="003F18EE">
            <w:pPr>
              <w:rPr>
                <w:color w:val="000000"/>
                <w:sz w:val="13"/>
                <w:szCs w:val="13"/>
                <w:lang w:eastAsia="tr-TR"/>
              </w:rPr>
            </w:pPr>
            <w:r w:rsidRPr="00CB56EC">
              <w:rPr>
                <w:color w:val="000000"/>
                <w:sz w:val="13"/>
                <w:szCs w:val="13"/>
                <w:lang w:eastAsia="tr-TR"/>
              </w:rPr>
              <w:t>3.2.2</w:t>
            </w:r>
          </w:p>
        </w:tc>
        <w:tc>
          <w:tcPr>
            <w:tcW w:w="3363" w:type="dxa"/>
            <w:shd w:val="clear" w:color="auto" w:fill="auto"/>
            <w:noWrap/>
            <w:vAlign w:val="center"/>
            <w:hideMark/>
          </w:tcPr>
          <w:p w14:paraId="1FF1ABD5" w14:textId="77777777" w:rsidR="003F18EE" w:rsidRPr="00CB56EC" w:rsidRDefault="003F18EE" w:rsidP="003F18EE">
            <w:pPr>
              <w:rPr>
                <w:color w:val="000000"/>
                <w:sz w:val="13"/>
                <w:szCs w:val="13"/>
                <w:lang w:eastAsia="tr-TR"/>
              </w:rPr>
            </w:pPr>
            <w:r w:rsidRPr="00CB56EC">
              <w:rPr>
                <w:color w:val="000000"/>
                <w:sz w:val="13"/>
                <w:szCs w:val="13"/>
                <w:lang w:eastAsia="tr-TR"/>
              </w:rPr>
              <w:t>Diğer Vadeli Alım-Satım İşlemleri</w:t>
            </w:r>
          </w:p>
        </w:tc>
        <w:tc>
          <w:tcPr>
            <w:tcW w:w="618" w:type="dxa"/>
            <w:shd w:val="clear" w:color="auto" w:fill="auto"/>
            <w:vAlign w:val="bottom"/>
            <w:hideMark/>
          </w:tcPr>
          <w:p w14:paraId="1559CF51"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31730E19" w14:textId="3DB2D256" w:rsidR="003F18EE" w:rsidRPr="00CB56EC" w:rsidRDefault="003F18EE" w:rsidP="003F18EE">
            <w:pPr>
              <w:jc w:val="right"/>
              <w:rPr>
                <w:sz w:val="13"/>
                <w:szCs w:val="13"/>
              </w:rPr>
            </w:pPr>
            <w:r w:rsidRPr="00F020A3">
              <w:rPr>
                <w:sz w:val="13"/>
                <w:szCs w:val="13"/>
              </w:rPr>
              <w:t>898,828</w:t>
            </w:r>
          </w:p>
        </w:tc>
        <w:tc>
          <w:tcPr>
            <w:tcW w:w="795" w:type="dxa"/>
            <w:shd w:val="clear" w:color="auto" w:fill="auto"/>
            <w:vAlign w:val="bottom"/>
            <w:hideMark/>
          </w:tcPr>
          <w:p w14:paraId="25F0AD59" w14:textId="6A2D7F32" w:rsidR="003F18EE" w:rsidRPr="00CB56EC" w:rsidRDefault="003F18EE" w:rsidP="003F18EE">
            <w:pPr>
              <w:jc w:val="right"/>
              <w:rPr>
                <w:sz w:val="13"/>
                <w:szCs w:val="13"/>
              </w:rPr>
            </w:pPr>
            <w:r w:rsidRPr="00F020A3">
              <w:rPr>
                <w:sz w:val="13"/>
                <w:szCs w:val="13"/>
              </w:rPr>
              <w:t>1,161,165</w:t>
            </w:r>
          </w:p>
        </w:tc>
        <w:tc>
          <w:tcPr>
            <w:tcW w:w="795" w:type="dxa"/>
            <w:shd w:val="clear" w:color="auto" w:fill="auto"/>
            <w:vAlign w:val="bottom"/>
            <w:hideMark/>
          </w:tcPr>
          <w:p w14:paraId="1D370820" w14:textId="2E584BE1" w:rsidR="003F18EE" w:rsidRPr="00CB56EC" w:rsidRDefault="003F18EE" w:rsidP="003F18EE">
            <w:pPr>
              <w:jc w:val="right"/>
              <w:rPr>
                <w:sz w:val="13"/>
                <w:szCs w:val="13"/>
              </w:rPr>
            </w:pPr>
            <w:r w:rsidRPr="00F020A3">
              <w:rPr>
                <w:sz w:val="13"/>
                <w:szCs w:val="13"/>
              </w:rPr>
              <w:t>2,059,993</w:t>
            </w:r>
          </w:p>
        </w:tc>
        <w:tc>
          <w:tcPr>
            <w:tcW w:w="795" w:type="dxa"/>
            <w:shd w:val="clear" w:color="auto" w:fill="auto"/>
            <w:vAlign w:val="bottom"/>
            <w:hideMark/>
          </w:tcPr>
          <w:p w14:paraId="633F7077" w14:textId="7D03A337" w:rsidR="003F18EE" w:rsidRPr="00CB56EC" w:rsidRDefault="003F18EE" w:rsidP="003F18EE">
            <w:pPr>
              <w:jc w:val="right"/>
              <w:rPr>
                <w:color w:val="000000"/>
                <w:sz w:val="13"/>
                <w:szCs w:val="13"/>
                <w:lang w:eastAsia="tr-TR"/>
              </w:rPr>
            </w:pPr>
            <w:r w:rsidRPr="00210B51">
              <w:rPr>
                <w:sz w:val="13"/>
                <w:szCs w:val="13"/>
              </w:rPr>
              <w:t>1,165,161</w:t>
            </w:r>
          </w:p>
        </w:tc>
        <w:tc>
          <w:tcPr>
            <w:tcW w:w="795" w:type="dxa"/>
            <w:shd w:val="clear" w:color="auto" w:fill="auto"/>
            <w:vAlign w:val="bottom"/>
            <w:hideMark/>
          </w:tcPr>
          <w:p w14:paraId="13CA71F4" w14:textId="0E762F23" w:rsidR="003F18EE" w:rsidRPr="00CB56EC" w:rsidRDefault="003F18EE" w:rsidP="003F18EE">
            <w:pPr>
              <w:jc w:val="right"/>
              <w:rPr>
                <w:color w:val="000000"/>
                <w:sz w:val="13"/>
                <w:szCs w:val="13"/>
                <w:lang w:eastAsia="tr-TR"/>
              </w:rPr>
            </w:pPr>
            <w:r w:rsidRPr="00210B51">
              <w:rPr>
                <w:sz w:val="13"/>
                <w:szCs w:val="13"/>
              </w:rPr>
              <w:t>1,165,624</w:t>
            </w:r>
          </w:p>
        </w:tc>
        <w:tc>
          <w:tcPr>
            <w:tcW w:w="796" w:type="dxa"/>
            <w:shd w:val="clear" w:color="auto" w:fill="auto"/>
            <w:vAlign w:val="bottom"/>
            <w:hideMark/>
          </w:tcPr>
          <w:p w14:paraId="5882669F" w14:textId="4625A46E" w:rsidR="003F18EE" w:rsidRPr="00CB56EC" w:rsidRDefault="003F18EE" w:rsidP="003F18EE">
            <w:pPr>
              <w:jc w:val="right"/>
              <w:rPr>
                <w:color w:val="000000"/>
                <w:sz w:val="13"/>
                <w:szCs w:val="13"/>
                <w:lang w:eastAsia="tr-TR"/>
              </w:rPr>
            </w:pPr>
            <w:r w:rsidRPr="00210B51">
              <w:rPr>
                <w:sz w:val="13"/>
                <w:szCs w:val="13"/>
              </w:rPr>
              <w:t>2,330,785</w:t>
            </w:r>
          </w:p>
        </w:tc>
      </w:tr>
      <w:tr w:rsidR="003F18EE" w:rsidRPr="00CB56EC" w14:paraId="4885D0BE" w14:textId="77777777" w:rsidTr="003F18EE">
        <w:trPr>
          <w:trHeight w:val="98"/>
        </w:trPr>
        <w:tc>
          <w:tcPr>
            <w:tcW w:w="547" w:type="dxa"/>
            <w:shd w:val="clear" w:color="auto" w:fill="auto"/>
            <w:noWrap/>
            <w:hideMark/>
          </w:tcPr>
          <w:p w14:paraId="465C1A0C" w14:textId="77777777" w:rsidR="003F18EE" w:rsidRPr="00CB56EC" w:rsidRDefault="003F18EE" w:rsidP="003F18EE">
            <w:pPr>
              <w:rPr>
                <w:color w:val="000000"/>
                <w:sz w:val="13"/>
                <w:szCs w:val="13"/>
                <w:lang w:eastAsia="tr-TR"/>
              </w:rPr>
            </w:pPr>
            <w:r w:rsidRPr="00CB56EC">
              <w:rPr>
                <w:color w:val="000000"/>
                <w:sz w:val="13"/>
                <w:szCs w:val="13"/>
                <w:lang w:eastAsia="tr-TR"/>
              </w:rPr>
              <w:t>3.3</w:t>
            </w:r>
          </w:p>
        </w:tc>
        <w:tc>
          <w:tcPr>
            <w:tcW w:w="3363" w:type="dxa"/>
            <w:shd w:val="clear" w:color="auto" w:fill="auto"/>
            <w:noWrap/>
            <w:vAlign w:val="center"/>
            <w:hideMark/>
          </w:tcPr>
          <w:p w14:paraId="56602B61" w14:textId="77777777" w:rsidR="003F18EE" w:rsidRPr="00CB56EC" w:rsidRDefault="003F18EE" w:rsidP="003F18EE">
            <w:pPr>
              <w:rPr>
                <w:color w:val="000000"/>
                <w:sz w:val="13"/>
                <w:szCs w:val="13"/>
                <w:lang w:eastAsia="tr-TR"/>
              </w:rPr>
            </w:pPr>
            <w:r w:rsidRPr="00CB56EC">
              <w:rPr>
                <w:color w:val="000000"/>
                <w:sz w:val="13"/>
                <w:szCs w:val="13"/>
                <w:lang w:eastAsia="tr-TR"/>
              </w:rPr>
              <w:t>Diğer</w:t>
            </w:r>
          </w:p>
        </w:tc>
        <w:tc>
          <w:tcPr>
            <w:tcW w:w="618" w:type="dxa"/>
            <w:shd w:val="clear" w:color="auto" w:fill="auto"/>
            <w:vAlign w:val="bottom"/>
            <w:hideMark/>
          </w:tcPr>
          <w:p w14:paraId="426D0D18"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6C9C17ED" w14:textId="68FE3533"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3B4EC081" w14:textId="26047349"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573BF3CC" w14:textId="66E46D56"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3204B845" w14:textId="0A917DF3" w:rsidR="003F18EE" w:rsidRPr="00CB56EC" w:rsidRDefault="003F18EE" w:rsidP="003F18E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7A1DFCC4" w14:textId="3D1B9F93" w:rsidR="003F18EE" w:rsidRPr="00CB56EC" w:rsidRDefault="003F18EE" w:rsidP="003F18E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6B76D2E7" w14:textId="20EAB659" w:rsidR="003F18EE" w:rsidRPr="00CB56EC" w:rsidRDefault="003F18EE" w:rsidP="003F18EE">
            <w:pPr>
              <w:jc w:val="right"/>
              <w:rPr>
                <w:color w:val="000000"/>
                <w:sz w:val="13"/>
                <w:szCs w:val="13"/>
                <w:lang w:eastAsia="tr-TR"/>
              </w:rPr>
            </w:pPr>
            <w:r w:rsidRPr="00FF2553">
              <w:rPr>
                <w:sz w:val="13"/>
                <w:szCs w:val="13"/>
              </w:rPr>
              <w:t>-</w:t>
            </w:r>
          </w:p>
        </w:tc>
      </w:tr>
      <w:tr w:rsidR="003F18EE" w:rsidRPr="003F18EE" w14:paraId="0F943F1D" w14:textId="77777777" w:rsidTr="003F18EE">
        <w:trPr>
          <w:trHeight w:val="98"/>
        </w:trPr>
        <w:tc>
          <w:tcPr>
            <w:tcW w:w="547" w:type="dxa"/>
            <w:shd w:val="clear" w:color="auto" w:fill="auto"/>
            <w:noWrap/>
            <w:hideMark/>
          </w:tcPr>
          <w:p w14:paraId="50A5E75C" w14:textId="77777777" w:rsidR="003F18EE" w:rsidRPr="003F18EE" w:rsidRDefault="003F18EE" w:rsidP="003F18EE">
            <w:pPr>
              <w:rPr>
                <w:b/>
                <w:color w:val="000000"/>
                <w:sz w:val="13"/>
                <w:szCs w:val="13"/>
                <w:lang w:eastAsia="tr-TR"/>
              </w:rPr>
            </w:pPr>
            <w:r w:rsidRPr="003F18EE">
              <w:rPr>
                <w:b/>
                <w:color w:val="000000"/>
                <w:sz w:val="13"/>
                <w:szCs w:val="13"/>
                <w:lang w:eastAsia="tr-TR"/>
              </w:rPr>
              <w:t>B.</w:t>
            </w:r>
          </w:p>
        </w:tc>
        <w:tc>
          <w:tcPr>
            <w:tcW w:w="3363" w:type="dxa"/>
            <w:shd w:val="clear" w:color="auto" w:fill="auto"/>
            <w:noWrap/>
            <w:vAlign w:val="center"/>
            <w:hideMark/>
          </w:tcPr>
          <w:p w14:paraId="07A98234" w14:textId="77777777" w:rsidR="003F18EE" w:rsidRPr="003F18EE" w:rsidRDefault="003F18EE" w:rsidP="003F18EE">
            <w:pPr>
              <w:rPr>
                <w:b/>
                <w:color w:val="000000"/>
                <w:sz w:val="13"/>
                <w:szCs w:val="13"/>
                <w:lang w:eastAsia="tr-TR"/>
              </w:rPr>
            </w:pPr>
            <w:r w:rsidRPr="003F18EE">
              <w:rPr>
                <w:b/>
                <w:color w:val="000000"/>
                <w:sz w:val="13"/>
                <w:szCs w:val="13"/>
                <w:lang w:eastAsia="tr-TR"/>
              </w:rPr>
              <w:t>EMANET VE REHİNLİ KIYMETLER (IV+V+VI)</w:t>
            </w:r>
          </w:p>
        </w:tc>
        <w:tc>
          <w:tcPr>
            <w:tcW w:w="618" w:type="dxa"/>
            <w:shd w:val="clear" w:color="auto" w:fill="auto"/>
            <w:vAlign w:val="bottom"/>
            <w:hideMark/>
          </w:tcPr>
          <w:p w14:paraId="0CF4A6D6" w14:textId="77777777" w:rsidR="003F18EE" w:rsidRPr="003F18EE" w:rsidRDefault="003F18EE" w:rsidP="003F18EE">
            <w:pPr>
              <w:jc w:val="center"/>
              <w:rPr>
                <w:b/>
                <w:color w:val="000000"/>
                <w:sz w:val="13"/>
                <w:szCs w:val="13"/>
                <w:lang w:eastAsia="tr-TR"/>
              </w:rPr>
            </w:pPr>
          </w:p>
        </w:tc>
        <w:tc>
          <w:tcPr>
            <w:tcW w:w="795" w:type="dxa"/>
            <w:shd w:val="clear" w:color="auto" w:fill="auto"/>
            <w:vAlign w:val="bottom"/>
            <w:hideMark/>
          </w:tcPr>
          <w:p w14:paraId="20B11E16" w14:textId="0B9CB801" w:rsidR="003F18EE" w:rsidRPr="003F18EE" w:rsidRDefault="003F18EE" w:rsidP="003F18EE">
            <w:pPr>
              <w:jc w:val="right"/>
              <w:rPr>
                <w:b/>
                <w:sz w:val="13"/>
                <w:szCs w:val="13"/>
              </w:rPr>
            </w:pPr>
            <w:r w:rsidRPr="00F020A3">
              <w:rPr>
                <w:b/>
                <w:sz w:val="13"/>
                <w:szCs w:val="13"/>
              </w:rPr>
              <w:t>107,658,576</w:t>
            </w:r>
          </w:p>
        </w:tc>
        <w:tc>
          <w:tcPr>
            <w:tcW w:w="795" w:type="dxa"/>
            <w:shd w:val="clear" w:color="auto" w:fill="auto"/>
            <w:vAlign w:val="bottom"/>
            <w:hideMark/>
          </w:tcPr>
          <w:p w14:paraId="45DBEA43" w14:textId="7159D21E" w:rsidR="003F18EE" w:rsidRPr="003F18EE" w:rsidRDefault="003F18EE" w:rsidP="003F18EE">
            <w:pPr>
              <w:jc w:val="right"/>
              <w:rPr>
                <w:b/>
                <w:sz w:val="13"/>
                <w:szCs w:val="13"/>
              </w:rPr>
            </w:pPr>
            <w:r w:rsidRPr="00F020A3">
              <w:rPr>
                <w:b/>
                <w:sz w:val="13"/>
                <w:szCs w:val="13"/>
              </w:rPr>
              <w:t>378,985</w:t>
            </w:r>
          </w:p>
        </w:tc>
        <w:tc>
          <w:tcPr>
            <w:tcW w:w="795" w:type="dxa"/>
            <w:shd w:val="clear" w:color="auto" w:fill="auto"/>
            <w:vAlign w:val="bottom"/>
            <w:hideMark/>
          </w:tcPr>
          <w:p w14:paraId="20B6F5FE" w14:textId="0787F42D" w:rsidR="003F18EE" w:rsidRPr="003F18EE" w:rsidRDefault="003F18EE" w:rsidP="003F18EE">
            <w:pPr>
              <w:jc w:val="right"/>
              <w:rPr>
                <w:b/>
                <w:sz w:val="13"/>
                <w:szCs w:val="13"/>
              </w:rPr>
            </w:pPr>
            <w:r w:rsidRPr="00F020A3">
              <w:rPr>
                <w:b/>
                <w:sz w:val="13"/>
                <w:szCs w:val="13"/>
              </w:rPr>
              <w:t>108,037,561</w:t>
            </w:r>
          </w:p>
        </w:tc>
        <w:tc>
          <w:tcPr>
            <w:tcW w:w="795" w:type="dxa"/>
            <w:shd w:val="clear" w:color="auto" w:fill="auto"/>
            <w:vAlign w:val="bottom"/>
            <w:hideMark/>
          </w:tcPr>
          <w:p w14:paraId="2607C919" w14:textId="3F8374FF" w:rsidR="003F18EE" w:rsidRPr="003F18EE" w:rsidRDefault="003F18EE" w:rsidP="003F18EE">
            <w:pPr>
              <w:jc w:val="right"/>
              <w:rPr>
                <w:b/>
                <w:color w:val="000000"/>
                <w:sz w:val="13"/>
                <w:szCs w:val="13"/>
                <w:lang w:eastAsia="tr-TR"/>
              </w:rPr>
            </w:pPr>
            <w:r w:rsidRPr="003F18EE">
              <w:rPr>
                <w:b/>
                <w:sz w:val="13"/>
                <w:szCs w:val="13"/>
              </w:rPr>
              <w:t>87,981,132</w:t>
            </w:r>
          </w:p>
        </w:tc>
        <w:tc>
          <w:tcPr>
            <w:tcW w:w="795" w:type="dxa"/>
            <w:shd w:val="clear" w:color="auto" w:fill="auto"/>
            <w:vAlign w:val="bottom"/>
            <w:hideMark/>
          </w:tcPr>
          <w:p w14:paraId="13BA83ED" w14:textId="063F7102" w:rsidR="003F18EE" w:rsidRPr="003F18EE" w:rsidRDefault="003F18EE" w:rsidP="003F18EE">
            <w:pPr>
              <w:jc w:val="right"/>
              <w:rPr>
                <w:b/>
                <w:color w:val="000000"/>
                <w:sz w:val="13"/>
                <w:szCs w:val="13"/>
                <w:lang w:eastAsia="tr-TR"/>
              </w:rPr>
            </w:pPr>
            <w:r w:rsidRPr="003F18EE">
              <w:rPr>
                <w:b/>
                <w:sz w:val="13"/>
                <w:szCs w:val="13"/>
              </w:rPr>
              <w:t>182,770</w:t>
            </w:r>
          </w:p>
        </w:tc>
        <w:tc>
          <w:tcPr>
            <w:tcW w:w="796" w:type="dxa"/>
            <w:shd w:val="clear" w:color="auto" w:fill="auto"/>
            <w:vAlign w:val="bottom"/>
            <w:hideMark/>
          </w:tcPr>
          <w:p w14:paraId="7563C548" w14:textId="68C5842D" w:rsidR="003F18EE" w:rsidRPr="003F18EE" w:rsidRDefault="003F18EE" w:rsidP="003F18EE">
            <w:pPr>
              <w:jc w:val="right"/>
              <w:rPr>
                <w:b/>
                <w:color w:val="000000"/>
                <w:sz w:val="13"/>
                <w:szCs w:val="13"/>
                <w:lang w:eastAsia="tr-TR"/>
              </w:rPr>
            </w:pPr>
            <w:r w:rsidRPr="003F18EE">
              <w:rPr>
                <w:b/>
                <w:sz w:val="13"/>
                <w:szCs w:val="13"/>
              </w:rPr>
              <w:t>88,163,902</w:t>
            </w:r>
          </w:p>
        </w:tc>
      </w:tr>
      <w:tr w:rsidR="003F18EE" w:rsidRPr="003F18EE" w14:paraId="22EE9D35" w14:textId="77777777" w:rsidTr="003F18EE">
        <w:trPr>
          <w:trHeight w:val="98"/>
        </w:trPr>
        <w:tc>
          <w:tcPr>
            <w:tcW w:w="547" w:type="dxa"/>
            <w:shd w:val="clear" w:color="auto" w:fill="auto"/>
            <w:noWrap/>
            <w:hideMark/>
          </w:tcPr>
          <w:p w14:paraId="4545FB00" w14:textId="77777777" w:rsidR="003F18EE" w:rsidRPr="003F18EE" w:rsidRDefault="003F18EE" w:rsidP="003F18EE">
            <w:pPr>
              <w:rPr>
                <w:b/>
                <w:color w:val="000000"/>
                <w:sz w:val="13"/>
                <w:szCs w:val="13"/>
                <w:lang w:eastAsia="tr-TR"/>
              </w:rPr>
            </w:pPr>
            <w:r w:rsidRPr="003F18EE">
              <w:rPr>
                <w:b/>
                <w:color w:val="000000"/>
                <w:sz w:val="13"/>
                <w:szCs w:val="13"/>
                <w:lang w:eastAsia="tr-TR"/>
              </w:rPr>
              <w:t>IV.</w:t>
            </w:r>
          </w:p>
        </w:tc>
        <w:tc>
          <w:tcPr>
            <w:tcW w:w="3363" w:type="dxa"/>
            <w:shd w:val="clear" w:color="auto" w:fill="auto"/>
            <w:noWrap/>
            <w:vAlign w:val="center"/>
            <w:hideMark/>
          </w:tcPr>
          <w:p w14:paraId="28BB0312" w14:textId="77777777" w:rsidR="003F18EE" w:rsidRPr="003F18EE" w:rsidRDefault="003F18EE" w:rsidP="003F18EE">
            <w:pPr>
              <w:rPr>
                <w:b/>
                <w:color w:val="000000"/>
                <w:sz w:val="13"/>
                <w:szCs w:val="13"/>
                <w:lang w:eastAsia="tr-TR"/>
              </w:rPr>
            </w:pPr>
            <w:r w:rsidRPr="003F18EE">
              <w:rPr>
                <w:b/>
                <w:color w:val="000000"/>
                <w:sz w:val="13"/>
                <w:szCs w:val="13"/>
                <w:lang w:eastAsia="tr-TR"/>
              </w:rPr>
              <w:t>EMANET KIYMETLER</w:t>
            </w:r>
          </w:p>
        </w:tc>
        <w:tc>
          <w:tcPr>
            <w:tcW w:w="618" w:type="dxa"/>
            <w:shd w:val="clear" w:color="auto" w:fill="auto"/>
            <w:vAlign w:val="bottom"/>
            <w:hideMark/>
          </w:tcPr>
          <w:p w14:paraId="29719BBD" w14:textId="77777777" w:rsidR="003F18EE" w:rsidRPr="003F18EE" w:rsidRDefault="003F18EE" w:rsidP="003F18EE">
            <w:pPr>
              <w:jc w:val="center"/>
              <w:rPr>
                <w:b/>
                <w:color w:val="000000"/>
                <w:sz w:val="13"/>
                <w:szCs w:val="13"/>
                <w:lang w:eastAsia="tr-TR"/>
              </w:rPr>
            </w:pPr>
          </w:p>
        </w:tc>
        <w:tc>
          <w:tcPr>
            <w:tcW w:w="795" w:type="dxa"/>
            <w:shd w:val="clear" w:color="auto" w:fill="auto"/>
            <w:vAlign w:val="bottom"/>
            <w:hideMark/>
          </w:tcPr>
          <w:p w14:paraId="06705F1B" w14:textId="2BD34F92" w:rsidR="003F18EE" w:rsidRPr="003F18EE" w:rsidRDefault="003F18EE" w:rsidP="003F18EE">
            <w:pPr>
              <w:jc w:val="right"/>
              <w:rPr>
                <w:b/>
                <w:sz w:val="13"/>
                <w:szCs w:val="13"/>
              </w:rPr>
            </w:pPr>
            <w:r w:rsidRPr="00F020A3">
              <w:rPr>
                <w:b/>
                <w:sz w:val="13"/>
                <w:szCs w:val="13"/>
              </w:rPr>
              <w:t>2,354,443</w:t>
            </w:r>
          </w:p>
        </w:tc>
        <w:tc>
          <w:tcPr>
            <w:tcW w:w="795" w:type="dxa"/>
            <w:shd w:val="clear" w:color="auto" w:fill="auto"/>
            <w:vAlign w:val="bottom"/>
            <w:hideMark/>
          </w:tcPr>
          <w:p w14:paraId="1FFD4030" w14:textId="795C45A4" w:rsidR="003F18EE" w:rsidRPr="003F18EE" w:rsidRDefault="003F18EE" w:rsidP="003F18EE">
            <w:pPr>
              <w:jc w:val="right"/>
              <w:rPr>
                <w:b/>
                <w:sz w:val="13"/>
                <w:szCs w:val="13"/>
              </w:rPr>
            </w:pPr>
            <w:r w:rsidRPr="00F020A3">
              <w:rPr>
                <w:b/>
                <w:sz w:val="13"/>
                <w:szCs w:val="13"/>
              </w:rPr>
              <w:t>378,985</w:t>
            </w:r>
          </w:p>
        </w:tc>
        <w:tc>
          <w:tcPr>
            <w:tcW w:w="795" w:type="dxa"/>
            <w:shd w:val="clear" w:color="auto" w:fill="auto"/>
            <w:vAlign w:val="bottom"/>
            <w:hideMark/>
          </w:tcPr>
          <w:p w14:paraId="51943FD0" w14:textId="6D2653EC" w:rsidR="003F18EE" w:rsidRPr="003F18EE" w:rsidRDefault="003F18EE" w:rsidP="003F18EE">
            <w:pPr>
              <w:jc w:val="right"/>
              <w:rPr>
                <w:b/>
                <w:sz w:val="13"/>
                <w:szCs w:val="13"/>
              </w:rPr>
            </w:pPr>
            <w:r w:rsidRPr="00F020A3">
              <w:rPr>
                <w:b/>
                <w:sz w:val="13"/>
                <w:szCs w:val="13"/>
              </w:rPr>
              <w:t>2,733,428</w:t>
            </w:r>
          </w:p>
        </w:tc>
        <w:tc>
          <w:tcPr>
            <w:tcW w:w="795" w:type="dxa"/>
            <w:shd w:val="clear" w:color="auto" w:fill="auto"/>
            <w:vAlign w:val="bottom"/>
            <w:hideMark/>
          </w:tcPr>
          <w:p w14:paraId="3F60E841" w14:textId="6C05B6B3" w:rsidR="003F18EE" w:rsidRPr="003F18EE" w:rsidRDefault="003F18EE" w:rsidP="003F18EE">
            <w:pPr>
              <w:jc w:val="right"/>
              <w:rPr>
                <w:b/>
                <w:color w:val="000000"/>
                <w:sz w:val="13"/>
                <w:szCs w:val="13"/>
                <w:lang w:eastAsia="tr-TR"/>
              </w:rPr>
            </w:pPr>
            <w:r w:rsidRPr="003F18EE">
              <w:rPr>
                <w:b/>
                <w:sz w:val="13"/>
                <w:szCs w:val="13"/>
              </w:rPr>
              <w:t>1,353,301</w:t>
            </w:r>
          </w:p>
        </w:tc>
        <w:tc>
          <w:tcPr>
            <w:tcW w:w="795" w:type="dxa"/>
            <w:shd w:val="clear" w:color="auto" w:fill="auto"/>
            <w:vAlign w:val="bottom"/>
            <w:hideMark/>
          </w:tcPr>
          <w:p w14:paraId="03BAC95A" w14:textId="33C4B5AA" w:rsidR="003F18EE" w:rsidRPr="003F18EE" w:rsidRDefault="003F18EE" w:rsidP="003F18EE">
            <w:pPr>
              <w:jc w:val="right"/>
              <w:rPr>
                <w:b/>
                <w:color w:val="000000"/>
                <w:sz w:val="13"/>
                <w:szCs w:val="13"/>
                <w:lang w:eastAsia="tr-TR"/>
              </w:rPr>
            </w:pPr>
            <w:r w:rsidRPr="003F18EE">
              <w:rPr>
                <w:b/>
                <w:sz w:val="13"/>
                <w:szCs w:val="13"/>
              </w:rPr>
              <w:t>182,770</w:t>
            </w:r>
          </w:p>
        </w:tc>
        <w:tc>
          <w:tcPr>
            <w:tcW w:w="796" w:type="dxa"/>
            <w:shd w:val="clear" w:color="auto" w:fill="auto"/>
            <w:vAlign w:val="bottom"/>
            <w:hideMark/>
          </w:tcPr>
          <w:p w14:paraId="2FCB3CF7" w14:textId="10F6B475" w:rsidR="003F18EE" w:rsidRPr="003F18EE" w:rsidRDefault="003F18EE" w:rsidP="003F18EE">
            <w:pPr>
              <w:jc w:val="right"/>
              <w:rPr>
                <w:b/>
                <w:color w:val="000000"/>
                <w:sz w:val="13"/>
                <w:szCs w:val="13"/>
                <w:lang w:eastAsia="tr-TR"/>
              </w:rPr>
            </w:pPr>
            <w:r w:rsidRPr="003F18EE">
              <w:rPr>
                <w:b/>
                <w:sz w:val="13"/>
                <w:szCs w:val="13"/>
              </w:rPr>
              <w:t>1,536,071</w:t>
            </w:r>
          </w:p>
        </w:tc>
      </w:tr>
      <w:tr w:rsidR="003F18EE" w:rsidRPr="00CB56EC" w14:paraId="14E09586" w14:textId="77777777" w:rsidTr="003F18EE">
        <w:trPr>
          <w:trHeight w:val="98"/>
        </w:trPr>
        <w:tc>
          <w:tcPr>
            <w:tcW w:w="547" w:type="dxa"/>
            <w:shd w:val="clear" w:color="auto" w:fill="auto"/>
            <w:noWrap/>
            <w:hideMark/>
          </w:tcPr>
          <w:p w14:paraId="3711CD0D" w14:textId="77777777" w:rsidR="003F18EE" w:rsidRPr="00CB56EC" w:rsidRDefault="003F18EE" w:rsidP="003F18EE">
            <w:pPr>
              <w:rPr>
                <w:color w:val="000000"/>
                <w:sz w:val="13"/>
                <w:szCs w:val="13"/>
                <w:lang w:eastAsia="tr-TR"/>
              </w:rPr>
            </w:pPr>
            <w:r w:rsidRPr="00CB56EC">
              <w:rPr>
                <w:color w:val="000000"/>
                <w:sz w:val="13"/>
                <w:szCs w:val="13"/>
                <w:lang w:eastAsia="tr-TR"/>
              </w:rPr>
              <w:t>4.1.</w:t>
            </w:r>
          </w:p>
        </w:tc>
        <w:tc>
          <w:tcPr>
            <w:tcW w:w="3363" w:type="dxa"/>
            <w:shd w:val="clear" w:color="auto" w:fill="auto"/>
            <w:noWrap/>
            <w:vAlign w:val="center"/>
            <w:hideMark/>
          </w:tcPr>
          <w:p w14:paraId="40F43A8C" w14:textId="77777777" w:rsidR="003F18EE" w:rsidRPr="00CB56EC" w:rsidRDefault="003F18EE" w:rsidP="003F18EE">
            <w:pPr>
              <w:rPr>
                <w:color w:val="000000"/>
                <w:sz w:val="13"/>
                <w:szCs w:val="13"/>
                <w:lang w:eastAsia="tr-TR"/>
              </w:rPr>
            </w:pPr>
            <w:r w:rsidRPr="00CB56EC">
              <w:rPr>
                <w:color w:val="000000"/>
                <w:sz w:val="13"/>
                <w:szCs w:val="13"/>
                <w:lang w:eastAsia="tr-TR"/>
              </w:rPr>
              <w:t>Müşteri Fon ve Portföy Mevcutları</w:t>
            </w:r>
          </w:p>
        </w:tc>
        <w:tc>
          <w:tcPr>
            <w:tcW w:w="618" w:type="dxa"/>
            <w:shd w:val="clear" w:color="auto" w:fill="auto"/>
            <w:vAlign w:val="bottom"/>
            <w:hideMark/>
          </w:tcPr>
          <w:p w14:paraId="7476E9FE"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10FBAD03" w14:textId="148461CC"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222909C2" w14:textId="1E897071"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1B681DC3" w14:textId="5C339A98"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044A83DB" w14:textId="341C7F9F" w:rsidR="003F18EE" w:rsidRPr="00CB56EC" w:rsidRDefault="003F18EE" w:rsidP="003F18E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39B11D02" w14:textId="1D5EA018" w:rsidR="003F18EE" w:rsidRPr="00CB56EC" w:rsidRDefault="003F18EE" w:rsidP="003F18E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5AB2B542" w14:textId="2AAA3E2F" w:rsidR="003F18EE" w:rsidRPr="00CB56EC" w:rsidRDefault="003F18EE" w:rsidP="003F18EE">
            <w:pPr>
              <w:jc w:val="right"/>
              <w:rPr>
                <w:color w:val="000000"/>
                <w:sz w:val="13"/>
                <w:szCs w:val="13"/>
                <w:lang w:eastAsia="tr-TR"/>
              </w:rPr>
            </w:pPr>
            <w:r w:rsidRPr="00FF2553">
              <w:rPr>
                <w:sz w:val="13"/>
                <w:szCs w:val="13"/>
              </w:rPr>
              <w:t>-</w:t>
            </w:r>
          </w:p>
        </w:tc>
      </w:tr>
      <w:tr w:rsidR="003F18EE" w:rsidRPr="00CB56EC" w14:paraId="5C6706DA" w14:textId="77777777" w:rsidTr="003F18EE">
        <w:trPr>
          <w:trHeight w:val="98"/>
        </w:trPr>
        <w:tc>
          <w:tcPr>
            <w:tcW w:w="547" w:type="dxa"/>
            <w:shd w:val="clear" w:color="auto" w:fill="auto"/>
            <w:noWrap/>
            <w:hideMark/>
          </w:tcPr>
          <w:p w14:paraId="06D4E26A" w14:textId="77777777" w:rsidR="003F18EE" w:rsidRPr="00CB56EC" w:rsidRDefault="003F18EE" w:rsidP="003F18EE">
            <w:pPr>
              <w:rPr>
                <w:color w:val="000000"/>
                <w:sz w:val="13"/>
                <w:szCs w:val="13"/>
                <w:lang w:eastAsia="tr-TR"/>
              </w:rPr>
            </w:pPr>
            <w:r w:rsidRPr="00CB56EC">
              <w:rPr>
                <w:color w:val="000000"/>
                <w:sz w:val="13"/>
                <w:szCs w:val="13"/>
                <w:lang w:eastAsia="tr-TR"/>
              </w:rPr>
              <w:t>4.2.</w:t>
            </w:r>
          </w:p>
        </w:tc>
        <w:tc>
          <w:tcPr>
            <w:tcW w:w="3363" w:type="dxa"/>
            <w:shd w:val="clear" w:color="auto" w:fill="auto"/>
            <w:noWrap/>
            <w:vAlign w:val="center"/>
            <w:hideMark/>
          </w:tcPr>
          <w:p w14:paraId="2FFEC0D8" w14:textId="77777777" w:rsidR="003F18EE" w:rsidRPr="00CB56EC" w:rsidRDefault="003F18EE" w:rsidP="003F18EE">
            <w:pPr>
              <w:rPr>
                <w:color w:val="000000"/>
                <w:sz w:val="13"/>
                <w:szCs w:val="13"/>
                <w:lang w:eastAsia="tr-TR"/>
              </w:rPr>
            </w:pPr>
            <w:r w:rsidRPr="00CB56EC">
              <w:rPr>
                <w:color w:val="000000"/>
                <w:sz w:val="13"/>
                <w:szCs w:val="13"/>
                <w:lang w:eastAsia="tr-TR"/>
              </w:rPr>
              <w:t>Emanete Alınan Menkul Değerler</w:t>
            </w:r>
          </w:p>
        </w:tc>
        <w:tc>
          <w:tcPr>
            <w:tcW w:w="618" w:type="dxa"/>
            <w:shd w:val="clear" w:color="auto" w:fill="auto"/>
            <w:vAlign w:val="bottom"/>
            <w:hideMark/>
          </w:tcPr>
          <w:p w14:paraId="5B38EB1E"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31A0D722" w14:textId="2552EA28" w:rsidR="003F18EE" w:rsidRPr="00CB56EC" w:rsidRDefault="003F18EE" w:rsidP="003F18EE">
            <w:pPr>
              <w:jc w:val="right"/>
              <w:rPr>
                <w:sz w:val="13"/>
                <w:szCs w:val="13"/>
              </w:rPr>
            </w:pPr>
            <w:r w:rsidRPr="00F020A3">
              <w:rPr>
                <w:sz w:val="13"/>
                <w:szCs w:val="13"/>
              </w:rPr>
              <w:t>1,239,340</w:t>
            </w:r>
          </w:p>
        </w:tc>
        <w:tc>
          <w:tcPr>
            <w:tcW w:w="795" w:type="dxa"/>
            <w:shd w:val="clear" w:color="auto" w:fill="auto"/>
            <w:vAlign w:val="bottom"/>
            <w:hideMark/>
          </w:tcPr>
          <w:p w14:paraId="026A0926" w14:textId="5458A8CA"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38EDA975" w14:textId="6A1F57C9" w:rsidR="003F18EE" w:rsidRPr="00CB56EC" w:rsidRDefault="003F18EE" w:rsidP="003F18EE">
            <w:pPr>
              <w:jc w:val="right"/>
              <w:rPr>
                <w:sz w:val="13"/>
                <w:szCs w:val="13"/>
              </w:rPr>
            </w:pPr>
            <w:r w:rsidRPr="00F020A3">
              <w:rPr>
                <w:sz w:val="13"/>
                <w:szCs w:val="13"/>
              </w:rPr>
              <w:t>1,239,340</w:t>
            </w:r>
          </w:p>
        </w:tc>
        <w:tc>
          <w:tcPr>
            <w:tcW w:w="795" w:type="dxa"/>
            <w:shd w:val="clear" w:color="auto" w:fill="auto"/>
            <w:vAlign w:val="bottom"/>
            <w:hideMark/>
          </w:tcPr>
          <w:p w14:paraId="108ABF42" w14:textId="57170027" w:rsidR="003F18EE" w:rsidRPr="00CB56EC" w:rsidRDefault="003F18EE" w:rsidP="003F18EE">
            <w:pPr>
              <w:jc w:val="right"/>
              <w:rPr>
                <w:color w:val="000000"/>
                <w:sz w:val="13"/>
                <w:szCs w:val="13"/>
                <w:lang w:eastAsia="tr-TR"/>
              </w:rPr>
            </w:pPr>
            <w:r w:rsidRPr="00210B51">
              <w:rPr>
                <w:sz w:val="13"/>
                <w:szCs w:val="13"/>
              </w:rPr>
              <w:t>494,802</w:t>
            </w:r>
          </w:p>
        </w:tc>
        <w:tc>
          <w:tcPr>
            <w:tcW w:w="795" w:type="dxa"/>
            <w:shd w:val="clear" w:color="auto" w:fill="auto"/>
            <w:vAlign w:val="bottom"/>
            <w:hideMark/>
          </w:tcPr>
          <w:p w14:paraId="35D7F19D" w14:textId="14A31945" w:rsidR="003F18EE" w:rsidRPr="00CB56EC" w:rsidRDefault="003F18EE" w:rsidP="003F18E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385CD513" w14:textId="24E9ED5D" w:rsidR="003F18EE" w:rsidRPr="00CB56EC" w:rsidRDefault="003F18EE" w:rsidP="003F18EE">
            <w:pPr>
              <w:jc w:val="right"/>
              <w:rPr>
                <w:color w:val="000000"/>
                <w:sz w:val="13"/>
                <w:szCs w:val="13"/>
                <w:lang w:eastAsia="tr-TR"/>
              </w:rPr>
            </w:pPr>
            <w:r w:rsidRPr="00210B51">
              <w:rPr>
                <w:sz w:val="13"/>
                <w:szCs w:val="13"/>
              </w:rPr>
              <w:t>494,802</w:t>
            </w:r>
          </w:p>
        </w:tc>
      </w:tr>
      <w:tr w:rsidR="003F18EE" w:rsidRPr="00CB56EC" w14:paraId="084E0787" w14:textId="77777777" w:rsidTr="003F18EE">
        <w:trPr>
          <w:trHeight w:val="98"/>
        </w:trPr>
        <w:tc>
          <w:tcPr>
            <w:tcW w:w="547" w:type="dxa"/>
            <w:shd w:val="clear" w:color="auto" w:fill="auto"/>
            <w:noWrap/>
            <w:hideMark/>
          </w:tcPr>
          <w:p w14:paraId="777EC7F0" w14:textId="77777777" w:rsidR="003F18EE" w:rsidRPr="00CB56EC" w:rsidRDefault="003F18EE" w:rsidP="003F18EE">
            <w:pPr>
              <w:rPr>
                <w:color w:val="000000"/>
                <w:sz w:val="13"/>
                <w:szCs w:val="13"/>
                <w:lang w:eastAsia="tr-TR"/>
              </w:rPr>
            </w:pPr>
            <w:r w:rsidRPr="00CB56EC">
              <w:rPr>
                <w:color w:val="000000"/>
                <w:sz w:val="13"/>
                <w:szCs w:val="13"/>
                <w:lang w:eastAsia="tr-TR"/>
              </w:rPr>
              <w:t>4.3.</w:t>
            </w:r>
          </w:p>
        </w:tc>
        <w:tc>
          <w:tcPr>
            <w:tcW w:w="3363" w:type="dxa"/>
            <w:shd w:val="clear" w:color="auto" w:fill="auto"/>
            <w:noWrap/>
            <w:vAlign w:val="center"/>
            <w:hideMark/>
          </w:tcPr>
          <w:p w14:paraId="55C92DDC" w14:textId="77777777" w:rsidR="003F18EE" w:rsidRPr="00CB56EC" w:rsidRDefault="003F18EE" w:rsidP="003F18EE">
            <w:pPr>
              <w:rPr>
                <w:color w:val="000000"/>
                <w:sz w:val="13"/>
                <w:szCs w:val="13"/>
                <w:lang w:eastAsia="tr-TR"/>
              </w:rPr>
            </w:pPr>
            <w:r w:rsidRPr="00CB56EC">
              <w:rPr>
                <w:color w:val="000000"/>
                <w:sz w:val="13"/>
                <w:szCs w:val="13"/>
                <w:lang w:eastAsia="tr-TR"/>
              </w:rPr>
              <w:t>Tahsile Alınan Çekler</w:t>
            </w:r>
          </w:p>
        </w:tc>
        <w:tc>
          <w:tcPr>
            <w:tcW w:w="618" w:type="dxa"/>
            <w:shd w:val="clear" w:color="auto" w:fill="auto"/>
            <w:vAlign w:val="bottom"/>
            <w:hideMark/>
          </w:tcPr>
          <w:p w14:paraId="21F12B83"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3C1F0B38" w14:textId="3C10D255" w:rsidR="003F18EE" w:rsidRPr="00CB56EC" w:rsidRDefault="003F18EE" w:rsidP="003F18EE">
            <w:pPr>
              <w:jc w:val="right"/>
              <w:rPr>
                <w:sz w:val="13"/>
                <w:szCs w:val="13"/>
              </w:rPr>
            </w:pPr>
            <w:r w:rsidRPr="00F020A3">
              <w:rPr>
                <w:sz w:val="13"/>
                <w:szCs w:val="13"/>
              </w:rPr>
              <w:t>207,053</w:t>
            </w:r>
          </w:p>
        </w:tc>
        <w:tc>
          <w:tcPr>
            <w:tcW w:w="795" w:type="dxa"/>
            <w:shd w:val="clear" w:color="auto" w:fill="auto"/>
            <w:vAlign w:val="bottom"/>
            <w:hideMark/>
          </w:tcPr>
          <w:p w14:paraId="0DFE39E4" w14:textId="011C4E59"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6CFF8B6F" w14:textId="48AC4F87" w:rsidR="003F18EE" w:rsidRPr="00CB56EC" w:rsidRDefault="003F18EE" w:rsidP="003F18EE">
            <w:pPr>
              <w:jc w:val="right"/>
              <w:rPr>
                <w:sz w:val="13"/>
                <w:szCs w:val="13"/>
              </w:rPr>
            </w:pPr>
            <w:r w:rsidRPr="00F020A3">
              <w:rPr>
                <w:sz w:val="13"/>
                <w:szCs w:val="13"/>
              </w:rPr>
              <w:t>207,053</w:t>
            </w:r>
          </w:p>
        </w:tc>
        <w:tc>
          <w:tcPr>
            <w:tcW w:w="795" w:type="dxa"/>
            <w:shd w:val="clear" w:color="auto" w:fill="auto"/>
            <w:vAlign w:val="bottom"/>
            <w:hideMark/>
          </w:tcPr>
          <w:p w14:paraId="22951697" w14:textId="6FBBCCE8" w:rsidR="003F18EE" w:rsidRPr="00CB56EC" w:rsidRDefault="003F18EE" w:rsidP="003F18EE">
            <w:pPr>
              <w:jc w:val="right"/>
              <w:rPr>
                <w:color w:val="000000"/>
                <w:sz w:val="13"/>
                <w:szCs w:val="13"/>
                <w:lang w:eastAsia="tr-TR"/>
              </w:rPr>
            </w:pPr>
            <w:r w:rsidRPr="00210B51">
              <w:rPr>
                <w:sz w:val="13"/>
                <w:szCs w:val="13"/>
              </w:rPr>
              <w:t>190,449</w:t>
            </w:r>
          </w:p>
        </w:tc>
        <w:tc>
          <w:tcPr>
            <w:tcW w:w="795" w:type="dxa"/>
            <w:shd w:val="clear" w:color="auto" w:fill="auto"/>
            <w:vAlign w:val="bottom"/>
            <w:hideMark/>
          </w:tcPr>
          <w:p w14:paraId="4C905CAC" w14:textId="26086DBA" w:rsidR="003F18EE" w:rsidRPr="00CB56EC" w:rsidRDefault="003F18EE" w:rsidP="003F18EE">
            <w:pPr>
              <w:jc w:val="right"/>
              <w:rPr>
                <w:color w:val="000000"/>
                <w:sz w:val="13"/>
                <w:szCs w:val="13"/>
                <w:lang w:eastAsia="tr-TR"/>
              </w:rPr>
            </w:pPr>
            <w:r w:rsidRPr="00210B51">
              <w:rPr>
                <w:sz w:val="13"/>
                <w:szCs w:val="13"/>
              </w:rPr>
              <w:t>6,359</w:t>
            </w:r>
          </w:p>
        </w:tc>
        <w:tc>
          <w:tcPr>
            <w:tcW w:w="796" w:type="dxa"/>
            <w:shd w:val="clear" w:color="auto" w:fill="auto"/>
            <w:vAlign w:val="bottom"/>
            <w:hideMark/>
          </w:tcPr>
          <w:p w14:paraId="594006B4" w14:textId="66F6B70E" w:rsidR="003F18EE" w:rsidRPr="00CB56EC" w:rsidRDefault="003F18EE" w:rsidP="003F18EE">
            <w:pPr>
              <w:jc w:val="right"/>
              <w:rPr>
                <w:color w:val="000000"/>
                <w:sz w:val="13"/>
                <w:szCs w:val="13"/>
                <w:lang w:eastAsia="tr-TR"/>
              </w:rPr>
            </w:pPr>
            <w:r w:rsidRPr="00210B51">
              <w:rPr>
                <w:sz w:val="13"/>
                <w:szCs w:val="13"/>
              </w:rPr>
              <w:t>196,808</w:t>
            </w:r>
          </w:p>
        </w:tc>
      </w:tr>
      <w:tr w:rsidR="003F18EE" w:rsidRPr="00CB56EC" w14:paraId="14AE018E" w14:textId="77777777" w:rsidTr="003F18EE">
        <w:trPr>
          <w:trHeight w:val="98"/>
        </w:trPr>
        <w:tc>
          <w:tcPr>
            <w:tcW w:w="547" w:type="dxa"/>
            <w:shd w:val="clear" w:color="auto" w:fill="auto"/>
            <w:noWrap/>
            <w:hideMark/>
          </w:tcPr>
          <w:p w14:paraId="34837B3E" w14:textId="77777777" w:rsidR="003F18EE" w:rsidRPr="00CB56EC" w:rsidRDefault="003F18EE" w:rsidP="003F18EE">
            <w:pPr>
              <w:rPr>
                <w:color w:val="000000"/>
                <w:sz w:val="13"/>
                <w:szCs w:val="13"/>
                <w:lang w:eastAsia="tr-TR"/>
              </w:rPr>
            </w:pPr>
            <w:r w:rsidRPr="00CB56EC">
              <w:rPr>
                <w:color w:val="000000"/>
                <w:sz w:val="13"/>
                <w:szCs w:val="13"/>
                <w:lang w:eastAsia="tr-TR"/>
              </w:rPr>
              <w:t>4.4.</w:t>
            </w:r>
          </w:p>
        </w:tc>
        <w:tc>
          <w:tcPr>
            <w:tcW w:w="3363" w:type="dxa"/>
            <w:shd w:val="clear" w:color="auto" w:fill="auto"/>
            <w:noWrap/>
            <w:vAlign w:val="center"/>
            <w:hideMark/>
          </w:tcPr>
          <w:p w14:paraId="331BD204" w14:textId="77777777" w:rsidR="003F18EE" w:rsidRPr="00CB56EC" w:rsidRDefault="003F18EE" w:rsidP="003F18EE">
            <w:pPr>
              <w:rPr>
                <w:color w:val="000000"/>
                <w:sz w:val="13"/>
                <w:szCs w:val="13"/>
                <w:lang w:eastAsia="tr-TR"/>
              </w:rPr>
            </w:pPr>
            <w:r w:rsidRPr="00CB56EC">
              <w:rPr>
                <w:color w:val="000000"/>
                <w:sz w:val="13"/>
                <w:szCs w:val="13"/>
                <w:lang w:eastAsia="tr-TR"/>
              </w:rPr>
              <w:t>Tahsile Alınan Ticari Senetler</w:t>
            </w:r>
          </w:p>
        </w:tc>
        <w:tc>
          <w:tcPr>
            <w:tcW w:w="618" w:type="dxa"/>
            <w:shd w:val="clear" w:color="auto" w:fill="auto"/>
            <w:vAlign w:val="bottom"/>
            <w:hideMark/>
          </w:tcPr>
          <w:p w14:paraId="4D54AAC9"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4428B7DD" w14:textId="1404AF15"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692260C4" w14:textId="0711832F"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66E723FB" w14:textId="173AF0EC"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4C5C39C9" w14:textId="3054AC80" w:rsidR="003F18EE" w:rsidRPr="00CB56EC" w:rsidRDefault="003F18EE" w:rsidP="003F18E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0921B98D" w14:textId="7DA38EF5" w:rsidR="003F18EE" w:rsidRPr="00CB56EC" w:rsidRDefault="003F18EE" w:rsidP="003F18E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6DD80E6B" w14:textId="3652079F" w:rsidR="003F18EE" w:rsidRPr="00CB56EC" w:rsidRDefault="003F18EE" w:rsidP="003F18EE">
            <w:pPr>
              <w:jc w:val="right"/>
              <w:rPr>
                <w:color w:val="000000"/>
                <w:sz w:val="13"/>
                <w:szCs w:val="13"/>
                <w:lang w:eastAsia="tr-TR"/>
              </w:rPr>
            </w:pPr>
            <w:r w:rsidRPr="00FF2553">
              <w:rPr>
                <w:sz w:val="13"/>
                <w:szCs w:val="13"/>
              </w:rPr>
              <w:t>-</w:t>
            </w:r>
          </w:p>
        </w:tc>
      </w:tr>
      <w:tr w:rsidR="003F18EE" w:rsidRPr="00CB56EC" w14:paraId="750AF30A" w14:textId="77777777" w:rsidTr="003F18EE">
        <w:trPr>
          <w:trHeight w:val="98"/>
        </w:trPr>
        <w:tc>
          <w:tcPr>
            <w:tcW w:w="547" w:type="dxa"/>
            <w:shd w:val="clear" w:color="auto" w:fill="auto"/>
            <w:noWrap/>
            <w:hideMark/>
          </w:tcPr>
          <w:p w14:paraId="727E609A" w14:textId="77777777" w:rsidR="003F18EE" w:rsidRPr="00CB56EC" w:rsidRDefault="003F18EE" w:rsidP="003F18EE">
            <w:pPr>
              <w:rPr>
                <w:color w:val="000000"/>
                <w:sz w:val="13"/>
                <w:szCs w:val="13"/>
                <w:lang w:eastAsia="tr-TR"/>
              </w:rPr>
            </w:pPr>
            <w:r w:rsidRPr="00CB56EC">
              <w:rPr>
                <w:color w:val="000000"/>
                <w:sz w:val="13"/>
                <w:szCs w:val="13"/>
                <w:lang w:eastAsia="tr-TR"/>
              </w:rPr>
              <w:t>4.5.</w:t>
            </w:r>
          </w:p>
        </w:tc>
        <w:tc>
          <w:tcPr>
            <w:tcW w:w="3363" w:type="dxa"/>
            <w:shd w:val="clear" w:color="auto" w:fill="auto"/>
            <w:noWrap/>
            <w:vAlign w:val="center"/>
            <w:hideMark/>
          </w:tcPr>
          <w:p w14:paraId="754CE0BD" w14:textId="77777777" w:rsidR="003F18EE" w:rsidRPr="00CB56EC" w:rsidRDefault="003F18EE" w:rsidP="003F18EE">
            <w:pPr>
              <w:rPr>
                <w:color w:val="000000"/>
                <w:sz w:val="13"/>
                <w:szCs w:val="13"/>
                <w:lang w:eastAsia="tr-TR"/>
              </w:rPr>
            </w:pPr>
            <w:r w:rsidRPr="00CB56EC">
              <w:rPr>
                <w:color w:val="000000"/>
                <w:sz w:val="13"/>
                <w:szCs w:val="13"/>
                <w:lang w:eastAsia="tr-TR"/>
              </w:rPr>
              <w:t>Tahsile Alınan Diğer Kıymetler</w:t>
            </w:r>
          </w:p>
        </w:tc>
        <w:tc>
          <w:tcPr>
            <w:tcW w:w="618" w:type="dxa"/>
            <w:shd w:val="clear" w:color="auto" w:fill="auto"/>
            <w:vAlign w:val="bottom"/>
            <w:hideMark/>
          </w:tcPr>
          <w:p w14:paraId="2156A8F9"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149D2B1B" w14:textId="71814404"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6C8B6BB2" w14:textId="3ABEB78A"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3BAF710B" w14:textId="645D11FC"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549083B1" w14:textId="586C5578" w:rsidR="003F18EE" w:rsidRPr="00CB56EC" w:rsidRDefault="003F18EE" w:rsidP="003F18E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47190F31" w14:textId="5D036361" w:rsidR="003F18EE" w:rsidRPr="00CB56EC" w:rsidRDefault="003F18EE" w:rsidP="003F18E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2768A83D" w14:textId="6E56EAAE" w:rsidR="003F18EE" w:rsidRPr="00CB56EC" w:rsidRDefault="003F18EE" w:rsidP="003F18EE">
            <w:pPr>
              <w:jc w:val="right"/>
              <w:rPr>
                <w:color w:val="000000"/>
                <w:sz w:val="13"/>
                <w:szCs w:val="13"/>
                <w:lang w:eastAsia="tr-TR"/>
              </w:rPr>
            </w:pPr>
            <w:r w:rsidRPr="00FF2553">
              <w:rPr>
                <w:sz w:val="13"/>
                <w:szCs w:val="13"/>
              </w:rPr>
              <w:t>-</w:t>
            </w:r>
          </w:p>
        </w:tc>
      </w:tr>
      <w:tr w:rsidR="003F18EE" w:rsidRPr="00CB56EC" w14:paraId="07DEF2FE" w14:textId="77777777" w:rsidTr="003F18EE">
        <w:trPr>
          <w:trHeight w:val="98"/>
        </w:trPr>
        <w:tc>
          <w:tcPr>
            <w:tcW w:w="547" w:type="dxa"/>
            <w:shd w:val="clear" w:color="auto" w:fill="auto"/>
            <w:noWrap/>
            <w:hideMark/>
          </w:tcPr>
          <w:p w14:paraId="401AC064" w14:textId="77777777" w:rsidR="003F18EE" w:rsidRPr="00CB56EC" w:rsidRDefault="003F18EE" w:rsidP="003F18EE">
            <w:pPr>
              <w:rPr>
                <w:color w:val="000000"/>
                <w:sz w:val="13"/>
                <w:szCs w:val="13"/>
                <w:lang w:eastAsia="tr-TR"/>
              </w:rPr>
            </w:pPr>
            <w:r w:rsidRPr="00CB56EC">
              <w:rPr>
                <w:color w:val="000000"/>
                <w:sz w:val="13"/>
                <w:szCs w:val="13"/>
                <w:lang w:eastAsia="tr-TR"/>
              </w:rPr>
              <w:t>4.6.</w:t>
            </w:r>
          </w:p>
        </w:tc>
        <w:tc>
          <w:tcPr>
            <w:tcW w:w="3363" w:type="dxa"/>
            <w:shd w:val="clear" w:color="auto" w:fill="auto"/>
            <w:noWrap/>
            <w:vAlign w:val="center"/>
            <w:hideMark/>
          </w:tcPr>
          <w:p w14:paraId="5D539C9C" w14:textId="77777777" w:rsidR="003F18EE" w:rsidRPr="00CB56EC" w:rsidRDefault="003F18EE" w:rsidP="003F18EE">
            <w:pPr>
              <w:rPr>
                <w:color w:val="000000"/>
                <w:sz w:val="13"/>
                <w:szCs w:val="13"/>
                <w:lang w:eastAsia="tr-TR"/>
              </w:rPr>
            </w:pPr>
            <w:r w:rsidRPr="00CB56EC">
              <w:rPr>
                <w:color w:val="000000"/>
                <w:sz w:val="13"/>
                <w:szCs w:val="13"/>
                <w:lang w:eastAsia="tr-TR"/>
              </w:rPr>
              <w:t>İhracına Aracı Olunan Kıymetler</w:t>
            </w:r>
          </w:p>
        </w:tc>
        <w:tc>
          <w:tcPr>
            <w:tcW w:w="618" w:type="dxa"/>
            <w:shd w:val="clear" w:color="auto" w:fill="auto"/>
            <w:vAlign w:val="bottom"/>
            <w:hideMark/>
          </w:tcPr>
          <w:p w14:paraId="6BABF62B"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3F0FC63C" w14:textId="323DE032"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5B34B3F4" w14:textId="384D6656"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0FE86E69" w14:textId="38261AD4"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62E072A8" w14:textId="23DEE632" w:rsidR="003F18EE" w:rsidRPr="00CB56EC" w:rsidRDefault="003F18EE" w:rsidP="003F18E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579B7FEE" w14:textId="4899B9D2" w:rsidR="003F18EE" w:rsidRPr="00CB56EC" w:rsidRDefault="003F18EE" w:rsidP="003F18E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0387B2B1" w14:textId="160E9299" w:rsidR="003F18EE" w:rsidRPr="00CB56EC" w:rsidRDefault="003F18EE" w:rsidP="003F18EE">
            <w:pPr>
              <w:jc w:val="right"/>
              <w:rPr>
                <w:color w:val="000000"/>
                <w:sz w:val="13"/>
                <w:szCs w:val="13"/>
                <w:lang w:eastAsia="tr-TR"/>
              </w:rPr>
            </w:pPr>
            <w:r w:rsidRPr="00FF2553">
              <w:rPr>
                <w:sz w:val="13"/>
                <w:szCs w:val="13"/>
              </w:rPr>
              <w:t>-</w:t>
            </w:r>
          </w:p>
        </w:tc>
      </w:tr>
      <w:tr w:rsidR="003F18EE" w:rsidRPr="00CB56EC" w14:paraId="786647D3" w14:textId="77777777" w:rsidTr="003F18EE">
        <w:trPr>
          <w:trHeight w:val="98"/>
        </w:trPr>
        <w:tc>
          <w:tcPr>
            <w:tcW w:w="547" w:type="dxa"/>
            <w:shd w:val="clear" w:color="auto" w:fill="auto"/>
            <w:noWrap/>
            <w:hideMark/>
          </w:tcPr>
          <w:p w14:paraId="0F1CA0B7" w14:textId="77777777" w:rsidR="003F18EE" w:rsidRPr="00CB56EC" w:rsidRDefault="003F18EE" w:rsidP="003F18EE">
            <w:pPr>
              <w:rPr>
                <w:color w:val="000000"/>
                <w:sz w:val="13"/>
                <w:szCs w:val="13"/>
                <w:lang w:eastAsia="tr-TR"/>
              </w:rPr>
            </w:pPr>
            <w:r w:rsidRPr="00CB56EC">
              <w:rPr>
                <w:color w:val="000000"/>
                <w:sz w:val="13"/>
                <w:szCs w:val="13"/>
                <w:lang w:eastAsia="tr-TR"/>
              </w:rPr>
              <w:t>4.7.</w:t>
            </w:r>
          </w:p>
        </w:tc>
        <w:tc>
          <w:tcPr>
            <w:tcW w:w="3363" w:type="dxa"/>
            <w:shd w:val="clear" w:color="auto" w:fill="auto"/>
            <w:noWrap/>
            <w:vAlign w:val="center"/>
            <w:hideMark/>
          </w:tcPr>
          <w:p w14:paraId="584E46EC" w14:textId="77777777" w:rsidR="003F18EE" w:rsidRPr="00CB56EC" w:rsidRDefault="003F18EE" w:rsidP="003F18EE">
            <w:pPr>
              <w:rPr>
                <w:color w:val="000000"/>
                <w:sz w:val="13"/>
                <w:szCs w:val="13"/>
                <w:lang w:eastAsia="tr-TR"/>
              </w:rPr>
            </w:pPr>
            <w:r w:rsidRPr="00CB56EC">
              <w:rPr>
                <w:color w:val="000000"/>
                <w:sz w:val="13"/>
                <w:szCs w:val="13"/>
                <w:lang w:eastAsia="tr-TR"/>
              </w:rPr>
              <w:t>Diğer Emanet Kıymetler</w:t>
            </w:r>
          </w:p>
        </w:tc>
        <w:tc>
          <w:tcPr>
            <w:tcW w:w="618" w:type="dxa"/>
            <w:shd w:val="clear" w:color="auto" w:fill="auto"/>
            <w:vAlign w:val="bottom"/>
            <w:hideMark/>
          </w:tcPr>
          <w:p w14:paraId="4E03BFA6"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00DC1D13" w14:textId="3580A3EA"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1754063F" w14:textId="2EC53DB9"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0D80560A" w14:textId="557EACD2"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0F7170A0" w14:textId="4606A33F" w:rsidR="003F18EE" w:rsidRPr="00CB56EC" w:rsidRDefault="003F18EE" w:rsidP="003F18E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0DFA61B0" w14:textId="3E240141" w:rsidR="003F18EE" w:rsidRPr="00CB56EC" w:rsidRDefault="003F18EE" w:rsidP="003F18E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59825791" w14:textId="697A066D" w:rsidR="003F18EE" w:rsidRPr="00CB56EC" w:rsidRDefault="003F18EE" w:rsidP="003F18EE">
            <w:pPr>
              <w:jc w:val="right"/>
              <w:rPr>
                <w:color w:val="000000"/>
                <w:sz w:val="13"/>
                <w:szCs w:val="13"/>
                <w:lang w:eastAsia="tr-TR"/>
              </w:rPr>
            </w:pPr>
            <w:r w:rsidRPr="00FF2553">
              <w:rPr>
                <w:sz w:val="13"/>
                <w:szCs w:val="13"/>
              </w:rPr>
              <w:t>-</w:t>
            </w:r>
          </w:p>
        </w:tc>
      </w:tr>
      <w:tr w:rsidR="003F18EE" w:rsidRPr="00CB56EC" w14:paraId="31FBD070" w14:textId="77777777" w:rsidTr="003F18EE">
        <w:trPr>
          <w:trHeight w:val="98"/>
        </w:trPr>
        <w:tc>
          <w:tcPr>
            <w:tcW w:w="547" w:type="dxa"/>
            <w:shd w:val="clear" w:color="auto" w:fill="auto"/>
            <w:noWrap/>
            <w:hideMark/>
          </w:tcPr>
          <w:p w14:paraId="06DE72A0" w14:textId="77777777" w:rsidR="003F18EE" w:rsidRPr="00CB56EC" w:rsidRDefault="003F18EE" w:rsidP="003F18EE">
            <w:pPr>
              <w:rPr>
                <w:color w:val="000000"/>
                <w:sz w:val="13"/>
                <w:szCs w:val="13"/>
                <w:lang w:eastAsia="tr-TR"/>
              </w:rPr>
            </w:pPr>
            <w:r w:rsidRPr="00CB56EC">
              <w:rPr>
                <w:color w:val="000000"/>
                <w:sz w:val="13"/>
                <w:szCs w:val="13"/>
                <w:lang w:eastAsia="tr-TR"/>
              </w:rPr>
              <w:t>4.8.</w:t>
            </w:r>
          </w:p>
        </w:tc>
        <w:tc>
          <w:tcPr>
            <w:tcW w:w="3363" w:type="dxa"/>
            <w:shd w:val="clear" w:color="auto" w:fill="auto"/>
            <w:noWrap/>
            <w:vAlign w:val="center"/>
            <w:hideMark/>
          </w:tcPr>
          <w:p w14:paraId="1EE0191A" w14:textId="77777777" w:rsidR="003F18EE" w:rsidRPr="00CB56EC" w:rsidRDefault="003F18EE" w:rsidP="003F18EE">
            <w:pPr>
              <w:rPr>
                <w:color w:val="000000"/>
                <w:sz w:val="13"/>
                <w:szCs w:val="13"/>
                <w:lang w:eastAsia="tr-TR"/>
              </w:rPr>
            </w:pPr>
            <w:r w:rsidRPr="00CB56EC">
              <w:rPr>
                <w:color w:val="000000"/>
                <w:sz w:val="13"/>
                <w:szCs w:val="13"/>
                <w:lang w:eastAsia="tr-TR"/>
              </w:rPr>
              <w:t>Emanet Kıymet Alanlar</w:t>
            </w:r>
          </w:p>
        </w:tc>
        <w:tc>
          <w:tcPr>
            <w:tcW w:w="618" w:type="dxa"/>
            <w:shd w:val="clear" w:color="auto" w:fill="auto"/>
            <w:vAlign w:val="bottom"/>
            <w:hideMark/>
          </w:tcPr>
          <w:p w14:paraId="162FBE09"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409A0C9A" w14:textId="071F014B" w:rsidR="003F18EE" w:rsidRPr="00CB56EC" w:rsidRDefault="003F18EE" w:rsidP="003F18EE">
            <w:pPr>
              <w:jc w:val="right"/>
              <w:rPr>
                <w:sz w:val="13"/>
                <w:szCs w:val="13"/>
              </w:rPr>
            </w:pPr>
            <w:r w:rsidRPr="00F020A3">
              <w:rPr>
                <w:sz w:val="13"/>
                <w:szCs w:val="13"/>
              </w:rPr>
              <w:t>908,050</w:t>
            </w:r>
          </w:p>
        </w:tc>
        <w:tc>
          <w:tcPr>
            <w:tcW w:w="795" w:type="dxa"/>
            <w:shd w:val="clear" w:color="auto" w:fill="auto"/>
            <w:vAlign w:val="bottom"/>
            <w:hideMark/>
          </w:tcPr>
          <w:p w14:paraId="70E245A9" w14:textId="3C726E27" w:rsidR="003F18EE" w:rsidRPr="00CB56EC" w:rsidRDefault="003F18EE" w:rsidP="003F18EE">
            <w:pPr>
              <w:jc w:val="right"/>
              <w:rPr>
                <w:sz w:val="13"/>
                <w:szCs w:val="13"/>
              </w:rPr>
            </w:pPr>
            <w:r w:rsidRPr="00F020A3">
              <w:rPr>
                <w:sz w:val="13"/>
                <w:szCs w:val="13"/>
              </w:rPr>
              <w:t>378,985</w:t>
            </w:r>
          </w:p>
        </w:tc>
        <w:tc>
          <w:tcPr>
            <w:tcW w:w="795" w:type="dxa"/>
            <w:shd w:val="clear" w:color="auto" w:fill="auto"/>
            <w:vAlign w:val="bottom"/>
            <w:hideMark/>
          </w:tcPr>
          <w:p w14:paraId="33975CCE" w14:textId="39FBEA47" w:rsidR="003F18EE" w:rsidRPr="00CB56EC" w:rsidRDefault="003F18EE" w:rsidP="003F18EE">
            <w:pPr>
              <w:jc w:val="right"/>
              <w:rPr>
                <w:sz w:val="13"/>
                <w:szCs w:val="13"/>
              </w:rPr>
            </w:pPr>
            <w:r w:rsidRPr="00F020A3">
              <w:rPr>
                <w:sz w:val="13"/>
                <w:szCs w:val="13"/>
              </w:rPr>
              <w:t>1,287,035</w:t>
            </w:r>
          </w:p>
        </w:tc>
        <w:tc>
          <w:tcPr>
            <w:tcW w:w="795" w:type="dxa"/>
            <w:shd w:val="clear" w:color="auto" w:fill="auto"/>
            <w:vAlign w:val="bottom"/>
            <w:hideMark/>
          </w:tcPr>
          <w:p w14:paraId="50D020C7" w14:textId="2BA93AF4" w:rsidR="003F18EE" w:rsidRPr="00CB56EC" w:rsidRDefault="003F18EE" w:rsidP="003F18EE">
            <w:pPr>
              <w:jc w:val="right"/>
              <w:rPr>
                <w:color w:val="000000"/>
                <w:sz w:val="13"/>
                <w:szCs w:val="13"/>
                <w:lang w:eastAsia="tr-TR"/>
              </w:rPr>
            </w:pPr>
            <w:r w:rsidRPr="00210B51">
              <w:rPr>
                <w:sz w:val="13"/>
                <w:szCs w:val="13"/>
              </w:rPr>
              <w:t>668,050</w:t>
            </w:r>
          </w:p>
        </w:tc>
        <w:tc>
          <w:tcPr>
            <w:tcW w:w="795" w:type="dxa"/>
            <w:shd w:val="clear" w:color="auto" w:fill="auto"/>
            <w:vAlign w:val="bottom"/>
            <w:hideMark/>
          </w:tcPr>
          <w:p w14:paraId="5B86593E" w14:textId="4F87EBF8" w:rsidR="003F18EE" w:rsidRPr="00CB56EC" w:rsidRDefault="003F18EE" w:rsidP="003F18EE">
            <w:pPr>
              <w:jc w:val="right"/>
              <w:rPr>
                <w:color w:val="000000"/>
                <w:sz w:val="13"/>
                <w:szCs w:val="13"/>
                <w:lang w:eastAsia="tr-TR"/>
              </w:rPr>
            </w:pPr>
            <w:r w:rsidRPr="00210B51">
              <w:rPr>
                <w:sz w:val="13"/>
                <w:szCs w:val="13"/>
              </w:rPr>
              <w:t>176,411</w:t>
            </w:r>
          </w:p>
        </w:tc>
        <w:tc>
          <w:tcPr>
            <w:tcW w:w="796" w:type="dxa"/>
            <w:shd w:val="clear" w:color="auto" w:fill="auto"/>
            <w:vAlign w:val="bottom"/>
            <w:hideMark/>
          </w:tcPr>
          <w:p w14:paraId="4C1A8F64" w14:textId="0618B29D" w:rsidR="003F18EE" w:rsidRPr="00CB56EC" w:rsidRDefault="003F18EE" w:rsidP="003F18EE">
            <w:pPr>
              <w:jc w:val="right"/>
              <w:rPr>
                <w:color w:val="000000"/>
                <w:sz w:val="13"/>
                <w:szCs w:val="13"/>
                <w:lang w:eastAsia="tr-TR"/>
              </w:rPr>
            </w:pPr>
            <w:r w:rsidRPr="00210B51">
              <w:rPr>
                <w:sz w:val="13"/>
                <w:szCs w:val="13"/>
              </w:rPr>
              <w:t>844,461</w:t>
            </w:r>
          </w:p>
        </w:tc>
      </w:tr>
      <w:tr w:rsidR="003F18EE" w:rsidRPr="00FF2553" w14:paraId="5A5D8651" w14:textId="77777777" w:rsidTr="003F18EE">
        <w:trPr>
          <w:trHeight w:val="98"/>
        </w:trPr>
        <w:tc>
          <w:tcPr>
            <w:tcW w:w="547" w:type="dxa"/>
            <w:shd w:val="clear" w:color="auto" w:fill="auto"/>
            <w:noWrap/>
            <w:hideMark/>
          </w:tcPr>
          <w:p w14:paraId="24781BC0" w14:textId="77777777" w:rsidR="003F18EE" w:rsidRPr="00FF2553" w:rsidRDefault="003F18EE" w:rsidP="003F18EE">
            <w:pPr>
              <w:rPr>
                <w:b/>
                <w:color w:val="000000"/>
                <w:sz w:val="13"/>
                <w:szCs w:val="13"/>
                <w:lang w:eastAsia="tr-TR"/>
              </w:rPr>
            </w:pPr>
            <w:r w:rsidRPr="00FF2553">
              <w:rPr>
                <w:b/>
                <w:color w:val="000000"/>
                <w:sz w:val="13"/>
                <w:szCs w:val="13"/>
                <w:lang w:eastAsia="tr-TR"/>
              </w:rPr>
              <w:t>V.</w:t>
            </w:r>
          </w:p>
        </w:tc>
        <w:tc>
          <w:tcPr>
            <w:tcW w:w="3363" w:type="dxa"/>
            <w:shd w:val="clear" w:color="auto" w:fill="auto"/>
            <w:noWrap/>
            <w:vAlign w:val="center"/>
            <w:hideMark/>
          </w:tcPr>
          <w:p w14:paraId="2ECD5E08" w14:textId="77777777" w:rsidR="003F18EE" w:rsidRPr="00FF2553" w:rsidRDefault="003F18EE" w:rsidP="003F18EE">
            <w:pPr>
              <w:rPr>
                <w:b/>
                <w:color w:val="000000"/>
                <w:sz w:val="13"/>
                <w:szCs w:val="13"/>
                <w:lang w:eastAsia="tr-TR"/>
              </w:rPr>
            </w:pPr>
            <w:r w:rsidRPr="00FF2553">
              <w:rPr>
                <w:b/>
                <w:color w:val="000000"/>
                <w:sz w:val="13"/>
                <w:szCs w:val="13"/>
                <w:lang w:eastAsia="tr-TR"/>
              </w:rPr>
              <w:t>REHİNLİ KIYMETLER</w:t>
            </w:r>
          </w:p>
        </w:tc>
        <w:tc>
          <w:tcPr>
            <w:tcW w:w="618" w:type="dxa"/>
            <w:shd w:val="clear" w:color="auto" w:fill="auto"/>
            <w:vAlign w:val="bottom"/>
            <w:hideMark/>
          </w:tcPr>
          <w:p w14:paraId="179D251C" w14:textId="77777777" w:rsidR="003F18EE" w:rsidRPr="00FF2553" w:rsidRDefault="003F18EE" w:rsidP="003F18EE">
            <w:pPr>
              <w:jc w:val="center"/>
              <w:rPr>
                <w:b/>
                <w:color w:val="000000"/>
                <w:sz w:val="13"/>
                <w:szCs w:val="13"/>
                <w:lang w:eastAsia="tr-TR"/>
              </w:rPr>
            </w:pPr>
          </w:p>
        </w:tc>
        <w:tc>
          <w:tcPr>
            <w:tcW w:w="795" w:type="dxa"/>
            <w:shd w:val="clear" w:color="auto" w:fill="auto"/>
            <w:vAlign w:val="bottom"/>
            <w:hideMark/>
          </w:tcPr>
          <w:p w14:paraId="02A5729A" w14:textId="08FEAD8F" w:rsidR="003F18EE" w:rsidRPr="003F18EE" w:rsidRDefault="003F18EE" w:rsidP="003F18EE">
            <w:pPr>
              <w:jc w:val="right"/>
              <w:rPr>
                <w:sz w:val="13"/>
                <w:szCs w:val="13"/>
              </w:rPr>
            </w:pPr>
            <w:r w:rsidRPr="00F020A3">
              <w:rPr>
                <w:sz w:val="13"/>
                <w:szCs w:val="13"/>
              </w:rPr>
              <w:t>105,304,133</w:t>
            </w:r>
          </w:p>
        </w:tc>
        <w:tc>
          <w:tcPr>
            <w:tcW w:w="795" w:type="dxa"/>
            <w:shd w:val="clear" w:color="auto" w:fill="auto"/>
            <w:vAlign w:val="bottom"/>
            <w:hideMark/>
          </w:tcPr>
          <w:p w14:paraId="202A1FBE" w14:textId="32511FAA" w:rsidR="003F18EE" w:rsidRPr="003F18EE" w:rsidRDefault="003F18EE" w:rsidP="003F18EE">
            <w:pPr>
              <w:jc w:val="right"/>
              <w:rPr>
                <w:sz w:val="13"/>
                <w:szCs w:val="13"/>
              </w:rPr>
            </w:pPr>
            <w:r w:rsidRPr="003F18EE">
              <w:rPr>
                <w:sz w:val="13"/>
                <w:szCs w:val="13"/>
              </w:rPr>
              <w:t>-</w:t>
            </w:r>
          </w:p>
        </w:tc>
        <w:tc>
          <w:tcPr>
            <w:tcW w:w="795" w:type="dxa"/>
            <w:shd w:val="clear" w:color="auto" w:fill="auto"/>
            <w:vAlign w:val="bottom"/>
            <w:hideMark/>
          </w:tcPr>
          <w:p w14:paraId="0B106C6F" w14:textId="2D584FE1" w:rsidR="003F18EE" w:rsidRPr="003F18EE" w:rsidRDefault="003F18EE" w:rsidP="003F18EE">
            <w:pPr>
              <w:jc w:val="right"/>
              <w:rPr>
                <w:sz w:val="13"/>
                <w:szCs w:val="13"/>
              </w:rPr>
            </w:pPr>
            <w:r w:rsidRPr="00F020A3">
              <w:rPr>
                <w:sz w:val="13"/>
                <w:szCs w:val="13"/>
              </w:rPr>
              <w:t>105,304,133</w:t>
            </w:r>
          </w:p>
        </w:tc>
        <w:tc>
          <w:tcPr>
            <w:tcW w:w="795" w:type="dxa"/>
            <w:shd w:val="clear" w:color="auto" w:fill="auto"/>
            <w:vAlign w:val="bottom"/>
            <w:hideMark/>
          </w:tcPr>
          <w:p w14:paraId="101C8F7B" w14:textId="2CC14F99" w:rsidR="003F18EE" w:rsidRPr="00FF2553" w:rsidRDefault="003F18EE" w:rsidP="003F18EE">
            <w:pPr>
              <w:jc w:val="right"/>
              <w:rPr>
                <w:b/>
                <w:color w:val="000000"/>
                <w:sz w:val="13"/>
                <w:szCs w:val="13"/>
                <w:lang w:eastAsia="tr-TR"/>
              </w:rPr>
            </w:pPr>
            <w:r w:rsidRPr="00210B51">
              <w:rPr>
                <w:b/>
                <w:sz w:val="13"/>
                <w:szCs w:val="13"/>
              </w:rPr>
              <w:t>86,627,831</w:t>
            </w:r>
          </w:p>
        </w:tc>
        <w:tc>
          <w:tcPr>
            <w:tcW w:w="795" w:type="dxa"/>
            <w:shd w:val="clear" w:color="auto" w:fill="auto"/>
            <w:vAlign w:val="bottom"/>
            <w:hideMark/>
          </w:tcPr>
          <w:p w14:paraId="32B91B28" w14:textId="0EE93F24" w:rsidR="003F18EE" w:rsidRPr="00FF2553" w:rsidRDefault="003F18EE" w:rsidP="003F18EE">
            <w:pPr>
              <w:jc w:val="right"/>
              <w:rPr>
                <w:b/>
                <w:color w:val="000000"/>
                <w:sz w:val="13"/>
                <w:szCs w:val="13"/>
                <w:lang w:eastAsia="tr-TR"/>
              </w:rPr>
            </w:pPr>
            <w:r w:rsidRPr="00FF2553">
              <w:rPr>
                <w:b/>
                <w:sz w:val="13"/>
                <w:szCs w:val="13"/>
              </w:rPr>
              <w:t>-</w:t>
            </w:r>
          </w:p>
        </w:tc>
        <w:tc>
          <w:tcPr>
            <w:tcW w:w="796" w:type="dxa"/>
            <w:shd w:val="clear" w:color="auto" w:fill="auto"/>
            <w:vAlign w:val="bottom"/>
            <w:hideMark/>
          </w:tcPr>
          <w:p w14:paraId="02538D39" w14:textId="0857DA5E" w:rsidR="003F18EE" w:rsidRPr="00FF2553" w:rsidRDefault="003F18EE" w:rsidP="003F18EE">
            <w:pPr>
              <w:jc w:val="right"/>
              <w:rPr>
                <w:b/>
                <w:color w:val="000000"/>
                <w:sz w:val="13"/>
                <w:szCs w:val="13"/>
                <w:lang w:eastAsia="tr-TR"/>
              </w:rPr>
            </w:pPr>
            <w:r w:rsidRPr="00210B51">
              <w:rPr>
                <w:b/>
                <w:sz w:val="13"/>
                <w:szCs w:val="13"/>
              </w:rPr>
              <w:t>86,627,831</w:t>
            </w:r>
          </w:p>
        </w:tc>
      </w:tr>
      <w:tr w:rsidR="003F18EE" w:rsidRPr="00CB56EC" w14:paraId="27EE994A" w14:textId="77777777" w:rsidTr="003F18EE">
        <w:trPr>
          <w:trHeight w:val="98"/>
        </w:trPr>
        <w:tc>
          <w:tcPr>
            <w:tcW w:w="547" w:type="dxa"/>
            <w:shd w:val="clear" w:color="auto" w:fill="auto"/>
            <w:noWrap/>
            <w:hideMark/>
          </w:tcPr>
          <w:p w14:paraId="50F6BDA0" w14:textId="77777777" w:rsidR="003F18EE" w:rsidRPr="00CB56EC" w:rsidRDefault="003F18EE" w:rsidP="003F18EE">
            <w:pPr>
              <w:rPr>
                <w:color w:val="000000"/>
                <w:sz w:val="13"/>
                <w:szCs w:val="13"/>
                <w:lang w:eastAsia="tr-TR"/>
              </w:rPr>
            </w:pPr>
            <w:r w:rsidRPr="00CB56EC">
              <w:rPr>
                <w:color w:val="000000"/>
                <w:sz w:val="13"/>
                <w:szCs w:val="13"/>
                <w:lang w:eastAsia="tr-TR"/>
              </w:rPr>
              <w:t>5.1.</w:t>
            </w:r>
          </w:p>
        </w:tc>
        <w:tc>
          <w:tcPr>
            <w:tcW w:w="3363" w:type="dxa"/>
            <w:shd w:val="clear" w:color="auto" w:fill="auto"/>
            <w:noWrap/>
            <w:vAlign w:val="center"/>
            <w:hideMark/>
          </w:tcPr>
          <w:p w14:paraId="24D578B2" w14:textId="77777777" w:rsidR="003F18EE" w:rsidRPr="00CB56EC" w:rsidRDefault="003F18EE" w:rsidP="003F18EE">
            <w:pPr>
              <w:rPr>
                <w:color w:val="000000"/>
                <w:sz w:val="13"/>
                <w:szCs w:val="13"/>
                <w:lang w:eastAsia="tr-TR"/>
              </w:rPr>
            </w:pPr>
            <w:r w:rsidRPr="00CB56EC">
              <w:rPr>
                <w:color w:val="000000"/>
                <w:sz w:val="13"/>
                <w:szCs w:val="13"/>
                <w:lang w:eastAsia="tr-TR"/>
              </w:rPr>
              <w:t>Menkul Kıymetler</w:t>
            </w:r>
          </w:p>
        </w:tc>
        <w:tc>
          <w:tcPr>
            <w:tcW w:w="618" w:type="dxa"/>
            <w:shd w:val="clear" w:color="auto" w:fill="auto"/>
            <w:vAlign w:val="bottom"/>
            <w:hideMark/>
          </w:tcPr>
          <w:p w14:paraId="2C8408C7"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6051720A" w14:textId="1F235722" w:rsidR="003F18EE" w:rsidRPr="00CB56EC" w:rsidRDefault="003F18EE" w:rsidP="003F18EE">
            <w:pPr>
              <w:jc w:val="right"/>
              <w:rPr>
                <w:sz w:val="13"/>
                <w:szCs w:val="13"/>
              </w:rPr>
            </w:pPr>
            <w:r w:rsidRPr="00F020A3">
              <w:rPr>
                <w:sz w:val="13"/>
                <w:szCs w:val="13"/>
              </w:rPr>
              <w:t>250</w:t>
            </w:r>
          </w:p>
        </w:tc>
        <w:tc>
          <w:tcPr>
            <w:tcW w:w="795" w:type="dxa"/>
            <w:shd w:val="clear" w:color="auto" w:fill="auto"/>
            <w:vAlign w:val="bottom"/>
            <w:hideMark/>
          </w:tcPr>
          <w:p w14:paraId="2F90C8DE" w14:textId="0B68BA88"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6076C151" w14:textId="6B88FFD7" w:rsidR="003F18EE" w:rsidRPr="00CB56EC" w:rsidRDefault="003F18EE" w:rsidP="003F18EE">
            <w:pPr>
              <w:jc w:val="right"/>
              <w:rPr>
                <w:sz w:val="13"/>
                <w:szCs w:val="13"/>
              </w:rPr>
            </w:pPr>
            <w:r w:rsidRPr="00F020A3">
              <w:rPr>
                <w:sz w:val="13"/>
                <w:szCs w:val="13"/>
              </w:rPr>
              <w:t>250</w:t>
            </w:r>
          </w:p>
        </w:tc>
        <w:tc>
          <w:tcPr>
            <w:tcW w:w="795" w:type="dxa"/>
            <w:shd w:val="clear" w:color="auto" w:fill="auto"/>
            <w:vAlign w:val="bottom"/>
            <w:hideMark/>
          </w:tcPr>
          <w:p w14:paraId="46E32401" w14:textId="7CCA38FC" w:rsidR="003F18EE" w:rsidRPr="00CB56EC" w:rsidRDefault="003F18EE" w:rsidP="003F18EE">
            <w:pPr>
              <w:jc w:val="right"/>
              <w:rPr>
                <w:color w:val="000000"/>
                <w:sz w:val="13"/>
                <w:szCs w:val="13"/>
                <w:lang w:eastAsia="tr-TR"/>
              </w:rPr>
            </w:pPr>
            <w:r w:rsidRPr="00210B51">
              <w:rPr>
                <w:sz w:val="13"/>
                <w:szCs w:val="13"/>
              </w:rPr>
              <w:t>250</w:t>
            </w:r>
          </w:p>
        </w:tc>
        <w:tc>
          <w:tcPr>
            <w:tcW w:w="795" w:type="dxa"/>
            <w:shd w:val="clear" w:color="auto" w:fill="auto"/>
            <w:vAlign w:val="bottom"/>
            <w:hideMark/>
          </w:tcPr>
          <w:p w14:paraId="12E92391" w14:textId="10B388A4" w:rsidR="003F18EE" w:rsidRPr="00CB56EC" w:rsidRDefault="003F18EE" w:rsidP="003F18E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1506260E" w14:textId="238F5A95" w:rsidR="003F18EE" w:rsidRPr="00CB56EC" w:rsidRDefault="003F18EE" w:rsidP="003F18EE">
            <w:pPr>
              <w:jc w:val="right"/>
              <w:rPr>
                <w:color w:val="000000"/>
                <w:sz w:val="13"/>
                <w:szCs w:val="13"/>
                <w:lang w:eastAsia="tr-TR"/>
              </w:rPr>
            </w:pPr>
            <w:r w:rsidRPr="00210B51">
              <w:rPr>
                <w:sz w:val="13"/>
                <w:szCs w:val="13"/>
              </w:rPr>
              <w:t>250</w:t>
            </w:r>
          </w:p>
        </w:tc>
      </w:tr>
      <w:tr w:rsidR="003F18EE" w:rsidRPr="00CB56EC" w14:paraId="661AFCAE" w14:textId="77777777" w:rsidTr="003F18EE">
        <w:trPr>
          <w:trHeight w:val="98"/>
        </w:trPr>
        <w:tc>
          <w:tcPr>
            <w:tcW w:w="547" w:type="dxa"/>
            <w:shd w:val="clear" w:color="auto" w:fill="auto"/>
            <w:noWrap/>
            <w:hideMark/>
          </w:tcPr>
          <w:p w14:paraId="077B7A30" w14:textId="77777777" w:rsidR="003F18EE" w:rsidRPr="00CB56EC" w:rsidRDefault="003F18EE" w:rsidP="003F18EE">
            <w:pPr>
              <w:rPr>
                <w:color w:val="000000"/>
                <w:sz w:val="13"/>
                <w:szCs w:val="13"/>
                <w:lang w:eastAsia="tr-TR"/>
              </w:rPr>
            </w:pPr>
            <w:r w:rsidRPr="00CB56EC">
              <w:rPr>
                <w:color w:val="000000"/>
                <w:sz w:val="13"/>
                <w:szCs w:val="13"/>
                <w:lang w:eastAsia="tr-TR"/>
              </w:rPr>
              <w:t>5.2.</w:t>
            </w:r>
          </w:p>
        </w:tc>
        <w:tc>
          <w:tcPr>
            <w:tcW w:w="3363" w:type="dxa"/>
            <w:shd w:val="clear" w:color="auto" w:fill="auto"/>
            <w:noWrap/>
            <w:vAlign w:val="center"/>
            <w:hideMark/>
          </w:tcPr>
          <w:p w14:paraId="270B2FCC" w14:textId="77777777" w:rsidR="003F18EE" w:rsidRPr="00CB56EC" w:rsidRDefault="003F18EE" w:rsidP="003F18EE">
            <w:pPr>
              <w:rPr>
                <w:color w:val="000000"/>
                <w:sz w:val="13"/>
                <w:szCs w:val="13"/>
                <w:lang w:eastAsia="tr-TR"/>
              </w:rPr>
            </w:pPr>
            <w:r w:rsidRPr="00CB56EC">
              <w:rPr>
                <w:color w:val="000000"/>
                <w:sz w:val="13"/>
                <w:szCs w:val="13"/>
                <w:lang w:eastAsia="tr-TR"/>
              </w:rPr>
              <w:t>Teminat Senetleri</w:t>
            </w:r>
          </w:p>
        </w:tc>
        <w:tc>
          <w:tcPr>
            <w:tcW w:w="618" w:type="dxa"/>
            <w:shd w:val="clear" w:color="auto" w:fill="auto"/>
            <w:vAlign w:val="bottom"/>
            <w:hideMark/>
          </w:tcPr>
          <w:p w14:paraId="73356CF6"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63A220FC" w14:textId="02FA0AD9"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5DD85B0E" w14:textId="182ABE9F"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502A1D6C" w14:textId="2D17B063"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7AB7A34E" w14:textId="1553CE07" w:rsidR="003F18EE" w:rsidRPr="00CB56EC" w:rsidRDefault="003F18EE" w:rsidP="003F18E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7200D6D4" w14:textId="4D406384" w:rsidR="003F18EE" w:rsidRPr="00CB56EC" w:rsidRDefault="003F18EE" w:rsidP="003F18E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253E67A5" w14:textId="5E3C96A3" w:rsidR="003F18EE" w:rsidRPr="00CB56EC" w:rsidRDefault="003F18EE" w:rsidP="003F18EE">
            <w:pPr>
              <w:jc w:val="right"/>
              <w:rPr>
                <w:color w:val="000000"/>
                <w:sz w:val="13"/>
                <w:szCs w:val="13"/>
                <w:lang w:eastAsia="tr-TR"/>
              </w:rPr>
            </w:pPr>
            <w:r w:rsidRPr="00FF2553">
              <w:rPr>
                <w:sz w:val="13"/>
                <w:szCs w:val="13"/>
              </w:rPr>
              <w:t>-</w:t>
            </w:r>
          </w:p>
        </w:tc>
      </w:tr>
      <w:tr w:rsidR="003F18EE" w:rsidRPr="00CB56EC" w14:paraId="1B16299B" w14:textId="77777777" w:rsidTr="003F18EE">
        <w:trPr>
          <w:trHeight w:val="98"/>
        </w:trPr>
        <w:tc>
          <w:tcPr>
            <w:tcW w:w="547" w:type="dxa"/>
            <w:shd w:val="clear" w:color="auto" w:fill="auto"/>
            <w:noWrap/>
            <w:hideMark/>
          </w:tcPr>
          <w:p w14:paraId="345C93F3" w14:textId="77777777" w:rsidR="003F18EE" w:rsidRPr="00CB56EC" w:rsidRDefault="003F18EE" w:rsidP="003F18EE">
            <w:pPr>
              <w:rPr>
                <w:color w:val="000000"/>
                <w:sz w:val="13"/>
                <w:szCs w:val="13"/>
                <w:lang w:eastAsia="tr-TR"/>
              </w:rPr>
            </w:pPr>
            <w:r w:rsidRPr="00CB56EC">
              <w:rPr>
                <w:color w:val="000000"/>
                <w:sz w:val="13"/>
                <w:szCs w:val="13"/>
                <w:lang w:eastAsia="tr-TR"/>
              </w:rPr>
              <w:t>5.3.</w:t>
            </w:r>
          </w:p>
        </w:tc>
        <w:tc>
          <w:tcPr>
            <w:tcW w:w="3363" w:type="dxa"/>
            <w:shd w:val="clear" w:color="auto" w:fill="auto"/>
            <w:noWrap/>
            <w:vAlign w:val="center"/>
            <w:hideMark/>
          </w:tcPr>
          <w:p w14:paraId="5EA4AAF7" w14:textId="77777777" w:rsidR="003F18EE" w:rsidRPr="00CB56EC" w:rsidRDefault="003F18EE" w:rsidP="003F18EE">
            <w:pPr>
              <w:rPr>
                <w:color w:val="000000"/>
                <w:sz w:val="13"/>
                <w:szCs w:val="13"/>
                <w:lang w:eastAsia="tr-TR"/>
              </w:rPr>
            </w:pPr>
            <w:r w:rsidRPr="00CB56EC">
              <w:rPr>
                <w:color w:val="000000"/>
                <w:sz w:val="13"/>
                <w:szCs w:val="13"/>
                <w:lang w:eastAsia="tr-TR"/>
              </w:rPr>
              <w:t>Emtia</w:t>
            </w:r>
          </w:p>
        </w:tc>
        <w:tc>
          <w:tcPr>
            <w:tcW w:w="618" w:type="dxa"/>
            <w:shd w:val="clear" w:color="auto" w:fill="auto"/>
            <w:vAlign w:val="bottom"/>
            <w:hideMark/>
          </w:tcPr>
          <w:p w14:paraId="6E3FAFD4"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1C4939A6" w14:textId="4095E35C" w:rsidR="003F18EE" w:rsidRPr="00CB56EC" w:rsidRDefault="003F18EE" w:rsidP="003F18EE">
            <w:pPr>
              <w:jc w:val="right"/>
              <w:rPr>
                <w:sz w:val="13"/>
                <w:szCs w:val="13"/>
              </w:rPr>
            </w:pPr>
            <w:r w:rsidRPr="00F020A3">
              <w:rPr>
                <w:sz w:val="13"/>
                <w:szCs w:val="13"/>
              </w:rPr>
              <w:t>1,334,489</w:t>
            </w:r>
          </w:p>
        </w:tc>
        <w:tc>
          <w:tcPr>
            <w:tcW w:w="795" w:type="dxa"/>
            <w:shd w:val="clear" w:color="auto" w:fill="auto"/>
            <w:vAlign w:val="bottom"/>
            <w:hideMark/>
          </w:tcPr>
          <w:p w14:paraId="403562DB" w14:textId="21B56B11"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5B1E4552" w14:textId="71B5C49A" w:rsidR="003F18EE" w:rsidRPr="00CB56EC" w:rsidRDefault="003F18EE" w:rsidP="003F18EE">
            <w:pPr>
              <w:jc w:val="right"/>
              <w:rPr>
                <w:sz w:val="13"/>
                <w:szCs w:val="13"/>
              </w:rPr>
            </w:pPr>
            <w:r w:rsidRPr="00F020A3">
              <w:rPr>
                <w:sz w:val="13"/>
                <w:szCs w:val="13"/>
              </w:rPr>
              <w:t>1,334,489</w:t>
            </w:r>
          </w:p>
        </w:tc>
        <w:tc>
          <w:tcPr>
            <w:tcW w:w="795" w:type="dxa"/>
            <w:shd w:val="clear" w:color="auto" w:fill="auto"/>
            <w:vAlign w:val="bottom"/>
            <w:hideMark/>
          </w:tcPr>
          <w:p w14:paraId="33564BDB" w14:textId="24E05FD3" w:rsidR="003F18EE" w:rsidRPr="00CB56EC" w:rsidRDefault="003F18EE" w:rsidP="003F18EE">
            <w:pPr>
              <w:jc w:val="right"/>
              <w:rPr>
                <w:color w:val="000000"/>
                <w:sz w:val="13"/>
                <w:szCs w:val="13"/>
                <w:lang w:eastAsia="tr-TR"/>
              </w:rPr>
            </w:pPr>
            <w:r w:rsidRPr="00210B51">
              <w:rPr>
                <w:sz w:val="13"/>
                <w:szCs w:val="13"/>
              </w:rPr>
              <w:t>1,242,637</w:t>
            </w:r>
          </w:p>
        </w:tc>
        <w:tc>
          <w:tcPr>
            <w:tcW w:w="795" w:type="dxa"/>
            <w:shd w:val="clear" w:color="auto" w:fill="auto"/>
            <w:vAlign w:val="bottom"/>
            <w:hideMark/>
          </w:tcPr>
          <w:p w14:paraId="10A8EE13" w14:textId="0E28B0AD" w:rsidR="003F18EE" w:rsidRPr="00CB56EC" w:rsidRDefault="003F18EE" w:rsidP="003F18E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3BC1F664" w14:textId="2AA41EC2" w:rsidR="003F18EE" w:rsidRPr="00CB56EC" w:rsidRDefault="003F18EE" w:rsidP="003F18EE">
            <w:pPr>
              <w:jc w:val="right"/>
              <w:rPr>
                <w:color w:val="000000"/>
                <w:sz w:val="13"/>
                <w:szCs w:val="13"/>
                <w:lang w:eastAsia="tr-TR"/>
              </w:rPr>
            </w:pPr>
            <w:r w:rsidRPr="00210B51">
              <w:rPr>
                <w:sz w:val="13"/>
                <w:szCs w:val="13"/>
              </w:rPr>
              <w:t>1,242,637</w:t>
            </w:r>
          </w:p>
        </w:tc>
      </w:tr>
      <w:tr w:rsidR="003F18EE" w:rsidRPr="00CB56EC" w14:paraId="19C9E580" w14:textId="77777777" w:rsidTr="003F18EE">
        <w:trPr>
          <w:trHeight w:val="98"/>
        </w:trPr>
        <w:tc>
          <w:tcPr>
            <w:tcW w:w="547" w:type="dxa"/>
            <w:shd w:val="clear" w:color="auto" w:fill="auto"/>
            <w:noWrap/>
            <w:hideMark/>
          </w:tcPr>
          <w:p w14:paraId="3C46D987" w14:textId="77777777" w:rsidR="003F18EE" w:rsidRPr="00CB56EC" w:rsidRDefault="003F18EE" w:rsidP="003F18EE">
            <w:pPr>
              <w:rPr>
                <w:color w:val="000000"/>
                <w:sz w:val="13"/>
                <w:szCs w:val="13"/>
                <w:lang w:eastAsia="tr-TR"/>
              </w:rPr>
            </w:pPr>
            <w:r w:rsidRPr="00CB56EC">
              <w:rPr>
                <w:color w:val="000000"/>
                <w:sz w:val="13"/>
                <w:szCs w:val="13"/>
                <w:lang w:eastAsia="tr-TR"/>
              </w:rPr>
              <w:t>5.4.</w:t>
            </w:r>
          </w:p>
        </w:tc>
        <w:tc>
          <w:tcPr>
            <w:tcW w:w="3363" w:type="dxa"/>
            <w:shd w:val="clear" w:color="auto" w:fill="auto"/>
            <w:noWrap/>
            <w:vAlign w:val="center"/>
            <w:hideMark/>
          </w:tcPr>
          <w:p w14:paraId="0513EF0E" w14:textId="77777777" w:rsidR="003F18EE" w:rsidRPr="00CB56EC" w:rsidRDefault="003F18EE" w:rsidP="003F18EE">
            <w:pPr>
              <w:rPr>
                <w:color w:val="000000"/>
                <w:sz w:val="13"/>
                <w:szCs w:val="13"/>
                <w:lang w:eastAsia="tr-TR"/>
              </w:rPr>
            </w:pPr>
            <w:proofErr w:type="spellStart"/>
            <w:r w:rsidRPr="00CB56EC">
              <w:rPr>
                <w:color w:val="000000"/>
                <w:sz w:val="13"/>
                <w:szCs w:val="13"/>
                <w:lang w:eastAsia="tr-TR"/>
              </w:rPr>
              <w:t>Varant</w:t>
            </w:r>
            <w:proofErr w:type="spellEnd"/>
          </w:p>
        </w:tc>
        <w:tc>
          <w:tcPr>
            <w:tcW w:w="618" w:type="dxa"/>
            <w:shd w:val="clear" w:color="auto" w:fill="auto"/>
            <w:vAlign w:val="bottom"/>
            <w:hideMark/>
          </w:tcPr>
          <w:p w14:paraId="68C6ABD9"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28BB93C7" w14:textId="0554A537"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3F20FB01" w14:textId="57DFFBFE"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6F4A3AAA" w14:textId="2AE4A5CE"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0DB97BC7" w14:textId="37D090F2" w:rsidR="003F18EE" w:rsidRPr="00CB56EC" w:rsidRDefault="003F18EE" w:rsidP="003F18EE">
            <w:pPr>
              <w:jc w:val="right"/>
              <w:rPr>
                <w:color w:val="000000"/>
                <w:sz w:val="13"/>
                <w:szCs w:val="13"/>
                <w:lang w:eastAsia="tr-TR"/>
              </w:rPr>
            </w:pPr>
            <w:r w:rsidRPr="00FF2553">
              <w:rPr>
                <w:sz w:val="13"/>
                <w:szCs w:val="13"/>
              </w:rPr>
              <w:t>-</w:t>
            </w:r>
          </w:p>
        </w:tc>
        <w:tc>
          <w:tcPr>
            <w:tcW w:w="795" w:type="dxa"/>
            <w:shd w:val="clear" w:color="auto" w:fill="auto"/>
            <w:vAlign w:val="bottom"/>
            <w:hideMark/>
          </w:tcPr>
          <w:p w14:paraId="1FCE4A0D" w14:textId="024C6334" w:rsidR="003F18EE" w:rsidRPr="00CB56EC" w:rsidRDefault="003F18EE" w:rsidP="003F18E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47FB9682" w14:textId="0E0C14E9" w:rsidR="003F18EE" w:rsidRPr="00CB56EC" w:rsidRDefault="003F18EE" w:rsidP="003F18EE">
            <w:pPr>
              <w:jc w:val="right"/>
              <w:rPr>
                <w:color w:val="000000"/>
                <w:sz w:val="13"/>
                <w:szCs w:val="13"/>
                <w:lang w:eastAsia="tr-TR"/>
              </w:rPr>
            </w:pPr>
            <w:r w:rsidRPr="00FF2553">
              <w:rPr>
                <w:sz w:val="13"/>
                <w:szCs w:val="13"/>
              </w:rPr>
              <w:t>-</w:t>
            </w:r>
          </w:p>
        </w:tc>
      </w:tr>
      <w:tr w:rsidR="003F18EE" w:rsidRPr="00CB56EC" w14:paraId="040FBA0F" w14:textId="77777777" w:rsidTr="003F18EE">
        <w:trPr>
          <w:trHeight w:val="98"/>
        </w:trPr>
        <w:tc>
          <w:tcPr>
            <w:tcW w:w="547" w:type="dxa"/>
            <w:shd w:val="clear" w:color="auto" w:fill="auto"/>
            <w:noWrap/>
            <w:hideMark/>
          </w:tcPr>
          <w:p w14:paraId="71762508" w14:textId="77777777" w:rsidR="003F18EE" w:rsidRPr="00CB56EC" w:rsidRDefault="003F18EE" w:rsidP="003F18EE">
            <w:pPr>
              <w:rPr>
                <w:color w:val="000000"/>
                <w:sz w:val="13"/>
                <w:szCs w:val="13"/>
                <w:lang w:eastAsia="tr-TR"/>
              </w:rPr>
            </w:pPr>
            <w:r w:rsidRPr="00CB56EC">
              <w:rPr>
                <w:color w:val="000000"/>
                <w:sz w:val="13"/>
                <w:szCs w:val="13"/>
                <w:lang w:eastAsia="tr-TR"/>
              </w:rPr>
              <w:t>5.5.</w:t>
            </w:r>
          </w:p>
        </w:tc>
        <w:tc>
          <w:tcPr>
            <w:tcW w:w="3363" w:type="dxa"/>
            <w:shd w:val="clear" w:color="auto" w:fill="auto"/>
            <w:noWrap/>
            <w:vAlign w:val="center"/>
            <w:hideMark/>
          </w:tcPr>
          <w:p w14:paraId="5C779353" w14:textId="77777777" w:rsidR="003F18EE" w:rsidRPr="00CB56EC" w:rsidRDefault="003F18EE" w:rsidP="003F18EE">
            <w:pPr>
              <w:rPr>
                <w:color w:val="000000"/>
                <w:sz w:val="13"/>
                <w:szCs w:val="13"/>
                <w:lang w:eastAsia="tr-TR"/>
              </w:rPr>
            </w:pPr>
            <w:r w:rsidRPr="00CB56EC">
              <w:rPr>
                <w:color w:val="000000"/>
                <w:sz w:val="13"/>
                <w:szCs w:val="13"/>
                <w:lang w:eastAsia="tr-TR"/>
              </w:rPr>
              <w:t>Gayrimenkul</w:t>
            </w:r>
          </w:p>
        </w:tc>
        <w:tc>
          <w:tcPr>
            <w:tcW w:w="618" w:type="dxa"/>
            <w:shd w:val="clear" w:color="auto" w:fill="auto"/>
            <w:vAlign w:val="bottom"/>
            <w:hideMark/>
          </w:tcPr>
          <w:p w14:paraId="725BB4E3"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43374B38" w14:textId="0A9E66D4" w:rsidR="003F18EE" w:rsidRPr="00CB56EC" w:rsidRDefault="003F18EE" w:rsidP="003F18EE">
            <w:pPr>
              <w:jc w:val="right"/>
              <w:rPr>
                <w:sz w:val="13"/>
                <w:szCs w:val="13"/>
              </w:rPr>
            </w:pPr>
            <w:r w:rsidRPr="00F020A3">
              <w:rPr>
                <w:sz w:val="13"/>
                <w:szCs w:val="13"/>
              </w:rPr>
              <w:t>793,245</w:t>
            </w:r>
          </w:p>
        </w:tc>
        <w:tc>
          <w:tcPr>
            <w:tcW w:w="795" w:type="dxa"/>
            <w:shd w:val="clear" w:color="auto" w:fill="auto"/>
            <w:vAlign w:val="bottom"/>
            <w:hideMark/>
          </w:tcPr>
          <w:p w14:paraId="3B4D8CC5" w14:textId="77922C9F"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291E2AD9" w14:textId="0D649CA8" w:rsidR="003F18EE" w:rsidRPr="00CB56EC" w:rsidRDefault="003F18EE" w:rsidP="003F18EE">
            <w:pPr>
              <w:jc w:val="right"/>
              <w:rPr>
                <w:sz w:val="13"/>
                <w:szCs w:val="13"/>
              </w:rPr>
            </w:pPr>
            <w:r w:rsidRPr="00F020A3">
              <w:rPr>
                <w:sz w:val="13"/>
                <w:szCs w:val="13"/>
              </w:rPr>
              <w:t>793,245</w:t>
            </w:r>
          </w:p>
        </w:tc>
        <w:tc>
          <w:tcPr>
            <w:tcW w:w="795" w:type="dxa"/>
            <w:shd w:val="clear" w:color="auto" w:fill="auto"/>
            <w:vAlign w:val="bottom"/>
            <w:hideMark/>
          </w:tcPr>
          <w:p w14:paraId="055E930A" w14:textId="6B53ADF5" w:rsidR="003F18EE" w:rsidRPr="00CB56EC" w:rsidRDefault="003F18EE" w:rsidP="003F18EE">
            <w:pPr>
              <w:jc w:val="right"/>
              <w:rPr>
                <w:color w:val="000000"/>
                <w:sz w:val="13"/>
                <w:szCs w:val="13"/>
                <w:lang w:eastAsia="tr-TR"/>
              </w:rPr>
            </w:pPr>
            <w:r w:rsidRPr="00210B51">
              <w:rPr>
                <w:sz w:val="13"/>
                <w:szCs w:val="13"/>
              </w:rPr>
              <w:t>856,195</w:t>
            </w:r>
          </w:p>
        </w:tc>
        <w:tc>
          <w:tcPr>
            <w:tcW w:w="795" w:type="dxa"/>
            <w:shd w:val="clear" w:color="auto" w:fill="auto"/>
            <w:vAlign w:val="bottom"/>
            <w:hideMark/>
          </w:tcPr>
          <w:p w14:paraId="183B8FB2" w14:textId="78F41E68" w:rsidR="003F18EE" w:rsidRPr="00CB56EC" w:rsidRDefault="003F18EE" w:rsidP="003F18E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400467D2" w14:textId="439BC5B7" w:rsidR="003F18EE" w:rsidRPr="00CB56EC" w:rsidRDefault="003F18EE" w:rsidP="003F18EE">
            <w:pPr>
              <w:jc w:val="right"/>
              <w:rPr>
                <w:color w:val="000000"/>
                <w:sz w:val="13"/>
                <w:szCs w:val="13"/>
                <w:lang w:eastAsia="tr-TR"/>
              </w:rPr>
            </w:pPr>
            <w:r w:rsidRPr="00210B51">
              <w:rPr>
                <w:sz w:val="13"/>
                <w:szCs w:val="13"/>
              </w:rPr>
              <w:t>856,195</w:t>
            </w:r>
          </w:p>
        </w:tc>
      </w:tr>
      <w:tr w:rsidR="003F18EE" w:rsidRPr="00CB56EC" w14:paraId="44DEF0A5" w14:textId="77777777" w:rsidTr="003F18EE">
        <w:trPr>
          <w:trHeight w:val="98"/>
        </w:trPr>
        <w:tc>
          <w:tcPr>
            <w:tcW w:w="547" w:type="dxa"/>
            <w:shd w:val="clear" w:color="auto" w:fill="auto"/>
            <w:noWrap/>
            <w:hideMark/>
          </w:tcPr>
          <w:p w14:paraId="6A6191F6" w14:textId="77777777" w:rsidR="003F18EE" w:rsidRPr="00CB56EC" w:rsidRDefault="003F18EE" w:rsidP="003F18EE">
            <w:pPr>
              <w:rPr>
                <w:color w:val="000000"/>
                <w:sz w:val="13"/>
                <w:szCs w:val="13"/>
                <w:lang w:eastAsia="tr-TR"/>
              </w:rPr>
            </w:pPr>
            <w:r w:rsidRPr="00CB56EC">
              <w:rPr>
                <w:color w:val="000000"/>
                <w:sz w:val="13"/>
                <w:szCs w:val="13"/>
                <w:lang w:eastAsia="tr-TR"/>
              </w:rPr>
              <w:t>5.6.</w:t>
            </w:r>
          </w:p>
        </w:tc>
        <w:tc>
          <w:tcPr>
            <w:tcW w:w="3363" w:type="dxa"/>
            <w:shd w:val="clear" w:color="auto" w:fill="auto"/>
            <w:noWrap/>
            <w:vAlign w:val="center"/>
            <w:hideMark/>
          </w:tcPr>
          <w:p w14:paraId="3C297344" w14:textId="77777777" w:rsidR="003F18EE" w:rsidRPr="00CB56EC" w:rsidRDefault="003F18EE" w:rsidP="003F18EE">
            <w:pPr>
              <w:rPr>
                <w:color w:val="000000"/>
                <w:sz w:val="13"/>
                <w:szCs w:val="13"/>
                <w:lang w:eastAsia="tr-TR"/>
              </w:rPr>
            </w:pPr>
            <w:r w:rsidRPr="00CB56EC">
              <w:rPr>
                <w:color w:val="000000"/>
                <w:sz w:val="13"/>
                <w:szCs w:val="13"/>
                <w:lang w:eastAsia="tr-TR"/>
              </w:rPr>
              <w:t>Diğer Rehinli Kıymetler</w:t>
            </w:r>
          </w:p>
        </w:tc>
        <w:tc>
          <w:tcPr>
            <w:tcW w:w="618" w:type="dxa"/>
            <w:shd w:val="clear" w:color="auto" w:fill="auto"/>
            <w:vAlign w:val="bottom"/>
            <w:hideMark/>
          </w:tcPr>
          <w:p w14:paraId="1D37DCEF"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03237F84" w14:textId="45E2CDAF" w:rsidR="003F18EE" w:rsidRPr="00CB56EC" w:rsidRDefault="003F18EE" w:rsidP="003F18EE">
            <w:pPr>
              <w:jc w:val="right"/>
              <w:rPr>
                <w:sz w:val="13"/>
                <w:szCs w:val="13"/>
              </w:rPr>
            </w:pPr>
            <w:r w:rsidRPr="00F020A3">
              <w:rPr>
                <w:sz w:val="13"/>
                <w:szCs w:val="13"/>
              </w:rPr>
              <w:t>103,168,599</w:t>
            </w:r>
          </w:p>
        </w:tc>
        <w:tc>
          <w:tcPr>
            <w:tcW w:w="795" w:type="dxa"/>
            <w:shd w:val="clear" w:color="auto" w:fill="auto"/>
            <w:vAlign w:val="bottom"/>
            <w:hideMark/>
          </w:tcPr>
          <w:p w14:paraId="03DF9165" w14:textId="0855F2A4"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32D98A24" w14:textId="0D73D5D2" w:rsidR="003F18EE" w:rsidRPr="00CB56EC" w:rsidRDefault="003F18EE" w:rsidP="003F18EE">
            <w:pPr>
              <w:jc w:val="right"/>
              <w:rPr>
                <w:sz w:val="13"/>
                <w:szCs w:val="13"/>
              </w:rPr>
            </w:pPr>
            <w:r w:rsidRPr="00F020A3">
              <w:rPr>
                <w:sz w:val="13"/>
                <w:szCs w:val="13"/>
              </w:rPr>
              <w:t>103,168,599</w:t>
            </w:r>
          </w:p>
        </w:tc>
        <w:tc>
          <w:tcPr>
            <w:tcW w:w="795" w:type="dxa"/>
            <w:shd w:val="clear" w:color="auto" w:fill="auto"/>
            <w:vAlign w:val="bottom"/>
            <w:hideMark/>
          </w:tcPr>
          <w:p w14:paraId="5E954542" w14:textId="02C66302" w:rsidR="003F18EE" w:rsidRPr="00CB56EC" w:rsidRDefault="003F18EE" w:rsidP="003F18EE">
            <w:pPr>
              <w:jc w:val="right"/>
              <w:rPr>
                <w:color w:val="000000"/>
                <w:sz w:val="13"/>
                <w:szCs w:val="13"/>
                <w:lang w:eastAsia="tr-TR"/>
              </w:rPr>
            </w:pPr>
            <w:r w:rsidRPr="00210B51">
              <w:rPr>
                <w:sz w:val="13"/>
                <w:szCs w:val="13"/>
              </w:rPr>
              <w:t>84,521,199</w:t>
            </w:r>
          </w:p>
        </w:tc>
        <w:tc>
          <w:tcPr>
            <w:tcW w:w="795" w:type="dxa"/>
            <w:shd w:val="clear" w:color="auto" w:fill="auto"/>
            <w:vAlign w:val="bottom"/>
            <w:hideMark/>
          </w:tcPr>
          <w:p w14:paraId="1F8EDCCB" w14:textId="61011C89" w:rsidR="003F18EE" w:rsidRPr="00CB56EC" w:rsidRDefault="003F18EE" w:rsidP="003F18E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46B91171" w14:textId="4AFEA24A" w:rsidR="003F18EE" w:rsidRPr="00CB56EC" w:rsidRDefault="003F18EE" w:rsidP="003F18EE">
            <w:pPr>
              <w:jc w:val="right"/>
              <w:rPr>
                <w:color w:val="000000"/>
                <w:sz w:val="13"/>
                <w:szCs w:val="13"/>
                <w:lang w:eastAsia="tr-TR"/>
              </w:rPr>
            </w:pPr>
            <w:r w:rsidRPr="00210B51">
              <w:rPr>
                <w:sz w:val="13"/>
                <w:szCs w:val="13"/>
              </w:rPr>
              <w:t>84,521,199</w:t>
            </w:r>
          </w:p>
        </w:tc>
      </w:tr>
      <w:tr w:rsidR="003F18EE" w:rsidRPr="00CB56EC" w14:paraId="02D33AED" w14:textId="77777777" w:rsidTr="003F18EE">
        <w:trPr>
          <w:trHeight w:val="98"/>
        </w:trPr>
        <w:tc>
          <w:tcPr>
            <w:tcW w:w="547" w:type="dxa"/>
            <w:shd w:val="clear" w:color="auto" w:fill="auto"/>
            <w:noWrap/>
            <w:hideMark/>
          </w:tcPr>
          <w:p w14:paraId="37C2C68E" w14:textId="77777777" w:rsidR="003F18EE" w:rsidRPr="00CB56EC" w:rsidRDefault="003F18EE" w:rsidP="003F18EE">
            <w:pPr>
              <w:rPr>
                <w:color w:val="000000"/>
                <w:sz w:val="13"/>
                <w:szCs w:val="13"/>
                <w:lang w:eastAsia="tr-TR"/>
              </w:rPr>
            </w:pPr>
            <w:r w:rsidRPr="00CB56EC">
              <w:rPr>
                <w:color w:val="000000"/>
                <w:sz w:val="13"/>
                <w:szCs w:val="13"/>
                <w:lang w:eastAsia="tr-TR"/>
              </w:rPr>
              <w:t>5.7.</w:t>
            </w:r>
          </w:p>
        </w:tc>
        <w:tc>
          <w:tcPr>
            <w:tcW w:w="3363" w:type="dxa"/>
            <w:shd w:val="clear" w:color="auto" w:fill="auto"/>
            <w:noWrap/>
            <w:vAlign w:val="center"/>
            <w:hideMark/>
          </w:tcPr>
          <w:p w14:paraId="4647FC8B" w14:textId="77777777" w:rsidR="003F18EE" w:rsidRPr="00CB56EC" w:rsidRDefault="003F18EE" w:rsidP="003F18EE">
            <w:pPr>
              <w:rPr>
                <w:color w:val="000000"/>
                <w:sz w:val="13"/>
                <w:szCs w:val="13"/>
                <w:lang w:eastAsia="tr-TR"/>
              </w:rPr>
            </w:pPr>
            <w:r w:rsidRPr="00CB56EC">
              <w:rPr>
                <w:color w:val="000000"/>
                <w:sz w:val="13"/>
                <w:szCs w:val="13"/>
                <w:lang w:eastAsia="tr-TR"/>
              </w:rPr>
              <w:t>Rehinli Kıymet Alanlar</w:t>
            </w:r>
          </w:p>
        </w:tc>
        <w:tc>
          <w:tcPr>
            <w:tcW w:w="618" w:type="dxa"/>
            <w:shd w:val="clear" w:color="auto" w:fill="auto"/>
            <w:vAlign w:val="bottom"/>
            <w:hideMark/>
          </w:tcPr>
          <w:p w14:paraId="52B03ADC" w14:textId="77777777" w:rsidR="003F18EE" w:rsidRPr="00CB56EC" w:rsidRDefault="003F18EE" w:rsidP="003F18EE">
            <w:pPr>
              <w:jc w:val="center"/>
              <w:rPr>
                <w:color w:val="000000"/>
                <w:sz w:val="13"/>
                <w:szCs w:val="13"/>
                <w:lang w:eastAsia="tr-TR"/>
              </w:rPr>
            </w:pPr>
          </w:p>
        </w:tc>
        <w:tc>
          <w:tcPr>
            <w:tcW w:w="795" w:type="dxa"/>
            <w:shd w:val="clear" w:color="auto" w:fill="auto"/>
            <w:vAlign w:val="bottom"/>
            <w:hideMark/>
          </w:tcPr>
          <w:p w14:paraId="4DCEE602" w14:textId="09F5D3EB" w:rsidR="003F18EE" w:rsidRPr="00CB56EC" w:rsidRDefault="003F18EE" w:rsidP="003F18EE">
            <w:pPr>
              <w:jc w:val="right"/>
              <w:rPr>
                <w:sz w:val="13"/>
                <w:szCs w:val="13"/>
              </w:rPr>
            </w:pPr>
            <w:r w:rsidRPr="00F020A3">
              <w:rPr>
                <w:sz w:val="13"/>
                <w:szCs w:val="13"/>
              </w:rPr>
              <w:t>7,550</w:t>
            </w:r>
          </w:p>
        </w:tc>
        <w:tc>
          <w:tcPr>
            <w:tcW w:w="795" w:type="dxa"/>
            <w:shd w:val="clear" w:color="auto" w:fill="auto"/>
            <w:vAlign w:val="bottom"/>
            <w:hideMark/>
          </w:tcPr>
          <w:p w14:paraId="155ABDA3" w14:textId="55939290" w:rsidR="003F18EE" w:rsidRPr="00CB56EC" w:rsidRDefault="003F18EE" w:rsidP="003F18EE">
            <w:pPr>
              <w:jc w:val="right"/>
              <w:rPr>
                <w:sz w:val="13"/>
                <w:szCs w:val="13"/>
              </w:rPr>
            </w:pPr>
            <w:r w:rsidRPr="003F18EE">
              <w:rPr>
                <w:sz w:val="13"/>
                <w:szCs w:val="13"/>
              </w:rPr>
              <w:t>-</w:t>
            </w:r>
          </w:p>
        </w:tc>
        <w:tc>
          <w:tcPr>
            <w:tcW w:w="795" w:type="dxa"/>
            <w:shd w:val="clear" w:color="auto" w:fill="auto"/>
            <w:vAlign w:val="bottom"/>
            <w:hideMark/>
          </w:tcPr>
          <w:p w14:paraId="5529C0B3" w14:textId="2414A767" w:rsidR="003F18EE" w:rsidRPr="00CB56EC" w:rsidRDefault="003F18EE" w:rsidP="003F18EE">
            <w:pPr>
              <w:jc w:val="right"/>
              <w:rPr>
                <w:sz w:val="13"/>
                <w:szCs w:val="13"/>
              </w:rPr>
            </w:pPr>
            <w:r w:rsidRPr="00F020A3">
              <w:rPr>
                <w:sz w:val="13"/>
                <w:szCs w:val="13"/>
              </w:rPr>
              <w:t>7,550</w:t>
            </w:r>
          </w:p>
        </w:tc>
        <w:tc>
          <w:tcPr>
            <w:tcW w:w="795" w:type="dxa"/>
            <w:shd w:val="clear" w:color="auto" w:fill="auto"/>
            <w:vAlign w:val="bottom"/>
            <w:hideMark/>
          </w:tcPr>
          <w:p w14:paraId="3DD26C7E" w14:textId="40B3E4D8" w:rsidR="003F18EE" w:rsidRPr="00CB56EC" w:rsidRDefault="003F18EE" w:rsidP="003F18EE">
            <w:pPr>
              <w:jc w:val="right"/>
              <w:rPr>
                <w:color w:val="000000"/>
                <w:sz w:val="13"/>
                <w:szCs w:val="13"/>
                <w:lang w:eastAsia="tr-TR"/>
              </w:rPr>
            </w:pPr>
            <w:r w:rsidRPr="00210B51">
              <w:rPr>
                <w:sz w:val="13"/>
                <w:szCs w:val="13"/>
              </w:rPr>
              <w:t>7,550</w:t>
            </w:r>
          </w:p>
        </w:tc>
        <w:tc>
          <w:tcPr>
            <w:tcW w:w="795" w:type="dxa"/>
            <w:shd w:val="clear" w:color="auto" w:fill="auto"/>
            <w:vAlign w:val="bottom"/>
            <w:hideMark/>
          </w:tcPr>
          <w:p w14:paraId="4C98F2F7" w14:textId="693CE64F" w:rsidR="003F18EE" w:rsidRPr="00CB56EC" w:rsidRDefault="003F18EE" w:rsidP="003F18EE">
            <w:pPr>
              <w:jc w:val="right"/>
              <w:rPr>
                <w:color w:val="000000"/>
                <w:sz w:val="13"/>
                <w:szCs w:val="13"/>
                <w:lang w:eastAsia="tr-TR"/>
              </w:rPr>
            </w:pPr>
            <w:r w:rsidRPr="00FF2553">
              <w:rPr>
                <w:sz w:val="13"/>
                <w:szCs w:val="13"/>
              </w:rPr>
              <w:t>-</w:t>
            </w:r>
          </w:p>
        </w:tc>
        <w:tc>
          <w:tcPr>
            <w:tcW w:w="796" w:type="dxa"/>
            <w:shd w:val="clear" w:color="auto" w:fill="auto"/>
            <w:vAlign w:val="bottom"/>
            <w:hideMark/>
          </w:tcPr>
          <w:p w14:paraId="22ADDBBA" w14:textId="514A7E1A" w:rsidR="003F18EE" w:rsidRPr="00CB56EC" w:rsidRDefault="003F18EE" w:rsidP="003F18EE">
            <w:pPr>
              <w:jc w:val="right"/>
              <w:rPr>
                <w:color w:val="000000"/>
                <w:sz w:val="13"/>
                <w:szCs w:val="13"/>
                <w:lang w:eastAsia="tr-TR"/>
              </w:rPr>
            </w:pPr>
            <w:r w:rsidRPr="00210B51">
              <w:rPr>
                <w:sz w:val="13"/>
                <w:szCs w:val="13"/>
              </w:rPr>
              <w:t>7,550</w:t>
            </w:r>
          </w:p>
        </w:tc>
      </w:tr>
      <w:tr w:rsidR="003F18EE" w:rsidRPr="003F18EE" w14:paraId="141732EF" w14:textId="77777777" w:rsidTr="003F18EE">
        <w:trPr>
          <w:trHeight w:val="98"/>
        </w:trPr>
        <w:tc>
          <w:tcPr>
            <w:tcW w:w="547" w:type="dxa"/>
            <w:shd w:val="clear" w:color="auto" w:fill="auto"/>
            <w:noWrap/>
            <w:hideMark/>
          </w:tcPr>
          <w:p w14:paraId="7C884D17" w14:textId="77777777" w:rsidR="003F18EE" w:rsidRPr="003F18EE" w:rsidRDefault="003F18EE" w:rsidP="003F18EE">
            <w:pPr>
              <w:rPr>
                <w:b/>
                <w:color w:val="000000"/>
                <w:sz w:val="13"/>
                <w:szCs w:val="13"/>
                <w:lang w:eastAsia="tr-TR"/>
              </w:rPr>
            </w:pPr>
            <w:r w:rsidRPr="003F18EE">
              <w:rPr>
                <w:b/>
                <w:color w:val="000000"/>
                <w:sz w:val="13"/>
                <w:szCs w:val="13"/>
                <w:lang w:eastAsia="tr-TR"/>
              </w:rPr>
              <w:t>VI.</w:t>
            </w:r>
          </w:p>
        </w:tc>
        <w:tc>
          <w:tcPr>
            <w:tcW w:w="3363" w:type="dxa"/>
            <w:shd w:val="clear" w:color="auto" w:fill="auto"/>
            <w:noWrap/>
            <w:vAlign w:val="center"/>
            <w:hideMark/>
          </w:tcPr>
          <w:p w14:paraId="14027800" w14:textId="77777777" w:rsidR="003F18EE" w:rsidRPr="003F18EE" w:rsidRDefault="003F18EE" w:rsidP="003F18EE">
            <w:pPr>
              <w:rPr>
                <w:b/>
                <w:color w:val="000000"/>
                <w:sz w:val="13"/>
                <w:szCs w:val="13"/>
                <w:lang w:eastAsia="tr-TR"/>
              </w:rPr>
            </w:pPr>
            <w:r w:rsidRPr="003F18EE">
              <w:rPr>
                <w:b/>
                <w:color w:val="000000"/>
                <w:sz w:val="13"/>
                <w:szCs w:val="13"/>
                <w:lang w:eastAsia="tr-TR"/>
              </w:rPr>
              <w:t>KABUL EDİLEN AVALLER VE KEFALETLER</w:t>
            </w:r>
          </w:p>
        </w:tc>
        <w:tc>
          <w:tcPr>
            <w:tcW w:w="618" w:type="dxa"/>
            <w:shd w:val="clear" w:color="auto" w:fill="auto"/>
            <w:vAlign w:val="bottom"/>
            <w:hideMark/>
          </w:tcPr>
          <w:p w14:paraId="3DC26028" w14:textId="77777777" w:rsidR="003F18EE" w:rsidRPr="003F18EE" w:rsidRDefault="003F18EE" w:rsidP="003F18EE">
            <w:pPr>
              <w:jc w:val="center"/>
              <w:rPr>
                <w:b/>
                <w:color w:val="000000"/>
                <w:sz w:val="13"/>
                <w:szCs w:val="13"/>
                <w:lang w:eastAsia="tr-TR"/>
              </w:rPr>
            </w:pPr>
          </w:p>
        </w:tc>
        <w:tc>
          <w:tcPr>
            <w:tcW w:w="795" w:type="dxa"/>
            <w:shd w:val="clear" w:color="auto" w:fill="auto"/>
            <w:vAlign w:val="bottom"/>
            <w:hideMark/>
          </w:tcPr>
          <w:p w14:paraId="64EFB54C" w14:textId="517393A4" w:rsidR="003F18EE" w:rsidRPr="003F18EE" w:rsidRDefault="003F18EE" w:rsidP="003F18EE">
            <w:pPr>
              <w:jc w:val="right"/>
              <w:rPr>
                <w:b/>
                <w:sz w:val="13"/>
                <w:szCs w:val="13"/>
              </w:rPr>
            </w:pPr>
            <w:r w:rsidRPr="003F18EE">
              <w:rPr>
                <w:b/>
                <w:sz w:val="13"/>
                <w:szCs w:val="13"/>
              </w:rPr>
              <w:t>-</w:t>
            </w:r>
          </w:p>
        </w:tc>
        <w:tc>
          <w:tcPr>
            <w:tcW w:w="795" w:type="dxa"/>
            <w:shd w:val="clear" w:color="auto" w:fill="auto"/>
            <w:vAlign w:val="bottom"/>
            <w:hideMark/>
          </w:tcPr>
          <w:p w14:paraId="5B0B0B7C" w14:textId="7D7E9821" w:rsidR="003F18EE" w:rsidRPr="003F18EE" w:rsidRDefault="003F18EE" w:rsidP="003F18EE">
            <w:pPr>
              <w:jc w:val="right"/>
              <w:rPr>
                <w:b/>
                <w:sz w:val="13"/>
                <w:szCs w:val="13"/>
              </w:rPr>
            </w:pPr>
            <w:r w:rsidRPr="003F18EE">
              <w:rPr>
                <w:b/>
                <w:sz w:val="13"/>
                <w:szCs w:val="13"/>
              </w:rPr>
              <w:t>-</w:t>
            </w:r>
          </w:p>
        </w:tc>
        <w:tc>
          <w:tcPr>
            <w:tcW w:w="795" w:type="dxa"/>
            <w:shd w:val="clear" w:color="auto" w:fill="auto"/>
            <w:vAlign w:val="bottom"/>
            <w:hideMark/>
          </w:tcPr>
          <w:p w14:paraId="51C47CF2" w14:textId="019E0611" w:rsidR="003F18EE" w:rsidRPr="003F18EE" w:rsidRDefault="003F18EE" w:rsidP="003F18EE">
            <w:pPr>
              <w:jc w:val="right"/>
              <w:rPr>
                <w:b/>
                <w:sz w:val="13"/>
                <w:szCs w:val="13"/>
              </w:rPr>
            </w:pPr>
            <w:r w:rsidRPr="003F18EE">
              <w:rPr>
                <w:b/>
                <w:sz w:val="13"/>
                <w:szCs w:val="13"/>
              </w:rPr>
              <w:t>-</w:t>
            </w:r>
          </w:p>
        </w:tc>
        <w:tc>
          <w:tcPr>
            <w:tcW w:w="795" w:type="dxa"/>
            <w:shd w:val="clear" w:color="auto" w:fill="auto"/>
            <w:vAlign w:val="bottom"/>
            <w:hideMark/>
          </w:tcPr>
          <w:p w14:paraId="79FA3524" w14:textId="4118728C" w:rsidR="003F18EE" w:rsidRPr="003F18EE" w:rsidRDefault="003F18EE" w:rsidP="003F18EE">
            <w:pPr>
              <w:jc w:val="right"/>
              <w:rPr>
                <w:b/>
                <w:color w:val="000000"/>
                <w:sz w:val="13"/>
                <w:szCs w:val="13"/>
                <w:lang w:eastAsia="tr-TR"/>
              </w:rPr>
            </w:pPr>
            <w:r w:rsidRPr="003F18EE">
              <w:rPr>
                <w:b/>
                <w:sz w:val="13"/>
                <w:szCs w:val="13"/>
              </w:rPr>
              <w:t>-</w:t>
            </w:r>
          </w:p>
        </w:tc>
        <w:tc>
          <w:tcPr>
            <w:tcW w:w="795" w:type="dxa"/>
            <w:shd w:val="clear" w:color="auto" w:fill="auto"/>
            <w:vAlign w:val="bottom"/>
            <w:hideMark/>
          </w:tcPr>
          <w:p w14:paraId="0ED58F22" w14:textId="2F1D6F0B" w:rsidR="003F18EE" w:rsidRPr="003F18EE" w:rsidRDefault="003F18EE" w:rsidP="003F18EE">
            <w:pPr>
              <w:jc w:val="right"/>
              <w:rPr>
                <w:b/>
                <w:color w:val="000000"/>
                <w:sz w:val="13"/>
                <w:szCs w:val="13"/>
                <w:lang w:eastAsia="tr-TR"/>
              </w:rPr>
            </w:pPr>
            <w:r w:rsidRPr="003F18EE">
              <w:rPr>
                <w:b/>
                <w:sz w:val="13"/>
                <w:szCs w:val="13"/>
              </w:rPr>
              <w:t>-</w:t>
            </w:r>
          </w:p>
        </w:tc>
        <w:tc>
          <w:tcPr>
            <w:tcW w:w="796" w:type="dxa"/>
            <w:shd w:val="clear" w:color="auto" w:fill="auto"/>
            <w:vAlign w:val="bottom"/>
            <w:hideMark/>
          </w:tcPr>
          <w:p w14:paraId="31E0B1F1" w14:textId="1B9A441F" w:rsidR="003F18EE" w:rsidRPr="003F18EE" w:rsidRDefault="003F18EE" w:rsidP="003F18EE">
            <w:pPr>
              <w:jc w:val="right"/>
              <w:rPr>
                <w:b/>
                <w:color w:val="000000"/>
                <w:sz w:val="13"/>
                <w:szCs w:val="13"/>
                <w:lang w:eastAsia="tr-TR"/>
              </w:rPr>
            </w:pPr>
            <w:r w:rsidRPr="003F18EE">
              <w:rPr>
                <w:b/>
                <w:sz w:val="13"/>
                <w:szCs w:val="13"/>
              </w:rPr>
              <w:t>-</w:t>
            </w:r>
          </w:p>
        </w:tc>
      </w:tr>
      <w:tr w:rsidR="003F18EE" w:rsidRPr="00E54525" w14:paraId="312D7E7A" w14:textId="77777777" w:rsidTr="003F18EE">
        <w:trPr>
          <w:trHeight w:val="102"/>
        </w:trPr>
        <w:tc>
          <w:tcPr>
            <w:tcW w:w="547" w:type="dxa"/>
            <w:shd w:val="clear" w:color="auto" w:fill="auto"/>
            <w:noWrap/>
            <w:hideMark/>
          </w:tcPr>
          <w:p w14:paraId="5909C022" w14:textId="77777777" w:rsidR="003F18EE" w:rsidRPr="00E54525" w:rsidRDefault="003F18EE" w:rsidP="003F18EE">
            <w:pPr>
              <w:rPr>
                <w:b/>
                <w:color w:val="000000"/>
                <w:sz w:val="13"/>
                <w:szCs w:val="13"/>
                <w:lang w:eastAsia="tr-TR"/>
              </w:rPr>
            </w:pPr>
            <w:r w:rsidRPr="00E54525">
              <w:rPr>
                <w:b/>
                <w:color w:val="000000"/>
                <w:sz w:val="13"/>
                <w:szCs w:val="13"/>
                <w:lang w:eastAsia="tr-TR"/>
              </w:rPr>
              <w:t> </w:t>
            </w:r>
          </w:p>
        </w:tc>
        <w:tc>
          <w:tcPr>
            <w:tcW w:w="3363" w:type="dxa"/>
            <w:shd w:val="clear" w:color="auto" w:fill="auto"/>
            <w:noWrap/>
            <w:vAlign w:val="bottom"/>
            <w:hideMark/>
          </w:tcPr>
          <w:p w14:paraId="661CB2DD" w14:textId="77777777" w:rsidR="003F18EE" w:rsidRPr="00E54525" w:rsidRDefault="003F18EE" w:rsidP="003F18EE">
            <w:pPr>
              <w:rPr>
                <w:b/>
                <w:color w:val="000000"/>
                <w:sz w:val="13"/>
                <w:szCs w:val="13"/>
                <w:lang w:eastAsia="tr-TR"/>
              </w:rPr>
            </w:pPr>
            <w:r w:rsidRPr="00E54525">
              <w:rPr>
                <w:b/>
                <w:color w:val="000000"/>
                <w:sz w:val="13"/>
                <w:szCs w:val="13"/>
                <w:lang w:eastAsia="tr-TR"/>
              </w:rPr>
              <w:t> </w:t>
            </w:r>
          </w:p>
        </w:tc>
        <w:tc>
          <w:tcPr>
            <w:tcW w:w="618" w:type="dxa"/>
            <w:shd w:val="clear" w:color="auto" w:fill="auto"/>
            <w:vAlign w:val="bottom"/>
            <w:hideMark/>
          </w:tcPr>
          <w:p w14:paraId="7606B24E" w14:textId="77777777" w:rsidR="003F18EE" w:rsidRPr="00E54525" w:rsidRDefault="003F18EE" w:rsidP="003F18EE">
            <w:pPr>
              <w:jc w:val="center"/>
              <w:rPr>
                <w:b/>
                <w:color w:val="000000"/>
                <w:sz w:val="13"/>
                <w:szCs w:val="13"/>
                <w:lang w:eastAsia="tr-TR"/>
              </w:rPr>
            </w:pPr>
          </w:p>
        </w:tc>
        <w:tc>
          <w:tcPr>
            <w:tcW w:w="795" w:type="dxa"/>
            <w:shd w:val="clear" w:color="auto" w:fill="auto"/>
            <w:vAlign w:val="bottom"/>
            <w:hideMark/>
          </w:tcPr>
          <w:p w14:paraId="79F35B5C" w14:textId="1B0382EF" w:rsidR="003F18EE" w:rsidRPr="00FF2553" w:rsidRDefault="003F18EE" w:rsidP="003F18EE">
            <w:pPr>
              <w:jc w:val="right"/>
              <w:rPr>
                <w:sz w:val="13"/>
                <w:szCs w:val="13"/>
              </w:rPr>
            </w:pPr>
            <w:r w:rsidRPr="00F020A3">
              <w:rPr>
                <w:sz w:val="13"/>
                <w:szCs w:val="13"/>
              </w:rPr>
              <w:t> </w:t>
            </w:r>
          </w:p>
        </w:tc>
        <w:tc>
          <w:tcPr>
            <w:tcW w:w="795" w:type="dxa"/>
            <w:shd w:val="clear" w:color="auto" w:fill="auto"/>
            <w:vAlign w:val="bottom"/>
            <w:hideMark/>
          </w:tcPr>
          <w:p w14:paraId="0804D089" w14:textId="7974786E" w:rsidR="003F18EE" w:rsidRPr="00FF2553" w:rsidRDefault="003F18EE" w:rsidP="003F18EE">
            <w:pPr>
              <w:jc w:val="right"/>
              <w:rPr>
                <w:sz w:val="13"/>
                <w:szCs w:val="13"/>
              </w:rPr>
            </w:pPr>
            <w:r w:rsidRPr="00F020A3">
              <w:rPr>
                <w:sz w:val="13"/>
                <w:szCs w:val="13"/>
              </w:rPr>
              <w:t> </w:t>
            </w:r>
          </w:p>
        </w:tc>
        <w:tc>
          <w:tcPr>
            <w:tcW w:w="795" w:type="dxa"/>
            <w:shd w:val="clear" w:color="auto" w:fill="auto"/>
            <w:vAlign w:val="bottom"/>
            <w:hideMark/>
          </w:tcPr>
          <w:p w14:paraId="3BC0D1D7" w14:textId="36F91878" w:rsidR="003F18EE" w:rsidRPr="00FF2553" w:rsidRDefault="003F18EE" w:rsidP="003F18EE">
            <w:pPr>
              <w:jc w:val="right"/>
              <w:rPr>
                <w:sz w:val="13"/>
                <w:szCs w:val="13"/>
              </w:rPr>
            </w:pPr>
            <w:r w:rsidRPr="00F020A3">
              <w:rPr>
                <w:sz w:val="13"/>
                <w:szCs w:val="13"/>
              </w:rPr>
              <w:t> </w:t>
            </w:r>
          </w:p>
        </w:tc>
        <w:tc>
          <w:tcPr>
            <w:tcW w:w="795" w:type="dxa"/>
            <w:shd w:val="clear" w:color="auto" w:fill="auto"/>
            <w:vAlign w:val="bottom"/>
            <w:hideMark/>
          </w:tcPr>
          <w:p w14:paraId="6F3EF62D" w14:textId="524F0402" w:rsidR="003F18EE" w:rsidRPr="00E54525" w:rsidRDefault="003F18EE" w:rsidP="003F18EE">
            <w:pPr>
              <w:jc w:val="right"/>
              <w:rPr>
                <w:b/>
                <w:color w:val="000000"/>
                <w:sz w:val="13"/>
                <w:szCs w:val="13"/>
                <w:lang w:eastAsia="tr-TR"/>
              </w:rPr>
            </w:pPr>
            <w:r w:rsidRPr="00210B51">
              <w:rPr>
                <w:sz w:val="13"/>
                <w:szCs w:val="13"/>
              </w:rPr>
              <w:t> </w:t>
            </w:r>
          </w:p>
        </w:tc>
        <w:tc>
          <w:tcPr>
            <w:tcW w:w="795" w:type="dxa"/>
            <w:shd w:val="clear" w:color="auto" w:fill="auto"/>
            <w:vAlign w:val="bottom"/>
            <w:hideMark/>
          </w:tcPr>
          <w:p w14:paraId="5D770AB7" w14:textId="5734BFB2" w:rsidR="003F18EE" w:rsidRPr="00E54525" w:rsidRDefault="003F18EE" w:rsidP="003F18EE">
            <w:pPr>
              <w:jc w:val="right"/>
              <w:rPr>
                <w:b/>
                <w:color w:val="000000"/>
                <w:sz w:val="13"/>
                <w:szCs w:val="13"/>
                <w:lang w:eastAsia="tr-TR"/>
              </w:rPr>
            </w:pPr>
            <w:r w:rsidRPr="00210B51">
              <w:rPr>
                <w:sz w:val="13"/>
                <w:szCs w:val="13"/>
              </w:rPr>
              <w:t> </w:t>
            </w:r>
          </w:p>
        </w:tc>
        <w:tc>
          <w:tcPr>
            <w:tcW w:w="796" w:type="dxa"/>
            <w:shd w:val="clear" w:color="auto" w:fill="auto"/>
            <w:vAlign w:val="bottom"/>
            <w:hideMark/>
          </w:tcPr>
          <w:p w14:paraId="3AE2FDC0" w14:textId="43D7C87D" w:rsidR="003F18EE" w:rsidRPr="00E54525" w:rsidRDefault="003F18EE" w:rsidP="003F18EE">
            <w:pPr>
              <w:jc w:val="right"/>
              <w:rPr>
                <w:b/>
                <w:color w:val="000000"/>
                <w:sz w:val="13"/>
                <w:szCs w:val="13"/>
                <w:lang w:eastAsia="tr-TR"/>
              </w:rPr>
            </w:pPr>
            <w:r w:rsidRPr="00210B51">
              <w:rPr>
                <w:sz w:val="13"/>
                <w:szCs w:val="13"/>
              </w:rPr>
              <w:t> </w:t>
            </w:r>
          </w:p>
        </w:tc>
      </w:tr>
      <w:tr w:rsidR="003F18EE" w:rsidRPr="003F18EE" w14:paraId="1F8BB5F1" w14:textId="77777777" w:rsidTr="003F18EE">
        <w:trPr>
          <w:trHeight w:val="102"/>
        </w:trPr>
        <w:tc>
          <w:tcPr>
            <w:tcW w:w="547" w:type="dxa"/>
            <w:tcBorders>
              <w:bottom w:val="thinThickSmallGap" w:sz="24" w:space="0" w:color="auto"/>
            </w:tcBorders>
            <w:shd w:val="clear" w:color="auto" w:fill="auto"/>
            <w:noWrap/>
            <w:hideMark/>
          </w:tcPr>
          <w:p w14:paraId="3959CBFD" w14:textId="77777777" w:rsidR="003F18EE" w:rsidRPr="003F18EE" w:rsidRDefault="003F18EE" w:rsidP="003F18EE">
            <w:pPr>
              <w:rPr>
                <w:b/>
                <w:color w:val="000000"/>
                <w:sz w:val="13"/>
                <w:szCs w:val="13"/>
                <w:lang w:eastAsia="tr-TR"/>
              </w:rPr>
            </w:pPr>
            <w:r w:rsidRPr="003F18EE">
              <w:rPr>
                <w:b/>
                <w:color w:val="000000"/>
                <w:sz w:val="13"/>
                <w:szCs w:val="13"/>
                <w:lang w:eastAsia="tr-TR"/>
              </w:rPr>
              <w:t> </w:t>
            </w:r>
          </w:p>
        </w:tc>
        <w:tc>
          <w:tcPr>
            <w:tcW w:w="3363" w:type="dxa"/>
            <w:tcBorders>
              <w:bottom w:val="thinThickSmallGap" w:sz="24" w:space="0" w:color="auto"/>
            </w:tcBorders>
            <w:shd w:val="clear" w:color="auto" w:fill="auto"/>
            <w:noWrap/>
            <w:vAlign w:val="center"/>
            <w:hideMark/>
          </w:tcPr>
          <w:p w14:paraId="44F36F31" w14:textId="77777777" w:rsidR="003F18EE" w:rsidRPr="003F18EE" w:rsidRDefault="003F18EE" w:rsidP="003F18EE">
            <w:pPr>
              <w:rPr>
                <w:b/>
                <w:color w:val="000000"/>
                <w:sz w:val="13"/>
                <w:szCs w:val="13"/>
                <w:lang w:eastAsia="tr-TR"/>
              </w:rPr>
            </w:pPr>
            <w:r w:rsidRPr="003F18EE">
              <w:rPr>
                <w:b/>
                <w:color w:val="000000"/>
                <w:sz w:val="13"/>
                <w:szCs w:val="13"/>
                <w:lang w:eastAsia="tr-TR"/>
              </w:rPr>
              <w:t>BİLANÇO DIŞI HESAPLAR TOPLAMI (A+B)</w:t>
            </w:r>
          </w:p>
        </w:tc>
        <w:tc>
          <w:tcPr>
            <w:tcW w:w="618" w:type="dxa"/>
            <w:tcBorders>
              <w:bottom w:val="thinThickSmallGap" w:sz="24" w:space="0" w:color="auto"/>
            </w:tcBorders>
            <w:shd w:val="clear" w:color="auto" w:fill="auto"/>
            <w:vAlign w:val="bottom"/>
            <w:hideMark/>
          </w:tcPr>
          <w:p w14:paraId="49FD932D" w14:textId="77777777" w:rsidR="003F18EE" w:rsidRPr="003F18EE" w:rsidRDefault="003F18EE" w:rsidP="003F18EE">
            <w:pPr>
              <w:jc w:val="center"/>
              <w:rPr>
                <w:b/>
                <w:color w:val="000000"/>
                <w:sz w:val="13"/>
                <w:szCs w:val="13"/>
                <w:lang w:eastAsia="tr-TR"/>
              </w:rPr>
            </w:pPr>
          </w:p>
        </w:tc>
        <w:tc>
          <w:tcPr>
            <w:tcW w:w="795" w:type="dxa"/>
            <w:tcBorders>
              <w:bottom w:val="thinThickSmallGap" w:sz="24" w:space="0" w:color="auto"/>
            </w:tcBorders>
            <w:shd w:val="clear" w:color="auto" w:fill="auto"/>
            <w:vAlign w:val="bottom"/>
            <w:hideMark/>
          </w:tcPr>
          <w:p w14:paraId="2004002A" w14:textId="01B087B3" w:rsidR="003F18EE" w:rsidRPr="003F18EE" w:rsidRDefault="003F18EE" w:rsidP="003F18EE">
            <w:pPr>
              <w:jc w:val="right"/>
              <w:rPr>
                <w:b/>
                <w:sz w:val="13"/>
                <w:szCs w:val="13"/>
              </w:rPr>
            </w:pPr>
            <w:r w:rsidRPr="00F020A3">
              <w:rPr>
                <w:b/>
                <w:sz w:val="13"/>
                <w:szCs w:val="13"/>
              </w:rPr>
              <w:t>109,173,624</w:t>
            </w:r>
          </w:p>
        </w:tc>
        <w:tc>
          <w:tcPr>
            <w:tcW w:w="795" w:type="dxa"/>
            <w:tcBorders>
              <w:bottom w:val="thinThickSmallGap" w:sz="24" w:space="0" w:color="auto"/>
            </w:tcBorders>
            <w:shd w:val="clear" w:color="auto" w:fill="auto"/>
            <w:vAlign w:val="bottom"/>
            <w:hideMark/>
          </w:tcPr>
          <w:p w14:paraId="5487046D" w14:textId="34408F16" w:rsidR="003F18EE" w:rsidRPr="003F18EE" w:rsidRDefault="003F18EE" w:rsidP="003F18EE">
            <w:pPr>
              <w:jc w:val="right"/>
              <w:rPr>
                <w:b/>
                <w:sz w:val="13"/>
                <w:szCs w:val="13"/>
              </w:rPr>
            </w:pPr>
            <w:r w:rsidRPr="00F020A3">
              <w:rPr>
                <w:b/>
                <w:sz w:val="13"/>
                <w:szCs w:val="13"/>
              </w:rPr>
              <w:t>3,667,572</w:t>
            </w:r>
          </w:p>
        </w:tc>
        <w:tc>
          <w:tcPr>
            <w:tcW w:w="795" w:type="dxa"/>
            <w:tcBorders>
              <w:bottom w:val="thinThickSmallGap" w:sz="24" w:space="0" w:color="auto"/>
            </w:tcBorders>
            <w:shd w:val="clear" w:color="auto" w:fill="auto"/>
            <w:vAlign w:val="bottom"/>
            <w:hideMark/>
          </w:tcPr>
          <w:p w14:paraId="5AC1BA23" w14:textId="33BD983A" w:rsidR="003F18EE" w:rsidRPr="003F18EE" w:rsidRDefault="003F18EE" w:rsidP="003F18EE">
            <w:pPr>
              <w:jc w:val="right"/>
              <w:rPr>
                <w:b/>
                <w:sz w:val="13"/>
                <w:szCs w:val="13"/>
              </w:rPr>
            </w:pPr>
            <w:r w:rsidRPr="00F020A3">
              <w:rPr>
                <w:b/>
                <w:sz w:val="13"/>
                <w:szCs w:val="13"/>
              </w:rPr>
              <w:t>112,841,196</w:t>
            </w:r>
          </w:p>
        </w:tc>
        <w:tc>
          <w:tcPr>
            <w:tcW w:w="795" w:type="dxa"/>
            <w:tcBorders>
              <w:bottom w:val="thinThickSmallGap" w:sz="24" w:space="0" w:color="auto"/>
            </w:tcBorders>
            <w:shd w:val="clear" w:color="auto" w:fill="auto"/>
            <w:vAlign w:val="bottom"/>
            <w:hideMark/>
          </w:tcPr>
          <w:p w14:paraId="550ECA2C" w14:textId="700C7A11" w:rsidR="003F18EE" w:rsidRPr="003F18EE" w:rsidRDefault="003F18EE" w:rsidP="003F18EE">
            <w:pPr>
              <w:jc w:val="right"/>
              <w:rPr>
                <w:b/>
                <w:color w:val="000000"/>
                <w:sz w:val="13"/>
                <w:szCs w:val="13"/>
                <w:lang w:eastAsia="tr-TR"/>
              </w:rPr>
            </w:pPr>
            <w:r w:rsidRPr="003F18EE">
              <w:rPr>
                <w:b/>
                <w:sz w:val="13"/>
                <w:szCs w:val="13"/>
              </w:rPr>
              <w:t>90,025,674</w:t>
            </w:r>
          </w:p>
        </w:tc>
        <w:tc>
          <w:tcPr>
            <w:tcW w:w="795" w:type="dxa"/>
            <w:tcBorders>
              <w:bottom w:val="thinThickSmallGap" w:sz="24" w:space="0" w:color="auto"/>
            </w:tcBorders>
            <w:shd w:val="clear" w:color="auto" w:fill="auto"/>
            <w:vAlign w:val="bottom"/>
            <w:hideMark/>
          </w:tcPr>
          <w:p w14:paraId="336EE4AF" w14:textId="72FFB139" w:rsidR="003F18EE" w:rsidRPr="003F18EE" w:rsidRDefault="003F18EE" w:rsidP="003F18EE">
            <w:pPr>
              <w:jc w:val="right"/>
              <w:rPr>
                <w:b/>
                <w:color w:val="000000"/>
                <w:sz w:val="13"/>
                <w:szCs w:val="13"/>
                <w:lang w:eastAsia="tr-TR"/>
              </w:rPr>
            </w:pPr>
            <w:r w:rsidRPr="003F18EE">
              <w:rPr>
                <w:b/>
                <w:sz w:val="13"/>
                <w:szCs w:val="13"/>
              </w:rPr>
              <w:t>3,193,010</w:t>
            </w:r>
          </w:p>
        </w:tc>
        <w:tc>
          <w:tcPr>
            <w:tcW w:w="796" w:type="dxa"/>
            <w:tcBorders>
              <w:bottom w:val="thinThickSmallGap" w:sz="24" w:space="0" w:color="auto"/>
            </w:tcBorders>
            <w:shd w:val="clear" w:color="auto" w:fill="auto"/>
            <w:vAlign w:val="bottom"/>
            <w:hideMark/>
          </w:tcPr>
          <w:p w14:paraId="4047DA3A" w14:textId="42A90615" w:rsidR="003F18EE" w:rsidRPr="003F18EE" w:rsidRDefault="003F18EE" w:rsidP="003F18EE">
            <w:pPr>
              <w:jc w:val="right"/>
              <w:rPr>
                <w:b/>
                <w:color w:val="000000"/>
                <w:sz w:val="13"/>
                <w:szCs w:val="13"/>
                <w:lang w:eastAsia="tr-TR"/>
              </w:rPr>
            </w:pPr>
            <w:r w:rsidRPr="003F18EE">
              <w:rPr>
                <w:b/>
                <w:sz w:val="13"/>
                <w:szCs w:val="13"/>
              </w:rPr>
              <w:t>93,218,684</w:t>
            </w:r>
          </w:p>
        </w:tc>
      </w:tr>
    </w:tbl>
    <w:p w14:paraId="4DCFB458" w14:textId="77777777" w:rsidR="00AF46F6" w:rsidRPr="00CB56EC" w:rsidRDefault="00AF46F6" w:rsidP="00AF46F6">
      <w:pPr>
        <w:autoSpaceDE w:val="0"/>
        <w:autoSpaceDN w:val="0"/>
        <w:adjustRightInd w:val="0"/>
        <w:jc w:val="center"/>
        <w:rPr>
          <w:bCs/>
          <w:i/>
          <w:iCs/>
          <w:sz w:val="14"/>
          <w:szCs w:val="14"/>
        </w:rPr>
      </w:pPr>
    </w:p>
    <w:p w14:paraId="2164B145" w14:textId="2E5A96B5" w:rsidR="00D51256" w:rsidRDefault="00D51256" w:rsidP="00AF46F6">
      <w:pPr>
        <w:autoSpaceDE w:val="0"/>
        <w:autoSpaceDN w:val="0"/>
        <w:adjustRightInd w:val="0"/>
        <w:jc w:val="center"/>
        <w:rPr>
          <w:bCs/>
          <w:i/>
          <w:iCs/>
          <w:sz w:val="14"/>
          <w:szCs w:val="14"/>
        </w:rPr>
      </w:pPr>
    </w:p>
    <w:p w14:paraId="64545B1E" w14:textId="77777777" w:rsidR="00F344DD" w:rsidRPr="00CB56EC" w:rsidRDefault="00F344DD" w:rsidP="00AF46F6">
      <w:pPr>
        <w:autoSpaceDE w:val="0"/>
        <w:autoSpaceDN w:val="0"/>
        <w:adjustRightInd w:val="0"/>
        <w:jc w:val="center"/>
        <w:rPr>
          <w:bCs/>
          <w:i/>
          <w:iCs/>
          <w:sz w:val="14"/>
          <w:szCs w:val="14"/>
        </w:rPr>
      </w:pPr>
    </w:p>
    <w:p w14:paraId="3471963F" w14:textId="194BCE8D" w:rsidR="00E44AAE" w:rsidRPr="00CB56EC" w:rsidRDefault="00E44AAE" w:rsidP="00AF46F6">
      <w:pPr>
        <w:autoSpaceDE w:val="0"/>
        <w:autoSpaceDN w:val="0"/>
        <w:adjustRightInd w:val="0"/>
        <w:jc w:val="center"/>
        <w:rPr>
          <w:bCs/>
          <w:i/>
          <w:iCs/>
          <w:sz w:val="14"/>
          <w:szCs w:val="14"/>
        </w:rPr>
      </w:pPr>
    </w:p>
    <w:p w14:paraId="34466CFC" w14:textId="77777777" w:rsidR="00AF46F6" w:rsidRPr="00CB56EC" w:rsidRDefault="00AF46F6" w:rsidP="00AF46F6">
      <w:pPr>
        <w:autoSpaceDE w:val="0"/>
        <w:autoSpaceDN w:val="0"/>
        <w:adjustRightInd w:val="0"/>
        <w:jc w:val="center"/>
        <w:rPr>
          <w:bCs/>
          <w:i/>
          <w:iCs/>
          <w:sz w:val="15"/>
          <w:szCs w:val="15"/>
        </w:rPr>
      </w:pPr>
      <w:r w:rsidRPr="00CB56EC">
        <w:rPr>
          <w:bCs/>
          <w:i/>
          <w:iCs/>
          <w:sz w:val="14"/>
          <w:szCs w:val="14"/>
        </w:rPr>
        <w:t>İlişikteki notlar bu finansal tabloların tamamlayıcı parçalarıdır.</w:t>
      </w:r>
    </w:p>
    <w:p w14:paraId="0CCFD14C" w14:textId="77777777" w:rsidR="00AF46F6" w:rsidRPr="00CB56EC" w:rsidRDefault="00AF46F6" w:rsidP="00AF46F6">
      <w:pPr>
        <w:tabs>
          <w:tab w:val="center" w:pos="4535"/>
        </w:tabs>
        <w:sectPr w:rsidR="00AF46F6" w:rsidRPr="00CB56EC" w:rsidSect="00223100">
          <w:headerReference w:type="default" r:id="rId27"/>
          <w:footerReference w:type="default" r:id="rId28"/>
          <w:pgSz w:w="11907" w:h="16840" w:code="9"/>
          <w:pgMar w:top="1418" w:right="1418" w:bottom="1418" w:left="1418" w:header="357" w:footer="709" w:gutter="0"/>
          <w:cols w:space="708"/>
          <w:noEndnote/>
        </w:sectPr>
      </w:pPr>
    </w:p>
    <w:p w14:paraId="1B9D0A9B" w14:textId="77777777" w:rsidR="00AF46F6" w:rsidRPr="00CB56EC" w:rsidRDefault="007C2195" w:rsidP="00512B56">
      <w:pPr>
        <w:autoSpaceDE w:val="0"/>
        <w:autoSpaceDN w:val="0"/>
        <w:adjustRightInd w:val="0"/>
        <w:ind w:hanging="567"/>
        <w:jc w:val="both"/>
        <w:rPr>
          <w:rFonts w:eastAsia="Arial Unicode MS"/>
          <w:b/>
          <w:sz w:val="22"/>
        </w:rPr>
      </w:pPr>
      <w:r w:rsidRPr="00CB56EC">
        <w:rPr>
          <w:rFonts w:eastAsia="Arial Unicode MS"/>
          <w:b/>
          <w:sz w:val="22"/>
        </w:rPr>
        <w:lastRenderedPageBreak/>
        <w:t>3.</w:t>
      </w:r>
      <w:r w:rsidRPr="00CB56EC">
        <w:rPr>
          <w:rFonts w:eastAsia="Arial Unicode MS"/>
          <w:b/>
          <w:sz w:val="22"/>
        </w:rPr>
        <w:tab/>
        <w:t>GELİR TABLOSU (KÂ</w:t>
      </w:r>
      <w:r w:rsidR="00AF46F6" w:rsidRPr="00CB56EC">
        <w:rPr>
          <w:rFonts w:eastAsia="Arial Unicode MS"/>
          <w:b/>
          <w:sz w:val="22"/>
        </w:rPr>
        <w:t>R VE ZARAR CETVELİ)</w:t>
      </w:r>
    </w:p>
    <w:p w14:paraId="72ACA669"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lang w:eastAsia="en-GB"/>
        </w:rPr>
      </w:pPr>
    </w:p>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77"/>
        <w:gridCol w:w="5089"/>
        <w:gridCol w:w="726"/>
        <w:gridCol w:w="1454"/>
        <w:gridCol w:w="1453"/>
      </w:tblGrid>
      <w:tr w:rsidR="00B648FF" w:rsidRPr="00D5711A" w14:paraId="3D237C29" w14:textId="77777777" w:rsidTr="003F18EE">
        <w:trPr>
          <w:trHeight w:val="377"/>
        </w:trPr>
        <w:tc>
          <w:tcPr>
            <w:tcW w:w="577" w:type="dxa"/>
            <w:shd w:val="clear" w:color="auto" w:fill="auto"/>
            <w:noWrap/>
            <w:vAlign w:val="bottom"/>
            <w:hideMark/>
          </w:tcPr>
          <w:p w14:paraId="445EFC25" w14:textId="77777777" w:rsidR="00B648FF" w:rsidRPr="00D5711A" w:rsidRDefault="00B648FF" w:rsidP="007A342B">
            <w:pPr>
              <w:rPr>
                <w:color w:val="000000"/>
                <w:sz w:val="14"/>
                <w:szCs w:val="14"/>
                <w:lang w:eastAsia="tr-TR"/>
              </w:rPr>
            </w:pPr>
            <w:r w:rsidRPr="00D5711A">
              <w:rPr>
                <w:color w:val="000000"/>
                <w:sz w:val="14"/>
                <w:szCs w:val="14"/>
                <w:lang w:eastAsia="tr-TR"/>
              </w:rPr>
              <w:t> </w:t>
            </w:r>
          </w:p>
        </w:tc>
        <w:tc>
          <w:tcPr>
            <w:tcW w:w="5089" w:type="dxa"/>
            <w:shd w:val="clear" w:color="auto" w:fill="auto"/>
            <w:noWrap/>
            <w:vAlign w:val="bottom"/>
            <w:hideMark/>
          </w:tcPr>
          <w:p w14:paraId="0AFBF7BA" w14:textId="77777777" w:rsidR="00B648FF" w:rsidRPr="00D5711A" w:rsidRDefault="00B648FF" w:rsidP="007A342B">
            <w:pPr>
              <w:rPr>
                <w:color w:val="000000"/>
                <w:sz w:val="14"/>
                <w:szCs w:val="14"/>
                <w:lang w:eastAsia="tr-TR"/>
              </w:rPr>
            </w:pPr>
            <w:r w:rsidRPr="00D5711A">
              <w:rPr>
                <w:color w:val="000000"/>
                <w:sz w:val="14"/>
                <w:szCs w:val="14"/>
                <w:lang w:eastAsia="tr-TR"/>
              </w:rPr>
              <w:t> </w:t>
            </w:r>
          </w:p>
        </w:tc>
        <w:tc>
          <w:tcPr>
            <w:tcW w:w="726" w:type="dxa"/>
            <w:shd w:val="clear" w:color="auto" w:fill="auto"/>
            <w:vAlign w:val="bottom"/>
            <w:hideMark/>
          </w:tcPr>
          <w:p w14:paraId="7F5B5DB4" w14:textId="77777777" w:rsidR="00B648FF" w:rsidRPr="00D5711A" w:rsidRDefault="00B648FF" w:rsidP="007A342B">
            <w:pPr>
              <w:jc w:val="center"/>
              <w:rPr>
                <w:b/>
                <w:bCs/>
                <w:color w:val="000000"/>
                <w:sz w:val="14"/>
                <w:szCs w:val="14"/>
                <w:lang w:eastAsia="tr-TR"/>
              </w:rPr>
            </w:pPr>
            <w:r w:rsidRPr="00D5711A">
              <w:rPr>
                <w:b/>
                <w:bCs/>
                <w:color w:val="000000"/>
                <w:sz w:val="14"/>
                <w:szCs w:val="14"/>
                <w:lang w:eastAsia="tr-TR"/>
              </w:rPr>
              <w:t>Dipnot Bölüm V</w:t>
            </w:r>
          </w:p>
        </w:tc>
        <w:tc>
          <w:tcPr>
            <w:tcW w:w="1454" w:type="dxa"/>
            <w:shd w:val="clear" w:color="auto" w:fill="auto"/>
            <w:noWrap/>
            <w:vAlign w:val="center"/>
            <w:hideMark/>
          </w:tcPr>
          <w:p w14:paraId="4798FF10" w14:textId="77777777" w:rsidR="00B648FF" w:rsidRPr="00D5711A" w:rsidRDefault="00B648FF" w:rsidP="007C058F">
            <w:pPr>
              <w:jc w:val="right"/>
              <w:rPr>
                <w:b/>
                <w:bCs/>
                <w:color w:val="000000"/>
                <w:sz w:val="14"/>
                <w:szCs w:val="14"/>
                <w:lang w:eastAsia="tr-TR"/>
              </w:rPr>
            </w:pPr>
            <w:r w:rsidRPr="00D5711A">
              <w:rPr>
                <w:b/>
                <w:bCs/>
                <w:color w:val="000000"/>
                <w:sz w:val="14"/>
                <w:szCs w:val="14"/>
                <w:lang w:eastAsia="tr-TR"/>
              </w:rPr>
              <w:t>Cari Dönem</w:t>
            </w:r>
          </w:p>
          <w:p w14:paraId="0AF50734" w14:textId="7015E7D3" w:rsidR="00B648FF" w:rsidRDefault="00B648FF" w:rsidP="007C058F">
            <w:pPr>
              <w:jc w:val="right"/>
              <w:rPr>
                <w:b/>
                <w:bCs/>
                <w:color w:val="000000"/>
                <w:sz w:val="14"/>
                <w:szCs w:val="14"/>
                <w:lang w:eastAsia="tr-TR"/>
              </w:rPr>
            </w:pPr>
            <w:r w:rsidRPr="00D5711A">
              <w:rPr>
                <w:b/>
                <w:bCs/>
                <w:color w:val="000000"/>
                <w:sz w:val="14"/>
                <w:szCs w:val="14"/>
                <w:lang w:eastAsia="tr-TR"/>
              </w:rPr>
              <w:t>01.01.202</w:t>
            </w:r>
            <w:r w:rsidR="006D2604">
              <w:rPr>
                <w:b/>
                <w:bCs/>
                <w:color w:val="000000"/>
                <w:sz w:val="14"/>
                <w:szCs w:val="14"/>
                <w:lang w:eastAsia="tr-TR"/>
              </w:rPr>
              <w:t>5</w:t>
            </w:r>
            <w:r w:rsidRPr="00D5711A">
              <w:rPr>
                <w:b/>
                <w:bCs/>
                <w:color w:val="000000"/>
                <w:sz w:val="14"/>
                <w:szCs w:val="14"/>
                <w:lang w:eastAsia="tr-TR"/>
              </w:rPr>
              <w:t>-</w:t>
            </w:r>
          </w:p>
          <w:p w14:paraId="6F26B900" w14:textId="1ABCD32C" w:rsidR="00B648FF" w:rsidRPr="00D5711A" w:rsidRDefault="00B648FF" w:rsidP="007C058F">
            <w:pPr>
              <w:jc w:val="right"/>
              <w:rPr>
                <w:b/>
                <w:bCs/>
                <w:color w:val="000000"/>
                <w:sz w:val="14"/>
                <w:szCs w:val="14"/>
                <w:lang w:eastAsia="tr-TR"/>
              </w:rPr>
            </w:pPr>
            <w:r w:rsidRPr="00D5711A">
              <w:rPr>
                <w:b/>
                <w:bCs/>
                <w:color w:val="000000"/>
                <w:sz w:val="14"/>
                <w:szCs w:val="14"/>
                <w:lang w:eastAsia="tr-TR"/>
              </w:rPr>
              <w:t>31.</w:t>
            </w:r>
            <w:r w:rsidR="006D2604">
              <w:rPr>
                <w:b/>
                <w:bCs/>
                <w:color w:val="000000"/>
                <w:sz w:val="14"/>
                <w:szCs w:val="14"/>
                <w:lang w:eastAsia="tr-TR"/>
              </w:rPr>
              <w:t>03</w:t>
            </w:r>
            <w:r w:rsidRPr="00D5711A">
              <w:rPr>
                <w:b/>
                <w:bCs/>
                <w:color w:val="000000"/>
                <w:sz w:val="14"/>
                <w:szCs w:val="14"/>
                <w:lang w:eastAsia="tr-TR"/>
              </w:rPr>
              <w:t>.202</w:t>
            </w:r>
            <w:r w:rsidR="006D2604">
              <w:rPr>
                <w:b/>
                <w:bCs/>
                <w:color w:val="000000"/>
                <w:sz w:val="14"/>
                <w:szCs w:val="14"/>
                <w:lang w:eastAsia="tr-TR"/>
              </w:rPr>
              <w:t>5</w:t>
            </w:r>
          </w:p>
        </w:tc>
        <w:tc>
          <w:tcPr>
            <w:tcW w:w="1453" w:type="dxa"/>
            <w:shd w:val="clear" w:color="auto" w:fill="auto"/>
            <w:noWrap/>
            <w:vAlign w:val="center"/>
            <w:hideMark/>
          </w:tcPr>
          <w:p w14:paraId="0214C843" w14:textId="2B7BDCDF" w:rsidR="00B648FF" w:rsidRPr="00D5711A" w:rsidRDefault="00B648FF" w:rsidP="007C058F">
            <w:pPr>
              <w:jc w:val="right"/>
              <w:rPr>
                <w:b/>
                <w:bCs/>
                <w:color w:val="000000"/>
                <w:sz w:val="14"/>
                <w:szCs w:val="14"/>
                <w:lang w:eastAsia="tr-TR"/>
              </w:rPr>
            </w:pPr>
            <w:r>
              <w:rPr>
                <w:b/>
                <w:bCs/>
                <w:color w:val="000000"/>
                <w:sz w:val="14"/>
                <w:szCs w:val="14"/>
                <w:lang w:eastAsia="tr-TR"/>
              </w:rPr>
              <w:t>Önceki</w:t>
            </w:r>
            <w:r w:rsidRPr="00D5711A">
              <w:rPr>
                <w:b/>
                <w:bCs/>
                <w:color w:val="000000"/>
                <w:sz w:val="14"/>
                <w:szCs w:val="14"/>
                <w:lang w:eastAsia="tr-TR"/>
              </w:rPr>
              <w:t xml:space="preserve"> Dönem</w:t>
            </w:r>
          </w:p>
          <w:p w14:paraId="340DC0FF" w14:textId="25089F7A" w:rsidR="00B648FF" w:rsidRDefault="00B648FF" w:rsidP="007C058F">
            <w:pPr>
              <w:jc w:val="right"/>
              <w:rPr>
                <w:b/>
                <w:bCs/>
                <w:color w:val="000000"/>
                <w:sz w:val="14"/>
                <w:szCs w:val="14"/>
                <w:lang w:eastAsia="tr-TR"/>
              </w:rPr>
            </w:pPr>
            <w:r w:rsidRPr="00D5711A">
              <w:rPr>
                <w:b/>
                <w:bCs/>
                <w:color w:val="000000"/>
                <w:sz w:val="14"/>
                <w:szCs w:val="14"/>
                <w:lang w:eastAsia="tr-TR"/>
              </w:rPr>
              <w:t>01.01.202</w:t>
            </w:r>
            <w:r w:rsidR="006D2604">
              <w:rPr>
                <w:b/>
                <w:bCs/>
                <w:color w:val="000000"/>
                <w:sz w:val="14"/>
                <w:szCs w:val="14"/>
                <w:lang w:eastAsia="tr-TR"/>
              </w:rPr>
              <w:t>4</w:t>
            </w:r>
            <w:r w:rsidRPr="00D5711A">
              <w:rPr>
                <w:b/>
                <w:bCs/>
                <w:color w:val="000000"/>
                <w:sz w:val="14"/>
                <w:szCs w:val="14"/>
                <w:lang w:eastAsia="tr-TR"/>
              </w:rPr>
              <w:t>-</w:t>
            </w:r>
          </w:p>
          <w:p w14:paraId="3B942385" w14:textId="4AEB8934" w:rsidR="00B648FF" w:rsidRPr="00D5711A" w:rsidRDefault="00B648FF" w:rsidP="007C058F">
            <w:pPr>
              <w:jc w:val="right"/>
              <w:rPr>
                <w:b/>
                <w:bCs/>
                <w:color w:val="000000"/>
                <w:sz w:val="14"/>
                <w:szCs w:val="14"/>
                <w:lang w:eastAsia="tr-TR"/>
              </w:rPr>
            </w:pPr>
            <w:r w:rsidRPr="00D5711A">
              <w:rPr>
                <w:b/>
                <w:bCs/>
                <w:color w:val="000000"/>
                <w:sz w:val="14"/>
                <w:szCs w:val="14"/>
                <w:lang w:eastAsia="tr-TR"/>
              </w:rPr>
              <w:t>31.</w:t>
            </w:r>
            <w:r w:rsidR="006D2604">
              <w:rPr>
                <w:b/>
                <w:bCs/>
                <w:color w:val="000000"/>
                <w:sz w:val="14"/>
                <w:szCs w:val="14"/>
                <w:lang w:eastAsia="tr-TR"/>
              </w:rPr>
              <w:t>03</w:t>
            </w:r>
            <w:r w:rsidRPr="00D5711A">
              <w:rPr>
                <w:b/>
                <w:bCs/>
                <w:color w:val="000000"/>
                <w:sz w:val="14"/>
                <w:szCs w:val="14"/>
                <w:lang w:eastAsia="tr-TR"/>
              </w:rPr>
              <w:t>.202</w:t>
            </w:r>
            <w:r w:rsidR="006D2604">
              <w:rPr>
                <w:b/>
                <w:bCs/>
                <w:color w:val="000000"/>
                <w:sz w:val="14"/>
                <w:szCs w:val="14"/>
                <w:lang w:eastAsia="tr-TR"/>
              </w:rPr>
              <w:t>4</w:t>
            </w:r>
          </w:p>
        </w:tc>
      </w:tr>
      <w:tr w:rsidR="00B648FF" w:rsidRPr="00D5711A" w14:paraId="18E94C1A" w14:textId="77777777" w:rsidTr="003F18EE">
        <w:trPr>
          <w:trHeight w:val="86"/>
        </w:trPr>
        <w:tc>
          <w:tcPr>
            <w:tcW w:w="577" w:type="dxa"/>
            <w:shd w:val="clear" w:color="auto" w:fill="auto"/>
            <w:noWrap/>
            <w:vAlign w:val="bottom"/>
            <w:hideMark/>
          </w:tcPr>
          <w:p w14:paraId="03650C00" w14:textId="77777777" w:rsidR="00B648FF" w:rsidRPr="00D5711A" w:rsidRDefault="00B648FF" w:rsidP="007A342B">
            <w:pPr>
              <w:rPr>
                <w:color w:val="000000"/>
                <w:sz w:val="14"/>
                <w:szCs w:val="14"/>
                <w:lang w:eastAsia="tr-TR"/>
              </w:rPr>
            </w:pPr>
            <w:r w:rsidRPr="00D5711A">
              <w:rPr>
                <w:color w:val="000000"/>
                <w:sz w:val="14"/>
                <w:szCs w:val="14"/>
                <w:lang w:eastAsia="tr-TR"/>
              </w:rPr>
              <w:t> </w:t>
            </w:r>
          </w:p>
        </w:tc>
        <w:tc>
          <w:tcPr>
            <w:tcW w:w="5089" w:type="dxa"/>
            <w:shd w:val="clear" w:color="auto" w:fill="auto"/>
            <w:vAlign w:val="bottom"/>
            <w:hideMark/>
          </w:tcPr>
          <w:p w14:paraId="568A0A28" w14:textId="77777777" w:rsidR="00B648FF" w:rsidRPr="00D5711A" w:rsidRDefault="00B648FF" w:rsidP="007A342B">
            <w:pPr>
              <w:rPr>
                <w:b/>
                <w:bCs/>
                <w:color w:val="000000"/>
                <w:sz w:val="14"/>
                <w:szCs w:val="14"/>
                <w:lang w:eastAsia="tr-TR"/>
              </w:rPr>
            </w:pPr>
            <w:r w:rsidRPr="00D5711A">
              <w:rPr>
                <w:b/>
                <w:bCs/>
                <w:color w:val="000000"/>
                <w:sz w:val="14"/>
                <w:szCs w:val="14"/>
                <w:lang w:eastAsia="tr-TR"/>
              </w:rPr>
              <w:t>GELİR VE GİDER KALEMLERİ</w:t>
            </w:r>
          </w:p>
        </w:tc>
        <w:tc>
          <w:tcPr>
            <w:tcW w:w="726" w:type="dxa"/>
            <w:shd w:val="clear" w:color="auto" w:fill="auto"/>
            <w:vAlign w:val="bottom"/>
          </w:tcPr>
          <w:p w14:paraId="08B4762E" w14:textId="77777777" w:rsidR="00B648FF" w:rsidRPr="00D5711A" w:rsidRDefault="00B648FF" w:rsidP="007A342B">
            <w:pPr>
              <w:jc w:val="center"/>
              <w:rPr>
                <w:b/>
                <w:bCs/>
                <w:color w:val="000000"/>
                <w:sz w:val="14"/>
                <w:szCs w:val="14"/>
                <w:lang w:eastAsia="tr-TR"/>
              </w:rPr>
            </w:pPr>
          </w:p>
        </w:tc>
        <w:tc>
          <w:tcPr>
            <w:tcW w:w="1454" w:type="dxa"/>
            <w:shd w:val="clear" w:color="auto" w:fill="auto"/>
            <w:noWrap/>
            <w:vAlign w:val="center"/>
            <w:hideMark/>
          </w:tcPr>
          <w:p w14:paraId="0E26676E" w14:textId="77777777" w:rsidR="00B648FF" w:rsidRPr="00D5711A" w:rsidRDefault="00B648FF" w:rsidP="007A342B">
            <w:pPr>
              <w:jc w:val="right"/>
              <w:rPr>
                <w:b/>
                <w:bCs/>
                <w:color w:val="000000"/>
                <w:sz w:val="14"/>
                <w:szCs w:val="14"/>
                <w:lang w:eastAsia="tr-TR"/>
              </w:rPr>
            </w:pPr>
            <w:r w:rsidRPr="00D5711A">
              <w:rPr>
                <w:b/>
                <w:bCs/>
                <w:color w:val="000000"/>
                <w:sz w:val="14"/>
                <w:szCs w:val="14"/>
                <w:lang w:eastAsia="tr-TR"/>
              </w:rPr>
              <w:t> </w:t>
            </w:r>
          </w:p>
        </w:tc>
        <w:tc>
          <w:tcPr>
            <w:tcW w:w="1453" w:type="dxa"/>
            <w:shd w:val="clear" w:color="auto" w:fill="auto"/>
            <w:noWrap/>
            <w:vAlign w:val="center"/>
            <w:hideMark/>
          </w:tcPr>
          <w:p w14:paraId="725A9A95" w14:textId="77777777" w:rsidR="00B648FF" w:rsidRPr="00D5711A" w:rsidRDefault="00B648FF" w:rsidP="007A342B">
            <w:pPr>
              <w:jc w:val="right"/>
              <w:rPr>
                <w:b/>
                <w:bCs/>
                <w:color w:val="000000"/>
                <w:sz w:val="14"/>
                <w:szCs w:val="14"/>
                <w:lang w:eastAsia="tr-TR"/>
              </w:rPr>
            </w:pPr>
            <w:r w:rsidRPr="00D5711A">
              <w:rPr>
                <w:b/>
                <w:bCs/>
                <w:color w:val="000000"/>
                <w:sz w:val="14"/>
                <w:szCs w:val="14"/>
                <w:lang w:eastAsia="tr-TR"/>
              </w:rPr>
              <w:t> </w:t>
            </w:r>
          </w:p>
        </w:tc>
      </w:tr>
      <w:tr w:rsidR="003F18EE" w:rsidRPr="003F18EE" w14:paraId="5D6D2C54" w14:textId="77777777" w:rsidTr="003F18EE">
        <w:trPr>
          <w:trHeight w:val="57"/>
        </w:trPr>
        <w:tc>
          <w:tcPr>
            <w:tcW w:w="577" w:type="dxa"/>
            <w:shd w:val="clear" w:color="auto" w:fill="auto"/>
            <w:noWrap/>
            <w:vAlign w:val="bottom"/>
            <w:hideMark/>
          </w:tcPr>
          <w:p w14:paraId="49195298"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I.</w:t>
            </w:r>
          </w:p>
        </w:tc>
        <w:tc>
          <w:tcPr>
            <w:tcW w:w="5089" w:type="dxa"/>
            <w:shd w:val="clear" w:color="auto" w:fill="auto"/>
            <w:vAlign w:val="bottom"/>
            <w:hideMark/>
          </w:tcPr>
          <w:p w14:paraId="6B826031"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KÂR PAYI GELİRLERİ</w:t>
            </w:r>
          </w:p>
        </w:tc>
        <w:tc>
          <w:tcPr>
            <w:tcW w:w="726" w:type="dxa"/>
            <w:shd w:val="clear" w:color="auto" w:fill="auto"/>
            <w:noWrap/>
            <w:vAlign w:val="bottom"/>
            <w:hideMark/>
          </w:tcPr>
          <w:p w14:paraId="03B122E1" w14:textId="77777777" w:rsidR="003F18EE" w:rsidRPr="003F18EE" w:rsidRDefault="003F18EE" w:rsidP="003F18EE">
            <w:pPr>
              <w:jc w:val="center"/>
              <w:rPr>
                <w:b/>
                <w:bCs/>
                <w:color w:val="000000"/>
                <w:sz w:val="14"/>
                <w:szCs w:val="14"/>
                <w:lang w:eastAsia="tr-TR"/>
              </w:rPr>
            </w:pPr>
          </w:p>
        </w:tc>
        <w:tc>
          <w:tcPr>
            <w:tcW w:w="1454" w:type="dxa"/>
            <w:shd w:val="clear" w:color="auto" w:fill="auto"/>
            <w:vAlign w:val="bottom"/>
            <w:hideMark/>
          </w:tcPr>
          <w:p w14:paraId="3D93B495" w14:textId="5342714D" w:rsidR="003F18EE" w:rsidRPr="003F18EE" w:rsidRDefault="003F18EE" w:rsidP="003F18EE">
            <w:pPr>
              <w:jc w:val="right"/>
              <w:rPr>
                <w:b/>
                <w:bCs/>
                <w:sz w:val="14"/>
                <w:szCs w:val="14"/>
              </w:rPr>
            </w:pPr>
            <w:r w:rsidRPr="00F020A3">
              <w:rPr>
                <w:b/>
                <w:bCs/>
                <w:sz w:val="14"/>
                <w:szCs w:val="14"/>
              </w:rPr>
              <w:t>902,723</w:t>
            </w:r>
          </w:p>
        </w:tc>
        <w:tc>
          <w:tcPr>
            <w:tcW w:w="1453" w:type="dxa"/>
            <w:shd w:val="clear" w:color="auto" w:fill="auto"/>
            <w:vAlign w:val="bottom"/>
            <w:hideMark/>
          </w:tcPr>
          <w:p w14:paraId="66837D5C" w14:textId="709686D4" w:rsidR="003F18EE" w:rsidRPr="003F18EE" w:rsidRDefault="003F18EE" w:rsidP="003F18EE">
            <w:pPr>
              <w:jc w:val="right"/>
              <w:rPr>
                <w:b/>
                <w:bCs/>
              </w:rPr>
            </w:pPr>
            <w:r w:rsidRPr="003F18EE">
              <w:rPr>
                <w:b/>
                <w:bCs/>
                <w:sz w:val="14"/>
                <w:szCs w:val="14"/>
              </w:rPr>
              <w:t>108,596</w:t>
            </w:r>
          </w:p>
        </w:tc>
      </w:tr>
      <w:tr w:rsidR="003F18EE" w:rsidRPr="00D5711A" w14:paraId="6EEFECE5" w14:textId="77777777" w:rsidTr="003F18EE">
        <w:trPr>
          <w:trHeight w:val="72"/>
        </w:trPr>
        <w:tc>
          <w:tcPr>
            <w:tcW w:w="577" w:type="dxa"/>
            <w:shd w:val="clear" w:color="auto" w:fill="auto"/>
            <w:noWrap/>
            <w:vAlign w:val="bottom"/>
            <w:hideMark/>
          </w:tcPr>
          <w:p w14:paraId="404A80A9" w14:textId="77777777" w:rsidR="003F18EE" w:rsidRPr="00D5711A" w:rsidRDefault="003F18EE" w:rsidP="003F18EE">
            <w:pPr>
              <w:rPr>
                <w:color w:val="000000"/>
                <w:sz w:val="14"/>
                <w:szCs w:val="14"/>
                <w:lang w:eastAsia="tr-TR"/>
              </w:rPr>
            </w:pPr>
            <w:r w:rsidRPr="00D5711A">
              <w:rPr>
                <w:color w:val="000000"/>
                <w:sz w:val="14"/>
                <w:szCs w:val="14"/>
                <w:lang w:eastAsia="tr-TR"/>
              </w:rPr>
              <w:t>1.1.</w:t>
            </w:r>
          </w:p>
        </w:tc>
        <w:tc>
          <w:tcPr>
            <w:tcW w:w="5089" w:type="dxa"/>
            <w:shd w:val="clear" w:color="auto" w:fill="auto"/>
            <w:vAlign w:val="bottom"/>
            <w:hideMark/>
          </w:tcPr>
          <w:p w14:paraId="0536ADB0" w14:textId="77777777" w:rsidR="003F18EE" w:rsidRPr="00D5711A" w:rsidRDefault="003F18EE" w:rsidP="003F18EE">
            <w:pPr>
              <w:rPr>
                <w:color w:val="000000"/>
                <w:sz w:val="14"/>
                <w:szCs w:val="14"/>
                <w:lang w:eastAsia="tr-TR"/>
              </w:rPr>
            </w:pPr>
            <w:r w:rsidRPr="00D5711A">
              <w:rPr>
                <w:color w:val="000000"/>
                <w:sz w:val="14"/>
                <w:szCs w:val="14"/>
                <w:lang w:eastAsia="tr-TR"/>
              </w:rPr>
              <w:t>Kredilerden Alınan Kâr Payları</w:t>
            </w:r>
          </w:p>
        </w:tc>
        <w:tc>
          <w:tcPr>
            <w:tcW w:w="726" w:type="dxa"/>
            <w:shd w:val="clear" w:color="auto" w:fill="auto"/>
            <w:noWrap/>
            <w:vAlign w:val="bottom"/>
            <w:hideMark/>
          </w:tcPr>
          <w:p w14:paraId="1DB1E7B2" w14:textId="7CC133D0" w:rsidR="003F18EE" w:rsidRPr="00D5711A" w:rsidRDefault="003F18EE" w:rsidP="003F18EE">
            <w:pPr>
              <w:jc w:val="center"/>
              <w:rPr>
                <w:color w:val="000000"/>
                <w:sz w:val="14"/>
                <w:szCs w:val="14"/>
                <w:lang w:eastAsia="tr-TR"/>
              </w:rPr>
            </w:pPr>
            <w:r w:rsidRPr="00D5711A">
              <w:rPr>
                <w:color w:val="000000"/>
                <w:sz w:val="14"/>
                <w:szCs w:val="14"/>
                <w:lang w:eastAsia="tr-TR"/>
              </w:rPr>
              <w:t>(4.1</w:t>
            </w:r>
            <w:r>
              <w:rPr>
                <w:color w:val="000000"/>
                <w:sz w:val="14"/>
                <w:szCs w:val="14"/>
                <w:lang w:eastAsia="tr-TR"/>
              </w:rPr>
              <w:t>.</w:t>
            </w:r>
            <w:r w:rsidRPr="00D5711A">
              <w:rPr>
                <w:color w:val="000000"/>
                <w:sz w:val="14"/>
                <w:szCs w:val="14"/>
                <w:lang w:eastAsia="tr-TR"/>
              </w:rPr>
              <w:t>)</w:t>
            </w:r>
          </w:p>
        </w:tc>
        <w:tc>
          <w:tcPr>
            <w:tcW w:w="1454" w:type="dxa"/>
            <w:shd w:val="clear" w:color="auto" w:fill="auto"/>
            <w:vAlign w:val="bottom"/>
            <w:hideMark/>
          </w:tcPr>
          <w:p w14:paraId="4D125854" w14:textId="4D62EC75" w:rsidR="003F18EE" w:rsidRPr="003F18EE" w:rsidRDefault="003F18EE" w:rsidP="003F18EE">
            <w:pPr>
              <w:jc w:val="right"/>
              <w:rPr>
                <w:sz w:val="14"/>
                <w:szCs w:val="14"/>
              </w:rPr>
            </w:pPr>
            <w:r w:rsidRPr="00F020A3">
              <w:rPr>
                <w:sz w:val="14"/>
                <w:szCs w:val="14"/>
              </w:rPr>
              <w:t>643,602</w:t>
            </w:r>
          </w:p>
        </w:tc>
        <w:tc>
          <w:tcPr>
            <w:tcW w:w="1453" w:type="dxa"/>
            <w:shd w:val="clear" w:color="auto" w:fill="auto"/>
            <w:vAlign w:val="bottom"/>
            <w:hideMark/>
          </w:tcPr>
          <w:p w14:paraId="53D35EFD" w14:textId="2001C51C" w:rsidR="003F18EE" w:rsidRPr="00D5711A" w:rsidRDefault="003F18EE" w:rsidP="003F18EE">
            <w:pPr>
              <w:jc w:val="right"/>
            </w:pPr>
            <w:r w:rsidRPr="00217E60">
              <w:rPr>
                <w:sz w:val="14"/>
                <w:szCs w:val="14"/>
              </w:rPr>
              <w:t>94,928</w:t>
            </w:r>
          </w:p>
        </w:tc>
      </w:tr>
      <w:tr w:rsidR="003F18EE" w:rsidRPr="00D5711A" w14:paraId="1154627C" w14:textId="77777777" w:rsidTr="003F18EE">
        <w:trPr>
          <w:trHeight w:val="72"/>
        </w:trPr>
        <w:tc>
          <w:tcPr>
            <w:tcW w:w="577" w:type="dxa"/>
            <w:shd w:val="clear" w:color="auto" w:fill="auto"/>
            <w:noWrap/>
            <w:vAlign w:val="bottom"/>
            <w:hideMark/>
          </w:tcPr>
          <w:p w14:paraId="055FF6FE" w14:textId="77777777" w:rsidR="003F18EE" w:rsidRPr="00D5711A" w:rsidRDefault="003F18EE" w:rsidP="003F18EE">
            <w:pPr>
              <w:rPr>
                <w:color w:val="000000"/>
                <w:sz w:val="14"/>
                <w:szCs w:val="14"/>
                <w:lang w:eastAsia="tr-TR"/>
              </w:rPr>
            </w:pPr>
            <w:r w:rsidRPr="00D5711A">
              <w:rPr>
                <w:color w:val="000000"/>
                <w:sz w:val="14"/>
                <w:szCs w:val="14"/>
                <w:lang w:eastAsia="tr-TR"/>
              </w:rPr>
              <w:t>1.2.</w:t>
            </w:r>
          </w:p>
        </w:tc>
        <w:tc>
          <w:tcPr>
            <w:tcW w:w="5089" w:type="dxa"/>
            <w:shd w:val="clear" w:color="auto" w:fill="auto"/>
            <w:vAlign w:val="bottom"/>
            <w:hideMark/>
          </w:tcPr>
          <w:p w14:paraId="4D933408" w14:textId="77777777" w:rsidR="003F18EE" w:rsidRPr="00D5711A" w:rsidRDefault="003F18EE" w:rsidP="003F18EE">
            <w:pPr>
              <w:rPr>
                <w:color w:val="000000"/>
                <w:sz w:val="14"/>
                <w:szCs w:val="14"/>
                <w:lang w:eastAsia="tr-TR"/>
              </w:rPr>
            </w:pPr>
            <w:r w:rsidRPr="00D5711A">
              <w:rPr>
                <w:color w:val="000000"/>
                <w:sz w:val="14"/>
                <w:szCs w:val="14"/>
                <w:lang w:eastAsia="tr-TR"/>
              </w:rPr>
              <w:t>Zorunlu Karşılıklardan Alınan Gelirler</w:t>
            </w:r>
          </w:p>
        </w:tc>
        <w:tc>
          <w:tcPr>
            <w:tcW w:w="726" w:type="dxa"/>
            <w:shd w:val="clear" w:color="auto" w:fill="auto"/>
            <w:noWrap/>
            <w:vAlign w:val="bottom"/>
            <w:hideMark/>
          </w:tcPr>
          <w:p w14:paraId="233FF4DE" w14:textId="1AEDAE92" w:rsidR="003F18EE" w:rsidRPr="00D5711A" w:rsidRDefault="003F18EE" w:rsidP="003F18EE">
            <w:pPr>
              <w:jc w:val="center"/>
              <w:rPr>
                <w:color w:val="000000"/>
                <w:sz w:val="14"/>
                <w:szCs w:val="14"/>
                <w:lang w:eastAsia="tr-TR"/>
              </w:rPr>
            </w:pPr>
            <w:r w:rsidRPr="00D5711A">
              <w:rPr>
                <w:color w:val="000000"/>
                <w:sz w:val="14"/>
                <w:szCs w:val="14"/>
                <w:lang w:eastAsia="tr-TR"/>
              </w:rPr>
              <w:t>(4.1</w:t>
            </w:r>
            <w:r>
              <w:rPr>
                <w:color w:val="000000"/>
                <w:sz w:val="14"/>
                <w:szCs w:val="14"/>
                <w:lang w:eastAsia="tr-TR"/>
              </w:rPr>
              <w:t>.</w:t>
            </w:r>
            <w:r w:rsidRPr="00D5711A">
              <w:rPr>
                <w:color w:val="000000"/>
                <w:sz w:val="14"/>
                <w:szCs w:val="14"/>
                <w:lang w:eastAsia="tr-TR"/>
              </w:rPr>
              <w:t>)</w:t>
            </w:r>
          </w:p>
        </w:tc>
        <w:tc>
          <w:tcPr>
            <w:tcW w:w="1454" w:type="dxa"/>
            <w:shd w:val="clear" w:color="auto" w:fill="auto"/>
            <w:vAlign w:val="bottom"/>
            <w:hideMark/>
          </w:tcPr>
          <w:p w14:paraId="67A1B9F2" w14:textId="5890D0E1" w:rsidR="003F18EE" w:rsidRPr="003F18EE" w:rsidRDefault="003F18EE" w:rsidP="003F18EE">
            <w:pPr>
              <w:jc w:val="right"/>
              <w:rPr>
                <w:sz w:val="14"/>
                <w:szCs w:val="14"/>
              </w:rPr>
            </w:pPr>
            <w:r w:rsidRPr="00F020A3">
              <w:rPr>
                <w:sz w:val="14"/>
                <w:szCs w:val="14"/>
              </w:rPr>
              <w:t>69,692</w:t>
            </w:r>
          </w:p>
        </w:tc>
        <w:tc>
          <w:tcPr>
            <w:tcW w:w="1453" w:type="dxa"/>
            <w:shd w:val="clear" w:color="auto" w:fill="auto"/>
            <w:vAlign w:val="bottom"/>
            <w:hideMark/>
          </w:tcPr>
          <w:p w14:paraId="426755D3" w14:textId="61E13903" w:rsidR="003F18EE" w:rsidRPr="00D5711A" w:rsidRDefault="003F18EE" w:rsidP="003F18EE">
            <w:pPr>
              <w:jc w:val="right"/>
            </w:pPr>
            <w:r w:rsidRPr="00CB1CC7">
              <w:rPr>
                <w:sz w:val="14"/>
                <w:szCs w:val="14"/>
              </w:rPr>
              <w:t>-</w:t>
            </w:r>
          </w:p>
        </w:tc>
      </w:tr>
      <w:tr w:rsidR="003F18EE" w:rsidRPr="00D5711A" w14:paraId="0142884B" w14:textId="77777777" w:rsidTr="003F18EE">
        <w:trPr>
          <w:trHeight w:val="72"/>
        </w:trPr>
        <w:tc>
          <w:tcPr>
            <w:tcW w:w="577" w:type="dxa"/>
            <w:shd w:val="clear" w:color="auto" w:fill="auto"/>
            <w:noWrap/>
            <w:vAlign w:val="bottom"/>
            <w:hideMark/>
          </w:tcPr>
          <w:p w14:paraId="6D52F8EC" w14:textId="77777777" w:rsidR="003F18EE" w:rsidRPr="00D5711A" w:rsidRDefault="003F18EE" w:rsidP="003F18EE">
            <w:pPr>
              <w:rPr>
                <w:color w:val="000000"/>
                <w:sz w:val="14"/>
                <w:szCs w:val="14"/>
                <w:lang w:eastAsia="tr-TR"/>
              </w:rPr>
            </w:pPr>
            <w:r w:rsidRPr="00D5711A">
              <w:rPr>
                <w:color w:val="000000"/>
                <w:sz w:val="14"/>
                <w:szCs w:val="14"/>
                <w:lang w:eastAsia="tr-TR"/>
              </w:rPr>
              <w:t>1.3.</w:t>
            </w:r>
          </w:p>
        </w:tc>
        <w:tc>
          <w:tcPr>
            <w:tcW w:w="5089" w:type="dxa"/>
            <w:shd w:val="clear" w:color="auto" w:fill="auto"/>
            <w:vAlign w:val="bottom"/>
            <w:hideMark/>
          </w:tcPr>
          <w:p w14:paraId="232479AF" w14:textId="77777777" w:rsidR="003F18EE" w:rsidRPr="00D5711A" w:rsidRDefault="003F18EE" w:rsidP="003F18EE">
            <w:pPr>
              <w:rPr>
                <w:color w:val="000000"/>
                <w:sz w:val="14"/>
                <w:szCs w:val="14"/>
                <w:lang w:eastAsia="tr-TR"/>
              </w:rPr>
            </w:pPr>
            <w:r w:rsidRPr="00D5711A">
              <w:rPr>
                <w:color w:val="000000"/>
                <w:sz w:val="14"/>
                <w:szCs w:val="14"/>
                <w:lang w:eastAsia="tr-TR"/>
              </w:rPr>
              <w:t>Bankalardan Alınan Gelirler</w:t>
            </w:r>
          </w:p>
        </w:tc>
        <w:tc>
          <w:tcPr>
            <w:tcW w:w="726" w:type="dxa"/>
            <w:shd w:val="clear" w:color="auto" w:fill="auto"/>
            <w:noWrap/>
            <w:vAlign w:val="bottom"/>
            <w:hideMark/>
          </w:tcPr>
          <w:p w14:paraId="495D0378" w14:textId="2B4EE232" w:rsidR="003F18EE" w:rsidRPr="00D5711A" w:rsidRDefault="003F18EE" w:rsidP="003F18EE">
            <w:pPr>
              <w:jc w:val="center"/>
              <w:rPr>
                <w:color w:val="000000"/>
                <w:sz w:val="14"/>
                <w:szCs w:val="14"/>
                <w:lang w:eastAsia="tr-TR"/>
              </w:rPr>
            </w:pPr>
            <w:r w:rsidRPr="00D5711A">
              <w:rPr>
                <w:color w:val="000000"/>
                <w:sz w:val="14"/>
                <w:szCs w:val="14"/>
                <w:lang w:eastAsia="tr-TR"/>
              </w:rPr>
              <w:t>(4.1</w:t>
            </w:r>
            <w:r>
              <w:rPr>
                <w:color w:val="000000"/>
                <w:sz w:val="14"/>
                <w:szCs w:val="14"/>
                <w:lang w:eastAsia="tr-TR"/>
              </w:rPr>
              <w:t>.</w:t>
            </w:r>
            <w:r w:rsidRPr="00D5711A">
              <w:rPr>
                <w:color w:val="000000"/>
                <w:sz w:val="14"/>
                <w:szCs w:val="14"/>
                <w:lang w:eastAsia="tr-TR"/>
              </w:rPr>
              <w:t>)</w:t>
            </w:r>
          </w:p>
        </w:tc>
        <w:tc>
          <w:tcPr>
            <w:tcW w:w="1454" w:type="dxa"/>
            <w:shd w:val="clear" w:color="auto" w:fill="auto"/>
            <w:vAlign w:val="bottom"/>
            <w:hideMark/>
          </w:tcPr>
          <w:p w14:paraId="105AE4B8" w14:textId="084FB702" w:rsidR="003F18EE" w:rsidRPr="003F18EE" w:rsidRDefault="003F18EE" w:rsidP="003F18EE">
            <w:pPr>
              <w:jc w:val="right"/>
              <w:rPr>
                <w:sz w:val="14"/>
                <w:szCs w:val="14"/>
              </w:rPr>
            </w:pPr>
            <w:r w:rsidRPr="00F020A3">
              <w:rPr>
                <w:sz w:val="14"/>
                <w:szCs w:val="14"/>
              </w:rPr>
              <w:t>2,539</w:t>
            </w:r>
          </w:p>
        </w:tc>
        <w:tc>
          <w:tcPr>
            <w:tcW w:w="1453" w:type="dxa"/>
            <w:shd w:val="clear" w:color="auto" w:fill="auto"/>
            <w:vAlign w:val="bottom"/>
            <w:hideMark/>
          </w:tcPr>
          <w:p w14:paraId="0A051D52" w14:textId="122642E4" w:rsidR="003F18EE" w:rsidRPr="00D5711A" w:rsidRDefault="003F18EE" w:rsidP="003F18EE">
            <w:pPr>
              <w:jc w:val="right"/>
            </w:pPr>
            <w:r w:rsidRPr="00217E60">
              <w:rPr>
                <w:sz w:val="14"/>
                <w:szCs w:val="14"/>
              </w:rPr>
              <w:t>459</w:t>
            </w:r>
          </w:p>
        </w:tc>
      </w:tr>
      <w:tr w:rsidR="003F18EE" w:rsidRPr="00D5711A" w14:paraId="40D5E85C" w14:textId="77777777" w:rsidTr="003F18EE">
        <w:trPr>
          <w:trHeight w:val="72"/>
        </w:trPr>
        <w:tc>
          <w:tcPr>
            <w:tcW w:w="577" w:type="dxa"/>
            <w:shd w:val="clear" w:color="auto" w:fill="auto"/>
            <w:noWrap/>
            <w:vAlign w:val="bottom"/>
            <w:hideMark/>
          </w:tcPr>
          <w:p w14:paraId="70734CE1" w14:textId="77777777" w:rsidR="003F18EE" w:rsidRPr="00D5711A" w:rsidRDefault="003F18EE" w:rsidP="003F18EE">
            <w:pPr>
              <w:rPr>
                <w:color w:val="000000"/>
                <w:sz w:val="14"/>
                <w:szCs w:val="14"/>
                <w:lang w:eastAsia="tr-TR"/>
              </w:rPr>
            </w:pPr>
            <w:r w:rsidRPr="00D5711A">
              <w:rPr>
                <w:color w:val="000000"/>
                <w:sz w:val="14"/>
                <w:szCs w:val="14"/>
                <w:lang w:eastAsia="tr-TR"/>
              </w:rPr>
              <w:t>1.4.</w:t>
            </w:r>
          </w:p>
        </w:tc>
        <w:tc>
          <w:tcPr>
            <w:tcW w:w="5089" w:type="dxa"/>
            <w:shd w:val="clear" w:color="auto" w:fill="auto"/>
            <w:vAlign w:val="bottom"/>
            <w:hideMark/>
          </w:tcPr>
          <w:p w14:paraId="12595751" w14:textId="77777777" w:rsidR="003F18EE" w:rsidRPr="00D5711A" w:rsidRDefault="003F18EE" w:rsidP="003F18EE">
            <w:pPr>
              <w:rPr>
                <w:color w:val="000000"/>
                <w:sz w:val="14"/>
                <w:szCs w:val="14"/>
                <w:lang w:eastAsia="tr-TR"/>
              </w:rPr>
            </w:pPr>
            <w:r w:rsidRPr="00D5711A">
              <w:rPr>
                <w:color w:val="000000"/>
                <w:sz w:val="14"/>
                <w:szCs w:val="14"/>
                <w:lang w:eastAsia="tr-TR"/>
              </w:rPr>
              <w:t>Para Piyasası İşlemlerinden Alınan Gelirler</w:t>
            </w:r>
          </w:p>
        </w:tc>
        <w:tc>
          <w:tcPr>
            <w:tcW w:w="726" w:type="dxa"/>
            <w:shd w:val="clear" w:color="auto" w:fill="auto"/>
            <w:noWrap/>
            <w:vAlign w:val="bottom"/>
            <w:hideMark/>
          </w:tcPr>
          <w:p w14:paraId="08777BF2" w14:textId="77777777" w:rsidR="003F18EE" w:rsidRPr="00D5711A" w:rsidRDefault="003F18EE" w:rsidP="003F18EE">
            <w:pPr>
              <w:jc w:val="center"/>
              <w:rPr>
                <w:color w:val="000000"/>
                <w:sz w:val="14"/>
                <w:szCs w:val="14"/>
                <w:lang w:eastAsia="tr-TR"/>
              </w:rPr>
            </w:pPr>
          </w:p>
        </w:tc>
        <w:tc>
          <w:tcPr>
            <w:tcW w:w="1454" w:type="dxa"/>
            <w:shd w:val="clear" w:color="auto" w:fill="auto"/>
            <w:vAlign w:val="bottom"/>
            <w:hideMark/>
          </w:tcPr>
          <w:p w14:paraId="6ADAAB42" w14:textId="493CAC02" w:rsidR="003F18EE" w:rsidRPr="003F18EE" w:rsidRDefault="003F18EE" w:rsidP="003F18EE">
            <w:pPr>
              <w:jc w:val="right"/>
              <w:rPr>
                <w:sz w:val="14"/>
                <w:szCs w:val="14"/>
              </w:rPr>
            </w:pPr>
            <w:r w:rsidRPr="00F020A3">
              <w:rPr>
                <w:sz w:val="14"/>
                <w:szCs w:val="14"/>
              </w:rPr>
              <w:t>115,611</w:t>
            </w:r>
          </w:p>
        </w:tc>
        <w:tc>
          <w:tcPr>
            <w:tcW w:w="1453" w:type="dxa"/>
            <w:shd w:val="clear" w:color="auto" w:fill="auto"/>
            <w:vAlign w:val="bottom"/>
            <w:hideMark/>
          </w:tcPr>
          <w:p w14:paraId="61E8F398" w14:textId="2FC81820" w:rsidR="003F18EE" w:rsidRPr="00D5711A" w:rsidRDefault="003F18EE" w:rsidP="003F18EE">
            <w:pPr>
              <w:jc w:val="right"/>
            </w:pPr>
            <w:r w:rsidRPr="00217E60">
              <w:rPr>
                <w:sz w:val="14"/>
                <w:szCs w:val="14"/>
              </w:rPr>
              <w:t>4,490</w:t>
            </w:r>
          </w:p>
        </w:tc>
      </w:tr>
      <w:tr w:rsidR="003F18EE" w:rsidRPr="00D5711A" w14:paraId="3D60E254" w14:textId="77777777" w:rsidTr="003F18EE">
        <w:trPr>
          <w:trHeight w:val="72"/>
        </w:trPr>
        <w:tc>
          <w:tcPr>
            <w:tcW w:w="577" w:type="dxa"/>
            <w:shd w:val="clear" w:color="auto" w:fill="auto"/>
            <w:noWrap/>
            <w:vAlign w:val="bottom"/>
            <w:hideMark/>
          </w:tcPr>
          <w:p w14:paraId="693FD89A" w14:textId="77777777" w:rsidR="003F18EE" w:rsidRPr="00D5711A" w:rsidRDefault="003F18EE" w:rsidP="003F18EE">
            <w:pPr>
              <w:rPr>
                <w:color w:val="000000"/>
                <w:sz w:val="14"/>
                <w:szCs w:val="14"/>
                <w:lang w:eastAsia="tr-TR"/>
              </w:rPr>
            </w:pPr>
            <w:r w:rsidRPr="00D5711A">
              <w:rPr>
                <w:color w:val="000000"/>
                <w:sz w:val="14"/>
                <w:szCs w:val="14"/>
                <w:lang w:eastAsia="tr-TR"/>
              </w:rPr>
              <w:t>1.5.</w:t>
            </w:r>
          </w:p>
        </w:tc>
        <w:tc>
          <w:tcPr>
            <w:tcW w:w="5089" w:type="dxa"/>
            <w:shd w:val="clear" w:color="auto" w:fill="auto"/>
            <w:vAlign w:val="bottom"/>
            <w:hideMark/>
          </w:tcPr>
          <w:p w14:paraId="51657B37" w14:textId="77777777" w:rsidR="003F18EE" w:rsidRPr="00D5711A" w:rsidRDefault="003F18EE" w:rsidP="003F18EE">
            <w:pPr>
              <w:rPr>
                <w:color w:val="000000"/>
                <w:sz w:val="14"/>
                <w:szCs w:val="14"/>
                <w:lang w:eastAsia="tr-TR"/>
              </w:rPr>
            </w:pPr>
            <w:r w:rsidRPr="00D5711A">
              <w:rPr>
                <w:color w:val="000000"/>
                <w:sz w:val="14"/>
                <w:szCs w:val="14"/>
                <w:lang w:eastAsia="tr-TR"/>
              </w:rPr>
              <w:t>Menkul Değerlerden Alınan Gelirler</w:t>
            </w:r>
          </w:p>
        </w:tc>
        <w:tc>
          <w:tcPr>
            <w:tcW w:w="726" w:type="dxa"/>
            <w:shd w:val="clear" w:color="auto" w:fill="auto"/>
            <w:noWrap/>
            <w:vAlign w:val="bottom"/>
            <w:hideMark/>
          </w:tcPr>
          <w:p w14:paraId="3D34BCB4" w14:textId="0C4852C3" w:rsidR="003F18EE" w:rsidRPr="00D5711A" w:rsidRDefault="003F18EE" w:rsidP="003F18EE">
            <w:pPr>
              <w:jc w:val="center"/>
              <w:rPr>
                <w:color w:val="000000"/>
                <w:sz w:val="14"/>
                <w:szCs w:val="14"/>
                <w:lang w:eastAsia="tr-TR"/>
              </w:rPr>
            </w:pPr>
            <w:r w:rsidRPr="00D5711A">
              <w:rPr>
                <w:color w:val="000000"/>
                <w:sz w:val="14"/>
                <w:szCs w:val="14"/>
                <w:lang w:eastAsia="tr-TR"/>
              </w:rPr>
              <w:t xml:space="preserve"> (4.1</w:t>
            </w:r>
            <w:r>
              <w:rPr>
                <w:color w:val="000000"/>
                <w:sz w:val="14"/>
                <w:szCs w:val="14"/>
                <w:lang w:eastAsia="tr-TR"/>
              </w:rPr>
              <w:t>.</w:t>
            </w:r>
            <w:r w:rsidRPr="00D5711A">
              <w:rPr>
                <w:color w:val="000000"/>
                <w:sz w:val="14"/>
                <w:szCs w:val="14"/>
                <w:lang w:eastAsia="tr-TR"/>
              </w:rPr>
              <w:t>)</w:t>
            </w:r>
          </w:p>
        </w:tc>
        <w:tc>
          <w:tcPr>
            <w:tcW w:w="1454" w:type="dxa"/>
            <w:shd w:val="clear" w:color="auto" w:fill="auto"/>
            <w:vAlign w:val="bottom"/>
            <w:hideMark/>
          </w:tcPr>
          <w:p w14:paraId="2B38296C" w14:textId="00EA74D6" w:rsidR="003F18EE" w:rsidRPr="003F18EE" w:rsidRDefault="003F18EE" w:rsidP="003F18EE">
            <w:pPr>
              <w:jc w:val="right"/>
              <w:rPr>
                <w:sz w:val="14"/>
                <w:szCs w:val="14"/>
              </w:rPr>
            </w:pPr>
            <w:r w:rsidRPr="00F020A3">
              <w:rPr>
                <w:sz w:val="14"/>
                <w:szCs w:val="14"/>
              </w:rPr>
              <w:t>70,926</w:t>
            </w:r>
          </w:p>
        </w:tc>
        <w:tc>
          <w:tcPr>
            <w:tcW w:w="1453" w:type="dxa"/>
            <w:shd w:val="clear" w:color="auto" w:fill="auto"/>
            <w:vAlign w:val="bottom"/>
            <w:hideMark/>
          </w:tcPr>
          <w:p w14:paraId="2499DA85" w14:textId="33F27A40" w:rsidR="003F18EE" w:rsidRPr="00D5711A" w:rsidRDefault="003F18EE" w:rsidP="003F18EE">
            <w:pPr>
              <w:jc w:val="right"/>
            </w:pPr>
            <w:r w:rsidRPr="00217E60">
              <w:rPr>
                <w:sz w:val="14"/>
                <w:szCs w:val="14"/>
              </w:rPr>
              <w:t>8,629</w:t>
            </w:r>
          </w:p>
        </w:tc>
      </w:tr>
      <w:tr w:rsidR="003F18EE" w:rsidRPr="00D5711A" w14:paraId="688D4508" w14:textId="77777777" w:rsidTr="003F18EE">
        <w:trPr>
          <w:trHeight w:val="72"/>
        </w:trPr>
        <w:tc>
          <w:tcPr>
            <w:tcW w:w="577" w:type="dxa"/>
            <w:shd w:val="clear" w:color="auto" w:fill="auto"/>
            <w:noWrap/>
            <w:vAlign w:val="bottom"/>
            <w:hideMark/>
          </w:tcPr>
          <w:p w14:paraId="48D78B54" w14:textId="77777777" w:rsidR="003F18EE" w:rsidRPr="00D5711A" w:rsidRDefault="003F18EE" w:rsidP="003F18EE">
            <w:pPr>
              <w:rPr>
                <w:color w:val="000000"/>
                <w:sz w:val="14"/>
                <w:szCs w:val="14"/>
                <w:lang w:eastAsia="tr-TR"/>
              </w:rPr>
            </w:pPr>
            <w:r w:rsidRPr="00D5711A">
              <w:rPr>
                <w:color w:val="000000"/>
                <w:sz w:val="14"/>
                <w:szCs w:val="14"/>
                <w:lang w:eastAsia="tr-TR"/>
              </w:rPr>
              <w:t>1.5.1.</w:t>
            </w:r>
          </w:p>
        </w:tc>
        <w:tc>
          <w:tcPr>
            <w:tcW w:w="5089" w:type="dxa"/>
            <w:shd w:val="clear" w:color="auto" w:fill="auto"/>
            <w:vAlign w:val="bottom"/>
            <w:hideMark/>
          </w:tcPr>
          <w:p w14:paraId="1008F50D" w14:textId="77777777" w:rsidR="003F18EE" w:rsidRPr="00D5711A" w:rsidRDefault="003F18EE" w:rsidP="003F18EE">
            <w:pPr>
              <w:rPr>
                <w:color w:val="000000"/>
                <w:sz w:val="14"/>
                <w:szCs w:val="14"/>
                <w:lang w:eastAsia="tr-TR"/>
              </w:rPr>
            </w:pPr>
            <w:r w:rsidRPr="00D5711A">
              <w:rPr>
                <w:color w:val="000000"/>
                <w:sz w:val="14"/>
                <w:szCs w:val="14"/>
                <w:lang w:eastAsia="tr-TR"/>
              </w:rPr>
              <w:t>Gerçeğe Uygun Değer Farkı Kar Zarara Yansıtılanlar</w:t>
            </w:r>
          </w:p>
        </w:tc>
        <w:tc>
          <w:tcPr>
            <w:tcW w:w="726" w:type="dxa"/>
            <w:shd w:val="clear" w:color="auto" w:fill="auto"/>
            <w:noWrap/>
            <w:vAlign w:val="bottom"/>
            <w:hideMark/>
          </w:tcPr>
          <w:p w14:paraId="42ADBDE7" w14:textId="77777777" w:rsidR="003F18EE" w:rsidRPr="00D5711A" w:rsidRDefault="003F18EE" w:rsidP="003F18EE">
            <w:pPr>
              <w:jc w:val="center"/>
              <w:rPr>
                <w:color w:val="000000"/>
                <w:sz w:val="14"/>
                <w:szCs w:val="14"/>
                <w:lang w:eastAsia="tr-TR"/>
              </w:rPr>
            </w:pPr>
          </w:p>
        </w:tc>
        <w:tc>
          <w:tcPr>
            <w:tcW w:w="1454" w:type="dxa"/>
            <w:shd w:val="clear" w:color="auto" w:fill="auto"/>
            <w:vAlign w:val="bottom"/>
            <w:hideMark/>
          </w:tcPr>
          <w:p w14:paraId="1E5B1A04" w14:textId="7B6C99B8" w:rsidR="003F18EE" w:rsidRPr="003F18EE" w:rsidRDefault="003F18EE" w:rsidP="003F18EE">
            <w:pPr>
              <w:jc w:val="right"/>
              <w:rPr>
                <w:sz w:val="14"/>
                <w:szCs w:val="14"/>
              </w:rPr>
            </w:pPr>
            <w:r w:rsidRPr="003F18EE">
              <w:rPr>
                <w:sz w:val="14"/>
                <w:szCs w:val="14"/>
              </w:rPr>
              <w:t>-</w:t>
            </w:r>
          </w:p>
        </w:tc>
        <w:tc>
          <w:tcPr>
            <w:tcW w:w="1453" w:type="dxa"/>
            <w:shd w:val="clear" w:color="auto" w:fill="auto"/>
            <w:vAlign w:val="bottom"/>
            <w:hideMark/>
          </w:tcPr>
          <w:p w14:paraId="2801CFCA" w14:textId="1809F6B5" w:rsidR="003F18EE" w:rsidRPr="00D5711A" w:rsidRDefault="003F18EE" w:rsidP="003F18EE">
            <w:pPr>
              <w:jc w:val="right"/>
            </w:pPr>
            <w:r w:rsidRPr="00217E60">
              <w:rPr>
                <w:sz w:val="14"/>
                <w:szCs w:val="14"/>
              </w:rPr>
              <w:t>506</w:t>
            </w:r>
          </w:p>
        </w:tc>
      </w:tr>
      <w:tr w:rsidR="003F18EE" w:rsidRPr="00D5711A" w14:paraId="39CA2480" w14:textId="77777777" w:rsidTr="003F18EE">
        <w:trPr>
          <w:trHeight w:val="72"/>
        </w:trPr>
        <w:tc>
          <w:tcPr>
            <w:tcW w:w="577" w:type="dxa"/>
            <w:shd w:val="clear" w:color="auto" w:fill="auto"/>
            <w:noWrap/>
            <w:vAlign w:val="bottom"/>
            <w:hideMark/>
          </w:tcPr>
          <w:p w14:paraId="0E9E3D25" w14:textId="77777777" w:rsidR="003F18EE" w:rsidRPr="00D5711A" w:rsidRDefault="003F18EE" w:rsidP="003F18EE">
            <w:pPr>
              <w:rPr>
                <w:color w:val="000000"/>
                <w:sz w:val="14"/>
                <w:szCs w:val="14"/>
                <w:lang w:eastAsia="tr-TR"/>
              </w:rPr>
            </w:pPr>
            <w:r w:rsidRPr="00D5711A">
              <w:rPr>
                <w:color w:val="000000"/>
                <w:sz w:val="14"/>
                <w:szCs w:val="14"/>
                <w:lang w:eastAsia="tr-TR"/>
              </w:rPr>
              <w:t>1.5.2.</w:t>
            </w:r>
          </w:p>
        </w:tc>
        <w:tc>
          <w:tcPr>
            <w:tcW w:w="5089" w:type="dxa"/>
            <w:shd w:val="clear" w:color="auto" w:fill="auto"/>
            <w:vAlign w:val="bottom"/>
            <w:hideMark/>
          </w:tcPr>
          <w:p w14:paraId="679C63DE" w14:textId="77777777" w:rsidR="003F18EE" w:rsidRPr="00D5711A" w:rsidRDefault="003F18EE" w:rsidP="003F18EE">
            <w:pPr>
              <w:rPr>
                <w:color w:val="000000"/>
                <w:sz w:val="14"/>
                <w:szCs w:val="14"/>
                <w:lang w:eastAsia="tr-TR"/>
              </w:rPr>
            </w:pPr>
            <w:r w:rsidRPr="00D5711A">
              <w:rPr>
                <w:color w:val="000000"/>
                <w:sz w:val="14"/>
                <w:szCs w:val="14"/>
                <w:lang w:eastAsia="tr-TR"/>
              </w:rPr>
              <w:t>Gerçeğe Uygun Değer Farkı Diğer Kapsamlı Gelire Yansıtılanlar</w:t>
            </w:r>
          </w:p>
        </w:tc>
        <w:tc>
          <w:tcPr>
            <w:tcW w:w="726" w:type="dxa"/>
            <w:shd w:val="clear" w:color="auto" w:fill="auto"/>
            <w:noWrap/>
            <w:vAlign w:val="bottom"/>
            <w:hideMark/>
          </w:tcPr>
          <w:p w14:paraId="75B03B06" w14:textId="77777777" w:rsidR="003F18EE" w:rsidRPr="00D5711A" w:rsidRDefault="003F18EE" w:rsidP="003F18EE">
            <w:pPr>
              <w:jc w:val="center"/>
              <w:rPr>
                <w:color w:val="000000"/>
                <w:sz w:val="14"/>
                <w:szCs w:val="14"/>
                <w:lang w:eastAsia="tr-TR"/>
              </w:rPr>
            </w:pPr>
          </w:p>
        </w:tc>
        <w:tc>
          <w:tcPr>
            <w:tcW w:w="1454" w:type="dxa"/>
            <w:shd w:val="clear" w:color="auto" w:fill="auto"/>
            <w:vAlign w:val="bottom"/>
            <w:hideMark/>
          </w:tcPr>
          <w:p w14:paraId="04D54D4B" w14:textId="3C1077EF" w:rsidR="003F18EE" w:rsidRPr="003F18EE" w:rsidRDefault="003F18EE" w:rsidP="003F18EE">
            <w:pPr>
              <w:jc w:val="right"/>
              <w:rPr>
                <w:sz w:val="14"/>
                <w:szCs w:val="14"/>
              </w:rPr>
            </w:pPr>
            <w:r w:rsidRPr="00F020A3">
              <w:rPr>
                <w:sz w:val="14"/>
                <w:szCs w:val="14"/>
              </w:rPr>
              <w:t>69,068</w:t>
            </w:r>
          </w:p>
        </w:tc>
        <w:tc>
          <w:tcPr>
            <w:tcW w:w="1453" w:type="dxa"/>
            <w:shd w:val="clear" w:color="auto" w:fill="auto"/>
            <w:vAlign w:val="bottom"/>
            <w:hideMark/>
          </w:tcPr>
          <w:p w14:paraId="0602F052" w14:textId="262CF7A9" w:rsidR="003F18EE" w:rsidRPr="00D5711A" w:rsidRDefault="003F18EE" w:rsidP="003F18EE">
            <w:pPr>
              <w:jc w:val="right"/>
            </w:pPr>
            <w:r w:rsidRPr="00217E60">
              <w:rPr>
                <w:sz w:val="14"/>
                <w:szCs w:val="14"/>
              </w:rPr>
              <w:t>6,238</w:t>
            </w:r>
          </w:p>
        </w:tc>
      </w:tr>
      <w:tr w:rsidR="003F18EE" w:rsidRPr="00D5711A" w14:paraId="0930E1D2" w14:textId="77777777" w:rsidTr="003F18EE">
        <w:trPr>
          <w:trHeight w:val="72"/>
        </w:trPr>
        <w:tc>
          <w:tcPr>
            <w:tcW w:w="577" w:type="dxa"/>
            <w:shd w:val="clear" w:color="auto" w:fill="auto"/>
            <w:noWrap/>
            <w:vAlign w:val="bottom"/>
            <w:hideMark/>
          </w:tcPr>
          <w:p w14:paraId="1AE70A82" w14:textId="77777777" w:rsidR="003F18EE" w:rsidRPr="00D5711A" w:rsidRDefault="003F18EE" w:rsidP="003F18EE">
            <w:pPr>
              <w:rPr>
                <w:color w:val="000000"/>
                <w:sz w:val="14"/>
                <w:szCs w:val="14"/>
                <w:lang w:eastAsia="tr-TR"/>
              </w:rPr>
            </w:pPr>
            <w:r w:rsidRPr="00D5711A">
              <w:rPr>
                <w:color w:val="000000"/>
                <w:sz w:val="14"/>
                <w:szCs w:val="14"/>
                <w:lang w:eastAsia="tr-TR"/>
              </w:rPr>
              <w:t>1.5.3.</w:t>
            </w:r>
          </w:p>
        </w:tc>
        <w:tc>
          <w:tcPr>
            <w:tcW w:w="5089" w:type="dxa"/>
            <w:shd w:val="clear" w:color="auto" w:fill="auto"/>
            <w:vAlign w:val="bottom"/>
            <w:hideMark/>
          </w:tcPr>
          <w:p w14:paraId="2C8AE60F" w14:textId="77777777" w:rsidR="003F18EE" w:rsidRPr="00D5711A" w:rsidRDefault="003F18EE" w:rsidP="003F18EE">
            <w:pPr>
              <w:rPr>
                <w:color w:val="000000"/>
                <w:sz w:val="14"/>
                <w:szCs w:val="14"/>
                <w:lang w:eastAsia="tr-TR"/>
              </w:rPr>
            </w:pPr>
            <w:r w:rsidRPr="00D5711A">
              <w:rPr>
                <w:color w:val="000000"/>
                <w:sz w:val="14"/>
                <w:szCs w:val="14"/>
                <w:lang w:eastAsia="tr-TR"/>
              </w:rPr>
              <w:t>İtfa Edilmiş Maliyeti İle Ölçülenler</w:t>
            </w:r>
          </w:p>
        </w:tc>
        <w:tc>
          <w:tcPr>
            <w:tcW w:w="726" w:type="dxa"/>
            <w:shd w:val="clear" w:color="auto" w:fill="auto"/>
            <w:noWrap/>
            <w:vAlign w:val="bottom"/>
            <w:hideMark/>
          </w:tcPr>
          <w:p w14:paraId="67A89634" w14:textId="77777777" w:rsidR="003F18EE" w:rsidRPr="00D5711A" w:rsidRDefault="003F18EE" w:rsidP="003F18EE">
            <w:pPr>
              <w:jc w:val="center"/>
              <w:rPr>
                <w:color w:val="000000"/>
                <w:sz w:val="14"/>
                <w:szCs w:val="14"/>
                <w:lang w:eastAsia="tr-TR"/>
              </w:rPr>
            </w:pPr>
          </w:p>
        </w:tc>
        <w:tc>
          <w:tcPr>
            <w:tcW w:w="1454" w:type="dxa"/>
            <w:shd w:val="clear" w:color="auto" w:fill="auto"/>
            <w:vAlign w:val="bottom"/>
            <w:hideMark/>
          </w:tcPr>
          <w:p w14:paraId="4997310A" w14:textId="507389EF" w:rsidR="003F18EE" w:rsidRPr="003F18EE" w:rsidRDefault="003F18EE" w:rsidP="003F18EE">
            <w:pPr>
              <w:jc w:val="right"/>
              <w:rPr>
                <w:sz w:val="14"/>
                <w:szCs w:val="14"/>
              </w:rPr>
            </w:pPr>
            <w:r w:rsidRPr="00F020A3">
              <w:rPr>
                <w:sz w:val="14"/>
                <w:szCs w:val="14"/>
              </w:rPr>
              <w:t>1,858</w:t>
            </w:r>
          </w:p>
        </w:tc>
        <w:tc>
          <w:tcPr>
            <w:tcW w:w="1453" w:type="dxa"/>
            <w:shd w:val="clear" w:color="auto" w:fill="auto"/>
            <w:vAlign w:val="bottom"/>
            <w:hideMark/>
          </w:tcPr>
          <w:p w14:paraId="484138E7" w14:textId="13238753" w:rsidR="003F18EE" w:rsidRPr="00D5711A" w:rsidRDefault="003F18EE" w:rsidP="003F18EE">
            <w:pPr>
              <w:jc w:val="right"/>
            </w:pPr>
            <w:r w:rsidRPr="00217E60">
              <w:rPr>
                <w:sz w:val="14"/>
                <w:szCs w:val="14"/>
              </w:rPr>
              <w:t>1,885</w:t>
            </w:r>
          </w:p>
        </w:tc>
      </w:tr>
      <w:tr w:rsidR="003F18EE" w:rsidRPr="00D5711A" w14:paraId="20B7D76B" w14:textId="77777777" w:rsidTr="003F18EE">
        <w:trPr>
          <w:trHeight w:val="72"/>
        </w:trPr>
        <w:tc>
          <w:tcPr>
            <w:tcW w:w="577" w:type="dxa"/>
            <w:shd w:val="clear" w:color="auto" w:fill="auto"/>
            <w:noWrap/>
            <w:vAlign w:val="bottom"/>
            <w:hideMark/>
          </w:tcPr>
          <w:p w14:paraId="3353D7FB" w14:textId="77777777" w:rsidR="003F18EE" w:rsidRPr="00D5711A" w:rsidRDefault="003F18EE" w:rsidP="003F18EE">
            <w:pPr>
              <w:rPr>
                <w:color w:val="000000"/>
                <w:sz w:val="14"/>
                <w:szCs w:val="14"/>
                <w:lang w:eastAsia="tr-TR"/>
              </w:rPr>
            </w:pPr>
            <w:r w:rsidRPr="00D5711A">
              <w:rPr>
                <w:color w:val="000000"/>
                <w:sz w:val="14"/>
                <w:szCs w:val="14"/>
                <w:lang w:eastAsia="tr-TR"/>
              </w:rPr>
              <w:t>1.6.</w:t>
            </w:r>
          </w:p>
        </w:tc>
        <w:tc>
          <w:tcPr>
            <w:tcW w:w="5089" w:type="dxa"/>
            <w:shd w:val="clear" w:color="auto" w:fill="auto"/>
            <w:vAlign w:val="bottom"/>
            <w:hideMark/>
          </w:tcPr>
          <w:p w14:paraId="329195D8" w14:textId="77777777" w:rsidR="003F18EE" w:rsidRPr="00D5711A" w:rsidRDefault="003F18EE" w:rsidP="003F18EE">
            <w:pPr>
              <w:rPr>
                <w:color w:val="000000"/>
                <w:sz w:val="14"/>
                <w:szCs w:val="14"/>
                <w:lang w:eastAsia="tr-TR"/>
              </w:rPr>
            </w:pPr>
            <w:r w:rsidRPr="00D5711A">
              <w:rPr>
                <w:color w:val="000000"/>
                <w:sz w:val="14"/>
                <w:szCs w:val="14"/>
                <w:lang w:eastAsia="tr-TR"/>
              </w:rPr>
              <w:t>Finansal Kiralama Gelirleri</w:t>
            </w:r>
          </w:p>
        </w:tc>
        <w:tc>
          <w:tcPr>
            <w:tcW w:w="726" w:type="dxa"/>
            <w:shd w:val="clear" w:color="auto" w:fill="auto"/>
            <w:noWrap/>
            <w:vAlign w:val="bottom"/>
            <w:hideMark/>
          </w:tcPr>
          <w:p w14:paraId="162E5B42" w14:textId="77777777" w:rsidR="003F18EE" w:rsidRPr="00D5711A" w:rsidRDefault="003F18EE" w:rsidP="003F18EE">
            <w:pPr>
              <w:jc w:val="center"/>
              <w:rPr>
                <w:color w:val="000000"/>
                <w:sz w:val="14"/>
                <w:szCs w:val="14"/>
                <w:lang w:eastAsia="tr-TR"/>
              </w:rPr>
            </w:pPr>
          </w:p>
        </w:tc>
        <w:tc>
          <w:tcPr>
            <w:tcW w:w="1454" w:type="dxa"/>
            <w:shd w:val="clear" w:color="auto" w:fill="auto"/>
            <w:vAlign w:val="bottom"/>
            <w:hideMark/>
          </w:tcPr>
          <w:p w14:paraId="0B6FBA03" w14:textId="668654EA" w:rsidR="003F18EE" w:rsidRPr="003F18EE" w:rsidRDefault="003F18EE" w:rsidP="003F18EE">
            <w:pPr>
              <w:jc w:val="right"/>
              <w:rPr>
                <w:sz w:val="14"/>
                <w:szCs w:val="14"/>
              </w:rPr>
            </w:pPr>
            <w:r w:rsidRPr="003F18EE">
              <w:rPr>
                <w:sz w:val="14"/>
                <w:szCs w:val="14"/>
              </w:rPr>
              <w:t>-</w:t>
            </w:r>
          </w:p>
        </w:tc>
        <w:tc>
          <w:tcPr>
            <w:tcW w:w="1453" w:type="dxa"/>
            <w:shd w:val="clear" w:color="auto" w:fill="auto"/>
            <w:vAlign w:val="bottom"/>
            <w:hideMark/>
          </w:tcPr>
          <w:p w14:paraId="583FC00F" w14:textId="2781B9C0" w:rsidR="003F18EE" w:rsidRPr="00D5711A" w:rsidRDefault="003F18EE" w:rsidP="003F18EE">
            <w:pPr>
              <w:jc w:val="right"/>
            </w:pPr>
            <w:r w:rsidRPr="00CB1CC7">
              <w:rPr>
                <w:sz w:val="14"/>
                <w:szCs w:val="14"/>
              </w:rPr>
              <w:t>-</w:t>
            </w:r>
          </w:p>
        </w:tc>
      </w:tr>
      <w:tr w:rsidR="003F18EE" w:rsidRPr="00D5711A" w14:paraId="14BE9C9D" w14:textId="77777777" w:rsidTr="003F18EE">
        <w:trPr>
          <w:trHeight w:val="72"/>
        </w:trPr>
        <w:tc>
          <w:tcPr>
            <w:tcW w:w="577" w:type="dxa"/>
            <w:shd w:val="clear" w:color="auto" w:fill="auto"/>
            <w:noWrap/>
            <w:vAlign w:val="bottom"/>
            <w:hideMark/>
          </w:tcPr>
          <w:p w14:paraId="47CFE0CA" w14:textId="77777777" w:rsidR="003F18EE" w:rsidRPr="00D5711A" w:rsidRDefault="003F18EE" w:rsidP="003F18EE">
            <w:pPr>
              <w:rPr>
                <w:color w:val="000000"/>
                <w:sz w:val="14"/>
                <w:szCs w:val="14"/>
                <w:lang w:eastAsia="tr-TR"/>
              </w:rPr>
            </w:pPr>
            <w:r w:rsidRPr="00D5711A">
              <w:rPr>
                <w:color w:val="000000"/>
                <w:sz w:val="14"/>
                <w:szCs w:val="14"/>
                <w:lang w:eastAsia="tr-TR"/>
              </w:rPr>
              <w:t>1.7.</w:t>
            </w:r>
          </w:p>
        </w:tc>
        <w:tc>
          <w:tcPr>
            <w:tcW w:w="5089" w:type="dxa"/>
            <w:shd w:val="clear" w:color="auto" w:fill="auto"/>
            <w:vAlign w:val="bottom"/>
            <w:hideMark/>
          </w:tcPr>
          <w:p w14:paraId="0CEF72B6" w14:textId="77777777" w:rsidR="003F18EE" w:rsidRPr="00D5711A" w:rsidRDefault="003F18EE" w:rsidP="003F18EE">
            <w:pPr>
              <w:rPr>
                <w:color w:val="000000"/>
                <w:sz w:val="14"/>
                <w:szCs w:val="14"/>
                <w:lang w:eastAsia="tr-TR"/>
              </w:rPr>
            </w:pPr>
            <w:r w:rsidRPr="00D5711A">
              <w:rPr>
                <w:color w:val="000000"/>
                <w:sz w:val="14"/>
                <w:szCs w:val="14"/>
                <w:lang w:eastAsia="tr-TR"/>
              </w:rPr>
              <w:t>Diğer Kâr Payı Gelirleri</w:t>
            </w:r>
          </w:p>
        </w:tc>
        <w:tc>
          <w:tcPr>
            <w:tcW w:w="726" w:type="dxa"/>
            <w:shd w:val="clear" w:color="auto" w:fill="auto"/>
            <w:noWrap/>
            <w:vAlign w:val="bottom"/>
            <w:hideMark/>
          </w:tcPr>
          <w:p w14:paraId="591074FA" w14:textId="77777777" w:rsidR="003F18EE" w:rsidRPr="00D5711A" w:rsidRDefault="003F18EE" w:rsidP="003F18EE">
            <w:pPr>
              <w:jc w:val="center"/>
              <w:rPr>
                <w:color w:val="000000"/>
                <w:sz w:val="14"/>
                <w:szCs w:val="14"/>
                <w:lang w:eastAsia="tr-TR"/>
              </w:rPr>
            </w:pPr>
          </w:p>
        </w:tc>
        <w:tc>
          <w:tcPr>
            <w:tcW w:w="1454" w:type="dxa"/>
            <w:shd w:val="clear" w:color="auto" w:fill="auto"/>
            <w:vAlign w:val="bottom"/>
            <w:hideMark/>
          </w:tcPr>
          <w:p w14:paraId="676471E3" w14:textId="72B8AAE0" w:rsidR="003F18EE" w:rsidRPr="003F18EE" w:rsidRDefault="003F18EE" w:rsidP="003F18EE">
            <w:pPr>
              <w:jc w:val="right"/>
              <w:rPr>
                <w:sz w:val="14"/>
                <w:szCs w:val="14"/>
              </w:rPr>
            </w:pPr>
            <w:r w:rsidRPr="00F020A3">
              <w:rPr>
                <w:sz w:val="14"/>
                <w:szCs w:val="14"/>
              </w:rPr>
              <w:t>353</w:t>
            </w:r>
          </w:p>
        </w:tc>
        <w:tc>
          <w:tcPr>
            <w:tcW w:w="1453" w:type="dxa"/>
            <w:shd w:val="clear" w:color="auto" w:fill="auto"/>
            <w:vAlign w:val="bottom"/>
            <w:hideMark/>
          </w:tcPr>
          <w:p w14:paraId="1371EDDB" w14:textId="75FB512A" w:rsidR="003F18EE" w:rsidRPr="00D5711A" w:rsidRDefault="003F18EE" w:rsidP="003F18EE">
            <w:pPr>
              <w:jc w:val="right"/>
            </w:pPr>
            <w:r w:rsidRPr="00217E60">
              <w:rPr>
                <w:sz w:val="14"/>
                <w:szCs w:val="14"/>
              </w:rPr>
              <w:t>90</w:t>
            </w:r>
          </w:p>
        </w:tc>
      </w:tr>
      <w:tr w:rsidR="003F18EE" w:rsidRPr="003F18EE" w14:paraId="3D932499" w14:textId="77777777" w:rsidTr="003F18EE">
        <w:trPr>
          <w:trHeight w:val="57"/>
        </w:trPr>
        <w:tc>
          <w:tcPr>
            <w:tcW w:w="577" w:type="dxa"/>
            <w:shd w:val="clear" w:color="auto" w:fill="auto"/>
            <w:noWrap/>
            <w:vAlign w:val="bottom"/>
            <w:hideMark/>
          </w:tcPr>
          <w:p w14:paraId="6F8AF365"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II.</w:t>
            </w:r>
          </w:p>
        </w:tc>
        <w:tc>
          <w:tcPr>
            <w:tcW w:w="5089" w:type="dxa"/>
            <w:shd w:val="clear" w:color="auto" w:fill="auto"/>
            <w:vAlign w:val="bottom"/>
            <w:hideMark/>
          </w:tcPr>
          <w:p w14:paraId="40A86B05"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KÂR PAYI GİDERLERİ (-)</w:t>
            </w:r>
          </w:p>
        </w:tc>
        <w:tc>
          <w:tcPr>
            <w:tcW w:w="726" w:type="dxa"/>
            <w:shd w:val="clear" w:color="auto" w:fill="auto"/>
            <w:noWrap/>
            <w:vAlign w:val="bottom"/>
            <w:hideMark/>
          </w:tcPr>
          <w:p w14:paraId="181E6613" w14:textId="77777777" w:rsidR="003F18EE" w:rsidRPr="003F18EE" w:rsidRDefault="003F18EE" w:rsidP="003F18EE">
            <w:pPr>
              <w:jc w:val="center"/>
              <w:rPr>
                <w:b/>
                <w:bCs/>
                <w:color w:val="000000"/>
                <w:sz w:val="14"/>
                <w:szCs w:val="14"/>
                <w:lang w:eastAsia="tr-TR"/>
              </w:rPr>
            </w:pPr>
          </w:p>
        </w:tc>
        <w:tc>
          <w:tcPr>
            <w:tcW w:w="1454" w:type="dxa"/>
            <w:shd w:val="clear" w:color="auto" w:fill="auto"/>
            <w:vAlign w:val="bottom"/>
            <w:hideMark/>
          </w:tcPr>
          <w:p w14:paraId="613EB6C6" w14:textId="7F476D3F" w:rsidR="003F18EE" w:rsidRPr="003F18EE" w:rsidRDefault="003F18EE" w:rsidP="003F18EE">
            <w:pPr>
              <w:jc w:val="right"/>
              <w:rPr>
                <w:b/>
                <w:bCs/>
                <w:sz w:val="14"/>
                <w:szCs w:val="14"/>
              </w:rPr>
            </w:pPr>
            <w:r w:rsidRPr="00F020A3">
              <w:rPr>
                <w:b/>
                <w:bCs/>
                <w:sz w:val="14"/>
                <w:szCs w:val="14"/>
              </w:rPr>
              <w:t>797,243</w:t>
            </w:r>
          </w:p>
        </w:tc>
        <w:tc>
          <w:tcPr>
            <w:tcW w:w="1453" w:type="dxa"/>
            <w:shd w:val="clear" w:color="auto" w:fill="auto"/>
            <w:vAlign w:val="bottom"/>
            <w:hideMark/>
          </w:tcPr>
          <w:p w14:paraId="3DF6BBE5" w14:textId="6B0ED0DA" w:rsidR="003F18EE" w:rsidRPr="003F18EE" w:rsidRDefault="003F18EE" w:rsidP="003F18EE">
            <w:pPr>
              <w:jc w:val="right"/>
              <w:rPr>
                <w:b/>
                <w:bCs/>
              </w:rPr>
            </w:pPr>
            <w:r w:rsidRPr="003F18EE">
              <w:rPr>
                <w:b/>
                <w:bCs/>
                <w:sz w:val="14"/>
                <w:szCs w:val="14"/>
              </w:rPr>
              <w:t>58,718</w:t>
            </w:r>
          </w:p>
        </w:tc>
      </w:tr>
      <w:tr w:rsidR="003F18EE" w:rsidRPr="00D5711A" w14:paraId="64ECE8CE" w14:textId="77777777" w:rsidTr="003F18EE">
        <w:trPr>
          <w:trHeight w:val="72"/>
        </w:trPr>
        <w:tc>
          <w:tcPr>
            <w:tcW w:w="577" w:type="dxa"/>
            <w:shd w:val="clear" w:color="auto" w:fill="auto"/>
            <w:noWrap/>
            <w:vAlign w:val="bottom"/>
            <w:hideMark/>
          </w:tcPr>
          <w:p w14:paraId="50EFC458" w14:textId="77777777" w:rsidR="003F18EE" w:rsidRPr="00D5711A" w:rsidRDefault="003F18EE" w:rsidP="003F18EE">
            <w:pPr>
              <w:rPr>
                <w:color w:val="000000"/>
                <w:sz w:val="14"/>
                <w:szCs w:val="14"/>
                <w:lang w:eastAsia="tr-TR"/>
              </w:rPr>
            </w:pPr>
            <w:r w:rsidRPr="00D5711A">
              <w:rPr>
                <w:color w:val="000000"/>
                <w:sz w:val="14"/>
                <w:szCs w:val="14"/>
                <w:lang w:eastAsia="tr-TR"/>
              </w:rPr>
              <w:t>2.1.</w:t>
            </w:r>
          </w:p>
        </w:tc>
        <w:tc>
          <w:tcPr>
            <w:tcW w:w="5089" w:type="dxa"/>
            <w:shd w:val="clear" w:color="auto" w:fill="auto"/>
            <w:vAlign w:val="bottom"/>
            <w:hideMark/>
          </w:tcPr>
          <w:p w14:paraId="194C37BE" w14:textId="77777777" w:rsidR="003F18EE" w:rsidRPr="00D5711A" w:rsidRDefault="003F18EE" w:rsidP="003F18EE">
            <w:pPr>
              <w:rPr>
                <w:color w:val="000000"/>
                <w:sz w:val="14"/>
                <w:szCs w:val="14"/>
                <w:lang w:eastAsia="tr-TR"/>
              </w:rPr>
            </w:pPr>
            <w:r w:rsidRPr="00D5711A">
              <w:rPr>
                <w:color w:val="000000"/>
                <w:sz w:val="14"/>
                <w:szCs w:val="14"/>
                <w:lang w:eastAsia="tr-TR"/>
              </w:rPr>
              <w:t>Katılma Hesaplarına Verilen Kâr Payları</w:t>
            </w:r>
          </w:p>
        </w:tc>
        <w:tc>
          <w:tcPr>
            <w:tcW w:w="726" w:type="dxa"/>
            <w:shd w:val="clear" w:color="auto" w:fill="auto"/>
            <w:noWrap/>
            <w:vAlign w:val="bottom"/>
            <w:hideMark/>
          </w:tcPr>
          <w:p w14:paraId="1C032A59" w14:textId="4D9BB7F7" w:rsidR="003F18EE" w:rsidRPr="00D5711A" w:rsidRDefault="003F18EE" w:rsidP="003F18EE">
            <w:pPr>
              <w:jc w:val="center"/>
              <w:rPr>
                <w:color w:val="000000"/>
                <w:sz w:val="14"/>
                <w:szCs w:val="14"/>
                <w:lang w:eastAsia="tr-TR"/>
              </w:rPr>
            </w:pPr>
            <w:r w:rsidRPr="00D5711A">
              <w:rPr>
                <w:color w:val="000000"/>
                <w:sz w:val="14"/>
                <w:szCs w:val="14"/>
                <w:lang w:eastAsia="tr-TR"/>
              </w:rPr>
              <w:t>(4.4</w:t>
            </w:r>
            <w:r>
              <w:rPr>
                <w:color w:val="000000"/>
                <w:sz w:val="14"/>
                <w:szCs w:val="14"/>
                <w:lang w:eastAsia="tr-TR"/>
              </w:rPr>
              <w:t>.</w:t>
            </w:r>
            <w:r w:rsidRPr="00D5711A">
              <w:rPr>
                <w:color w:val="000000"/>
                <w:sz w:val="14"/>
                <w:szCs w:val="14"/>
                <w:lang w:eastAsia="tr-TR"/>
              </w:rPr>
              <w:t>)</w:t>
            </w:r>
          </w:p>
        </w:tc>
        <w:tc>
          <w:tcPr>
            <w:tcW w:w="1454" w:type="dxa"/>
            <w:shd w:val="clear" w:color="auto" w:fill="auto"/>
            <w:vAlign w:val="bottom"/>
            <w:hideMark/>
          </w:tcPr>
          <w:p w14:paraId="407C6642" w14:textId="506B95EE" w:rsidR="003F18EE" w:rsidRPr="003F18EE" w:rsidRDefault="003F18EE" w:rsidP="003F18EE">
            <w:pPr>
              <w:jc w:val="right"/>
              <w:rPr>
                <w:sz w:val="14"/>
                <w:szCs w:val="14"/>
              </w:rPr>
            </w:pPr>
            <w:r w:rsidRPr="00F020A3">
              <w:rPr>
                <w:sz w:val="14"/>
                <w:szCs w:val="14"/>
              </w:rPr>
              <w:t>794,403</w:t>
            </w:r>
          </w:p>
        </w:tc>
        <w:tc>
          <w:tcPr>
            <w:tcW w:w="1453" w:type="dxa"/>
            <w:shd w:val="clear" w:color="auto" w:fill="auto"/>
            <w:vAlign w:val="bottom"/>
            <w:hideMark/>
          </w:tcPr>
          <w:p w14:paraId="7F6BC837" w14:textId="6EB13C1C" w:rsidR="003F18EE" w:rsidRPr="00D5711A" w:rsidRDefault="003F18EE" w:rsidP="003F18EE">
            <w:pPr>
              <w:jc w:val="right"/>
            </w:pPr>
            <w:r w:rsidRPr="00CB1CC7">
              <w:rPr>
                <w:sz w:val="14"/>
                <w:szCs w:val="14"/>
              </w:rPr>
              <w:t>58,618</w:t>
            </w:r>
          </w:p>
        </w:tc>
      </w:tr>
      <w:tr w:rsidR="003F18EE" w:rsidRPr="00D5711A" w14:paraId="77A21E75" w14:textId="77777777" w:rsidTr="003F18EE">
        <w:trPr>
          <w:trHeight w:val="72"/>
        </w:trPr>
        <w:tc>
          <w:tcPr>
            <w:tcW w:w="577" w:type="dxa"/>
            <w:shd w:val="clear" w:color="auto" w:fill="auto"/>
            <w:noWrap/>
            <w:vAlign w:val="bottom"/>
            <w:hideMark/>
          </w:tcPr>
          <w:p w14:paraId="6FAC065E" w14:textId="77777777" w:rsidR="003F18EE" w:rsidRPr="00D5711A" w:rsidRDefault="003F18EE" w:rsidP="003F18EE">
            <w:pPr>
              <w:rPr>
                <w:color w:val="000000"/>
                <w:sz w:val="14"/>
                <w:szCs w:val="14"/>
                <w:lang w:eastAsia="tr-TR"/>
              </w:rPr>
            </w:pPr>
            <w:r w:rsidRPr="00D5711A">
              <w:rPr>
                <w:color w:val="000000"/>
                <w:sz w:val="14"/>
                <w:szCs w:val="14"/>
                <w:lang w:eastAsia="tr-TR"/>
              </w:rPr>
              <w:t>2.2.</w:t>
            </w:r>
          </w:p>
        </w:tc>
        <w:tc>
          <w:tcPr>
            <w:tcW w:w="5089" w:type="dxa"/>
            <w:shd w:val="clear" w:color="auto" w:fill="auto"/>
            <w:vAlign w:val="bottom"/>
            <w:hideMark/>
          </w:tcPr>
          <w:p w14:paraId="357D34B1" w14:textId="77777777" w:rsidR="003F18EE" w:rsidRPr="00D5711A" w:rsidRDefault="003F18EE" w:rsidP="003F18EE">
            <w:pPr>
              <w:rPr>
                <w:color w:val="000000"/>
                <w:sz w:val="14"/>
                <w:szCs w:val="14"/>
                <w:lang w:eastAsia="tr-TR"/>
              </w:rPr>
            </w:pPr>
            <w:r w:rsidRPr="00D5711A">
              <w:rPr>
                <w:color w:val="000000"/>
                <w:sz w:val="14"/>
                <w:szCs w:val="14"/>
                <w:lang w:eastAsia="tr-TR"/>
              </w:rPr>
              <w:t>Kullanılan Kredilere Verilen Kâr Payları</w:t>
            </w:r>
          </w:p>
        </w:tc>
        <w:tc>
          <w:tcPr>
            <w:tcW w:w="726" w:type="dxa"/>
            <w:shd w:val="clear" w:color="auto" w:fill="auto"/>
            <w:noWrap/>
            <w:vAlign w:val="bottom"/>
            <w:hideMark/>
          </w:tcPr>
          <w:p w14:paraId="1F5B3D8C" w14:textId="77777777" w:rsidR="003F18EE" w:rsidRPr="00D5711A" w:rsidRDefault="003F18EE" w:rsidP="003F18EE">
            <w:pPr>
              <w:jc w:val="center"/>
              <w:rPr>
                <w:color w:val="000000"/>
                <w:sz w:val="14"/>
                <w:szCs w:val="14"/>
                <w:lang w:eastAsia="tr-TR"/>
              </w:rPr>
            </w:pPr>
            <w:r w:rsidRPr="00D5711A">
              <w:rPr>
                <w:color w:val="000000"/>
                <w:sz w:val="14"/>
                <w:szCs w:val="14"/>
                <w:lang w:eastAsia="tr-TR"/>
              </w:rPr>
              <w:t>(4.2.)</w:t>
            </w:r>
          </w:p>
        </w:tc>
        <w:tc>
          <w:tcPr>
            <w:tcW w:w="1454" w:type="dxa"/>
            <w:shd w:val="clear" w:color="auto" w:fill="auto"/>
            <w:vAlign w:val="bottom"/>
            <w:hideMark/>
          </w:tcPr>
          <w:p w14:paraId="0A54F622" w14:textId="1B601753" w:rsidR="003F18EE" w:rsidRPr="003F18EE" w:rsidRDefault="003F18EE" w:rsidP="003F18EE">
            <w:pPr>
              <w:jc w:val="right"/>
              <w:rPr>
                <w:sz w:val="14"/>
                <w:szCs w:val="14"/>
              </w:rPr>
            </w:pPr>
            <w:r w:rsidRPr="00F020A3">
              <w:rPr>
                <w:sz w:val="14"/>
                <w:szCs w:val="14"/>
              </w:rPr>
              <w:t>811</w:t>
            </w:r>
          </w:p>
        </w:tc>
        <w:tc>
          <w:tcPr>
            <w:tcW w:w="1453" w:type="dxa"/>
            <w:shd w:val="clear" w:color="auto" w:fill="auto"/>
            <w:vAlign w:val="bottom"/>
            <w:hideMark/>
          </w:tcPr>
          <w:p w14:paraId="78733AC2" w14:textId="0157BBF0" w:rsidR="003F18EE" w:rsidRPr="00D5711A" w:rsidRDefault="003F18EE" w:rsidP="003F18EE">
            <w:pPr>
              <w:jc w:val="right"/>
            </w:pPr>
            <w:r w:rsidRPr="00CB1CC7">
              <w:rPr>
                <w:sz w:val="14"/>
                <w:szCs w:val="14"/>
              </w:rPr>
              <w:t>-</w:t>
            </w:r>
          </w:p>
        </w:tc>
      </w:tr>
      <w:tr w:rsidR="003F18EE" w:rsidRPr="00D5711A" w14:paraId="4A4F5B91" w14:textId="77777777" w:rsidTr="003F18EE">
        <w:trPr>
          <w:trHeight w:val="72"/>
        </w:trPr>
        <w:tc>
          <w:tcPr>
            <w:tcW w:w="577" w:type="dxa"/>
            <w:shd w:val="clear" w:color="auto" w:fill="auto"/>
            <w:noWrap/>
            <w:vAlign w:val="bottom"/>
            <w:hideMark/>
          </w:tcPr>
          <w:p w14:paraId="2177639E" w14:textId="77777777" w:rsidR="003F18EE" w:rsidRPr="00D5711A" w:rsidRDefault="003F18EE" w:rsidP="003F18EE">
            <w:pPr>
              <w:rPr>
                <w:color w:val="000000"/>
                <w:sz w:val="14"/>
                <w:szCs w:val="14"/>
                <w:lang w:eastAsia="tr-TR"/>
              </w:rPr>
            </w:pPr>
            <w:r w:rsidRPr="00D5711A">
              <w:rPr>
                <w:color w:val="000000"/>
                <w:sz w:val="14"/>
                <w:szCs w:val="14"/>
                <w:lang w:eastAsia="tr-TR"/>
              </w:rPr>
              <w:t>2.3.</w:t>
            </w:r>
          </w:p>
        </w:tc>
        <w:tc>
          <w:tcPr>
            <w:tcW w:w="5089" w:type="dxa"/>
            <w:shd w:val="clear" w:color="auto" w:fill="auto"/>
            <w:vAlign w:val="bottom"/>
            <w:hideMark/>
          </w:tcPr>
          <w:p w14:paraId="7C357AA3" w14:textId="77777777" w:rsidR="003F18EE" w:rsidRPr="00D5711A" w:rsidRDefault="003F18EE" w:rsidP="003F18EE">
            <w:pPr>
              <w:rPr>
                <w:color w:val="000000"/>
                <w:sz w:val="14"/>
                <w:szCs w:val="14"/>
                <w:lang w:eastAsia="tr-TR"/>
              </w:rPr>
            </w:pPr>
            <w:r w:rsidRPr="00D5711A">
              <w:rPr>
                <w:color w:val="000000"/>
                <w:sz w:val="14"/>
                <w:szCs w:val="14"/>
                <w:lang w:eastAsia="tr-TR"/>
              </w:rPr>
              <w:t>Para Piyasası İşlemlerine Verilen Kâr Payları</w:t>
            </w:r>
          </w:p>
        </w:tc>
        <w:tc>
          <w:tcPr>
            <w:tcW w:w="726" w:type="dxa"/>
            <w:shd w:val="clear" w:color="auto" w:fill="auto"/>
            <w:noWrap/>
            <w:vAlign w:val="bottom"/>
            <w:hideMark/>
          </w:tcPr>
          <w:p w14:paraId="2AAEC20B" w14:textId="77777777" w:rsidR="003F18EE" w:rsidRPr="00D5711A" w:rsidRDefault="003F18EE" w:rsidP="003F18EE">
            <w:pPr>
              <w:jc w:val="center"/>
              <w:rPr>
                <w:color w:val="000000"/>
                <w:sz w:val="14"/>
                <w:szCs w:val="14"/>
                <w:lang w:eastAsia="tr-TR"/>
              </w:rPr>
            </w:pPr>
          </w:p>
        </w:tc>
        <w:tc>
          <w:tcPr>
            <w:tcW w:w="1454" w:type="dxa"/>
            <w:shd w:val="clear" w:color="auto" w:fill="auto"/>
            <w:vAlign w:val="bottom"/>
            <w:hideMark/>
          </w:tcPr>
          <w:p w14:paraId="0D56D92B" w14:textId="482CB865" w:rsidR="003F18EE" w:rsidRPr="003F18EE" w:rsidRDefault="003F18EE" w:rsidP="003F18EE">
            <w:pPr>
              <w:jc w:val="right"/>
              <w:rPr>
                <w:sz w:val="14"/>
                <w:szCs w:val="14"/>
              </w:rPr>
            </w:pPr>
            <w:r w:rsidRPr="003F18EE">
              <w:rPr>
                <w:sz w:val="14"/>
                <w:szCs w:val="14"/>
              </w:rPr>
              <w:t>-</w:t>
            </w:r>
          </w:p>
        </w:tc>
        <w:tc>
          <w:tcPr>
            <w:tcW w:w="1453" w:type="dxa"/>
            <w:shd w:val="clear" w:color="auto" w:fill="auto"/>
            <w:vAlign w:val="bottom"/>
            <w:hideMark/>
          </w:tcPr>
          <w:p w14:paraId="57D610CD" w14:textId="0CC48326" w:rsidR="003F18EE" w:rsidRPr="00D5711A" w:rsidRDefault="003F18EE" w:rsidP="003F18EE">
            <w:pPr>
              <w:jc w:val="right"/>
            </w:pPr>
            <w:r w:rsidRPr="00CB1CC7">
              <w:rPr>
                <w:sz w:val="14"/>
                <w:szCs w:val="14"/>
              </w:rPr>
              <w:t>-</w:t>
            </w:r>
          </w:p>
        </w:tc>
      </w:tr>
      <w:tr w:rsidR="003F18EE" w:rsidRPr="00D5711A" w14:paraId="5848C7CF" w14:textId="77777777" w:rsidTr="003F18EE">
        <w:trPr>
          <w:trHeight w:val="72"/>
        </w:trPr>
        <w:tc>
          <w:tcPr>
            <w:tcW w:w="577" w:type="dxa"/>
            <w:shd w:val="clear" w:color="auto" w:fill="auto"/>
            <w:noWrap/>
            <w:vAlign w:val="bottom"/>
            <w:hideMark/>
          </w:tcPr>
          <w:p w14:paraId="6178B45F" w14:textId="77777777" w:rsidR="003F18EE" w:rsidRPr="00D5711A" w:rsidRDefault="003F18EE" w:rsidP="003F18EE">
            <w:pPr>
              <w:rPr>
                <w:color w:val="000000"/>
                <w:sz w:val="14"/>
                <w:szCs w:val="14"/>
                <w:lang w:eastAsia="tr-TR"/>
              </w:rPr>
            </w:pPr>
            <w:r w:rsidRPr="00D5711A">
              <w:rPr>
                <w:color w:val="000000"/>
                <w:sz w:val="14"/>
                <w:szCs w:val="14"/>
                <w:lang w:eastAsia="tr-TR"/>
              </w:rPr>
              <w:t>2.4.</w:t>
            </w:r>
          </w:p>
        </w:tc>
        <w:tc>
          <w:tcPr>
            <w:tcW w:w="5089" w:type="dxa"/>
            <w:shd w:val="clear" w:color="auto" w:fill="auto"/>
            <w:vAlign w:val="bottom"/>
            <w:hideMark/>
          </w:tcPr>
          <w:p w14:paraId="6EAC9386" w14:textId="77777777" w:rsidR="003F18EE" w:rsidRPr="00D5711A" w:rsidRDefault="003F18EE" w:rsidP="003F18EE">
            <w:pPr>
              <w:rPr>
                <w:color w:val="000000"/>
                <w:sz w:val="14"/>
                <w:szCs w:val="14"/>
                <w:lang w:eastAsia="tr-TR"/>
              </w:rPr>
            </w:pPr>
            <w:r w:rsidRPr="00D5711A">
              <w:rPr>
                <w:color w:val="000000"/>
                <w:sz w:val="14"/>
                <w:szCs w:val="14"/>
                <w:lang w:eastAsia="tr-TR"/>
              </w:rPr>
              <w:t>İhraç Edilen Menkul Kıymetlere Verilen Kâr Payları</w:t>
            </w:r>
          </w:p>
        </w:tc>
        <w:tc>
          <w:tcPr>
            <w:tcW w:w="726" w:type="dxa"/>
            <w:shd w:val="clear" w:color="auto" w:fill="auto"/>
            <w:noWrap/>
            <w:vAlign w:val="bottom"/>
            <w:hideMark/>
          </w:tcPr>
          <w:p w14:paraId="6DA474E9" w14:textId="77777777" w:rsidR="003F18EE" w:rsidRPr="00D5711A" w:rsidRDefault="003F18EE" w:rsidP="003F18EE">
            <w:pPr>
              <w:jc w:val="center"/>
              <w:rPr>
                <w:color w:val="000000"/>
                <w:sz w:val="14"/>
                <w:szCs w:val="14"/>
                <w:lang w:eastAsia="tr-TR"/>
              </w:rPr>
            </w:pPr>
            <w:r w:rsidRPr="00D5711A">
              <w:rPr>
                <w:color w:val="000000"/>
                <w:sz w:val="14"/>
                <w:szCs w:val="14"/>
                <w:lang w:eastAsia="tr-TR"/>
              </w:rPr>
              <w:t>(4.2.)</w:t>
            </w:r>
          </w:p>
        </w:tc>
        <w:tc>
          <w:tcPr>
            <w:tcW w:w="1454" w:type="dxa"/>
            <w:shd w:val="clear" w:color="auto" w:fill="auto"/>
            <w:vAlign w:val="bottom"/>
            <w:hideMark/>
          </w:tcPr>
          <w:p w14:paraId="59260AF3" w14:textId="11E1E001" w:rsidR="003F18EE" w:rsidRPr="003F18EE" w:rsidRDefault="003F18EE" w:rsidP="003F18EE">
            <w:pPr>
              <w:jc w:val="right"/>
              <w:rPr>
                <w:sz w:val="14"/>
                <w:szCs w:val="14"/>
              </w:rPr>
            </w:pPr>
            <w:r w:rsidRPr="003F18EE">
              <w:rPr>
                <w:sz w:val="14"/>
                <w:szCs w:val="14"/>
              </w:rPr>
              <w:t>-</w:t>
            </w:r>
          </w:p>
        </w:tc>
        <w:tc>
          <w:tcPr>
            <w:tcW w:w="1453" w:type="dxa"/>
            <w:shd w:val="clear" w:color="auto" w:fill="auto"/>
            <w:vAlign w:val="bottom"/>
            <w:hideMark/>
          </w:tcPr>
          <w:p w14:paraId="237EF34E" w14:textId="06E6B3D1" w:rsidR="003F18EE" w:rsidRPr="00D5711A" w:rsidRDefault="003F18EE" w:rsidP="003F18EE">
            <w:pPr>
              <w:jc w:val="right"/>
            </w:pPr>
            <w:r w:rsidRPr="00CB1CC7">
              <w:rPr>
                <w:sz w:val="14"/>
                <w:szCs w:val="14"/>
              </w:rPr>
              <w:t>-</w:t>
            </w:r>
          </w:p>
        </w:tc>
      </w:tr>
      <w:tr w:rsidR="003F18EE" w:rsidRPr="00D5711A" w14:paraId="6795AAA1" w14:textId="77777777" w:rsidTr="003F18EE">
        <w:trPr>
          <w:trHeight w:val="72"/>
        </w:trPr>
        <w:tc>
          <w:tcPr>
            <w:tcW w:w="577" w:type="dxa"/>
            <w:shd w:val="clear" w:color="auto" w:fill="auto"/>
            <w:noWrap/>
            <w:vAlign w:val="bottom"/>
            <w:hideMark/>
          </w:tcPr>
          <w:p w14:paraId="7B262D2F" w14:textId="77777777" w:rsidR="003F18EE" w:rsidRPr="00D5711A" w:rsidRDefault="003F18EE" w:rsidP="003F18EE">
            <w:pPr>
              <w:rPr>
                <w:color w:val="000000"/>
                <w:sz w:val="14"/>
                <w:szCs w:val="14"/>
                <w:lang w:eastAsia="tr-TR"/>
              </w:rPr>
            </w:pPr>
            <w:r w:rsidRPr="00D5711A">
              <w:rPr>
                <w:color w:val="000000"/>
                <w:sz w:val="14"/>
                <w:szCs w:val="14"/>
                <w:lang w:eastAsia="tr-TR"/>
              </w:rPr>
              <w:t>2.5.</w:t>
            </w:r>
          </w:p>
        </w:tc>
        <w:tc>
          <w:tcPr>
            <w:tcW w:w="5089" w:type="dxa"/>
            <w:shd w:val="clear" w:color="auto" w:fill="auto"/>
            <w:vAlign w:val="bottom"/>
            <w:hideMark/>
          </w:tcPr>
          <w:p w14:paraId="02A04DE1" w14:textId="77777777" w:rsidR="003F18EE" w:rsidRPr="00D5711A" w:rsidRDefault="003F18EE" w:rsidP="003F18EE">
            <w:pPr>
              <w:rPr>
                <w:color w:val="000000"/>
                <w:sz w:val="14"/>
                <w:szCs w:val="14"/>
                <w:lang w:eastAsia="tr-TR"/>
              </w:rPr>
            </w:pPr>
            <w:r w:rsidRPr="00D5711A">
              <w:rPr>
                <w:color w:val="000000"/>
                <w:sz w:val="14"/>
                <w:szCs w:val="14"/>
                <w:lang w:eastAsia="tr-TR"/>
              </w:rPr>
              <w:t>Kiralama Kâr Payı Giderleri</w:t>
            </w:r>
          </w:p>
        </w:tc>
        <w:tc>
          <w:tcPr>
            <w:tcW w:w="726" w:type="dxa"/>
            <w:shd w:val="clear" w:color="auto" w:fill="auto"/>
            <w:noWrap/>
            <w:vAlign w:val="bottom"/>
            <w:hideMark/>
          </w:tcPr>
          <w:p w14:paraId="5AD85022" w14:textId="77777777" w:rsidR="003F18EE" w:rsidRPr="00D5711A" w:rsidRDefault="003F18EE" w:rsidP="003F18EE">
            <w:pPr>
              <w:jc w:val="center"/>
              <w:rPr>
                <w:color w:val="000000"/>
                <w:sz w:val="14"/>
                <w:szCs w:val="14"/>
                <w:lang w:eastAsia="tr-TR"/>
              </w:rPr>
            </w:pPr>
          </w:p>
        </w:tc>
        <w:tc>
          <w:tcPr>
            <w:tcW w:w="1454" w:type="dxa"/>
            <w:shd w:val="clear" w:color="auto" w:fill="auto"/>
            <w:vAlign w:val="bottom"/>
            <w:hideMark/>
          </w:tcPr>
          <w:p w14:paraId="37870651" w14:textId="6D617A47" w:rsidR="003F18EE" w:rsidRPr="003F18EE" w:rsidRDefault="003F18EE" w:rsidP="003F18EE">
            <w:pPr>
              <w:jc w:val="right"/>
              <w:rPr>
                <w:sz w:val="14"/>
                <w:szCs w:val="14"/>
              </w:rPr>
            </w:pPr>
            <w:r w:rsidRPr="00F020A3">
              <w:rPr>
                <w:sz w:val="14"/>
                <w:szCs w:val="14"/>
              </w:rPr>
              <w:t>2,029</w:t>
            </w:r>
          </w:p>
        </w:tc>
        <w:tc>
          <w:tcPr>
            <w:tcW w:w="1453" w:type="dxa"/>
            <w:shd w:val="clear" w:color="auto" w:fill="auto"/>
            <w:vAlign w:val="bottom"/>
            <w:hideMark/>
          </w:tcPr>
          <w:p w14:paraId="520A135D" w14:textId="4AAC1969" w:rsidR="003F18EE" w:rsidRPr="00D5711A" w:rsidRDefault="003F18EE" w:rsidP="003F18EE">
            <w:pPr>
              <w:jc w:val="right"/>
            </w:pPr>
            <w:r w:rsidRPr="00CB1CC7">
              <w:rPr>
                <w:sz w:val="14"/>
                <w:szCs w:val="14"/>
              </w:rPr>
              <w:t>100</w:t>
            </w:r>
          </w:p>
        </w:tc>
      </w:tr>
      <w:tr w:rsidR="003F18EE" w:rsidRPr="00D5711A" w14:paraId="38E38BB8" w14:textId="77777777" w:rsidTr="003F18EE">
        <w:trPr>
          <w:trHeight w:val="72"/>
        </w:trPr>
        <w:tc>
          <w:tcPr>
            <w:tcW w:w="577" w:type="dxa"/>
            <w:shd w:val="clear" w:color="auto" w:fill="auto"/>
            <w:noWrap/>
            <w:vAlign w:val="bottom"/>
            <w:hideMark/>
          </w:tcPr>
          <w:p w14:paraId="73BFC624" w14:textId="77777777" w:rsidR="003F18EE" w:rsidRPr="00D5711A" w:rsidRDefault="003F18EE" w:rsidP="003F18EE">
            <w:pPr>
              <w:rPr>
                <w:color w:val="000000"/>
                <w:sz w:val="14"/>
                <w:szCs w:val="14"/>
                <w:lang w:eastAsia="tr-TR"/>
              </w:rPr>
            </w:pPr>
            <w:r w:rsidRPr="00D5711A">
              <w:rPr>
                <w:color w:val="000000"/>
                <w:sz w:val="14"/>
                <w:szCs w:val="14"/>
                <w:lang w:eastAsia="tr-TR"/>
              </w:rPr>
              <w:t>2.6.</w:t>
            </w:r>
          </w:p>
        </w:tc>
        <w:tc>
          <w:tcPr>
            <w:tcW w:w="5089" w:type="dxa"/>
            <w:shd w:val="clear" w:color="auto" w:fill="auto"/>
            <w:vAlign w:val="bottom"/>
            <w:hideMark/>
          </w:tcPr>
          <w:p w14:paraId="1F214340" w14:textId="77777777" w:rsidR="003F18EE" w:rsidRPr="00D5711A" w:rsidRDefault="003F18EE" w:rsidP="003F18EE">
            <w:pPr>
              <w:rPr>
                <w:color w:val="000000"/>
                <w:sz w:val="14"/>
                <w:szCs w:val="14"/>
                <w:lang w:eastAsia="tr-TR"/>
              </w:rPr>
            </w:pPr>
            <w:r w:rsidRPr="00D5711A">
              <w:rPr>
                <w:color w:val="000000"/>
                <w:sz w:val="14"/>
                <w:szCs w:val="14"/>
                <w:lang w:eastAsia="tr-TR"/>
              </w:rPr>
              <w:t>Diğer Kâr Payı Giderleri</w:t>
            </w:r>
          </w:p>
        </w:tc>
        <w:tc>
          <w:tcPr>
            <w:tcW w:w="726" w:type="dxa"/>
            <w:shd w:val="clear" w:color="auto" w:fill="auto"/>
            <w:noWrap/>
            <w:vAlign w:val="bottom"/>
            <w:hideMark/>
          </w:tcPr>
          <w:p w14:paraId="5A1D9E94" w14:textId="77777777" w:rsidR="003F18EE" w:rsidRPr="00D5711A" w:rsidRDefault="003F18EE" w:rsidP="003F18EE">
            <w:pPr>
              <w:jc w:val="center"/>
              <w:rPr>
                <w:color w:val="000000"/>
                <w:sz w:val="14"/>
                <w:szCs w:val="14"/>
                <w:lang w:eastAsia="tr-TR"/>
              </w:rPr>
            </w:pPr>
          </w:p>
        </w:tc>
        <w:tc>
          <w:tcPr>
            <w:tcW w:w="1454" w:type="dxa"/>
            <w:shd w:val="clear" w:color="auto" w:fill="auto"/>
            <w:vAlign w:val="bottom"/>
            <w:hideMark/>
          </w:tcPr>
          <w:p w14:paraId="3D5973AD" w14:textId="29C2DE92" w:rsidR="003F18EE" w:rsidRPr="003F18EE" w:rsidRDefault="003F18EE" w:rsidP="003F18EE">
            <w:pPr>
              <w:jc w:val="right"/>
              <w:rPr>
                <w:sz w:val="14"/>
                <w:szCs w:val="14"/>
              </w:rPr>
            </w:pPr>
            <w:r w:rsidRPr="003F18EE">
              <w:rPr>
                <w:sz w:val="14"/>
                <w:szCs w:val="14"/>
              </w:rPr>
              <w:t>-</w:t>
            </w:r>
          </w:p>
        </w:tc>
        <w:tc>
          <w:tcPr>
            <w:tcW w:w="1453" w:type="dxa"/>
            <w:shd w:val="clear" w:color="auto" w:fill="auto"/>
            <w:vAlign w:val="bottom"/>
            <w:hideMark/>
          </w:tcPr>
          <w:p w14:paraId="2BB77A82" w14:textId="0C3B5536" w:rsidR="003F18EE" w:rsidRPr="00D5711A" w:rsidRDefault="003F18EE" w:rsidP="003F18EE">
            <w:pPr>
              <w:jc w:val="right"/>
            </w:pPr>
            <w:r w:rsidRPr="00CB1CC7">
              <w:rPr>
                <w:sz w:val="14"/>
                <w:szCs w:val="14"/>
              </w:rPr>
              <w:t>-</w:t>
            </w:r>
          </w:p>
        </w:tc>
      </w:tr>
      <w:tr w:rsidR="003F18EE" w:rsidRPr="003F18EE" w14:paraId="0D0B3088" w14:textId="77777777" w:rsidTr="003F18EE">
        <w:trPr>
          <w:trHeight w:val="57"/>
        </w:trPr>
        <w:tc>
          <w:tcPr>
            <w:tcW w:w="577" w:type="dxa"/>
            <w:shd w:val="clear" w:color="auto" w:fill="auto"/>
            <w:noWrap/>
            <w:vAlign w:val="bottom"/>
            <w:hideMark/>
          </w:tcPr>
          <w:p w14:paraId="0C73D80E"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III.</w:t>
            </w:r>
          </w:p>
        </w:tc>
        <w:tc>
          <w:tcPr>
            <w:tcW w:w="5089" w:type="dxa"/>
            <w:shd w:val="clear" w:color="auto" w:fill="auto"/>
            <w:vAlign w:val="bottom"/>
            <w:hideMark/>
          </w:tcPr>
          <w:p w14:paraId="53344C21"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NET KÂR PAYI GELİRİ/GİDERİ (I - II)</w:t>
            </w:r>
          </w:p>
        </w:tc>
        <w:tc>
          <w:tcPr>
            <w:tcW w:w="726" w:type="dxa"/>
            <w:shd w:val="clear" w:color="auto" w:fill="auto"/>
            <w:noWrap/>
            <w:vAlign w:val="bottom"/>
            <w:hideMark/>
          </w:tcPr>
          <w:p w14:paraId="18596CED" w14:textId="77777777" w:rsidR="003F18EE" w:rsidRPr="003F18EE" w:rsidRDefault="003F18EE" w:rsidP="003F18EE">
            <w:pPr>
              <w:jc w:val="center"/>
              <w:rPr>
                <w:b/>
                <w:bCs/>
                <w:color w:val="000000"/>
                <w:sz w:val="14"/>
                <w:szCs w:val="14"/>
                <w:lang w:eastAsia="tr-TR"/>
              </w:rPr>
            </w:pPr>
          </w:p>
        </w:tc>
        <w:tc>
          <w:tcPr>
            <w:tcW w:w="1454" w:type="dxa"/>
            <w:shd w:val="clear" w:color="auto" w:fill="auto"/>
            <w:vAlign w:val="bottom"/>
            <w:hideMark/>
          </w:tcPr>
          <w:p w14:paraId="39B478E5" w14:textId="66BBFB84" w:rsidR="003F18EE" w:rsidRPr="003F18EE" w:rsidRDefault="003F18EE" w:rsidP="003F18EE">
            <w:pPr>
              <w:jc w:val="right"/>
              <w:rPr>
                <w:b/>
                <w:bCs/>
                <w:sz w:val="14"/>
                <w:szCs w:val="14"/>
              </w:rPr>
            </w:pPr>
            <w:r w:rsidRPr="00F020A3">
              <w:rPr>
                <w:b/>
                <w:bCs/>
                <w:sz w:val="14"/>
                <w:szCs w:val="14"/>
              </w:rPr>
              <w:t>105,480</w:t>
            </w:r>
          </w:p>
        </w:tc>
        <w:tc>
          <w:tcPr>
            <w:tcW w:w="1453" w:type="dxa"/>
            <w:shd w:val="clear" w:color="auto" w:fill="auto"/>
            <w:vAlign w:val="bottom"/>
            <w:hideMark/>
          </w:tcPr>
          <w:p w14:paraId="5B8EB6E4" w14:textId="5992D7D9" w:rsidR="003F18EE" w:rsidRPr="003F18EE" w:rsidRDefault="003F18EE" w:rsidP="003F18EE">
            <w:pPr>
              <w:jc w:val="right"/>
              <w:rPr>
                <w:b/>
                <w:bCs/>
              </w:rPr>
            </w:pPr>
            <w:r w:rsidRPr="003F18EE">
              <w:rPr>
                <w:b/>
                <w:bCs/>
                <w:sz w:val="14"/>
                <w:szCs w:val="14"/>
              </w:rPr>
              <w:t>49,878</w:t>
            </w:r>
          </w:p>
        </w:tc>
      </w:tr>
      <w:tr w:rsidR="003F18EE" w:rsidRPr="003F18EE" w14:paraId="562145CD" w14:textId="77777777" w:rsidTr="003F18EE">
        <w:trPr>
          <w:trHeight w:val="57"/>
        </w:trPr>
        <w:tc>
          <w:tcPr>
            <w:tcW w:w="577" w:type="dxa"/>
            <w:shd w:val="clear" w:color="auto" w:fill="auto"/>
            <w:noWrap/>
            <w:vAlign w:val="bottom"/>
            <w:hideMark/>
          </w:tcPr>
          <w:p w14:paraId="015193DF"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IV.</w:t>
            </w:r>
          </w:p>
        </w:tc>
        <w:tc>
          <w:tcPr>
            <w:tcW w:w="5089" w:type="dxa"/>
            <w:shd w:val="clear" w:color="auto" w:fill="auto"/>
            <w:vAlign w:val="bottom"/>
            <w:hideMark/>
          </w:tcPr>
          <w:p w14:paraId="31A289E9"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NET ÜCRET VE KOMİSYON GELİRLERİ/GİDERLERİ</w:t>
            </w:r>
          </w:p>
        </w:tc>
        <w:tc>
          <w:tcPr>
            <w:tcW w:w="726" w:type="dxa"/>
            <w:shd w:val="clear" w:color="auto" w:fill="auto"/>
            <w:noWrap/>
            <w:vAlign w:val="bottom"/>
            <w:hideMark/>
          </w:tcPr>
          <w:p w14:paraId="43917674" w14:textId="77777777" w:rsidR="003F18EE" w:rsidRPr="003F18EE" w:rsidRDefault="003F18EE" w:rsidP="003F18EE">
            <w:pPr>
              <w:jc w:val="center"/>
              <w:rPr>
                <w:b/>
                <w:bCs/>
                <w:color w:val="000000"/>
                <w:sz w:val="14"/>
                <w:szCs w:val="14"/>
                <w:lang w:eastAsia="tr-TR"/>
              </w:rPr>
            </w:pPr>
          </w:p>
        </w:tc>
        <w:tc>
          <w:tcPr>
            <w:tcW w:w="1454" w:type="dxa"/>
            <w:shd w:val="clear" w:color="auto" w:fill="auto"/>
            <w:vAlign w:val="bottom"/>
            <w:hideMark/>
          </w:tcPr>
          <w:p w14:paraId="3E7A1812" w14:textId="04FB0B9C" w:rsidR="003F18EE" w:rsidRPr="003F18EE" w:rsidRDefault="003F18EE" w:rsidP="003F18EE">
            <w:pPr>
              <w:jc w:val="right"/>
              <w:rPr>
                <w:b/>
                <w:bCs/>
                <w:sz w:val="14"/>
                <w:szCs w:val="14"/>
              </w:rPr>
            </w:pPr>
            <w:r w:rsidRPr="00F020A3">
              <w:rPr>
                <w:b/>
                <w:bCs/>
                <w:sz w:val="14"/>
                <w:szCs w:val="14"/>
              </w:rPr>
              <w:t>89</w:t>
            </w:r>
          </w:p>
        </w:tc>
        <w:tc>
          <w:tcPr>
            <w:tcW w:w="1453" w:type="dxa"/>
            <w:shd w:val="clear" w:color="auto" w:fill="auto"/>
            <w:vAlign w:val="bottom"/>
            <w:hideMark/>
          </w:tcPr>
          <w:p w14:paraId="6CFA371D" w14:textId="5F6D0CB2" w:rsidR="003F18EE" w:rsidRPr="003F18EE" w:rsidRDefault="003F18EE" w:rsidP="003F18EE">
            <w:pPr>
              <w:jc w:val="right"/>
              <w:rPr>
                <w:b/>
                <w:bCs/>
              </w:rPr>
            </w:pPr>
            <w:r w:rsidRPr="003F18EE">
              <w:rPr>
                <w:b/>
                <w:bCs/>
                <w:sz w:val="14"/>
                <w:szCs w:val="14"/>
              </w:rPr>
              <w:t>(1,778)</w:t>
            </w:r>
          </w:p>
        </w:tc>
      </w:tr>
      <w:tr w:rsidR="003F18EE" w:rsidRPr="00D5711A" w14:paraId="21A72BA0" w14:textId="77777777" w:rsidTr="003F18EE">
        <w:trPr>
          <w:trHeight w:val="72"/>
        </w:trPr>
        <w:tc>
          <w:tcPr>
            <w:tcW w:w="577" w:type="dxa"/>
            <w:shd w:val="clear" w:color="auto" w:fill="auto"/>
            <w:noWrap/>
            <w:vAlign w:val="bottom"/>
            <w:hideMark/>
          </w:tcPr>
          <w:p w14:paraId="557FA376" w14:textId="77777777" w:rsidR="003F18EE" w:rsidRPr="00D5711A" w:rsidRDefault="003F18EE" w:rsidP="003F18EE">
            <w:pPr>
              <w:rPr>
                <w:color w:val="000000"/>
                <w:sz w:val="14"/>
                <w:szCs w:val="14"/>
                <w:lang w:eastAsia="tr-TR"/>
              </w:rPr>
            </w:pPr>
            <w:r w:rsidRPr="00D5711A">
              <w:rPr>
                <w:color w:val="000000"/>
                <w:sz w:val="14"/>
                <w:szCs w:val="14"/>
                <w:lang w:eastAsia="tr-TR"/>
              </w:rPr>
              <w:t>4.1.</w:t>
            </w:r>
          </w:p>
        </w:tc>
        <w:tc>
          <w:tcPr>
            <w:tcW w:w="5089" w:type="dxa"/>
            <w:shd w:val="clear" w:color="auto" w:fill="auto"/>
            <w:vAlign w:val="bottom"/>
            <w:hideMark/>
          </w:tcPr>
          <w:p w14:paraId="1CAEC57A" w14:textId="77777777" w:rsidR="003F18EE" w:rsidRPr="00D5711A" w:rsidRDefault="003F18EE" w:rsidP="003F18EE">
            <w:pPr>
              <w:rPr>
                <w:color w:val="000000"/>
                <w:sz w:val="14"/>
                <w:szCs w:val="14"/>
                <w:lang w:eastAsia="tr-TR"/>
              </w:rPr>
            </w:pPr>
            <w:r w:rsidRPr="00D5711A">
              <w:rPr>
                <w:color w:val="000000"/>
                <w:sz w:val="14"/>
                <w:szCs w:val="14"/>
                <w:lang w:eastAsia="tr-TR"/>
              </w:rPr>
              <w:t>Alınan Ücret ve Komisyonlar</w:t>
            </w:r>
          </w:p>
        </w:tc>
        <w:tc>
          <w:tcPr>
            <w:tcW w:w="726" w:type="dxa"/>
            <w:shd w:val="clear" w:color="auto" w:fill="auto"/>
            <w:noWrap/>
            <w:vAlign w:val="bottom"/>
            <w:hideMark/>
          </w:tcPr>
          <w:p w14:paraId="77DAAA77" w14:textId="77777777" w:rsidR="003F18EE" w:rsidRPr="00D5711A" w:rsidRDefault="003F18EE" w:rsidP="003F18EE">
            <w:pPr>
              <w:jc w:val="center"/>
              <w:rPr>
                <w:color w:val="000000"/>
                <w:sz w:val="14"/>
                <w:szCs w:val="14"/>
                <w:lang w:eastAsia="tr-TR"/>
              </w:rPr>
            </w:pPr>
          </w:p>
        </w:tc>
        <w:tc>
          <w:tcPr>
            <w:tcW w:w="1454" w:type="dxa"/>
            <w:shd w:val="clear" w:color="auto" w:fill="auto"/>
            <w:vAlign w:val="bottom"/>
            <w:hideMark/>
          </w:tcPr>
          <w:p w14:paraId="1ACA8C92" w14:textId="4A294A67" w:rsidR="003F18EE" w:rsidRPr="003F18EE" w:rsidRDefault="003F18EE" w:rsidP="003F18EE">
            <w:pPr>
              <w:jc w:val="right"/>
              <w:rPr>
                <w:sz w:val="14"/>
                <w:szCs w:val="14"/>
              </w:rPr>
            </w:pPr>
            <w:r w:rsidRPr="00F020A3">
              <w:rPr>
                <w:sz w:val="14"/>
                <w:szCs w:val="14"/>
              </w:rPr>
              <w:t>6,409</w:t>
            </w:r>
          </w:p>
        </w:tc>
        <w:tc>
          <w:tcPr>
            <w:tcW w:w="1453" w:type="dxa"/>
            <w:shd w:val="clear" w:color="auto" w:fill="auto"/>
            <w:vAlign w:val="bottom"/>
            <w:hideMark/>
          </w:tcPr>
          <w:p w14:paraId="677F81E5" w14:textId="39027EBA" w:rsidR="003F18EE" w:rsidRPr="00D5711A" w:rsidRDefault="003F18EE" w:rsidP="003F18EE">
            <w:pPr>
              <w:jc w:val="right"/>
            </w:pPr>
            <w:r w:rsidRPr="00217E60">
              <w:rPr>
                <w:sz w:val="14"/>
                <w:szCs w:val="14"/>
              </w:rPr>
              <w:t>228</w:t>
            </w:r>
          </w:p>
        </w:tc>
      </w:tr>
      <w:tr w:rsidR="003F18EE" w:rsidRPr="00D5711A" w14:paraId="1751DA66" w14:textId="77777777" w:rsidTr="003F18EE">
        <w:trPr>
          <w:trHeight w:val="72"/>
        </w:trPr>
        <w:tc>
          <w:tcPr>
            <w:tcW w:w="577" w:type="dxa"/>
            <w:shd w:val="clear" w:color="auto" w:fill="auto"/>
            <w:noWrap/>
            <w:vAlign w:val="bottom"/>
            <w:hideMark/>
          </w:tcPr>
          <w:p w14:paraId="25414F26" w14:textId="77777777" w:rsidR="003F18EE" w:rsidRPr="00D5711A" w:rsidRDefault="003F18EE" w:rsidP="003F18EE">
            <w:pPr>
              <w:rPr>
                <w:color w:val="000000"/>
                <w:sz w:val="14"/>
                <w:szCs w:val="14"/>
                <w:lang w:eastAsia="tr-TR"/>
              </w:rPr>
            </w:pPr>
            <w:r w:rsidRPr="00D5711A">
              <w:rPr>
                <w:color w:val="000000"/>
                <w:sz w:val="14"/>
                <w:szCs w:val="14"/>
                <w:lang w:eastAsia="tr-TR"/>
              </w:rPr>
              <w:t>4.1.1.</w:t>
            </w:r>
          </w:p>
        </w:tc>
        <w:tc>
          <w:tcPr>
            <w:tcW w:w="5089" w:type="dxa"/>
            <w:shd w:val="clear" w:color="auto" w:fill="auto"/>
            <w:vAlign w:val="bottom"/>
            <w:hideMark/>
          </w:tcPr>
          <w:p w14:paraId="55863D38" w14:textId="77777777" w:rsidR="003F18EE" w:rsidRPr="00D5711A" w:rsidRDefault="003F18EE" w:rsidP="003F18EE">
            <w:pPr>
              <w:rPr>
                <w:color w:val="000000"/>
                <w:sz w:val="14"/>
                <w:szCs w:val="14"/>
                <w:lang w:eastAsia="tr-TR"/>
              </w:rPr>
            </w:pPr>
            <w:r w:rsidRPr="00D5711A">
              <w:rPr>
                <w:color w:val="000000"/>
                <w:sz w:val="14"/>
                <w:szCs w:val="14"/>
                <w:lang w:eastAsia="tr-TR"/>
              </w:rPr>
              <w:t>Gayri Nakdi Kredilerden</w:t>
            </w:r>
          </w:p>
        </w:tc>
        <w:tc>
          <w:tcPr>
            <w:tcW w:w="726" w:type="dxa"/>
            <w:shd w:val="clear" w:color="auto" w:fill="auto"/>
            <w:noWrap/>
            <w:vAlign w:val="bottom"/>
            <w:hideMark/>
          </w:tcPr>
          <w:p w14:paraId="19E77413" w14:textId="77777777" w:rsidR="003F18EE" w:rsidRPr="00D5711A" w:rsidRDefault="003F18EE" w:rsidP="003F18EE">
            <w:pPr>
              <w:jc w:val="center"/>
              <w:rPr>
                <w:color w:val="000000"/>
                <w:sz w:val="14"/>
                <w:szCs w:val="14"/>
                <w:lang w:eastAsia="tr-TR"/>
              </w:rPr>
            </w:pPr>
          </w:p>
        </w:tc>
        <w:tc>
          <w:tcPr>
            <w:tcW w:w="1454" w:type="dxa"/>
            <w:shd w:val="clear" w:color="auto" w:fill="auto"/>
            <w:vAlign w:val="bottom"/>
            <w:hideMark/>
          </w:tcPr>
          <w:p w14:paraId="5F5CB180" w14:textId="153FFDA2" w:rsidR="003F18EE" w:rsidRPr="003F18EE" w:rsidRDefault="003F18EE" w:rsidP="003F18EE">
            <w:pPr>
              <w:jc w:val="right"/>
              <w:rPr>
                <w:sz w:val="14"/>
                <w:szCs w:val="14"/>
              </w:rPr>
            </w:pPr>
            <w:r w:rsidRPr="00F020A3">
              <w:rPr>
                <w:sz w:val="14"/>
                <w:szCs w:val="14"/>
              </w:rPr>
              <w:t>3,766</w:t>
            </w:r>
          </w:p>
        </w:tc>
        <w:tc>
          <w:tcPr>
            <w:tcW w:w="1453" w:type="dxa"/>
            <w:shd w:val="clear" w:color="auto" w:fill="auto"/>
            <w:vAlign w:val="bottom"/>
            <w:hideMark/>
          </w:tcPr>
          <w:p w14:paraId="021268F9" w14:textId="1D61D2F6" w:rsidR="003F18EE" w:rsidRPr="00D5711A" w:rsidRDefault="003F18EE" w:rsidP="003F18EE">
            <w:pPr>
              <w:jc w:val="right"/>
            </w:pPr>
            <w:r w:rsidRPr="00CB1CC7">
              <w:rPr>
                <w:sz w:val="14"/>
                <w:szCs w:val="14"/>
              </w:rPr>
              <w:t>-</w:t>
            </w:r>
          </w:p>
        </w:tc>
      </w:tr>
      <w:tr w:rsidR="003F18EE" w:rsidRPr="00D5711A" w14:paraId="0D37268D" w14:textId="77777777" w:rsidTr="003F18EE">
        <w:trPr>
          <w:trHeight w:val="72"/>
        </w:trPr>
        <w:tc>
          <w:tcPr>
            <w:tcW w:w="577" w:type="dxa"/>
            <w:shd w:val="clear" w:color="auto" w:fill="auto"/>
            <w:noWrap/>
            <w:vAlign w:val="bottom"/>
            <w:hideMark/>
          </w:tcPr>
          <w:p w14:paraId="3A34288A" w14:textId="77777777" w:rsidR="003F18EE" w:rsidRPr="00D5711A" w:rsidRDefault="003F18EE" w:rsidP="003F18EE">
            <w:pPr>
              <w:rPr>
                <w:color w:val="000000"/>
                <w:sz w:val="14"/>
                <w:szCs w:val="14"/>
                <w:lang w:eastAsia="tr-TR"/>
              </w:rPr>
            </w:pPr>
            <w:r w:rsidRPr="00D5711A">
              <w:rPr>
                <w:color w:val="000000"/>
                <w:sz w:val="14"/>
                <w:szCs w:val="14"/>
                <w:lang w:eastAsia="tr-TR"/>
              </w:rPr>
              <w:t>4.1.2.</w:t>
            </w:r>
          </w:p>
        </w:tc>
        <w:tc>
          <w:tcPr>
            <w:tcW w:w="5089" w:type="dxa"/>
            <w:shd w:val="clear" w:color="auto" w:fill="auto"/>
            <w:vAlign w:val="bottom"/>
            <w:hideMark/>
          </w:tcPr>
          <w:p w14:paraId="7E040A6C" w14:textId="77777777" w:rsidR="003F18EE" w:rsidRPr="00D5711A" w:rsidRDefault="003F18EE" w:rsidP="003F18EE">
            <w:pPr>
              <w:rPr>
                <w:color w:val="000000"/>
                <w:sz w:val="14"/>
                <w:szCs w:val="14"/>
                <w:lang w:eastAsia="tr-TR"/>
              </w:rPr>
            </w:pPr>
            <w:r w:rsidRPr="00D5711A">
              <w:rPr>
                <w:color w:val="000000"/>
                <w:sz w:val="14"/>
                <w:szCs w:val="14"/>
                <w:lang w:eastAsia="tr-TR"/>
              </w:rPr>
              <w:t>Diğer</w:t>
            </w:r>
          </w:p>
        </w:tc>
        <w:tc>
          <w:tcPr>
            <w:tcW w:w="726" w:type="dxa"/>
            <w:shd w:val="clear" w:color="auto" w:fill="auto"/>
            <w:noWrap/>
            <w:vAlign w:val="bottom"/>
            <w:hideMark/>
          </w:tcPr>
          <w:p w14:paraId="7C10DEB2" w14:textId="77777777" w:rsidR="003F18EE" w:rsidRPr="00D5711A" w:rsidRDefault="003F18EE" w:rsidP="003F18EE">
            <w:pPr>
              <w:jc w:val="center"/>
              <w:rPr>
                <w:color w:val="000000"/>
                <w:sz w:val="14"/>
                <w:szCs w:val="14"/>
                <w:lang w:eastAsia="tr-TR"/>
              </w:rPr>
            </w:pPr>
            <w:r w:rsidRPr="00D5711A">
              <w:rPr>
                <w:color w:val="000000"/>
                <w:sz w:val="14"/>
                <w:szCs w:val="14"/>
                <w:lang w:eastAsia="tr-TR"/>
              </w:rPr>
              <w:t>(4.13.)</w:t>
            </w:r>
          </w:p>
        </w:tc>
        <w:tc>
          <w:tcPr>
            <w:tcW w:w="1454" w:type="dxa"/>
            <w:shd w:val="clear" w:color="auto" w:fill="auto"/>
            <w:vAlign w:val="bottom"/>
            <w:hideMark/>
          </w:tcPr>
          <w:p w14:paraId="2E3C5078" w14:textId="23E767FC" w:rsidR="003F18EE" w:rsidRPr="003F18EE" w:rsidRDefault="003F18EE" w:rsidP="003F18EE">
            <w:pPr>
              <w:jc w:val="right"/>
              <w:rPr>
                <w:sz w:val="14"/>
                <w:szCs w:val="14"/>
              </w:rPr>
            </w:pPr>
            <w:r w:rsidRPr="00F020A3">
              <w:rPr>
                <w:sz w:val="14"/>
                <w:szCs w:val="14"/>
              </w:rPr>
              <w:t>2,643</w:t>
            </w:r>
          </w:p>
        </w:tc>
        <w:tc>
          <w:tcPr>
            <w:tcW w:w="1453" w:type="dxa"/>
            <w:shd w:val="clear" w:color="auto" w:fill="auto"/>
            <w:vAlign w:val="bottom"/>
            <w:hideMark/>
          </w:tcPr>
          <w:p w14:paraId="5AE7E488" w14:textId="51660B1F" w:rsidR="003F18EE" w:rsidRPr="00D5711A" w:rsidRDefault="003F18EE" w:rsidP="003F18EE">
            <w:pPr>
              <w:jc w:val="right"/>
            </w:pPr>
            <w:r w:rsidRPr="00217E60">
              <w:rPr>
                <w:sz w:val="14"/>
                <w:szCs w:val="14"/>
              </w:rPr>
              <w:t>228</w:t>
            </w:r>
          </w:p>
        </w:tc>
      </w:tr>
      <w:tr w:rsidR="003F18EE" w:rsidRPr="00D5711A" w14:paraId="46CD8F53" w14:textId="77777777" w:rsidTr="003F18EE">
        <w:trPr>
          <w:trHeight w:val="72"/>
        </w:trPr>
        <w:tc>
          <w:tcPr>
            <w:tcW w:w="577" w:type="dxa"/>
            <w:shd w:val="clear" w:color="auto" w:fill="auto"/>
            <w:noWrap/>
            <w:vAlign w:val="bottom"/>
            <w:hideMark/>
          </w:tcPr>
          <w:p w14:paraId="17CEAD57" w14:textId="77777777" w:rsidR="003F18EE" w:rsidRPr="00D5711A" w:rsidRDefault="003F18EE" w:rsidP="003F18EE">
            <w:pPr>
              <w:rPr>
                <w:color w:val="000000"/>
                <w:sz w:val="14"/>
                <w:szCs w:val="14"/>
                <w:lang w:eastAsia="tr-TR"/>
              </w:rPr>
            </w:pPr>
            <w:r w:rsidRPr="00D5711A">
              <w:rPr>
                <w:color w:val="000000"/>
                <w:sz w:val="14"/>
                <w:szCs w:val="14"/>
                <w:lang w:eastAsia="tr-TR"/>
              </w:rPr>
              <w:t>4.2.</w:t>
            </w:r>
          </w:p>
        </w:tc>
        <w:tc>
          <w:tcPr>
            <w:tcW w:w="5089" w:type="dxa"/>
            <w:shd w:val="clear" w:color="auto" w:fill="auto"/>
            <w:vAlign w:val="bottom"/>
            <w:hideMark/>
          </w:tcPr>
          <w:p w14:paraId="6EDCAC55" w14:textId="77777777" w:rsidR="003F18EE" w:rsidRPr="00D5711A" w:rsidRDefault="003F18EE" w:rsidP="003F18EE">
            <w:pPr>
              <w:rPr>
                <w:color w:val="000000"/>
                <w:sz w:val="14"/>
                <w:szCs w:val="14"/>
                <w:lang w:eastAsia="tr-TR"/>
              </w:rPr>
            </w:pPr>
            <w:r w:rsidRPr="00D5711A">
              <w:rPr>
                <w:color w:val="000000"/>
                <w:sz w:val="14"/>
                <w:szCs w:val="14"/>
                <w:lang w:eastAsia="tr-TR"/>
              </w:rPr>
              <w:t>Verilen Ücret ve Komisyonlar (-)</w:t>
            </w:r>
          </w:p>
        </w:tc>
        <w:tc>
          <w:tcPr>
            <w:tcW w:w="726" w:type="dxa"/>
            <w:shd w:val="clear" w:color="auto" w:fill="auto"/>
            <w:noWrap/>
            <w:vAlign w:val="bottom"/>
            <w:hideMark/>
          </w:tcPr>
          <w:p w14:paraId="22CC2EE5" w14:textId="77777777" w:rsidR="003F18EE" w:rsidRPr="00D5711A" w:rsidRDefault="003F18EE" w:rsidP="003F18EE">
            <w:pPr>
              <w:jc w:val="center"/>
              <w:rPr>
                <w:color w:val="000000"/>
                <w:sz w:val="14"/>
                <w:szCs w:val="14"/>
                <w:lang w:eastAsia="tr-TR"/>
              </w:rPr>
            </w:pPr>
          </w:p>
        </w:tc>
        <w:tc>
          <w:tcPr>
            <w:tcW w:w="1454" w:type="dxa"/>
            <w:shd w:val="clear" w:color="auto" w:fill="auto"/>
            <w:vAlign w:val="bottom"/>
            <w:hideMark/>
          </w:tcPr>
          <w:p w14:paraId="0E2FBDF8" w14:textId="6D89AC12" w:rsidR="003F18EE" w:rsidRPr="003F18EE" w:rsidRDefault="003F18EE" w:rsidP="003F18EE">
            <w:pPr>
              <w:jc w:val="right"/>
              <w:rPr>
                <w:sz w:val="14"/>
                <w:szCs w:val="14"/>
              </w:rPr>
            </w:pPr>
            <w:r w:rsidRPr="00F020A3">
              <w:rPr>
                <w:sz w:val="14"/>
                <w:szCs w:val="14"/>
              </w:rPr>
              <w:t>6,320</w:t>
            </w:r>
          </w:p>
        </w:tc>
        <w:tc>
          <w:tcPr>
            <w:tcW w:w="1453" w:type="dxa"/>
            <w:shd w:val="clear" w:color="auto" w:fill="auto"/>
            <w:vAlign w:val="bottom"/>
            <w:hideMark/>
          </w:tcPr>
          <w:p w14:paraId="58977E1A" w14:textId="7CC005E8" w:rsidR="003F18EE" w:rsidRPr="00D5711A" w:rsidRDefault="003F18EE" w:rsidP="003F18EE">
            <w:pPr>
              <w:jc w:val="right"/>
            </w:pPr>
            <w:r w:rsidRPr="00CB1CC7">
              <w:rPr>
                <w:sz w:val="14"/>
                <w:szCs w:val="14"/>
              </w:rPr>
              <w:t>2,006</w:t>
            </w:r>
          </w:p>
        </w:tc>
      </w:tr>
      <w:tr w:rsidR="003F18EE" w:rsidRPr="00D5711A" w14:paraId="69F9F112" w14:textId="77777777" w:rsidTr="003F18EE">
        <w:trPr>
          <w:trHeight w:val="72"/>
        </w:trPr>
        <w:tc>
          <w:tcPr>
            <w:tcW w:w="577" w:type="dxa"/>
            <w:shd w:val="clear" w:color="auto" w:fill="auto"/>
            <w:noWrap/>
            <w:vAlign w:val="bottom"/>
            <w:hideMark/>
          </w:tcPr>
          <w:p w14:paraId="570041DC" w14:textId="77777777" w:rsidR="003F18EE" w:rsidRPr="00D5711A" w:rsidRDefault="003F18EE" w:rsidP="003F18EE">
            <w:pPr>
              <w:rPr>
                <w:color w:val="000000"/>
                <w:sz w:val="14"/>
                <w:szCs w:val="14"/>
                <w:lang w:eastAsia="tr-TR"/>
              </w:rPr>
            </w:pPr>
            <w:r w:rsidRPr="00D5711A">
              <w:rPr>
                <w:color w:val="000000"/>
                <w:sz w:val="14"/>
                <w:szCs w:val="14"/>
                <w:lang w:eastAsia="tr-TR"/>
              </w:rPr>
              <w:t>4.2.1.</w:t>
            </w:r>
          </w:p>
        </w:tc>
        <w:tc>
          <w:tcPr>
            <w:tcW w:w="5089" w:type="dxa"/>
            <w:shd w:val="clear" w:color="auto" w:fill="auto"/>
            <w:vAlign w:val="bottom"/>
            <w:hideMark/>
          </w:tcPr>
          <w:p w14:paraId="3FEB858A" w14:textId="77777777" w:rsidR="003F18EE" w:rsidRPr="00D5711A" w:rsidRDefault="003F18EE" w:rsidP="003F18EE">
            <w:pPr>
              <w:rPr>
                <w:color w:val="000000"/>
                <w:sz w:val="14"/>
                <w:szCs w:val="14"/>
                <w:lang w:eastAsia="tr-TR"/>
              </w:rPr>
            </w:pPr>
            <w:r w:rsidRPr="00D5711A">
              <w:rPr>
                <w:color w:val="000000"/>
                <w:sz w:val="14"/>
                <w:szCs w:val="14"/>
                <w:lang w:eastAsia="tr-TR"/>
              </w:rPr>
              <w:t>Gayri Nakdi Kredilere</w:t>
            </w:r>
          </w:p>
        </w:tc>
        <w:tc>
          <w:tcPr>
            <w:tcW w:w="726" w:type="dxa"/>
            <w:shd w:val="clear" w:color="auto" w:fill="auto"/>
            <w:noWrap/>
            <w:vAlign w:val="bottom"/>
            <w:hideMark/>
          </w:tcPr>
          <w:p w14:paraId="496ED932" w14:textId="77777777" w:rsidR="003F18EE" w:rsidRPr="00D5711A" w:rsidRDefault="003F18EE" w:rsidP="003F18EE">
            <w:pPr>
              <w:jc w:val="center"/>
              <w:rPr>
                <w:color w:val="000000"/>
                <w:sz w:val="14"/>
                <w:szCs w:val="14"/>
                <w:lang w:eastAsia="tr-TR"/>
              </w:rPr>
            </w:pPr>
          </w:p>
        </w:tc>
        <w:tc>
          <w:tcPr>
            <w:tcW w:w="1454" w:type="dxa"/>
            <w:shd w:val="clear" w:color="auto" w:fill="auto"/>
            <w:vAlign w:val="bottom"/>
            <w:hideMark/>
          </w:tcPr>
          <w:p w14:paraId="3C8F39BE" w14:textId="26001DF3" w:rsidR="003F18EE" w:rsidRPr="003F18EE" w:rsidRDefault="003F18EE" w:rsidP="003F18EE">
            <w:pPr>
              <w:jc w:val="right"/>
              <w:rPr>
                <w:sz w:val="14"/>
                <w:szCs w:val="14"/>
              </w:rPr>
            </w:pPr>
            <w:r w:rsidRPr="00F020A3">
              <w:rPr>
                <w:sz w:val="14"/>
                <w:szCs w:val="14"/>
              </w:rPr>
              <w:t>14</w:t>
            </w:r>
          </w:p>
        </w:tc>
        <w:tc>
          <w:tcPr>
            <w:tcW w:w="1453" w:type="dxa"/>
            <w:shd w:val="clear" w:color="auto" w:fill="auto"/>
            <w:vAlign w:val="bottom"/>
            <w:hideMark/>
          </w:tcPr>
          <w:p w14:paraId="5DA6FB0C" w14:textId="05B5B466" w:rsidR="003F18EE" w:rsidRPr="00D5711A" w:rsidRDefault="003F18EE" w:rsidP="003F18EE">
            <w:pPr>
              <w:jc w:val="right"/>
            </w:pPr>
            <w:r w:rsidRPr="00CB1CC7">
              <w:rPr>
                <w:sz w:val="14"/>
                <w:szCs w:val="14"/>
              </w:rPr>
              <w:t>-</w:t>
            </w:r>
          </w:p>
        </w:tc>
      </w:tr>
      <w:tr w:rsidR="003F18EE" w:rsidRPr="00D5711A" w14:paraId="441B638E" w14:textId="77777777" w:rsidTr="003F18EE">
        <w:trPr>
          <w:trHeight w:val="72"/>
        </w:trPr>
        <w:tc>
          <w:tcPr>
            <w:tcW w:w="577" w:type="dxa"/>
            <w:shd w:val="clear" w:color="auto" w:fill="auto"/>
            <w:noWrap/>
            <w:vAlign w:val="bottom"/>
            <w:hideMark/>
          </w:tcPr>
          <w:p w14:paraId="34A22717" w14:textId="77777777" w:rsidR="003F18EE" w:rsidRPr="00D5711A" w:rsidRDefault="003F18EE" w:rsidP="003F18EE">
            <w:pPr>
              <w:rPr>
                <w:color w:val="000000"/>
                <w:sz w:val="14"/>
                <w:szCs w:val="14"/>
                <w:lang w:eastAsia="tr-TR"/>
              </w:rPr>
            </w:pPr>
            <w:r w:rsidRPr="00D5711A">
              <w:rPr>
                <w:color w:val="000000"/>
                <w:sz w:val="14"/>
                <w:szCs w:val="14"/>
                <w:lang w:eastAsia="tr-TR"/>
              </w:rPr>
              <w:t>4.2.2.</w:t>
            </w:r>
          </w:p>
        </w:tc>
        <w:tc>
          <w:tcPr>
            <w:tcW w:w="5089" w:type="dxa"/>
            <w:shd w:val="clear" w:color="auto" w:fill="auto"/>
            <w:vAlign w:val="bottom"/>
            <w:hideMark/>
          </w:tcPr>
          <w:p w14:paraId="4BC2783E" w14:textId="77777777" w:rsidR="003F18EE" w:rsidRPr="00D5711A" w:rsidRDefault="003F18EE" w:rsidP="003F18EE">
            <w:pPr>
              <w:rPr>
                <w:color w:val="000000"/>
                <w:sz w:val="14"/>
                <w:szCs w:val="14"/>
                <w:lang w:eastAsia="tr-TR"/>
              </w:rPr>
            </w:pPr>
            <w:r w:rsidRPr="00D5711A">
              <w:rPr>
                <w:color w:val="000000"/>
                <w:sz w:val="14"/>
                <w:szCs w:val="14"/>
                <w:lang w:eastAsia="tr-TR"/>
              </w:rPr>
              <w:t>Diğer</w:t>
            </w:r>
          </w:p>
        </w:tc>
        <w:tc>
          <w:tcPr>
            <w:tcW w:w="726" w:type="dxa"/>
            <w:shd w:val="clear" w:color="auto" w:fill="auto"/>
            <w:noWrap/>
            <w:vAlign w:val="bottom"/>
            <w:hideMark/>
          </w:tcPr>
          <w:p w14:paraId="7E8BC906" w14:textId="77777777" w:rsidR="003F18EE" w:rsidRPr="00D5711A" w:rsidRDefault="003F18EE" w:rsidP="003F18EE">
            <w:pPr>
              <w:jc w:val="center"/>
              <w:rPr>
                <w:color w:val="000000"/>
                <w:sz w:val="14"/>
                <w:szCs w:val="14"/>
                <w:lang w:eastAsia="tr-TR"/>
              </w:rPr>
            </w:pPr>
            <w:r w:rsidRPr="00D5711A">
              <w:rPr>
                <w:color w:val="000000"/>
                <w:sz w:val="14"/>
                <w:szCs w:val="14"/>
                <w:lang w:eastAsia="tr-TR"/>
              </w:rPr>
              <w:t>(4.13.)</w:t>
            </w:r>
          </w:p>
        </w:tc>
        <w:tc>
          <w:tcPr>
            <w:tcW w:w="1454" w:type="dxa"/>
            <w:shd w:val="clear" w:color="auto" w:fill="auto"/>
            <w:vAlign w:val="bottom"/>
            <w:hideMark/>
          </w:tcPr>
          <w:p w14:paraId="53ABD79A" w14:textId="52D3E4DF" w:rsidR="003F18EE" w:rsidRPr="003F18EE" w:rsidRDefault="003F18EE" w:rsidP="003F18EE">
            <w:pPr>
              <w:jc w:val="right"/>
              <w:rPr>
                <w:sz w:val="14"/>
                <w:szCs w:val="14"/>
              </w:rPr>
            </w:pPr>
            <w:r w:rsidRPr="00F020A3">
              <w:rPr>
                <w:sz w:val="14"/>
                <w:szCs w:val="14"/>
              </w:rPr>
              <w:t>6,306</w:t>
            </w:r>
          </w:p>
        </w:tc>
        <w:tc>
          <w:tcPr>
            <w:tcW w:w="1453" w:type="dxa"/>
            <w:shd w:val="clear" w:color="auto" w:fill="auto"/>
            <w:vAlign w:val="bottom"/>
            <w:hideMark/>
          </w:tcPr>
          <w:p w14:paraId="027B027F" w14:textId="09984F34" w:rsidR="003F18EE" w:rsidRPr="00D5711A" w:rsidRDefault="003F18EE" w:rsidP="003F18EE">
            <w:pPr>
              <w:jc w:val="right"/>
            </w:pPr>
            <w:r w:rsidRPr="00CB1CC7">
              <w:rPr>
                <w:sz w:val="14"/>
                <w:szCs w:val="14"/>
              </w:rPr>
              <w:t>2,006</w:t>
            </w:r>
          </w:p>
        </w:tc>
      </w:tr>
      <w:tr w:rsidR="003F18EE" w:rsidRPr="003F18EE" w14:paraId="6CFB75A3" w14:textId="77777777" w:rsidTr="003F18EE">
        <w:trPr>
          <w:trHeight w:val="57"/>
        </w:trPr>
        <w:tc>
          <w:tcPr>
            <w:tcW w:w="577" w:type="dxa"/>
            <w:shd w:val="clear" w:color="auto" w:fill="auto"/>
            <w:noWrap/>
            <w:vAlign w:val="bottom"/>
            <w:hideMark/>
          </w:tcPr>
          <w:p w14:paraId="69C718E0"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V.</w:t>
            </w:r>
          </w:p>
        </w:tc>
        <w:tc>
          <w:tcPr>
            <w:tcW w:w="5089" w:type="dxa"/>
            <w:shd w:val="clear" w:color="auto" w:fill="auto"/>
            <w:vAlign w:val="bottom"/>
            <w:hideMark/>
          </w:tcPr>
          <w:p w14:paraId="16123580"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TEMETTÜ GELİRLERİ</w:t>
            </w:r>
          </w:p>
        </w:tc>
        <w:tc>
          <w:tcPr>
            <w:tcW w:w="726" w:type="dxa"/>
            <w:shd w:val="clear" w:color="auto" w:fill="auto"/>
            <w:noWrap/>
            <w:vAlign w:val="bottom"/>
            <w:hideMark/>
          </w:tcPr>
          <w:p w14:paraId="539B2719" w14:textId="77777777" w:rsidR="003F18EE" w:rsidRPr="003F18EE" w:rsidRDefault="003F18EE" w:rsidP="003F18EE">
            <w:pPr>
              <w:jc w:val="center"/>
              <w:rPr>
                <w:b/>
                <w:bCs/>
                <w:color w:val="000000"/>
                <w:sz w:val="14"/>
                <w:szCs w:val="14"/>
                <w:lang w:eastAsia="tr-TR"/>
              </w:rPr>
            </w:pPr>
            <w:r w:rsidRPr="003F18EE">
              <w:rPr>
                <w:b/>
                <w:bCs/>
                <w:color w:val="000000"/>
                <w:sz w:val="14"/>
                <w:szCs w:val="14"/>
                <w:lang w:eastAsia="tr-TR"/>
              </w:rPr>
              <w:t>(4.3.)</w:t>
            </w:r>
          </w:p>
        </w:tc>
        <w:tc>
          <w:tcPr>
            <w:tcW w:w="1454" w:type="dxa"/>
            <w:shd w:val="clear" w:color="auto" w:fill="auto"/>
            <w:vAlign w:val="bottom"/>
            <w:hideMark/>
          </w:tcPr>
          <w:p w14:paraId="0237BB62" w14:textId="3E6DE470" w:rsidR="003F18EE" w:rsidRPr="003F18EE" w:rsidRDefault="003F18EE" w:rsidP="003F18EE">
            <w:pPr>
              <w:jc w:val="right"/>
              <w:rPr>
                <w:b/>
                <w:bCs/>
                <w:sz w:val="14"/>
                <w:szCs w:val="14"/>
              </w:rPr>
            </w:pPr>
            <w:r w:rsidRPr="003F18EE">
              <w:rPr>
                <w:b/>
                <w:bCs/>
                <w:sz w:val="14"/>
                <w:szCs w:val="14"/>
              </w:rPr>
              <w:t>-</w:t>
            </w:r>
          </w:p>
        </w:tc>
        <w:tc>
          <w:tcPr>
            <w:tcW w:w="1453" w:type="dxa"/>
            <w:shd w:val="clear" w:color="auto" w:fill="auto"/>
            <w:vAlign w:val="bottom"/>
            <w:hideMark/>
          </w:tcPr>
          <w:p w14:paraId="2F1C5527" w14:textId="66D0C456" w:rsidR="003F18EE" w:rsidRPr="003F18EE" w:rsidRDefault="003F18EE" w:rsidP="003F18EE">
            <w:pPr>
              <w:jc w:val="right"/>
              <w:rPr>
                <w:b/>
                <w:bCs/>
              </w:rPr>
            </w:pPr>
            <w:r w:rsidRPr="003F18EE">
              <w:rPr>
                <w:b/>
                <w:bCs/>
                <w:sz w:val="14"/>
                <w:szCs w:val="14"/>
              </w:rPr>
              <w:t>-</w:t>
            </w:r>
          </w:p>
        </w:tc>
      </w:tr>
      <w:tr w:rsidR="003F18EE" w:rsidRPr="003F18EE" w14:paraId="14CF52D7" w14:textId="77777777" w:rsidTr="003F18EE">
        <w:trPr>
          <w:trHeight w:val="57"/>
        </w:trPr>
        <w:tc>
          <w:tcPr>
            <w:tcW w:w="577" w:type="dxa"/>
            <w:shd w:val="clear" w:color="auto" w:fill="auto"/>
            <w:noWrap/>
            <w:vAlign w:val="bottom"/>
            <w:hideMark/>
          </w:tcPr>
          <w:p w14:paraId="05DCCF1A"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VI.</w:t>
            </w:r>
          </w:p>
        </w:tc>
        <w:tc>
          <w:tcPr>
            <w:tcW w:w="5089" w:type="dxa"/>
            <w:shd w:val="clear" w:color="auto" w:fill="auto"/>
            <w:vAlign w:val="bottom"/>
            <w:hideMark/>
          </w:tcPr>
          <w:p w14:paraId="0301C6AE"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TİCARİ KAR/ZARAR (Net)</w:t>
            </w:r>
          </w:p>
        </w:tc>
        <w:tc>
          <w:tcPr>
            <w:tcW w:w="726" w:type="dxa"/>
            <w:shd w:val="clear" w:color="auto" w:fill="auto"/>
            <w:noWrap/>
            <w:vAlign w:val="bottom"/>
            <w:hideMark/>
          </w:tcPr>
          <w:p w14:paraId="762FB775" w14:textId="77777777" w:rsidR="003F18EE" w:rsidRPr="003F18EE" w:rsidRDefault="003F18EE" w:rsidP="003F18EE">
            <w:pPr>
              <w:jc w:val="center"/>
              <w:rPr>
                <w:b/>
                <w:bCs/>
                <w:color w:val="000000"/>
                <w:sz w:val="14"/>
                <w:szCs w:val="14"/>
                <w:lang w:eastAsia="tr-TR"/>
              </w:rPr>
            </w:pPr>
            <w:r w:rsidRPr="003F18EE">
              <w:rPr>
                <w:b/>
                <w:bCs/>
                <w:color w:val="000000"/>
                <w:sz w:val="14"/>
                <w:szCs w:val="14"/>
                <w:lang w:eastAsia="tr-TR"/>
              </w:rPr>
              <w:t>(4.5.)</w:t>
            </w:r>
          </w:p>
        </w:tc>
        <w:tc>
          <w:tcPr>
            <w:tcW w:w="1454" w:type="dxa"/>
            <w:shd w:val="clear" w:color="auto" w:fill="auto"/>
            <w:vAlign w:val="bottom"/>
            <w:hideMark/>
          </w:tcPr>
          <w:p w14:paraId="1F9DF0D4" w14:textId="1DF15AAE" w:rsidR="003F18EE" w:rsidRPr="003F18EE" w:rsidRDefault="003F18EE" w:rsidP="003F18EE">
            <w:pPr>
              <w:jc w:val="right"/>
              <w:rPr>
                <w:b/>
                <w:bCs/>
                <w:sz w:val="14"/>
                <w:szCs w:val="14"/>
              </w:rPr>
            </w:pPr>
            <w:r w:rsidRPr="00F020A3">
              <w:rPr>
                <w:b/>
                <w:bCs/>
                <w:sz w:val="14"/>
                <w:szCs w:val="14"/>
              </w:rPr>
              <w:t>154,762</w:t>
            </w:r>
          </w:p>
        </w:tc>
        <w:tc>
          <w:tcPr>
            <w:tcW w:w="1453" w:type="dxa"/>
            <w:shd w:val="clear" w:color="auto" w:fill="auto"/>
            <w:vAlign w:val="bottom"/>
            <w:hideMark/>
          </w:tcPr>
          <w:p w14:paraId="092CC006" w14:textId="61230A1A" w:rsidR="003F18EE" w:rsidRPr="003F18EE" w:rsidRDefault="003F18EE" w:rsidP="003F18EE">
            <w:pPr>
              <w:jc w:val="right"/>
              <w:rPr>
                <w:b/>
                <w:bCs/>
              </w:rPr>
            </w:pPr>
            <w:r w:rsidRPr="003F18EE">
              <w:rPr>
                <w:b/>
                <w:bCs/>
                <w:sz w:val="14"/>
                <w:szCs w:val="14"/>
              </w:rPr>
              <w:t>107,916</w:t>
            </w:r>
          </w:p>
        </w:tc>
      </w:tr>
      <w:tr w:rsidR="003F18EE" w:rsidRPr="00D5711A" w14:paraId="676B9C13" w14:textId="77777777" w:rsidTr="003F18EE">
        <w:trPr>
          <w:trHeight w:val="72"/>
        </w:trPr>
        <w:tc>
          <w:tcPr>
            <w:tcW w:w="577" w:type="dxa"/>
            <w:shd w:val="clear" w:color="auto" w:fill="auto"/>
            <w:noWrap/>
            <w:vAlign w:val="bottom"/>
            <w:hideMark/>
          </w:tcPr>
          <w:p w14:paraId="70A9BF78" w14:textId="77777777" w:rsidR="003F18EE" w:rsidRPr="00D5711A" w:rsidRDefault="003F18EE" w:rsidP="003F18EE">
            <w:pPr>
              <w:rPr>
                <w:color w:val="000000"/>
                <w:sz w:val="14"/>
                <w:szCs w:val="14"/>
                <w:lang w:eastAsia="tr-TR"/>
              </w:rPr>
            </w:pPr>
            <w:r w:rsidRPr="00D5711A">
              <w:rPr>
                <w:color w:val="000000"/>
                <w:sz w:val="14"/>
                <w:szCs w:val="14"/>
                <w:lang w:eastAsia="tr-TR"/>
              </w:rPr>
              <w:t>6.1.</w:t>
            </w:r>
          </w:p>
        </w:tc>
        <w:tc>
          <w:tcPr>
            <w:tcW w:w="5089" w:type="dxa"/>
            <w:shd w:val="clear" w:color="auto" w:fill="auto"/>
            <w:vAlign w:val="bottom"/>
            <w:hideMark/>
          </w:tcPr>
          <w:p w14:paraId="3B2355BB" w14:textId="77777777" w:rsidR="003F18EE" w:rsidRPr="00D5711A" w:rsidRDefault="003F18EE" w:rsidP="003F18EE">
            <w:pPr>
              <w:rPr>
                <w:color w:val="000000"/>
                <w:sz w:val="14"/>
                <w:szCs w:val="14"/>
                <w:lang w:eastAsia="tr-TR"/>
              </w:rPr>
            </w:pPr>
            <w:r w:rsidRPr="00D5711A">
              <w:rPr>
                <w:color w:val="000000"/>
                <w:sz w:val="14"/>
                <w:szCs w:val="14"/>
                <w:lang w:eastAsia="tr-TR"/>
              </w:rPr>
              <w:t>Sermaye Piyasası İşlemleri Kârı/Zararı</w:t>
            </w:r>
          </w:p>
        </w:tc>
        <w:tc>
          <w:tcPr>
            <w:tcW w:w="726" w:type="dxa"/>
            <w:shd w:val="clear" w:color="auto" w:fill="auto"/>
            <w:noWrap/>
            <w:vAlign w:val="bottom"/>
            <w:hideMark/>
          </w:tcPr>
          <w:p w14:paraId="559CB994" w14:textId="77777777" w:rsidR="003F18EE" w:rsidRPr="00D5711A" w:rsidRDefault="003F18EE" w:rsidP="003F18EE">
            <w:pPr>
              <w:jc w:val="center"/>
              <w:rPr>
                <w:color w:val="000000"/>
                <w:sz w:val="14"/>
                <w:szCs w:val="14"/>
                <w:lang w:eastAsia="tr-TR"/>
              </w:rPr>
            </w:pPr>
          </w:p>
        </w:tc>
        <w:tc>
          <w:tcPr>
            <w:tcW w:w="1454" w:type="dxa"/>
            <w:shd w:val="clear" w:color="auto" w:fill="auto"/>
            <w:vAlign w:val="bottom"/>
            <w:hideMark/>
          </w:tcPr>
          <w:p w14:paraId="78884A04" w14:textId="1569DD62" w:rsidR="003F18EE" w:rsidRPr="003F18EE" w:rsidRDefault="003F18EE" w:rsidP="003F18EE">
            <w:pPr>
              <w:jc w:val="right"/>
              <w:rPr>
                <w:sz w:val="14"/>
                <w:szCs w:val="14"/>
              </w:rPr>
            </w:pPr>
            <w:r w:rsidRPr="00F020A3">
              <w:rPr>
                <w:sz w:val="14"/>
                <w:szCs w:val="14"/>
              </w:rPr>
              <w:t>87,839</w:t>
            </w:r>
          </w:p>
        </w:tc>
        <w:tc>
          <w:tcPr>
            <w:tcW w:w="1453" w:type="dxa"/>
            <w:shd w:val="clear" w:color="auto" w:fill="auto"/>
            <w:vAlign w:val="bottom"/>
            <w:hideMark/>
          </w:tcPr>
          <w:p w14:paraId="1F8C60D5" w14:textId="09265442" w:rsidR="003F18EE" w:rsidRPr="00D5711A" w:rsidRDefault="003F18EE" w:rsidP="003F18EE">
            <w:pPr>
              <w:jc w:val="right"/>
            </w:pPr>
            <w:r w:rsidRPr="00217E60">
              <w:rPr>
                <w:sz w:val="14"/>
                <w:szCs w:val="14"/>
              </w:rPr>
              <w:t>98,318</w:t>
            </w:r>
          </w:p>
        </w:tc>
      </w:tr>
      <w:tr w:rsidR="003F18EE" w:rsidRPr="00D5711A" w14:paraId="09C817E0" w14:textId="77777777" w:rsidTr="003F18EE">
        <w:trPr>
          <w:trHeight w:val="72"/>
        </w:trPr>
        <w:tc>
          <w:tcPr>
            <w:tcW w:w="577" w:type="dxa"/>
            <w:shd w:val="clear" w:color="auto" w:fill="auto"/>
            <w:noWrap/>
            <w:vAlign w:val="bottom"/>
            <w:hideMark/>
          </w:tcPr>
          <w:p w14:paraId="264F76CC" w14:textId="77777777" w:rsidR="003F18EE" w:rsidRPr="00D5711A" w:rsidRDefault="003F18EE" w:rsidP="003F18EE">
            <w:pPr>
              <w:rPr>
                <w:color w:val="000000"/>
                <w:sz w:val="14"/>
                <w:szCs w:val="14"/>
                <w:lang w:eastAsia="tr-TR"/>
              </w:rPr>
            </w:pPr>
            <w:r w:rsidRPr="00D5711A">
              <w:rPr>
                <w:color w:val="000000"/>
                <w:sz w:val="14"/>
                <w:szCs w:val="14"/>
                <w:lang w:eastAsia="tr-TR"/>
              </w:rPr>
              <w:t>6.2.</w:t>
            </w:r>
          </w:p>
        </w:tc>
        <w:tc>
          <w:tcPr>
            <w:tcW w:w="5089" w:type="dxa"/>
            <w:shd w:val="clear" w:color="auto" w:fill="auto"/>
            <w:vAlign w:val="bottom"/>
            <w:hideMark/>
          </w:tcPr>
          <w:p w14:paraId="518D272E" w14:textId="77777777" w:rsidR="003F18EE" w:rsidRPr="00D5711A" w:rsidRDefault="003F18EE" w:rsidP="003F18EE">
            <w:pPr>
              <w:rPr>
                <w:color w:val="000000"/>
                <w:sz w:val="14"/>
                <w:szCs w:val="14"/>
                <w:lang w:eastAsia="tr-TR"/>
              </w:rPr>
            </w:pPr>
            <w:r w:rsidRPr="00D5711A">
              <w:rPr>
                <w:color w:val="000000"/>
                <w:sz w:val="14"/>
                <w:szCs w:val="14"/>
                <w:lang w:eastAsia="tr-TR"/>
              </w:rPr>
              <w:t>Türev Finansal İşlemlerden Kâr/Zarar</w:t>
            </w:r>
          </w:p>
        </w:tc>
        <w:tc>
          <w:tcPr>
            <w:tcW w:w="726" w:type="dxa"/>
            <w:shd w:val="clear" w:color="auto" w:fill="auto"/>
            <w:noWrap/>
            <w:vAlign w:val="bottom"/>
            <w:hideMark/>
          </w:tcPr>
          <w:p w14:paraId="2F24FCF5" w14:textId="77777777" w:rsidR="003F18EE" w:rsidRPr="00D5711A" w:rsidRDefault="003F18EE" w:rsidP="003F18EE">
            <w:pPr>
              <w:jc w:val="center"/>
              <w:rPr>
                <w:color w:val="000000"/>
                <w:sz w:val="14"/>
                <w:szCs w:val="14"/>
                <w:lang w:eastAsia="tr-TR"/>
              </w:rPr>
            </w:pPr>
          </w:p>
        </w:tc>
        <w:tc>
          <w:tcPr>
            <w:tcW w:w="1454" w:type="dxa"/>
            <w:shd w:val="clear" w:color="auto" w:fill="auto"/>
            <w:vAlign w:val="bottom"/>
            <w:hideMark/>
          </w:tcPr>
          <w:p w14:paraId="39091666" w14:textId="616C3C62" w:rsidR="003F18EE" w:rsidRPr="003F18EE" w:rsidRDefault="003F18EE" w:rsidP="003F18EE">
            <w:pPr>
              <w:jc w:val="right"/>
              <w:rPr>
                <w:sz w:val="14"/>
                <w:szCs w:val="14"/>
              </w:rPr>
            </w:pPr>
            <w:r w:rsidRPr="00F020A3">
              <w:rPr>
                <w:sz w:val="14"/>
                <w:szCs w:val="14"/>
              </w:rPr>
              <w:t>19,343</w:t>
            </w:r>
          </w:p>
        </w:tc>
        <w:tc>
          <w:tcPr>
            <w:tcW w:w="1453" w:type="dxa"/>
            <w:shd w:val="clear" w:color="auto" w:fill="auto"/>
            <w:vAlign w:val="bottom"/>
            <w:hideMark/>
          </w:tcPr>
          <w:p w14:paraId="2CAD2744" w14:textId="75B62D57" w:rsidR="003F18EE" w:rsidRPr="00D5711A" w:rsidRDefault="003F18EE" w:rsidP="003F18EE">
            <w:pPr>
              <w:jc w:val="right"/>
            </w:pPr>
            <w:r w:rsidRPr="00217E60">
              <w:rPr>
                <w:sz w:val="14"/>
                <w:szCs w:val="14"/>
              </w:rPr>
              <w:t>111</w:t>
            </w:r>
          </w:p>
        </w:tc>
      </w:tr>
      <w:tr w:rsidR="003F18EE" w:rsidRPr="00D5711A" w14:paraId="7D01D586" w14:textId="77777777" w:rsidTr="003F18EE">
        <w:trPr>
          <w:trHeight w:val="72"/>
        </w:trPr>
        <w:tc>
          <w:tcPr>
            <w:tcW w:w="577" w:type="dxa"/>
            <w:shd w:val="clear" w:color="auto" w:fill="auto"/>
            <w:noWrap/>
            <w:vAlign w:val="bottom"/>
            <w:hideMark/>
          </w:tcPr>
          <w:p w14:paraId="5C489A61" w14:textId="77777777" w:rsidR="003F18EE" w:rsidRPr="00D5711A" w:rsidRDefault="003F18EE" w:rsidP="003F18EE">
            <w:pPr>
              <w:rPr>
                <w:color w:val="000000"/>
                <w:sz w:val="14"/>
                <w:szCs w:val="14"/>
                <w:lang w:eastAsia="tr-TR"/>
              </w:rPr>
            </w:pPr>
            <w:r w:rsidRPr="00D5711A">
              <w:rPr>
                <w:color w:val="000000"/>
                <w:sz w:val="14"/>
                <w:szCs w:val="14"/>
                <w:lang w:eastAsia="tr-TR"/>
              </w:rPr>
              <w:t>6.3.</w:t>
            </w:r>
          </w:p>
        </w:tc>
        <w:tc>
          <w:tcPr>
            <w:tcW w:w="5089" w:type="dxa"/>
            <w:shd w:val="clear" w:color="auto" w:fill="auto"/>
            <w:vAlign w:val="bottom"/>
            <w:hideMark/>
          </w:tcPr>
          <w:p w14:paraId="6857694E" w14:textId="77777777" w:rsidR="003F18EE" w:rsidRPr="00D5711A" w:rsidRDefault="003F18EE" w:rsidP="003F18EE">
            <w:pPr>
              <w:rPr>
                <w:color w:val="000000"/>
                <w:sz w:val="14"/>
                <w:szCs w:val="14"/>
                <w:lang w:eastAsia="tr-TR"/>
              </w:rPr>
            </w:pPr>
            <w:r w:rsidRPr="00D5711A">
              <w:rPr>
                <w:color w:val="000000"/>
                <w:sz w:val="14"/>
                <w:szCs w:val="14"/>
                <w:lang w:eastAsia="tr-TR"/>
              </w:rPr>
              <w:t>Kambiyo İşlemleri Kârı/Zararı</w:t>
            </w:r>
          </w:p>
        </w:tc>
        <w:tc>
          <w:tcPr>
            <w:tcW w:w="726" w:type="dxa"/>
            <w:shd w:val="clear" w:color="auto" w:fill="auto"/>
            <w:noWrap/>
            <w:vAlign w:val="bottom"/>
            <w:hideMark/>
          </w:tcPr>
          <w:p w14:paraId="7C6FCF04" w14:textId="77777777" w:rsidR="003F18EE" w:rsidRPr="00D5711A" w:rsidRDefault="003F18EE" w:rsidP="003F18EE">
            <w:pPr>
              <w:jc w:val="center"/>
              <w:rPr>
                <w:color w:val="000000"/>
                <w:sz w:val="14"/>
                <w:szCs w:val="14"/>
                <w:lang w:eastAsia="tr-TR"/>
              </w:rPr>
            </w:pPr>
          </w:p>
        </w:tc>
        <w:tc>
          <w:tcPr>
            <w:tcW w:w="1454" w:type="dxa"/>
            <w:shd w:val="clear" w:color="auto" w:fill="auto"/>
            <w:vAlign w:val="bottom"/>
            <w:hideMark/>
          </w:tcPr>
          <w:p w14:paraId="6865CC0E" w14:textId="361A51F2" w:rsidR="003F18EE" w:rsidRPr="003F18EE" w:rsidRDefault="003F18EE" w:rsidP="003F18EE">
            <w:pPr>
              <w:jc w:val="right"/>
              <w:rPr>
                <w:sz w:val="14"/>
                <w:szCs w:val="14"/>
              </w:rPr>
            </w:pPr>
            <w:r w:rsidRPr="00F020A3">
              <w:rPr>
                <w:sz w:val="14"/>
                <w:szCs w:val="14"/>
              </w:rPr>
              <w:t>47,580</w:t>
            </w:r>
          </w:p>
        </w:tc>
        <w:tc>
          <w:tcPr>
            <w:tcW w:w="1453" w:type="dxa"/>
            <w:shd w:val="clear" w:color="auto" w:fill="auto"/>
            <w:vAlign w:val="bottom"/>
            <w:hideMark/>
          </w:tcPr>
          <w:p w14:paraId="24521BD1" w14:textId="501F6699" w:rsidR="003F18EE" w:rsidRPr="00D5711A" w:rsidRDefault="003F18EE" w:rsidP="003F18EE">
            <w:pPr>
              <w:jc w:val="right"/>
            </w:pPr>
            <w:r w:rsidRPr="00217E60">
              <w:rPr>
                <w:sz w:val="14"/>
                <w:szCs w:val="14"/>
              </w:rPr>
              <w:t>9,487</w:t>
            </w:r>
          </w:p>
        </w:tc>
      </w:tr>
      <w:tr w:rsidR="003F18EE" w:rsidRPr="003F18EE" w14:paraId="07EF8FFE" w14:textId="77777777" w:rsidTr="003F18EE">
        <w:trPr>
          <w:trHeight w:val="57"/>
        </w:trPr>
        <w:tc>
          <w:tcPr>
            <w:tcW w:w="577" w:type="dxa"/>
            <w:shd w:val="clear" w:color="auto" w:fill="auto"/>
            <w:noWrap/>
            <w:vAlign w:val="bottom"/>
            <w:hideMark/>
          </w:tcPr>
          <w:p w14:paraId="4A696326"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VII.</w:t>
            </w:r>
          </w:p>
        </w:tc>
        <w:tc>
          <w:tcPr>
            <w:tcW w:w="5089" w:type="dxa"/>
            <w:shd w:val="clear" w:color="auto" w:fill="auto"/>
            <w:vAlign w:val="bottom"/>
            <w:hideMark/>
          </w:tcPr>
          <w:p w14:paraId="480D912E"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DİĞER FAALİYET GELİRLERİ</w:t>
            </w:r>
          </w:p>
        </w:tc>
        <w:tc>
          <w:tcPr>
            <w:tcW w:w="726" w:type="dxa"/>
            <w:shd w:val="clear" w:color="auto" w:fill="auto"/>
            <w:noWrap/>
            <w:vAlign w:val="bottom"/>
            <w:hideMark/>
          </w:tcPr>
          <w:p w14:paraId="4B876C86" w14:textId="77777777" w:rsidR="003F18EE" w:rsidRPr="003F18EE" w:rsidRDefault="003F18EE" w:rsidP="003F18EE">
            <w:pPr>
              <w:jc w:val="center"/>
              <w:rPr>
                <w:b/>
                <w:bCs/>
                <w:color w:val="000000"/>
                <w:sz w:val="14"/>
                <w:szCs w:val="14"/>
                <w:lang w:eastAsia="tr-TR"/>
              </w:rPr>
            </w:pPr>
            <w:r w:rsidRPr="003F18EE">
              <w:rPr>
                <w:b/>
                <w:bCs/>
                <w:color w:val="000000"/>
                <w:sz w:val="14"/>
                <w:szCs w:val="14"/>
                <w:lang w:eastAsia="tr-TR"/>
              </w:rPr>
              <w:t>(4.6.)</w:t>
            </w:r>
          </w:p>
        </w:tc>
        <w:tc>
          <w:tcPr>
            <w:tcW w:w="1454" w:type="dxa"/>
            <w:shd w:val="clear" w:color="auto" w:fill="auto"/>
            <w:vAlign w:val="bottom"/>
            <w:hideMark/>
          </w:tcPr>
          <w:p w14:paraId="255B3037" w14:textId="1D19678C" w:rsidR="003F18EE" w:rsidRPr="003F18EE" w:rsidRDefault="003F18EE" w:rsidP="003F18EE">
            <w:pPr>
              <w:jc w:val="right"/>
              <w:rPr>
                <w:b/>
                <w:bCs/>
                <w:sz w:val="14"/>
                <w:szCs w:val="14"/>
              </w:rPr>
            </w:pPr>
            <w:r w:rsidRPr="00F020A3">
              <w:rPr>
                <w:b/>
                <w:bCs/>
                <w:sz w:val="14"/>
                <w:szCs w:val="14"/>
              </w:rPr>
              <w:t>16,958</w:t>
            </w:r>
          </w:p>
        </w:tc>
        <w:tc>
          <w:tcPr>
            <w:tcW w:w="1453" w:type="dxa"/>
            <w:shd w:val="clear" w:color="auto" w:fill="auto"/>
            <w:vAlign w:val="bottom"/>
            <w:hideMark/>
          </w:tcPr>
          <w:p w14:paraId="36557829" w14:textId="7AEB5BC0" w:rsidR="003F18EE" w:rsidRPr="003F18EE" w:rsidRDefault="003F18EE" w:rsidP="003F18EE">
            <w:pPr>
              <w:jc w:val="right"/>
              <w:rPr>
                <w:b/>
                <w:bCs/>
              </w:rPr>
            </w:pPr>
            <w:r w:rsidRPr="003F18EE">
              <w:rPr>
                <w:b/>
                <w:bCs/>
                <w:sz w:val="14"/>
                <w:szCs w:val="14"/>
              </w:rPr>
              <w:t>871</w:t>
            </w:r>
          </w:p>
        </w:tc>
      </w:tr>
      <w:tr w:rsidR="003F18EE" w:rsidRPr="003F18EE" w14:paraId="7711F2B4" w14:textId="77777777" w:rsidTr="003F18EE">
        <w:trPr>
          <w:trHeight w:val="57"/>
        </w:trPr>
        <w:tc>
          <w:tcPr>
            <w:tcW w:w="577" w:type="dxa"/>
            <w:shd w:val="clear" w:color="auto" w:fill="auto"/>
            <w:noWrap/>
            <w:vAlign w:val="bottom"/>
            <w:hideMark/>
          </w:tcPr>
          <w:p w14:paraId="0C73C79D"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VIII.</w:t>
            </w:r>
          </w:p>
        </w:tc>
        <w:tc>
          <w:tcPr>
            <w:tcW w:w="5089" w:type="dxa"/>
            <w:shd w:val="clear" w:color="auto" w:fill="auto"/>
            <w:vAlign w:val="bottom"/>
            <w:hideMark/>
          </w:tcPr>
          <w:p w14:paraId="50BD7853"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FAALİYET BRÜT KÂRI (III+IV+V+VI+VII)</w:t>
            </w:r>
          </w:p>
        </w:tc>
        <w:tc>
          <w:tcPr>
            <w:tcW w:w="726" w:type="dxa"/>
            <w:shd w:val="clear" w:color="auto" w:fill="auto"/>
            <w:noWrap/>
            <w:vAlign w:val="bottom"/>
            <w:hideMark/>
          </w:tcPr>
          <w:p w14:paraId="0FBDDB07" w14:textId="77777777" w:rsidR="003F18EE" w:rsidRPr="003F18EE" w:rsidRDefault="003F18EE" w:rsidP="003F18EE">
            <w:pPr>
              <w:jc w:val="center"/>
              <w:rPr>
                <w:b/>
                <w:bCs/>
                <w:color w:val="000000"/>
                <w:sz w:val="14"/>
                <w:szCs w:val="14"/>
                <w:lang w:eastAsia="tr-TR"/>
              </w:rPr>
            </w:pPr>
          </w:p>
        </w:tc>
        <w:tc>
          <w:tcPr>
            <w:tcW w:w="1454" w:type="dxa"/>
            <w:shd w:val="clear" w:color="auto" w:fill="auto"/>
            <w:vAlign w:val="bottom"/>
            <w:hideMark/>
          </w:tcPr>
          <w:p w14:paraId="01884AFA" w14:textId="6BA4ED34" w:rsidR="003F18EE" w:rsidRPr="003F18EE" w:rsidRDefault="003F18EE" w:rsidP="003F18EE">
            <w:pPr>
              <w:jc w:val="right"/>
              <w:rPr>
                <w:b/>
                <w:bCs/>
                <w:sz w:val="14"/>
                <w:szCs w:val="14"/>
              </w:rPr>
            </w:pPr>
            <w:r w:rsidRPr="00F020A3">
              <w:rPr>
                <w:b/>
                <w:bCs/>
                <w:sz w:val="14"/>
                <w:szCs w:val="14"/>
              </w:rPr>
              <w:t>277,289</w:t>
            </w:r>
          </w:p>
        </w:tc>
        <w:tc>
          <w:tcPr>
            <w:tcW w:w="1453" w:type="dxa"/>
            <w:shd w:val="clear" w:color="auto" w:fill="auto"/>
            <w:vAlign w:val="bottom"/>
            <w:hideMark/>
          </w:tcPr>
          <w:p w14:paraId="64B10B78" w14:textId="584D3286" w:rsidR="003F18EE" w:rsidRPr="003F18EE" w:rsidRDefault="003F18EE" w:rsidP="003F18EE">
            <w:pPr>
              <w:jc w:val="right"/>
              <w:rPr>
                <w:b/>
                <w:bCs/>
              </w:rPr>
            </w:pPr>
            <w:r w:rsidRPr="003F18EE">
              <w:rPr>
                <w:b/>
                <w:bCs/>
                <w:sz w:val="14"/>
                <w:szCs w:val="14"/>
              </w:rPr>
              <w:t>156,887</w:t>
            </w:r>
          </w:p>
        </w:tc>
      </w:tr>
      <w:tr w:rsidR="003F18EE" w:rsidRPr="003F18EE" w14:paraId="2356E96A" w14:textId="77777777" w:rsidTr="003F18EE">
        <w:trPr>
          <w:trHeight w:val="57"/>
        </w:trPr>
        <w:tc>
          <w:tcPr>
            <w:tcW w:w="577" w:type="dxa"/>
            <w:shd w:val="clear" w:color="auto" w:fill="auto"/>
            <w:noWrap/>
            <w:vAlign w:val="bottom"/>
            <w:hideMark/>
          </w:tcPr>
          <w:p w14:paraId="0698CF37"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IX.</w:t>
            </w:r>
          </w:p>
        </w:tc>
        <w:tc>
          <w:tcPr>
            <w:tcW w:w="5089" w:type="dxa"/>
            <w:shd w:val="clear" w:color="auto" w:fill="auto"/>
            <w:vAlign w:val="bottom"/>
            <w:hideMark/>
          </w:tcPr>
          <w:p w14:paraId="2F523325"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BEKLENEN ZARAR KARŞILIKLARI GİDERLERİ (-)</w:t>
            </w:r>
          </w:p>
        </w:tc>
        <w:tc>
          <w:tcPr>
            <w:tcW w:w="726" w:type="dxa"/>
            <w:shd w:val="clear" w:color="auto" w:fill="auto"/>
            <w:noWrap/>
            <w:vAlign w:val="bottom"/>
            <w:hideMark/>
          </w:tcPr>
          <w:p w14:paraId="7F80D4D3" w14:textId="77777777" w:rsidR="003F18EE" w:rsidRPr="003F18EE" w:rsidRDefault="003F18EE" w:rsidP="003F18EE">
            <w:pPr>
              <w:jc w:val="center"/>
              <w:rPr>
                <w:b/>
                <w:bCs/>
                <w:color w:val="000000"/>
                <w:sz w:val="14"/>
                <w:szCs w:val="14"/>
                <w:lang w:eastAsia="tr-TR"/>
              </w:rPr>
            </w:pPr>
            <w:r w:rsidRPr="003F18EE">
              <w:rPr>
                <w:b/>
                <w:bCs/>
                <w:color w:val="000000"/>
                <w:sz w:val="14"/>
                <w:szCs w:val="14"/>
                <w:lang w:eastAsia="tr-TR"/>
              </w:rPr>
              <w:t>(4.7.)</w:t>
            </w:r>
          </w:p>
        </w:tc>
        <w:tc>
          <w:tcPr>
            <w:tcW w:w="1454" w:type="dxa"/>
            <w:shd w:val="clear" w:color="auto" w:fill="auto"/>
            <w:vAlign w:val="bottom"/>
            <w:hideMark/>
          </w:tcPr>
          <w:p w14:paraId="0C71A050" w14:textId="67560FE5" w:rsidR="003F18EE" w:rsidRPr="003F18EE" w:rsidRDefault="003F18EE" w:rsidP="003F18EE">
            <w:pPr>
              <w:jc w:val="right"/>
              <w:rPr>
                <w:b/>
                <w:bCs/>
                <w:sz w:val="14"/>
                <w:szCs w:val="14"/>
              </w:rPr>
            </w:pPr>
            <w:r w:rsidRPr="00F020A3">
              <w:rPr>
                <w:b/>
                <w:bCs/>
                <w:sz w:val="14"/>
                <w:szCs w:val="14"/>
              </w:rPr>
              <w:t>54,367</w:t>
            </w:r>
          </w:p>
        </w:tc>
        <w:tc>
          <w:tcPr>
            <w:tcW w:w="1453" w:type="dxa"/>
            <w:shd w:val="clear" w:color="auto" w:fill="auto"/>
            <w:vAlign w:val="bottom"/>
            <w:hideMark/>
          </w:tcPr>
          <w:p w14:paraId="7E1FC1B3" w14:textId="7D1EF363" w:rsidR="003F18EE" w:rsidRPr="003F18EE" w:rsidRDefault="003F18EE" w:rsidP="003F18EE">
            <w:pPr>
              <w:jc w:val="right"/>
              <w:rPr>
                <w:b/>
                <w:bCs/>
              </w:rPr>
            </w:pPr>
            <w:r w:rsidRPr="003F18EE">
              <w:rPr>
                <w:b/>
                <w:bCs/>
                <w:sz w:val="14"/>
                <w:szCs w:val="14"/>
              </w:rPr>
              <w:t>3,567</w:t>
            </w:r>
          </w:p>
        </w:tc>
      </w:tr>
      <w:tr w:rsidR="003F18EE" w:rsidRPr="003F18EE" w14:paraId="430D89D8" w14:textId="77777777" w:rsidTr="003F18EE">
        <w:trPr>
          <w:trHeight w:val="57"/>
        </w:trPr>
        <w:tc>
          <w:tcPr>
            <w:tcW w:w="577" w:type="dxa"/>
            <w:shd w:val="clear" w:color="auto" w:fill="auto"/>
            <w:noWrap/>
            <w:vAlign w:val="bottom"/>
            <w:hideMark/>
          </w:tcPr>
          <w:p w14:paraId="584544DF"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X.</w:t>
            </w:r>
          </w:p>
        </w:tc>
        <w:tc>
          <w:tcPr>
            <w:tcW w:w="5089" w:type="dxa"/>
            <w:shd w:val="clear" w:color="auto" w:fill="auto"/>
            <w:vAlign w:val="bottom"/>
            <w:hideMark/>
          </w:tcPr>
          <w:p w14:paraId="74701625"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DİĞER KARŞILIK GİDERLERİ (-)</w:t>
            </w:r>
          </w:p>
        </w:tc>
        <w:tc>
          <w:tcPr>
            <w:tcW w:w="726" w:type="dxa"/>
            <w:shd w:val="clear" w:color="auto" w:fill="auto"/>
            <w:noWrap/>
            <w:vAlign w:val="bottom"/>
            <w:hideMark/>
          </w:tcPr>
          <w:p w14:paraId="0B0E824E" w14:textId="77777777" w:rsidR="003F18EE" w:rsidRPr="003F18EE" w:rsidRDefault="003F18EE" w:rsidP="003F18EE">
            <w:pPr>
              <w:jc w:val="center"/>
              <w:rPr>
                <w:b/>
                <w:bCs/>
                <w:color w:val="000000"/>
                <w:sz w:val="14"/>
                <w:szCs w:val="14"/>
                <w:lang w:eastAsia="tr-TR"/>
              </w:rPr>
            </w:pPr>
            <w:r w:rsidRPr="003F18EE">
              <w:rPr>
                <w:b/>
                <w:bCs/>
                <w:color w:val="000000"/>
                <w:sz w:val="14"/>
                <w:szCs w:val="14"/>
                <w:lang w:eastAsia="tr-TR"/>
              </w:rPr>
              <w:t>(4.7.)</w:t>
            </w:r>
          </w:p>
        </w:tc>
        <w:tc>
          <w:tcPr>
            <w:tcW w:w="1454" w:type="dxa"/>
            <w:shd w:val="clear" w:color="auto" w:fill="auto"/>
            <w:vAlign w:val="bottom"/>
            <w:hideMark/>
          </w:tcPr>
          <w:p w14:paraId="46A99D5D" w14:textId="288A93D5" w:rsidR="003F18EE" w:rsidRPr="003F18EE" w:rsidRDefault="003F18EE" w:rsidP="003F18EE">
            <w:pPr>
              <w:jc w:val="right"/>
              <w:rPr>
                <w:b/>
                <w:bCs/>
                <w:sz w:val="14"/>
                <w:szCs w:val="14"/>
              </w:rPr>
            </w:pPr>
            <w:r w:rsidRPr="00F020A3">
              <w:rPr>
                <w:b/>
                <w:bCs/>
                <w:sz w:val="14"/>
                <w:szCs w:val="14"/>
              </w:rPr>
              <w:t>3,001</w:t>
            </w:r>
          </w:p>
        </w:tc>
        <w:tc>
          <w:tcPr>
            <w:tcW w:w="1453" w:type="dxa"/>
            <w:shd w:val="clear" w:color="auto" w:fill="auto"/>
            <w:vAlign w:val="bottom"/>
            <w:hideMark/>
          </w:tcPr>
          <w:p w14:paraId="7406C702" w14:textId="77494794" w:rsidR="003F18EE" w:rsidRPr="003F18EE" w:rsidRDefault="003F18EE" w:rsidP="003F18EE">
            <w:pPr>
              <w:jc w:val="right"/>
              <w:rPr>
                <w:b/>
                <w:bCs/>
              </w:rPr>
            </w:pPr>
            <w:r w:rsidRPr="003F18EE">
              <w:rPr>
                <w:b/>
                <w:bCs/>
                <w:sz w:val="14"/>
                <w:szCs w:val="14"/>
              </w:rPr>
              <w:t>2,892</w:t>
            </w:r>
          </w:p>
        </w:tc>
      </w:tr>
      <w:tr w:rsidR="003F18EE" w:rsidRPr="003F18EE" w14:paraId="460004C3" w14:textId="77777777" w:rsidTr="003F18EE">
        <w:trPr>
          <w:trHeight w:val="57"/>
        </w:trPr>
        <w:tc>
          <w:tcPr>
            <w:tcW w:w="577" w:type="dxa"/>
            <w:shd w:val="clear" w:color="auto" w:fill="auto"/>
            <w:noWrap/>
            <w:vAlign w:val="bottom"/>
            <w:hideMark/>
          </w:tcPr>
          <w:p w14:paraId="796DEF85"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XI.</w:t>
            </w:r>
          </w:p>
        </w:tc>
        <w:tc>
          <w:tcPr>
            <w:tcW w:w="5089" w:type="dxa"/>
            <w:shd w:val="clear" w:color="auto" w:fill="auto"/>
            <w:vAlign w:val="bottom"/>
            <w:hideMark/>
          </w:tcPr>
          <w:p w14:paraId="098AA92C"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PERSONEL GİDERLERİ (-)</w:t>
            </w:r>
          </w:p>
        </w:tc>
        <w:tc>
          <w:tcPr>
            <w:tcW w:w="726" w:type="dxa"/>
            <w:shd w:val="clear" w:color="auto" w:fill="auto"/>
            <w:noWrap/>
            <w:vAlign w:val="bottom"/>
            <w:hideMark/>
          </w:tcPr>
          <w:p w14:paraId="2788A72C" w14:textId="77777777" w:rsidR="003F18EE" w:rsidRPr="003F18EE" w:rsidRDefault="003F18EE" w:rsidP="003F18EE">
            <w:pPr>
              <w:jc w:val="center"/>
              <w:rPr>
                <w:b/>
                <w:bCs/>
                <w:color w:val="000000"/>
                <w:sz w:val="14"/>
                <w:szCs w:val="14"/>
                <w:lang w:eastAsia="tr-TR"/>
              </w:rPr>
            </w:pPr>
          </w:p>
        </w:tc>
        <w:tc>
          <w:tcPr>
            <w:tcW w:w="1454" w:type="dxa"/>
            <w:shd w:val="clear" w:color="auto" w:fill="auto"/>
            <w:vAlign w:val="bottom"/>
            <w:hideMark/>
          </w:tcPr>
          <w:p w14:paraId="40820093" w14:textId="26EB6F89" w:rsidR="003F18EE" w:rsidRPr="003F18EE" w:rsidRDefault="003F18EE" w:rsidP="003F18EE">
            <w:pPr>
              <w:jc w:val="right"/>
              <w:rPr>
                <w:b/>
                <w:bCs/>
                <w:sz w:val="14"/>
                <w:szCs w:val="14"/>
              </w:rPr>
            </w:pPr>
            <w:r w:rsidRPr="00F020A3">
              <w:rPr>
                <w:b/>
                <w:bCs/>
                <w:sz w:val="14"/>
                <w:szCs w:val="14"/>
              </w:rPr>
              <w:t>239,997</w:t>
            </w:r>
          </w:p>
        </w:tc>
        <w:tc>
          <w:tcPr>
            <w:tcW w:w="1453" w:type="dxa"/>
            <w:shd w:val="clear" w:color="auto" w:fill="auto"/>
            <w:vAlign w:val="bottom"/>
            <w:hideMark/>
          </w:tcPr>
          <w:p w14:paraId="565CED14" w14:textId="689E4ACE" w:rsidR="003F18EE" w:rsidRPr="003F18EE" w:rsidRDefault="003F18EE" w:rsidP="003F18EE">
            <w:pPr>
              <w:jc w:val="right"/>
              <w:rPr>
                <w:b/>
                <w:bCs/>
              </w:rPr>
            </w:pPr>
            <w:r w:rsidRPr="003F18EE">
              <w:rPr>
                <w:b/>
                <w:bCs/>
                <w:sz w:val="14"/>
                <w:szCs w:val="14"/>
              </w:rPr>
              <w:t>134,418</w:t>
            </w:r>
          </w:p>
        </w:tc>
      </w:tr>
      <w:tr w:rsidR="003F18EE" w:rsidRPr="003F18EE" w14:paraId="79BD8357" w14:textId="77777777" w:rsidTr="003F18EE">
        <w:trPr>
          <w:trHeight w:val="57"/>
        </w:trPr>
        <w:tc>
          <w:tcPr>
            <w:tcW w:w="577" w:type="dxa"/>
            <w:shd w:val="clear" w:color="auto" w:fill="auto"/>
            <w:noWrap/>
            <w:vAlign w:val="bottom"/>
            <w:hideMark/>
          </w:tcPr>
          <w:p w14:paraId="09C38748"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XII.</w:t>
            </w:r>
          </w:p>
        </w:tc>
        <w:tc>
          <w:tcPr>
            <w:tcW w:w="5089" w:type="dxa"/>
            <w:shd w:val="clear" w:color="auto" w:fill="auto"/>
            <w:vAlign w:val="bottom"/>
            <w:hideMark/>
          </w:tcPr>
          <w:p w14:paraId="2D2991DA"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DİĞER FAALİYET GİDERLERİ (-)</w:t>
            </w:r>
          </w:p>
        </w:tc>
        <w:tc>
          <w:tcPr>
            <w:tcW w:w="726" w:type="dxa"/>
            <w:shd w:val="clear" w:color="auto" w:fill="auto"/>
            <w:noWrap/>
            <w:vAlign w:val="bottom"/>
            <w:hideMark/>
          </w:tcPr>
          <w:p w14:paraId="2ECD109E" w14:textId="77777777" w:rsidR="003F18EE" w:rsidRPr="003F18EE" w:rsidRDefault="003F18EE" w:rsidP="003F18EE">
            <w:pPr>
              <w:jc w:val="center"/>
              <w:rPr>
                <w:b/>
                <w:bCs/>
                <w:color w:val="000000"/>
                <w:sz w:val="14"/>
                <w:szCs w:val="14"/>
                <w:lang w:eastAsia="tr-TR"/>
              </w:rPr>
            </w:pPr>
            <w:r w:rsidRPr="003F18EE">
              <w:rPr>
                <w:b/>
                <w:bCs/>
                <w:color w:val="000000"/>
                <w:sz w:val="14"/>
                <w:szCs w:val="14"/>
                <w:lang w:eastAsia="tr-TR"/>
              </w:rPr>
              <w:t>(4.8.)</w:t>
            </w:r>
          </w:p>
        </w:tc>
        <w:tc>
          <w:tcPr>
            <w:tcW w:w="1454" w:type="dxa"/>
            <w:shd w:val="clear" w:color="auto" w:fill="auto"/>
            <w:vAlign w:val="bottom"/>
            <w:hideMark/>
          </w:tcPr>
          <w:p w14:paraId="0C034EA0" w14:textId="173EC6F9" w:rsidR="003F18EE" w:rsidRPr="003F18EE" w:rsidRDefault="003F18EE" w:rsidP="003F18EE">
            <w:pPr>
              <w:jc w:val="right"/>
              <w:rPr>
                <w:b/>
                <w:bCs/>
                <w:sz w:val="14"/>
                <w:szCs w:val="14"/>
              </w:rPr>
            </w:pPr>
            <w:r w:rsidRPr="00F020A3">
              <w:rPr>
                <w:b/>
                <w:bCs/>
                <w:sz w:val="14"/>
                <w:szCs w:val="14"/>
              </w:rPr>
              <w:t>148,741</w:t>
            </w:r>
          </w:p>
        </w:tc>
        <w:tc>
          <w:tcPr>
            <w:tcW w:w="1453" w:type="dxa"/>
            <w:shd w:val="clear" w:color="auto" w:fill="auto"/>
            <w:vAlign w:val="bottom"/>
            <w:hideMark/>
          </w:tcPr>
          <w:p w14:paraId="75EBFFB4" w14:textId="305C3856" w:rsidR="003F18EE" w:rsidRPr="003F18EE" w:rsidRDefault="003F18EE" w:rsidP="003F18EE">
            <w:pPr>
              <w:jc w:val="right"/>
              <w:rPr>
                <w:b/>
                <w:bCs/>
              </w:rPr>
            </w:pPr>
            <w:r w:rsidRPr="003F18EE">
              <w:rPr>
                <w:b/>
                <w:bCs/>
                <w:sz w:val="14"/>
                <w:szCs w:val="14"/>
              </w:rPr>
              <w:t>116,675</w:t>
            </w:r>
          </w:p>
        </w:tc>
      </w:tr>
      <w:tr w:rsidR="003F18EE" w:rsidRPr="003F18EE" w14:paraId="2DF38C6C" w14:textId="77777777" w:rsidTr="003F18EE">
        <w:trPr>
          <w:trHeight w:val="57"/>
        </w:trPr>
        <w:tc>
          <w:tcPr>
            <w:tcW w:w="577" w:type="dxa"/>
            <w:shd w:val="clear" w:color="auto" w:fill="auto"/>
            <w:noWrap/>
            <w:vAlign w:val="bottom"/>
            <w:hideMark/>
          </w:tcPr>
          <w:p w14:paraId="7664909F"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XIII.</w:t>
            </w:r>
          </w:p>
        </w:tc>
        <w:tc>
          <w:tcPr>
            <w:tcW w:w="5089" w:type="dxa"/>
            <w:shd w:val="clear" w:color="auto" w:fill="auto"/>
            <w:vAlign w:val="bottom"/>
            <w:hideMark/>
          </w:tcPr>
          <w:p w14:paraId="0B0D12E2"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NET FAALİYET KÂRI/ZARARI (VIII-IX-X-XI-XII)</w:t>
            </w:r>
          </w:p>
        </w:tc>
        <w:tc>
          <w:tcPr>
            <w:tcW w:w="726" w:type="dxa"/>
            <w:shd w:val="clear" w:color="auto" w:fill="auto"/>
            <w:noWrap/>
            <w:vAlign w:val="bottom"/>
            <w:hideMark/>
          </w:tcPr>
          <w:p w14:paraId="0F9A29F8" w14:textId="77777777" w:rsidR="003F18EE" w:rsidRPr="003F18EE" w:rsidRDefault="003F18EE" w:rsidP="003F18EE">
            <w:pPr>
              <w:jc w:val="center"/>
              <w:rPr>
                <w:b/>
                <w:bCs/>
                <w:color w:val="000000"/>
                <w:sz w:val="14"/>
                <w:szCs w:val="14"/>
                <w:lang w:eastAsia="tr-TR"/>
              </w:rPr>
            </w:pPr>
          </w:p>
        </w:tc>
        <w:tc>
          <w:tcPr>
            <w:tcW w:w="1454" w:type="dxa"/>
            <w:shd w:val="clear" w:color="auto" w:fill="auto"/>
            <w:vAlign w:val="bottom"/>
            <w:hideMark/>
          </w:tcPr>
          <w:p w14:paraId="2848B59C" w14:textId="06156904" w:rsidR="003F18EE" w:rsidRPr="003F18EE" w:rsidRDefault="003F18EE" w:rsidP="003F18EE">
            <w:pPr>
              <w:jc w:val="right"/>
              <w:rPr>
                <w:b/>
                <w:bCs/>
                <w:sz w:val="14"/>
                <w:szCs w:val="14"/>
              </w:rPr>
            </w:pPr>
            <w:r w:rsidRPr="00F020A3">
              <w:rPr>
                <w:b/>
                <w:bCs/>
                <w:sz w:val="14"/>
                <w:szCs w:val="14"/>
              </w:rPr>
              <w:t>(168,817)</w:t>
            </w:r>
          </w:p>
        </w:tc>
        <w:tc>
          <w:tcPr>
            <w:tcW w:w="1453" w:type="dxa"/>
            <w:shd w:val="clear" w:color="auto" w:fill="auto"/>
            <w:vAlign w:val="bottom"/>
            <w:hideMark/>
          </w:tcPr>
          <w:p w14:paraId="086BE317" w14:textId="1AA4FEE6" w:rsidR="003F18EE" w:rsidRPr="003F18EE" w:rsidRDefault="003F18EE" w:rsidP="003F18EE">
            <w:pPr>
              <w:jc w:val="right"/>
              <w:rPr>
                <w:b/>
                <w:bCs/>
              </w:rPr>
            </w:pPr>
            <w:r w:rsidRPr="003F18EE">
              <w:rPr>
                <w:b/>
                <w:bCs/>
                <w:sz w:val="14"/>
                <w:szCs w:val="14"/>
              </w:rPr>
              <w:t>(100,665)</w:t>
            </w:r>
          </w:p>
        </w:tc>
      </w:tr>
      <w:tr w:rsidR="003F18EE" w:rsidRPr="003F18EE" w14:paraId="0A916772" w14:textId="77777777" w:rsidTr="003F18EE">
        <w:trPr>
          <w:trHeight w:val="57"/>
        </w:trPr>
        <w:tc>
          <w:tcPr>
            <w:tcW w:w="577" w:type="dxa"/>
            <w:shd w:val="clear" w:color="auto" w:fill="auto"/>
            <w:noWrap/>
            <w:vAlign w:val="bottom"/>
            <w:hideMark/>
          </w:tcPr>
          <w:p w14:paraId="735EE55F"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XIV.</w:t>
            </w:r>
          </w:p>
        </w:tc>
        <w:tc>
          <w:tcPr>
            <w:tcW w:w="5089" w:type="dxa"/>
            <w:shd w:val="clear" w:color="auto" w:fill="auto"/>
            <w:vAlign w:val="bottom"/>
            <w:hideMark/>
          </w:tcPr>
          <w:p w14:paraId="1A925B0F"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BİRLEŞME İŞLEMİ SONRASINDA GELİR OLARAK KAYDEDİLEN FAZLALIK TUTARI</w:t>
            </w:r>
          </w:p>
        </w:tc>
        <w:tc>
          <w:tcPr>
            <w:tcW w:w="726" w:type="dxa"/>
            <w:shd w:val="clear" w:color="auto" w:fill="auto"/>
            <w:noWrap/>
            <w:vAlign w:val="bottom"/>
            <w:hideMark/>
          </w:tcPr>
          <w:p w14:paraId="7BBC1780" w14:textId="77777777" w:rsidR="003F18EE" w:rsidRPr="003F18EE" w:rsidRDefault="003F18EE" w:rsidP="003F18EE">
            <w:pPr>
              <w:jc w:val="center"/>
              <w:rPr>
                <w:b/>
                <w:bCs/>
                <w:color w:val="000000"/>
                <w:sz w:val="14"/>
                <w:szCs w:val="14"/>
                <w:lang w:eastAsia="tr-TR"/>
              </w:rPr>
            </w:pPr>
          </w:p>
        </w:tc>
        <w:tc>
          <w:tcPr>
            <w:tcW w:w="1454" w:type="dxa"/>
            <w:shd w:val="clear" w:color="auto" w:fill="auto"/>
            <w:vAlign w:val="bottom"/>
            <w:hideMark/>
          </w:tcPr>
          <w:p w14:paraId="79DE8D85" w14:textId="54B5A83A" w:rsidR="003F18EE" w:rsidRPr="003F18EE" w:rsidRDefault="003F18EE" w:rsidP="003F18EE">
            <w:pPr>
              <w:jc w:val="right"/>
              <w:rPr>
                <w:b/>
                <w:bCs/>
                <w:sz w:val="14"/>
                <w:szCs w:val="14"/>
              </w:rPr>
            </w:pPr>
            <w:r w:rsidRPr="003F18EE">
              <w:rPr>
                <w:b/>
                <w:bCs/>
                <w:sz w:val="14"/>
                <w:szCs w:val="14"/>
              </w:rPr>
              <w:t>-</w:t>
            </w:r>
          </w:p>
        </w:tc>
        <w:tc>
          <w:tcPr>
            <w:tcW w:w="1453" w:type="dxa"/>
            <w:shd w:val="clear" w:color="auto" w:fill="auto"/>
            <w:vAlign w:val="bottom"/>
            <w:hideMark/>
          </w:tcPr>
          <w:p w14:paraId="69E8299D" w14:textId="3B5312AB" w:rsidR="003F18EE" w:rsidRPr="003F18EE" w:rsidRDefault="003F18EE" w:rsidP="003F18EE">
            <w:pPr>
              <w:jc w:val="right"/>
              <w:rPr>
                <w:b/>
                <w:bCs/>
              </w:rPr>
            </w:pPr>
            <w:r w:rsidRPr="003F18EE">
              <w:rPr>
                <w:b/>
                <w:bCs/>
                <w:sz w:val="14"/>
                <w:szCs w:val="14"/>
              </w:rPr>
              <w:t>-</w:t>
            </w:r>
          </w:p>
        </w:tc>
      </w:tr>
      <w:tr w:rsidR="003F18EE" w:rsidRPr="003F18EE" w14:paraId="6E792077" w14:textId="77777777" w:rsidTr="003F18EE">
        <w:trPr>
          <w:trHeight w:val="57"/>
        </w:trPr>
        <w:tc>
          <w:tcPr>
            <w:tcW w:w="577" w:type="dxa"/>
            <w:shd w:val="clear" w:color="auto" w:fill="auto"/>
            <w:noWrap/>
            <w:vAlign w:val="bottom"/>
            <w:hideMark/>
          </w:tcPr>
          <w:p w14:paraId="073A3A1D"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XV.</w:t>
            </w:r>
          </w:p>
        </w:tc>
        <w:tc>
          <w:tcPr>
            <w:tcW w:w="5089" w:type="dxa"/>
            <w:shd w:val="clear" w:color="auto" w:fill="auto"/>
            <w:vAlign w:val="bottom"/>
            <w:hideMark/>
          </w:tcPr>
          <w:p w14:paraId="5FD418C4"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ÖZKAYNAK YÖNTEMİ UYGULANAN ORTAKLIKLARDAN KÂR/ZARAR</w:t>
            </w:r>
          </w:p>
        </w:tc>
        <w:tc>
          <w:tcPr>
            <w:tcW w:w="726" w:type="dxa"/>
            <w:shd w:val="clear" w:color="auto" w:fill="auto"/>
            <w:noWrap/>
            <w:vAlign w:val="bottom"/>
            <w:hideMark/>
          </w:tcPr>
          <w:p w14:paraId="66C6F3D0" w14:textId="77777777" w:rsidR="003F18EE" w:rsidRPr="003F18EE" w:rsidRDefault="003F18EE" w:rsidP="003F18EE">
            <w:pPr>
              <w:jc w:val="center"/>
              <w:rPr>
                <w:b/>
                <w:bCs/>
                <w:color w:val="000000"/>
                <w:sz w:val="14"/>
                <w:szCs w:val="14"/>
                <w:lang w:eastAsia="tr-TR"/>
              </w:rPr>
            </w:pPr>
          </w:p>
        </w:tc>
        <w:tc>
          <w:tcPr>
            <w:tcW w:w="1454" w:type="dxa"/>
            <w:shd w:val="clear" w:color="auto" w:fill="auto"/>
            <w:vAlign w:val="bottom"/>
            <w:hideMark/>
          </w:tcPr>
          <w:p w14:paraId="79845FE1" w14:textId="1D86768B" w:rsidR="003F18EE" w:rsidRPr="003F18EE" w:rsidRDefault="003F18EE" w:rsidP="003F18EE">
            <w:pPr>
              <w:jc w:val="right"/>
              <w:rPr>
                <w:b/>
                <w:bCs/>
                <w:sz w:val="14"/>
                <w:szCs w:val="14"/>
              </w:rPr>
            </w:pPr>
            <w:r w:rsidRPr="003F18EE">
              <w:rPr>
                <w:b/>
                <w:bCs/>
                <w:sz w:val="14"/>
                <w:szCs w:val="14"/>
              </w:rPr>
              <w:t>-</w:t>
            </w:r>
          </w:p>
        </w:tc>
        <w:tc>
          <w:tcPr>
            <w:tcW w:w="1453" w:type="dxa"/>
            <w:shd w:val="clear" w:color="auto" w:fill="auto"/>
            <w:vAlign w:val="bottom"/>
            <w:hideMark/>
          </w:tcPr>
          <w:p w14:paraId="665F3B77" w14:textId="06739139" w:rsidR="003F18EE" w:rsidRPr="003F18EE" w:rsidRDefault="003F18EE" w:rsidP="003F18EE">
            <w:pPr>
              <w:jc w:val="right"/>
              <w:rPr>
                <w:b/>
                <w:bCs/>
              </w:rPr>
            </w:pPr>
            <w:r w:rsidRPr="003F18EE">
              <w:rPr>
                <w:b/>
                <w:bCs/>
                <w:sz w:val="14"/>
                <w:szCs w:val="14"/>
              </w:rPr>
              <w:t>-</w:t>
            </w:r>
          </w:p>
        </w:tc>
      </w:tr>
      <w:tr w:rsidR="003F18EE" w:rsidRPr="003F18EE" w14:paraId="45494BAF" w14:textId="77777777" w:rsidTr="003F18EE">
        <w:trPr>
          <w:trHeight w:val="57"/>
        </w:trPr>
        <w:tc>
          <w:tcPr>
            <w:tcW w:w="577" w:type="dxa"/>
            <w:shd w:val="clear" w:color="auto" w:fill="auto"/>
            <w:noWrap/>
            <w:vAlign w:val="bottom"/>
            <w:hideMark/>
          </w:tcPr>
          <w:p w14:paraId="37DF6613"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XVI.</w:t>
            </w:r>
          </w:p>
        </w:tc>
        <w:tc>
          <w:tcPr>
            <w:tcW w:w="5089" w:type="dxa"/>
            <w:shd w:val="clear" w:color="auto" w:fill="auto"/>
            <w:vAlign w:val="bottom"/>
            <w:hideMark/>
          </w:tcPr>
          <w:p w14:paraId="105BAFA9"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NET PARASAL POZİSYON KÂRI/ZARARI</w:t>
            </w:r>
          </w:p>
        </w:tc>
        <w:tc>
          <w:tcPr>
            <w:tcW w:w="726" w:type="dxa"/>
            <w:shd w:val="clear" w:color="auto" w:fill="auto"/>
            <w:noWrap/>
            <w:vAlign w:val="bottom"/>
            <w:hideMark/>
          </w:tcPr>
          <w:p w14:paraId="286EA82F" w14:textId="77777777" w:rsidR="003F18EE" w:rsidRPr="003F18EE" w:rsidRDefault="003F18EE" w:rsidP="003F18EE">
            <w:pPr>
              <w:jc w:val="center"/>
              <w:rPr>
                <w:b/>
                <w:bCs/>
                <w:color w:val="000000"/>
                <w:sz w:val="14"/>
                <w:szCs w:val="14"/>
                <w:lang w:eastAsia="tr-TR"/>
              </w:rPr>
            </w:pPr>
          </w:p>
        </w:tc>
        <w:tc>
          <w:tcPr>
            <w:tcW w:w="1454" w:type="dxa"/>
            <w:shd w:val="clear" w:color="auto" w:fill="auto"/>
            <w:vAlign w:val="bottom"/>
            <w:hideMark/>
          </w:tcPr>
          <w:p w14:paraId="3836D8FC" w14:textId="6D6E5AE3" w:rsidR="003F18EE" w:rsidRPr="003F18EE" w:rsidRDefault="003F18EE" w:rsidP="003F18EE">
            <w:pPr>
              <w:jc w:val="right"/>
              <w:rPr>
                <w:b/>
                <w:bCs/>
                <w:sz w:val="14"/>
                <w:szCs w:val="14"/>
              </w:rPr>
            </w:pPr>
            <w:r w:rsidRPr="003F18EE">
              <w:rPr>
                <w:b/>
                <w:bCs/>
                <w:sz w:val="14"/>
                <w:szCs w:val="14"/>
              </w:rPr>
              <w:t>-</w:t>
            </w:r>
          </w:p>
        </w:tc>
        <w:tc>
          <w:tcPr>
            <w:tcW w:w="1453" w:type="dxa"/>
            <w:shd w:val="clear" w:color="auto" w:fill="auto"/>
            <w:vAlign w:val="bottom"/>
            <w:hideMark/>
          </w:tcPr>
          <w:p w14:paraId="2B2F0115" w14:textId="2908CFEC" w:rsidR="003F18EE" w:rsidRPr="003F18EE" w:rsidRDefault="003F18EE" w:rsidP="003F18EE">
            <w:pPr>
              <w:jc w:val="right"/>
              <w:rPr>
                <w:b/>
                <w:bCs/>
              </w:rPr>
            </w:pPr>
            <w:r w:rsidRPr="003F18EE">
              <w:rPr>
                <w:b/>
                <w:bCs/>
                <w:sz w:val="14"/>
                <w:szCs w:val="14"/>
              </w:rPr>
              <w:t>-</w:t>
            </w:r>
          </w:p>
        </w:tc>
      </w:tr>
      <w:tr w:rsidR="003F18EE" w:rsidRPr="003F18EE" w14:paraId="03514D51" w14:textId="77777777" w:rsidTr="003F18EE">
        <w:trPr>
          <w:trHeight w:val="57"/>
        </w:trPr>
        <w:tc>
          <w:tcPr>
            <w:tcW w:w="577" w:type="dxa"/>
            <w:shd w:val="clear" w:color="auto" w:fill="auto"/>
            <w:noWrap/>
            <w:vAlign w:val="bottom"/>
            <w:hideMark/>
          </w:tcPr>
          <w:p w14:paraId="27E9563D"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XVII.</w:t>
            </w:r>
          </w:p>
        </w:tc>
        <w:tc>
          <w:tcPr>
            <w:tcW w:w="5089" w:type="dxa"/>
            <w:shd w:val="clear" w:color="auto" w:fill="auto"/>
            <w:vAlign w:val="bottom"/>
            <w:hideMark/>
          </w:tcPr>
          <w:p w14:paraId="3D9E1796"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SÜRDÜRÜLEN FAALİYETLER VERGİ ÖNCESİ K/Z (XIII+...+XVI)</w:t>
            </w:r>
          </w:p>
        </w:tc>
        <w:tc>
          <w:tcPr>
            <w:tcW w:w="726" w:type="dxa"/>
            <w:shd w:val="clear" w:color="auto" w:fill="auto"/>
            <w:noWrap/>
            <w:vAlign w:val="bottom"/>
            <w:hideMark/>
          </w:tcPr>
          <w:p w14:paraId="74FB9C85" w14:textId="77777777" w:rsidR="003F18EE" w:rsidRPr="003F18EE" w:rsidRDefault="003F18EE" w:rsidP="003F18EE">
            <w:pPr>
              <w:jc w:val="center"/>
              <w:rPr>
                <w:b/>
                <w:bCs/>
                <w:color w:val="000000"/>
                <w:sz w:val="14"/>
                <w:szCs w:val="14"/>
                <w:lang w:eastAsia="tr-TR"/>
              </w:rPr>
            </w:pPr>
            <w:r w:rsidRPr="003F18EE">
              <w:rPr>
                <w:b/>
                <w:bCs/>
                <w:color w:val="000000"/>
                <w:sz w:val="14"/>
                <w:szCs w:val="14"/>
                <w:lang w:eastAsia="tr-TR"/>
              </w:rPr>
              <w:t>(4.9.)</w:t>
            </w:r>
          </w:p>
        </w:tc>
        <w:tc>
          <w:tcPr>
            <w:tcW w:w="1454" w:type="dxa"/>
            <w:shd w:val="clear" w:color="auto" w:fill="auto"/>
            <w:vAlign w:val="bottom"/>
            <w:hideMark/>
          </w:tcPr>
          <w:p w14:paraId="73B0A202" w14:textId="7CA7F55E" w:rsidR="003F18EE" w:rsidRPr="003F18EE" w:rsidRDefault="003F18EE" w:rsidP="003F18EE">
            <w:pPr>
              <w:jc w:val="right"/>
              <w:rPr>
                <w:b/>
                <w:bCs/>
                <w:sz w:val="14"/>
                <w:szCs w:val="14"/>
              </w:rPr>
            </w:pPr>
            <w:r w:rsidRPr="00F020A3">
              <w:rPr>
                <w:b/>
                <w:bCs/>
                <w:sz w:val="14"/>
                <w:szCs w:val="14"/>
              </w:rPr>
              <w:t>(168,817)</w:t>
            </w:r>
          </w:p>
        </w:tc>
        <w:tc>
          <w:tcPr>
            <w:tcW w:w="1453" w:type="dxa"/>
            <w:shd w:val="clear" w:color="auto" w:fill="auto"/>
            <w:vAlign w:val="bottom"/>
            <w:hideMark/>
          </w:tcPr>
          <w:p w14:paraId="5A442521" w14:textId="4C18ABE3" w:rsidR="003F18EE" w:rsidRPr="003F18EE" w:rsidRDefault="003F18EE" w:rsidP="003F18EE">
            <w:pPr>
              <w:jc w:val="right"/>
              <w:rPr>
                <w:b/>
                <w:bCs/>
              </w:rPr>
            </w:pPr>
            <w:r w:rsidRPr="003F18EE">
              <w:rPr>
                <w:b/>
                <w:bCs/>
                <w:sz w:val="14"/>
                <w:szCs w:val="14"/>
              </w:rPr>
              <w:t>(100,665)</w:t>
            </w:r>
          </w:p>
        </w:tc>
      </w:tr>
      <w:tr w:rsidR="003F18EE" w:rsidRPr="003F18EE" w14:paraId="44AB892E" w14:textId="77777777" w:rsidTr="003F18EE">
        <w:trPr>
          <w:trHeight w:val="57"/>
        </w:trPr>
        <w:tc>
          <w:tcPr>
            <w:tcW w:w="577" w:type="dxa"/>
            <w:shd w:val="clear" w:color="auto" w:fill="auto"/>
            <w:noWrap/>
            <w:vAlign w:val="bottom"/>
            <w:hideMark/>
          </w:tcPr>
          <w:p w14:paraId="610FC63C"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XVIII.</w:t>
            </w:r>
          </w:p>
        </w:tc>
        <w:tc>
          <w:tcPr>
            <w:tcW w:w="5089" w:type="dxa"/>
            <w:shd w:val="clear" w:color="auto" w:fill="auto"/>
            <w:vAlign w:val="bottom"/>
            <w:hideMark/>
          </w:tcPr>
          <w:p w14:paraId="3534D347"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SÜRDÜRÜLEN FAALİYETLER VERGİ KARŞILIĞI (±)</w:t>
            </w:r>
          </w:p>
        </w:tc>
        <w:tc>
          <w:tcPr>
            <w:tcW w:w="726" w:type="dxa"/>
            <w:shd w:val="clear" w:color="auto" w:fill="auto"/>
            <w:noWrap/>
            <w:vAlign w:val="bottom"/>
            <w:hideMark/>
          </w:tcPr>
          <w:p w14:paraId="469A0F5A" w14:textId="69ED5040" w:rsidR="003F18EE" w:rsidRPr="003F18EE" w:rsidRDefault="003F18EE" w:rsidP="003F18EE">
            <w:pPr>
              <w:jc w:val="center"/>
              <w:rPr>
                <w:b/>
                <w:bCs/>
                <w:color w:val="000000"/>
                <w:sz w:val="14"/>
                <w:szCs w:val="14"/>
                <w:lang w:eastAsia="tr-TR"/>
              </w:rPr>
            </w:pPr>
            <w:r w:rsidRPr="003F18EE">
              <w:rPr>
                <w:b/>
                <w:bCs/>
                <w:color w:val="000000"/>
                <w:sz w:val="14"/>
                <w:szCs w:val="14"/>
                <w:lang w:eastAsia="tr-TR"/>
              </w:rPr>
              <w:t>(4.10.)</w:t>
            </w:r>
          </w:p>
        </w:tc>
        <w:tc>
          <w:tcPr>
            <w:tcW w:w="1454" w:type="dxa"/>
            <w:shd w:val="clear" w:color="auto" w:fill="auto"/>
            <w:vAlign w:val="bottom"/>
            <w:hideMark/>
          </w:tcPr>
          <w:p w14:paraId="1F4BD141" w14:textId="25CFF408" w:rsidR="003F18EE" w:rsidRPr="003F18EE" w:rsidRDefault="003F18EE" w:rsidP="003F18EE">
            <w:pPr>
              <w:jc w:val="right"/>
              <w:rPr>
                <w:b/>
                <w:bCs/>
                <w:sz w:val="14"/>
                <w:szCs w:val="14"/>
              </w:rPr>
            </w:pPr>
            <w:r w:rsidRPr="00F020A3">
              <w:rPr>
                <w:b/>
                <w:bCs/>
                <w:sz w:val="14"/>
                <w:szCs w:val="14"/>
              </w:rPr>
              <w:t>73,173</w:t>
            </w:r>
          </w:p>
        </w:tc>
        <w:tc>
          <w:tcPr>
            <w:tcW w:w="1453" w:type="dxa"/>
            <w:shd w:val="clear" w:color="auto" w:fill="auto"/>
            <w:vAlign w:val="bottom"/>
            <w:hideMark/>
          </w:tcPr>
          <w:p w14:paraId="3AA7711F" w14:textId="7A6B6E1C" w:rsidR="003F18EE" w:rsidRPr="003F18EE" w:rsidRDefault="003F18EE" w:rsidP="003F18EE">
            <w:pPr>
              <w:jc w:val="right"/>
              <w:rPr>
                <w:b/>
                <w:bCs/>
              </w:rPr>
            </w:pPr>
            <w:r w:rsidRPr="003F18EE">
              <w:rPr>
                <w:b/>
                <w:bCs/>
                <w:sz w:val="14"/>
                <w:szCs w:val="14"/>
              </w:rPr>
              <w:t>61,505</w:t>
            </w:r>
          </w:p>
        </w:tc>
      </w:tr>
      <w:tr w:rsidR="003F18EE" w:rsidRPr="00D5711A" w14:paraId="03C190C4" w14:textId="77777777" w:rsidTr="003F18EE">
        <w:trPr>
          <w:trHeight w:val="72"/>
        </w:trPr>
        <w:tc>
          <w:tcPr>
            <w:tcW w:w="577" w:type="dxa"/>
            <w:shd w:val="clear" w:color="auto" w:fill="auto"/>
            <w:noWrap/>
            <w:vAlign w:val="bottom"/>
            <w:hideMark/>
          </w:tcPr>
          <w:p w14:paraId="03BA782A" w14:textId="77777777" w:rsidR="003F18EE" w:rsidRPr="00D5711A" w:rsidRDefault="003F18EE" w:rsidP="003F18EE">
            <w:pPr>
              <w:rPr>
                <w:color w:val="000000"/>
                <w:sz w:val="14"/>
                <w:szCs w:val="14"/>
                <w:lang w:eastAsia="tr-TR"/>
              </w:rPr>
            </w:pPr>
            <w:r w:rsidRPr="00D5711A">
              <w:rPr>
                <w:color w:val="000000"/>
                <w:sz w:val="14"/>
                <w:szCs w:val="14"/>
                <w:lang w:eastAsia="tr-TR"/>
              </w:rPr>
              <w:t>18.1.</w:t>
            </w:r>
          </w:p>
        </w:tc>
        <w:tc>
          <w:tcPr>
            <w:tcW w:w="5089" w:type="dxa"/>
            <w:shd w:val="clear" w:color="auto" w:fill="auto"/>
            <w:vAlign w:val="bottom"/>
            <w:hideMark/>
          </w:tcPr>
          <w:p w14:paraId="23A09D8E" w14:textId="77777777" w:rsidR="003F18EE" w:rsidRPr="00D5711A" w:rsidRDefault="003F18EE" w:rsidP="003F18EE">
            <w:pPr>
              <w:rPr>
                <w:color w:val="000000"/>
                <w:sz w:val="14"/>
                <w:szCs w:val="14"/>
                <w:lang w:eastAsia="tr-TR"/>
              </w:rPr>
            </w:pPr>
            <w:r w:rsidRPr="00D5711A">
              <w:rPr>
                <w:color w:val="000000"/>
                <w:sz w:val="14"/>
                <w:szCs w:val="14"/>
                <w:lang w:eastAsia="tr-TR"/>
              </w:rPr>
              <w:t>Cari Vergi Karşılığı</w:t>
            </w:r>
          </w:p>
        </w:tc>
        <w:tc>
          <w:tcPr>
            <w:tcW w:w="726" w:type="dxa"/>
            <w:shd w:val="clear" w:color="auto" w:fill="auto"/>
            <w:noWrap/>
            <w:vAlign w:val="bottom"/>
            <w:hideMark/>
          </w:tcPr>
          <w:p w14:paraId="63C91033" w14:textId="77777777" w:rsidR="003F18EE" w:rsidRPr="00D5711A" w:rsidRDefault="003F18EE" w:rsidP="003F18EE">
            <w:pPr>
              <w:jc w:val="center"/>
              <w:rPr>
                <w:color w:val="000000"/>
                <w:sz w:val="14"/>
                <w:szCs w:val="14"/>
                <w:lang w:eastAsia="tr-TR"/>
              </w:rPr>
            </w:pPr>
          </w:p>
        </w:tc>
        <w:tc>
          <w:tcPr>
            <w:tcW w:w="1454" w:type="dxa"/>
            <w:shd w:val="clear" w:color="auto" w:fill="auto"/>
            <w:vAlign w:val="bottom"/>
            <w:hideMark/>
          </w:tcPr>
          <w:p w14:paraId="337F5689" w14:textId="443AB1D1" w:rsidR="003F18EE" w:rsidRPr="003F18EE" w:rsidRDefault="003F18EE" w:rsidP="003F18EE">
            <w:pPr>
              <w:jc w:val="right"/>
              <w:rPr>
                <w:sz w:val="14"/>
                <w:szCs w:val="14"/>
              </w:rPr>
            </w:pPr>
            <w:r w:rsidRPr="003F18EE">
              <w:rPr>
                <w:sz w:val="14"/>
                <w:szCs w:val="14"/>
              </w:rPr>
              <w:t>-</w:t>
            </w:r>
          </w:p>
        </w:tc>
        <w:tc>
          <w:tcPr>
            <w:tcW w:w="1453" w:type="dxa"/>
            <w:shd w:val="clear" w:color="auto" w:fill="auto"/>
            <w:vAlign w:val="bottom"/>
            <w:hideMark/>
          </w:tcPr>
          <w:p w14:paraId="37278FBA" w14:textId="7BD79954" w:rsidR="003F18EE" w:rsidRPr="00D5711A" w:rsidRDefault="003F18EE" w:rsidP="003F18EE">
            <w:pPr>
              <w:jc w:val="right"/>
            </w:pPr>
            <w:r w:rsidRPr="00CB1CC7">
              <w:rPr>
                <w:sz w:val="14"/>
                <w:szCs w:val="14"/>
              </w:rPr>
              <w:t>-</w:t>
            </w:r>
          </w:p>
        </w:tc>
      </w:tr>
      <w:tr w:rsidR="003F18EE" w:rsidRPr="00D5711A" w14:paraId="3D30E197" w14:textId="77777777" w:rsidTr="003F18EE">
        <w:trPr>
          <w:trHeight w:val="72"/>
        </w:trPr>
        <w:tc>
          <w:tcPr>
            <w:tcW w:w="577" w:type="dxa"/>
            <w:shd w:val="clear" w:color="auto" w:fill="auto"/>
            <w:noWrap/>
            <w:vAlign w:val="bottom"/>
            <w:hideMark/>
          </w:tcPr>
          <w:p w14:paraId="33DB598A" w14:textId="77777777" w:rsidR="003F18EE" w:rsidRPr="00D5711A" w:rsidRDefault="003F18EE" w:rsidP="003F18EE">
            <w:pPr>
              <w:rPr>
                <w:color w:val="000000"/>
                <w:sz w:val="14"/>
                <w:szCs w:val="14"/>
                <w:lang w:eastAsia="tr-TR"/>
              </w:rPr>
            </w:pPr>
            <w:r w:rsidRPr="00D5711A">
              <w:rPr>
                <w:color w:val="000000"/>
                <w:sz w:val="14"/>
                <w:szCs w:val="14"/>
                <w:lang w:eastAsia="tr-TR"/>
              </w:rPr>
              <w:t>18.2.</w:t>
            </w:r>
          </w:p>
        </w:tc>
        <w:tc>
          <w:tcPr>
            <w:tcW w:w="5089" w:type="dxa"/>
            <w:shd w:val="clear" w:color="auto" w:fill="auto"/>
            <w:vAlign w:val="bottom"/>
            <w:hideMark/>
          </w:tcPr>
          <w:p w14:paraId="0106CEAA" w14:textId="77777777" w:rsidR="003F18EE" w:rsidRPr="00D5711A" w:rsidRDefault="003F18EE" w:rsidP="003F18EE">
            <w:pPr>
              <w:rPr>
                <w:color w:val="000000"/>
                <w:sz w:val="14"/>
                <w:szCs w:val="14"/>
                <w:lang w:eastAsia="tr-TR"/>
              </w:rPr>
            </w:pPr>
            <w:r w:rsidRPr="00D5711A">
              <w:rPr>
                <w:color w:val="000000"/>
                <w:sz w:val="14"/>
                <w:szCs w:val="14"/>
                <w:lang w:eastAsia="tr-TR"/>
              </w:rPr>
              <w:t>Ertelenmiş Vergi Gider Etkisi (+)</w:t>
            </w:r>
          </w:p>
        </w:tc>
        <w:tc>
          <w:tcPr>
            <w:tcW w:w="726" w:type="dxa"/>
            <w:shd w:val="clear" w:color="auto" w:fill="auto"/>
            <w:noWrap/>
            <w:vAlign w:val="bottom"/>
            <w:hideMark/>
          </w:tcPr>
          <w:p w14:paraId="7D3306D4" w14:textId="77777777" w:rsidR="003F18EE" w:rsidRPr="00D5711A" w:rsidRDefault="003F18EE" w:rsidP="003F18EE">
            <w:pPr>
              <w:jc w:val="center"/>
              <w:rPr>
                <w:color w:val="000000"/>
                <w:sz w:val="14"/>
                <w:szCs w:val="14"/>
                <w:lang w:eastAsia="tr-TR"/>
              </w:rPr>
            </w:pPr>
          </w:p>
        </w:tc>
        <w:tc>
          <w:tcPr>
            <w:tcW w:w="1454" w:type="dxa"/>
            <w:shd w:val="clear" w:color="auto" w:fill="auto"/>
            <w:vAlign w:val="bottom"/>
            <w:hideMark/>
          </w:tcPr>
          <w:p w14:paraId="2999E044" w14:textId="6056597C" w:rsidR="003F18EE" w:rsidRPr="003F18EE" w:rsidRDefault="003F18EE" w:rsidP="003F18EE">
            <w:pPr>
              <w:jc w:val="right"/>
              <w:rPr>
                <w:sz w:val="14"/>
                <w:szCs w:val="14"/>
              </w:rPr>
            </w:pPr>
            <w:r w:rsidRPr="00F020A3">
              <w:rPr>
                <w:sz w:val="14"/>
                <w:szCs w:val="14"/>
              </w:rPr>
              <w:t>5,797</w:t>
            </w:r>
          </w:p>
        </w:tc>
        <w:tc>
          <w:tcPr>
            <w:tcW w:w="1453" w:type="dxa"/>
            <w:shd w:val="clear" w:color="auto" w:fill="auto"/>
            <w:vAlign w:val="bottom"/>
            <w:hideMark/>
          </w:tcPr>
          <w:p w14:paraId="0F3D4947" w14:textId="4F0DE25A" w:rsidR="003F18EE" w:rsidRPr="00D5711A" w:rsidRDefault="003F18EE" w:rsidP="003F18EE">
            <w:pPr>
              <w:jc w:val="right"/>
            </w:pPr>
            <w:r w:rsidRPr="00CB1CC7">
              <w:rPr>
                <w:sz w:val="14"/>
                <w:szCs w:val="14"/>
              </w:rPr>
              <w:t>7,501</w:t>
            </w:r>
          </w:p>
        </w:tc>
      </w:tr>
      <w:tr w:rsidR="003F18EE" w:rsidRPr="00D5711A" w14:paraId="672AE5F3" w14:textId="77777777" w:rsidTr="003F18EE">
        <w:trPr>
          <w:trHeight w:val="72"/>
        </w:trPr>
        <w:tc>
          <w:tcPr>
            <w:tcW w:w="577" w:type="dxa"/>
            <w:shd w:val="clear" w:color="auto" w:fill="auto"/>
            <w:noWrap/>
            <w:vAlign w:val="bottom"/>
            <w:hideMark/>
          </w:tcPr>
          <w:p w14:paraId="174B2B8F" w14:textId="77777777" w:rsidR="003F18EE" w:rsidRPr="00D5711A" w:rsidRDefault="003F18EE" w:rsidP="003F18EE">
            <w:pPr>
              <w:rPr>
                <w:color w:val="000000"/>
                <w:sz w:val="14"/>
                <w:szCs w:val="14"/>
                <w:lang w:eastAsia="tr-TR"/>
              </w:rPr>
            </w:pPr>
            <w:r w:rsidRPr="00D5711A">
              <w:rPr>
                <w:color w:val="000000"/>
                <w:sz w:val="14"/>
                <w:szCs w:val="14"/>
                <w:lang w:eastAsia="tr-TR"/>
              </w:rPr>
              <w:t>18.3.</w:t>
            </w:r>
          </w:p>
        </w:tc>
        <w:tc>
          <w:tcPr>
            <w:tcW w:w="5089" w:type="dxa"/>
            <w:shd w:val="clear" w:color="auto" w:fill="auto"/>
            <w:vAlign w:val="bottom"/>
            <w:hideMark/>
          </w:tcPr>
          <w:p w14:paraId="39D2CE4A" w14:textId="77777777" w:rsidR="003F18EE" w:rsidRPr="00D5711A" w:rsidRDefault="003F18EE" w:rsidP="003F18EE">
            <w:pPr>
              <w:rPr>
                <w:color w:val="000000"/>
                <w:sz w:val="14"/>
                <w:szCs w:val="14"/>
                <w:lang w:eastAsia="tr-TR"/>
              </w:rPr>
            </w:pPr>
            <w:r w:rsidRPr="00D5711A">
              <w:rPr>
                <w:color w:val="000000"/>
                <w:sz w:val="14"/>
                <w:szCs w:val="14"/>
                <w:lang w:eastAsia="tr-TR"/>
              </w:rPr>
              <w:t>Ertelenmiş Vergi Gelir Etkisi (-)</w:t>
            </w:r>
          </w:p>
        </w:tc>
        <w:tc>
          <w:tcPr>
            <w:tcW w:w="726" w:type="dxa"/>
            <w:shd w:val="clear" w:color="auto" w:fill="auto"/>
            <w:noWrap/>
            <w:vAlign w:val="bottom"/>
            <w:hideMark/>
          </w:tcPr>
          <w:p w14:paraId="6740AF58" w14:textId="77777777" w:rsidR="003F18EE" w:rsidRPr="00D5711A" w:rsidRDefault="003F18EE" w:rsidP="003F18EE">
            <w:pPr>
              <w:jc w:val="center"/>
              <w:rPr>
                <w:color w:val="000000"/>
                <w:sz w:val="14"/>
                <w:szCs w:val="14"/>
                <w:lang w:eastAsia="tr-TR"/>
              </w:rPr>
            </w:pPr>
          </w:p>
        </w:tc>
        <w:tc>
          <w:tcPr>
            <w:tcW w:w="1454" w:type="dxa"/>
            <w:shd w:val="clear" w:color="auto" w:fill="auto"/>
            <w:vAlign w:val="bottom"/>
            <w:hideMark/>
          </w:tcPr>
          <w:p w14:paraId="3793A13B" w14:textId="30825240" w:rsidR="003F18EE" w:rsidRPr="003F18EE" w:rsidRDefault="003F18EE" w:rsidP="003F18EE">
            <w:pPr>
              <w:jc w:val="right"/>
              <w:rPr>
                <w:sz w:val="14"/>
                <w:szCs w:val="14"/>
              </w:rPr>
            </w:pPr>
            <w:r w:rsidRPr="00F020A3">
              <w:rPr>
                <w:sz w:val="14"/>
                <w:szCs w:val="14"/>
              </w:rPr>
              <w:t>78,970</w:t>
            </w:r>
          </w:p>
        </w:tc>
        <w:tc>
          <w:tcPr>
            <w:tcW w:w="1453" w:type="dxa"/>
            <w:shd w:val="clear" w:color="auto" w:fill="auto"/>
            <w:vAlign w:val="bottom"/>
            <w:hideMark/>
          </w:tcPr>
          <w:p w14:paraId="359D1B3E" w14:textId="4C56A805" w:rsidR="003F18EE" w:rsidRPr="00D5711A" w:rsidRDefault="003F18EE" w:rsidP="003F18EE">
            <w:pPr>
              <w:jc w:val="right"/>
            </w:pPr>
            <w:r w:rsidRPr="00217E60">
              <w:rPr>
                <w:sz w:val="14"/>
                <w:szCs w:val="14"/>
              </w:rPr>
              <w:t>69,006</w:t>
            </w:r>
          </w:p>
        </w:tc>
      </w:tr>
      <w:tr w:rsidR="003F18EE" w:rsidRPr="003F18EE" w14:paraId="2727A116" w14:textId="77777777" w:rsidTr="003F18EE">
        <w:trPr>
          <w:trHeight w:val="57"/>
        </w:trPr>
        <w:tc>
          <w:tcPr>
            <w:tcW w:w="577" w:type="dxa"/>
            <w:shd w:val="clear" w:color="auto" w:fill="auto"/>
            <w:noWrap/>
            <w:vAlign w:val="bottom"/>
            <w:hideMark/>
          </w:tcPr>
          <w:p w14:paraId="73C47F9A"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XIX.</w:t>
            </w:r>
          </w:p>
        </w:tc>
        <w:tc>
          <w:tcPr>
            <w:tcW w:w="5089" w:type="dxa"/>
            <w:shd w:val="clear" w:color="auto" w:fill="auto"/>
            <w:vAlign w:val="bottom"/>
            <w:hideMark/>
          </w:tcPr>
          <w:p w14:paraId="54603F77"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SÜRDÜRÜLEN FAALİYETLER DÖNEM NET K/Z (XVII±XVIII)</w:t>
            </w:r>
          </w:p>
        </w:tc>
        <w:tc>
          <w:tcPr>
            <w:tcW w:w="726" w:type="dxa"/>
            <w:shd w:val="clear" w:color="auto" w:fill="auto"/>
            <w:noWrap/>
            <w:vAlign w:val="bottom"/>
            <w:hideMark/>
          </w:tcPr>
          <w:p w14:paraId="0B6F9046" w14:textId="77777777" w:rsidR="003F18EE" w:rsidRPr="003F18EE" w:rsidRDefault="003F18EE" w:rsidP="003F18EE">
            <w:pPr>
              <w:jc w:val="center"/>
              <w:rPr>
                <w:b/>
                <w:bCs/>
                <w:color w:val="000000"/>
                <w:sz w:val="14"/>
                <w:szCs w:val="14"/>
                <w:lang w:eastAsia="tr-TR"/>
              </w:rPr>
            </w:pPr>
            <w:r w:rsidRPr="003F18EE">
              <w:rPr>
                <w:b/>
                <w:bCs/>
                <w:color w:val="000000"/>
                <w:sz w:val="14"/>
                <w:szCs w:val="14"/>
                <w:lang w:eastAsia="tr-TR"/>
              </w:rPr>
              <w:t>(4.11.)</w:t>
            </w:r>
          </w:p>
        </w:tc>
        <w:tc>
          <w:tcPr>
            <w:tcW w:w="1454" w:type="dxa"/>
            <w:shd w:val="clear" w:color="auto" w:fill="auto"/>
            <w:vAlign w:val="bottom"/>
            <w:hideMark/>
          </w:tcPr>
          <w:p w14:paraId="51FE9150" w14:textId="42A5C9D8" w:rsidR="003F18EE" w:rsidRPr="003F18EE" w:rsidRDefault="003F18EE" w:rsidP="003F18EE">
            <w:pPr>
              <w:jc w:val="right"/>
              <w:rPr>
                <w:b/>
                <w:bCs/>
                <w:sz w:val="14"/>
                <w:szCs w:val="14"/>
              </w:rPr>
            </w:pPr>
            <w:r w:rsidRPr="00F020A3">
              <w:rPr>
                <w:b/>
                <w:bCs/>
                <w:sz w:val="14"/>
                <w:szCs w:val="14"/>
              </w:rPr>
              <w:t>(95,644)</w:t>
            </w:r>
          </w:p>
        </w:tc>
        <w:tc>
          <w:tcPr>
            <w:tcW w:w="1453" w:type="dxa"/>
            <w:shd w:val="clear" w:color="auto" w:fill="auto"/>
            <w:vAlign w:val="bottom"/>
            <w:hideMark/>
          </w:tcPr>
          <w:p w14:paraId="2E1999A2" w14:textId="34C1E882" w:rsidR="003F18EE" w:rsidRPr="003F18EE" w:rsidRDefault="003F18EE" w:rsidP="003F18EE">
            <w:pPr>
              <w:jc w:val="right"/>
              <w:rPr>
                <w:b/>
                <w:bCs/>
              </w:rPr>
            </w:pPr>
            <w:r w:rsidRPr="003F18EE">
              <w:rPr>
                <w:b/>
                <w:bCs/>
                <w:sz w:val="14"/>
                <w:szCs w:val="14"/>
              </w:rPr>
              <w:t>(39,160)</w:t>
            </w:r>
          </w:p>
        </w:tc>
      </w:tr>
      <w:tr w:rsidR="003F18EE" w:rsidRPr="003F18EE" w14:paraId="6A4495F2" w14:textId="77777777" w:rsidTr="003F18EE">
        <w:trPr>
          <w:trHeight w:val="57"/>
        </w:trPr>
        <w:tc>
          <w:tcPr>
            <w:tcW w:w="577" w:type="dxa"/>
            <w:shd w:val="clear" w:color="auto" w:fill="auto"/>
            <w:noWrap/>
            <w:vAlign w:val="bottom"/>
            <w:hideMark/>
          </w:tcPr>
          <w:p w14:paraId="365B9C8A"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XX.</w:t>
            </w:r>
          </w:p>
        </w:tc>
        <w:tc>
          <w:tcPr>
            <w:tcW w:w="5089" w:type="dxa"/>
            <w:shd w:val="clear" w:color="auto" w:fill="auto"/>
            <w:vAlign w:val="bottom"/>
            <w:hideMark/>
          </w:tcPr>
          <w:p w14:paraId="739121E9"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DURDURULAN FAALİYETLERDEN GELİRLER</w:t>
            </w:r>
          </w:p>
        </w:tc>
        <w:tc>
          <w:tcPr>
            <w:tcW w:w="726" w:type="dxa"/>
            <w:shd w:val="clear" w:color="auto" w:fill="auto"/>
            <w:noWrap/>
            <w:vAlign w:val="bottom"/>
            <w:hideMark/>
          </w:tcPr>
          <w:p w14:paraId="21CEE84C" w14:textId="77777777" w:rsidR="003F18EE" w:rsidRPr="003F18EE" w:rsidRDefault="003F18EE" w:rsidP="003F18EE">
            <w:pPr>
              <w:jc w:val="center"/>
              <w:rPr>
                <w:b/>
                <w:bCs/>
                <w:color w:val="000000"/>
                <w:sz w:val="14"/>
                <w:szCs w:val="14"/>
                <w:lang w:eastAsia="tr-TR"/>
              </w:rPr>
            </w:pPr>
          </w:p>
        </w:tc>
        <w:tc>
          <w:tcPr>
            <w:tcW w:w="1454" w:type="dxa"/>
            <w:shd w:val="clear" w:color="auto" w:fill="auto"/>
            <w:vAlign w:val="bottom"/>
            <w:hideMark/>
          </w:tcPr>
          <w:p w14:paraId="19B280CE" w14:textId="63799972" w:rsidR="003F18EE" w:rsidRPr="003F18EE" w:rsidRDefault="003F18EE" w:rsidP="003F18EE">
            <w:pPr>
              <w:jc w:val="right"/>
              <w:rPr>
                <w:b/>
                <w:bCs/>
                <w:sz w:val="14"/>
                <w:szCs w:val="14"/>
              </w:rPr>
            </w:pPr>
            <w:r w:rsidRPr="003F18EE">
              <w:rPr>
                <w:b/>
                <w:bCs/>
                <w:sz w:val="14"/>
                <w:szCs w:val="14"/>
              </w:rPr>
              <w:t>-</w:t>
            </w:r>
          </w:p>
        </w:tc>
        <w:tc>
          <w:tcPr>
            <w:tcW w:w="1453" w:type="dxa"/>
            <w:shd w:val="clear" w:color="auto" w:fill="auto"/>
            <w:vAlign w:val="bottom"/>
            <w:hideMark/>
          </w:tcPr>
          <w:p w14:paraId="70042677" w14:textId="6CC89FCE" w:rsidR="003F18EE" w:rsidRPr="003F18EE" w:rsidRDefault="003F18EE" w:rsidP="003F18EE">
            <w:pPr>
              <w:jc w:val="right"/>
              <w:rPr>
                <w:b/>
                <w:bCs/>
              </w:rPr>
            </w:pPr>
            <w:r w:rsidRPr="003F18EE">
              <w:rPr>
                <w:b/>
                <w:bCs/>
                <w:sz w:val="14"/>
                <w:szCs w:val="14"/>
              </w:rPr>
              <w:t>-</w:t>
            </w:r>
          </w:p>
        </w:tc>
      </w:tr>
      <w:tr w:rsidR="003F18EE" w:rsidRPr="00D5711A" w14:paraId="6BCB5530" w14:textId="77777777" w:rsidTr="003F18EE">
        <w:trPr>
          <w:trHeight w:val="72"/>
        </w:trPr>
        <w:tc>
          <w:tcPr>
            <w:tcW w:w="577" w:type="dxa"/>
            <w:shd w:val="clear" w:color="auto" w:fill="auto"/>
            <w:noWrap/>
            <w:vAlign w:val="bottom"/>
            <w:hideMark/>
          </w:tcPr>
          <w:p w14:paraId="64394259" w14:textId="77777777" w:rsidR="003F18EE" w:rsidRPr="00D5711A" w:rsidRDefault="003F18EE" w:rsidP="003F18EE">
            <w:pPr>
              <w:rPr>
                <w:color w:val="000000"/>
                <w:sz w:val="14"/>
                <w:szCs w:val="14"/>
                <w:lang w:eastAsia="tr-TR"/>
              </w:rPr>
            </w:pPr>
            <w:r w:rsidRPr="00D5711A">
              <w:rPr>
                <w:color w:val="000000"/>
                <w:sz w:val="14"/>
                <w:szCs w:val="14"/>
                <w:lang w:eastAsia="tr-TR"/>
              </w:rPr>
              <w:t>20.1.</w:t>
            </w:r>
          </w:p>
        </w:tc>
        <w:tc>
          <w:tcPr>
            <w:tcW w:w="5089" w:type="dxa"/>
            <w:shd w:val="clear" w:color="auto" w:fill="auto"/>
            <w:vAlign w:val="bottom"/>
            <w:hideMark/>
          </w:tcPr>
          <w:p w14:paraId="03B33D95" w14:textId="77777777" w:rsidR="003F18EE" w:rsidRPr="00D5711A" w:rsidRDefault="003F18EE" w:rsidP="003F18EE">
            <w:pPr>
              <w:rPr>
                <w:color w:val="000000"/>
                <w:sz w:val="14"/>
                <w:szCs w:val="14"/>
                <w:lang w:eastAsia="tr-TR"/>
              </w:rPr>
            </w:pPr>
            <w:r w:rsidRPr="00D5711A">
              <w:rPr>
                <w:color w:val="000000"/>
                <w:sz w:val="14"/>
                <w:szCs w:val="14"/>
                <w:lang w:eastAsia="tr-TR"/>
              </w:rPr>
              <w:t>Satış Amaçlı Elde Tutulan Duran Varlık Gelirleri</w:t>
            </w:r>
          </w:p>
        </w:tc>
        <w:tc>
          <w:tcPr>
            <w:tcW w:w="726" w:type="dxa"/>
            <w:shd w:val="clear" w:color="auto" w:fill="auto"/>
            <w:noWrap/>
            <w:vAlign w:val="bottom"/>
            <w:hideMark/>
          </w:tcPr>
          <w:p w14:paraId="0E4E2A2A" w14:textId="77777777" w:rsidR="003F18EE" w:rsidRPr="00D5711A" w:rsidRDefault="003F18EE" w:rsidP="003F18EE">
            <w:pPr>
              <w:jc w:val="center"/>
              <w:rPr>
                <w:color w:val="000000"/>
                <w:sz w:val="14"/>
                <w:szCs w:val="14"/>
                <w:lang w:eastAsia="tr-TR"/>
              </w:rPr>
            </w:pPr>
          </w:p>
        </w:tc>
        <w:tc>
          <w:tcPr>
            <w:tcW w:w="1454" w:type="dxa"/>
            <w:shd w:val="clear" w:color="auto" w:fill="auto"/>
            <w:vAlign w:val="bottom"/>
            <w:hideMark/>
          </w:tcPr>
          <w:p w14:paraId="67B4471A" w14:textId="6E8AFB86" w:rsidR="003F18EE" w:rsidRPr="003F18EE" w:rsidRDefault="003F18EE" w:rsidP="003F18EE">
            <w:pPr>
              <w:jc w:val="right"/>
              <w:rPr>
                <w:sz w:val="14"/>
                <w:szCs w:val="14"/>
              </w:rPr>
            </w:pPr>
            <w:r w:rsidRPr="003F18EE">
              <w:rPr>
                <w:sz w:val="14"/>
                <w:szCs w:val="14"/>
              </w:rPr>
              <w:t>-</w:t>
            </w:r>
          </w:p>
        </w:tc>
        <w:tc>
          <w:tcPr>
            <w:tcW w:w="1453" w:type="dxa"/>
            <w:shd w:val="clear" w:color="auto" w:fill="auto"/>
            <w:vAlign w:val="bottom"/>
            <w:hideMark/>
          </w:tcPr>
          <w:p w14:paraId="0A1892FB" w14:textId="23651DCD" w:rsidR="003F18EE" w:rsidRPr="00D5711A" w:rsidRDefault="003F18EE" w:rsidP="003F18EE">
            <w:pPr>
              <w:jc w:val="right"/>
            </w:pPr>
            <w:r w:rsidRPr="00CB1CC7">
              <w:rPr>
                <w:sz w:val="14"/>
                <w:szCs w:val="14"/>
              </w:rPr>
              <w:t>-</w:t>
            </w:r>
          </w:p>
        </w:tc>
      </w:tr>
      <w:tr w:rsidR="003F18EE" w:rsidRPr="00D5711A" w14:paraId="23278F1F" w14:textId="77777777" w:rsidTr="003F18EE">
        <w:trPr>
          <w:trHeight w:val="72"/>
        </w:trPr>
        <w:tc>
          <w:tcPr>
            <w:tcW w:w="577" w:type="dxa"/>
            <w:shd w:val="clear" w:color="auto" w:fill="auto"/>
            <w:noWrap/>
            <w:vAlign w:val="bottom"/>
            <w:hideMark/>
          </w:tcPr>
          <w:p w14:paraId="72900081" w14:textId="77777777" w:rsidR="003F18EE" w:rsidRPr="00D5711A" w:rsidRDefault="003F18EE" w:rsidP="003F18EE">
            <w:pPr>
              <w:rPr>
                <w:color w:val="000000"/>
                <w:sz w:val="14"/>
                <w:szCs w:val="14"/>
                <w:lang w:eastAsia="tr-TR"/>
              </w:rPr>
            </w:pPr>
            <w:r w:rsidRPr="00D5711A">
              <w:rPr>
                <w:color w:val="000000"/>
                <w:sz w:val="14"/>
                <w:szCs w:val="14"/>
                <w:lang w:eastAsia="tr-TR"/>
              </w:rPr>
              <w:t>20.2.</w:t>
            </w:r>
          </w:p>
        </w:tc>
        <w:tc>
          <w:tcPr>
            <w:tcW w:w="5089" w:type="dxa"/>
            <w:shd w:val="clear" w:color="auto" w:fill="auto"/>
            <w:vAlign w:val="bottom"/>
            <w:hideMark/>
          </w:tcPr>
          <w:p w14:paraId="19704EA0" w14:textId="77777777" w:rsidR="003F18EE" w:rsidRPr="00D5711A" w:rsidRDefault="003F18EE" w:rsidP="003F18EE">
            <w:pPr>
              <w:rPr>
                <w:color w:val="000000"/>
                <w:sz w:val="14"/>
                <w:szCs w:val="14"/>
                <w:lang w:eastAsia="tr-TR"/>
              </w:rPr>
            </w:pPr>
            <w:r w:rsidRPr="00D5711A">
              <w:rPr>
                <w:color w:val="000000"/>
                <w:sz w:val="14"/>
                <w:szCs w:val="14"/>
                <w:lang w:eastAsia="tr-TR"/>
              </w:rPr>
              <w:t>İştirak, Bağlı Ortaklık ve Birlikte Kontrol Edilen Ortaklıklar (İş Ort.) Satış Karları</w:t>
            </w:r>
          </w:p>
        </w:tc>
        <w:tc>
          <w:tcPr>
            <w:tcW w:w="726" w:type="dxa"/>
            <w:shd w:val="clear" w:color="auto" w:fill="auto"/>
            <w:noWrap/>
            <w:vAlign w:val="bottom"/>
            <w:hideMark/>
          </w:tcPr>
          <w:p w14:paraId="04850A0C" w14:textId="77777777" w:rsidR="003F18EE" w:rsidRPr="00D5711A" w:rsidRDefault="003F18EE" w:rsidP="003F18EE">
            <w:pPr>
              <w:jc w:val="center"/>
              <w:rPr>
                <w:color w:val="000000"/>
                <w:sz w:val="14"/>
                <w:szCs w:val="14"/>
                <w:lang w:eastAsia="tr-TR"/>
              </w:rPr>
            </w:pPr>
          </w:p>
        </w:tc>
        <w:tc>
          <w:tcPr>
            <w:tcW w:w="1454" w:type="dxa"/>
            <w:shd w:val="clear" w:color="auto" w:fill="auto"/>
            <w:vAlign w:val="bottom"/>
            <w:hideMark/>
          </w:tcPr>
          <w:p w14:paraId="7EDF317E" w14:textId="07F8651D" w:rsidR="003F18EE" w:rsidRPr="003F18EE" w:rsidRDefault="003F18EE" w:rsidP="003F18EE">
            <w:pPr>
              <w:jc w:val="right"/>
              <w:rPr>
                <w:sz w:val="14"/>
                <w:szCs w:val="14"/>
              </w:rPr>
            </w:pPr>
            <w:r w:rsidRPr="003F18EE">
              <w:rPr>
                <w:sz w:val="14"/>
                <w:szCs w:val="14"/>
              </w:rPr>
              <w:t>-</w:t>
            </w:r>
          </w:p>
        </w:tc>
        <w:tc>
          <w:tcPr>
            <w:tcW w:w="1453" w:type="dxa"/>
            <w:shd w:val="clear" w:color="auto" w:fill="auto"/>
            <w:vAlign w:val="bottom"/>
            <w:hideMark/>
          </w:tcPr>
          <w:p w14:paraId="537AA562" w14:textId="01A868CE" w:rsidR="003F18EE" w:rsidRPr="00D5711A" w:rsidRDefault="003F18EE" w:rsidP="003F18EE">
            <w:pPr>
              <w:jc w:val="right"/>
            </w:pPr>
            <w:r w:rsidRPr="00CB1CC7">
              <w:rPr>
                <w:sz w:val="14"/>
                <w:szCs w:val="14"/>
              </w:rPr>
              <w:t>-</w:t>
            </w:r>
          </w:p>
        </w:tc>
      </w:tr>
      <w:tr w:rsidR="003F18EE" w:rsidRPr="00D5711A" w14:paraId="093DF810" w14:textId="77777777" w:rsidTr="003F18EE">
        <w:trPr>
          <w:trHeight w:val="72"/>
        </w:trPr>
        <w:tc>
          <w:tcPr>
            <w:tcW w:w="577" w:type="dxa"/>
            <w:shd w:val="clear" w:color="auto" w:fill="auto"/>
            <w:noWrap/>
            <w:vAlign w:val="bottom"/>
            <w:hideMark/>
          </w:tcPr>
          <w:p w14:paraId="3FAA6F07" w14:textId="77777777" w:rsidR="003F18EE" w:rsidRPr="00D5711A" w:rsidRDefault="003F18EE" w:rsidP="003F18EE">
            <w:pPr>
              <w:rPr>
                <w:color w:val="000000"/>
                <w:sz w:val="14"/>
                <w:szCs w:val="14"/>
                <w:lang w:eastAsia="tr-TR"/>
              </w:rPr>
            </w:pPr>
            <w:r w:rsidRPr="00D5711A">
              <w:rPr>
                <w:color w:val="000000"/>
                <w:sz w:val="14"/>
                <w:szCs w:val="14"/>
                <w:lang w:eastAsia="tr-TR"/>
              </w:rPr>
              <w:t>20.3.</w:t>
            </w:r>
          </w:p>
        </w:tc>
        <w:tc>
          <w:tcPr>
            <w:tcW w:w="5089" w:type="dxa"/>
            <w:shd w:val="clear" w:color="auto" w:fill="auto"/>
            <w:vAlign w:val="bottom"/>
            <w:hideMark/>
          </w:tcPr>
          <w:p w14:paraId="0872466C" w14:textId="77777777" w:rsidR="003F18EE" w:rsidRPr="00D5711A" w:rsidRDefault="003F18EE" w:rsidP="003F18EE">
            <w:pPr>
              <w:rPr>
                <w:color w:val="000000"/>
                <w:sz w:val="14"/>
                <w:szCs w:val="14"/>
                <w:lang w:eastAsia="tr-TR"/>
              </w:rPr>
            </w:pPr>
            <w:r w:rsidRPr="00D5711A">
              <w:rPr>
                <w:color w:val="000000"/>
                <w:sz w:val="14"/>
                <w:szCs w:val="14"/>
                <w:lang w:eastAsia="tr-TR"/>
              </w:rPr>
              <w:t>Diğer Durdurulan Faaliyet Gelirleri</w:t>
            </w:r>
          </w:p>
        </w:tc>
        <w:tc>
          <w:tcPr>
            <w:tcW w:w="726" w:type="dxa"/>
            <w:shd w:val="clear" w:color="auto" w:fill="auto"/>
            <w:noWrap/>
            <w:vAlign w:val="bottom"/>
            <w:hideMark/>
          </w:tcPr>
          <w:p w14:paraId="23045FC6" w14:textId="77777777" w:rsidR="003F18EE" w:rsidRPr="00D5711A" w:rsidRDefault="003F18EE" w:rsidP="003F18EE">
            <w:pPr>
              <w:jc w:val="center"/>
              <w:rPr>
                <w:color w:val="000000"/>
                <w:sz w:val="14"/>
                <w:szCs w:val="14"/>
                <w:lang w:eastAsia="tr-TR"/>
              </w:rPr>
            </w:pPr>
          </w:p>
        </w:tc>
        <w:tc>
          <w:tcPr>
            <w:tcW w:w="1454" w:type="dxa"/>
            <w:shd w:val="clear" w:color="auto" w:fill="auto"/>
            <w:vAlign w:val="bottom"/>
            <w:hideMark/>
          </w:tcPr>
          <w:p w14:paraId="79DAEDCB" w14:textId="79623974" w:rsidR="003F18EE" w:rsidRPr="003F18EE" w:rsidRDefault="003F18EE" w:rsidP="003F18EE">
            <w:pPr>
              <w:jc w:val="right"/>
              <w:rPr>
                <w:sz w:val="14"/>
                <w:szCs w:val="14"/>
              </w:rPr>
            </w:pPr>
            <w:r w:rsidRPr="003F18EE">
              <w:rPr>
                <w:sz w:val="14"/>
                <w:szCs w:val="14"/>
              </w:rPr>
              <w:t>-</w:t>
            </w:r>
          </w:p>
        </w:tc>
        <w:tc>
          <w:tcPr>
            <w:tcW w:w="1453" w:type="dxa"/>
            <w:shd w:val="clear" w:color="auto" w:fill="auto"/>
            <w:vAlign w:val="bottom"/>
            <w:hideMark/>
          </w:tcPr>
          <w:p w14:paraId="5EE16DCB" w14:textId="2A3BD084" w:rsidR="003F18EE" w:rsidRPr="00D5711A" w:rsidRDefault="003F18EE" w:rsidP="003F18EE">
            <w:pPr>
              <w:jc w:val="right"/>
            </w:pPr>
            <w:r w:rsidRPr="00CB1CC7">
              <w:rPr>
                <w:sz w:val="14"/>
                <w:szCs w:val="14"/>
              </w:rPr>
              <w:t>-</w:t>
            </w:r>
          </w:p>
        </w:tc>
      </w:tr>
      <w:tr w:rsidR="003F18EE" w:rsidRPr="003F18EE" w14:paraId="7B34D968" w14:textId="77777777" w:rsidTr="003F18EE">
        <w:trPr>
          <w:trHeight w:val="57"/>
        </w:trPr>
        <w:tc>
          <w:tcPr>
            <w:tcW w:w="577" w:type="dxa"/>
            <w:shd w:val="clear" w:color="auto" w:fill="auto"/>
            <w:noWrap/>
            <w:vAlign w:val="bottom"/>
            <w:hideMark/>
          </w:tcPr>
          <w:p w14:paraId="29624632"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XXI.</w:t>
            </w:r>
          </w:p>
        </w:tc>
        <w:tc>
          <w:tcPr>
            <w:tcW w:w="5089" w:type="dxa"/>
            <w:shd w:val="clear" w:color="auto" w:fill="auto"/>
            <w:vAlign w:val="bottom"/>
            <w:hideMark/>
          </w:tcPr>
          <w:p w14:paraId="3A2BB179"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DURDURULAN FAALİYETLERDEN GİDERLER (-)</w:t>
            </w:r>
          </w:p>
        </w:tc>
        <w:tc>
          <w:tcPr>
            <w:tcW w:w="726" w:type="dxa"/>
            <w:shd w:val="clear" w:color="auto" w:fill="auto"/>
            <w:noWrap/>
            <w:vAlign w:val="bottom"/>
            <w:hideMark/>
          </w:tcPr>
          <w:p w14:paraId="39444979" w14:textId="77777777" w:rsidR="003F18EE" w:rsidRPr="003F18EE" w:rsidRDefault="003F18EE" w:rsidP="003F18EE">
            <w:pPr>
              <w:jc w:val="center"/>
              <w:rPr>
                <w:b/>
                <w:bCs/>
                <w:color w:val="000000"/>
                <w:sz w:val="14"/>
                <w:szCs w:val="14"/>
                <w:lang w:eastAsia="tr-TR"/>
              </w:rPr>
            </w:pPr>
          </w:p>
        </w:tc>
        <w:tc>
          <w:tcPr>
            <w:tcW w:w="1454" w:type="dxa"/>
            <w:shd w:val="clear" w:color="auto" w:fill="auto"/>
            <w:vAlign w:val="bottom"/>
            <w:hideMark/>
          </w:tcPr>
          <w:p w14:paraId="0BC36A9F" w14:textId="519874A4" w:rsidR="003F18EE" w:rsidRPr="003F18EE" w:rsidRDefault="003F18EE" w:rsidP="003F18EE">
            <w:pPr>
              <w:jc w:val="right"/>
              <w:rPr>
                <w:b/>
                <w:bCs/>
                <w:sz w:val="14"/>
                <w:szCs w:val="14"/>
              </w:rPr>
            </w:pPr>
            <w:r w:rsidRPr="003F18EE">
              <w:rPr>
                <w:b/>
                <w:bCs/>
                <w:sz w:val="14"/>
                <w:szCs w:val="14"/>
              </w:rPr>
              <w:t>-</w:t>
            </w:r>
          </w:p>
        </w:tc>
        <w:tc>
          <w:tcPr>
            <w:tcW w:w="1453" w:type="dxa"/>
            <w:shd w:val="clear" w:color="auto" w:fill="auto"/>
            <w:vAlign w:val="bottom"/>
            <w:hideMark/>
          </w:tcPr>
          <w:p w14:paraId="62DE0A0F" w14:textId="4BF58293" w:rsidR="003F18EE" w:rsidRPr="003F18EE" w:rsidRDefault="003F18EE" w:rsidP="003F18EE">
            <w:pPr>
              <w:jc w:val="right"/>
              <w:rPr>
                <w:b/>
                <w:bCs/>
              </w:rPr>
            </w:pPr>
            <w:r w:rsidRPr="003F18EE">
              <w:rPr>
                <w:b/>
                <w:bCs/>
                <w:sz w:val="14"/>
                <w:szCs w:val="14"/>
              </w:rPr>
              <w:t>-</w:t>
            </w:r>
          </w:p>
        </w:tc>
      </w:tr>
      <w:tr w:rsidR="003F18EE" w:rsidRPr="00D5711A" w14:paraId="18301070" w14:textId="77777777" w:rsidTr="003F18EE">
        <w:trPr>
          <w:trHeight w:val="72"/>
        </w:trPr>
        <w:tc>
          <w:tcPr>
            <w:tcW w:w="577" w:type="dxa"/>
            <w:shd w:val="clear" w:color="auto" w:fill="auto"/>
            <w:noWrap/>
            <w:vAlign w:val="bottom"/>
            <w:hideMark/>
          </w:tcPr>
          <w:p w14:paraId="35856391" w14:textId="77777777" w:rsidR="003F18EE" w:rsidRPr="00D5711A" w:rsidRDefault="003F18EE" w:rsidP="003F18EE">
            <w:pPr>
              <w:rPr>
                <w:color w:val="000000"/>
                <w:sz w:val="14"/>
                <w:szCs w:val="14"/>
                <w:lang w:eastAsia="tr-TR"/>
              </w:rPr>
            </w:pPr>
            <w:r w:rsidRPr="00D5711A">
              <w:rPr>
                <w:color w:val="000000"/>
                <w:sz w:val="14"/>
                <w:szCs w:val="14"/>
                <w:lang w:eastAsia="tr-TR"/>
              </w:rPr>
              <w:t>21.1.</w:t>
            </w:r>
          </w:p>
        </w:tc>
        <w:tc>
          <w:tcPr>
            <w:tcW w:w="5089" w:type="dxa"/>
            <w:shd w:val="clear" w:color="auto" w:fill="auto"/>
            <w:vAlign w:val="bottom"/>
            <w:hideMark/>
          </w:tcPr>
          <w:p w14:paraId="59498405" w14:textId="77777777" w:rsidR="003F18EE" w:rsidRPr="00D5711A" w:rsidRDefault="003F18EE" w:rsidP="003F18EE">
            <w:pPr>
              <w:rPr>
                <w:color w:val="000000"/>
                <w:sz w:val="14"/>
                <w:szCs w:val="14"/>
                <w:lang w:eastAsia="tr-TR"/>
              </w:rPr>
            </w:pPr>
            <w:r w:rsidRPr="00D5711A">
              <w:rPr>
                <w:color w:val="000000"/>
                <w:sz w:val="14"/>
                <w:szCs w:val="14"/>
                <w:lang w:eastAsia="tr-TR"/>
              </w:rPr>
              <w:t>Satış Amaçlı Elde Tutulan Duran Varlık Giderleri</w:t>
            </w:r>
          </w:p>
        </w:tc>
        <w:tc>
          <w:tcPr>
            <w:tcW w:w="726" w:type="dxa"/>
            <w:shd w:val="clear" w:color="auto" w:fill="auto"/>
            <w:noWrap/>
            <w:vAlign w:val="bottom"/>
            <w:hideMark/>
          </w:tcPr>
          <w:p w14:paraId="745AA58E" w14:textId="77777777" w:rsidR="003F18EE" w:rsidRPr="00D5711A" w:rsidRDefault="003F18EE" w:rsidP="003F18EE">
            <w:pPr>
              <w:jc w:val="center"/>
              <w:rPr>
                <w:color w:val="000000"/>
                <w:sz w:val="14"/>
                <w:szCs w:val="14"/>
                <w:lang w:eastAsia="tr-TR"/>
              </w:rPr>
            </w:pPr>
          </w:p>
        </w:tc>
        <w:tc>
          <w:tcPr>
            <w:tcW w:w="1454" w:type="dxa"/>
            <w:shd w:val="clear" w:color="auto" w:fill="auto"/>
            <w:vAlign w:val="bottom"/>
            <w:hideMark/>
          </w:tcPr>
          <w:p w14:paraId="548E2E72" w14:textId="339600E0" w:rsidR="003F18EE" w:rsidRPr="003F18EE" w:rsidRDefault="003F18EE" w:rsidP="003F18EE">
            <w:pPr>
              <w:jc w:val="right"/>
              <w:rPr>
                <w:sz w:val="14"/>
                <w:szCs w:val="14"/>
              </w:rPr>
            </w:pPr>
            <w:r w:rsidRPr="003F18EE">
              <w:rPr>
                <w:sz w:val="14"/>
                <w:szCs w:val="14"/>
              </w:rPr>
              <w:t>-</w:t>
            </w:r>
          </w:p>
        </w:tc>
        <w:tc>
          <w:tcPr>
            <w:tcW w:w="1453" w:type="dxa"/>
            <w:shd w:val="clear" w:color="auto" w:fill="auto"/>
            <w:vAlign w:val="bottom"/>
            <w:hideMark/>
          </w:tcPr>
          <w:p w14:paraId="6D98C0F9" w14:textId="05FC15AD" w:rsidR="003F18EE" w:rsidRPr="00D5711A" w:rsidRDefault="003F18EE" w:rsidP="003F18EE">
            <w:pPr>
              <w:jc w:val="right"/>
            </w:pPr>
            <w:r w:rsidRPr="00CB1CC7">
              <w:rPr>
                <w:sz w:val="14"/>
                <w:szCs w:val="14"/>
              </w:rPr>
              <w:t>-</w:t>
            </w:r>
          </w:p>
        </w:tc>
      </w:tr>
      <w:tr w:rsidR="003F18EE" w:rsidRPr="00D5711A" w14:paraId="789CB848" w14:textId="77777777" w:rsidTr="003F18EE">
        <w:trPr>
          <w:trHeight w:val="72"/>
        </w:trPr>
        <w:tc>
          <w:tcPr>
            <w:tcW w:w="577" w:type="dxa"/>
            <w:shd w:val="clear" w:color="auto" w:fill="auto"/>
            <w:noWrap/>
            <w:vAlign w:val="bottom"/>
            <w:hideMark/>
          </w:tcPr>
          <w:p w14:paraId="06F35575" w14:textId="77777777" w:rsidR="003F18EE" w:rsidRPr="00D5711A" w:rsidRDefault="003F18EE" w:rsidP="003F18EE">
            <w:pPr>
              <w:rPr>
                <w:color w:val="000000"/>
                <w:sz w:val="14"/>
                <w:szCs w:val="14"/>
                <w:lang w:eastAsia="tr-TR"/>
              </w:rPr>
            </w:pPr>
            <w:r w:rsidRPr="00D5711A">
              <w:rPr>
                <w:color w:val="000000"/>
                <w:sz w:val="14"/>
                <w:szCs w:val="14"/>
                <w:lang w:eastAsia="tr-TR"/>
              </w:rPr>
              <w:t>21.2.</w:t>
            </w:r>
          </w:p>
        </w:tc>
        <w:tc>
          <w:tcPr>
            <w:tcW w:w="5089" w:type="dxa"/>
            <w:shd w:val="clear" w:color="auto" w:fill="auto"/>
            <w:vAlign w:val="bottom"/>
            <w:hideMark/>
          </w:tcPr>
          <w:p w14:paraId="402228E5" w14:textId="77777777" w:rsidR="003F18EE" w:rsidRPr="00D5711A" w:rsidRDefault="003F18EE" w:rsidP="003F18EE">
            <w:pPr>
              <w:rPr>
                <w:color w:val="000000"/>
                <w:sz w:val="14"/>
                <w:szCs w:val="14"/>
                <w:lang w:eastAsia="tr-TR"/>
              </w:rPr>
            </w:pPr>
            <w:r w:rsidRPr="00D5711A">
              <w:rPr>
                <w:color w:val="000000"/>
                <w:sz w:val="14"/>
                <w:szCs w:val="14"/>
                <w:lang w:eastAsia="tr-TR"/>
              </w:rPr>
              <w:t>İştirak, Bağlı Ortaklık ve Birlikte Kontrol Edilen Ortaklıklar (İş Ort.) Satış Zararları</w:t>
            </w:r>
          </w:p>
        </w:tc>
        <w:tc>
          <w:tcPr>
            <w:tcW w:w="726" w:type="dxa"/>
            <w:shd w:val="clear" w:color="auto" w:fill="auto"/>
            <w:noWrap/>
            <w:vAlign w:val="bottom"/>
            <w:hideMark/>
          </w:tcPr>
          <w:p w14:paraId="7987A64A" w14:textId="77777777" w:rsidR="003F18EE" w:rsidRPr="00D5711A" w:rsidRDefault="003F18EE" w:rsidP="003F18EE">
            <w:pPr>
              <w:jc w:val="center"/>
              <w:rPr>
                <w:color w:val="000000"/>
                <w:sz w:val="14"/>
                <w:szCs w:val="14"/>
                <w:lang w:eastAsia="tr-TR"/>
              </w:rPr>
            </w:pPr>
          </w:p>
        </w:tc>
        <w:tc>
          <w:tcPr>
            <w:tcW w:w="1454" w:type="dxa"/>
            <w:shd w:val="clear" w:color="auto" w:fill="auto"/>
            <w:vAlign w:val="bottom"/>
            <w:hideMark/>
          </w:tcPr>
          <w:p w14:paraId="64036190" w14:textId="1CD95752" w:rsidR="003F18EE" w:rsidRPr="003F18EE" w:rsidRDefault="003F18EE" w:rsidP="003F18EE">
            <w:pPr>
              <w:jc w:val="right"/>
              <w:rPr>
                <w:sz w:val="14"/>
                <w:szCs w:val="14"/>
              </w:rPr>
            </w:pPr>
            <w:r w:rsidRPr="003F18EE">
              <w:rPr>
                <w:sz w:val="14"/>
                <w:szCs w:val="14"/>
              </w:rPr>
              <w:t>-</w:t>
            </w:r>
          </w:p>
        </w:tc>
        <w:tc>
          <w:tcPr>
            <w:tcW w:w="1453" w:type="dxa"/>
            <w:shd w:val="clear" w:color="auto" w:fill="auto"/>
            <w:vAlign w:val="bottom"/>
            <w:hideMark/>
          </w:tcPr>
          <w:p w14:paraId="70C2B4BD" w14:textId="2B85D363" w:rsidR="003F18EE" w:rsidRPr="00D5711A" w:rsidRDefault="003F18EE" w:rsidP="003F18EE">
            <w:pPr>
              <w:jc w:val="right"/>
            </w:pPr>
            <w:r w:rsidRPr="00CB1CC7">
              <w:rPr>
                <w:sz w:val="14"/>
                <w:szCs w:val="14"/>
              </w:rPr>
              <w:t>-</w:t>
            </w:r>
          </w:p>
        </w:tc>
      </w:tr>
      <w:tr w:rsidR="003F18EE" w:rsidRPr="00D5711A" w14:paraId="1E7D13F2" w14:textId="77777777" w:rsidTr="003F18EE">
        <w:trPr>
          <w:trHeight w:val="72"/>
        </w:trPr>
        <w:tc>
          <w:tcPr>
            <w:tcW w:w="577" w:type="dxa"/>
            <w:shd w:val="clear" w:color="auto" w:fill="auto"/>
            <w:noWrap/>
            <w:vAlign w:val="bottom"/>
            <w:hideMark/>
          </w:tcPr>
          <w:p w14:paraId="2F56ABA7" w14:textId="77777777" w:rsidR="003F18EE" w:rsidRPr="00D5711A" w:rsidRDefault="003F18EE" w:rsidP="003F18EE">
            <w:pPr>
              <w:rPr>
                <w:color w:val="000000"/>
                <w:sz w:val="14"/>
                <w:szCs w:val="14"/>
                <w:lang w:eastAsia="tr-TR"/>
              </w:rPr>
            </w:pPr>
            <w:r w:rsidRPr="00D5711A">
              <w:rPr>
                <w:color w:val="000000"/>
                <w:sz w:val="14"/>
                <w:szCs w:val="14"/>
                <w:lang w:eastAsia="tr-TR"/>
              </w:rPr>
              <w:t>21.3.</w:t>
            </w:r>
          </w:p>
        </w:tc>
        <w:tc>
          <w:tcPr>
            <w:tcW w:w="5089" w:type="dxa"/>
            <w:shd w:val="clear" w:color="auto" w:fill="auto"/>
            <w:vAlign w:val="bottom"/>
            <w:hideMark/>
          </w:tcPr>
          <w:p w14:paraId="2B03E522" w14:textId="77777777" w:rsidR="003F18EE" w:rsidRPr="00D5711A" w:rsidRDefault="003F18EE" w:rsidP="003F18EE">
            <w:pPr>
              <w:rPr>
                <w:color w:val="000000"/>
                <w:sz w:val="14"/>
                <w:szCs w:val="14"/>
                <w:lang w:eastAsia="tr-TR"/>
              </w:rPr>
            </w:pPr>
            <w:r w:rsidRPr="00D5711A">
              <w:rPr>
                <w:color w:val="000000"/>
                <w:sz w:val="14"/>
                <w:szCs w:val="14"/>
                <w:lang w:eastAsia="tr-TR"/>
              </w:rPr>
              <w:t>Diğer Durdurulan Faaliyet Giderleri</w:t>
            </w:r>
          </w:p>
        </w:tc>
        <w:tc>
          <w:tcPr>
            <w:tcW w:w="726" w:type="dxa"/>
            <w:shd w:val="clear" w:color="auto" w:fill="auto"/>
            <w:noWrap/>
            <w:vAlign w:val="bottom"/>
            <w:hideMark/>
          </w:tcPr>
          <w:p w14:paraId="4F7A1D6C" w14:textId="77777777" w:rsidR="003F18EE" w:rsidRPr="00D5711A" w:rsidRDefault="003F18EE" w:rsidP="003F18EE">
            <w:pPr>
              <w:jc w:val="center"/>
              <w:rPr>
                <w:color w:val="000000"/>
                <w:sz w:val="14"/>
                <w:szCs w:val="14"/>
                <w:lang w:eastAsia="tr-TR"/>
              </w:rPr>
            </w:pPr>
          </w:p>
        </w:tc>
        <w:tc>
          <w:tcPr>
            <w:tcW w:w="1454" w:type="dxa"/>
            <w:shd w:val="clear" w:color="auto" w:fill="auto"/>
            <w:vAlign w:val="bottom"/>
            <w:hideMark/>
          </w:tcPr>
          <w:p w14:paraId="1AC78A6F" w14:textId="2EAA4E17" w:rsidR="003F18EE" w:rsidRPr="003F18EE" w:rsidRDefault="003F18EE" w:rsidP="003F18EE">
            <w:pPr>
              <w:jc w:val="right"/>
              <w:rPr>
                <w:sz w:val="14"/>
                <w:szCs w:val="14"/>
              </w:rPr>
            </w:pPr>
            <w:r w:rsidRPr="003F18EE">
              <w:rPr>
                <w:sz w:val="14"/>
                <w:szCs w:val="14"/>
              </w:rPr>
              <w:t>-</w:t>
            </w:r>
          </w:p>
        </w:tc>
        <w:tc>
          <w:tcPr>
            <w:tcW w:w="1453" w:type="dxa"/>
            <w:shd w:val="clear" w:color="auto" w:fill="auto"/>
            <w:vAlign w:val="bottom"/>
            <w:hideMark/>
          </w:tcPr>
          <w:p w14:paraId="741681C3" w14:textId="767289FA" w:rsidR="003F18EE" w:rsidRPr="00D5711A" w:rsidRDefault="003F18EE" w:rsidP="003F18EE">
            <w:pPr>
              <w:jc w:val="right"/>
            </w:pPr>
            <w:r w:rsidRPr="00CB1CC7">
              <w:rPr>
                <w:sz w:val="14"/>
                <w:szCs w:val="14"/>
              </w:rPr>
              <w:t>-</w:t>
            </w:r>
          </w:p>
        </w:tc>
      </w:tr>
      <w:tr w:rsidR="003F18EE" w:rsidRPr="003F18EE" w14:paraId="51CB5DFA" w14:textId="77777777" w:rsidTr="003F18EE">
        <w:trPr>
          <w:trHeight w:val="57"/>
        </w:trPr>
        <w:tc>
          <w:tcPr>
            <w:tcW w:w="577" w:type="dxa"/>
            <w:shd w:val="clear" w:color="auto" w:fill="auto"/>
            <w:noWrap/>
            <w:vAlign w:val="bottom"/>
            <w:hideMark/>
          </w:tcPr>
          <w:p w14:paraId="3F72F95D"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XXII.</w:t>
            </w:r>
          </w:p>
        </w:tc>
        <w:tc>
          <w:tcPr>
            <w:tcW w:w="5089" w:type="dxa"/>
            <w:shd w:val="clear" w:color="auto" w:fill="auto"/>
            <w:noWrap/>
            <w:vAlign w:val="bottom"/>
            <w:hideMark/>
          </w:tcPr>
          <w:p w14:paraId="38D54572"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DURDURULAN FAALİYETLER VERGİ ÖNCESİ K/Z (XX-XXI)</w:t>
            </w:r>
          </w:p>
        </w:tc>
        <w:tc>
          <w:tcPr>
            <w:tcW w:w="726" w:type="dxa"/>
            <w:shd w:val="clear" w:color="auto" w:fill="auto"/>
            <w:noWrap/>
            <w:vAlign w:val="bottom"/>
            <w:hideMark/>
          </w:tcPr>
          <w:p w14:paraId="68D5E607" w14:textId="77777777" w:rsidR="003F18EE" w:rsidRPr="003F18EE" w:rsidRDefault="003F18EE" w:rsidP="003F18EE">
            <w:pPr>
              <w:jc w:val="center"/>
              <w:rPr>
                <w:b/>
                <w:bCs/>
                <w:color w:val="000000"/>
                <w:sz w:val="14"/>
                <w:szCs w:val="14"/>
                <w:lang w:eastAsia="tr-TR"/>
              </w:rPr>
            </w:pPr>
          </w:p>
        </w:tc>
        <w:tc>
          <w:tcPr>
            <w:tcW w:w="1454" w:type="dxa"/>
            <w:shd w:val="clear" w:color="auto" w:fill="auto"/>
            <w:vAlign w:val="bottom"/>
            <w:hideMark/>
          </w:tcPr>
          <w:p w14:paraId="70E67C8C" w14:textId="6B561830" w:rsidR="003F18EE" w:rsidRPr="003F18EE" w:rsidRDefault="003F18EE" w:rsidP="003F18EE">
            <w:pPr>
              <w:jc w:val="right"/>
              <w:rPr>
                <w:b/>
                <w:bCs/>
                <w:sz w:val="14"/>
                <w:szCs w:val="14"/>
              </w:rPr>
            </w:pPr>
            <w:r w:rsidRPr="003F18EE">
              <w:rPr>
                <w:b/>
                <w:bCs/>
                <w:sz w:val="14"/>
                <w:szCs w:val="14"/>
              </w:rPr>
              <w:t>-</w:t>
            </w:r>
          </w:p>
        </w:tc>
        <w:tc>
          <w:tcPr>
            <w:tcW w:w="1453" w:type="dxa"/>
            <w:shd w:val="clear" w:color="auto" w:fill="auto"/>
            <w:vAlign w:val="bottom"/>
            <w:hideMark/>
          </w:tcPr>
          <w:p w14:paraId="5544F72D" w14:textId="416FD4B8" w:rsidR="003F18EE" w:rsidRPr="003F18EE" w:rsidRDefault="003F18EE" w:rsidP="003F18EE">
            <w:pPr>
              <w:jc w:val="right"/>
              <w:rPr>
                <w:b/>
                <w:bCs/>
              </w:rPr>
            </w:pPr>
            <w:r w:rsidRPr="003F18EE">
              <w:rPr>
                <w:b/>
                <w:bCs/>
                <w:sz w:val="14"/>
                <w:szCs w:val="14"/>
              </w:rPr>
              <w:t>-</w:t>
            </w:r>
          </w:p>
        </w:tc>
      </w:tr>
      <w:tr w:rsidR="003F18EE" w:rsidRPr="003F18EE" w14:paraId="4E57FA6D" w14:textId="77777777" w:rsidTr="003F18EE">
        <w:trPr>
          <w:trHeight w:val="57"/>
        </w:trPr>
        <w:tc>
          <w:tcPr>
            <w:tcW w:w="577" w:type="dxa"/>
            <w:shd w:val="clear" w:color="auto" w:fill="auto"/>
            <w:noWrap/>
            <w:vAlign w:val="bottom"/>
            <w:hideMark/>
          </w:tcPr>
          <w:p w14:paraId="01E1177E"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XXIII.</w:t>
            </w:r>
          </w:p>
        </w:tc>
        <w:tc>
          <w:tcPr>
            <w:tcW w:w="5089" w:type="dxa"/>
            <w:shd w:val="clear" w:color="auto" w:fill="auto"/>
            <w:vAlign w:val="bottom"/>
            <w:hideMark/>
          </w:tcPr>
          <w:p w14:paraId="334EDDD1"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DURDURULAN FAALİYETLER VERGİ KARŞILIĞI (±)</w:t>
            </w:r>
          </w:p>
        </w:tc>
        <w:tc>
          <w:tcPr>
            <w:tcW w:w="726" w:type="dxa"/>
            <w:shd w:val="clear" w:color="auto" w:fill="auto"/>
            <w:noWrap/>
            <w:vAlign w:val="bottom"/>
            <w:hideMark/>
          </w:tcPr>
          <w:p w14:paraId="73A078BC" w14:textId="77777777" w:rsidR="003F18EE" w:rsidRPr="003F18EE" w:rsidRDefault="003F18EE" w:rsidP="003F18EE">
            <w:pPr>
              <w:jc w:val="center"/>
              <w:rPr>
                <w:b/>
                <w:bCs/>
                <w:color w:val="000000"/>
                <w:sz w:val="14"/>
                <w:szCs w:val="14"/>
                <w:lang w:eastAsia="tr-TR"/>
              </w:rPr>
            </w:pPr>
          </w:p>
        </w:tc>
        <w:tc>
          <w:tcPr>
            <w:tcW w:w="1454" w:type="dxa"/>
            <w:shd w:val="clear" w:color="auto" w:fill="auto"/>
            <w:vAlign w:val="bottom"/>
            <w:hideMark/>
          </w:tcPr>
          <w:p w14:paraId="6E44C505" w14:textId="2E90B039" w:rsidR="003F18EE" w:rsidRPr="003F18EE" w:rsidRDefault="003F18EE" w:rsidP="003F18EE">
            <w:pPr>
              <w:jc w:val="right"/>
              <w:rPr>
                <w:b/>
                <w:bCs/>
                <w:sz w:val="14"/>
                <w:szCs w:val="14"/>
              </w:rPr>
            </w:pPr>
            <w:r w:rsidRPr="003F18EE">
              <w:rPr>
                <w:b/>
                <w:bCs/>
                <w:sz w:val="14"/>
                <w:szCs w:val="14"/>
              </w:rPr>
              <w:t>-</w:t>
            </w:r>
          </w:p>
        </w:tc>
        <w:tc>
          <w:tcPr>
            <w:tcW w:w="1453" w:type="dxa"/>
            <w:shd w:val="clear" w:color="auto" w:fill="auto"/>
            <w:vAlign w:val="bottom"/>
            <w:hideMark/>
          </w:tcPr>
          <w:p w14:paraId="5F47536A" w14:textId="1799BF72" w:rsidR="003F18EE" w:rsidRPr="003F18EE" w:rsidRDefault="003F18EE" w:rsidP="003F18EE">
            <w:pPr>
              <w:jc w:val="right"/>
              <w:rPr>
                <w:b/>
                <w:bCs/>
              </w:rPr>
            </w:pPr>
            <w:r w:rsidRPr="003F18EE">
              <w:rPr>
                <w:b/>
                <w:bCs/>
                <w:sz w:val="14"/>
                <w:szCs w:val="14"/>
              </w:rPr>
              <w:t>-</w:t>
            </w:r>
          </w:p>
        </w:tc>
      </w:tr>
      <w:tr w:rsidR="003F18EE" w:rsidRPr="00D5711A" w14:paraId="5954BB82" w14:textId="77777777" w:rsidTr="003F18EE">
        <w:trPr>
          <w:trHeight w:val="72"/>
        </w:trPr>
        <w:tc>
          <w:tcPr>
            <w:tcW w:w="577" w:type="dxa"/>
            <w:shd w:val="clear" w:color="auto" w:fill="auto"/>
            <w:noWrap/>
            <w:vAlign w:val="bottom"/>
            <w:hideMark/>
          </w:tcPr>
          <w:p w14:paraId="202EF72C" w14:textId="77777777" w:rsidR="003F18EE" w:rsidRPr="00D5711A" w:rsidRDefault="003F18EE" w:rsidP="003F18EE">
            <w:pPr>
              <w:rPr>
                <w:color w:val="000000"/>
                <w:sz w:val="14"/>
                <w:szCs w:val="14"/>
                <w:lang w:eastAsia="tr-TR"/>
              </w:rPr>
            </w:pPr>
            <w:r w:rsidRPr="00D5711A">
              <w:rPr>
                <w:color w:val="000000"/>
                <w:sz w:val="14"/>
                <w:szCs w:val="14"/>
                <w:lang w:eastAsia="tr-TR"/>
              </w:rPr>
              <w:t>23.1.</w:t>
            </w:r>
          </w:p>
        </w:tc>
        <w:tc>
          <w:tcPr>
            <w:tcW w:w="5089" w:type="dxa"/>
            <w:shd w:val="clear" w:color="auto" w:fill="auto"/>
            <w:vAlign w:val="bottom"/>
            <w:hideMark/>
          </w:tcPr>
          <w:p w14:paraId="44CD2914" w14:textId="77777777" w:rsidR="003F18EE" w:rsidRPr="00D5711A" w:rsidRDefault="003F18EE" w:rsidP="003F18EE">
            <w:pPr>
              <w:rPr>
                <w:color w:val="000000"/>
                <w:sz w:val="14"/>
                <w:szCs w:val="14"/>
                <w:lang w:eastAsia="tr-TR"/>
              </w:rPr>
            </w:pPr>
            <w:r w:rsidRPr="00D5711A">
              <w:rPr>
                <w:color w:val="000000"/>
                <w:sz w:val="14"/>
                <w:szCs w:val="14"/>
                <w:lang w:eastAsia="tr-TR"/>
              </w:rPr>
              <w:t>Cari Vergi Karşılığı</w:t>
            </w:r>
          </w:p>
        </w:tc>
        <w:tc>
          <w:tcPr>
            <w:tcW w:w="726" w:type="dxa"/>
            <w:shd w:val="clear" w:color="auto" w:fill="auto"/>
            <w:noWrap/>
            <w:vAlign w:val="bottom"/>
            <w:hideMark/>
          </w:tcPr>
          <w:p w14:paraId="0DADB2CB" w14:textId="77777777" w:rsidR="003F18EE" w:rsidRPr="00D5711A" w:rsidRDefault="003F18EE" w:rsidP="003F18EE">
            <w:pPr>
              <w:jc w:val="center"/>
              <w:rPr>
                <w:color w:val="000000"/>
                <w:sz w:val="14"/>
                <w:szCs w:val="14"/>
                <w:lang w:eastAsia="tr-TR"/>
              </w:rPr>
            </w:pPr>
          </w:p>
        </w:tc>
        <w:tc>
          <w:tcPr>
            <w:tcW w:w="1454" w:type="dxa"/>
            <w:shd w:val="clear" w:color="auto" w:fill="auto"/>
            <w:vAlign w:val="bottom"/>
            <w:hideMark/>
          </w:tcPr>
          <w:p w14:paraId="5BB0D702" w14:textId="4B9AA676" w:rsidR="003F18EE" w:rsidRPr="003F18EE" w:rsidRDefault="003F18EE" w:rsidP="003F18EE">
            <w:pPr>
              <w:jc w:val="right"/>
              <w:rPr>
                <w:sz w:val="14"/>
                <w:szCs w:val="14"/>
              </w:rPr>
            </w:pPr>
            <w:r w:rsidRPr="003F18EE">
              <w:rPr>
                <w:sz w:val="14"/>
                <w:szCs w:val="14"/>
              </w:rPr>
              <w:t>-</w:t>
            </w:r>
          </w:p>
        </w:tc>
        <w:tc>
          <w:tcPr>
            <w:tcW w:w="1453" w:type="dxa"/>
            <w:shd w:val="clear" w:color="auto" w:fill="auto"/>
            <w:vAlign w:val="bottom"/>
            <w:hideMark/>
          </w:tcPr>
          <w:p w14:paraId="2A354996" w14:textId="6ACF627B" w:rsidR="003F18EE" w:rsidRPr="00D5711A" w:rsidRDefault="003F18EE" w:rsidP="003F18EE">
            <w:pPr>
              <w:jc w:val="right"/>
            </w:pPr>
            <w:r w:rsidRPr="00CB1CC7">
              <w:rPr>
                <w:sz w:val="14"/>
                <w:szCs w:val="14"/>
              </w:rPr>
              <w:t>-</w:t>
            </w:r>
          </w:p>
        </w:tc>
      </w:tr>
      <w:tr w:rsidR="003F18EE" w:rsidRPr="00D5711A" w14:paraId="7D2467DA" w14:textId="77777777" w:rsidTr="003F18EE">
        <w:trPr>
          <w:trHeight w:val="72"/>
        </w:trPr>
        <w:tc>
          <w:tcPr>
            <w:tcW w:w="577" w:type="dxa"/>
            <w:shd w:val="clear" w:color="auto" w:fill="auto"/>
            <w:noWrap/>
            <w:vAlign w:val="bottom"/>
            <w:hideMark/>
          </w:tcPr>
          <w:p w14:paraId="22AA5706" w14:textId="77777777" w:rsidR="003F18EE" w:rsidRPr="00D5711A" w:rsidRDefault="003F18EE" w:rsidP="003F18EE">
            <w:pPr>
              <w:rPr>
                <w:color w:val="000000"/>
                <w:sz w:val="14"/>
                <w:szCs w:val="14"/>
                <w:lang w:eastAsia="tr-TR"/>
              </w:rPr>
            </w:pPr>
            <w:r w:rsidRPr="00D5711A">
              <w:rPr>
                <w:color w:val="000000"/>
                <w:sz w:val="14"/>
                <w:szCs w:val="14"/>
                <w:lang w:eastAsia="tr-TR"/>
              </w:rPr>
              <w:t>23.2.</w:t>
            </w:r>
          </w:p>
        </w:tc>
        <w:tc>
          <w:tcPr>
            <w:tcW w:w="5089" w:type="dxa"/>
            <w:shd w:val="clear" w:color="auto" w:fill="auto"/>
            <w:vAlign w:val="bottom"/>
            <w:hideMark/>
          </w:tcPr>
          <w:p w14:paraId="7BD95120" w14:textId="77777777" w:rsidR="003F18EE" w:rsidRPr="00D5711A" w:rsidRDefault="003F18EE" w:rsidP="003F18EE">
            <w:pPr>
              <w:rPr>
                <w:color w:val="000000"/>
                <w:sz w:val="14"/>
                <w:szCs w:val="14"/>
                <w:lang w:eastAsia="tr-TR"/>
              </w:rPr>
            </w:pPr>
            <w:r w:rsidRPr="00D5711A">
              <w:rPr>
                <w:color w:val="000000"/>
                <w:sz w:val="14"/>
                <w:szCs w:val="14"/>
                <w:lang w:eastAsia="tr-TR"/>
              </w:rPr>
              <w:t>Ertelenmiş Vergi Gider Etkisi (+)</w:t>
            </w:r>
          </w:p>
        </w:tc>
        <w:tc>
          <w:tcPr>
            <w:tcW w:w="726" w:type="dxa"/>
            <w:shd w:val="clear" w:color="auto" w:fill="auto"/>
            <w:noWrap/>
            <w:vAlign w:val="bottom"/>
            <w:hideMark/>
          </w:tcPr>
          <w:p w14:paraId="5B0A318F" w14:textId="77777777" w:rsidR="003F18EE" w:rsidRPr="00D5711A" w:rsidRDefault="003F18EE" w:rsidP="003F18EE">
            <w:pPr>
              <w:jc w:val="center"/>
              <w:rPr>
                <w:color w:val="000000"/>
                <w:sz w:val="14"/>
                <w:szCs w:val="14"/>
                <w:lang w:eastAsia="tr-TR"/>
              </w:rPr>
            </w:pPr>
          </w:p>
        </w:tc>
        <w:tc>
          <w:tcPr>
            <w:tcW w:w="1454" w:type="dxa"/>
            <w:shd w:val="clear" w:color="auto" w:fill="auto"/>
            <w:vAlign w:val="bottom"/>
            <w:hideMark/>
          </w:tcPr>
          <w:p w14:paraId="311C1B62" w14:textId="5F2D7DA6" w:rsidR="003F18EE" w:rsidRPr="003F18EE" w:rsidRDefault="003F18EE" w:rsidP="003F18EE">
            <w:pPr>
              <w:jc w:val="right"/>
              <w:rPr>
                <w:sz w:val="14"/>
                <w:szCs w:val="14"/>
              </w:rPr>
            </w:pPr>
            <w:r w:rsidRPr="003F18EE">
              <w:rPr>
                <w:sz w:val="14"/>
                <w:szCs w:val="14"/>
              </w:rPr>
              <w:t>-</w:t>
            </w:r>
          </w:p>
        </w:tc>
        <w:tc>
          <w:tcPr>
            <w:tcW w:w="1453" w:type="dxa"/>
            <w:shd w:val="clear" w:color="auto" w:fill="auto"/>
            <w:vAlign w:val="bottom"/>
            <w:hideMark/>
          </w:tcPr>
          <w:p w14:paraId="1E534FAD" w14:textId="34E55A91" w:rsidR="003F18EE" w:rsidRPr="00D5711A" w:rsidRDefault="003F18EE" w:rsidP="003F18EE">
            <w:pPr>
              <w:jc w:val="right"/>
            </w:pPr>
            <w:r w:rsidRPr="00CB1CC7">
              <w:rPr>
                <w:sz w:val="14"/>
                <w:szCs w:val="14"/>
              </w:rPr>
              <w:t>-</w:t>
            </w:r>
          </w:p>
        </w:tc>
      </w:tr>
      <w:tr w:rsidR="003F18EE" w:rsidRPr="00D5711A" w14:paraId="15B395E1" w14:textId="77777777" w:rsidTr="003F18EE">
        <w:trPr>
          <w:trHeight w:val="72"/>
        </w:trPr>
        <w:tc>
          <w:tcPr>
            <w:tcW w:w="577" w:type="dxa"/>
            <w:shd w:val="clear" w:color="auto" w:fill="auto"/>
            <w:noWrap/>
            <w:vAlign w:val="bottom"/>
            <w:hideMark/>
          </w:tcPr>
          <w:p w14:paraId="78B10563" w14:textId="77777777" w:rsidR="003F18EE" w:rsidRPr="00D5711A" w:rsidRDefault="003F18EE" w:rsidP="003F18EE">
            <w:pPr>
              <w:rPr>
                <w:color w:val="000000"/>
                <w:sz w:val="14"/>
                <w:szCs w:val="14"/>
                <w:lang w:eastAsia="tr-TR"/>
              </w:rPr>
            </w:pPr>
            <w:r w:rsidRPr="00D5711A">
              <w:rPr>
                <w:color w:val="000000"/>
                <w:sz w:val="14"/>
                <w:szCs w:val="14"/>
                <w:lang w:eastAsia="tr-TR"/>
              </w:rPr>
              <w:t>23.3.</w:t>
            </w:r>
          </w:p>
        </w:tc>
        <w:tc>
          <w:tcPr>
            <w:tcW w:w="5089" w:type="dxa"/>
            <w:shd w:val="clear" w:color="auto" w:fill="auto"/>
            <w:vAlign w:val="bottom"/>
            <w:hideMark/>
          </w:tcPr>
          <w:p w14:paraId="3A289616" w14:textId="77777777" w:rsidR="003F18EE" w:rsidRPr="00D5711A" w:rsidRDefault="003F18EE" w:rsidP="003F18EE">
            <w:pPr>
              <w:rPr>
                <w:color w:val="000000"/>
                <w:sz w:val="14"/>
                <w:szCs w:val="14"/>
                <w:lang w:eastAsia="tr-TR"/>
              </w:rPr>
            </w:pPr>
            <w:r w:rsidRPr="00D5711A">
              <w:rPr>
                <w:color w:val="000000"/>
                <w:sz w:val="14"/>
                <w:szCs w:val="14"/>
                <w:lang w:eastAsia="tr-TR"/>
              </w:rPr>
              <w:t>Ertelenmiş Vergi Gelir Etkisi (-)</w:t>
            </w:r>
          </w:p>
        </w:tc>
        <w:tc>
          <w:tcPr>
            <w:tcW w:w="726" w:type="dxa"/>
            <w:shd w:val="clear" w:color="auto" w:fill="auto"/>
            <w:noWrap/>
            <w:vAlign w:val="bottom"/>
            <w:hideMark/>
          </w:tcPr>
          <w:p w14:paraId="42128BDB" w14:textId="77777777" w:rsidR="003F18EE" w:rsidRPr="00D5711A" w:rsidRDefault="003F18EE" w:rsidP="003F18EE">
            <w:pPr>
              <w:jc w:val="center"/>
              <w:rPr>
                <w:color w:val="000000"/>
                <w:sz w:val="14"/>
                <w:szCs w:val="14"/>
                <w:lang w:eastAsia="tr-TR"/>
              </w:rPr>
            </w:pPr>
          </w:p>
        </w:tc>
        <w:tc>
          <w:tcPr>
            <w:tcW w:w="1454" w:type="dxa"/>
            <w:shd w:val="clear" w:color="auto" w:fill="auto"/>
            <w:vAlign w:val="bottom"/>
            <w:hideMark/>
          </w:tcPr>
          <w:p w14:paraId="5C8C1D6F" w14:textId="29035ED5" w:rsidR="003F18EE" w:rsidRPr="003F18EE" w:rsidRDefault="003F18EE" w:rsidP="003F18EE">
            <w:pPr>
              <w:jc w:val="right"/>
              <w:rPr>
                <w:sz w:val="14"/>
                <w:szCs w:val="14"/>
              </w:rPr>
            </w:pPr>
            <w:r w:rsidRPr="003F18EE">
              <w:rPr>
                <w:sz w:val="14"/>
                <w:szCs w:val="14"/>
              </w:rPr>
              <w:t>-</w:t>
            </w:r>
          </w:p>
        </w:tc>
        <w:tc>
          <w:tcPr>
            <w:tcW w:w="1453" w:type="dxa"/>
            <w:shd w:val="clear" w:color="auto" w:fill="auto"/>
            <w:vAlign w:val="bottom"/>
            <w:hideMark/>
          </w:tcPr>
          <w:p w14:paraId="0652131B" w14:textId="1825BF09" w:rsidR="003F18EE" w:rsidRPr="00D5711A" w:rsidRDefault="003F18EE" w:rsidP="003F18EE">
            <w:pPr>
              <w:jc w:val="right"/>
            </w:pPr>
            <w:r w:rsidRPr="00CB1CC7">
              <w:rPr>
                <w:sz w:val="14"/>
                <w:szCs w:val="14"/>
              </w:rPr>
              <w:t>-</w:t>
            </w:r>
          </w:p>
        </w:tc>
      </w:tr>
      <w:tr w:rsidR="003F18EE" w:rsidRPr="003F18EE" w14:paraId="06A6338D" w14:textId="77777777" w:rsidTr="003F18EE">
        <w:trPr>
          <w:trHeight w:val="57"/>
        </w:trPr>
        <w:tc>
          <w:tcPr>
            <w:tcW w:w="577" w:type="dxa"/>
            <w:shd w:val="clear" w:color="auto" w:fill="auto"/>
            <w:noWrap/>
            <w:vAlign w:val="bottom"/>
            <w:hideMark/>
          </w:tcPr>
          <w:p w14:paraId="25898C84"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XXIV.</w:t>
            </w:r>
          </w:p>
        </w:tc>
        <w:tc>
          <w:tcPr>
            <w:tcW w:w="5089" w:type="dxa"/>
            <w:shd w:val="clear" w:color="auto" w:fill="auto"/>
            <w:noWrap/>
            <w:vAlign w:val="bottom"/>
            <w:hideMark/>
          </w:tcPr>
          <w:p w14:paraId="28E06B23"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DURDURULAN FAALİYETLER DÖNEM NET K/Z (XXII±XXIII)</w:t>
            </w:r>
          </w:p>
        </w:tc>
        <w:tc>
          <w:tcPr>
            <w:tcW w:w="726" w:type="dxa"/>
            <w:shd w:val="clear" w:color="auto" w:fill="auto"/>
            <w:noWrap/>
            <w:vAlign w:val="bottom"/>
            <w:hideMark/>
          </w:tcPr>
          <w:p w14:paraId="447AE69F" w14:textId="77777777" w:rsidR="003F18EE" w:rsidRPr="003F18EE" w:rsidRDefault="003F18EE" w:rsidP="003F18EE">
            <w:pPr>
              <w:jc w:val="center"/>
              <w:rPr>
                <w:b/>
                <w:bCs/>
                <w:color w:val="000000"/>
                <w:sz w:val="14"/>
                <w:szCs w:val="14"/>
                <w:lang w:eastAsia="tr-TR"/>
              </w:rPr>
            </w:pPr>
          </w:p>
        </w:tc>
        <w:tc>
          <w:tcPr>
            <w:tcW w:w="1454" w:type="dxa"/>
            <w:shd w:val="clear" w:color="auto" w:fill="auto"/>
            <w:vAlign w:val="bottom"/>
            <w:hideMark/>
          </w:tcPr>
          <w:p w14:paraId="39EE317C" w14:textId="701AA69A" w:rsidR="003F18EE" w:rsidRPr="003F18EE" w:rsidRDefault="003F18EE" w:rsidP="003F18EE">
            <w:pPr>
              <w:jc w:val="right"/>
              <w:rPr>
                <w:b/>
                <w:bCs/>
                <w:sz w:val="14"/>
                <w:szCs w:val="14"/>
              </w:rPr>
            </w:pPr>
            <w:r w:rsidRPr="003F18EE">
              <w:rPr>
                <w:b/>
                <w:bCs/>
                <w:sz w:val="14"/>
                <w:szCs w:val="14"/>
              </w:rPr>
              <w:t>-</w:t>
            </w:r>
          </w:p>
        </w:tc>
        <w:tc>
          <w:tcPr>
            <w:tcW w:w="1453" w:type="dxa"/>
            <w:shd w:val="clear" w:color="auto" w:fill="auto"/>
            <w:vAlign w:val="bottom"/>
            <w:hideMark/>
          </w:tcPr>
          <w:p w14:paraId="01ED4615" w14:textId="5C2D077A" w:rsidR="003F18EE" w:rsidRPr="003F18EE" w:rsidRDefault="003F18EE" w:rsidP="003F18EE">
            <w:pPr>
              <w:jc w:val="right"/>
              <w:rPr>
                <w:b/>
                <w:bCs/>
              </w:rPr>
            </w:pPr>
            <w:r w:rsidRPr="003F18EE">
              <w:rPr>
                <w:b/>
                <w:bCs/>
                <w:sz w:val="14"/>
                <w:szCs w:val="14"/>
              </w:rPr>
              <w:t>-</w:t>
            </w:r>
          </w:p>
        </w:tc>
      </w:tr>
      <w:tr w:rsidR="003F18EE" w:rsidRPr="003F18EE" w14:paraId="6C9655CA" w14:textId="77777777" w:rsidTr="003F18EE">
        <w:trPr>
          <w:trHeight w:val="57"/>
        </w:trPr>
        <w:tc>
          <w:tcPr>
            <w:tcW w:w="577" w:type="dxa"/>
            <w:shd w:val="clear" w:color="auto" w:fill="auto"/>
            <w:noWrap/>
            <w:vAlign w:val="bottom"/>
            <w:hideMark/>
          </w:tcPr>
          <w:p w14:paraId="31146A3D"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XXV.</w:t>
            </w:r>
          </w:p>
        </w:tc>
        <w:tc>
          <w:tcPr>
            <w:tcW w:w="5089" w:type="dxa"/>
            <w:shd w:val="clear" w:color="auto" w:fill="auto"/>
            <w:vAlign w:val="bottom"/>
            <w:hideMark/>
          </w:tcPr>
          <w:p w14:paraId="773C719A" w14:textId="77777777" w:rsidR="003F18EE" w:rsidRPr="003F18EE" w:rsidRDefault="003F18EE" w:rsidP="003F18EE">
            <w:pPr>
              <w:rPr>
                <w:b/>
                <w:bCs/>
                <w:color w:val="000000"/>
                <w:sz w:val="14"/>
                <w:szCs w:val="14"/>
                <w:lang w:eastAsia="tr-TR"/>
              </w:rPr>
            </w:pPr>
            <w:r w:rsidRPr="003F18EE">
              <w:rPr>
                <w:b/>
                <w:bCs/>
                <w:color w:val="000000"/>
                <w:sz w:val="14"/>
                <w:szCs w:val="14"/>
                <w:lang w:eastAsia="tr-TR"/>
              </w:rPr>
              <w:t>DÖNEM NET KARI/ZARARI (XIX+XXIV)</w:t>
            </w:r>
          </w:p>
        </w:tc>
        <w:tc>
          <w:tcPr>
            <w:tcW w:w="726" w:type="dxa"/>
            <w:shd w:val="clear" w:color="auto" w:fill="auto"/>
            <w:noWrap/>
            <w:vAlign w:val="bottom"/>
            <w:hideMark/>
          </w:tcPr>
          <w:p w14:paraId="64DF0E87" w14:textId="77777777" w:rsidR="003F18EE" w:rsidRPr="003F18EE" w:rsidRDefault="003F18EE" w:rsidP="003F18EE">
            <w:pPr>
              <w:jc w:val="center"/>
              <w:rPr>
                <w:b/>
                <w:bCs/>
                <w:color w:val="000000"/>
                <w:sz w:val="14"/>
                <w:szCs w:val="14"/>
                <w:lang w:eastAsia="tr-TR"/>
              </w:rPr>
            </w:pPr>
            <w:r w:rsidRPr="003F18EE">
              <w:rPr>
                <w:b/>
                <w:bCs/>
                <w:color w:val="000000"/>
                <w:sz w:val="14"/>
                <w:szCs w:val="14"/>
                <w:lang w:eastAsia="tr-TR"/>
              </w:rPr>
              <w:t>(4.12.)</w:t>
            </w:r>
          </w:p>
        </w:tc>
        <w:tc>
          <w:tcPr>
            <w:tcW w:w="1454" w:type="dxa"/>
            <w:shd w:val="clear" w:color="auto" w:fill="auto"/>
            <w:vAlign w:val="bottom"/>
            <w:hideMark/>
          </w:tcPr>
          <w:p w14:paraId="5C3D30BA" w14:textId="5B5003BB" w:rsidR="003F18EE" w:rsidRPr="003F18EE" w:rsidRDefault="003F18EE" w:rsidP="003F18EE">
            <w:pPr>
              <w:jc w:val="right"/>
              <w:rPr>
                <w:b/>
                <w:bCs/>
                <w:sz w:val="14"/>
                <w:szCs w:val="14"/>
              </w:rPr>
            </w:pPr>
            <w:r w:rsidRPr="00F020A3">
              <w:rPr>
                <w:b/>
                <w:bCs/>
                <w:sz w:val="14"/>
                <w:szCs w:val="14"/>
              </w:rPr>
              <w:t>(95,644)</w:t>
            </w:r>
          </w:p>
        </w:tc>
        <w:tc>
          <w:tcPr>
            <w:tcW w:w="1453" w:type="dxa"/>
            <w:shd w:val="clear" w:color="auto" w:fill="auto"/>
            <w:vAlign w:val="bottom"/>
            <w:hideMark/>
          </w:tcPr>
          <w:p w14:paraId="328327B0" w14:textId="6C63BF03" w:rsidR="003F18EE" w:rsidRPr="003F18EE" w:rsidRDefault="003F18EE" w:rsidP="003F18EE">
            <w:pPr>
              <w:jc w:val="right"/>
              <w:rPr>
                <w:b/>
                <w:bCs/>
              </w:rPr>
            </w:pPr>
            <w:r w:rsidRPr="003F18EE">
              <w:rPr>
                <w:b/>
                <w:bCs/>
                <w:sz w:val="14"/>
                <w:szCs w:val="14"/>
              </w:rPr>
              <w:t>(39,160)</w:t>
            </w:r>
          </w:p>
        </w:tc>
      </w:tr>
      <w:tr w:rsidR="003F18EE" w:rsidRPr="00D5711A" w14:paraId="4CD31F86" w14:textId="77777777" w:rsidTr="003F18EE">
        <w:trPr>
          <w:trHeight w:val="72"/>
        </w:trPr>
        <w:tc>
          <w:tcPr>
            <w:tcW w:w="577" w:type="dxa"/>
            <w:shd w:val="clear" w:color="auto" w:fill="auto"/>
            <w:noWrap/>
            <w:vAlign w:val="bottom"/>
            <w:hideMark/>
          </w:tcPr>
          <w:p w14:paraId="5E6611D4" w14:textId="77777777" w:rsidR="003F18EE" w:rsidRPr="00D5711A" w:rsidRDefault="003F18EE" w:rsidP="003F18EE">
            <w:pPr>
              <w:rPr>
                <w:sz w:val="14"/>
                <w:szCs w:val="14"/>
                <w:lang w:eastAsia="tr-TR"/>
              </w:rPr>
            </w:pPr>
          </w:p>
        </w:tc>
        <w:tc>
          <w:tcPr>
            <w:tcW w:w="5089" w:type="dxa"/>
            <w:shd w:val="clear" w:color="auto" w:fill="auto"/>
            <w:vAlign w:val="bottom"/>
            <w:hideMark/>
          </w:tcPr>
          <w:p w14:paraId="0CC6DE24" w14:textId="77777777" w:rsidR="003F18EE" w:rsidRPr="00D5711A" w:rsidRDefault="003F18EE" w:rsidP="003F18EE">
            <w:pPr>
              <w:rPr>
                <w:color w:val="000000"/>
                <w:sz w:val="14"/>
                <w:szCs w:val="14"/>
                <w:lang w:eastAsia="tr-TR"/>
              </w:rPr>
            </w:pPr>
            <w:r w:rsidRPr="00D5711A">
              <w:rPr>
                <w:color w:val="000000"/>
                <w:sz w:val="14"/>
                <w:szCs w:val="14"/>
                <w:lang w:eastAsia="tr-TR"/>
              </w:rPr>
              <w:t>Hisse Başına Kâr / Zarar</w:t>
            </w:r>
          </w:p>
        </w:tc>
        <w:tc>
          <w:tcPr>
            <w:tcW w:w="726" w:type="dxa"/>
            <w:shd w:val="clear" w:color="auto" w:fill="auto"/>
            <w:noWrap/>
            <w:vAlign w:val="bottom"/>
            <w:hideMark/>
          </w:tcPr>
          <w:p w14:paraId="4444C2AD" w14:textId="77777777" w:rsidR="003F18EE" w:rsidRPr="00D5711A" w:rsidRDefault="003F18EE" w:rsidP="003F18EE">
            <w:pPr>
              <w:jc w:val="center"/>
              <w:rPr>
                <w:color w:val="000000"/>
                <w:sz w:val="14"/>
                <w:szCs w:val="14"/>
                <w:highlight w:val="yellow"/>
                <w:lang w:eastAsia="tr-TR"/>
              </w:rPr>
            </w:pPr>
          </w:p>
        </w:tc>
        <w:tc>
          <w:tcPr>
            <w:tcW w:w="1454" w:type="dxa"/>
            <w:shd w:val="clear" w:color="auto" w:fill="auto"/>
            <w:vAlign w:val="bottom"/>
            <w:hideMark/>
          </w:tcPr>
          <w:p w14:paraId="1CED3826" w14:textId="154716CC" w:rsidR="003F18EE" w:rsidRPr="00D5711A" w:rsidRDefault="003F18EE" w:rsidP="003F18EE">
            <w:pPr>
              <w:jc w:val="right"/>
              <w:rPr>
                <w:bCs/>
                <w:sz w:val="14"/>
                <w:szCs w:val="14"/>
              </w:rPr>
            </w:pPr>
            <w:r>
              <w:rPr>
                <w:bCs/>
                <w:sz w:val="14"/>
                <w:szCs w:val="14"/>
              </w:rPr>
              <w:t>(</w:t>
            </w:r>
            <w:r w:rsidRPr="00D5711A">
              <w:rPr>
                <w:bCs/>
                <w:sz w:val="14"/>
                <w:szCs w:val="14"/>
              </w:rPr>
              <w:t>0.</w:t>
            </w:r>
            <w:r>
              <w:rPr>
                <w:bCs/>
                <w:sz w:val="14"/>
                <w:szCs w:val="14"/>
              </w:rPr>
              <w:t>0319)</w:t>
            </w:r>
          </w:p>
        </w:tc>
        <w:tc>
          <w:tcPr>
            <w:tcW w:w="1453" w:type="dxa"/>
            <w:shd w:val="clear" w:color="auto" w:fill="auto"/>
            <w:vAlign w:val="bottom"/>
            <w:hideMark/>
          </w:tcPr>
          <w:p w14:paraId="538FC05A" w14:textId="28FFBF6F" w:rsidR="003F18EE" w:rsidRPr="00D5711A" w:rsidRDefault="003F18EE" w:rsidP="003F18EE">
            <w:pPr>
              <w:jc w:val="right"/>
              <w:rPr>
                <w:bCs/>
                <w:sz w:val="14"/>
                <w:szCs w:val="14"/>
              </w:rPr>
            </w:pPr>
            <w:r>
              <w:rPr>
                <w:bCs/>
                <w:sz w:val="14"/>
                <w:szCs w:val="14"/>
              </w:rPr>
              <w:t>(0.0261)</w:t>
            </w:r>
          </w:p>
        </w:tc>
      </w:tr>
    </w:tbl>
    <w:p w14:paraId="04D71362"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rPr>
      </w:pPr>
    </w:p>
    <w:p w14:paraId="0D1BE1BF" w14:textId="77777777" w:rsidR="00D51256" w:rsidRPr="00CB56EC" w:rsidRDefault="00D5125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4E8B2FA4" w14:textId="2D2E90B5" w:rsidR="00E44AAE" w:rsidRPr="00CB56EC" w:rsidRDefault="00E44AAE"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6E722AA5" w14:textId="251D5499" w:rsidR="00DC1F0B" w:rsidRDefault="00DC1F0B"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7143468C" w14:textId="3CF66850" w:rsidR="00B24A6D" w:rsidRDefault="00B24A6D"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540C9DDA" w14:textId="03109768" w:rsidR="00B24A6D" w:rsidRDefault="00B24A6D"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2E8D10C7" w14:textId="77777777" w:rsidR="00B24A6D" w:rsidRPr="00CB56EC" w:rsidRDefault="00B24A6D"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7E211605" w14:textId="77777777" w:rsidR="007F25CF" w:rsidRPr="00CB56EC" w:rsidRDefault="007F25CF"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1E0612A3" w14:textId="77777777" w:rsidR="007F25CF" w:rsidRPr="00CB56EC" w:rsidRDefault="007F25CF"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22E68FAB" w14:textId="5E69F2EE" w:rsidR="00DC1F0B" w:rsidRPr="00CB56EC" w:rsidRDefault="00DC1F0B"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21997798" w14:textId="4F16F3B6" w:rsidR="00DC1F0B" w:rsidRPr="00CB56EC" w:rsidRDefault="00DC1F0B"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8"/>
          <w:szCs w:val="8"/>
        </w:rPr>
      </w:pPr>
    </w:p>
    <w:p w14:paraId="08131C71" w14:textId="50E2039D"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r w:rsidRPr="00CB56EC">
        <w:rPr>
          <w:bCs/>
          <w:i/>
          <w:iCs/>
          <w:sz w:val="14"/>
          <w:szCs w:val="14"/>
        </w:rPr>
        <w:t>İlişikteki notlar bu finansal tabloların tamamlayıcı parçalarıdır.</w:t>
      </w:r>
    </w:p>
    <w:p w14:paraId="6036CAB4"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sectPr w:rsidR="00AF46F6" w:rsidRPr="00CB56EC" w:rsidSect="00223100">
          <w:headerReference w:type="default" r:id="rId29"/>
          <w:footerReference w:type="default" r:id="rId30"/>
          <w:pgSz w:w="11907" w:h="16840" w:code="9"/>
          <w:pgMar w:top="1418" w:right="1418" w:bottom="1418" w:left="1418" w:header="360" w:footer="708" w:gutter="0"/>
          <w:cols w:space="708"/>
          <w:noEndnote/>
        </w:sectPr>
      </w:pPr>
    </w:p>
    <w:p w14:paraId="19084773"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22"/>
        </w:rPr>
      </w:pPr>
      <w:r w:rsidRPr="00CB56EC">
        <w:rPr>
          <w:rFonts w:eastAsia="Arial Unicode MS"/>
          <w:b/>
          <w:sz w:val="22"/>
        </w:rPr>
        <w:lastRenderedPageBreak/>
        <w:t>4.</w:t>
      </w:r>
      <w:r w:rsidRPr="00CB56EC">
        <w:rPr>
          <w:rFonts w:eastAsia="Arial Unicode MS"/>
          <w:b/>
          <w:sz w:val="22"/>
        </w:rPr>
        <w:tab/>
      </w:r>
      <w:r w:rsidR="007C2195" w:rsidRPr="00CB56EC">
        <w:rPr>
          <w:rFonts w:eastAsia="Arial Unicode MS"/>
          <w:b/>
        </w:rPr>
        <w:t>KÂ</w:t>
      </w:r>
      <w:r w:rsidRPr="00CB56EC">
        <w:rPr>
          <w:rFonts w:eastAsia="Arial Unicode MS"/>
          <w:b/>
        </w:rPr>
        <w:t>R VEYA ZARAR VE DİĞER KAPSAMLI GELİR TABLOSU</w:t>
      </w:r>
    </w:p>
    <w:p w14:paraId="6DA9C1E5" w14:textId="77777777" w:rsidR="00AF46F6" w:rsidRPr="00CB56EC" w:rsidRDefault="00AF46F6" w:rsidP="00AF46F6">
      <w:pPr>
        <w:autoSpaceDE w:val="0"/>
        <w:autoSpaceDN w:val="0"/>
        <w:adjustRightInd w:val="0"/>
        <w:spacing w:after="60"/>
        <w:ind w:hanging="567"/>
        <w:jc w:val="both"/>
        <w:rPr>
          <w:lang w:eastAsia="en-GB"/>
        </w:rPr>
      </w:pPr>
    </w:p>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59"/>
        <w:gridCol w:w="5776"/>
        <w:gridCol w:w="1482"/>
        <w:gridCol w:w="1482"/>
      </w:tblGrid>
      <w:tr w:rsidR="007C058F" w:rsidRPr="00D5711A" w14:paraId="6E0EAE95" w14:textId="77777777" w:rsidTr="00AF3D43">
        <w:trPr>
          <w:trHeight w:val="312"/>
        </w:trPr>
        <w:tc>
          <w:tcPr>
            <w:tcW w:w="559" w:type="dxa"/>
            <w:shd w:val="clear" w:color="auto" w:fill="auto"/>
            <w:noWrap/>
            <w:vAlign w:val="center"/>
            <w:hideMark/>
          </w:tcPr>
          <w:p w14:paraId="060A1670" w14:textId="77777777" w:rsidR="007C058F" w:rsidRPr="00D5711A" w:rsidRDefault="007C058F" w:rsidP="007A342B">
            <w:pPr>
              <w:rPr>
                <w:b/>
                <w:bCs/>
                <w:color w:val="000000"/>
                <w:sz w:val="14"/>
                <w:szCs w:val="14"/>
                <w:lang w:eastAsia="tr-TR"/>
              </w:rPr>
            </w:pPr>
            <w:bookmarkStart w:id="9" w:name="_Hlk187746839"/>
            <w:r w:rsidRPr="00D5711A">
              <w:rPr>
                <w:b/>
                <w:bCs/>
                <w:color w:val="000000"/>
                <w:sz w:val="14"/>
                <w:szCs w:val="14"/>
                <w:lang w:eastAsia="tr-TR"/>
              </w:rPr>
              <w:t> </w:t>
            </w:r>
          </w:p>
        </w:tc>
        <w:tc>
          <w:tcPr>
            <w:tcW w:w="5776" w:type="dxa"/>
            <w:shd w:val="clear" w:color="auto" w:fill="auto"/>
            <w:noWrap/>
            <w:vAlign w:val="center"/>
            <w:hideMark/>
          </w:tcPr>
          <w:p w14:paraId="4C0B796A" w14:textId="77777777" w:rsidR="007C058F" w:rsidRPr="00D5711A" w:rsidRDefault="007C058F" w:rsidP="007A342B">
            <w:pPr>
              <w:rPr>
                <w:b/>
                <w:bCs/>
                <w:color w:val="000000"/>
                <w:sz w:val="14"/>
                <w:szCs w:val="14"/>
                <w:lang w:eastAsia="tr-TR"/>
              </w:rPr>
            </w:pPr>
            <w:r w:rsidRPr="00D5711A">
              <w:rPr>
                <w:b/>
                <w:bCs/>
                <w:color w:val="000000"/>
                <w:sz w:val="14"/>
                <w:szCs w:val="14"/>
                <w:lang w:eastAsia="tr-TR"/>
              </w:rPr>
              <w:t> </w:t>
            </w:r>
          </w:p>
        </w:tc>
        <w:tc>
          <w:tcPr>
            <w:tcW w:w="1482" w:type="dxa"/>
            <w:shd w:val="clear" w:color="auto" w:fill="auto"/>
            <w:noWrap/>
            <w:vAlign w:val="center"/>
            <w:hideMark/>
          </w:tcPr>
          <w:p w14:paraId="517A4C78" w14:textId="77777777" w:rsidR="007C058F" w:rsidRPr="00D5711A" w:rsidRDefault="007C058F" w:rsidP="007C058F">
            <w:pPr>
              <w:jc w:val="right"/>
              <w:rPr>
                <w:b/>
                <w:bCs/>
                <w:color w:val="000000"/>
                <w:sz w:val="14"/>
                <w:szCs w:val="14"/>
                <w:lang w:eastAsia="tr-TR"/>
              </w:rPr>
            </w:pPr>
            <w:r w:rsidRPr="00D5711A">
              <w:rPr>
                <w:b/>
                <w:bCs/>
                <w:color w:val="000000"/>
                <w:sz w:val="14"/>
                <w:szCs w:val="14"/>
                <w:lang w:eastAsia="tr-TR"/>
              </w:rPr>
              <w:t>Cari Dönem</w:t>
            </w:r>
          </w:p>
          <w:p w14:paraId="21E8ED72" w14:textId="154ABF84" w:rsidR="007C058F" w:rsidRDefault="007C058F" w:rsidP="007C058F">
            <w:pPr>
              <w:jc w:val="right"/>
              <w:rPr>
                <w:b/>
                <w:bCs/>
                <w:color w:val="000000"/>
                <w:sz w:val="14"/>
                <w:szCs w:val="14"/>
                <w:lang w:eastAsia="tr-TR"/>
              </w:rPr>
            </w:pPr>
            <w:r w:rsidRPr="00D5711A">
              <w:rPr>
                <w:b/>
                <w:bCs/>
                <w:color w:val="000000"/>
                <w:sz w:val="14"/>
                <w:szCs w:val="14"/>
                <w:lang w:eastAsia="tr-TR"/>
              </w:rPr>
              <w:t>01.01.202</w:t>
            </w:r>
            <w:r w:rsidR="00F64081">
              <w:rPr>
                <w:b/>
                <w:bCs/>
                <w:color w:val="000000"/>
                <w:sz w:val="14"/>
                <w:szCs w:val="14"/>
                <w:lang w:eastAsia="tr-TR"/>
              </w:rPr>
              <w:t>5</w:t>
            </w:r>
            <w:r w:rsidRPr="00D5711A">
              <w:rPr>
                <w:b/>
                <w:bCs/>
                <w:color w:val="000000"/>
                <w:sz w:val="14"/>
                <w:szCs w:val="14"/>
                <w:lang w:eastAsia="tr-TR"/>
              </w:rPr>
              <w:t>-</w:t>
            </w:r>
          </w:p>
          <w:p w14:paraId="5BD4672B" w14:textId="2EF2CBF8" w:rsidR="007C058F" w:rsidRPr="00D5711A" w:rsidRDefault="007C058F" w:rsidP="007C058F">
            <w:pPr>
              <w:jc w:val="right"/>
              <w:rPr>
                <w:b/>
                <w:bCs/>
                <w:color w:val="000000"/>
                <w:sz w:val="14"/>
                <w:szCs w:val="14"/>
                <w:lang w:eastAsia="tr-TR"/>
              </w:rPr>
            </w:pPr>
            <w:r w:rsidRPr="00D5711A">
              <w:rPr>
                <w:b/>
                <w:bCs/>
                <w:color w:val="000000"/>
                <w:sz w:val="14"/>
                <w:szCs w:val="14"/>
                <w:lang w:eastAsia="tr-TR"/>
              </w:rPr>
              <w:t>31.</w:t>
            </w:r>
            <w:r w:rsidR="00F64081">
              <w:rPr>
                <w:b/>
                <w:bCs/>
                <w:color w:val="000000"/>
                <w:sz w:val="14"/>
                <w:szCs w:val="14"/>
                <w:lang w:eastAsia="tr-TR"/>
              </w:rPr>
              <w:t>03</w:t>
            </w:r>
            <w:r w:rsidRPr="00D5711A">
              <w:rPr>
                <w:b/>
                <w:bCs/>
                <w:color w:val="000000"/>
                <w:sz w:val="14"/>
                <w:szCs w:val="14"/>
                <w:lang w:eastAsia="tr-TR"/>
              </w:rPr>
              <w:t>.202</w:t>
            </w:r>
            <w:r w:rsidR="00F64081">
              <w:rPr>
                <w:b/>
                <w:bCs/>
                <w:color w:val="000000"/>
                <w:sz w:val="14"/>
                <w:szCs w:val="14"/>
                <w:lang w:eastAsia="tr-TR"/>
              </w:rPr>
              <w:t>5</w:t>
            </w:r>
          </w:p>
        </w:tc>
        <w:tc>
          <w:tcPr>
            <w:tcW w:w="1482" w:type="dxa"/>
            <w:shd w:val="clear" w:color="auto" w:fill="auto"/>
            <w:noWrap/>
            <w:vAlign w:val="center"/>
            <w:hideMark/>
          </w:tcPr>
          <w:p w14:paraId="08983EFE" w14:textId="77777777" w:rsidR="007C058F" w:rsidRPr="00D5711A" w:rsidRDefault="007C058F" w:rsidP="007C058F">
            <w:pPr>
              <w:jc w:val="right"/>
              <w:rPr>
                <w:b/>
                <w:bCs/>
                <w:color w:val="000000"/>
                <w:sz w:val="14"/>
                <w:szCs w:val="14"/>
                <w:lang w:eastAsia="tr-TR"/>
              </w:rPr>
            </w:pPr>
            <w:r w:rsidRPr="00D5711A">
              <w:rPr>
                <w:b/>
                <w:bCs/>
                <w:color w:val="000000"/>
                <w:sz w:val="14"/>
                <w:szCs w:val="14"/>
                <w:lang w:eastAsia="tr-TR"/>
              </w:rPr>
              <w:t>Önceki Dönem</w:t>
            </w:r>
          </w:p>
          <w:p w14:paraId="2D14BDB6" w14:textId="78515362" w:rsidR="007C058F" w:rsidRDefault="007C058F" w:rsidP="007C058F">
            <w:pPr>
              <w:jc w:val="right"/>
              <w:rPr>
                <w:b/>
                <w:bCs/>
                <w:color w:val="000000"/>
                <w:sz w:val="14"/>
                <w:szCs w:val="14"/>
                <w:lang w:eastAsia="tr-TR"/>
              </w:rPr>
            </w:pPr>
            <w:r w:rsidRPr="00D5711A">
              <w:rPr>
                <w:b/>
                <w:bCs/>
                <w:color w:val="000000"/>
                <w:sz w:val="14"/>
                <w:szCs w:val="14"/>
                <w:lang w:eastAsia="tr-TR"/>
              </w:rPr>
              <w:t>01.01.202</w:t>
            </w:r>
            <w:r w:rsidR="00F64081">
              <w:rPr>
                <w:b/>
                <w:bCs/>
                <w:color w:val="000000"/>
                <w:sz w:val="14"/>
                <w:szCs w:val="14"/>
                <w:lang w:eastAsia="tr-TR"/>
              </w:rPr>
              <w:t>4</w:t>
            </w:r>
            <w:r w:rsidRPr="00D5711A">
              <w:rPr>
                <w:b/>
                <w:bCs/>
                <w:color w:val="000000"/>
                <w:sz w:val="14"/>
                <w:szCs w:val="14"/>
                <w:lang w:eastAsia="tr-TR"/>
              </w:rPr>
              <w:t>-</w:t>
            </w:r>
          </w:p>
          <w:p w14:paraId="53B551C4" w14:textId="7BA5FBEB" w:rsidR="007C058F" w:rsidRPr="00D5711A" w:rsidRDefault="007C058F" w:rsidP="007C058F">
            <w:pPr>
              <w:jc w:val="right"/>
              <w:rPr>
                <w:b/>
                <w:bCs/>
                <w:color w:val="000000"/>
                <w:sz w:val="14"/>
                <w:szCs w:val="14"/>
                <w:lang w:eastAsia="tr-TR"/>
              </w:rPr>
            </w:pPr>
            <w:r w:rsidRPr="00D5711A">
              <w:rPr>
                <w:b/>
                <w:bCs/>
                <w:color w:val="000000"/>
                <w:sz w:val="14"/>
                <w:szCs w:val="14"/>
                <w:lang w:eastAsia="tr-TR"/>
              </w:rPr>
              <w:t>31.</w:t>
            </w:r>
            <w:r w:rsidR="00F64081">
              <w:rPr>
                <w:b/>
                <w:bCs/>
                <w:color w:val="000000"/>
                <w:sz w:val="14"/>
                <w:szCs w:val="14"/>
                <w:lang w:eastAsia="tr-TR"/>
              </w:rPr>
              <w:t>03</w:t>
            </w:r>
            <w:r w:rsidRPr="00D5711A">
              <w:rPr>
                <w:b/>
                <w:bCs/>
                <w:color w:val="000000"/>
                <w:sz w:val="14"/>
                <w:szCs w:val="14"/>
                <w:lang w:eastAsia="tr-TR"/>
              </w:rPr>
              <w:t>.202</w:t>
            </w:r>
            <w:r w:rsidR="00F64081">
              <w:rPr>
                <w:b/>
                <w:bCs/>
                <w:color w:val="000000"/>
                <w:sz w:val="14"/>
                <w:szCs w:val="14"/>
                <w:lang w:eastAsia="tr-TR"/>
              </w:rPr>
              <w:t>4</w:t>
            </w:r>
          </w:p>
        </w:tc>
      </w:tr>
      <w:tr w:rsidR="007C058F" w:rsidRPr="00D5711A" w14:paraId="66DF8C85" w14:textId="77777777" w:rsidTr="00AF3D43">
        <w:trPr>
          <w:trHeight w:val="113"/>
        </w:trPr>
        <w:tc>
          <w:tcPr>
            <w:tcW w:w="559" w:type="dxa"/>
            <w:shd w:val="clear" w:color="auto" w:fill="auto"/>
            <w:noWrap/>
            <w:vAlign w:val="center"/>
            <w:hideMark/>
          </w:tcPr>
          <w:p w14:paraId="444C76ED" w14:textId="77777777" w:rsidR="007C058F" w:rsidRPr="00D5711A" w:rsidRDefault="007C058F" w:rsidP="007A342B">
            <w:pPr>
              <w:rPr>
                <w:b/>
                <w:bCs/>
                <w:color w:val="000000"/>
                <w:sz w:val="14"/>
                <w:szCs w:val="14"/>
                <w:lang w:eastAsia="tr-TR"/>
              </w:rPr>
            </w:pPr>
            <w:r w:rsidRPr="00D5711A">
              <w:rPr>
                <w:b/>
                <w:bCs/>
                <w:color w:val="000000"/>
                <w:sz w:val="14"/>
                <w:szCs w:val="14"/>
                <w:lang w:eastAsia="tr-TR"/>
              </w:rPr>
              <w:t> </w:t>
            </w:r>
          </w:p>
        </w:tc>
        <w:tc>
          <w:tcPr>
            <w:tcW w:w="5776" w:type="dxa"/>
            <w:shd w:val="clear" w:color="auto" w:fill="auto"/>
            <w:noWrap/>
            <w:vAlign w:val="center"/>
            <w:hideMark/>
          </w:tcPr>
          <w:p w14:paraId="447B320C" w14:textId="77777777" w:rsidR="007C058F" w:rsidRPr="00D5711A" w:rsidRDefault="007C058F" w:rsidP="007A342B">
            <w:pPr>
              <w:rPr>
                <w:b/>
                <w:bCs/>
                <w:color w:val="000000"/>
                <w:sz w:val="14"/>
                <w:szCs w:val="14"/>
                <w:lang w:eastAsia="tr-TR"/>
              </w:rPr>
            </w:pPr>
            <w:r w:rsidRPr="00D5711A">
              <w:rPr>
                <w:b/>
                <w:bCs/>
                <w:color w:val="000000"/>
                <w:sz w:val="14"/>
                <w:szCs w:val="14"/>
                <w:lang w:eastAsia="tr-TR"/>
              </w:rPr>
              <w:t> </w:t>
            </w:r>
          </w:p>
        </w:tc>
        <w:tc>
          <w:tcPr>
            <w:tcW w:w="1482" w:type="dxa"/>
            <w:shd w:val="clear" w:color="auto" w:fill="auto"/>
            <w:noWrap/>
            <w:vAlign w:val="center"/>
            <w:hideMark/>
          </w:tcPr>
          <w:p w14:paraId="453BC8EE" w14:textId="77777777" w:rsidR="007C058F" w:rsidRPr="00D5711A" w:rsidRDefault="007C058F" w:rsidP="007A342B">
            <w:pPr>
              <w:jc w:val="right"/>
              <w:rPr>
                <w:b/>
                <w:bCs/>
                <w:color w:val="000000"/>
                <w:sz w:val="14"/>
                <w:szCs w:val="14"/>
                <w:lang w:eastAsia="tr-TR"/>
              </w:rPr>
            </w:pPr>
            <w:r w:rsidRPr="00D5711A">
              <w:rPr>
                <w:b/>
                <w:bCs/>
                <w:color w:val="000000"/>
                <w:sz w:val="14"/>
                <w:szCs w:val="14"/>
                <w:lang w:eastAsia="tr-TR"/>
              </w:rPr>
              <w:t> </w:t>
            </w:r>
          </w:p>
        </w:tc>
        <w:tc>
          <w:tcPr>
            <w:tcW w:w="1482" w:type="dxa"/>
            <w:shd w:val="clear" w:color="auto" w:fill="auto"/>
            <w:noWrap/>
            <w:vAlign w:val="center"/>
            <w:hideMark/>
          </w:tcPr>
          <w:p w14:paraId="219832BF" w14:textId="77777777" w:rsidR="007C058F" w:rsidRPr="00D5711A" w:rsidRDefault="007C058F" w:rsidP="007A342B">
            <w:pPr>
              <w:jc w:val="right"/>
              <w:rPr>
                <w:b/>
                <w:bCs/>
                <w:color w:val="000000"/>
                <w:sz w:val="14"/>
                <w:szCs w:val="14"/>
                <w:lang w:eastAsia="tr-TR"/>
              </w:rPr>
            </w:pPr>
            <w:r w:rsidRPr="00D5711A">
              <w:rPr>
                <w:b/>
                <w:bCs/>
                <w:color w:val="000000"/>
                <w:sz w:val="14"/>
                <w:szCs w:val="14"/>
                <w:lang w:eastAsia="tr-TR"/>
              </w:rPr>
              <w:t> </w:t>
            </w:r>
          </w:p>
        </w:tc>
      </w:tr>
      <w:tr w:rsidR="00F64081" w:rsidRPr="00D5711A" w14:paraId="50A7790C" w14:textId="77777777" w:rsidTr="00AF3D43">
        <w:trPr>
          <w:trHeight w:val="113"/>
        </w:trPr>
        <w:tc>
          <w:tcPr>
            <w:tcW w:w="559" w:type="dxa"/>
            <w:shd w:val="clear" w:color="auto" w:fill="auto"/>
            <w:noWrap/>
            <w:vAlign w:val="bottom"/>
            <w:hideMark/>
          </w:tcPr>
          <w:p w14:paraId="291EC0EE" w14:textId="77777777" w:rsidR="00F64081" w:rsidRPr="00D5711A" w:rsidRDefault="00F64081" w:rsidP="00F64081">
            <w:pPr>
              <w:rPr>
                <w:b/>
                <w:bCs/>
                <w:color w:val="000000"/>
                <w:sz w:val="14"/>
                <w:szCs w:val="14"/>
                <w:lang w:eastAsia="tr-TR"/>
              </w:rPr>
            </w:pPr>
            <w:r w:rsidRPr="00D5711A">
              <w:rPr>
                <w:b/>
                <w:bCs/>
                <w:color w:val="000000"/>
                <w:sz w:val="14"/>
                <w:szCs w:val="14"/>
                <w:lang w:eastAsia="tr-TR"/>
              </w:rPr>
              <w:t>I.</w:t>
            </w:r>
          </w:p>
        </w:tc>
        <w:tc>
          <w:tcPr>
            <w:tcW w:w="5776" w:type="dxa"/>
            <w:shd w:val="clear" w:color="auto" w:fill="auto"/>
            <w:noWrap/>
            <w:vAlign w:val="bottom"/>
            <w:hideMark/>
          </w:tcPr>
          <w:p w14:paraId="1BDC328B" w14:textId="77777777" w:rsidR="00F64081" w:rsidRPr="00D5711A" w:rsidRDefault="00F64081" w:rsidP="00F64081">
            <w:pPr>
              <w:rPr>
                <w:b/>
                <w:bCs/>
                <w:color w:val="000000"/>
                <w:sz w:val="14"/>
                <w:szCs w:val="14"/>
                <w:lang w:eastAsia="tr-TR"/>
              </w:rPr>
            </w:pPr>
            <w:r w:rsidRPr="00D5711A">
              <w:rPr>
                <w:b/>
                <w:bCs/>
                <w:color w:val="000000"/>
                <w:sz w:val="14"/>
                <w:szCs w:val="14"/>
                <w:lang w:eastAsia="tr-TR"/>
              </w:rPr>
              <w:t>DÖNEM KARI/ZARARI</w:t>
            </w:r>
          </w:p>
        </w:tc>
        <w:tc>
          <w:tcPr>
            <w:tcW w:w="1482" w:type="dxa"/>
            <w:shd w:val="clear" w:color="auto" w:fill="auto"/>
            <w:vAlign w:val="bottom"/>
            <w:hideMark/>
          </w:tcPr>
          <w:p w14:paraId="698BCE4B" w14:textId="7C7032B6" w:rsidR="00F64081" w:rsidRPr="00A10BA6" w:rsidRDefault="00F64081" w:rsidP="00F64081">
            <w:pPr>
              <w:jc w:val="right"/>
              <w:rPr>
                <w:b/>
                <w:bCs/>
                <w:sz w:val="14"/>
                <w:szCs w:val="14"/>
              </w:rPr>
            </w:pPr>
            <w:r w:rsidRPr="00210B51">
              <w:rPr>
                <w:b/>
                <w:bCs/>
                <w:sz w:val="14"/>
                <w:szCs w:val="14"/>
              </w:rPr>
              <w:t>(</w:t>
            </w:r>
            <w:r w:rsidR="003F18EE">
              <w:rPr>
                <w:b/>
                <w:bCs/>
                <w:sz w:val="14"/>
                <w:szCs w:val="14"/>
              </w:rPr>
              <w:t>95,644</w:t>
            </w:r>
            <w:r w:rsidRPr="00210B51">
              <w:rPr>
                <w:b/>
                <w:bCs/>
                <w:sz w:val="14"/>
                <w:szCs w:val="14"/>
              </w:rPr>
              <w:t>)</w:t>
            </w:r>
          </w:p>
        </w:tc>
        <w:tc>
          <w:tcPr>
            <w:tcW w:w="1482" w:type="dxa"/>
            <w:shd w:val="clear" w:color="auto" w:fill="auto"/>
            <w:vAlign w:val="bottom"/>
            <w:hideMark/>
          </w:tcPr>
          <w:p w14:paraId="3375FE3F" w14:textId="0F803092" w:rsidR="00F64081" w:rsidRPr="00D5711A" w:rsidRDefault="00F64081" w:rsidP="00F64081">
            <w:pPr>
              <w:jc w:val="right"/>
              <w:rPr>
                <w:b/>
              </w:rPr>
            </w:pPr>
            <w:r>
              <w:rPr>
                <w:b/>
                <w:bCs/>
                <w:sz w:val="14"/>
                <w:szCs w:val="14"/>
              </w:rPr>
              <w:t>(39,160)</w:t>
            </w:r>
          </w:p>
        </w:tc>
      </w:tr>
      <w:tr w:rsidR="00F64081" w:rsidRPr="00D5711A" w14:paraId="50F6F2C4" w14:textId="77777777" w:rsidTr="00AF3D43">
        <w:trPr>
          <w:trHeight w:val="113"/>
        </w:trPr>
        <w:tc>
          <w:tcPr>
            <w:tcW w:w="559" w:type="dxa"/>
            <w:shd w:val="clear" w:color="auto" w:fill="auto"/>
            <w:noWrap/>
            <w:vAlign w:val="bottom"/>
            <w:hideMark/>
          </w:tcPr>
          <w:p w14:paraId="43DBAA1C" w14:textId="77777777" w:rsidR="00F64081" w:rsidRPr="00D5711A" w:rsidRDefault="00F64081" w:rsidP="00F64081">
            <w:pPr>
              <w:rPr>
                <w:b/>
                <w:bCs/>
                <w:color w:val="000000"/>
                <w:sz w:val="14"/>
                <w:szCs w:val="14"/>
                <w:lang w:eastAsia="tr-TR"/>
              </w:rPr>
            </w:pPr>
            <w:r w:rsidRPr="00D5711A">
              <w:rPr>
                <w:b/>
                <w:bCs/>
                <w:color w:val="000000"/>
                <w:sz w:val="14"/>
                <w:szCs w:val="14"/>
                <w:lang w:eastAsia="tr-TR"/>
              </w:rPr>
              <w:t>II.</w:t>
            </w:r>
          </w:p>
        </w:tc>
        <w:tc>
          <w:tcPr>
            <w:tcW w:w="5776" w:type="dxa"/>
            <w:shd w:val="clear" w:color="auto" w:fill="auto"/>
            <w:noWrap/>
            <w:vAlign w:val="bottom"/>
            <w:hideMark/>
          </w:tcPr>
          <w:p w14:paraId="5D19CB76" w14:textId="77777777" w:rsidR="00F64081" w:rsidRPr="00D5711A" w:rsidRDefault="00F64081" w:rsidP="00F64081">
            <w:pPr>
              <w:rPr>
                <w:b/>
                <w:bCs/>
                <w:color w:val="000000"/>
                <w:sz w:val="14"/>
                <w:szCs w:val="14"/>
                <w:lang w:eastAsia="tr-TR"/>
              </w:rPr>
            </w:pPr>
            <w:r w:rsidRPr="00D5711A">
              <w:rPr>
                <w:b/>
                <w:bCs/>
                <w:color w:val="000000"/>
                <w:sz w:val="14"/>
                <w:szCs w:val="14"/>
                <w:lang w:eastAsia="tr-TR"/>
              </w:rPr>
              <w:t>DİĞER KAPSAMLI GELİRLER</w:t>
            </w:r>
          </w:p>
        </w:tc>
        <w:tc>
          <w:tcPr>
            <w:tcW w:w="1482" w:type="dxa"/>
            <w:shd w:val="clear" w:color="auto" w:fill="auto"/>
            <w:vAlign w:val="bottom"/>
            <w:hideMark/>
          </w:tcPr>
          <w:p w14:paraId="419F5F29" w14:textId="4F23E7DE" w:rsidR="00F64081" w:rsidRPr="00A10BA6" w:rsidRDefault="003F18EE" w:rsidP="00F64081">
            <w:pPr>
              <w:jc w:val="right"/>
              <w:rPr>
                <w:b/>
                <w:bCs/>
                <w:sz w:val="14"/>
                <w:szCs w:val="14"/>
              </w:rPr>
            </w:pPr>
            <w:r>
              <w:rPr>
                <w:b/>
                <w:bCs/>
                <w:sz w:val="14"/>
                <w:szCs w:val="14"/>
              </w:rPr>
              <w:t>(20,954)</w:t>
            </w:r>
          </w:p>
        </w:tc>
        <w:tc>
          <w:tcPr>
            <w:tcW w:w="1482" w:type="dxa"/>
            <w:shd w:val="clear" w:color="auto" w:fill="auto"/>
            <w:vAlign w:val="bottom"/>
            <w:hideMark/>
          </w:tcPr>
          <w:p w14:paraId="1A1273F3" w14:textId="3B2AC62E" w:rsidR="00F64081" w:rsidRPr="00D5711A" w:rsidRDefault="00F64081" w:rsidP="00F64081">
            <w:pPr>
              <w:jc w:val="right"/>
              <w:rPr>
                <w:b/>
              </w:rPr>
            </w:pPr>
            <w:r>
              <w:rPr>
                <w:b/>
                <w:bCs/>
                <w:sz w:val="14"/>
                <w:szCs w:val="14"/>
              </w:rPr>
              <w:t>537</w:t>
            </w:r>
          </w:p>
        </w:tc>
      </w:tr>
      <w:tr w:rsidR="00F64081" w:rsidRPr="00D5711A" w14:paraId="00CC5730" w14:textId="77777777" w:rsidTr="00AF3D43">
        <w:trPr>
          <w:trHeight w:val="113"/>
        </w:trPr>
        <w:tc>
          <w:tcPr>
            <w:tcW w:w="559" w:type="dxa"/>
            <w:shd w:val="clear" w:color="auto" w:fill="auto"/>
            <w:noWrap/>
            <w:vAlign w:val="bottom"/>
            <w:hideMark/>
          </w:tcPr>
          <w:p w14:paraId="2CCC199A" w14:textId="77777777" w:rsidR="00F64081" w:rsidRPr="00D5711A" w:rsidRDefault="00F64081" w:rsidP="00F64081">
            <w:pPr>
              <w:rPr>
                <w:b/>
                <w:color w:val="000000"/>
                <w:sz w:val="14"/>
                <w:szCs w:val="14"/>
                <w:lang w:eastAsia="tr-TR"/>
              </w:rPr>
            </w:pPr>
            <w:r w:rsidRPr="00D5711A">
              <w:rPr>
                <w:b/>
                <w:color w:val="000000"/>
                <w:sz w:val="14"/>
                <w:szCs w:val="14"/>
                <w:lang w:eastAsia="tr-TR"/>
              </w:rPr>
              <w:t>2.1</w:t>
            </w:r>
          </w:p>
        </w:tc>
        <w:tc>
          <w:tcPr>
            <w:tcW w:w="5776" w:type="dxa"/>
            <w:shd w:val="clear" w:color="auto" w:fill="auto"/>
            <w:noWrap/>
            <w:vAlign w:val="bottom"/>
            <w:hideMark/>
          </w:tcPr>
          <w:p w14:paraId="2CFEFEF7" w14:textId="77777777" w:rsidR="00F64081" w:rsidRPr="00D5711A" w:rsidRDefault="00F64081" w:rsidP="00F64081">
            <w:pPr>
              <w:rPr>
                <w:b/>
                <w:bCs/>
                <w:color w:val="000000"/>
                <w:sz w:val="14"/>
                <w:szCs w:val="14"/>
                <w:lang w:eastAsia="tr-TR"/>
              </w:rPr>
            </w:pPr>
            <w:r w:rsidRPr="00D5711A">
              <w:rPr>
                <w:b/>
                <w:bCs/>
                <w:color w:val="000000"/>
                <w:sz w:val="14"/>
                <w:szCs w:val="14"/>
                <w:lang w:eastAsia="tr-TR"/>
              </w:rPr>
              <w:t>Kar veya Zararda Yeniden Sınıflandırılmayacaklar</w:t>
            </w:r>
          </w:p>
        </w:tc>
        <w:tc>
          <w:tcPr>
            <w:tcW w:w="1482" w:type="dxa"/>
            <w:shd w:val="clear" w:color="auto" w:fill="auto"/>
            <w:vAlign w:val="bottom"/>
            <w:hideMark/>
          </w:tcPr>
          <w:p w14:paraId="4D881149" w14:textId="6EC7243A" w:rsidR="00F64081" w:rsidRPr="00A10BA6" w:rsidRDefault="00F64081" w:rsidP="00F64081">
            <w:pPr>
              <w:jc w:val="right"/>
              <w:rPr>
                <w:b/>
                <w:bCs/>
                <w:sz w:val="14"/>
                <w:szCs w:val="14"/>
              </w:rPr>
            </w:pPr>
            <w:r w:rsidRPr="00D5711A">
              <w:rPr>
                <w:b/>
                <w:bCs/>
                <w:sz w:val="14"/>
                <w:szCs w:val="14"/>
              </w:rPr>
              <w:t>-</w:t>
            </w:r>
          </w:p>
        </w:tc>
        <w:tc>
          <w:tcPr>
            <w:tcW w:w="1482" w:type="dxa"/>
            <w:shd w:val="clear" w:color="auto" w:fill="auto"/>
            <w:vAlign w:val="bottom"/>
            <w:hideMark/>
          </w:tcPr>
          <w:p w14:paraId="780C0943" w14:textId="23900006" w:rsidR="00F64081" w:rsidRPr="00D5711A" w:rsidRDefault="00F64081" w:rsidP="00F64081">
            <w:pPr>
              <w:jc w:val="right"/>
              <w:rPr>
                <w:b/>
              </w:rPr>
            </w:pPr>
            <w:r w:rsidRPr="00D5711A">
              <w:rPr>
                <w:b/>
                <w:bCs/>
                <w:sz w:val="14"/>
                <w:szCs w:val="14"/>
              </w:rPr>
              <w:t>-</w:t>
            </w:r>
          </w:p>
        </w:tc>
      </w:tr>
      <w:tr w:rsidR="00F64081" w:rsidRPr="00A10BA6" w14:paraId="47DA75C9" w14:textId="77777777" w:rsidTr="00AF3D43">
        <w:trPr>
          <w:trHeight w:val="113"/>
        </w:trPr>
        <w:tc>
          <w:tcPr>
            <w:tcW w:w="559" w:type="dxa"/>
            <w:shd w:val="clear" w:color="auto" w:fill="auto"/>
            <w:noWrap/>
            <w:vAlign w:val="bottom"/>
            <w:hideMark/>
          </w:tcPr>
          <w:p w14:paraId="3A398C0D" w14:textId="77777777" w:rsidR="00F64081" w:rsidRPr="00A10BA6" w:rsidRDefault="00F64081" w:rsidP="00F64081">
            <w:pPr>
              <w:rPr>
                <w:color w:val="000000"/>
                <w:sz w:val="14"/>
                <w:szCs w:val="14"/>
                <w:lang w:eastAsia="tr-TR"/>
              </w:rPr>
            </w:pPr>
            <w:r w:rsidRPr="00A10BA6">
              <w:rPr>
                <w:color w:val="000000"/>
                <w:sz w:val="14"/>
                <w:szCs w:val="14"/>
                <w:lang w:eastAsia="tr-TR"/>
              </w:rPr>
              <w:t>2.1.1</w:t>
            </w:r>
          </w:p>
        </w:tc>
        <w:tc>
          <w:tcPr>
            <w:tcW w:w="5776" w:type="dxa"/>
            <w:shd w:val="clear" w:color="auto" w:fill="auto"/>
            <w:noWrap/>
            <w:vAlign w:val="bottom"/>
            <w:hideMark/>
          </w:tcPr>
          <w:p w14:paraId="4CBEB0BB" w14:textId="77777777" w:rsidR="00F64081" w:rsidRPr="00A10BA6" w:rsidRDefault="00F64081" w:rsidP="00F64081">
            <w:pPr>
              <w:rPr>
                <w:color w:val="000000"/>
                <w:sz w:val="14"/>
                <w:szCs w:val="14"/>
                <w:lang w:eastAsia="tr-TR"/>
              </w:rPr>
            </w:pPr>
            <w:r w:rsidRPr="00A10BA6">
              <w:rPr>
                <w:color w:val="000000"/>
                <w:sz w:val="14"/>
                <w:szCs w:val="14"/>
                <w:lang w:eastAsia="tr-TR"/>
              </w:rPr>
              <w:t>Maddi Duran Varlıklar Yeniden Değerleme Artışları/Azalışları</w:t>
            </w:r>
          </w:p>
        </w:tc>
        <w:tc>
          <w:tcPr>
            <w:tcW w:w="1482" w:type="dxa"/>
            <w:shd w:val="clear" w:color="auto" w:fill="auto"/>
            <w:vAlign w:val="bottom"/>
            <w:hideMark/>
          </w:tcPr>
          <w:p w14:paraId="4A8ECB5A" w14:textId="060B61BB" w:rsidR="00F64081" w:rsidRPr="00A10BA6" w:rsidRDefault="00F64081" w:rsidP="00F64081">
            <w:pPr>
              <w:jc w:val="right"/>
              <w:rPr>
                <w:sz w:val="14"/>
                <w:szCs w:val="14"/>
              </w:rPr>
            </w:pPr>
            <w:r w:rsidRPr="00A10BA6">
              <w:rPr>
                <w:sz w:val="14"/>
                <w:szCs w:val="14"/>
              </w:rPr>
              <w:t>-</w:t>
            </w:r>
          </w:p>
        </w:tc>
        <w:tc>
          <w:tcPr>
            <w:tcW w:w="1482" w:type="dxa"/>
            <w:shd w:val="clear" w:color="auto" w:fill="auto"/>
            <w:vAlign w:val="bottom"/>
            <w:hideMark/>
          </w:tcPr>
          <w:p w14:paraId="631C183B" w14:textId="3385A98B" w:rsidR="00F64081" w:rsidRPr="00A10BA6" w:rsidRDefault="00F64081" w:rsidP="00F64081">
            <w:pPr>
              <w:jc w:val="right"/>
            </w:pPr>
            <w:r w:rsidRPr="00D5711A">
              <w:rPr>
                <w:bCs/>
                <w:sz w:val="14"/>
                <w:szCs w:val="14"/>
              </w:rPr>
              <w:t>-</w:t>
            </w:r>
          </w:p>
        </w:tc>
      </w:tr>
      <w:tr w:rsidR="00F64081" w:rsidRPr="00A10BA6" w14:paraId="5628782F" w14:textId="77777777" w:rsidTr="00AF3D43">
        <w:trPr>
          <w:trHeight w:val="113"/>
        </w:trPr>
        <w:tc>
          <w:tcPr>
            <w:tcW w:w="559" w:type="dxa"/>
            <w:shd w:val="clear" w:color="auto" w:fill="auto"/>
            <w:noWrap/>
            <w:vAlign w:val="bottom"/>
            <w:hideMark/>
          </w:tcPr>
          <w:p w14:paraId="22E57E82" w14:textId="77777777" w:rsidR="00F64081" w:rsidRPr="00A10BA6" w:rsidRDefault="00F64081" w:rsidP="00F64081">
            <w:pPr>
              <w:rPr>
                <w:color w:val="000000"/>
                <w:sz w:val="14"/>
                <w:szCs w:val="14"/>
                <w:lang w:eastAsia="tr-TR"/>
              </w:rPr>
            </w:pPr>
            <w:r w:rsidRPr="00A10BA6">
              <w:rPr>
                <w:color w:val="000000"/>
                <w:sz w:val="14"/>
                <w:szCs w:val="14"/>
                <w:lang w:eastAsia="tr-TR"/>
              </w:rPr>
              <w:t>2.1.2</w:t>
            </w:r>
          </w:p>
        </w:tc>
        <w:tc>
          <w:tcPr>
            <w:tcW w:w="5776" w:type="dxa"/>
            <w:shd w:val="clear" w:color="auto" w:fill="auto"/>
            <w:noWrap/>
            <w:vAlign w:val="bottom"/>
            <w:hideMark/>
          </w:tcPr>
          <w:p w14:paraId="5932F693" w14:textId="77777777" w:rsidR="00F64081" w:rsidRPr="00A10BA6" w:rsidRDefault="00F64081" w:rsidP="00F64081">
            <w:pPr>
              <w:rPr>
                <w:color w:val="000000"/>
                <w:sz w:val="14"/>
                <w:szCs w:val="14"/>
                <w:lang w:eastAsia="tr-TR"/>
              </w:rPr>
            </w:pPr>
            <w:r w:rsidRPr="00A10BA6">
              <w:rPr>
                <w:color w:val="000000"/>
                <w:sz w:val="14"/>
                <w:szCs w:val="14"/>
                <w:lang w:eastAsia="tr-TR"/>
              </w:rPr>
              <w:t>Maddi Olmayan Duran Varlıklar Yeniden Değerleme Artışları/Azalışları</w:t>
            </w:r>
          </w:p>
        </w:tc>
        <w:tc>
          <w:tcPr>
            <w:tcW w:w="1482" w:type="dxa"/>
            <w:shd w:val="clear" w:color="auto" w:fill="auto"/>
            <w:vAlign w:val="bottom"/>
            <w:hideMark/>
          </w:tcPr>
          <w:p w14:paraId="132A4BD5" w14:textId="0B8D6D6E" w:rsidR="00F64081" w:rsidRPr="00A10BA6" w:rsidRDefault="00F64081" w:rsidP="00F64081">
            <w:pPr>
              <w:jc w:val="right"/>
              <w:rPr>
                <w:sz w:val="14"/>
                <w:szCs w:val="14"/>
              </w:rPr>
            </w:pPr>
            <w:r w:rsidRPr="00A10BA6">
              <w:rPr>
                <w:sz w:val="14"/>
                <w:szCs w:val="14"/>
              </w:rPr>
              <w:t>-</w:t>
            </w:r>
          </w:p>
        </w:tc>
        <w:tc>
          <w:tcPr>
            <w:tcW w:w="1482" w:type="dxa"/>
            <w:shd w:val="clear" w:color="auto" w:fill="auto"/>
            <w:vAlign w:val="bottom"/>
            <w:hideMark/>
          </w:tcPr>
          <w:p w14:paraId="58ABE978" w14:textId="2EB29DFC" w:rsidR="00F64081" w:rsidRPr="00A10BA6" w:rsidRDefault="00F64081" w:rsidP="00F64081">
            <w:pPr>
              <w:jc w:val="right"/>
            </w:pPr>
            <w:r w:rsidRPr="00D5711A">
              <w:rPr>
                <w:bCs/>
                <w:sz w:val="14"/>
                <w:szCs w:val="14"/>
              </w:rPr>
              <w:t>-</w:t>
            </w:r>
          </w:p>
        </w:tc>
      </w:tr>
      <w:tr w:rsidR="00F64081" w:rsidRPr="00A10BA6" w14:paraId="453ABA51" w14:textId="77777777" w:rsidTr="00AF3D43">
        <w:trPr>
          <w:trHeight w:val="113"/>
        </w:trPr>
        <w:tc>
          <w:tcPr>
            <w:tcW w:w="559" w:type="dxa"/>
            <w:shd w:val="clear" w:color="auto" w:fill="auto"/>
            <w:noWrap/>
            <w:vAlign w:val="bottom"/>
            <w:hideMark/>
          </w:tcPr>
          <w:p w14:paraId="699789E0" w14:textId="77777777" w:rsidR="00F64081" w:rsidRPr="00A10BA6" w:rsidRDefault="00F64081" w:rsidP="00F64081">
            <w:pPr>
              <w:rPr>
                <w:color w:val="000000"/>
                <w:sz w:val="14"/>
                <w:szCs w:val="14"/>
                <w:lang w:eastAsia="tr-TR"/>
              </w:rPr>
            </w:pPr>
            <w:r w:rsidRPr="00A10BA6">
              <w:rPr>
                <w:color w:val="000000"/>
                <w:sz w:val="14"/>
                <w:szCs w:val="14"/>
                <w:lang w:eastAsia="tr-TR"/>
              </w:rPr>
              <w:t>2.1.3</w:t>
            </w:r>
          </w:p>
        </w:tc>
        <w:tc>
          <w:tcPr>
            <w:tcW w:w="5776" w:type="dxa"/>
            <w:shd w:val="clear" w:color="auto" w:fill="auto"/>
            <w:noWrap/>
            <w:vAlign w:val="bottom"/>
            <w:hideMark/>
          </w:tcPr>
          <w:p w14:paraId="7591384E" w14:textId="77777777" w:rsidR="00F64081" w:rsidRPr="00A10BA6" w:rsidRDefault="00F64081" w:rsidP="00F64081">
            <w:pPr>
              <w:rPr>
                <w:color w:val="000000"/>
                <w:sz w:val="14"/>
                <w:szCs w:val="14"/>
                <w:lang w:eastAsia="tr-TR"/>
              </w:rPr>
            </w:pPr>
            <w:r w:rsidRPr="00A10BA6">
              <w:rPr>
                <w:color w:val="000000"/>
                <w:sz w:val="14"/>
                <w:szCs w:val="14"/>
                <w:lang w:eastAsia="tr-TR"/>
              </w:rPr>
              <w:t>Tanımlanmış Fayda Planları Yeniden Ölçüm Kazançları/Kayıpları</w:t>
            </w:r>
          </w:p>
        </w:tc>
        <w:tc>
          <w:tcPr>
            <w:tcW w:w="1482" w:type="dxa"/>
            <w:shd w:val="clear" w:color="auto" w:fill="auto"/>
            <w:vAlign w:val="bottom"/>
            <w:hideMark/>
          </w:tcPr>
          <w:p w14:paraId="5F29F1AF" w14:textId="16BF932D" w:rsidR="00F64081" w:rsidRPr="00A10BA6" w:rsidRDefault="00F64081" w:rsidP="00F64081">
            <w:pPr>
              <w:jc w:val="right"/>
              <w:rPr>
                <w:sz w:val="14"/>
                <w:szCs w:val="14"/>
              </w:rPr>
            </w:pPr>
            <w:r w:rsidRPr="00A10BA6">
              <w:rPr>
                <w:sz w:val="14"/>
                <w:szCs w:val="14"/>
              </w:rPr>
              <w:t>-</w:t>
            </w:r>
          </w:p>
        </w:tc>
        <w:tc>
          <w:tcPr>
            <w:tcW w:w="1482" w:type="dxa"/>
            <w:shd w:val="clear" w:color="auto" w:fill="auto"/>
            <w:vAlign w:val="bottom"/>
            <w:hideMark/>
          </w:tcPr>
          <w:p w14:paraId="6729AF66" w14:textId="2943C90A" w:rsidR="00F64081" w:rsidRPr="00A10BA6" w:rsidRDefault="00F64081" w:rsidP="00F64081">
            <w:pPr>
              <w:jc w:val="right"/>
            </w:pPr>
            <w:r w:rsidRPr="00D5711A">
              <w:rPr>
                <w:bCs/>
                <w:sz w:val="14"/>
                <w:szCs w:val="14"/>
              </w:rPr>
              <w:t>-</w:t>
            </w:r>
          </w:p>
        </w:tc>
      </w:tr>
      <w:tr w:rsidR="00F64081" w:rsidRPr="00A10BA6" w14:paraId="0881F1A4" w14:textId="77777777" w:rsidTr="00AF3D43">
        <w:trPr>
          <w:trHeight w:val="113"/>
        </w:trPr>
        <w:tc>
          <w:tcPr>
            <w:tcW w:w="559" w:type="dxa"/>
            <w:shd w:val="clear" w:color="auto" w:fill="auto"/>
            <w:noWrap/>
            <w:vAlign w:val="bottom"/>
            <w:hideMark/>
          </w:tcPr>
          <w:p w14:paraId="790A7C3B" w14:textId="77777777" w:rsidR="00F64081" w:rsidRPr="00A10BA6" w:rsidRDefault="00F64081" w:rsidP="00F64081">
            <w:pPr>
              <w:rPr>
                <w:color w:val="000000"/>
                <w:sz w:val="14"/>
                <w:szCs w:val="14"/>
                <w:lang w:eastAsia="tr-TR"/>
              </w:rPr>
            </w:pPr>
            <w:r w:rsidRPr="00A10BA6">
              <w:rPr>
                <w:color w:val="000000"/>
                <w:sz w:val="14"/>
                <w:szCs w:val="14"/>
                <w:lang w:eastAsia="tr-TR"/>
              </w:rPr>
              <w:t>2.1.4</w:t>
            </w:r>
          </w:p>
        </w:tc>
        <w:tc>
          <w:tcPr>
            <w:tcW w:w="5776" w:type="dxa"/>
            <w:shd w:val="clear" w:color="auto" w:fill="auto"/>
            <w:noWrap/>
            <w:vAlign w:val="bottom"/>
            <w:hideMark/>
          </w:tcPr>
          <w:p w14:paraId="224CD63A" w14:textId="77777777" w:rsidR="00F64081" w:rsidRPr="00A10BA6" w:rsidRDefault="00F64081" w:rsidP="00F64081">
            <w:pPr>
              <w:rPr>
                <w:color w:val="000000"/>
                <w:sz w:val="14"/>
                <w:szCs w:val="14"/>
                <w:lang w:eastAsia="tr-TR"/>
              </w:rPr>
            </w:pPr>
            <w:r w:rsidRPr="00A10BA6">
              <w:rPr>
                <w:color w:val="000000"/>
                <w:sz w:val="14"/>
                <w:szCs w:val="14"/>
                <w:lang w:eastAsia="tr-TR"/>
              </w:rPr>
              <w:t>Diğer Kâr veya Zarar Olarak Yeniden Sınıflandırılmayacak Diğer Kapsamlı Gelir Unsurları</w:t>
            </w:r>
          </w:p>
        </w:tc>
        <w:tc>
          <w:tcPr>
            <w:tcW w:w="1482" w:type="dxa"/>
            <w:shd w:val="clear" w:color="auto" w:fill="auto"/>
            <w:vAlign w:val="bottom"/>
            <w:hideMark/>
          </w:tcPr>
          <w:p w14:paraId="78C32D08" w14:textId="4CAEEB6D" w:rsidR="00F64081" w:rsidRPr="00A10BA6" w:rsidRDefault="00F64081" w:rsidP="00F64081">
            <w:pPr>
              <w:jc w:val="right"/>
              <w:rPr>
                <w:sz w:val="14"/>
                <w:szCs w:val="14"/>
              </w:rPr>
            </w:pPr>
            <w:r w:rsidRPr="00A10BA6">
              <w:rPr>
                <w:sz w:val="14"/>
                <w:szCs w:val="14"/>
              </w:rPr>
              <w:t>-</w:t>
            </w:r>
          </w:p>
        </w:tc>
        <w:tc>
          <w:tcPr>
            <w:tcW w:w="1482" w:type="dxa"/>
            <w:shd w:val="clear" w:color="auto" w:fill="auto"/>
            <w:vAlign w:val="bottom"/>
            <w:hideMark/>
          </w:tcPr>
          <w:p w14:paraId="72A3946C" w14:textId="73FED51E" w:rsidR="00F64081" w:rsidRPr="00A10BA6" w:rsidRDefault="00F64081" w:rsidP="00F64081">
            <w:pPr>
              <w:jc w:val="right"/>
            </w:pPr>
            <w:r w:rsidRPr="00D5711A">
              <w:rPr>
                <w:bCs/>
                <w:sz w:val="14"/>
                <w:szCs w:val="14"/>
              </w:rPr>
              <w:t>-</w:t>
            </w:r>
          </w:p>
        </w:tc>
      </w:tr>
      <w:tr w:rsidR="00F64081" w:rsidRPr="00A10BA6" w14:paraId="2C2AD8F6" w14:textId="77777777" w:rsidTr="00AF3D43">
        <w:trPr>
          <w:trHeight w:val="113"/>
        </w:trPr>
        <w:tc>
          <w:tcPr>
            <w:tcW w:w="559" w:type="dxa"/>
            <w:shd w:val="clear" w:color="auto" w:fill="auto"/>
            <w:noWrap/>
            <w:vAlign w:val="bottom"/>
            <w:hideMark/>
          </w:tcPr>
          <w:p w14:paraId="7C1FE489" w14:textId="77777777" w:rsidR="00F64081" w:rsidRPr="00A10BA6" w:rsidRDefault="00F64081" w:rsidP="00F64081">
            <w:pPr>
              <w:rPr>
                <w:color w:val="000000"/>
                <w:sz w:val="14"/>
                <w:szCs w:val="14"/>
                <w:lang w:eastAsia="tr-TR"/>
              </w:rPr>
            </w:pPr>
            <w:r w:rsidRPr="00A10BA6">
              <w:rPr>
                <w:color w:val="000000"/>
                <w:sz w:val="14"/>
                <w:szCs w:val="14"/>
                <w:lang w:eastAsia="tr-TR"/>
              </w:rPr>
              <w:t>2.1.5</w:t>
            </w:r>
          </w:p>
        </w:tc>
        <w:tc>
          <w:tcPr>
            <w:tcW w:w="5776" w:type="dxa"/>
            <w:shd w:val="clear" w:color="auto" w:fill="auto"/>
            <w:noWrap/>
            <w:vAlign w:val="bottom"/>
            <w:hideMark/>
          </w:tcPr>
          <w:p w14:paraId="6E8F524E" w14:textId="77777777" w:rsidR="00F64081" w:rsidRPr="00A10BA6" w:rsidRDefault="00F64081" w:rsidP="00F64081">
            <w:pPr>
              <w:rPr>
                <w:color w:val="000000"/>
                <w:sz w:val="14"/>
                <w:szCs w:val="14"/>
                <w:lang w:eastAsia="tr-TR"/>
              </w:rPr>
            </w:pPr>
            <w:r w:rsidRPr="00A10BA6">
              <w:rPr>
                <w:color w:val="000000"/>
                <w:sz w:val="14"/>
                <w:szCs w:val="14"/>
                <w:lang w:eastAsia="tr-TR"/>
              </w:rPr>
              <w:t>Kâr veya Zararda Yeniden Sınıflandırılmayacak Diğer Kapsamlı Gelire İlişkin Vergiler</w:t>
            </w:r>
          </w:p>
        </w:tc>
        <w:tc>
          <w:tcPr>
            <w:tcW w:w="1482" w:type="dxa"/>
            <w:shd w:val="clear" w:color="auto" w:fill="auto"/>
            <w:vAlign w:val="bottom"/>
            <w:hideMark/>
          </w:tcPr>
          <w:p w14:paraId="0B5561F7" w14:textId="7AC8CADA" w:rsidR="00F64081" w:rsidRPr="00A10BA6" w:rsidRDefault="00F64081" w:rsidP="00F64081">
            <w:pPr>
              <w:jc w:val="right"/>
              <w:rPr>
                <w:sz w:val="14"/>
                <w:szCs w:val="14"/>
              </w:rPr>
            </w:pPr>
            <w:r w:rsidRPr="00A10BA6">
              <w:rPr>
                <w:sz w:val="14"/>
                <w:szCs w:val="14"/>
              </w:rPr>
              <w:t>-</w:t>
            </w:r>
          </w:p>
        </w:tc>
        <w:tc>
          <w:tcPr>
            <w:tcW w:w="1482" w:type="dxa"/>
            <w:shd w:val="clear" w:color="auto" w:fill="auto"/>
            <w:vAlign w:val="bottom"/>
            <w:hideMark/>
          </w:tcPr>
          <w:p w14:paraId="659BFC4C" w14:textId="272C7EC5" w:rsidR="00F64081" w:rsidRPr="00A10BA6" w:rsidRDefault="00F64081" w:rsidP="00F64081">
            <w:pPr>
              <w:jc w:val="right"/>
            </w:pPr>
            <w:r w:rsidRPr="00D5711A">
              <w:rPr>
                <w:bCs/>
                <w:sz w:val="14"/>
                <w:szCs w:val="14"/>
              </w:rPr>
              <w:t>-</w:t>
            </w:r>
          </w:p>
        </w:tc>
      </w:tr>
      <w:tr w:rsidR="00F64081" w:rsidRPr="00D5711A" w14:paraId="5A357A66" w14:textId="77777777" w:rsidTr="00AF3D43">
        <w:trPr>
          <w:trHeight w:val="113"/>
        </w:trPr>
        <w:tc>
          <w:tcPr>
            <w:tcW w:w="559" w:type="dxa"/>
            <w:shd w:val="clear" w:color="auto" w:fill="auto"/>
            <w:noWrap/>
            <w:vAlign w:val="bottom"/>
            <w:hideMark/>
          </w:tcPr>
          <w:p w14:paraId="02D217AF" w14:textId="77777777" w:rsidR="00F64081" w:rsidRPr="00D5711A" w:rsidRDefault="00F64081" w:rsidP="00F64081">
            <w:pPr>
              <w:rPr>
                <w:b/>
                <w:color w:val="000000"/>
                <w:sz w:val="14"/>
                <w:szCs w:val="14"/>
                <w:lang w:eastAsia="tr-TR"/>
              </w:rPr>
            </w:pPr>
            <w:r w:rsidRPr="00D5711A">
              <w:rPr>
                <w:b/>
                <w:color w:val="000000"/>
                <w:sz w:val="14"/>
                <w:szCs w:val="14"/>
                <w:lang w:eastAsia="tr-TR"/>
              </w:rPr>
              <w:t>2.2</w:t>
            </w:r>
          </w:p>
        </w:tc>
        <w:tc>
          <w:tcPr>
            <w:tcW w:w="5776" w:type="dxa"/>
            <w:shd w:val="clear" w:color="auto" w:fill="auto"/>
            <w:noWrap/>
            <w:vAlign w:val="bottom"/>
            <w:hideMark/>
          </w:tcPr>
          <w:p w14:paraId="50E33E89" w14:textId="77777777" w:rsidR="00F64081" w:rsidRPr="00D5711A" w:rsidRDefault="00F64081" w:rsidP="00F64081">
            <w:pPr>
              <w:rPr>
                <w:b/>
                <w:bCs/>
                <w:color w:val="000000"/>
                <w:sz w:val="14"/>
                <w:szCs w:val="14"/>
                <w:lang w:eastAsia="tr-TR"/>
              </w:rPr>
            </w:pPr>
            <w:r w:rsidRPr="00D5711A">
              <w:rPr>
                <w:b/>
                <w:bCs/>
                <w:color w:val="000000"/>
                <w:sz w:val="14"/>
                <w:szCs w:val="14"/>
                <w:lang w:eastAsia="tr-TR"/>
              </w:rPr>
              <w:t>Kâr veya Zararda Yeniden Sınıflandırılacaklar</w:t>
            </w:r>
          </w:p>
        </w:tc>
        <w:tc>
          <w:tcPr>
            <w:tcW w:w="1482" w:type="dxa"/>
            <w:shd w:val="clear" w:color="auto" w:fill="auto"/>
            <w:vAlign w:val="bottom"/>
            <w:hideMark/>
          </w:tcPr>
          <w:p w14:paraId="38E2DCD2" w14:textId="62FD560D" w:rsidR="00F64081" w:rsidRPr="00A10BA6" w:rsidRDefault="003F18EE" w:rsidP="00F64081">
            <w:pPr>
              <w:jc w:val="right"/>
              <w:rPr>
                <w:b/>
                <w:bCs/>
                <w:sz w:val="14"/>
                <w:szCs w:val="14"/>
              </w:rPr>
            </w:pPr>
            <w:r>
              <w:rPr>
                <w:b/>
                <w:bCs/>
                <w:sz w:val="14"/>
                <w:szCs w:val="14"/>
              </w:rPr>
              <w:t>(20,954)</w:t>
            </w:r>
          </w:p>
        </w:tc>
        <w:tc>
          <w:tcPr>
            <w:tcW w:w="1482" w:type="dxa"/>
            <w:shd w:val="clear" w:color="auto" w:fill="auto"/>
            <w:vAlign w:val="bottom"/>
            <w:hideMark/>
          </w:tcPr>
          <w:p w14:paraId="723E46F8" w14:textId="5B0C77F3" w:rsidR="00F64081" w:rsidRPr="00D5711A" w:rsidRDefault="00F64081" w:rsidP="00F64081">
            <w:pPr>
              <w:jc w:val="right"/>
              <w:rPr>
                <w:b/>
              </w:rPr>
            </w:pPr>
            <w:r>
              <w:rPr>
                <w:b/>
                <w:bCs/>
                <w:sz w:val="14"/>
                <w:szCs w:val="14"/>
              </w:rPr>
              <w:t>537</w:t>
            </w:r>
          </w:p>
        </w:tc>
      </w:tr>
      <w:tr w:rsidR="00F64081" w:rsidRPr="00A10BA6" w14:paraId="351A5BA4" w14:textId="77777777" w:rsidTr="00AF3D43">
        <w:trPr>
          <w:trHeight w:val="113"/>
        </w:trPr>
        <w:tc>
          <w:tcPr>
            <w:tcW w:w="559" w:type="dxa"/>
            <w:shd w:val="clear" w:color="auto" w:fill="auto"/>
            <w:noWrap/>
            <w:vAlign w:val="bottom"/>
            <w:hideMark/>
          </w:tcPr>
          <w:p w14:paraId="50A580E2" w14:textId="77777777" w:rsidR="00F64081" w:rsidRPr="00A10BA6" w:rsidRDefault="00F64081" w:rsidP="00F64081">
            <w:pPr>
              <w:rPr>
                <w:color w:val="000000"/>
                <w:sz w:val="14"/>
                <w:szCs w:val="14"/>
                <w:lang w:eastAsia="tr-TR"/>
              </w:rPr>
            </w:pPr>
            <w:r w:rsidRPr="00A10BA6">
              <w:rPr>
                <w:color w:val="000000"/>
                <w:sz w:val="14"/>
                <w:szCs w:val="14"/>
                <w:lang w:eastAsia="tr-TR"/>
              </w:rPr>
              <w:t>2.2.1</w:t>
            </w:r>
          </w:p>
        </w:tc>
        <w:tc>
          <w:tcPr>
            <w:tcW w:w="5776" w:type="dxa"/>
            <w:shd w:val="clear" w:color="auto" w:fill="auto"/>
            <w:noWrap/>
            <w:vAlign w:val="bottom"/>
            <w:hideMark/>
          </w:tcPr>
          <w:p w14:paraId="784E322B" w14:textId="77777777" w:rsidR="00F64081" w:rsidRPr="00A10BA6" w:rsidRDefault="00F64081" w:rsidP="00F64081">
            <w:pPr>
              <w:rPr>
                <w:color w:val="000000"/>
                <w:sz w:val="14"/>
                <w:szCs w:val="14"/>
                <w:lang w:eastAsia="tr-TR"/>
              </w:rPr>
            </w:pPr>
            <w:r w:rsidRPr="00A10BA6">
              <w:rPr>
                <w:color w:val="000000"/>
                <w:sz w:val="14"/>
                <w:szCs w:val="14"/>
                <w:lang w:eastAsia="tr-TR"/>
              </w:rPr>
              <w:t>Yabancı Para Çevirim Farkları</w:t>
            </w:r>
          </w:p>
        </w:tc>
        <w:tc>
          <w:tcPr>
            <w:tcW w:w="1482" w:type="dxa"/>
            <w:shd w:val="clear" w:color="auto" w:fill="auto"/>
            <w:vAlign w:val="bottom"/>
            <w:hideMark/>
          </w:tcPr>
          <w:p w14:paraId="6AE7942E" w14:textId="0FFD55A7" w:rsidR="00F64081" w:rsidRPr="00A10BA6" w:rsidRDefault="00AF3D43" w:rsidP="00F64081">
            <w:pPr>
              <w:jc w:val="right"/>
              <w:rPr>
                <w:sz w:val="14"/>
                <w:szCs w:val="14"/>
              </w:rPr>
            </w:pPr>
            <w:r>
              <w:rPr>
                <w:sz w:val="14"/>
                <w:szCs w:val="14"/>
              </w:rPr>
              <w:t>-</w:t>
            </w:r>
          </w:p>
        </w:tc>
        <w:tc>
          <w:tcPr>
            <w:tcW w:w="1482" w:type="dxa"/>
            <w:shd w:val="clear" w:color="auto" w:fill="auto"/>
            <w:vAlign w:val="bottom"/>
            <w:hideMark/>
          </w:tcPr>
          <w:p w14:paraId="512C8C97" w14:textId="49EC42F2" w:rsidR="00F64081" w:rsidRPr="00A10BA6" w:rsidRDefault="00F64081" w:rsidP="00F64081">
            <w:pPr>
              <w:jc w:val="right"/>
            </w:pPr>
            <w:r w:rsidRPr="00D5711A">
              <w:rPr>
                <w:bCs/>
                <w:sz w:val="14"/>
                <w:szCs w:val="14"/>
              </w:rPr>
              <w:t>-</w:t>
            </w:r>
          </w:p>
        </w:tc>
      </w:tr>
      <w:tr w:rsidR="00F64081" w:rsidRPr="00A10BA6" w14:paraId="27C22F9F" w14:textId="77777777" w:rsidTr="00AF3D43">
        <w:trPr>
          <w:trHeight w:val="113"/>
        </w:trPr>
        <w:tc>
          <w:tcPr>
            <w:tcW w:w="559" w:type="dxa"/>
            <w:shd w:val="clear" w:color="auto" w:fill="auto"/>
            <w:noWrap/>
            <w:vAlign w:val="bottom"/>
            <w:hideMark/>
          </w:tcPr>
          <w:p w14:paraId="4F3A73CD" w14:textId="77777777" w:rsidR="00F64081" w:rsidRPr="00A10BA6" w:rsidRDefault="00F64081" w:rsidP="00F64081">
            <w:pPr>
              <w:rPr>
                <w:color w:val="000000"/>
                <w:sz w:val="14"/>
                <w:szCs w:val="14"/>
                <w:lang w:eastAsia="tr-TR"/>
              </w:rPr>
            </w:pPr>
            <w:r w:rsidRPr="00A10BA6">
              <w:rPr>
                <w:color w:val="000000"/>
                <w:sz w:val="14"/>
                <w:szCs w:val="14"/>
                <w:lang w:eastAsia="tr-TR"/>
              </w:rPr>
              <w:t>2.2.2</w:t>
            </w:r>
          </w:p>
        </w:tc>
        <w:tc>
          <w:tcPr>
            <w:tcW w:w="5776" w:type="dxa"/>
            <w:shd w:val="clear" w:color="auto" w:fill="auto"/>
            <w:vAlign w:val="bottom"/>
            <w:hideMark/>
          </w:tcPr>
          <w:p w14:paraId="1079556B" w14:textId="77777777" w:rsidR="00F64081" w:rsidRPr="00A10BA6" w:rsidRDefault="00F64081" w:rsidP="00F64081">
            <w:pPr>
              <w:rPr>
                <w:color w:val="000000"/>
                <w:sz w:val="14"/>
                <w:szCs w:val="14"/>
                <w:lang w:eastAsia="tr-TR"/>
              </w:rPr>
            </w:pPr>
            <w:r w:rsidRPr="00A10BA6">
              <w:rPr>
                <w:color w:val="000000"/>
                <w:sz w:val="14"/>
                <w:szCs w:val="14"/>
                <w:lang w:eastAsia="tr-TR"/>
              </w:rPr>
              <w:t>Gerçeğe Uygun Değer Farkı Diğer Kapsamlı Gelire Yansıtılan Finansal Varlıkların Değerleme ve/veya Sınıflandırma Gelirleri/Giderleri</w:t>
            </w:r>
          </w:p>
        </w:tc>
        <w:tc>
          <w:tcPr>
            <w:tcW w:w="1482" w:type="dxa"/>
            <w:shd w:val="clear" w:color="auto" w:fill="auto"/>
            <w:vAlign w:val="bottom"/>
            <w:hideMark/>
          </w:tcPr>
          <w:p w14:paraId="19CEAA76" w14:textId="228292E5" w:rsidR="00F64081" w:rsidRPr="00A10BA6" w:rsidRDefault="003F18EE" w:rsidP="00F64081">
            <w:pPr>
              <w:jc w:val="right"/>
              <w:rPr>
                <w:sz w:val="14"/>
                <w:szCs w:val="14"/>
              </w:rPr>
            </w:pPr>
            <w:r>
              <w:rPr>
                <w:sz w:val="14"/>
                <w:szCs w:val="14"/>
              </w:rPr>
              <w:t>(29,934)</w:t>
            </w:r>
          </w:p>
        </w:tc>
        <w:tc>
          <w:tcPr>
            <w:tcW w:w="1482" w:type="dxa"/>
            <w:shd w:val="clear" w:color="auto" w:fill="auto"/>
            <w:vAlign w:val="bottom"/>
            <w:hideMark/>
          </w:tcPr>
          <w:p w14:paraId="286E3A60" w14:textId="7938F36C" w:rsidR="00F64081" w:rsidRPr="00A10BA6" w:rsidRDefault="00F64081" w:rsidP="00F64081">
            <w:pPr>
              <w:jc w:val="right"/>
            </w:pPr>
            <w:r>
              <w:rPr>
                <w:bCs/>
                <w:sz w:val="14"/>
                <w:szCs w:val="14"/>
              </w:rPr>
              <w:t>767</w:t>
            </w:r>
          </w:p>
        </w:tc>
      </w:tr>
      <w:tr w:rsidR="00F64081" w:rsidRPr="00A10BA6" w14:paraId="77A8C23F" w14:textId="77777777" w:rsidTr="00AF3D43">
        <w:trPr>
          <w:trHeight w:val="113"/>
        </w:trPr>
        <w:tc>
          <w:tcPr>
            <w:tcW w:w="559" w:type="dxa"/>
            <w:shd w:val="clear" w:color="auto" w:fill="auto"/>
            <w:noWrap/>
            <w:vAlign w:val="bottom"/>
            <w:hideMark/>
          </w:tcPr>
          <w:p w14:paraId="5FA9A9D2" w14:textId="77777777" w:rsidR="00F64081" w:rsidRPr="00A10BA6" w:rsidRDefault="00F64081" w:rsidP="00F64081">
            <w:pPr>
              <w:rPr>
                <w:color w:val="000000"/>
                <w:sz w:val="14"/>
                <w:szCs w:val="14"/>
                <w:lang w:eastAsia="tr-TR"/>
              </w:rPr>
            </w:pPr>
            <w:r w:rsidRPr="00A10BA6">
              <w:rPr>
                <w:color w:val="000000"/>
                <w:sz w:val="14"/>
                <w:szCs w:val="14"/>
                <w:lang w:eastAsia="tr-TR"/>
              </w:rPr>
              <w:t>2.2.3</w:t>
            </w:r>
          </w:p>
        </w:tc>
        <w:tc>
          <w:tcPr>
            <w:tcW w:w="5776" w:type="dxa"/>
            <w:shd w:val="clear" w:color="auto" w:fill="auto"/>
            <w:noWrap/>
            <w:vAlign w:val="bottom"/>
            <w:hideMark/>
          </w:tcPr>
          <w:p w14:paraId="0AE4CCF0" w14:textId="77777777" w:rsidR="00F64081" w:rsidRPr="00A10BA6" w:rsidRDefault="00F64081" w:rsidP="00F64081">
            <w:pPr>
              <w:rPr>
                <w:color w:val="000000"/>
                <w:sz w:val="14"/>
                <w:szCs w:val="14"/>
                <w:lang w:eastAsia="tr-TR"/>
              </w:rPr>
            </w:pPr>
            <w:r w:rsidRPr="00A10BA6">
              <w:rPr>
                <w:color w:val="000000"/>
                <w:sz w:val="14"/>
                <w:szCs w:val="14"/>
                <w:lang w:eastAsia="tr-TR"/>
              </w:rPr>
              <w:t>Nakit Akış Riskinden Korunma Gelirleri/Giderleri</w:t>
            </w:r>
          </w:p>
        </w:tc>
        <w:tc>
          <w:tcPr>
            <w:tcW w:w="1482" w:type="dxa"/>
            <w:shd w:val="clear" w:color="auto" w:fill="auto"/>
            <w:vAlign w:val="bottom"/>
            <w:hideMark/>
          </w:tcPr>
          <w:p w14:paraId="0696B908" w14:textId="2313EE2E" w:rsidR="00F64081" w:rsidRPr="00A10BA6" w:rsidRDefault="00F64081" w:rsidP="00F64081">
            <w:pPr>
              <w:jc w:val="right"/>
              <w:rPr>
                <w:sz w:val="14"/>
                <w:szCs w:val="14"/>
              </w:rPr>
            </w:pPr>
            <w:r>
              <w:rPr>
                <w:sz w:val="14"/>
                <w:szCs w:val="14"/>
              </w:rPr>
              <w:t>-</w:t>
            </w:r>
          </w:p>
        </w:tc>
        <w:tc>
          <w:tcPr>
            <w:tcW w:w="1482" w:type="dxa"/>
            <w:shd w:val="clear" w:color="auto" w:fill="auto"/>
            <w:vAlign w:val="bottom"/>
            <w:hideMark/>
          </w:tcPr>
          <w:p w14:paraId="5F4510F7" w14:textId="507BF0AD" w:rsidR="00F64081" w:rsidRPr="00A10BA6" w:rsidRDefault="00F64081" w:rsidP="00F64081">
            <w:pPr>
              <w:jc w:val="right"/>
            </w:pPr>
            <w:r w:rsidRPr="00D5711A">
              <w:rPr>
                <w:bCs/>
                <w:sz w:val="14"/>
                <w:szCs w:val="14"/>
              </w:rPr>
              <w:t>-</w:t>
            </w:r>
          </w:p>
        </w:tc>
      </w:tr>
      <w:tr w:rsidR="00F64081" w:rsidRPr="00A10BA6" w14:paraId="24109FC1" w14:textId="77777777" w:rsidTr="00AF3D43">
        <w:trPr>
          <w:trHeight w:val="113"/>
        </w:trPr>
        <w:tc>
          <w:tcPr>
            <w:tcW w:w="559" w:type="dxa"/>
            <w:shd w:val="clear" w:color="auto" w:fill="auto"/>
            <w:noWrap/>
            <w:vAlign w:val="bottom"/>
            <w:hideMark/>
          </w:tcPr>
          <w:p w14:paraId="2030E805" w14:textId="77777777" w:rsidR="00F64081" w:rsidRPr="00A10BA6" w:rsidRDefault="00F64081" w:rsidP="00F64081">
            <w:pPr>
              <w:rPr>
                <w:color w:val="000000"/>
                <w:sz w:val="14"/>
                <w:szCs w:val="14"/>
                <w:lang w:eastAsia="tr-TR"/>
              </w:rPr>
            </w:pPr>
            <w:r w:rsidRPr="00A10BA6">
              <w:rPr>
                <w:color w:val="000000"/>
                <w:sz w:val="14"/>
                <w:szCs w:val="14"/>
                <w:lang w:eastAsia="tr-TR"/>
              </w:rPr>
              <w:t>2.2.4</w:t>
            </w:r>
          </w:p>
        </w:tc>
        <w:tc>
          <w:tcPr>
            <w:tcW w:w="5776" w:type="dxa"/>
            <w:shd w:val="clear" w:color="auto" w:fill="auto"/>
            <w:noWrap/>
            <w:vAlign w:val="bottom"/>
            <w:hideMark/>
          </w:tcPr>
          <w:p w14:paraId="0F41C87C" w14:textId="77777777" w:rsidR="00F64081" w:rsidRPr="00A10BA6" w:rsidRDefault="00F64081" w:rsidP="00F64081">
            <w:pPr>
              <w:rPr>
                <w:color w:val="000000"/>
                <w:sz w:val="14"/>
                <w:szCs w:val="14"/>
                <w:lang w:eastAsia="tr-TR"/>
              </w:rPr>
            </w:pPr>
            <w:r w:rsidRPr="00A10BA6">
              <w:rPr>
                <w:color w:val="000000"/>
                <w:sz w:val="14"/>
                <w:szCs w:val="14"/>
                <w:lang w:eastAsia="tr-TR"/>
              </w:rPr>
              <w:t>Yurtdışındaki İşletmeye İlişkin Yatırım Riskinden Korunma Gelirleri/Giderleri</w:t>
            </w:r>
          </w:p>
        </w:tc>
        <w:tc>
          <w:tcPr>
            <w:tcW w:w="1482" w:type="dxa"/>
            <w:shd w:val="clear" w:color="auto" w:fill="auto"/>
            <w:vAlign w:val="bottom"/>
            <w:hideMark/>
          </w:tcPr>
          <w:p w14:paraId="69B4E728" w14:textId="30EF6D24" w:rsidR="00F64081" w:rsidRPr="00A10BA6" w:rsidRDefault="00F64081" w:rsidP="00F64081">
            <w:pPr>
              <w:jc w:val="right"/>
              <w:rPr>
                <w:sz w:val="14"/>
                <w:szCs w:val="14"/>
              </w:rPr>
            </w:pPr>
            <w:r>
              <w:rPr>
                <w:sz w:val="14"/>
                <w:szCs w:val="14"/>
              </w:rPr>
              <w:t>-</w:t>
            </w:r>
          </w:p>
        </w:tc>
        <w:tc>
          <w:tcPr>
            <w:tcW w:w="1482" w:type="dxa"/>
            <w:shd w:val="clear" w:color="auto" w:fill="auto"/>
            <w:vAlign w:val="bottom"/>
            <w:hideMark/>
          </w:tcPr>
          <w:p w14:paraId="5C14C684" w14:textId="798B41D7" w:rsidR="00F64081" w:rsidRPr="00A10BA6" w:rsidRDefault="00F64081" w:rsidP="00F64081">
            <w:pPr>
              <w:jc w:val="right"/>
            </w:pPr>
            <w:r w:rsidRPr="00D5711A">
              <w:rPr>
                <w:bCs/>
                <w:sz w:val="14"/>
                <w:szCs w:val="14"/>
              </w:rPr>
              <w:t>-</w:t>
            </w:r>
          </w:p>
        </w:tc>
      </w:tr>
      <w:tr w:rsidR="00F64081" w:rsidRPr="00A10BA6" w14:paraId="6E59D302" w14:textId="77777777" w:rsidTr="00AF3D43">
        <w:trPr>
          <w:trHeight w:val="113"/>
        </w:trPr>
        <w:tc>
          <w:tcPr>
            <w:tcW w:w="559" w:type="dxa"/>
            <w:shd w:val="clear" w:color="auto" w:fill="auto"/>
            <w:noWrap/>
            <w:vAlign w:val="bottom"/>
            <w:hideMark/>
          </w:tcPr>
          <w:p w14:paraId="2CCD74DF" w14:textId="77777777" w:rsidR="00F64081" w:rsidRPr="00A10BA6" w:rsidRDefault="00F64081" w:rsidP="00F64081">
            <w:pPr>
              <w:rPr>
                <w:color w:val="000000"/>
                <w:sz w:val="14"/>
                <w:szCs w:val="14"/>
                <w:lang w:eastAsia="tr-TR"/>
              </w:rPr>
            </w:pPr>
            <w:r w:rsidRPr="00A10BA6">
              <w:rPr>
                <w:color w:val="000000"/>
                <w:sz w:val="14"/>
                <w:szCs w:val="14"/>
                <w:lang w:eastAsia="tr-TR"/>
              </w:rPr>
              <w:t>2.2.5</w:t>
            </w:r>
          </w:p>
        </w:tc>
        <w:tc>
          <w:tcPr>
            <w:tcW w:w="5776" w:type="dxa"/>
            <w:shd w:val="clear" w:color="auto" w:fill="auto"/>
            <w:noWrap/>
            <w:vAlign w:val="bottom"/>
            <w:hideMark/>
          </w:tcPr>
          <w:p w14:paraId="61096CF8" w14:textId="77777777" w:rsidR="00F64081" w:rsidRPr="00A10BA6" w:rsidRDefault="00F64081" w:rsidP="00F64081">
            <w:pPr>
              <w:rPr>
                <w:color w:val="000000"/>
                <w:sz w:val="14"/>
                <w:szCs w:val="14"/>
                <w:lang w:eastAsia="tr-TR"/>
              </w:rPr>
            </w:pPr>
            <w:r w:rsidRPr="00A10BA6">
              <w:rPr>
                <w:color w:val="000000"/>
                <w:sz w:val="14"/>
                <w:szCs w:val="14"/>
                <w:lang w:eastAsia="tr-TR"/>
              </w:rPr>
              <w:t>Diğer Kâr veya Zarar Olarak Yeniden Sınıflandırılacak Diğer Kapsamlı Gelir Unsurları</w:t>
            </w:r>
          </w:p>
        </w:tc>
        <w:tc>
          <w:tcPr>
            <w:tcW w:w="1482" w:type="dxa"/>
            <w:shd w:val="clear" w:color="auto" w:fill="auto"/>
            <w:vAlign w:val="bottom"/>
            <w:hideMark/>
          </w:tcPr>
          <w:p w14:paraId="41A65DC1" w14:textId="2566877B" w:rsidR="00F64081" w:rsidRPr="00A10BA6" w:rsidRDefault="00F64081" w:rsidP="00F64081">
            <w:pPr>
              <w:jc w:val="right"/>
              <w:rPr>
                <w:sz w:val="14"/>
                <w:szCs w:val="14"/>
              </w:rPr>
            </w:pPr>
            <w:r>
              <w:rPr>
                <w:sz w:val="14"/>
                <w:szCs w:val="14"/>
              </w:rPr>
              <w:t>-</w:t>
            </w:r>
          </w:p>
        </w:tc>
        <w:tc>
          <w:tcPr>
            <w:tcW w:w="1482" w:type="dxa"/>
            <w:shd w:val="clear" w:color="auto" w:fill="auto"/>
            <w:vAlign w:val="bottom"/>
            <w:hideMark/>
          </w:tcPr>
          <w:p w14:paraId="26679207" w14:textId="6DEF6072" w:rsidR="00F64081" w:rsidRPr="00A10BA6" w:rsidRDefault="00F64081" w:rsidP="00F64081">
            <w:pPr>
              <w:jc w:val="right"/>
            </w:pPr>
            <w:r w:rsidRPr="00D5711A">
              <w:rPr>
                <w:bCs/>
                <w:sz w:val="14"/>
                <w:szCs w:val="14"/>
              </w:rPr>
              <w:t>-</w:t>
            </w:r>
          </w:p>
        </w:tc>
      </w:tr>
      <w:tr w:rsidR="00F64081" w:rsidRPr="00A10BA6" w14:paraId="01C5A4E4" w14:textId="77777777" w:rsidTr="00AF3D43">
        <w:trPr>
          <w:trHeight w:val="113"/>
        </w:trPr>
        <w:tc>
          <w:tcPr>
            <w:tcW w:w="559" w:type="dxa"/>
            <w:shd w:val="clear" w:color="auto" w:fill="auto"/>
            <w:noWrap/>
            <w:vAlign w:val="bottom"/>
            <w:hideMark/>
          </w:tcPr>
          <w:p w14:paraId="0700E3F9" w14:textId="77777777" w:rsidR="00F64081" w:rsidRPr="00A10BA6" w:rsidRDefault="00F64081" w:rsidP="00F64081">
            <w:pPr>
              <w:rPr>
                <w:color w:val="000000"/>
                <w:sz w:val="14"/>
                <w:szCs w:val="14"/>
                <w:lang w:eastAsia="tr-TR"/>
              </w:rPr>
            </w:pPr>
            <w:r w:rsidRPr="00A10BA6">
              <w:rPr>
                <w:color w:val="000000"/>
                <w:sz w:val="14"/>
                <w:szCs w:val="14"/>
                <w:lang w:eastAsia="tr-TR"/>
              </w:rPr>
              <w:t>2.2.6</w:t>
            </w:r>
          </w:p>
        </w:tc>
        <w:tc>
          <w:tcPr>
            <w:tcW w:w="5776" w:type="dxa"/>
            <w:shd w:val="clear" w:color="auto" w:fill="auto"/>
            <w:noWrap/>
            <w:vAlign w:val="bottom"/>
            <w:hideMark/>
          </w:tcPr>
          <w:p w14:paraId="48367ED4" w14:textId="77777777" w:rsidR="00F64081" w:rsidRPr="00A10BA6" w:rsidRDefault="00F64081" w:rsidP="00F64081">
            <w:pPr>
              <w:rPr>
                <w:color w:val="000000"/>
                <w:sz w:val="14"/>
                <w:szCs w:val="14"/>
                <w:lang w:eastAsia="tr-TR"/>
              </w:rPr>
            </w:pPr>
            <w:r w:rsidRPr="00A10BA6">
              <w:rPr>
                <w:color w:val="000000"/>
                <w:sz w:val="14"/>
                <w:szCs w:val="14"/>
                <w:lang w:eastAsia="tr-TR"/>
              </w:rPr>
              <w:t>Kâr veya Zararda Yeniden Sınıflandırılacak Diğer Kapsamlı Gelire İlişkin Vergiler</w:t>
            </w:r>
          </w:p>
        </w:tc>
        <w:tc>
          <w:tcPr>
            <w:tcW w:w="1482" w:type="dxa"/>
            <w:shd w:val="clear" w:color="auto" w:fill="auto"/>
            <w:vAlign w:val="bottom"/>
            <w:hideMark/>
          </w:tcPr>
          <w:p w14:paraId="6DAC6DC5" w14:textId="15FBB0E0" w:rsidR="00F64081" w:rsidRPr="00A10BA6" w:rsidRDefault="003F18EE" w:rsidP="00F64081">
            <w:pPr>
              <w:jc w:val="right"/>
              <w:rPr>
                <w:sz w:val="14"/>
                <w:szCs w:val="14"/>
              </w:rPr>
            </w:pPr>
            <w:r>
              <w:rPr>
                <w:sz w:val="14"/>
                <w:szCs w:val="14"/>
              </w:rPr>
              <w:t>8,980</w:t>
            </w:r>
          </w:p>
        </w:tc>
        <w:tc>
          <w:tcPr>
            <w:tcW w:w="1482" w:type="dxa"/>
            <w:shd w:val="clear" w:color="auto" w:fill="auto"/>
            <w:vAlign w:val="bottom"/>
            <w:hideMark/>
          </w:tcPr>
          <w:p w14:paraId="0AFC07D8" w14:textId="14959C15" w:rsidR="00F64081" w:rsidRPr="00A10BA6" w:rsidRDefault="00F64081" w:rsidP="00F64081">
            <w:pPr>
              <w:jc w:val="right"/>
            </w:pPr>
            <w:r>
              <w:rPr>
                <w:bCs/>
                <w:sz w:val="14"/>
                <w:szCs w:val="14"/>
              </w:rPr>
              <w:t>(230)</w:t>
            </w:r>
          </w:p>
        </w:tc>
      </w:tr>
      <w:tr w:rsidR="00F64081" w:rsidRPr="00D5711A" w14:paraId="77D4A98F" w14:textId="77777777" w:rsidTr="00AF3D43">
        <w:trPr>
          <w:trHeight w:val="113"/>
        </w:trPr>
        <w:tc>
          <w:tcPr>
            <w:tcW w:w="559" w:type="dxa"/>
            <w:shd w:val="clear" w:color="auto" w:fill="auto"/>
            <w:noWrap/>
            <w:vAlign w:val="bottom"/>
            <w:hideMark/>
          </w:tcPr>
          <w:p w14:paraId="165373E1" w14:textId="77777777" w:rsidR="00F64081" w:rsidRPr="00D5711A" w:rsidRDefault="00F64081" w:rsidP="00F64081">
            <w:pPr>
              <w:rPr>
                <w:b/>
                <w:bCs/>
                <w:color w:val="000000"/>
                <w:sz w:val="14"/>
                <w:szCs w:val="14"/>
                <w:lang w:eastAsia="tr-TR"/>
              </w:rPr>
            </w:pPr>
            <w:r w:rsidRPr="00D5711A">
              <w:rPr>
                <w:b/>
                <w:bCs/>
                <w:color w:val="000000"/>
                <w:sz w:val="14"/>
                <w:szCs w:val="14"/>
                <w:lang w:eastAsia="tr-TR"/>
              </w:rPr>
              <w:t>III.</w:t>
            </w:r>
          </w:p>
        </w:tc>
        <w:tc>
          <w:tcPr>
            <w:tcW w:w="5776" w:type="dxa"/>
            <w:shd w:val="clear" w:color="auto" w:fill="auto"/>
            <w:noWrap/>
            <w:vAlign w:val="bottom"/>
            <w:hideMark/>
          </w:tcPr>
          <w:p w14:paraId="1A91494C" w14:textId="77777777" w:rsidR="00F64081" w:rsidRPr="00D5711A" w:rsidRDefault="00F64081" w:rsidP="00F64081">
            <w:pPr>
              <w:rPr>
                <w:b/>
                <w:bCs/>
                <w:color w:val="000000"/>
                <w:sz w:val="14"/>
                <w:szCs w:val="14"/>
                <w:lang w:eastAsia="tr-TR"/>
              </w:rPr>
            </w:pPr>
            <w:r w:rsidRPr="00D5711A">
              <w:rPr>
                <w:b/>
                <w:bCs/>
                <w:color w:val="000000"/>
                <w:sz w:val="14"/>
                <w:szCs w:val="14"/>
                <w:lang w:eastAsia="tr-TR"/>
              </w:rPr>
              <w:t>TOPLAM KAPSAMLI GELİR (I+II)</w:t>
            </w:r>
          </w:p>
        </w:tc>
        <w:tc>
          <w:tcPr>
            <w:tcW w:w="1482" w:type="dxa"/>
            <w:shd w:val="clear" w:color="auto" w:fill="auto"/>
            <w:vAlign w:val="bottom"/>
            <w:hideMark/>
          </w:tcPr>
          <w:p w14:paraId="52B5A8D2" w14:textId="727CFDEF" w:rsidR="00F64081" w:rsidRPr="00A10BA6" w:rsidRDefault="00F64081" w:rsidP="00F64081">
            <w:pPr>
              <w:jc w:val="right"/>
              <w:rPr>
                <w:b/>
                <w:bCs/>
                <w:sz w:val="14"/>
                <w:szCs w:val="14"/>
              </w:rPr>
            </w:pPr>
            <w:r w:rsidRPr="00210B51">
              <w:rPr>
                <w:b/>
                <w:bCs/>
                <w:sz w:val="14"/>
                <w:szCs w:val="14"/>
              </w:rPr>
              <w:t>(</w:t>
            </w:r>
            <w:r w:rsidR="003F18EE">
              <w:rPr>
                <w:b/>
                <w:bCs/>
                <w:sz w:val="14"/>
                <w:szCs w:val="14"/>
              </w:rPr>
              <w:t>116,598</w:t>
            </w:r>
            <w:r w:rsidRPr="00210B51">
              <w:rPr>
                <w:b/>
                <w:bCs/>
                <w:sz w:val="14"/>
                <w:szCs w:val="14"/>
              </w:rPr>
              <w:t>)</w:t>
            </w:r>
          </w:p>
        </w:tc>
        <w:tc>
          <w:tcPr>
            <w:tcW w:w="1482" w:type="dxa"/>
            <w:shd w:val="clear" w:color="auto" w:fill="auto"/>
            <w:vAlign w:val="bottom"/>
            <w:hideMark/>
          </w:tcPr>
          <w:p w14:paraId="1E1A73AE" w14:textId="4DD135C7" w:rsidR="00F64081" w:rsidRPr="00D5711A" w:rsidRDefault="00F64081" w:rsidP="00F64081">
            <w:pPr>
              <w:jc w:val="right"/>
              <w:rPr>
                <w:b/>
              </w:rPr>
            </w:pPr>
            <w:r>
              <w:rPr>
                <w:b/>
                <w:bCs/>
                <w:sz w:val="14"/>
                <w:szCs w:val="14"/>
              </w:rPr>
              <w:t>(38,623)</w:t>
            </w:r>
          </w:p>
        </w:tc>
      </w:tr>
      <w:bookmarkEnd w:id="9"/>
    </w:tbl>
    <w:p w14:paraId="215DAEEB" w14:textId="77777777" w:rsidR="00AF46F6" w:rsidRPr="00CB56EC" w:rsidRDefault="00AF46F6" w:rsidP="00AF46F6">
      <w:pPr>
        <w:autoSpaceDE w:val="0"/>
        <w:autoSpaceDN w:val="0"/>
        <w:adjustRightInd w:val="0"/>
        <w:spacing w:after="60"/>
        <w:ind w:hanging="567"/>
        <w:jc w:val="both"/>
        <w:rPr>
          <w:rFonts w:eastAsia="Arial Unicode MS"/>
          <w:b/>
          <w:sz w:val="22"/>
        </w:rPr>
      </w:pPr>
    </w:p>
    <w:p w14:paraId="220C233F"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46B0F25E"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rPr>
      </w:pPr>
    </w:p>
    <w:p w14:paraId="0D4EC8C2"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22786E54"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
          <w:sz w:val="14"/>
          <w:szCs w:val="14"/>
        </w:rPr>
      </w:pPr>
    </w:p>
    <w:p w14:paraId="012D5AAC"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3FC16E8"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39079262"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72877F35"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3280AA4"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22D0F1E"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5A9CE0F"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E52FF52"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119DFE2"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8AE9493"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3C86C370"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1904848B"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D5D8EB4"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93870CC"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354C210B"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49C8228"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33A063B"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240DED23"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54F1A2D"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6AC0E9C"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11B93D7B"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A78641D"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7A56A80"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2FF392A8"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r w:rsidRPr="00CB56EC">
        <w:rPr>
          <w:b/>
          <w:sz w:val="14"/>
          <w:szCs w:val="14"/>
        </w:rPr>
        <w:t xml:space="preserve">  </w:t>
      </w:r>
    </w:p>
    <w:p w14:paraId="1DE3EE2A"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4C348BE3"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16E75A03"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5F042E30" w14:textId="77777777" w:rsidR="008D2646" w:rsidRPr="00CB56EC"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3E6CC360" w14:textId="77777777" w:rsidR="008D2646" w:rsidRPr="00CB56EC"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6D900ED7" w14:textId="77777777" w:rsidR="008D2646" w:rsidRPr="00CB56EC"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4A964D8F" w14:textId="77777777" w:rsidR="008D2646" w:rsidRPr="00CB56EC"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032A3FBE" w14:textId="77777777" w:rsidR="008D2646" w:rsidRPr="00CB56EC"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06DC18DE" w14:textId="77777777" w:rsidR="008D2646" w:rsidRPr="00CB56EC"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44B2C302" w14:textId="77777777" w:rsidR="008D2646" w:rsidRPr="00CB56EC"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18F003B4" w14:textId="77777777" w:rsidR="008D2646" w:rsidRPr="00CB56EC" w:rsidRDefault="008D264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569DCECC" w14:textId="5B2576BA" w:rsidR="00E44AAE" w:rsidRPr="00CB56EC" w:rsidRDefault="00E44AAE"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6169BA91"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30273653" w14:textId="675C0080" w:rsidR="00D22B00" w:rsidRDefault="00D22B00"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4F8C17B3" w14:textId="4C7608C4" w:rsidR="007C058F" w:rsidRDefault="007C058F"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673B1FC4" w14:textId="623E96DD" w:rsidR="007C058F" w:rsidRDefault="007C058F"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162E955F" w14:textId="1425255F" w:rsidR="007C058F" w:rsidRDefault="007C058F"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70176867" w14:textId="4D0D2EC7" w:rsidR="007C058F" w:rsidRDefault="007C058F"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0DC86FC6" w14:textId="5D74AC7C" w:rsidR="007C058F" w:rsidRDefault="007C058F"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418F2576" w14:textId="77777777" w:rsidR="000B484F" w:rsidRDefault="000B484F"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6009FBAB" w14:textId="7A08BB2A" w:rsidR="007C058F" w:rsidRDefault="007C058F"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3C01379D" w14:textId="77777777" w:rsidR="007C058F" w:rsidRPr="00CB56EC" w:rsidRDefault="007C058F" w:rsidP="00AF46F6">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6B5BEC56"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rPr>
      </w:pPr>
    </w:p>
    <w:p w14:paraId="40868572" w14:textId="77777777" w:rsidR="00AF46F6" w:rsidRPr="00CB56EC" w:rsidRDefault="00AF46F6" w:rsidP="00AF46F6">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rFonts w:eastAsia="Arial Unicode MS"/>
          <w:bCs/>
          <w:i/>
          <w:iCs/>
          <w:sz w:val="22"/>
        </w:rPr>
      </w:pPr>
      <w:r w:rsidRPr="00CB56EC">
        <w:rPr>
          <w:bCs/>
          <w:i/>
          <w:iCs/>
          <w:sz w:val="14"/>
          <w:szCs w:val="14"/>
        </w:rPr>
        <w:t>İlişikteki notlar bu finansal tabloların tamamlayıcı parçalarıdır.</w:t>
      </w:r>
    </w:p>
    <w:p w14:paraId="03BA36F7" w14:textId="77777777" w:rsidR="00AF46F6" w:rsidRPr="00CB56EC" w:rsidRDefault="00AF46F6" w:rsidP="00AF46F6">
      <w:pPr>
        <w:sectPr w:rsidR="00AF46F6" w:rsidRPr="00CB56EC" w:rsidSect="00223100">
          <w:headerReference w:type="default" r:id="rId31"/>
          <w:footerReference w:type="default" r:id="rId32"/>
          <w:pgSz w:w="11907" w:h="16840" w:code="9"/>
          <w:pgMar w:top="1418" w:right="1418" w:bottom="1418" w:left="1418" w:header="360" w:footer="708" w:gutter="0"/>
          <w:cols w:space="708"/>
          <w:noEndnote/>
        </w:sectPr>
      </w:pPr>
    </w:p>
    <w:p w14:paraId="19DB5F53" w14:textId="77777777" w:rsidR="00AF46F6" w:rsidRPr="00CB56EC" w:rsidRDefault="00AF46F6" w:rsidP="00AF46F6">
      <w:pPr>
        <w:autoSpaceDE w:val="0"/>
        <w:autoSpaceDN w:val="0"/>
        <w:adjustRightInd w:val="0"/>
        <w:ind w:hanging="567"/>
        <w:jc w:val="both"/>
        <w:rPr>
          <w:rFonts w:eastAsia="Arial Unicode MS"/>
          <w:b/>
          <w:sz w:val="22"/>
        </w:rPr>
      </w:pPr>
      <w:r w:rsidRPr="00CB56EC">
        <w:rPr>
          <w:rFonts w:eastAsia="Arial Unicode MS"/>
          <w:b/>
          <w:sz w:val="22"/>
        </w:rPr>
        <w:lastRenderedPageBreak/>
        <w:t>5.</w:t>
      </w:r>
      <w:r w:rsidRPr="00CB56EC">
        <w:rPr>
          <w:rFonts w:eastAsia="Arial Unicode MS"/>
          <w:b/>
          <w:sz w:val="22"/>
        </w:rPr>
        <w:tab/>
        <w:t>ÖZKAYNAK DEĞİŞİM TABLOSU</w:t>
      </w:r>
    </w:p>
    <w:p w14:paraId="0FE4B278" w14:textId="77777777" w:rsidR="00AF46F6" w:rsidRPr="00CB56EC" w:rsidRDefault="00AF46F6" w:rsidP="00AF46F6">
      <w:pPr>
        <w:autoSpaceDE w:val="0"/>
        <w:autoSpaceDN w:val="0"/>
        <w:adjustRightInd w:val="0"/>
        <w:ind w:hanging="567"/>
        <w:jc w:val="both"/>
        <w:rPr>
          <w:rFonts w:eastAsia="Arial Unicode MS"/>
          <w:b/>
          <w:sz w:val="22"/>
        </w:rPr>
      </w:pPr>
    </w:p>
    <w:tbl>
      <w:tblPr>
        <w:tblW w:w="15139" w:type="dxa"/>
        <w:tblInd w:w="-470" w:type="dxa"/>
        <w:tblBorders>
          <w:top w:val="single" w:sz="6" w:space="0" w:color="auto"/>
          <w:left w:val="single" w:sz="4"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11"/>
        <w:gridCol w:w="2845"/>
        <w:gridCol w:w="841"/>
        <w:gridCol w:w="841"/>
        <w:gridCol w:w="842"/>
        <w:gridCol w:w="842"/>
        <w:gridCol w:w="842"/>
        <w:gridCol w:w="842"/>
        <w:gridCol w:w="845"/>
        <w:gridCol w:w="842"/>
        <w:gridCol w:w="842"/>
        <w:gridCol w:w="842"/>
        <w:gridCol w:w="842"/>
        <w:gridCol w:w="842"/>
        <w:gridCol w:w="842"/>
        <w:gridCol w:w="836"/>
      </w:tblGrid>
      <w:tr w:rsidR="00092D21" w:rsidRPr="00CB56EC" w14:paraId="0F8CA011" w14:textId="77777777" w:rsidTr="00353187">
        <w:trPr>
          <w:trHeight w:val="374"/>
        </w:trPr>
        <w:tc>
          <w:tcPr>
            <w:tcW w:w="169" w:type="pct"/>
            <w:vMerge w:val="restart"/>
            <w:tcBorders>
              <w:top w:val="single" w:sz="6" w:space="0" w:color="auto"/>
              <w:left w:val="single" w:sz="6" w:space="0" w:color="auto"/>
              <w:bottom w:val="dotted" w:sz="4" w:space="0" w:color="auto"/>
            </w:tcBorders>
            <w:shd w:val="clear" w:color="auto" w:fill="auto"/>
            <w:noWrap/>
          </w:tcPr>
          <w:p w14:paraId="539F6BBA" w14:textId="77777777" w:rsidR="00092D21" w:rsidRPr="00CB56EC" w:rsidRDefault="00092D21" w:rsidP="007664B1">
            <w:pPr>
              <w:rPr>
                <w:b/>
                <w:bCs/>
                <w:sz w:val="14"/>
                <w:szCs w:val="14"/>
                <w:lang w:eastAsia="tr-TR"/>
              </w:rPr>
            </w:pPr>
          </w:p>
        </w:tc>
        <w:tc>
          <w:tcPr>
            <w:tcW w:w="940" w:type="pct"/>
            <w:vMerge w:val="restart"/>
            <w:tcBorders>
              <w:top w:val="single" w:sz="6" w:space="0" w:color="auto"/>
              <w:bottom w:val="dotted" w:sz="4" w:space="0" w:color="auto"/>
            </w:tcBorders>
            <w:shd w:val="clear" w:color="auto" w:fill="auto"/>
            <w:noWrap/>
            <w:vAlign w:val="bottom"/>
          </w:tcPr>
          <w:p w14:paraId="299E46D9" w14:textId="77777777" w:rsidR="009224C5" w:rsidRPr="00CB56EC" w:rsidRDefault="009224C5" w:rsidP="009224C5">
            <w:pPr>
              <w:rPr>
                <w:b/>
                <w:bCs/>
                <w:sz w:val="14"/>
                <w:szCs w:val="14"/>
                <w:lang w:eastAsia="tr-TR"/>
              </w:rPr>
            </w:pPr>
            <w:r w:rsidRPr="00CB56EC">
              <w:rPr>
                <w:b/>
                <w:bCs/>
                <w:sz w:val="14"/>
                <w:szCs w:val="14"/>
                <w:lang w:eastAsia="tr-TR"/>
              </w:rPr>
              <w:t>Cari Dönem</w:t>
            </w:r>
          </w:p>
          <w:p w14:paraId="3810C15C" w14:textId="25E1CD19" w:rsidR="009224C5" w:rsidRPr="00CB56EC" w:rsidRDefault="009224C5" w:rsidP="009224C5">
            <w:pPr>
              <w:rPr>
                <w:b/>
                <w:bCs/>
                <w:sz w:val="14"/>
                <w:szCs w:val="14"/>
                <w:lang w:eastAsia="tr-TR"/>
              </w:rPr>
            </w:pPr>
            <w:r w:rsidRPr="00CB56EC">
              <w:rPr>
                <w:b/>
                <w:bCs/>
                <w:sz w:val="14"/>
                <w:szCs w:val="14"/>
                <w:lang w:eastAsia="tr-TR"/>
              </w:rPr>
              <w:t>(01/01/202</w:t>
            </w:r>
            <w:r w:rsidR="0017572F">
              <w:rPr>
                <w:b/>
                <w:bCs/>
                <w:sz w:val="14"/>
                <w:szCs w:val="14"/>
                <w:lang w:eastAsia="tr-TR"/>
              </w:rPr>
              <w:t>5</w:t>
            </w:r>
            <w:r w:rsidRPr="00CB56EC">
              <w:rPr>
                <w:b/>
                <w:bCs/>
                <w:sz w:val="14"/>
                <w:szCs w:val="14"/>
                <w:lang w:eastAsia="tr-TR"/>
              </w:rPr>
              <w:t xml:space="preserve"> – 3</w:t>
            </w:r>
            <w:r w:rsidR="007C058F">
              <w:rPr>
                <w:b/>
                <w:bCs/>
                <w:sz w:val="14"/>
                <w:szCs w:val="14"/>
                <w:lang w:eastAsia="tr-TR"/>
              </w:rPr>
              <w:t>1</w:t>
            </w:r>
            <w:r w:rsidRPr="00CB56EC">
              <w:rPr>
                <w:b/>
                <w:bCs/>
                <w:sz w:val="14"/>
                <w:szCs w:val="14"/>
                <w:lang w:eastAsia="tr-TR"/>
              </w:rPr>
              <w:t>/</w:t>
            </w:r>
            <w:r w:rsidR="0017572F">
              <w:rPr>
                <w:b/>
                <w:bCs/>
                <w:sz w:val="14"/>
                <w:szCs w:val="14"/>
                <w:lang w:eastAsia="tr-TR"/>
              </w:rPr>
              <w:t>03</w:t>
            </w:r>
            <w:r w:rsidRPr="00CB56EC">
              <w:rPr>
                <w:b/>
                <w:bCs/>
                <w:sz w:val="14"/>
                <w:szCs w:val="14"/>
                <w:lang w:eastAsia="tr-TR"/>
              </w:rPr>
              <w:t>/202</w:t>
            </w:r>
            <w:r w:rsidR="0017572F">
              <w:rPr>
                <w:b/>
                <w:bCs/>
                <w:sz w:val="14"/>
                <w:szCs w:val="14"/>
                <w:lang w:eastAsia="tr-TR"/>
              </w:rPr>
              <w:t>5</w:t>
            </w:r>
            <w:r w:rsidRPr="00CB56EC">
              <w:rPr>
                <w:b/>
                <w:bCs/>
                <w:sz w:val="14"/>
                <w:szCs w:val="14"/>
                <w:lang w:eastAsia="tr-TR"/>
              </w:rPr>
              <w:t>)</w:t>
            </w:r>
          </w:p>
          <w:p w14:paraId="25F49903" w14:textId="77777777" w:rsidR="00092D21" w:rsidRPr="00CB56EC" w:rsidRDefault="00092D21" w:rsidP="00223100">
            <w:pPr>
              <w:jc w:val="center"/>
              <w:rPr>
                <w:b/>
                <w:bCs/>
                <w:sz w:val="14"/>
                <w:szCs w:val="14"/>
                <w:lang w:eastAsia="tr-TR"/>
              </w:rPr>
            </w:pPr>
          </w:p>
        </w:tc>
        <w:tc>
          <w:tcPr>
            <w:tcW w:w="278" w:type="pct"/>
            <w:vMerge w:val="restart"/>
            <w:tcBorders>
              <w:top w:val="single" w:sz="6" w:space="0" w:color="auto"/>
              <w:bottom w:val="dotted" w:sz="4" w:space="0" w:color="auto"/>
            </w:tcBorders>
            <w:shd w:val="clear" w:color="auto" w:fill="auto"/>
            <w:noWrap/>
            <w:vAlign w:val="bottom"/>
          </w:tcPr>
          <w:p w14:paraId="339EC4C8" w14:textId="77777777" w:rsidR="00092D21" w:rsidRPr="00CB56EC" w:rsidRDefault="00092D21" w:rsidP="00AD2ADD">
            <w:pPr>
              <w:jc w:val="center"/>
              <w:rPr>
                <w:b/>
                <w:sz w:val="14"/>
                <w:szCs w:val="14"/>
                <w:lang w:eastAsia="tr-TR"/>
              </w:rPr>
            </w:pPr>
            <w:r w:rsidRPr="00CB56EC">
              <w:rPr>
                <w:b/>
                <w:sz w:val="14"/>
                <w:szCs w:val="14"/>
                <w:lang w:eastAsia="tr-TR"/>
              </w:rPr>
              <w:t>Ödenmiş Sermaye</w:t>
            </w:r>
          </w:p>
        </w:tc>
        <w:tc>
          <w:tcPr>
            <w:tcW w:w="278" w:type="pct"/>
            <w:vMerge w:val="restart"/>
            <w:tcBorders>
              <w:top w:val="single" w:sz="6" w:space="0" w:color="auto"/>
              <w:bottom w:val="dotted" w:sz="4" w:space="0" w:color="auto"/>
            </w:tcBorders>
            <w:shd w:val="clear" w:color="auto" w:fill="auto"/>
            <w:noWrap/>
            <w:vAlign w:val="bottom"/>
          </w:tcPr>
          <w:p w14:paraId="6CF00B70" w14:textId="77777777" w:rsidR="00092D21" w:rsidRPr="00CB56EC" w:rsidRDefault="00092D21" w:rsidP="00AD2ADD">
            <w:pPr>
              <w:jc w:val="center"/>
              <w:rPr>
                <w:b/>
                <w:sz w:val="14"/>
                <w:szCs w:val="14"/>
                <w:lang w:eastAsia="tr-TR"/>
              </w:rPr>
            </w:pPr>
            <w:r w:rsidRPr="00CB56EC">
              <w:rPr>
                <w:b/>
                <w:sz w:val="14"/>
                <w:szCs w:val="14"/>
                <w:lang w:eastAsia="tr-TR"/>
              </w:rPr>
              <w:t>Hisse Senedi İhraç Primleri</w:t>
            </w:r>
          </w:p>
        </w:tc>
        <w:tc>
          <w:tcPr>
            <w:tcW w:w="278" w:type="pct"/>
            <w:vMerge w:val="restart"/>
            <w:tcBorders>
              <w:top w:val="single" w:sz="6" w:space="0" w:color="auto"/>
              <w:bottom w:val="dotted" w:sz="4" w:space="0" w:color="auto"/>
            </w:tcBorders>
            <w:shd w:val="clear" w:color="auto" w:fill="auto"/>
            <w:noWrap/>
            <w:vAlign w:val="bottom"/>
          </w:tcPr>
          <w:p w14:paraId="4FF3BF46" w14:textId="77777777" w:rsidR="00092D21" w:rsidRPr="00CB56EC" w:rsidRDefault="00092D21" w:rsidP="00AD2ADD">
            <w:pPr>
              <w:jc w:val="center"/>
              <w:rPr>
                <w:b/>
                <w:sz w:val="14"/>
                <w:szCs w:val="14"/>
                <w:lang w:eastAsia="tr-TR"/>
              </w:rPr>
            </w:pPr>
            <w:r w:rsidRPr="00CB56EC">
              <w:rPr>
                <w:b/>
                <w:sz w:val="14"/>
                <w:szCs w:val="14"/>
                <w:lang w:eastAsia="tr-TR"/>
              </w:rPr>
              <w:t>Hisse Senedi İptal Karları</w:t>
            </w:r>
          </w:p>
        </w:tc>
        <w:tc>
          <w:tcPr>
            <w:tcW w:w="278" w:type="pct"/>
            <w:vMerge w:val="restart"/>
            <w:tcBorders>
              <w:top w:val="single" w:sz="6" w:space="0" w:color="auto"/>
              <w:bottom w:val="dotted" w:sz="4" w:space="0" w:color="auto"/>
            </w:tcBorders>
            <w:shd w:val="clear" w:color="auto" w:fill="auto"/>
            <w:noWrap/>
            <w:vAlign w:val="bottom"/>
          </w:tcPr>
          <w:p w14:paraId="54FDB65F" w14:textId="77777777" w:rsidR="00092D21" w:rsidRPr="00CB56EC" w:rsidRDefault="00092D21" w:rsidP="00AD2ADD">
            <w:pPr>
              <w:jc w:val="center"/>
              <w:rPr>
                <w:b/>
                <w:sz w:val="14"/>
                <w:szCs w:val="14"/>
                <w:lang w:eastAsia="tr-TR"/>
              </w:rPr>
            </w:pPr>
            <w:r w:rsidRPr="00CB56EC">
              <w:rPr>
                <w:b/>
                <w:sz w:val="14"/>
                <w:szCs w:val="14"/>
                <w:lang w:eastAsia="tr-TR"/>
              </w:rPr>
              <w:t>Diğer Sermaye Yedekleri</w:t>
            </w:r>
          </w:p>
        </w:tc>
        <w:tc>
          <w:tcPr>
            <w:tcW w:w="835" w:type="pct"/>
            <w:gridSpan w:val="3"/>
            <w:tcBorders>
              <w:top w:val="single" w:sz="6" w:space="0" w:color="auto"/>
              <w:bottom w:val="dotted" w:sz="4" w:space="0" w:color="auto"/>
            </w:tcBorders>
            <w:shd w:val="clear" w:color="auto" w:fill="auto"/>
            <w:noWrap/>
            <w:vAlign w:val="bottom"/>
          </w:tcPr>
          <w:p w14:paraId="244A4177" w14:textId="77777777" w:rsidR="00092D21" w:rsidRPr="00CB56EC" w:rsidRDefault="00092D21" w:rsidP="00AD2ADD">
            <w:pPr>
              <w:jc w:val="center"/>
              <w:rPr>
                <w:b/>
                <w:sz w:val="14"/>
                <w:szCs w:val="14"/>
                <w:lang w:eastAsia="tr-TR"/>
              </w:rPr>
            </w:pPr>
            <w:r w:rsidRPr="00CB56EC">
              <w:rPr>
                <w:b/>
                <w:sz w:val="14"/>
                <w:szCs w:val="14"/>
                <w:lang w:eastAsia="tr-TR"/>
              </w:rPr>
              <w:t>Kâr veya Zararda Yeniden Sınıflandırılmayacak Birikmiş Diğer Kapsamlı Gelirler ve Giderler</w:t>
            </w:r>
          </w:p>
        </w:tc>
        <w:tc>
          <w:tcPr>
            <w:tcW w:w="834" w:type="pct"/>
            <w:gridSpan w:val="3"/>
            <w:tcBorders>
              <w:top w:val="single" w:sz="6" w:space="0" w:color="auto"/>
              <w:bottom w:val="dotted" w:sz="4" w:space="0" w:color="auto"/>
            </w:tcBorders>
            <w:shd w:val="clear" w:color="auto" w:fill="auto"/>
            <w:noWrap/>
            <w:vAlign w:val="bottom"/>
          </w:tcPr>
          <w:p w14:paraId="4FBE3BBC" w14:textId="77777777" w:rsidR="00092D21" w:rsidRPr="00CB56EC" w:rsidRDefault="00092D21" w:rsidP="00AD2ADD">
            <w:pPr>
              <w:jc w:val="center"/>
              <w:rPr>
                <w:b/>
                <w:sz w:val="14"/>
                <w:szCs w:val="14"/>
                <w:lang w:eastAsia="tr-TR"/>
              </w:rPr>
            </w:pPr>
            <w:r w:rsidRPr="00CB56EC">
              <w:rPr>
                <w:b/>
                <w:sz w:val="14"/>
                <w:szCs w:val="14"/>
                <w:lang w:eastAsia="tr-TR"/>
              </w:rPr>
              <w:t>Kâr veya Zararda Yeniden Sınıflandırılacak Birikmiş Diğer Kapsamlı Gelirler ve Giderler</w:t>
            </w:r>
          </w:p>
        </w:tc>
        <w:tc>
          <w:tcPr>
            <w:tcW w:w="278" w:type="pct"/>
            <w:vMerge w:val="restart"/>
            <w:tcBorders>
              <w:top w:val="single" w:sz="6" w:space="0" w:color="auto"/>
              <w:bottom w:val="dotted" w:sz="4" w:space="0" w:color="auto"/>
            </w:tcBorders>
            <w:shd w:val="clear" w:color="auto" w:fill="auto"/>
            <w:noWrap/>
            <w:vAlign w:val="bottom"/>
          </w:tcPr>
          <w:p w14:paraId="50067C67" w14:textId="77777777" w:rsidR="00092D21" w:rsidRPr="00CB56EC" w:rsidRDefault="00092D21" w:rsidP="00AD2ADD">
            <w:pPr>
              <w:jc w:val="center"/>
              <w:rPr>
                <w:b/>
                <w:sz w:val="14"/>
                <w:szCs w:val="14"/>
                <w:lang w:eastAsia="tr-TR"/>
              </w:rPr>
            </w:pPr>
            <w:r w:rsidRPr="00CB56EC">
              <w:rPr>
                <w:b/>
                <w:sz w:val="14"/>
                <w:szCs w:val="14"/>
                <w:lang w:eastAsia="tr-TR"/>
              </w:rPr>
              <w:t>Kar Yedekleri</w:t>
            </w:r>
          </w:p>
        </w:tc>
        <w:tc>
          <w:tcPr>
            <w:tcW w:w="278" w:type="pct"/>
            <w:vMerge w:val="restart"/>
            <w:tcBorders>
              <w:top w:val="single" w:sz="6" w:space="0" w:color="auto"/>
              <w:bottom w:val="dotted" w:sz="4" w:space="0" w:color="auto"/>
            </w:tcBorders>
            <w:shd w:val="clear" w:color="auto" w:fill="auto"/>
            <w:noWrap/>
            <w:vAlign w:val="bottom"/>
          </w:tcPr>
          <w:p w14:paraId="23DF64D8" w14:textId="77777777" w:rsidR="00092D21" w:rsidRPr="00CB56EC" w:rsidRDefault="00092D21" w:rsidP="00AD2ADD">
            <w:pPr>
              <w:jc w:val="center"/>
              <w:rPr>
                <w:b/>
                <w:sz w:val="14"/>
                <w:szCs w:val="14"/>
                <w:lang w:eastAsia="tr-TR"/>
              </w:rPr>
            </w:pPr>
            <w:r w:rsidRPr="00CB56EC">
              <w:rPr>
                <w:b/>
                <w:sz w:val="14"/>
                <w:szCs w:val="14"/>
                <w:lang w:eastAsia="tr-TR"/>
              </w:rPr>
              <w:t>Geçmiş Dönem Kârı / (Zararı)</w:t>
            </w:r>
          </w:p>
        </w:tc>
        <w:tc>
          <w:tcPr>
            <w:tcW w:w="278" w:type="pct"/>
            <w:vMerge w:val="restart"/>
            <w:tcBorders>
              <w:top w:val="single" w:sz="6" w:space="0" w:color="auto"/>
              <w:bottom w:val="dotted" w:sz="4" w:space="0" w:color="auto"/>
            </w:tcBorders>
            <w:shd w:val="clear" w:color="auto" w:fill="auto"/>
            <w:noWrap/>
            <w:vAlign w:val="bottom"/>
          </w:tcPr>
          <w:p w14:paraId="4C2C7BC0" w14:textId="77777777" w:rsidR="00092D21" w:rsidRPr="00CB56EC" w:rsidRDefault="00AD3901" w:rsidP="00AD2ADD">
            <w:pPr>
              <w:jc w:val="center"/>
              <w:rPr>
                <w:b/>
                <w:sz w:val="14"/>
                <w:szCs w:val="14"/>
                <w:lang w:eastAsia="tr-TR"/>
              </w:rPr>
            </w:pPr>
            <w:r w:rsidRPr="00CB56EC">
              <w:rPr>
                <w:b/>
                <w:sz w:val="14"/>
                <w:szCs w:val="14"/>
                <w:lang w:eastAsia="tr-TR"/>
              </w:rPr>
              <w:t>Dönem Net Kâ</w:t>
            </w:r>
            <w:r w:rsidR="00092D21" w:rsidRPr="00CB56EC">
              <w:rPr>
                <w:b/>
                <w:sz w:val="14"/>
                <w:szCs w:val="14"/>
                <w:lang w:eastAsia="tr-TR"/>
              </w:rPr>
              <w:t>r veya Zararı</w:t>
            </w:r>
          </w:p>
        </w:tc>
        <w:tc>
          <w:tcPr>
            <w:tcW w:w="276" w:type="pct"/>
            <w:vMerge w:val="restart"/>
            <w:tcBorders>
              <w:top w:val="single" w:sz="6" w:space="0" w:color="auto"/>
              <w:bottom w:val="dotted" w:sz="4" w:space="0" w:color="auto"/>
            </w:tcBorders>
            <w:shd w:val="clear" w:color="auto" w:fill="auto"/>
            <w:noWrap/>
            <w:vAlign w:val="bottom"/>
          </w:tcPr>
          <w:p w14:paraId="619440F3" w14:textId="77777777" w:rsidR="00092D21" w:rsidRPr="00CB56EC" w:rsidRDefault="00092D21" w:rsidP="00AD2ADD">
            <w:pPr>
              <w:jc w:val="center"/>
              <w:rPr>
                <w:b/>
                <w:sz w:val="14"/>
                <w:szCs w:val="14"/>
                <w:lang w:eastAsia="tr-TR"/>
              </w:rPr>
            </w:pPr>
            <w:r w:rsidRPr="00CB56EC">
              <w:rPr>
                <w:b/>
                <w:sz w:val="14"/>
                <w:szCs w:val="14"/>
                <w:lang w:eastAsia="tr-TR"/>
              </w:rPr>
              <w:t>Toplam Özkaynak</w:t>
            </w:r>
          </w:p>
        </w:tc>
      </w:tr>
      <w:tr w:rsidR="00092D21" w:rsidRPr="00CB56EC" w14:paraId="0D181D26" w14:textId="77777777" w:rsidTr="00353187">
        <w:trPr>
          <w:trHeight w:val="373"/>
        </w:trPr>
        <w:tc>
          <w:tcPr>
            <w:tcW w:w="169" w:type="pct"/>
            <w:vMerge/>
            <w:tcBorders>
              <w:top w:val="dotted" w:sz="4" w:space="0" w:color="auto"/>
              <w:left w:val="single" w:sz="6" w:space="0" w:color="auto"/>
              <w:bottom w:val="dotted" w:sz="4" w:space="0" w:color="auto"/>
            </w:tcBorders>
            <w:shd w:val="clear" w:color="auto" w:fill="auto"/>
            <w:noWrap/>
          </w:tcPr>
          <w:p w14:paraId="20E57455" w14:textId="77777777" w:rsidR="00092D21" w:rsidRPr="00CB56EC" w:rsidRDefault="00092D21" w:rsidP="007664B1">
            <w:pPr>
              <w:rPr>
                <w:b/>
                <w:bCs/>
                <w:sz w:val="14"/>
                <w:szCs w:val="14"/>
                <w:lang w:eastAsia="tr-TR"/>
              </w:rPr>
            </w:pPr>
          </w:p>
        </w:tc>
        <w:tc>
          <w:tcPr>
            <w:tcW w:w="940" w:type="pct"/>
            <w:vMerge/>
            <w:tcBorders>
              <w:top w:val="dotted" w:sz="4" w:space="0" w:color="auto"/>
              <w:bottom w:val="dotted" w:sz="4" w:space="0" w:color="auto"/>
            </w:tcBorders>
            <w:shd w:val="clear" w:color="auto" w:fill="auto"/>
            <w:noWrap/>
            <w:vAlign w:val="bottom"/>
          </w:tcPr>
          <w:p w14:paraId="1DACB7A6" w14:textId="77777777" w:rsidR="00092D21" w:rsidRPr="00CB56EC" w:rsidRDefault="00092D21" w:rsidP="00223100">
            <w:pPr>
              <w:jc w:val="center"/>
              <w:rPr>
                <w:b/>
                <w:bCs/>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060E1BD2" w14:textId="77777777" w:rsidR="00092D21" w:rsidRPr="00CB56EC" w:rsidRDefault="00092D21" w:rsidP="00223100">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664E09D3" w14:textId="77777777" w:rsidR="00092D21" w:rsidRPr="00CB56EC" w:rsidRDefault="00092D21" w:rsidP="00223100">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5ADBC8E1" w14:textId="77777777" w:rsidR="00092D21" w:rsidRPr="00CB56EC" w:rsidRDefault="00092D21" w:rsidP="00223100">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3CB648CA" w14:textId="77777777" w:rsidR="00092D21" w:rsidRPr="00CB56EC" w:rsidRDefault="00092D21" w:rsidP="00223100">
            <w:pPr>
              <w:jc w:val="right"/>
              <w:rPr>
                <w:b/>
                <w:sz w:val="14"/>
                <w:szCs w:val="14"/>
                <w:lang w:eastAsia="tr-TR"/>
              </w:rPr>
            </w:pPr>
          </w:p>
        </w:tc>
        <w:tc>
          <w:tcPr>
            <w:tcW w:w="278" w:type="pct"/>
            <w:tcBorders>
              <w:top w:val="dotted" w:sz="4" w:space="0" w:color="auto"/>
              <w:bottom w:val="dotted" w:sz="4" w:space="0" w:color="auto"/>
            </w:tcBorders>
            <w:shd w:val="clear" w:color="auto" w:fill="auto"/>
            <w:noWrap/>
            <w:vAlign w:val="bottom"/>
          </w:tcPr>
          <w:p w14:paraId="38133A2F" w14:textId="77777777" w:rsidR="00092D21" w:rsidRPr="00CB56EC" w:rsidRDefault="00092D21" w:rsidP="00AD3901">
            <w:pPr>
              <w:jc w:val="center"/>
              <w:rPr>
                <w:b/>
                <w:sz w:val="14"/>
                <w:szCs w:val="14"/>
                <w:lang w:eastAsia="tr-TR"/>
              </w:rPr>
            </w:pPr>
            <w:r w:rsidRPr="00CB56EC">
              <w:rPr>
                <w:b/>
                <w:sz w:val="14"/>
                <w:szCs w:val="14"/>
                <w:lang w:eastAsia="tr-TR"/>
              </w:rPr>
              <w:t>1</w:t>
            </w:r>
          </w:p>
        </w:tc>
        <w:tc>
          <w:tcPr>
            <w:tcW w:w="278" w:type="pct"/>
            <w:tcBorders>
              <w:top w:val="dotted" w:sz="4" w:space="0" w:color="auto"/>
              <w:bottom w:val="dotted" w:sz="4" w:space="0" w:color="auto"/>
            </w:tcBorders>
            <w:shd w:val="clear" w:color="auto" w:fill="auto"/>
            <w:noWrap/>
            <w:vAlign w:val="bottom"/>
          </w:tcPr>
          <w:p w14:paraId="54ABFDE1" w14:textId="77777777" w:rsidR="00092D21" w:rsidRPr="00CB56EC" w:rsidRDefault="00092D21" w:rsidP="00AD3901">
            <w:pPr>
              <w:jc w:val="center"/>
              <w:rPr>
                <w:b/>
                <w:sz w:val="14"/>
                <w:szCs w:val="14"/>
                <w:lang w:eastAsia="tr-TR"/>
              </w:rPr>
            </w:pPr>
            <w:r w:rsidRPr="00CB56EC">
              <w:rPr>
                <w:b/>
                <w:sz w:val="14"/>
                <w:szCs w:val="14"/>
                <w:lang w:eastAsia="tr-TR"/>
              </w:rPr>
              <w:t>2</w:t>
            </w:r>
          </w:p>
        </w:tc>
        <w:tc>
          <w:tcPr>
            <w:tcW w:w="279" w:type="pct"/>
            <w:tcBorders>
              <w:top w:val="dotted" w:sz="4" w:space="0" w:color="auto"/>
              <w:bottom w:val="dotted" w:sz="4" w:space="0" w:color="auto"/>
            </w:tcBorders>
            <w:shd w:val="clear" w:color="auto" w:fill="auto"/>
            <w:noWrap/>
            <w:vAlign w:val="bottom"/>
          </w:tcPr>
          <w:p w14:paraId="653794A7" w14:textId="77777777" w:rsidR="00092D21" w:rsidRPr="00CB56EC" w:rsidRDefault="00092D21" w:rsidP="00AD3901">
            <w:pPr>
              <w:jc w:val="center"/>
              <w:rPr>
                <w:b/>
                <w:sz w:val="14"/>
                <w:szCs w:val="14"/>
                <w:lang w:eastAsia="tr-TR"/>
              </w:rPr>
            </w:pPr>
            <w:r w:rsidRPr="00CB56EC">
              <w:rPr>
                <w:b/>
                <w:sz w:val="14"/>
                <w:szCs w:val="14"/>
                <w:lang w:eastAsia="tr-TR"/>
              </w:rPr>
              <w:t>3</w:t>
            </w:r>
          </w:p>
        </w:tc>
        <w:tc>
          <w:tcPr>
            <w:tcW w:w="278" w:type="pct"/>
            <w:tcBorders>
              <w:top w:val="dotted" w:sz="4" w:space="0" w:color="auto"/>
              <w:bottom w:val="dotted" w:sz="4" w:space="0" w:color="auto"/>
            </w:tcBorders>
            <w:shd w:val="clear" w:color="auto" w:fill="auto"/>
            <w:noWrap/>
            <w:vAlign w:val="bottom"/>
          </w:tcPr>
          <w:p w14:paraId="204EA46F" w14:textId="77777777" w:rsidR="00092D21" w:rsidRPr="00CB56EC" w:rsidRDefault="00092D21" w:rsidP="00AD3901">
            <w:pPr>
              <w:jc w:val="center"/>
              <w:rPr>
                <w:b/>
                <w:sz w:val="14"/>
                <w:szCs w:val="14"/>
                <w:lang w:eastAsia="tr-TR"/>
              </w:rPr>
            </w:pPr>
            <w:r w:rsidRPr="00CB56EC">
              <w:rPr>
                <w:b/>
                <w:sz w:val="14"/>
                <w:szCs w:val="14"/>
                <w:lang w:eastAsia="tr-TR"/>
              </w:rPr>
              <w:t>4</w:t>
            </w:r>
          </w:p>
        </w:tc>
        <w:tc>
          <w:tcPr>
            <w:tcW w:w="278" w:type="pct"/>
            <w:tcBorders>
              <w:top w:val="dotted" w:sz="4" w:space="0" w:color="auto"/>
              <w:bottom w:val="dotted" w:sz="4" w:space="0" w:color="auto"/>
            </w:tcBorders>
            <w:shd w:val="clear" w:color="auto" w:fill="auto"/>
            <w:noWrap/>
            <w:vAlign w:val="bottom"/>
          </w:tcPr>
          <w:p w14:paraId="04070108" w14:textId="77777777" w:rsidR="00092D21" w:rsidRPr="00CB56EC" w:rsidRDefault="00092D21" w:rsidP="00AD3901">
            <w:pPr>
              <w:jc w:val="center"/>
              <w:rPr>
                <w:b/>
                <w:sz w:val="14"/>
                <w:szCs w:val="14"/>
                <w:lang w:eastAsia="tr-TR"/>
              </w:rPr>
            </w:pPr>
            <w:r w:rsidRPr="00CB56EC">
              <w:rPr>
                <w:b/>
                <w:sz w:val="14"/>
                <w:szCs w:val="14"/>
                <w:lang w:eastAsia="tr-TR"/>
              </w:rPr>
              <w:t>5</w:t>
            </w:r>
          </w:p>
        </w:tc>
        <w:tc>
          <w:tcPr>
            <w:tcW w:w="278" w:type="pct"/>
            <w:tcBorders>
              <w:top w:val="dotted" w:sz="4" w:space="0" w:color="auto"/>
              <w:bottom w:val="dotted" w:sz="4" w:space="0" w:color="auto"/>
            </w:tcBorders>
            <w:shd w:val="clear" w:color="auto" w:fill="auto"/>
            <w:noWrap/>
            <w:vAlign w:val="bottom"/>
          </w:tcPr>
          <w:p w14:paraId="1BBF470E" w14:textId="77777777" w:rsidR="00092D21" w:rsidRPr="00CB56EC" w:rsidRDefault="00092D21" w:rsidP="00AD3901">
            <w:pPr>
              <w:jc w:val="center"/>
              <w:rPr>
                <w:b/>
                <w:sz w:val="14"/>
                <w:szCs w:val="14"/>
                <w:lang w:eastAsia="tr-TR"/>
              </w:rPr>
            </w:pPr>
            <w:r w:rsidRPr="00CB56EC">
              <w:rPr>
                <w:b/>
                <w:sz w:val="14"/>
                <w:szCs w:val="14"/>
                <w:lang w:eastAsia="tr-TR"/>
              </w:rPr>
              <w:t>6</w:t>
            </w:r>
          </w:p>
        </w:tc>
        <w:tc>
          <w:tcPr>
            <w:tcW w:w="278" w:type="pct"/>
            <w:vMerge/>
            <w:tcBorders>
              <w:top w:val="dotted" w:sz="4" w:space="0" w:color="auto"/>
              <w:bottom w:val="dotted" w:sz="4" w:space="0" w:color="auto"/>
            </w:tcBorders>
            <w:shd w:val="clear" w:color="auto" w:fill="auto"/>
            <w:noWrap/>
            <w:vAlign w:val="bottom"/>
          </w:tcPr>
          <w:p w14:paraId="1415B1F0" w14:textId="77777777" w:rsidR="00092D21" w:rsidRPr="00CB56EC" w:rsidRDefault="00092D21" w:rsidP="00223100">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1F581377" w14:textId="77777777" w:rsidR="00092D21" w:rsidRPr="00CB56EC" w:rsidRDefault="00092D21" w:rsidP="00223100">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10EF7674" w14:textId="77777777" w:rsidR="00092D21" w:rsidRPr="00CB56EC" w:rsidRDefault="00092D21" w:rsidP="00223100">
            <w:pPr>
              <w:jc w:val="right"/>
              <w:rPr>
                <w:b/>
                <w:sz w:val="14"/>
                <w:szCs w:val="14"/>
                <w:lang w:eastAsia="tr-TR"/>
              </w:rPr>
            </w:pPr>
          </w:p>
        </w:tc>
        <w:tc>
          <w:tcPr>
            <w:tcW w:w="276" w:type="pct"/>
            <w:vMerge/>
            <w:tcBorders>
              <w:top w:val="dotted" w:sz="4" w:space="0" w:color="auto"/>
              <w:bottom w:val="dotted" w:sz="4" w:space="0" w:color="auto"/>
            </w:tcBorders>
            <w:shd w:val="clear" w:color="auto" w:fill="auto"/>
            <w:noWrap/>
            <w:vAlign w:val="bottom"/>
          </w:tcPr>
          <w:p w14:paraId="4D9FF8C9" w14:textId="77777777" w:rsidR="00092D21" w:rsidRPr="00CB56EC" w:rsidRDefault="00092D21" w:rsidP="00223100">
            <w:pPr>
              <w:jc w:val="right"/>
              <w:rPr>
                <w:b/>
                <w:sz w:val="14"/>
                <w:szCs w:val="14"/>
                <w:lang w:eastAsia="tr-TR"/>
              </w:rPr>
            </w:pPr>
          </w:p>
        </w:tc>
      </w:tr>
      <w:tr w:rsidR="00092D21" w:rsidRPr="00804AD0" w14:paraId="29DEFA4E" w14:textId="77777777" w:rsidTr="00353187">
        <w:trPr>
          <w:trHeight w:hRule="exact" w:val="57"/>
        </w:trPr>
        <w:tc>
          <w:tcPr>
            <w:tcW w:w="169" w:type="pct"/>
            <w:tcBorders>
              <w:top w:val="dotted" w:sz="4" w:space="0" w:color="auto"/>
              <w:left w:val="single" w:sz="6" w:space="0" w:color="auto"/>
            </w:tcBorders>
            <w:shd w:val="clear" w:color="auto" w:fill="auto"/>
            <w:noWrap/>
            <w:hideMark/>
          </w:tcPr>
          <w:p w14:paraId="71230462" w14:textId="77777777" w:rsidR="00092D21" w:rsidRPr="00804AD0" w:rsidRDefault="00092D21" w:rsidP="007664B1">
            <w:pPr>
              <w:rPr>
                <w:b/>
                <w:bCs/>
                <w:sz w:val="14"/>
                <w:szCs w:val="14"/>
                <w:lang w:eastAsia="tr-TR"/>
              </w:rPr>
            </w:pPr>
            <w:r w:rsidRPr="00804AD0">
              <w:rPr>
                <w:b/>
                <w:bCs/>
                <w:sz w:val="14"/>
                <w:szCs w:val="14"/>
                <w:lang w:eastAsia="tr-TR"/>
              </w:rPr>
              <w:t> </w:t>
            </w:r>
          </w:p>
        </w:tc>
        <w:tc>
          <w:tcPr>
            <w:tcW w:w="940" w:type="pct"/>
            <w:tcBorders>
              <w:top w:val="dotted" w:sz="4" w:space="0" w:color="auto"/>
            </w:tcBorders>
            <w:shd w:val="clear" w:color="auto" w:fill="auto"/>
            <w:noWrap/>
            <w:vAlign w:val="bottom"/>
            <w:hideMark/>
          </w:tcPr>
          <w:p w14:paraId="676C0BAD" w14:textId="77777777" w:rsidR="00092D21" w:rsidRPr="00804AD0" w:rsidRDefault="00092D21" w:rsidP="00AD2ADD">
            <w:pPr>
              <w:rPr>
                <w:b/>
                <w:bCs/>
                <w:sz w:val="14"/>
                <w:szCs w:val="14"/>
                <w:lang w:eastAsia="tr-TR"/>
              </w:rPr>
            </w:pPr>
          </w:p>
          <w:p w14:paraId="4A566739" w14:textId="77777777" w:rsidR="00092D21" w:rsidRPr="00804AD0" w:rsidRDefault="00092D21" w:rsidP="00AD2ADD">
            <w:pPr>
              <w:rPr>
                <w:b/>
                <w:bCs/>
                <w:sz w:val="14"/>
                <w:szCs w:val="14"/>
                <w:lang w:eastAsia="tr-TR"/>
              </w:rPr>
            </w:pPr>
            <w:r w:rsidRPr="00804AD0">
              <w:rPr>
                <w:b/>
                <w:bCs/>
                <w:sz w:val="14"/>
                <w:szCs w:val="14"/>
                <w:lang w:eastAsia="tr-TR"/>
              </w:rPr>
              <w:t> </w:t>
            </w:r>
          </w:p>
        </w:tc>
        <w:tc>
          <w:tcPr>
            <w:tcW w:w="278" w:type="pct"/>
            <w:tcBorders>
              <w:top w:val="dotted" w:sz="4" w:space="0" w:color="auto"/>
            </w:tcBorders>
            <w:shd w:val="clear" w:color="auto" w:fill="auto"/>
            <w:noWrap/>
            <w:vAlign w:val="bottom"/>
            <w:hideMark/>
          </w:tcPr>
          <w:p w14:paraId="6FC2D743" w14:textId="77777777" w:rsidR="00092D21" w:rsidRPr="00804AD0" w:rsidRDefault="00092D21" w:rsidP="00223100">
            <w:pPr>
              <w:jc w:val="right"/>
              <w:rPr>
                <w:b/>
                <w:bCs/>
                <w:sz w:val="14"/>
                <w:szCs w:val="14"/>
                <w:lang w:eastAsia="tr-TR"/>
              </w:rPr>
            </w:pPr>
          </w:p>
        </w:tc>
        <w:tc>
          <w:tcPr>
            <w:tcW w:w="278" w:type="pct"/>
            <w:tcBorders>
              <w:top w:val="dotted" w:sz="4" w:space="0" w:color="auto"/>
            </w:tcBorders>
            <w:shd w:val="clear" w:color="auto" w:fill="auto"/>
            <w:noWrap/>
            <w:vAlign w:val="bottom"/>
            <w:hideMark/>
          </w:tcPr>
          <w:p w14:paraId="20C91236" w14:textId="77777777" w:rsidR="00092D21" w:rsidRPr="00804AD0" w:rsidRDefault="00092D21" w:rsidP="00223100">
            <w:pPr>
              <w:jc w:val="right"/>
              <w:rPr>
                <w:b/>
                <w:bCs/>
                <w:sz w:val="14"/>
                <w:szCs w:val="14"/>
                <w:lang w:eastAsia="tr-TR"/>
              </w:rPr>
            </w:pPr>
          </w:p>
        </w:tc>
        <w:tc>
          <w:tcPr>
            <w:tcW w:w="278" w:type="pct"/>
            <w:tcBorders>
              <w:top w:val="dotted" w:sz="4" w:space="0" w:color="auto"/>
            </w:tcBorders>
            <w:shd w:val="clear" w:color="auto" w:fill="auto"/>
            <w:noWrap/>
            <w:vAlign w:val="bottom"/>
            <w:hideMark/>
          </w:tcPr>
          <w:p w14:paraId="5CCC789C" w14:textId="77777777" w:rsidR="00092D21" w:rsidRPr="00804AD0" w:rsidRDefault="00092D21" w:rsidP="00223100">
            <w:pPr>
              <w:jc w:val="right"/>
              <w:rPr>
                <w:b/>
                <w:bCs/>
                <w:sz w:val="14"/>
                <w:szCs w:val="14"/>
                <w:lang w:eastAsia="tr-TR"/>
              </w:rPr>
            </w:pPr>
          </w:p>
        </w:tc>
        <w:tc>
          <w:tcPr>
            <w:tcW w:w="278" w:type="pct"/>
            <w:tcBorders>
              <w:top w:val="dotted" w:sz="4" w:space="0" w:color="auto"/>
            </w:tcBorders>
            <w:shd w:val="clear" w:color="auto" w:fill="auto"/>
            <w:noWrap/>
            <w:vAlign w:val="bottom"/>
            <w:hideMark/>
          </w:tcPr>
          <w:p w14:paraId="2B3BCE17" w14:textId="77777777" w:rsidR="00092D21" w:rsidRPr="00804AD0" w:rsidRDefault="00092D21" w:rsidP="00223100">
            <w:pPr>
              <w:jc w:val="right"/>
              <w:rPr>
                <w:b/>
                <w:bCs/>
                <w:sz w:val="14"/>
                <w:szCs w:val="14"/>
                <w:lang w:eastAsia="tr-TR"/>
              </w:rPr>
            </w:pPr>
          </w:p>
        </w:tc>
        <w:tc>
          <w:tcPr>
            <w:tcW w:w="278" w:type="pct"/>
            <w:tcBorders>
              <w:top w:val="dotted" w:sz="4" w:space="0" w:color="auto"/>
            </w:tcBorders>
            <w:shd w:val="clear" w:color="auto" w:fill="auto"/>
            <w:noWrap/>
            <w:vAlign w:val="bottom"/>
            <w:hideMark/>
          </w:tcPr>
          <w:p w14:paraId="305E24E5" w14:textId="77777777" w:rsidR="00092D21" w:rsidRPr="00804AD0" w:rsidRDefault="00092D21" w:rsidP="00223100">
            <w:pPr>
              <w:jc w:val="right"/>
              <w:rPr>
                <w:b/>
                <w:bCs/>
                <w:sz w:val="14"/>
                <w:szCs w:val="14"/>
                <w:lang w:eastAsia="tr-TR"/>
              </w:rPr>
            </w:pPr>
          </w:p>
        </w:tc>
        <w:tc>
          <w:tcPr>
            <w:tcW w:w="278" w:type="pct"/>
            <w:tcBorders>
              <w:top w:val="dotted" w:sz="4" w:space="0" w:color="auto"/>
            </w:tcBorders>
            <w:shd w:val="clear" w:color="auto" w:fill="auto"/>
            <w:noWrap/>
            <w:vAlign w:val="bottom"/>
            <w:hideMark/>
          </w:tcPr>
          <w:p w14:paraId="26BA252F" w14:textId="77777777" w:rsidR="00092D21" w:rsidRPr="00804AD0" w:rsidRDefault="00092D21" w:rsidP="00223100">
            <w:pPr>
              <w:jc w:val="right"/>
              <w:rPr>
                <w:b/>
                <w:bCs/>
                <w:sz w:val="14"/>
                <w:szCs w:val="14"/>
                <w:lang w:eastAsia="tr-TR"/>
              </w:rPr>
            </w:pPr>
          </w:p>
        </w:tc>
        <w:tc>
          <w:tcPr>
            <w:tcW w:w="279" w:type="pct"/>
            <w:tcBorders>
              <w:top w:val="dotted" w:sz="4" w:space="0" w:color="auto"/>
            </w:tcBorders>
            <w:shd w:val="clear" w:color="auto" w:fill="auto"/>
            <w:noWrap/>
            <w:vAlign w:val="bottom"/>
            <w:hideMark/>
          </w:tcPr>
          <w:p w14:paraId="4E313432" w14:textId="77777777" w:rsidR="00092D21" w:rsidRPr="00804AD0" w:rsidRDefault="00092D21" w:rsidP="00223100">
            <w:pPr>
              <w:jc w:val="right"/>
              <w:rPr>
                <w:b/>
                <w:bCs/>
                <w:sz w:val="14"/>
                <w:szCs w:val="14"/>
                <w:lang w:eastAsia="tr-TR"/>
              </w:rPr>
            </w:pPr>
          </w:p>
        </w:tc>
        <w:tc>
          <w:tcPr>
            <w:tcW w:w="278" w:type="pct"/>
            <w:tcBorders>
              <w:top w:val="dotted" w:sz="4" w:space="0" w:color="auto"/>
            </w:tcBorders>
            <w:shd w:val="clear" w:color="auto" w:fill="auto"/>
            <w:noWrap/>
            <w:vAlign w:val="bottom"/>
            <w:hideMark/>
          </w:tcPr>
          <w:p w14:paraId="50AC3DE0" w14:textId="77777777" w:rsidR="00092D21" w:rsidRPr="00804AD0" w:rsidRDefault="00092D21" w:rsidP="00223100">
            <w:pPr>
              <w:jc w:val="right"/>
              <w:rPr>
                <w:b/>
                <w:bCs/>
                <w:sz w:val="14"/>
                <w:szCs w:val="14"/>
                <w:lang w:eastAsia="tr-TR"/>
              </w:rPr>
            </w:pPr>
          </w:p>
        </w:tc>
        <w:tc>
          <w:tcPr>
            <w:tcW w:w="278" w:type="pct"/>
            <w:tcBorders>
              <w:top w:val="dotted" w:sz="4" w:space="0" w:color="auto"/>
            </w:tcBorders>
            <w:shd w:val="clear" w:color="auto" w:fill="auto"/>
            <w:noWrap/>
            <w:vAlign w:val="bottom"/>
            <w:hideMark/>
          </w:tcPr>
          <w:p w14:paraId="7ACEA0CC" w14:textId="77777777" w:rsidR="00092D21" w:rsidRPr="00804AD0" w:rsidRDefault="00092D21" w:rsidP="00223100">
            <w:pPr>
              <w:jc w:val="right"/>
              <w:rPr>
                <w:b/>
                <w:bCs/>
                <w:sz w:val="14"/>
                <w:szCs w:val="14"/>
                <w:lang w:eastAsia="tr-TR"/>
              </w:rPr>
            </w:pPr>
          </w:p>
        </w:tc>
        <w:tc>
          <w:tcPr>
            <w:tcW w:w="278" w:type="pct"/>
            <w:tcBorders>
              <w:top w:val="dotted" w:sz="4" w:space="0" w:color="auto"/>
            </w:tcBorders>
            <w:shd w:val="clear" w:color="auto" w:fill="auto"/>
            <w:noWrap/>
            <w:vAlign w:val="bottom"/>
            <w:hideMark/>
          </w:tcPr>
          <w:p w14:paraId="63FBBDEC" w14:textId="77777777" w:rsidR="00092D21" w:rsidRPr="00804AD0" w:rsidRDefault="00092D21" w:rsidP="00223100">
            <w:pPr>
              <w:jc w:val="right"/>
              <w:rPr>
                <w:b/>
                <w:bCs/>
                <w:sz w:val="14"/>
                <w:szCs w:val="14"/>
                <w:lang w:eastAsia="tr-TR"/>
              </w:rPr>
            </w:pPr>
          </w:p>
        </w:tc>
        <w:tc>
          <w:tcPr>
            <w:tcW w:w="278" w:type="pct"/>
            <w:tcBorders>
              <w:top w:val="dotted" w:sz="4" w:space="0" w:color="auto"/>
            </w:tcBorders>
            <w:shd w:val="clear" w:color="auto" w:fill="auto"/>
            <w:noWrap/>
            <w:vAlign w:val="bottom"/>
            <w:hideMark/>
          </w:tcPr>
          <w:p w14:paraId="4BB204D7" w14:textId="77777777" w:rsidR="00092D21" w:rsidRPr="00804AD0" w:rsidRDefault="00092D21" w:rsidP="00223100">
            <w:pPr>
              <w:jc w:val="right"/>
              <w:rPr>
                <w:b/>
                <w:bCs/>
                <w:sz w:val="14"/>
                <w:szCs w:val="14"/>
                <w:lang w:eastAsia="tr-TR"/>
              </w:rPr>
            </w:pPr>
          </w:p>
        </w:tc>
        <w:tc>
          <w:tcPr>
            <w:tcW w:w="278" w:type="pct"/>
            <w:tcBorders>
              <w:top w:val="dotted" w:sz="4" w:space="0" w:color="auto"/>
            </w:tcBorders>
            <w:shd w:val="clear" w:color="auto" w:fill="auto"/>
            <w:noWrap/>
            <w:vAlign w:val="bottom"/>
            <w:hideMark/>
          </w:tcPr>
          <w:p w14:paraId="07707A7C" w14:textId="77777777" w:rsidR="00092D21" w:rsidRPr="00804AD0" w:rsidRDefault="00092D21" w:rsidP="00223100">
            <w:pPr>
              <w:jc w:val="right"/>
              <w:rPr>
                <w:b/>
                <w:bCs/>
                <w:sz w:val="14"/>
                <w:szCs w:val="14"/>
                <w:lang w:eastAsia="tr-TR"/>
              </w:rPr>
            </w:pPr>
          </w:p>
        </w:tc>
        <w:tc>
          <w:tcPr>
            <w:tcW w:w="278" w:type="pct"/>
            <w:tcBorders>
              <w:top w:val="dotted" w:sz="4" w:space="0" w:color="auto"/>
            </w:tcBorders>
            <w:shd w:val="clear" w:color="auto" w:fill="auto"/>
            <w:noWrap/>
            <w:vAlign w:val="bottom"/>
            <w:hideMark/>
          </w:tcPr>
          <w:p w14:paraId="01179A60" w14:textId="77777777" w:rsidR="00092D21" w:rsidRPr="00804AD0" w:rsidRDefault="00092D21" w:rsidP="00223100">
            <w:pPr>
              <w:jc w:val="right"/>
              <w:rPr>
                <w:b/>
                <w:bCs/>
                <w:sz w:val="14"/>
                <w:szCs w:val="14"/>
                <w:lang w:eastAsia="tr-TR"/>
              </w:rPr>
            </w:pPr>
          </w:p>
        </w:tc>
        <w:tc>
          <w:tcPr>
            <w:tcW w:w="276" w:type="pct"/>
            <w:tcBorders>
              <w:top w:val="dotted" w:sz="4" w:space="0" w:color="auto"/>
            </w:tcBorders>
            <w:shd w:val="clear" w:color="auto" w:fill="auto"/>
            <w:noWrap/>
            <w:vAlign w:val="bottom"/>
            <w:hideMark/>
          </w:tcPr>
          <w:p w14:paraId="018A189D" w14:textId="77777777" w:rsidR="00092D21" w:rsidRPr="00804AD0" w:rsidRDefault="00092D21" w:rsidP="00223100">
            <w:pPr>
              <w:jc w:val="right"/>
              <w:rPr>
                <w:b/>
                <w:bCs/>
                <w:sz w:val="14"/>
                <w:szCs w:val="14"/>
                <w:lang w:eastAsia="tr-TR"/>
              </w:rPr>
            </w:pPr>
          </w:p>
        </w:tc>
      </w:tr>
      <w:tr w:rsidR="0017572F" w:rsidRPr="00804AD0" w14:paraId="5963633B" w14:textId="77777777" w:rsidTr="00353187">
        <w:trPr>
          <w:trHeight w:val="122"/>
        </w:trPr>
        <w:tc>
          <w:tcPr>
            <w:tcW w:w="169" w:type="pct"/>
            <w:tcBorders>
              <w:left w:val="single" w:sz="6" w:space="0" w:color="auto"/>
            </w:tcBorders>
            <w:shd w:val="clear" w:color="auto" w:fill="auto"/>
            <w:noWrap/>
            <w:hideMark/>
          </w:tcPr>
          <w:p w14:paraId="6A355B4F" w14:textId="77777777" w:rsidR="0017572F" w:rsidRPr="00804AD0" w:rsidRDefault="0017572F" w:rsidP="0017572F">
            <w:pPr>
              <w:rPr>
                <w:b/>
                <w:bCs/>
                <w:sz w:val="14"/>
                <w:szCs w:val="14"/>
                <w:lang w:eastAsia="tr-TR"/>
              </w:rPr>
            </w:pPr>
            <w:r w:rsidRPr="00804AD0">
              <w:rPr>
                <w:b/>
                <w:bCs/>
                <w:sz w:val="14"/>
                <w:szCs w:val="14"/>
                <w:lang w:eastAsia="tr-TR"/>
              </w:rPr>
              <w:t>I.</w:t>
            </w:r>
          </w:p>
        </w:tc>
        <w:tc>
          <w:tcPr>
            <w:tcW w:w="940" w:type="pct"/>
            <w:shd w:val="clear" w:color="auto" w:fill="auto"/>
            <w:noWrap/>
            <w:vAlign w:val="bottom"/>
            <w:hideMark/>
          </w:tcPr>
          <w:p w14:paraId="1BFCD682" w14:textId="77777777" w:rsidR="0017572F" w:rsidRPr="00804AD0" w:rsidRDefault="0017572F" w:rsidP="0017572F">
            <w:pPr>
              <w:rPr>
                <w:b/>
                <w:bCs/>
                <w:sz w:val="14"/>
                <w:szCs w:val="14"/>
                <w:lang w:eastAsia="tr-TR"/>
              </w:rPr>
            </w:pPr>
            <w:r w:rsidRPr="00804AD0">
              <w:rPr>
                <w:b/>
                <w:bCs/>
                <w:sz w:val="14"/>
                <w:szCs w:val="14"/>
                <w:lang w:eastAsia="tr-TR"/>
              </w:rPr>
              <w:t xml:space="preserve">Önceki Dönem Sonu Bakiyesi </w:t>
            </w:r>
          </w:p>
        </w:tc>
        <w:tc>
          <w:tcPr>
            <w:tcW w:w="278" w:type="pct"/>
            <w:shd w:val="clear" w:color="auto" w:fill="auto"/>
            <w:noWrap/>
            <w:vAlign w:val="bottom"/>
            <w:hideMark/>
          </w:tcPr>
          <w:p w14:paraId="4DBDEB21" w14:textId="6B60969D" w:rsidR="0017572F" w:rsidRPr="00804AD0" w:rsidRDefault="0017572F" w:rsidP="0017572F">
            <w:pPr>
              <w:jc w:val="right"/>
              <w:rPr>
                <w:b/>
                <w:bCs/>
                <w:sz w:val="14"/>
                <w:szCs w:val="14"/>
                <w:lang w:eastAsia="tr-TR"/>
              </w:rPr>
            </w:pPr>
            <w:r w:rsidRPr="00210B51">
              <w:rPr>
                <w:b/>
                <w:bCs/>
                <w:sz w:val="14"/>
                <w:szCs w:val="14"/>
                <w:lang w:eastAsia="tr-TR"/>
              </w:rPr>
              <w:t>3,000,000</w:t>
            </w:r>
          </w:p>
        </w:tc>
        <w:tc>
          <w:tcPr>
            <w:tcW w:w="278" w:type="pct"/>
            <w:shd w:val="clear" w:color="auto" w:fill="auto"/>
            <w:noWrap/>
            <w:vAlign w:val="bottom"/>
            <w:hideMark/>
          </w:tcPr>
          <w:p w14:paraId="09F229C8" w14:textId="6912FCD6"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2A399A80" w14:textId="3035BF2D"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7EE8E6DB" w14:textId="634E6E3A"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47ED4EE7" w14:textId="1AB009A0"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75F8CAC2" w14:textId="0A4E97A4" w:rsidR="0017572F" w:rsidRPr="00804AD0" w:rsidRDefault="0017572F" w:rsidP="0017572F">
            <w:pPr>
              <w:jc w:val="right"/>
              <w:rPr>
                <w:b/>
                <w:bCs/>
                <w:sz w:val="14"/>
                <w:szCs w:val="14"/>
                <w:lang w:eastAsia="tr-TR"/>
              </w:rPr>
            </w:pPr>
            <w:r w:rsidRPr="00804AD0">
              <w:rPr>
                <w:b/>
                <w:bCs/>
                <w:sz w:val="14"/>
                <w:szCs w:val="14"/>
                <w:lang w:eastAsia="tr-TR"/>
              </w:rPr>
              <w:t>-</w:t>
            </w:r>
          </w:p>
        </w:tc>
        <w:tc>
          <w:tcPr>
            <w:tcW w:w="279" w:type="pct"/>
            <w:shd w:val="clear" w:color="auto" w:fill="auto"/>
            <w:noWrap/>
            <w:vAlign w:val="bottom"/>
            <w:hideMark/>
          </w:tcPr>
          <w:p w14:paraId="64876252" w14:textId="444DDC09"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38D3C8B8" w14:textId="4D367160"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2FC80805" w14:textId="2006B8CF" w:rsidR="0017572F" w:rsidRPr="00804AD0" w:rsidRDefault="0017572F" w:rsidP="0017572F">
            <w:pPr>
              <w:jc w:val="right"/>
              <w:rPr>
                <w:b/>
                <w:bCs/>
                <w:sz w:val="14"/>
                <w:szCs w:val="14"/>
                <w:lang w:eastAsia="tr-TR"/>
              </w:rPr>
            </w:pPr>
            <w:r w:rsidRPr="00210B51">
              <w:rPr>
                <w:b/>
                <w:bCs/>
                <w:sz w:val="14"/>
                <w:szCs w:val="14"/>
                <w:lang w:eastAsia="tr-TR"/>
              </w:rPr>
              <w:t>1,540</w:t>
            </w:r>
          </w:p>
        </w:tc>
        <w:tc>
          <w:tcPr>
            <w:tcW w:w="278" w:type="pct"/>
            <w:shd w:val="clear" w:color="auto" w:fill="auto"/>
            <w:noWrap/>
            <w:vAlign w:val="bottom"/>
            <w:hideMark/>
          </w:tcPr>
          <w:p w14:paraId="27E8851B" w14:textId="5CBBB465"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1E4715C2" w14:textId="4CA17FF0" w:rsidR="0017572F" w:rsidRPr="00804AD0" w:rsidRDefault="0017572F" w:rsidP="0017572F">
            <w:pPr>
              <w:jc w:val="right"/>
              <w:rPr>
                <w:b/>
                <w:bCs/>
                <w:sz w:val="14"/>
                <w:szCs w:val="14"/>
                <w:lang w:eastAsia="tr-TR"/>
              </w:rPr>
            </w:pPr>
            <w:r w:rsidRPr="00210B51">
              <w:rPr>
                <w:b/>
                <w:bCs/>
                <w:sz w:val="14"/>
                <w:szCs w:val="14"/>
                <w:lang w:eastAsia="tr-TR"/>
              </w:rPr>
              <w:t>91,251</w:t>
            </w:r>
          </w:p>
        </w:tc>
        <w:tc>
          <w:tcPr>
            <w:tcW w:w="278" w:type="pct"/>
            <w:shd w:val="clear" w:color="auto" w:fill="auto"/>
            <w:noWrap/>
            <w:vAlign w:val="bottom"/>
            <w:hideMark/>
          </w:tcPr>
          <w:p w14:paraId="281A68C1" w14:textId="61E3BC44"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18316D36" w14:textId="1FDBE111" w:rsidR="0017572F" w:rsidRPr="00804AD0" w:rsidRDefault="0017572F" w:rsidP="0017572F">
            <w:pPr>
              <w:jc w:val="right"/>
              <w:rPr>
                <w:b/>
                <w:bCs/>
                <w:sz w:val="14"/>
                <w:szCs w:val="14"/>
                <w:lang w:eastAsia="tr-TR"/>
              </w:rPr>
            </w:pPr>
            <w:r w:rsidRPr="00210B51">
              <w:rPr>
                <w:b/>
                <w:bCs/>
                <w:sz w:val="14"/>
                <w:szCs w:val="14"/>
                <w:lang w:eastAsia="tr-TR"/>
              </w:rPr>
              <w:t>(440,024)</w:t>
            </w:r>
          </w:p>
        </w:tc>
        <w:tc>
          <w:tcPr>
            <w:tcW w:w="276" w:type="pct"/>
            <w:shd w:val="clear" w:color="auto" w:fill="auto"/>
            <w:noWrap/>
            <w:vAlign w:val="bottom"/>
            <w:hideMark/>
          </w:tcPr>
          <w:p w14:paraId="3B3773D4" w14:textId="6D2BC8EC" w:rsidR="0017572F" w:rsidRPr="00804AD0" w:rsidRDefault="0017572F" w:rsidP="0017572F">
            <w:pPr>
              <w:jc w:val="right"/>
              <w:rPr>
                <w:b/>
                <w:bCs/>
                <w:sz w:val="14"/>
                <w:szCs w:val="14"/>
                <w:lang w:eastAsia="tr-TR"/>
              </w:rPr>
            </w:pPr>
            <w:r w:rsidRPr="00210B51">
              <w:rPr>
                <w:b/>
                <w:bCs/>
                <w:sz w:val="14"/>
                <w:szCs w:val="14"/>
                <w:lang w:eastAsia="tr-TR"/>
              </w:rPr>
              <w:t>2,652,767</w:t>
            </w:r>
          </w:p>
        </w:tc>
      </w:tr>
      <w:tr w:rsidR="0017572F" w:rsidRPr="00804AD0" w14:paraId="5B176352" w14:textId="77777777" w:rsidTr="00353187">
        <w:trPr>
          <w:trHeight w:val="122"/>
        </w:trPr>
        <w:tc>
          <w:tcPr>
            <w:tcW w:w="169" w:type="pct"/>
            <w:tcBorders>
              <w:left w:val="single" w:sz="6" w:space="0" w:color="auto"/>
            </w:tcBorders>
            <w:shd w:val="clear" w:color="auto" w:fill="auto"/>
            <w:noWrap/>
            <w:hideMark/>
          </w:tcPr>
          <w:p w14:paraId="54E2B8C2" w14:textId="77777777" w:rsidR="0017572F" w:rsidRPr="00804AD0" w:rsidRDefault="0017572F" w:rsidP="0017572F">
            <w:pPr>
              <w:rPr>
                <w:b/>
                <w:bCs/>
                <w:sz w:val="14"/>
                <w:szCs w:val="14"/>
                <w:lang w:eastAsia="tr-TR"/>
              </w:rPr>
            </w:pPr>
            <w:r w:rsidRPr="00804AD0">
              <w:rPr>
                <w:b/>
                <w:bCs/>
                <w:sz w:val="14"/>
                <w:szCs w:val="14"/>
                <w:lang w:eastAsia="tr-TR"/>
              </w:rPr>
              <w:t>II.</w:t>
            </w:r>
          </w:p>
        </w:tc>
        <w:tc>
          <w:tcPr>
            <w:tcW w:w="940" w:type="pct"/>
            <w:shd w:val="clear" w:color="auto" w:fill="auto"/>
            <w:noWrap/>
            <w:vAlign w:val="bottom"/>
            <w:hideMark/>
          </w:tcPr>
          <w:p w14:paraId="18D6BAA7" w14:textId="77777777" w:rsidR="0017572F" w:rsidRPr="00804AD0" w:rsidRDefault="0017572F" w:rsidP="0017572F">
            <w:pPr>
              <w:rPr>
                <w:b/>
                <w:bCs/>
                <w:sz w:val="14"/>
                <w:szCs w:val="14"/>
                <w:lang w:eastAsia="tr-TR"/>
              </w:rPr>
            </w:pPr>
            <w:r w:rsidRPr="00804AD0">
              <w:rPr>
                <w:b/>
                <w:bCs/>
                <w:sz w:val="14"/>
                <w:szCs w:val="14"/>
                <w:lang w:eastAsia="tr-TR"/>
              </w:rPr>
              <w:t>TMS 8 Uyarınca Yapılan Düzeltmeler</w:t>
            </w:r>
          </w:p>
        </w:tc>
        <w:tc>
          <w:tcPr>
            <w:tcW w:w="278" w:type="pct"/>
            <w:shd w:val="clear" w:color="auto" w:fill="auto"/>
            <w:noWrap/>
            <w:vAlign w:val="center"/>
            <w:hideMark/>
          </w:tcPr>
          <w:p w14:paraId="00C359C9" w14:textId="60E711DA"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61582193" w14:textId="1931EABA"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D0CEF08" w14:textId="39737DCC"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443AB0B1" w14:textId="0A4008F3"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1A994547" w14:textId="10B9EC13"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5037982" w14:textId="3635B4A1" w:rsidR="0017572F" w:rsidRPr="00804AD0" w:rsidRDefault="0017572F" w:rsidP="0017572F">
            <w:pPr>
              <w:jc w:val="right"/>
              <w:rPr>
                <w:b/>
                <w:bCs/>
                <w:sz w:val="14"/>
                <w:szCs w:val="14"/>
                <w:lang w:eastAsia="tr-TR"/>
              </w:rPr>
            </w:pPr>
            <w:r w:rsidRPr="00804AD0">
              <w:rPr>
                <w:b/>
                <w:bCs/>
                <w:sz w:val="14"/>
                <w:szCs w:val="14"/>
                <w:lang w:eastAsia="tr-TR"/>
              </w:rPr>
              <w:t>-</w:t>
            </w:r>
          </w:p>
        </w:tc>
        <w:tc>
          <w:tcPr>
            <w:tcW w:w="279" w:type="pct"/>
            <w:shd w:val="clear" w:color="auto" w:fill="auto"/>
            <w:noWrap/>
            <w:vAlign w:val="center"/>
            <w:hideMark/>
          </w:tcPr>
          <w:p w14:paraId="715912FE" w14:textId="750081B6"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13A7EE8" w14:textId="6FF464C5"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3C233BA9" w14:textId="393F55D4"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2EB490C6" w14:textId="3A6E596E"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6022BAB8" w14:textId="0B12D6F4"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2F6206ED" w14:textId="12F9067E"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EB08305" w14:textId="5EBDFEA1" w:rsidR="0017572F" w:rsidRPr="00804AD0" w:rsidRDefault="0017572F" w:rsidP="0017572F">
            <w:pPr>
              <w:jc w:val="right"/>
              <w:rPr>
                <w:b/>
                <w:bCs/>
                <w:sz w:val="14"/>
                <w:szCs w:val="14"/>
                <w:lang w:eastAsia="tr-TR"/>
              </w:rPr>
            </w:pPr>
            <w:r w:rsidRPr="00804AD0">
              <w:rPr>
                <w:b/>
                <w:bCs/>
                <w:sz w:val="14"/>
                <w:szCs w:val="14"/>
                <w:lang w:eastAsia="tr-TR"/>
              </w:rPr>
              <w:t>-</w:t>
            </w:r>
          </w:p>
        </w:tc>
        <w:tc>
          <w:tcPr>
            <w:tcW w:w="276" w:type="pct"/>
            <w:shd w:val="clear" w:color="auto" w:fill="auto"/>
            <w:noWrap/>
            <w:vAlign w:val="center"/>
            <w:hideMark/>
          </w:tcPr>
          <w:p w14:paraId="349F3740" w14:textId="1DD82DE1" w:rsidR="0017572F" w:rsidRPr="00804AD0" w:rsidRDefault="0017572F" w:rsidP="0017572F">
            <w:pPr>
              <w:jc w:val="right"/>
              <w:rPr>
                <w:b/>
                <w:bCs/>
                <w:sz w:val="14"/>
                <w:szCs w:val="14"/>
                <w:lang w:eastAsia="tr-TR"/>
              </w:rPr>
            </w:pPr>
            <w:r w:rsidRPr="00804AD0">
              <w:rPr>
                <w:b/>
                <w:bCs/>
                <w:sz w:val="14"/>
                <w:szCs w:val="14"/>
                <w:lang w:eastAsia="tr-TR"/>
              </w:rPr>
              <w:t>-</w:t>
            </w:r>
          </w:p>
        </w:tc>
      </w:tr>
      <w:tr w:rsidR="0017572F" w:rsidRPr="00CB56EC" w14:paraId="4809F720" w14:textId="77777777" w:rsidTr="00353187">
        <w:trPr>
          <w:trHeight w:val="122"/>
        </w:trPr>
        <w:tc>
          <w:tcPr>
            <w:tcW w:w="169" w:type="pct"/>
            <w:tcBorders>
              <w:left w:val="single" w:sz="6" w:space="0" w:color="auto"/>
            </w:tcBorders>
            <w:shd w:val="clear" w:color="auto" w:fill="auto"/>
            <w:noWrap/>
            <w:hideMark/>
          </w:tcPr>
          <w:p w14:paraId="2B4A2F29" w14:textId="77777777" w:rsidR="0017572F" w:rsidRPr="00CB56EC" w:rsidRDefault="0017572F" w:rsidP="0017572F">
            <w:pPr>
              <w:rPr>
                <w:sz w:val="14"/>
                <w:szCs w:val="14"/>
                <w:lang w:eastAsia="tr-TR"/>
              </w:rPr>
            </w:pPr>
            <w:r w:rsidRPr="00CB56EC">
              <w:rPr>
                <w:sz w:val="14"/>
                <w:szCs w:val="14"/>
                <w:lang w:eastAsia="tr-TR"/>
              </w:rPr>
              <w:t>2.1</w:t>
            </w:r>
          </w:p>
        </w:tc>
        <w:tc>
          <w:tcPr>
            <w:tcW w:w="940" w:type="pct"/>
            <w:shd w:val="clear" w:color="auto" w:fill="auto"/>
            <w:noWrap/>
            <w:vAlign w:val="bottom"/>
            <w:hideMark/>
          </w:tcPr>
          <w:p w14:paraId="580000B9" w14:textId="77777777" w:rsidR="0017572F" w:rsidRPr="00CB56EC" w:rsidRDefault="0017572F" w:rsidP="0017572F">
            <w:pPr>
              <w:rPr>
                <w:sz w:val="14"/>
                <w:szCs w:val="14"/>
                <w:lang w:eastAsia="tr-TR"/>
              </w:rPr>
            </w:pPr>
            <w:r w:rsidRPr="00CB56EC">
              <w:rPr>
                <w:sz w:val="14"/>
                <w:szCs w:val="14"/>
                <w:lang w:eastAsia="tr-TR"/>
              </w:rPr>
              <w:t xml:space="preserve">Hataların Düzeltilmesinin Etkisi </w:t>
            </w:r>
          </w:p>
        </w:tc>
        <w:tc>
          <w:tcPr>
            <w:tcW w:w="278" w:type="pct"/>
            <w:shd w:val="clear" w:color="auto" w:fill="auto"/>
            <w:noWrap/>
            <w:vAlign w:val="center"/>
            <w:hideMark/>
          </w:tcPr>
          <w:p w14:paraId="1328A854" w14:textId="7DE45451"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19CE604E" w14:textId="42DFB2F6"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1D51563F" w14:textId="549A1192"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5466746B" w14:textId="794B5024"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798D1C49" w14:textId="2EC2E1D6"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3583208B" w14:textId="1B455000" w:rsidR="0017572F" w:rsidRPr="00804AD0" w:rsidRDefault="0017572F" w:rsidP="0017572F">
            <w:pPr>
              <w:jc w:val="right"/>
              <w:rPr>
                <w:bCs/>
                <w:sz w:val="14"/>
                <w:szCs w:val="14"/>
                <w:lang w:eastAsia="tr-TR"/>
              </w:rPr>
            </w:pPr>
            <w:r w:rsidRPr="00804AD0">
              <w:rPr>
                <w:bCs/>
                <w:sz w:val="14"/>
                <w:szCs w:val="14"/>
                <w:lang w:eastAsia="tr-TR"/>
              </w:rPr>
              <w:t>-</w:t>
            </w:r>
          </w:p>
        </w:tc>
        <w:tc>
          <w:tcPr>
            <w:tcW w:w="279" w:type="pct"/>
            <w:shd w:val="clear" w:color="auto" w:fill="auto"/>
            <w:noWrap/>
            <w:vAlign w:val="center"/>
            <w:hideMark/>
          </w:tcPr>
          <w:p w14:paraId="02845070" w14:textId="1B789B11"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290E874B" w14:textId="75470189"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2D692157" w14:textId="2C3260E2"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3530CFF6" w14:textId="6C904370"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2CA6E38A" w14:textId="1C0D63EC"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1973F070" w14:textId="63155803"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0FDBC139" w14:textId="21544A1D" w:rsidR="0017572F" w:rsidRPr="00804AD0" w:rsidRDefault="0017572F" w:rsidP="0017572F">
            <w:pPr>
              <w:jc w:val="right"/>
              <w:rPr>
                <w:bCs/>
                <w:sz w:val="14"/>
                <w:szCs w:val="14"/>
                <w:lang w:eastAsia="tr-TR"/>
              </w:rPr>
            </w:pPr>
            <w:r w:rsidRPr="00804AD0">
              <w:rPr>
                <w:bCs/>
                <w:sz w:val="14"/>
                <w:szCs w:val="14"/>
                <w:lang w:eastAsia="tr-TR"/>
              </w:rPr>
              <w:t>-</w:t>
            </w:r>
          </w:p>
        </w:tc>
        <w:tc>
          <w:tcPr>
            <w:tcW w:w="276" w:type="pct"/>
            <w:shd w:val="clear" w:color="auto" w:fill="auto"/>
            <w:noWrap/>
            <w:vAlign w:val="center"/>
            <w:hideMark/>
          </w:tcPr>
          <w:p w14:paraId="7C905496" w14:textId="162C9FDD" w:rsidR="0017572F" w:rsidRPr="00804AD0" w:rsidRDefault="0017572F" w:rsidP="0017572F">
            <w:pPr>
              <w:jc w:val="right"/>
              <w:rPr>
                <w:bCs/>
                <w:sz w:val="14"/>
                <w:szCs w:val="14"/>
                <w:lang w:eastAsia="tr-TR"/>
              </w:rPr>
            </w:pPr>
            <w:r w:rsidRPr="00804AD0">
              <w:rPr>
                <w:bCs/>
                <w:sz w:val="14"/>
                <w:szCs w:val="14"/>
                <w:lang w:eastAsia="tr-TR"/>
              </w:rPr>
              <w:t>-</w:t>
            </w:r>
          </w:p>
        </w:tc>
      </w:tr>
      <w:tr w:rsidR="0017572F" w:rsidRPr="00CB56EC" w14:paraId="3DAB0DB8" w14:textId="77777777" w:rsidTr="00353187">
        <w:trPr>
          <w:trHeight w:val="122"/>
        </w:trPr>
        <w:tc>
          <w:tcPr>
            <w:tcW w:w="169" w:type="pct"/>
            <w:tcBorders>
              <w:left w:val="single" w:sz="6" w:space="0" w:color="auto"/>
            </w:tcBorders>
            <w:shd w:val="clear" w:color="auto" w:fill="auto"/>
            <w:noWrap/>
            <w:hideMark/>
          </w:tcPr>
          <w:p w14:paraId="415A718C" w14:textId="77777777" w:rsidR="0017572F" w:rsidRPr="00CB56EC" w:rsidRDefault="0017572F" w:rsidP="0017572F">
            <w:pPr>
              <w:rPr>
                <w:sz w:val="14"/>
                <w:szCs w:val="14"/>
                <w:lang w:eastAsia="tr-TR"/>
              </w:rPr>
            </w:pPr>
            <w:r w:rsidRPr="00CB56EC">
              <w:rPr>
                <w:sz w:val="14"/>
                <w:szCs w:val="14"/>
                <w:lang w:eastAsia="tr-TR"/>
              </w:rPr>
              <w:t>2.2</w:t>
            </w:r>
          </w:p>
        </w:tc>
        <w:tc>
          <w:tcPr>
            <w:tcW w:w="940" w:type="pct"/>
            <w:shd w:val="clear" w:color="auto" w:fill="auto"/>
            <w:noWrap/>
            <w:vAlign w:val="bottom"/>
            <w:hideMark/>
          </w:tcPr>
          <w:p w14:paraId="45C2E96A" w14:textId="77777777" w:rsidR="0017572F" w:rsidRPr="00CB56EC" w:rsidRDefault="0017572F" w:rsidP="0017572F">
            <w:pPr>
              <w:rPr>
                <w:sz w:val="14"/>
                <w:szCs w:val="14"/>
                <w:lang w:eastAsia="tr-TR"/>
              </w:rPr>
            </w:pPr>
            <w:r w:rsidRPr="00CB56EC">
              <w:rPr>
                <w:sz w:val="14"/>
                <w:szCs w:val="14"/>
                <w:lang w:eastAsia="tr-TR"/>
              </w:rPr>
              <w:t>Muhasebe Politikasında Yapılan Değişikliklerin Etkisi</w:t>
            </w:r>
          </w:p>
        </w:tc>
        <w:tc>
          <w:tcPr>
            <w:tcW w:w="278" w:type="pct"/>
            <w:shd w:val="clear" w:color="auto" w:fill="auto"/>
            <w:noWrap/>
            <w:vAlign w:val="center"/>
            <w:hideMark/>
          </w:tcPr>
          <w:p w14:paraId="61817460" w14:textId="46F563D6"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3E5A8428" w14:textId="6071DE52"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318CC0FB" w14:textId="1CBA20A9"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7FD43DD6" w14:textId="765A7706"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0C554716" w14:textId="7D3A54D9"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3E94D2B6" w14:textId="4A595920" w:rsidR="0017572F" w:rsidRPr="00804AD0" w:rsidRDefault="0017572F" w:rsidP="0017572F">
            <w:pPr>
              <w:jc w:val="right"/>
              <w:rPr>
                <w:bCs/>
                <w:sz w:val="14"/>
                <w:szCs w:val="14"/>
                <w:lang w:eastAsia="tr-TR"/>
              </w:rPr>
            </w:pPr>
            <w:r w:rsidRPr="00804AD0">
              <w:rPr>
                <w:bCs/>
                <w:sz w:val="14"/>
                <w:szCs w:val="14"/>
                <w:lang w:eastAsia="tr-TR"/>
              </w:rPr>
              <w:t>-</w:t>
            </w:r>
          </w:p>
        </w:tc>
        <w:tc>
          <w:tcPr>
            <w:tcW w:w="279" w:type="pct"/>
            <w:shd w:val="clear" w:color="auto" w:fill="auto"/>
            <w:noWrap/>
            <w:vAlign w:val="center"/>
            <w:hideMark/>
          </w:tcPr>
          <w:p w14:paraId="6E64610A" w14:textId="4AAB3261"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1BEB9D11" w14:textId="57E65FFA"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38F56653" w14:textId="716FBC9A"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39634D21" w14:textId="222B6051"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3192AFB3" w14:textId="2253EF21"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636B2F28" w14:textId="4BFA77EB"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21FCF629" w14:textId="79A778DF" w:rsidR="0017572F" w:rsidRPr="00804AD0" w:rsidRDefault="0017572F" w:rsidP="0017572F">
            <w:pPr>
              <w:jc w:val="right"/>
              <w:rPr>
                <w:bCs/>
                <w:sz w:val="14"/>
                <w:szCs w:val="14"/>
                <w:lang w:eastAsia="tr-TR"/>
              </w:rPr>
            </w:pPr>
            <w:r w:rsidRPr="00804AD0">
              <w:rPr>
                <w:bCs/>
                <w:sz w:val="14"/>
                <w:szCs w:val="14"/>
                <w:lang w:eastAsia="tr-TR"/>
              </w:rPr>
              <w:t>-</w:t>
            </w:r>
          </w:p>
        </w:tc>
        <w:tc>
          <w:tcPr>
            <w:tcW w:w="276" w:type="pct"/>
            <w:shd w:val="clear" w:color="auto" w:fill="auto"/>
            <w:noWrap/>
            <w:vAlign w:val="center"/>
            <w:hideMark/>
          </w:tcPr>
          <w:p w14:paraId="007C5A91" w14:textId="0D0BFC33" w:rsidR="0017572F" w:rsidRPr="00804AD0" w:rsidRDefault="0017572F" w:rsidP="0017572F">
            <w:pPr>
              <w:jc w:val="right"/>
              <w:rPr>
                <w:bCs/>
                <w:sz w:val="14"/>
                <w:szCs w:val="14"/>
                <w:lang w:eastAsia="tr-TR"/>
              </w:rPr>
            </w:pPr>
            <w:r w:rsidRPr="00804AD0">
              <w:rPr>
                <w:bCs/>
                <w:sz w:val="14"/>
                <w:szCs w:val="14"/>
                <w:lang w:eastAsia="tr-TR"/>
              </w:rPr>
              <w:t>-</w:t>
            </w:r>
          </w:p>
        </w:tc>
      </w:tr>
      <w:tr w:rsidR="0017572F" w:rsidRPr="00804AD0" w14:paraId="72E031EA" w14:textId="77777777" w:rsidTr="00353187">
        <w:trPr>
          <w:trHeight w:val="122"/>
        </w:trPr>
        <w:tc>
          <w:tcPr>
            <w:tcW w:w="169" w:type="pct"/>
            <w:tcBorders>
              <w:left w:val="single" w:sz="6" w:space="0" w:color="auto"/>
            </w:tcBorders>
            <w:shd w:val="clear" w:color="auto" w:fill="auto"/>
            <w:noWrap/>
            <w:hideMark/>
          </w:tcPr>
          <w:p w14:paraId="663A29A7" w14:textId="77777777" w:rsidR="0017572F" w:rsidRPr="00804AD0" w:rsidRDefault="0017572F" w:rsidP="0017572F">
            <w:pPr>
              <w:rPr>
                <w:b/>
                <w:bCs/>
                <w:sz w:val="14"/>
                <w:szCs w:val="14"/>
                <w:lang w:eastAsia="tr-TR"/>
              </w:rPr>
            </w:pPr>
            <w:r w:rsidRPr="00804AD0">
              <w:rPr>
                <w:b/>
                <w:bCs/>
                <w:sz w:val="14"/>
                <w:szCs w:val="14"/>
                <w:lang w:eastAsia="tr-TR"/>
              </w:rPr>
              <w:t>III.</w:t>
            </w:r>
          </w:p>
        </w:tc>
        <w:tc>
          <w:tcPr>
            <w:tcW w:w="940" w:type="pct"/>
            <w:shd w:val="clear" w:color="auto" w:fill="auto"/>
            <w:noWrap/>
            <w:vAlign w:val="bottom"/>
            <w:hideMark/>
          </w:tcPr>
          <w:p w14:paraId="605CE0DB" w14:textId="77777777" w:rsidR="0017572F" w:rsidRPr="00804AD0" w:rsidRDefault="0017572F" w:rsidP="0017572F">
            <w:pPr>
              <w:rPr>
                <w:b/>
                <w:bCs/>
                <w:sz w:val="14"/>
                <w:szCs w:val="14"/>
                <w:lang w:eastAsia="tr-TR"/>
              </w:rPr>
            </w:pPr>
            <w:r w:rsidRPr="00804AD0">
              <w:rPr>
                <w:b/>
                <w:bCs/>
                <w:sz w:val="14"/>
                <w:szCs w:val="14"/>
                <w:lang w:eastAsia="tr-TR"/>
              </w:rPr>
              <w:t>Yeni Bakiye (I+II)</w:t>
            </w:r>
          </w:p>
        </w:tc>
        <w:tc>
          <w:tcPr>
            <w:tcW w:w="278" w:type="pct"/>
            <w:shd w:val="clear" w:color="auto" w:fill="auto"/>
            <w:noWrap/>
            <w:vAlign w:val="bottom"/>
            <w:hideMark/>
          </w:tcPr>
          <w:p w14:paraId="662B0EB1" w14:textId="51117B2C" w:rsidR="0017572F" w:rsidRPr="00804AD0" w:rsidRDefault="0017572F" w:rsidP="0017572F">
            <w:pPr>
              <w:jc w:val="right"/>
              <w:rPr>
                <w:b/>
                <w:bCs/>
                <w:sz w:val="14"/>
                <w:szCs w:val="14"/>
                <w:lang w:eastAsia="tr-TR"/>
              </w:rPr>
            </w:pPr>
            <w:r w:rsidRPr="00210B51">
              <w:rPr>
                <w:b/>
                <w:bCs/>
                <w:sz w:val="14"/>
                <w:szCs w:val="14"/>
                <w:lang w:eastAsia="tr-TR"/>
              </w:rPr>
              <w:t>3,000,000</w:t>
            </w:r>
          </w:p>
        </w:tc>
        <w:tc>
          <w:tcPr>
            <w:tcW w:w="278" w:type="pct"/>
            <w:shd w:val="clear" w:color="auto" w:fill="auto"/>
            <w:noWrap/>
            <w:vAlign w:val="bottom"/>
            <w:hideMark/>
          </w:tcPr>
          <w:p w14:paraId="1CDF940A" w14:textId="27A4EF29"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483F0126" w14:textId="78D5898B"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341BED84" w14:textId="379D8673"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2E73AB35" w14:textId="5B0ECA1D"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267BEA52" w14:textId="2130EE42" w:rsidR="0017572F" w:rsidRPr="00804AD0" w:rsidRDefault="0017572F" w:rsidP="0017572F">
            <w:pPr>
              <w:jc w:val="right"/>
              <w:rPr>
                <w:b/>
                <w:bCs/>
                <w:sz w:val="14"/>
                <w:szCs w:val="14"/>
                <w:lang w:eastAsia="tr-TR"/>
              </w:rPr>
            </w:pPr>
            <w:r w:rsidRPr="00804AD0">
              <w:rPr>
                <w:b/>
                <w:bCs/>
                <w:sz w:val="14"/>
                <w:szCs w:val="14"/>
                <w:lang w:eastAsia="tr-TR"/>
              </w:rPr>
              <w:t>-</w:t>
            </w:r>
          </w:p>
        </w:tc>
        <w:tc>
          <w:tcPr>
            <w:tcW w:w="279" w:type="pct"/>
            <w:shd w:val="clear" w:color="auto" w:fill="auto"/>
            <w:noWrap/>
            <w:vAlign w:val="bottom"/>
            <w:hideMark/>
          </w:tcPr>
          <w:p w14:paraId="7AD90C00" w14:textId="12D193C8"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73AE4F63" w14:textId="7FBA2827"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01287EAE" w14:textId="4DF42B6A" w:rsidR="0017572F" w:rsidRPr="00804AD0" w:rsidRDefault="0017572F" w:rsidP="0017572F">
            <w:pPr>
              <w:jc w:val="right"/>
              <w:rPr>
                <w:b/>
                <w:bCs/>
                <w:sz w:val="14"/>
                <w:szCs w:val="14"/>
                <w:lang w:eastAsia="tr-TR"/>
              </w:rPr>
            </w:pPr>
            <w:r w:rsidRPr="00210B51">
              <w:rPr>
                <w:b/>
                <w:bCs/>
                <w:sz w:val="14"/>
                <w:szCs w:val="14"/>
                <w:lang w:eastAsia="tr-TR"/>
              </w:rPr>
              <w:t>1,540</w:t>
            </w:r>
          </w:p>
        </w:tc>
        <w:tc>
          <w:tcPr>
            <w:tcW w:w="278" w:type="pct"/>
            <w:shd w:val="clear" w:color="auto" w:fill="auto"/>
            <w:noWrap/>
            <w:vAlign w:val="bottom"/>
            <w:hideMark/>
          </w:tcPr>
          <w:p w14:paraId="09909A7A" w14:textId="44CAA3CF"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0B82F5D1" w14:textId="355E8844" w:rsidR="0017572F" w:rsidRPr="00804AD0" w:rsidRDefault="0017572F" w:rsidP="0017572F">
            <w:pPr>
              <w:jc w:val="right"/>
              <w:rPr>
                <w:b/>
                <w:bCs/>
                <w:sz w:val="14"/>
                <w:szCs w:val="14"/>
                <w:lang w:eastAsia="tr-TR"/>
              </w:rPr>
            </w:pPr>
            <w:r w:rsidRPr="00210B51">
              <w:rPr>
                <w:b/>
                <w:bCs/>
                <w:sz w:val="14"/>
                <w:szCs w:val="14"/>
                <w:lang w:eastAsia="tr-TR"/>
              </w:rPr>
              <w:t>91,251</w:t>
            </w:r>
          </w:p>
        </w:tc>
        <w:tc>
          <w:tcPr>
            <w:tcW w:w="278" w:type="pct"/>
            <w:shd w:val="clear" w:color="auto" w:fill="auto"/>
            <w:noWrap/>
            <w:vAlign w:val="bottom"/>
            <w:hideMark/>
          </w:tcPr>
          <w:p w14:paraId="3A1D1A72" w14:textId="060202AA"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bottom"/>
            <w:hideMark/>
          </w:tcPr>
          <w:p w14:paraId="098C5C80" w14:textId="55B24352" w:rsidR="0017572F" w:rsidRPr="00804AD0" w:rsidRDefault="0017572F" w:rsidP="0017572F">
            <w:pPr>
              <w:jc w:val="right"/>
              <w:rPr>
                <w:b/>
                <w:bCs/>
                <w:sz w:val="14"/>
                <w:szCs w:val="14"/>
                <w:lang w:eastAsia="tr-TR"/>
              </w:rPr>
            </w:pPr>
            <w:r w:rsidRPr="00210B51">
              <w:rPr>
                <w:b/>
                <w:bCs/>
                <w:sz w:val="14"/>
                <w:szCs w:val="14"/>
                <w:lang w:eastAsia="tr-TR"/>
              </w:rPr>
              <w:t>(440,024)</w:t>
            </w:r>
          </w:p>
        </w:tc>
        <w:tc>
          <w:tcPr>
            <w:tcW w:w="276" w:type="pct"/>
            <w:shd w:val="clear" w:color="auto" w:fill="auto"/>
            <w:noWrap/>
            <w:vAlign w:val="bottom"/>
            <w:hideMark/>
          </w:tcPr>
          <w:p w14:paraId="68C54475" w14:textId="0E84B412" w:rsidR="0017572F" w:rsidRPr="00804AD0" w:rsidRDefault="0017572F" w:rsidP="0017572F">
            <w:pPr>
              <w:jc w:val="right"/>
              <w:rPr>
                <w:b/>
                <w:bCs/>
                <w:sz w:val="14"/>
                <w:szCs w:val="14"/>
                <w:lang w:eastAsia="tr-TR"/>
              </w:rPr>
            </w:pPr>
            <w:r w:rsidRPr="00210B51">
              <w:rPr>
                <w:b/>
                <w:bCs/>
                <w:sz w:val="14"/>
                <w:szCs w:val="14"/>
                <w:lang w:eastAsia="tr-TR"/>
              </w:rPr>
              <w:t>2,652,767</w:t>
            </w:r>
          </w:p>
        </w:tc>
      </w:tr>
      <w:tr w:rsidR="0017572F" w:rsidRPr="00804AD0" w14:paraId="36158327" w14:textId="77777777" w:rsidTr="00353187">
        <w:trPr>
          <w:trHeight w:val="122"/>
        </w:trPr>
        <w:tc>
          <w:tcPr>
            <w:tcW w:w="169" w:type="pct"/>
            <w:tcBorders>
              <w:left w:val="single" w:sz="6" w:space="0" w:color="auto"/>
            </w:tcBorders>
            <w:shd w:val="clear" w:color="auto" w:fill="auto"/>
            <w:noWrap/>
            <w:hideMark/>
          </w:tcPr>
          <w:p w14:paraId="1DE7D00D" w14:textId="77777777" w:rsidR="0017572F" w:rsidRPr="00804AD0" w:rsidRDefault="0017572F" w:rsidP="0017572F">
            <w:pPr>
              <w:rPr>
                <w:b/>
                <w:bCs/>
                <w:sz w:val="14"/>
                <w:szCs w:val="14"/>
                <w:lang w:eastAsia="tr-TR"/>
              </w:rPr>
            </w:pPr>
            <w:r w:rsidRPr="00804AD0">
              <w:rPr>
                <w:b/>
                <w:bCs/>
                <w:sz w:val="14"/>
                <w:szCs w:val="14"/>
                <w:lang w:eastAsia="tr-TR"/>
              </w:rPr>
              <w:t>IV.</w:t>
            </w:r>
          </w:p>
        </w:tc>
        <w:tc>
          <w:tcPr>
            <w:tcW w:w="940" w:type="pct"/>
            <w:shd w:val="clear" w:color="auto" w:fill="auto"/>
            <w:noWrap/>
            <w:vAlign w:val="bottom"/>
            <w:hideMark/>
          </w:tcPr>
          <w:p w14:paraId="612547E1" w14:textId="77777777" w:rsidR="0017572F" w:rsidRPr="00804AD0" w:rsidRDefault="0017572F" w:rsidP="0017572F">
            <w:pPr>
              <w:rPr>
                <w:b/>
                <w:bCs/>
                <w:sz w:val="14"/>
                <w:szCs w:val="14"/>
                <w:lang w:eastAsia="tr-TR"/>
              </w:rPr>
            </w:pPr>
            <w:r w:rsidRPr="00804AD0">
              <w:rPr>
                <w:b/>
                <w:bCs/>
                <w:sz w:val="14"/>
                <w:szCs w:val="14"/>
                <w:lang w:eastAsia="tr-TR"/>
              </w:rPr>
              <w:t>Toplam Kapsamlı Gelir</w:t>
            </w:r>
          </w:p>
        </w:tc>
        <w:tc>
          <w:tcPr>
            <w:tcW w:w="278" w:type="pct"/>
            <w:shd w:val="clear" w:color="auto" w:fill="auto"/>
            <w:noWrap/>
            <w:vAlign w:val="center"/>
            <w:hideMark/>
          </w:tcPr>
          <w:p w14:paraId="6E4375AD" w14:textId="0121A3C2"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2D06601D" w14:textId="0339445C"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68A21286" w14:textId="6D791122"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2CAD7E4A" w14:textId="2053FEC9"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16D2AE08" w14:textId="40407909"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2B6B37E2" w14:textId="5CC57718" w:rsidR="0017572F" w:rsidRPr="00804AD0" w:rsidRDefault="0017572F" w:rsidP="0017572F">
            <w:pPr>
              <w:jc w:val="right"/>
              <w:rPr>
                <w:b/>
                <w:bCs/>
                <w:sz w:val="14"/>
                <w:szCs w:val="14"/>
                <w:lang w:eastAsia="tr-TR"/>
              </w:rPr>
            </w:pPr>
            <w:r w:rsidRPr="00804AD0">
              <w:rPr>
                <w:b/>
                <w:bCs/>
                <w:sz w:val="14"/>
                <w:szCs w:val="14"/>
                <w:lang w:eastAsia="tr-TR"/>
              </w:rPr>
              <w:t>-</w:t>
            </w:r>
          </w:p>
        </w:tc>
        <w:tc>
          <w:tcPr>
            <w:tcW w:w="279" w:type="pct"/>
            <w:shd w:val="clear" w:color="auto" w:fill="auto"/>
            <w:noWrap/>
            <w:vAlign w:val="center"/>
            <w:hideMark/>
          </w:tcPr>
          <w:p w14:paraId="4B4B9DCF" w14:textId="4BD8A282"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2EF1FDB2" w14:textId="1AECEA12"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149E53EF" w14:textId="26D45343" w:rsidR="0017572F" w:rsidRPr="00804AD0" w:rsidRDefault="00353187" w:rsidP="0017572F">
            <w:pPr>
              <w:jc w:val="right"/>
              <w:rPr>
                <w:b/>
                <w:bCs/>
                <w:sz w:val="14"/>
                <w:szCs w:val="14"/>
                <w:lang w:eastAsia="tr-TR"/>
              </w:rPr>
            </w:pPr>
            <w:r>
              <w:rPr>
                <w:b/>
                <w:bCs/>
                <w:sz w:val="14"/>
                <w:szCs w:val="14"/>
                <w:lang w:eastAsia="tr-TR"/>
              </w:rPr>
              <w:t>(20,954)</w:t>
            </w:r>
          </w:p>
        </w:tc>
        <w:tc>
          <w:tcPr>
            <w:tcW w:w="278" w:type="pct"/>
            <w:shd w:val="clear" w:color="auto" w:fill="auto"/>
            <w:noWrap/>
            <w:vAlign w:val="center"/>
            <w:hideMark/>
          </w:tcPr>
          <w:p w14:paraId="1906A921" w14:textId="4B340CFD"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2F931E65" w14:textId="705490CB"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3A01E681" w14:textId="7A18A745"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75F4A639" w14:textId="7434826A" w:rsidR="0017572F" w:rsidRPr="00804AD0" w:rsidRDefault="0017572F" w:rsidP="0017572F">
            <w:pPr>
              <w:jc w:val="right"/>
              <w:rPr>
                <w:b/>
                <w:bCs/>
                <w:sz w:val="14"/>
                <w:szCs w:val="14"/>
                <w:lang w:eastAsia="tr-TR"/>
              </w:rPr>
            </w:pPr>
            <w:r w:rsidRPr="00210B51">
              <w:rPr>
                <w:b/>
                <w:bCs/>
                <w:sz w:val="14"/>
                <w:szCs w:val="14"/>
                <w:lang w:eastAsia="tr-TR"/>
              </w:rPr>
              <w:t>(</w:t>
            </w:r>
            <w:r w:rsidR="00353187">
              <w:rPr>
                <w:b/>
                <w:bCs/>
                <w:sz w:val="14"/>
                <w:szCs w:val="14"/>
                <w:lang w:eastAsia="tr-TR"/>
              </w:rPr>
              <w:t>95,644</w:t>
            </w:r>
            <w:r w:rsidRPr="00210B51">
              <w:rPr>
                <w:b/>
                <w:bCs/>
                <w:sz w:val="14"/>
                <w:szCs w:val="14"/>
                <w:lang w:eastAsia="tr-TR"/>
              </w:rPr>
              <w:t>)</w:t>
            </w:r>
          </w:p>
        </w:tc>
        <w:tc>
          <w:tcPr>
            <w:tcW w:w="276" w:type="pct"/>
            <w:shd w:val="clear" w:color="auto" w:fill="auto"/>
            <w:noWrap/>
            <w:vAlign w:val="center"/>
            <w:hideMark/>
          </w:tcPr>
          <w:p w14:paraId="4599BDDC" w14:textId="4882776A" w:rsidR="0017572F" w:rsidRPr="00804AD0" w:rsidRDefault="0017572F" w:rsidP="0017572F">
            <w:pPr>
              <w:jc w:val="right"/>
              <w:rPr>
                <w:b/>
                <w:bCs/>
                <w:sz w:val="14"/>
                <w:szCs w:val="14"/>
                <w:lang w:eastAsia="tr-TR"/>
              </w:rPr>
            </w:pPr>
            <w:r w:rsidRPr="00210B51">
              <w:rPr>
                <w:b/>
                <w:bCs/>
                <w:sz w:val="14"/>
                <w:szCs w:val="14"/>
                <w:lang w:eastAsia="tr-TR"/>
              </w:rPr>
              <w:t>(</w:t>
            </w:r>
            <w:r w:rsidR="00353187">
              <w:rPr>
                <w:b/>
                <w:bCs/>
                <w:sz w:val="14"/>
                <w:szCs w:val="14"/>
                <w:lang w:eastAsia="tr-TR"/>
              </w:rPr>
              <w:t>116,598</w:t>
            </w:r>
            <w:r w:rsidRPr="00210B51">
              <w:rPr>
                <w:b/>
                <w:bCs/>
                <w:sz w:val="14"/>
                <w:szCs w:val="14"/>
                <w:lang w:eastAsia="tr-TR"/>
              </w:rPr>
              <w:t>)</w:t>
            </w:r>
          </w:p>
        </w:tc>
      </w:tr>
      <w:tr w:rsidR="0017572F" w:rsidRPr="00804AD0" w14:paraId="497699D5" w14:textId="77777777" w:rsidTr="00353187">
        <w:trPr>
          <w:trHeight w:val="122"/>
        </w:trPr>
        <w:tc>
          <w:tcPr>
            <w:tcW w:w="169" w:type="pct"/>
            <w:tcBorders>
              <w:left w:val="single" w:sz="6" w:space="0" w:color="auto"/>
            </w:tcBorders>
            <w:shd w:val="clear" w:color="auto" w:fill="auto"/>
            <w:noWrap/>
            <w:hideMark/>
          </w:tcPr>
          <w:p w14:paraId="72554E06" w14:textId="77777777" w:rsidR="0017572F" w:rsidRPr="00804AD0" w:rsidRDefault="0017572F" w:rsidP="0017572F">
            <w:pPr>
              <w:rPr>
                <w:b/>
                <w:bCs/>
                <w:sz w:val="14"/>
                <w:szCs w:val="14"/>
                <w:lang w:eastAsia="tr-TR"/>
              </w:rPr>
            </w:pPr>
            <w:r w:rsidRPr="00804AD0">
              <w:rPr>
                <w:b/>
                <w:bCs/>
                <w:sz w:val="14"/>
                <w:szCs w:val="14"/>
                <w:lang w:eastAsia="tr-TR"/>
              </w:rPr>
              <w:t>V.</w:t>
            </w:r>
          </w:p>
        </w:tc>
        <w:tc>
          <w:tcPr>
            <w:tcW w:w="940" w:type="pct"/>
            <w:shd w:val="clear" w:color="auto" w:fill="auto"/>
            <w:noWrap/>
            <w:vAlign w:val="bottom"/>
            <w:hideMark/>
          </w:tcPr>
          <w:p w14:paraId="4D9F3ABC" w14:textId="77777777" w:rsidR="0017572F" w:rsidRPr="00804AD0" w:rsidRDefault="0017572F" w:rsidP="0017572F">
            <w:pPr>
              <w:rPr>
                <w:b/>
                <w:bCs/>
                <w:sz w:val="14"/>
                <w:szCs w:val="14"/>
                <w:lang w:eastAsia="tr-TR"/>
              </w:rPr>
            </w:pPr>
            <w:r w:rsidRPr="00804AD0">
              <w:rPr>
                <w:b/>
                <w:bCs/>
                <w:sz w:val="14"/>
                <w:szCs w:val="14"/>
                <w:lang w:eastAsia="tr-TR"/>
              </w:rPr>
              <w:t>Nakden Gerçekleştirilen Sermaye Artırımı</w:t>
            </w:r>
          </w:p>
        </w:tc>
        <w:tc>
          <w:tcPr>
            <w:tcW w:w="278" w:type="pct"/>
            <w:shd w:val="clear" w:color="auto" w:fill="auto"/>
            <w:noWrap/>
            <w:vAlign w:val="center"/>
            <w:hideMark/>
          </w:tcPr>
          <w:p w14:paraId="709D1031" w14:textId="1FF43F90" w:rsidR="0017572F" w:rsidRPr="00804AD0" w:rsidRDefault="00353187" w:rsidP="0017572F">
            <w:pPr>
              <w:jc w:val="right"/>
              <w:rPr>
                <w:b/>
                <w:bCs/>
                <w:sz w:val="14"/>
                <w:szCs w:val="14"/>
                <w:lang w:eastAsia="tr-TR"/>
              </w:rPr>
            </w:pPr>
            <w:r>
              <w:rPr>
                <w:b/>
                <w:bCs/>
                <w:sz w:val="14"/>
                <w:szCs w:val="14"/>
                <w:lang w:eastAsia="tr-TR"/>
              </w:rPr>
              <w:t>-</w:t>
            </w:r>
          </w:p>
        </w:tc>
        <w:tc>
          <w:tcPr>
            <w:tcW w:w="278" w:type="pct"/>
            <w:shd w:val="clear" w:color="auto" w:fill="auto"/>
            <w:noWrap/>
            <w:vAlign w:val="center"/>
            <w:hideMark/>
          </w:tcPr>
          <w:p w14:paraId="54831618" w14:textId="5F96E34A"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43F37EF2" w14:textId="531C3843"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6F59D6CA" w14:textId="38F888A6"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6491EB28" w14:textId="3EB490B8"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4CF74D66" w14:textId="746EC62C" w:rsidR="0017572F" w:rsidRPr="00804AD0" w:rsidRDefault="0017572F" w:rsidP="0017572F">
            <w:pPr>
              <w:jc w:val="right"/>
              <w:rPr>
                <w:b/>
                <w:bCs/>
                <w:sz w:val="14"/>
                <w:szCs w:val="14"/>
                <w:lang w:eastAsia="tr-TR"/>
              </w:rPr>
            </w:pPr>
            <w:r w:rsidRPr="00804AD0">
              <w:rPr>
                <w:b/>
                <w:bCs/>
                <w:sz w:val="14"/>
                <w:szCs w:val="14"/>
                <w:lang w:eastAsia="tr-TR"/>
              </w:rPr>
              <w:t>-</w:t>
            </w:r>
          </w:p>
        </w:tc>
        <w:tc>
          <w:tcPr>
            <w:tcW w:w="279" w:type="pct"/>
            <w:shd w:val="clear" w:color="auto" w:fill="auto"/>
            <w:noWrap/>
            <w:vAlign w:val="center"/>
            <w:hideMark/>
          </w:tcPr>
          <w:p w14:paraId="46612329" w14:textId="45CFFDDC"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178EC552" w14:textId="672E108E"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B34A411" w14:textId="000FA9FC"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D8712BF" w14:textId="2C546CE8"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11E6D273" w14:textId="421331BA"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F244DEF" w14:textId="214B686B"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ECEA098" w14:textId="2576E211" w:rsidR="0017572F" w:rsidRPr="00804AD0" w:rsidRDefault="0017572F" w:rsidP="0017572F">
            <w:pPr>
              <w:jc w:val="right"/>
              <w:rPr>
                <w:b/>
                <w:bCs/>
                <w:sz w:val="14"/>
                <w:szCs w:val="14"/>
                <w:lang w:eastAsia="tr-TR"/>
              </w:rPr>
            </w:pPr>
            <w:r w:rsidRPr="00804AD0">
              <w:rPr>
                <w:b/>
                <w:bCs/>
                <w:sz w:val="14"/>
                <w:szCs w:val="14"/>
                <w:lang w:eastAsia="tr-TR"/>
              </w:rPr>
              <w:t>-</w:t>
            </w:r>
          </w:p>
        </w:tc>
        <w:tc>
          <w:tcPr>
            <w:tcW w:w="276" w:type="pct"/>
            <w:shd w:val="clear" w:color="auto" w:fill="auto"/>
            <w:noWrap/>
            <w:vAlign w:val="center"/>
            <w:hideMark/>
          </w:tcPr>
          <w:p w14:paraId="27F3A7BC" w14:textId="41CB425C" w:rsidR="0017572F" w:rsidRPr="00804AD0" w:rsidRDefault="00353187" w:rsidP="0017572F">
            <w:pPr>
              <w:jc w:val="right"/>
              <w:rPr>
                <w:b/>
                <w:bCs/>
                <w:sz w:val="14"/>
                <w:szCs w:val="14"/>
                <w:lang w:eastAsia="tr-TR"/>
              </w:rPr>
            </w:pPr>
            <w:r>
              <w:rPr>
                <w:b/>
                <w:bCs/>
                <w:sz w:val="14"/>
                <w:szCs w:val="14"/>
                <w:lang w:eastAsia="tr-TR"/>
              </w:rPr>
              <w:t>-</w:t>
            </w:r>
          </w:p>
        </w:tc>
      </w:tr>
      <w:tr w:rsidR="0017572F" w:rsidRPr="00804AD0" w14:paraId="4CC673AE" w14:textId="77777777" w:rsidTr="00353187">
        <w:trPr>
          <w:trHeight w:val="122"/>
        </w:trPr>
        <w:tc>
          <w:tcPr>
            <w:tcW w:w="169" w:type="pct"/>
            <w:tcBorders>
              <w:left w:val="single" w:sz="6" w:space="0" w:color="auto"/>
            </w:tcBorders>
            <w:shd w:val="clear" w:color="auto" w:fill="auto"/>
            <w:noWrap/>
            <w:hideMark/>
          </w:tcPr>
          <w:p w14:paraId="65F8659B" w14:textId="77777777" w:rsidR="0017572F" w:rsidRPr="00804AD0" w:rsidRDefault="0017572F" w:rsidP="0017572F">
            <w:pPr>
              <w:rPr>
                <w:b/>
                <w:bCs/>
                <w:sz w:val="14"/>
                <w:szCs w:val="14"/>
                <w:lang w:eastAsia="tr-TR"/>
              </w:rPr>
            </w:pPr>
            <w:r w:rsidRPr="00804AD0">
              <w:rPr>
                <w:b/>
                <w:bCs/>
                <w:sz w:val="14"/>
                <w:szCs w:val="14"/>
                <w:lang w:eastAsia="tr-TR"/>
              </w:rPr>
              <w:t>VI.</w:t>
            </w:r>
          </w:p>
        </w:tc>
        <w:tc>
          <w:tcPr>
            <w:tcW w:w="940" w:type="pct"/>
            <w:shd w:val="clear" w:color="auto" w:fill="auto"/>
            <w:noWrap/>
            <w:vAlign w:val="bottom"/>
            <w:hideMark/>
          </w:tcPr>
          <w:p w14:paraId="055ED45D" w14:textId="77777777" w:rsidR="0017572F" w:rsidRPr="00804AD0" w:rsidRDefault="0017572F" w:rsidP="0017572F">
            <w:pPr>
              <w:rPr>
                <w:b/>
                <w:bCs/>
                <w:sz w:val="14"/>
                <w:szCs w:val="14"/>
                <w:lang w:eastAsia="tr-TR"/>
              </w:rPr>
            </w:pPr>
            <w:r w:rsidRPr="00804AD0">
              <w:rPr>
                <w:b/>
                <w:bCs/>
                <w:sz w:val="14"/>
                <w:szCs w:val="14"/>
                <w:lang w:eastAsia="tr-TR"/>
              </w:rPr>
              <w:t>İç Kaynaklardan Gerçekleştirilen Sermaye Artırımı</w:t>
            </w:r>
          </w:p>
        </w:tc>
        <w:tc>
          <w:tcPr>
            <w:tcW w:w="278" w:type="pct"/>
            <w:shd w:val="clear" w:color="auto" w:fill="auto"/>
            <w:noWrap/>
            <w:vAlign w:val="center"/>
            <w:hideMark/>
          </w:tcPr>
          <w:p w14:paraId="22059A3A" w14:textId="6E97ED7B"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4BFA5D84" w14:textId="72861D54"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EE25E81" w14:textId="51200B02"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2D5054A1" w14:textId="713124B7"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7DCB6F30" w14:textId="7CAB63DF"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0758851" w14:textId="25B552BA" w:rsidR="0017572F" w:rsidRPr="00804AD0" w:rsidRDefault="0017572F" w:rsidP="0017572F">
            <w:pPr>
              <w:jc w:val="right"/>
              <w:rPr>
                <w:b/>
                <w:bCs/>
                <w:sz w:val="14"/>
                <w:szCs w:val="14"/>
                <w:lang w:eastAsia="tr-TR"/>
              </w:rPr>
            </w:pPr>
            <w:r w:rsidRPr="00804AD0">
              <w:rPr>
                <w:b/>
                <w:bCs/>
                <w:sz w:val="14"/>
                <w:szCs w:val="14"/>
                <w:lang w:eastAsia="tr-TR"/>
              </w:rPr>
              <w:t>-</w:t>
            </w:r>
          </w:p>
        </w:tc>
        <w:tc>
          <w:tcPr>
            <w:tcW w:w="279" w:type="pct"/>
            <w:shd w:val="clear" w:color="auto" w:fill="auto"/>
            <w:noWrap/>
            <w:vAlign w:val="center"/>
            <w:hideMark/>
          </w:tcPr>
          <w:p w14:paraId="37FB32EA" w14:textId="29E95477"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3ADD0A49" w14:textId="5A51EC1D"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4CE05834" w14:textId="7B98F966"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5A499E2" w14:textId="6A1AF099"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26B04886" w14:textId="0E57DE39"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3DAF2DA" w14:textId="5B6FE16E"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11A37B8D" w14:textId="1182FE5D" w:rsidR="0017572F" w:rsidRPr="00804AD0" w:rsidRDefault="0017572F" w:rsidP="0017572F">
            <w:pPr>
              <w:jc w:val="right"/>
              <w:rPr>
                <w:b/>
                <w:bCs/>
                <w:sz w:val="14"/>
                <w:szCs w:val="14"/>
                <w:lang w:eastAsia="tr-TR"/>
              </w:rPr>
            </w:pPr>
            <w:r w:rsidRPr="00804AD0">
              <w:rPr>
                <w:b/>
                <w:bCs/>
                <w:sz w:val="14"/>
                <w:szCs w:val="14"/>
                <w:lang w:eastAsia="tr-TR"/>
              </w:rPr>
              <w:t>-</w:t>
            </w:r>
          </w:p>
        </w:tc>
        <w:tc>
          <w:tcPr>
            <w:tcW w:w="276" w:type="pct"/>
            <w:shd w:val="clear" w:color="auto" w:fill="auto"/>
            <w:noWrap/>
            <w:vAlign w:val="center"/>
            <w:hideMark/>
          </w:tcPr>
          <w:p w14:paraId="47C78858" w14:textId="6212E174" w:rsidR="0017572F" w:rsidRPr="00804AD0" w:rsidRDefault="0017572F" w:rsidP="0017572F">
            <w:pPr>
              <w:jc w:val="right"/>
              <w:rPr>
                <w:b/>
                <w:bCs/>
                <w:sz w:val="14"/>
                <w:szCs w:val="14"/>
                <w:lang w:eastAsia="tr-TR"/>
              </w:rPr>
            </w:pPr>
            <w:r w:rsidRPr="00804AD0">
              <w:rPr>
                <w:b/>
                <w:bCs/>
                <w:sz w:val="14"/>
                <w:szCs w:val="14"/>
                <w:lang w:eastAsia="tr-TR"/>
              </w:rPr>
              <w:t>-</w:t>
            </w:r>
          </w:p>
        </w:tc>
      </w:tr>
      <w:tr w:rsidR="0017572F" w:rsidRPr="00804AD0" w14:paraId="02BDE7B2" w14:textId="77777777" w:rsidTr="00353187">
        <w:trPr>
          <w:trHeight w:val="122"/>
        </w:trPr>
        <w:tc>
          <w:tcPr>
            <w:tcW w:w="169" w:type="pct"/>
            <w:tcBorders>
              <w:left w:val="single" w:sz="6" w:space="0" w:color="auto"/>
            </w:tcBorders>
            <w:shd w:val="clear" w:color="auto" w:fill="auto"/>
            <w:noWrap/>
            <w:hideMark/>
          </w:tcPr>
          <w:p w14:paraId="7450C0A3" w14:textId="77777777" w:rsidR="0017572F" w:rsidRPr="00804AD0" w:rsidRDefault="0017572F" w:rsidP="0017572F">
            <w:pPr>
              <w:rPr>
                <w:b/>
                <w:bCs/>
                <w:sz w:val="14"/>
                <w:szCs w:val="14"/>
                <w:lang w:eastAsia="tr-TR"/>
              </w:rPr>
            </w:pPr>
            <w:r w:rsidRPr="00804AD0">
              <w:rPr>
                <w:b/>
                <w:bCs/>
                <w:sz w:val="14"/>
                <w:szCs w:val="14"/>
                <w:lang w:eastAsia="tr-TR"/>
              </w:rPr>
              <w:t>VII.</w:t>
            </w:r>
          </w:p>
        </w:tc>
        <w:tc>
          <w:tcPr>
            <w:tcW w:w="940" w:type="pct"/>
            <w:shd w:val="clear" w:color="auto" w:fill="auto"/>
            <w:noWrap/>
            <w:vAlign w:val="bottom"/>
            <w:hideMark/>
          </w:tcPr>
          <w:p w14:paraId="58FB12AB" w14:textId="77777777" w:rsidR="0017572F" w:rsidRPr="00804AD0" w:rsidRDefault="0017572F" w:rsidP="0017572F">
            <w:pPr>
              <w:rPr>
                <w:b/>
                <w:bCs/>
                <w:sz w:val="14"/>
                <w:szCs w:val="14"/>
                <w:lang w:eastAsia="tr-TR"/>
              </w:rPr>
            </w:pPr>
            <w:r w:rsidRPr="00804AD0">
              <w:rPr>
                <w:b/>
                <w:bCs/>
                <w:sz w:val="14"/>
                <w:szCs w:val="14"/>
                <w:lang w:eastAsia="tr-TR"/>
              </w:rPr>
              <w:t>Ödenmiş Sermaye Enflasyon Düzeltme Farkı</w:t>
            </w:r>
          </w:p>
        </w:tc>
        <w:tc>
          <w:tcPr>
            <w:tcW w:w="278" w:type="pct"/>
            <w:shd w:val="clear" w:color="auto" w:fill="auto"/>
            <w:noWrap/>
            <w:vAlign w:val="center"/>
            <w:hideMark/>
          </w:tcPr>
          <w:p w14:paraId="330801DD" w14:textId="46579362"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53C49A9" w14:textId="1B16E135"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4E2B216" w14:textId="0AA3CE25"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7D6B9BB" w14:textId="1F83E665"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39FF633" w14:textId="4F90D472"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3AB4F65E" w14:textId="7B42ACE6" w:rsidR="0017572F" w:rsidRPr="00804AD0" w:rsidRDefault="0017572F" w:rsidP="0017572F">
            <w:pPr>
              <w:jc w:val="right"/>
              <w:rPr>
                <w:b/>
                <w:bCs/>
                <w:sz w:val="14"/>
                <w:szCs w:val="14"/>
                <w:lang w:eastAsia="tr-TR"/>
              </w:rPr>
            </w:pPr>
            <w:r w:rsidRPr="00804AD0">
              <w:rPr>
                <w:b/>
                <w:bCs/>
                <w:sz w:val="14"/>
                <w:szCs w:val="14"/>
                <w:lang w:eastAsia="tr-TR"/>
              </w:rPr>
              <w:t>-</w:t>
            </w:r>
          </w:p>
        </w:tc>
        <w:tc>
          <w:tcPr>
            <w:tcW w:w="279" w:type="pct"/>
            <w:shd w:val="clear" w:color="auto" w:fill="auto"/>
            <w:noWrap/>
            <w:vAlign w:val="center"/>
            <w:hideMark/>
          </w:tcPr>
          <w:p w14:paraId="4B5C46F2" w14:textId="592E1BC2"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2E1A80BD" w14:textId="669D82AC"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49C9AFCC" w14:textId="11299E6A"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969F67B" w14:textId="4B9ABAF7"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121B090" w14:textId="3F40F834"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147F6306" w14:textId="2D1DAC75"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7606A76E" w14:textId="1E96178D" w:rsidR="0017572F" w:rsidRPr="00804AD0" w:rsidRDefault="0017572F" w:rsidP="0017572F">
            <w:pPr>
              <w:jc w:val="right"/>
              <w:rPr>
                <w:b/>
                <w:bCs/>
                <w:sz w:val="14"/>
                <w:szCs w:val="14"/>
                <w:lang w:eastAsia="tr-TR"/>
              </w:rPr>
            </w:pPr>
            <w:r w:rsidRPr="00804AD0">
              <w:rPr>
                <w:b/>
                <w:bCs/>
                <w:sz w:val="14"/>
                <w:szCs w:val="14"/>
                <w:lang w:eastAsia="tr-TR"/>
              </w:rPr>
              <w:t>-</w:t>
            </w:r>
          </w:p>
        </w:tc>
        <w:tc>
          <w:tcPr>
            <w:tcW w:w="276" w:type="pct"/>
            <w:shd w:val="clear" w:color="auto" w:fill="auto"/>
            <w:noWrap/>
            <w:vAlign w:val="center"/>
            <w:hideMark/>
          </w:tcPr>
          <w:p w14:paraId="78522763" w14:textId="78E4CA60" w:rsidR="0017572F" w:rsidRPr="00804AD0" w:rsidRDefault="0017572F" w:rsidP="0017572F">
            <w:pPr>
              <w:jc w:val="right"/>
              <w:rPr>
                <w:b/>
                <w:bCs/>
                <w:sz w:val="14"/>
                <w:szCs w:val="14"/>
                <w:lang w:eastAsia="tr-TR"/>
              </w:rPr>
            </w:pPr>
            <w:r w:rsidRPr="00804AD0">
              <w:rPr>
                <w:b/>
                <w:bCs/>
                <w:sz w:val="14"/>
                <w:szCs w:val="14"/>
                <w:lang w:eastAsia="tr-TR"/>
              </w:rPr>
              <w:t>-</w:t>
            </w:r>
          </w:p>
        </w:tc>
      </w:tr>
      <w:tr w:rsidR="0017572F" w:rsidRPr="00804AD0" w14:paraId="45E97685" w14:textId="77777777" w:rsidTr="00353187">
        <w:trPr>
          <w:trHeight w:val="122"/>
        </w:trPr>
        <w:tc>
          <w:tcPr>
            <w:tcW w:w="169" w:type="pct"/>
            <w:tcBorders>
              <w:left w:val="single" w:sz="6" w:space="0" w:color="auto"/>
            </w:tcBorders>
            <w:shd w:val="clear" w:color="auto" w:fill="auto"/>
            <w:noWrap/>
            <w:hideMark/>
          </w:tcPr>
          <w:p w14:paraId="4A6E4C57" w14:textId="77777777" w:rsidR="0017572F" w:rsidRPr="00804AD0" w:rsidRDefault="0017572F" w:rsidP="0017572F">
            <w:pPr>
              <w:rPr>
                <w:b/>
                <w:bCs/>
                <w:sz w:val="14"/>
                <w:szCs w:val="14"/>
                <w:lang w:eastAsia="tr-TR"/>
              </w:rPr>
            </w:pPr>
            <w:r w:rsidRPr="00804AD0">
              <w:rPr>
                <w:b/>
                <w:bCs/>
                <w:sz w:val="14"/>
                <w:szCs w:val="14"/>
                <w:lang w:eastAsia="tr-TR"/>
              </w:rPr>
              <w:t>VIII.</w:t>
            </w:r>
          </w:p>
        </w:tc>
        <w:tc>
          <w:tcPr>
            <w:tcW w:w="940" w:type="pct"/>
            <w:shd w:val="clear" w:color="auto" w:fill="auto"/>
            <w:noWrap/>
            <w:vAlign w:val="bottom"/>
            <w:hideMark/>
          </w:tcPr>
          <w:p w14:paraId="047373B0" w14:textId="77777777" w:rsidR="0017572F" w:rsidRPr="00804AD0" w:rsidRDefault="0017572F" w:rsidP="0017572F">
            <w:pPr>
              <w:rPr>
                <w:b/>
                <w:bCs/>
                <w:sz w:val="14"/>
                <w:szCs w:val="14"/>
                <w:lang w:eastAsia="tr-TR"/>
              </w:rPr>
            </w:pPr>
            <w:r w:rsidRPr="00804AD0">
              <w:rPr>
                <w:b/>
                <w:bCs/>
                <w:sz w:val="14"/>
                <w:szCs w:val="14"/>
                <w:lang w:eastAsia="tr-TR"/>
              </w:rPr>
              <w:t xml:space="preserve">Hisse Senedine Dönüştürülebilir Tahviller </w:t>
            </w:r>
          </w:p>
        </w:tc>
        <w:tc>
          <w:tcPr>
            <w:tcW w:w="278" w:type="pct"/>
            <w:shd w:val="clear" w:color="auto" w:fill="auto"/>
            <w:noWrap/>
            <w:vAlign w:val="center"/>
            <w:hideMark/>
          </w:tcPr>
          <w:p w14:paraId="5C29D564" w14:textId="0F0C26EE"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4BEC4ED8" w14:textId="4D9E170C"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4399956D" w14:textId="6D4851A5"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76065215" w14:textId="303CDC1B"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6B87E783" w14:textId="62D511FC"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7C97E68" w14:textId="1A1EF60A" w:rsidR="0017572F" w:rsidRPr="00804AD0" w:rsidRDefault="0017572F" w:rsidP="0017572F">
            <w:pPr>
              <w:jc w:val="right"/>
              <w:rPr>
                <w:b/>
                <w:bCs/>
                <w:sz w:val="14"/>
                <w:szCs w:val="14"/>
                <w:lang w:eastAsia="tr-TR"/>
              </w:rPr>
            </w:pPr>
            <w:r w:rsidRPr="00804AD0">
              <w:rPr>
                <w:b/>
                <w:bCs/>
                <w:sz w:val="14"/>
                <w:szCs w:val="14"/>
                <w:lang w:eastAsia="tr-TR"/>
              </w:rPr>
              <w:t>-</w:t>
            </w:r>
          </w:p>
        </w:tc>
        <w:tc>
          <w:tcPr>
            <w:tcW w:w="279" w:type="pct"/>
            <w:shd w:val="clear" w:color="auto" w:fill="auto"/>
            <w:noWrap/>
            <w:vAlign w:val="center"/>
            <w:hideMark/>
          </w:tcPr>
          <w:p w14:paraId="68033252" w14:textId="7373886F"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DAE6C1F" w14:textId="44174E7A"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776D687" w14:textId="717BACA0"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7510B6C8" w14:textId="2D254F72"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1D410A46" w14:textId="50C73A8F"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6333DD65" w14:textId="54EBD19D"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7C14DD9" w14:textId="169753D4" w:rsidR="0017572F" w:rsidRPr="00804AD0" w:rsidRDefault="0017572F" w:rsidP="0017572F">
            <w:pPr>
              <w:jc w:val="right"/>
              <w:rPr>
                <w:b/>
                <w:bCs/>
                <w:sz w:val="14"/>
                <w:szCs w:val="14"/>
                <w:lang w:eastAsia="tr-TR"/>
              </w:rPr>
            </w:pPr>
            <w:r w:rsidRPr="00804AD0">
              <w:rPr>
                <w:b/>
                <w:bCs/>
                <w:sz w:val="14"/>
                <w:szCs w:val="14"/>
                <w:lang w:eastAsia="tr-TR"/>
              </w:rPr>
              <w:t>-</w:t>
            </w:r>
          </w:p>
        </w:tc>
        <w:tc>
          <w:tcPr>
            <w:tcW w:w="276" w:type="pct"/>
            <w:shd w:val="clear" w:color="auto" w:fill="auto"/>
            <w:noWrap/>
            <w:vAlign w:val="center"/>
            <w:hideMark/>
          </w:tcPr>
          <w:p w14:paraId="2DD455B9" w14:textId="79870FE7" w:rsidR="0017572F" w:rsidRPr="00804AD0" w:rsidRDefault="0017572F" w:rsidP="0017572F">
            <w:pPr>
              <w:jc w:val="right"/>
              <w:rPr>
                <w:b/>
                <w:bCs/>
                <w:sz w:val="14"/>
                <w:szCs w:val="14"/>
                <w:lang w:eastAsia="tr-TR"/>
              </w:rPr>
            </w:pPr>
            <w:r w:rsidRPr="00804AD0">
              <w:rPr>
                <w:b/>
                <w:bCs/>
                <w:sz w:val="14"/>
                <w:szCs w:val="14"/>
                <w:lang w:eastAsia="tr-TR"/>
              </w:rPr>
              <w:t>-</w:t>
            </w:r>
          </w:p>
        </w:tc>
      </w:tr>
      <w:tr w:rsidR="0017572F" w:rsidRPr="00804AD0" w14:paraId="19D71F13" w14:textId="77777777" w:rsidTr="00353187">
        <w:trPr>
          <w:trHeight w:val="122"/>
        </w:trPr>
        <w:tc>
          <w:tcPr>
            <w:tcW w:w="169" w:type="pct"/>
            <w:tcBorders>
              <w:left w:val="single" w:sz="6" w:space="0" w:color="auto"/>
            </w:tcBorders>
            <w:shd w:val="clear" w:color="auto" w:fill="auto"/>
            <w:noWrap/>
            <w:hideMark/>
          </w:tcPr>
          <w:p w14:paraId="28749DC4" w14:textId="77777777" w:rsidR="0017572F" w:rsidRPr="00804AD0" w:rsidRDefault="0017572F" w:rsidP="0017572F">
            <w:pPr>
              <w:rPr>
                <w:b/>
                <w:bCs/>
                <w:sz w:val="14"/>
                <w:szCs w:val="14"/>
                <w:lang w:eastAsia="tr-TR"/>
              </w:rPr>
            </w:pPr>
            <w:r w:rsidRPr="00804AD0">
              <w:rPr>
                <w:b/>
                <w:bCs/>
                <w:sz w:val="14"/>
                <w:szCs w:val="14"/>
                <w:lang w:eastAsia="tr-TR"/>
              </w:rPr>
              <w:t>IX.</w:t>
            </w:r>
          </w:p>
        </w:tc>
        <w:tc>
          <w:tcPr>
            <w:tcW w:w="940" w:type="pct"/>
            <w:shd w:val="clear" w:color="auto" w:fill="auto"/>
            <w:noWrap/>
            <w:vAlign w:val="bottom"/>
            <w:hideMark/>
          </w:tcPr>
          <w:p w14:paraId="1CD52CB1" w14:textId="77777777" w:rsidR="0017572F" w:rsidRPr="00804AD0" w:rsidRDefault="0017572F" w:rsidP="0017572F">
            <w:pPr>
              <w:rPr>
                <w:b/>
                <w:bCs/>
                <w:sz w:val="14"/>
                <w:szCs w:val="14"/>
                <w:lang w:eastAsia="tr-TR"/>
              </w:rPr>
            </w:pPr>
            <w:r w:rsidRPr="00804AD0">
              <w:rPr>
                <w:b/>
                <w:bCs/>
                <w:sz w:val="14"/>
                <w:szCs w:val="14"/>
                <w:lang w:eastAsia="tr-TR"/>
              </w:rPr>
              <w:t>Sermaye Benzeri Borçlanma Araçları</w:t>
            </w:r>
          </w:p>
        </w:tc>
        <w:tc>
          <w:tcPr>
            <w:tcW w:w="278" w:type="pct"/>
            <w:shd w:val="clear" w:color="auto" w:fill="auto"/>
            <w:noWrap/>
            <w:vAlign w:val="center"/>
            <w:hideMark/>
          </w:tcPr>
          <w:p w14:paraId="39203687" w14:textId="5ECD258F"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23D8A3AC" w14:textId="0E2F70AB"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490BD407" w14:textId="5FDB2711"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65D1E283" w14:textId="60611B3A"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3FEBB0DA" w14:textId="29F36B8E"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4FEC7F4D" w14:textId="0059805D" w:rsidR="0017572F" w:rsidRPr="00804AD0" w:rsidRDefault="0017572F" w:rsidP="0017572F">
            <w:pPr>
              <w:jc w:val="right"/>
              <w:rPr>
                <w:b/>
                <w:bCs/>
                <w:sz w:val="14"/>
                <w:szCs w:val="14"/>
                <w:lang w:eastAsia="tr-TR"/>
              </w:rPr>
            </w:pPr>
            <w:r w:rsidRPr="00804AD0">
              <w:rPr>
                <w:b/>
                <w:bCs/>
                <w:sz w:val="14"/>
                <w:szCs w:val="14"/>
                <w:lang w:eastAsia="tr-TR"/>
              </w:rPr>
              <w:t>-</w:t>
            </w:r>
          </w:p>
        </w:tc>
        <w:tc>
          <w:tcPr>
            <w:tcW w:w="279" w:type="pct"/>
            <w:shd w:val="clear" w:color="auto" w:fill="auto"/>
            <w:noWrap/>
            <w:vAlign w:val="center"/>
            <w:hideMark/>
          </w:tcPr>
          <w:p w14:paraId="3EDC7A39" w14:textId="40BE9E65"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2B49C0F6" w14:textId="0CF50F4C"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477C788E" w14:textId="4DEA545B"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D29BB9A" w14:textId="3C38FD96"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150EB886" w14:textId="55C62257"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70C99B48" w14:textId="4B09F741"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157189D" w14:textId="5E01A5C2" w:rsidR="0017572F" w:rsidRPr="00804AD0" w:rsidRDefault="0017572F" w:rsidP="0017572F">
            <w:pPr>
              <w:jc w:val="right"/>
              <w:rPr>
                <w:b/>
                <w:bCs/>
                <w:sz w:val="14"/>
                <w:szCs w:val="14"/>
                <w:lang w:eastAsia="tr-TR"/>
              </w:rPr>
            </w:pPr>
            <w:r w:rsidRPr="00804AD0">
              <w:rPr>
                <w:b/>
                <w:bCs/>
                <w:sz w:val="14"/>
                <w:szCs w:val="14"/>
                <w:lang w:eastAsia="tr-TR"/>
              </w:rPr>
              <w:t>-</w:t>
            </w:r>
          </w:p>
        </w:tc>
        <w:tc>
          <w:tcPr>
            <w:tcW w:w="276" w:type="pct"/>
            <w:shd w:val="clear" w:color="auto" w:fill="auto"/>
            <w:noWrap/>
            <w:vAlign w:val="center"/>
            <w:hideMark/>
          </w:tcPr>
          <w:p w14:paraId="0557F177" w14:textId="5382BD94" w:rsidR="0017572F" w:rsidRPr="00804AD0" w:rsidRDefault="0017572F" w:rsidP="0017572F">
            <w:pPr>
              <w:jc w:val="right"/>
              <w:rPr>
                <w:b/>
                <w:bCs/>
                <w:sz w:val="14"/>
                <w:szCs w:val="14"/>
                <w:lang w:eastAsia="tr-TR"/>
              </w:rPr>
            </w:pPr>
            <w:r w:rsidRPr="00804AD0">
              <w:rPr>
                <w:b/>
                <w:bCs/>
                <w:sz w:val="14"/>
                <w:szCs w:val="14"/>
                <w:lang w:eastAsia="tr-TR"/>
              </w:rPr>
              <w:t>-</w:t>
            </w:r>
          </w:p>
        </w:tc>
      </w:tr>
      <w:tr w:rsidR="0017572F" w:rsidRPr="00804AD0" w14:paraId="6E2CBFFC" w14:textId="77777777" w:rsidTr="00353187">
        <w:trPr>
          <w:trHeight w:val="122"/>
        </w:trPr>
        <w:tc>
          <w:tcPr>
            <w:tcW w:w="169" w:type="pct"/>
            <w:tcBorders>
              <w:left w:val="single" w:sz="6" w:space="0" w:color="auto"/>
            </w:tcBorders>
            <w:shd w:val="clear" w:color="auto" w:fill="auto"/>
            <w:noWrap/>
            <w:hideMark/>
          </w:tcPr>
          <w:p w14:paraId="6CCFEDC1" w14:textId="77777777" w:rsidR="0017572F" w:rsidRPr="00804AD0" w:rsidRDefault="0017572F" w:rsidP="0017572F">
            <w:pPr>
              <w:rPr>
                <w:b/>
                <w:bCs/>
                <w:sz w:val="14"/>
                <w:szCs w:val="14"/>
                <w:lang w:eastAsia="tr-TR"/>
              </w:rPr>
            </w:pPr>
            <w:r w:rsidRPr="00804AD0">
              <w:rPr>
                <w:b/>
                <w:bCs/>
                <w:sz w:val="14"/>
                <w:szCs w:val="14"/>
                <w:lang w:eastAsia="tr-TR"/>
              </w:rPr>
              <w:t>X.</w:t>
            </w:r>
          </w:p>
        </w:tc>
        <w:tc>
          <w:tcPr>
            <w:tcW w:w="940" w:type="pct"/>
            <w:shd w:val="clear" w:color="auto" w:fill="auto"/>
            <w:noWrap/>
            <w:vAlign w:val="bottom"/>
            <w:hideMark/>
          </w:tcPr>
          <w:p w14:paraId="7FE0FB7A" w14:textId="77777777" w:rsidR="0017572F" w:rsidRPr="00804AD0" w:rsidRDefault="0017572F" w:rsidP="0017572F">
            <w:pPr>
              <w:rPr>
                <w:b/>
                <w:bCs/>
                <w:sz w:val="14"/>
                <w:szCs w:val="14"/>
                <w:lang w:eastAsia="tr-TR"/>
              </w:rPr>
            </w:pPr>
            <w:r w:rsidRPr="00804AD0">
              <w:rPr>
                <w:b/>
                <w:bCs/>
                <w:sz w:val="14"/>
                <w:szCs w:val="14"/>
                <w:lang w:eastAsia="tr-TR"/>
              </w:rPr>
              <w:t>Diğer Değişiklikler Nedeniyle Artış /Azalış</w:t>
            </w:r>
          </w:p>
        </w:tc>
        <w:tc>
          <w:tcPr>
            <w:tcW w:w="278" w:type="pct"/>
            <w:shd w:val="clear" w:color="auto" w:fill="auto"/>
            <w:noWrap/>
            <w:vAlign w:val="center"/>
            <w:hideMark/>
          </w:tcPr>
          <w:p w14:paraId="751C7F2A" w14:textId="474D2561"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6147543C" w14:textId="1066CBA1"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87763E2" w14:textId="29F44E55"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673F7FA9" w14:textId="3F056D31"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A1156D5" w14:textId="3DB3E753"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63CD416" w14:textId="4EE19E84" w:rsidR="0017572F" w:rsidRPr="00804AD0" w:rsidRDefault="0017572F" w:rsidP="0017572F">
            <w:pPr>
              <w:jc w:val="right"/>
              <w:rPr>
                <w:b/>
                <w:bCs/>
                <w:sz w:val="14"/>
                <w:szCs w:val="14"/>
                <w:lang w:eastAsia="tr-TR"/>
              </w:rPr>
            </w:pPr>
            <w:r w:rsidRPr="00804AD0">
              <w:rPr>
                <w:b/>
                <w:bCs/>
                <w:sz w:val="14"/>
                <w:szCs w:val="14"/>
                <w:lang w:eastAsia="tr-TR"/>
              </w:rPr>
              <w:t>-</w:t>
            </w:r>
          </w:p>
        </w:tc>
        <w:tc>
          <w:tcPr>
            <w:tcW w:w="279" w:type="pct"/>
            <w:shd w:val="clear" w:color="auto" w:fill="auto"/>
            <w:noWrap/>
            <w:vAlign w:val="center"/>
            <w:hideMark/>
          </w:tcPr>
          <w:p w14:paraId="76A13E5C" w14:textId="33012E09"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22E23E9E" w14:textId="481BE3EE"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C88FC27" w14:textId="404290DA"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E3E4C52" w14:textId="45C3021D"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702ABB3" w14:textId="395A3C30"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0C81B790" w14:textId="532CA73A"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676BD85E" w14:textId="023DC44E" w:rsidR="0017572F" w:rsidRPr="00804AD0" w:rsidRDefault="0017572F" w:rsidP="0017572F">
            <w:pPr>
              <w:jc w:val="right"/>
              <w:rPr>
                <w:b/>
                <w:bCs/>
                <w:sz w:val="14"/>
                <w:szCs w:val="14"/>
                <w:lang w:eastAsia="tr-TR"/>
              </w:rPr>
            </w:pPr>
            <w:r w:rsidRPr="00804AD0">
              <w:rPr>
                <w:b/>
                <w:bCs/>
                <w:sz w:val="14"/>
                <w:szCs w:val="14"/>
                <w:lang w:eastAsia="tr-TR"/>
              </w:rPr>
              <w:t>-</w:t>
            </w:r>
          </w:p>
        </w:tc>
        <w:tc>
          <w:tcPr>
            <w:tcW w:w="276" w:type="pct"/>
            <w:shd w:val="clear" w:color="auto" w:fill="auto"/>
            <w:noWrap/>
            <w:vAlign w:val="center"/>
            <w:hideMark/>
          </w:tcPr>
          <w:p w14:paraId="2F586BCF" w14:textId="28B66635" w:rsidR="0017572F" w:rsidRPr="00804AD0" w:rsidRDefault="0017572F" w:rsidP="0017572F">
            <w:pPr>
              <w:jc w:val="right"/>
              <w:rPr>
                <w:b/>
                <w:bCs/>
                <w:sz w:val="14"/>
                <w:szCs w:val="14"/>
                <w:lang w:eastAsia="tr-TR"/>
              </w:rPr>
            </w:pPr>
            <w:r w:rsidRPr="00804AD0">
              <w:rPr>
                <w:b/>
                <w:bCs/>
                <w:sz w:val="14"/>
                <w:szCs w:val="14"/>
                <w:lang w:eastAsia="tr-TR"/>
              </w:rPr>
              <w:t>-</w:t>
            </w:r>
          </w:p>
        </w:tc>
      </w:tr>
      <w:tr w:rsidR="0017572F" w:rsidRPr="00804AD0" w14:paraId="741A5B99" w14:textId="77777777" w:rsidTr="00353187">
        <w:trPr>
          <w:trHeight w:val="122"/>
        </w:trPr>
        <w:tc>
          <w:tcPr>
            <w:tcW w:w="169" w:type="pct"/>
            <w:tcBorders>
              <w:left w:val="single" w:sz="6" w:space="0" w:color="auto"/>
            </w:tcBorders>
            <w:shd w:val="clear" w:color="auto" w:fill="auto"/>
            <w:noWrap/>
            <w:hideMark/>
          </w:tcPr>
          <w:p w14:paraId="45CE13F1" w14:textId="77777777" w:rsidR="0017572F" w:rsidRPr="00804AD0" w:rsidRDefault="0017572F" w:rsidP="0017572F">
            <w:pPr>
              <w:rPr>
                <w:b/>
                <w:bCs/>
                <w:sz w:val="14"/>
                <w:szCs w:val="14"/>
                <w:lang w:eastAsia="tr-TR"/>
              </w:rPr>
            </w:pPr>
            <w:r w:rsidRPr="00804AD0">
              <w:rPr>
                <w:b/>
                <w:bCs/>
                <w:sz w:val="14"/>
                <w:szCs w:val="14"/>
                <w:lang w:eastAsia="tr-TR"/>
              </w:rPr>
              <w:t>XI.</w:t>
            </w:r>
          </w:p>
        </w:tc>
        <w:tc>
          <w:tcPr>
            <w:tcW w:w="940" w:type="pct"/>
            <w:shd w:val="clear" w:color="auto" w:fill="auto"/>
            <w:noWrap/>
            <w:vAlign w:val="bottom"/>
            <w:hideMark/>
          </w:tcPr>
          <w:p w14:paraId="0DDFE5E3" w14:textId="77777777" w:rsidR="0017572F" w:rsidRPr="00804AD0" w:rsidRDefault="0017572F" w:rsidP="0017572F">
            <w:pPr>
              <w:rPr>
                <w:b/>
                <w:bCs/>
                <w:sz w:val="14"/>
                <w:szCs w:val="14"/>
                <w:lang w:eastAsia="tr-TR"/>
              </w:rPr>
            </w:pPr>
            <w:r w:rsidRPr="00804AD0">
              <w:rPr>
                <w:b/>
                <w:bCs/>
                <w:sz w:val="14"/>
                <w:szCs w:val="14"/>
                <w:lang w:eastAsia="tr-TR"/>
              </w:rPr>
              <w:t>Kâr Dağıtımı</w:t>
            </w:r>
          </w:p>
        </w:tc>
        <w:tc>
          <w:tcPr>
            <w:tcW w:w="278" w:type="pct"/>
            <w:shd w:val="clear" w:color="auto" w:fill="auto"/>
            <w:noWrap/>
            <w:vAlign w:val="center"/>
            <w:hideMark/>
          </w:tcPr>
          <w:p w14:paraId="6182E711" w14:textId="3D9B5510"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75E75A74" w14:textId="284814CB"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478607D4" w14:textId="27476A41"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7BE73B3C" w14:textId="72145431"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70D86A39" w14:textId="334A88D7"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39700F9C" w14:textId="6D28BFEC" w:rsidR="0017572F" w:rsidRPr="00804AD0" w:rsidRDefault="0017572F" w:rsidP="0017572F">
            <w:pPr>
              <w:jc w:val="right"/>
              <w:rPr>
                <w:b/>
                <w:bCs/>
                <w:sz w:val="14"/>
                <w:szCs w:val="14"/>
                <w:lang w:eastAsia="tr-TR"/>
              </w:rPr>
            </w:pPr>
            <w:r w:rsidRPr="00804AD0">
              <w:rPr>
                <w:b/>
                <w:bCs/>
                <w:sz w:val="14"/>
                <w:szCs w:val="14"/>
                <w:lang w:eastAsia="tr-TR"/>
              </w:rPr>
              <w:t>-</w:t>
            </w:r>
          </w:p>
        </w:tc>
        <w:tc>
          <w:tcPr>
            <w:tcW w:w="279" w:type="pct"/>
            <w:shd w:val="clear" w:color="auto" w:fill="auto"/>
            <w:noWrap/>
            <w:vAlign w:val="center"/>
            <w:hideMark/>
          </w:tcPr>
          <w:p w14:paraId="1B1393BD" w14:textId="72EAFBDE"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591778C0" w14:textId="529D72A1"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74803557" w14:textId="203E3BBB"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758B3167" w14:textId="4BF15401"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shd w:val="clear" w:color="auto" w:fill="auto"/>
            <w:noWrap/>
            <w:vAlign w:val="center"/>
            <w:hideMark/>
          </w:tcPr>
          <w:p w14:paraId="77F344B6" w14:textId="5B1F295A" w:rsidR="0017572F" w:rsidRPr="00804AD0" w:rsidRDefault="00353187" w:rsidP="0017572F">
            <w:pPr>
              <w:jc w:val="right"/>
              <w:rPr>
                <w:b/>
                <w:bCs/>
                <w:sz w:val="14"/>
                <w:szCs w:val="14"/>
                <w:lang w:eastAsia="tr-TR"/>
              </w:rPr>
            </w:pPr>
            <w:r>
              <w:rPr>
                <w:b/>
                <w:bCs/>
                <w:sz w:val="14"/>
                <w:szCs w:val="14"/>
                <w:lang w:eastAsia="tr-TR"/>
              </w:rPr>
              <w:t>-</w:t>
            </w:r>
          </w:p>
        </w:tc>
        <w:tc>
          <w:tcPr>
            <w:tcW w:w="278" w:type="pct"/>
            <w:shd w:val="clear" w:color="auto" w:fill="auto"/>
            <w:noWrap/>
            <w:vAlign w:val="center"/>
            <w:hideMark/>
          </w:tcPr>
          <w:p w14:paraId="4A9FE38A" w14:textId="234B32CC" w:rsidR="0017572F" w:rsidRPr="00804AD0" w:rsidRDefault="00353187" w:rsidP="0017572F">
            <w:pPr>
              <w:jc w:val="right"/>
              <w:rPr>
                <w:b/>
                <w:bCs/>
                <w:sz w:val="14"/>
                <w:szCs w:val="14"/>
                <w:lang w:eastAsia="tr-TR"/>
              </w:rPr>
            </w:pPr>
            <w:r>
              <w:rPr>
                <w:b/>
                <w:bCs/>
                <w:sz w:val="14"/>
                <w:szCs w:val="14"/>
                <w:lang w:eastAsia="tr-TR"/>
              </w:rPr>
              <w:t>(440,024)</w:t>
            </w:r>
          </w:p>
        </w:tc>
        <w:tc>
          <w:tcPr>
            <w:tcW w:w="278" w:type="pct"/>
            <w:shd w:val="clear" w:color="auto" w:fill="auto"/>
            <w:noWrap/>
            <w:vAlign w:val="center"/>
            <w:hideMark/>
          </w:tcPr>
          <w:p w14:paraId="72E914D9" w14:textId="5F1056FA" w:rsidR="0017572F" w:rsidRPr="00804AD0" w:rsidRDefault="00353187" w:rsidP="0017572F">
            <w:pPr>
              <w:jc w:val="right"/>
              <w:rPr>
                <w:b/>
                <w:bCs/>
                <w:sz w:val="14"/>
                <w:szCs w:val="14"/>
                <w:lang w:eastAsia="tr-TR"/>
              </w:rPr>
            </w:pPr>
            <w:r>
              <w:rPr>
                <w:b/>
                <w:bCs/>
                <w:sz w:val="14"/>
                <w:szCs w:val="14"/>
                <w:lang w:eastAsia="tr-TR"/>
              </w:rPr>
              <w:t>440,024</w:t>
            </w:r>
          </w:p>
        </w:tc>
        <w:tc>
          <w:tcPr>
            <w:tcW w:w="276" w:type="pct"/>
            <w:shd w:val="clear" w:color="auto" w:fill="auto"/>
            <w:noWrap/>
            <w:vAlign w:val="center"/>
            <w:hideMark/>
          </w:tcPr>
          <w:p w14:paraId="72D1C25D" w14:textId="6DE840D8" w:rsidR="0017572F" w:rsidRPr="00804AD0" w:rsidRDefault="00353187" w:rsidP="0017572F">
            <w:pPr>
              <w:jc w:val="right"/>
              <w:rPr>
                <w:b/>
                <w:bCs/>
                <w:sz w:val="14"/>
                <w:szCs w:val="14"/>
                <w:lang w:eastAsia="tr-TR"/>
              </w:rPr>
            </w:pPr>
            <w:r>
              <w:rPr>
                <w:b/>
                <w:bCs/>
                <w:sz w:val="14"/>
                <w:szCs w:val="14"/>
                <w:lang w:eastAsia="tr-TR"/>
              </w:rPr>
              <w:t>-</w:t>
            </w:r>
          </w:p>
        </w:tc>
      </w:tr>
      <w:tr w:rsidR="0017572F" w:rsidRPr="00CB56EC" w14:paraId="4E817264" w14:textId="77777777" w:rsidTr="00353187">
        <w:trPr>
          <w:trHeight w:val="122"/>
        </w:trPr>
        <w:tc>
          <w:tcPr>
            <w:tcW w:w="169" w:type="pct"/>
            <w:tcBorders>
              <w:left w:val="single" w:sz="6" w:space="0" w:color="auto"/>
            </w:tcBorders>
            <w:shd w:val="clear" w:color="auto" w:fill="auto"/>
            <w:noWrap/>
            <w:hideMark/>
          </w:tcPr>
          <w:p w14:paraId="3238F97D" w14:textId="77777777" w:rsidR="0017572F" w:rsidRPr="00CB56EC" w:rsidRDefault="0017572F" w:rsidP="0017572F">
            <w:pPr>
              <w:rPr>
                <w:sz w:val="14"/>
                <w:szCs w:val="14"/>
                <w:lang w:eastAsia="tr-TR"/>
              </w:rPr>
            </w:pPr>
            <w:r w:rsidRPr="00CB56EC">
              <w:rPr>
                <w:sz w:val="14"/>
                <w:szCs w:val="14"/>
                <w:lang w:eastAsia="tr-TR"/>
              </w:rPr>
              <w:t>11.1</w:t>
            </w:r>
          </w:p>
        </w:tc>
        <w:tc>
          <w:tcPr>
            <w:tcW w:w="940" w:type="pct"/>
            <w:shd w:val="clear" w:color="auto" w:fill="auto"/>
            <w:noWrap/>
            <w:vAlign w:val="bottom"/>
            <w:hideMark/>
          </w:tcPr>
          <w:p w14:paraId="4EC80275" w14:textId="77777777" w:rsidR="0017572F" w:rsidRPr="00CB56EC" w:rsidRDefault="0017572F" w:rsidP="0017572F">
            <w:pPr>
              <w:rPr>
                <w:sz w:val="14"/>
                <w:szCs w:val="14"/>
                <w:lang w:eastAsia="tr-TR"/>
              </w:rPr>
            </w:pPr>
            <w:r w:rsidRPr="00CB56EC">
              <w:rPr>
                <w:sz w:val="14"/>
                <w:szCs w:val="14"/>
                <w:lang w:eastAsia="tr-TR"/>
              </w:rPr>
              <w:t>Dağıtılan Temettü</w:t>
            </w:r>
          </w:p>
        </w:tc>
        <w:tc>
          <w:tcPr>
            <w:tcW w:w="278" w:type="pct"/>
            <w:shd w:val="clear" w:color="auto" w:fill="auto"/>
            <w:noWrap/>
            <w:vAlign w:val="center"/>
            <w:hideMark/>
          </w:tcPr>
          <w:p w14:paraId="6A13185F" w14:textId="3864FF8A"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799AD47E" w14:textId="0A52549D"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43D6D9C3" w14:textId="671D32CB"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246CEE93" w14:textId="3B7BF64C"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020943FD" w14:textId="4F2B999A"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3881F86F" w14:textId="502E014E" w:rsidR="0017572F" w:rsidRPr="00804AD0" w:rsidRDefault="0017572F" w:rsidP="0017572F">
            <w:pPr>
              <w:jc w:val="right"/>
              <w:rPr>
                <w:bCs/>
                <w:sz w:val="14"/>
                <w:szCs w:val="14"/>
                <w:lang w:eastAsia="tr-TR"/>
              </w:rPr>
            </w:pPr>
            <w:r w:rsidRPr="00804AD0">
              <w:rPr>
                <w:bCs/>
                <w:sz w:val="14"/>
                <w:szCs w:val="14"/>
                <w:lang w:eastAsia="tr-TR"/>
              </w:rPr>
              <w:t>-</w:t>
            </w:r>
          </w:p>
        </w:tc>
        <w:tc>
          <w:tcPr>
            <w:tcW w:w="279" w:type="pct"/>
            <w:shd w:val="clear" w:color="auto" w:fill="auto"/>
            <w:noWrap/>
            <w:vAlign w:val="center"/>
            <w:hideMark/>
          </w:tcPr>
          <w:p w14:paraId="6D2484A7" w14:textId="44DC1269"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2D01F2B4" w14:textId="2C424726"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3EC8BCEE" w14:textId="57DF1649"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3604D2A0" w14:textId="191820F4"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721107A2" w14:textId="333DBAEE"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125EC4F2" w14:textId="3FA4017A"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58B62B63" w14:textId="605D54A6" w:rsidR="0017572F" w:rsidRPr="00804AD0" w:rsidRDefault="0017572F" w:rsidP="0017572F">
            <w:pPr>
              <w:jc w:val="right"/>
              <w:rPr>
                <w:bCs/>
                <w:sz w:val="14"/>
                <w:szCs w:val="14"/>
                <w:lang w:eastAsia="tr-TR"/>
              </w:rPr>
            </w:pPr>
            <w:r w:rsidRPr="00804AD0">
              <w:rPr>
                <w:bCs/>
                <w:sz w:val="14"/>
                <w:szCs w:val="14"/>
                <w:lang w:eastAsia="tr-TR"/>
              </w:rPr>
              <w:t>-</w:t>
            </w:r>
          </w:p>
        </w:tc>
        <w:tc>
          <w:tcPr>
            <w:tcW w:w="276" w:type="pct"/>
            <w:shd w:val="clear" w:color="auto" w:fill="auto"/>
            <w:noWrap/>
            <w:vAlign w:val="center"/>
            <w:hideMark/>
          </w:tcPr>
          <w:p w14:paraId="5FAB6D00" w14:textId="52E3A71B" w:rsidR="0017572F" w:rsidRPr="00804AD0" w:rsidRDefault="0017572F" w:rsidP="0017572F">
            <w:pPr>
              <w:jc w:val="right"/>
              <w:rPr>
                <w:bCs/>
                <w:sz w:val="14"/>
                <w:szCs w:val="14"/>
                <w:lang w:eastAsia="tr-TR"/>
              </w:rPr>
            </w:pPr>
            <w:r w:rsidRPr="00804AD0">
              <w:rPr>
                <w:bCs/>
                <w:sz w:val="14"/>
                <w:szCs w:val="14"/>
                <w:lang w:eastAsia="tr-TR"/>
              </w:rPr>
              <w:t>-</w:t>
            </w:r>
          </w:p>
        </w:tc>
      </w:tr>
      <w:tr w:rsidR="0017572F" w:rsidRPr="00CB56EC" w14:paraId="6B01DFAB" w14:textId="77777777" w:rsidTr="00353187">
        <w:trPr>
          <w:trHeight w:val="122"/>
        </w:trPr>
        <w:tc>
          <w:tcPr>
            <w:tcW w:w="169" w:type="pct"/>
            <w:tcBorders>
              <w:left w:val="single" w:sz="6" w:space="0" w:color="auto"/>
            </w:tcBorders>
            <w:shd w:val="clear" w:color="auto" w:fill="auto"/>
            <w:noWrap/>
            <w:hideMark/>
          </w:tcPr>
          <w:p w14:paraId="570E348D" w14:textId="77777777" w:rsidR="0017572F" w:rsidRPr="00CB56EC" w:rsidRDefault="0017572F" w:rsidP="0017572F">
            <w:pPr>
              <w:rPr>
                <w:sz w:val="14"/>
                <w:szCs w:val="14"/>
                <w:lang w:eastAsia="tr-TR"/>
              </w:rPr>
            </w:pPr>
            <w:r w:rsidRPr="00CB56EC">
              <w:rPr>
                <w:sz w:val="14"/>
                <w:szCs w:val="14"/>
                <w:lang w:eastAsia="tr-TR"/>
              </w:rPr>
              <w:t>11.2</w:t>
            </w:r>
          </w:p>
        </w:tc>
        <w:tc>
          <w:tcPr>
            <w:tcW w:w="940" w:type="pct"/>
            <w:shd w:val="clear" w:color="auto" w:fill="auto"/>
            <w:noWrap/>
            <w:vAlign w:val="bottom"/>
            <w:hideMark/>
          </w:tcPr>
          <w:p w14:paraId="5702F756" w14:textId="77777777" w:rsidR="0017572F" w:rsidRPr="00CB56EC" w:rsidRDefault="0017572F" w:rsidP="0017572F">
            <w:pPr>
              <w:rPr>
                <w:sz w:val="14"/>
                <w:szCs w:val="14"/>
                <w:lang w:eastAsia="tr-TR"/>
              </w:rPr>
            </w:pPr>
            <w:r w:rsidRPr="00CB56EC">
              <w:rPr>
                <w:sz w:val="14"/>
                <w:szCs w:val="14"/>
                <w:lang w:eastAsia="tr-TR"/>
              </w:rPr>
              <w:t>Yedeklere Aktarılan Tutarlar</w:t>
            </w:r>
          </w:p>
        </w:tc>
        <w:tc>
          <w:tcPr>
            <w:tcW w:w="278" w:type="pct"/>
            <w:shd w:val="clear" w:color="auto" w:fill="auto"/>
            <w:noWrap/>
            <w:vAlign w:val="center"/>
            <w:hideMark/>
          </w:tcPr>
          <w:p w14:paraId="27D79096" w14:textId="332A7826"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13D28504" w14:textId="3F71A542"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0E45989D" w14:textId="21357FE1"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1EFC6E51" w14:textId="361B31AA"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5520E481" w14:textId="44C8EC30"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69EB02DA" w14:textId="55721250" w:rsidR="0017572F" w:rsidRPr="00804AD0" w:rsidRDefault="0017572F" w:rsidP="0017572F">
            <w:pPr>
              <w:jc w:val="right"/>
              <w:rPr>
                <w:bCs/>
                <w:sz w:val="14"/>
                <w:szCs w:val="14"/>
                <w:lang w:eastAsia="tr-TR"/>
              </w:rPr>
            </w:pPr>
            <w:r w:rsidRPr="00804AD0">
              <w:rPr>
                <w:bCs/>
                <w:sz w:val="14"/>
                <w:szCs w:val="14"/>
                <w:lang w:eastAsia="tr-TR"/>
              </w:rPr>
              <w:t>-</w:t>
            </w:r>
          </w:p>
        </w:tc>
        <w:tc>
          <w:tcPr>
            <w:tcW w:w="279" w:type="pct"/>
            <w:shd w:val="clear" w:color="auto" w:fill="auto"/>
            <w:noWrap/>
            <w:vAlign w:val="center"/>
            <w:hideMark/>
          </w:tcPr>
          <w:p w14:paraId="77D944CD" w14:textId="5DBF5C01"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653163FB" w14:textId="64B384A5"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32D58999" w14:textId="239937D8"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450C7E42" w14:textId="47D790BD"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0B54955A" w14:textId="035BD35D" w:rsidR="0017572F" w:rsidRPr="00804AD0" w:rsidRDefault="00353187" w:rsidP="0017572F">
            <w:pPr>
              <w:jc w:val="right"/>
              <w:rPr>
                <w:bCs/>
                <w:sz w:val="14"/>
                <w:szCs w:val="14"/>
                <w:lang w:eastAsia="tr-TR"/>
              </w:rPr>
            </w:pPr>
            <w:r>
              <w:rPr>
                <w:bCs/>
                <w:sz w:val="14"/>
                <w:szCs w:val="14"/>
                <w:lang w:eastAsia="tr-TR"/>
              </w:rPr>
              <w:t>-</w:t>
            </w:r>
          </w:p>
        </w:tc>
        <w:tc>
          <w:tcPr>
            <w:tcW w:w="278" w:type="pct"/>
            <w:shd w:val="clear" w:color="auto" w:fill="auto"/>
            <w:noWrap/>
            <w:vAlign w:val="center"/>
            <w:hideMark/>
          </w:tcPr>
          <w:p w14:paraId="46F25C56" w14:textId="43097BAF" w:rsidR="0017572F" w:rsidRPr="00804AD0" w:rsidRDefault="00353187" w:rsidP="0017572F">
            <w:pPr>
              <w:jc w:val="right"/>
              <w:rPr>
                <w:bCs/>
                <w:sz w:val="14"/>
                <w:szCs w:val="14"/>
                <w:lang w:eastAsia="tr-TR"/>
              </w:rPr>
            </w:pPr>
            <w:r>
              <w:rPr>
                <w:bCs/>
                <w:sz w:val="14"/>
                <w:szCs w:val="14"/>
                <w:lang w:eastAsia="tr-TR"/>
              </w:rPr>
              <w:t>-</w:t>
            </w:r>
          </w:p>
        </w:tc>
        <w:tc>
          <w:tcPr>
            <w:tcW w:w="278" w:type="pct"/>
            <w:shd w:val="clear" w:color="auto" w:fill="auto"/>
            <w:noWrap/>
            <w:vAlign w:val="center"/>
            <w:hideMark/>
          </w:tcPr>
          <w:p w14:paraId="5ACD2363" w14:textId="2CB1AA8F" w:rsidR="0017572F" w:rsidRPr="00804AD0" w:rsidRDefault="00353187" w:rsidP="0017572F">
            <w:pPr>
              <w:jc w:val="right"/>
              <w:rPr>
                <w:bCs/>
                <w:sz w:val="14"/>
                <w:szCs w:val="14"/>
                <w:lang w:eastAsia="tr-TR"/>
              </w:rPr>
            </w:pPr>
            <w:r>
              <w:rPr>
                <w:bCs/>
                <w:sz w:val="14"/>
                <w:szCs w:val="14"/>
                <w:lang w:eastAsia="tr-TR"/>
              </w:rPr>
              <w:t>-</w:t>
            </w:r>
          </w:p>
        </w:tc>
        <w:tc>
          <w:tcPr>
            <w:tcW w:w="276" w:type="pct"/>
            <w:shd w:val="clear" w:color="auto" w:fill="auto"/>
            <w:noWrap/>
            <w:vAlign w:val="center"/>
            <w:hideMark/>
          </w:tcPr>
          <w:p w14:paraId="0AD36622" w14:textId="17D4F76A" w:rsidR="0017572F" w:rsidRPr="00804AD0" w:rsidRDefault="0017572F" w:rsidP="0017572F">
            <w:pPr>
              <w:jc w:val="right"/>
              <w:rPr>
                <w:bCs/>
                <w:sz w:val="14"/>
                <w:szCs w:val="14"/>
                <w:lang w:eastAsia="tr-TR"/>
              </w:rPr>
            </w:pPr>
            <w:r w:rsidRPr="00804AD0">
              <w:rPr>
                <w:bCs/>
                <w:sz w:val="14"/>
                <w:szCs w:val="14"/>
                <w:lang w:eastAsia="tr-TR"/>
              </w:rPr>
              <w:t>-</w:t>
            </w:r>
          </w:p>
        </w:tc>
      </w:tr>
      <w:tr w:rsidR="0017572F" w:rsidRPr="00CB56EC" w14:paraId="1F611325" w14:textId="77777777" w:rsidTr="00353187">
        <w:trPr>
          <w:trHeight w:val="122"/>
        </w:trPr>
        <w:tc>
          <w:tcPr>
            <w:tcW w:w="169" w:type="pct"/>
            <w:tcBorders>
              <w:left w:val="single" w:sz="6" w:space="0" w:color="auto"/>
            </w:tcBorders>
            <w:shd w:val="clear" w:color="auto" w:fill="auto"/>
            <w:noWrap/>
            <w:hideMark/>
          </w:tcPr>
          <w:p w14:paraId="41EEA19A" w14:textId="77777777" w:rsidR="0017572F" w:rsidRPr="00CB56EC" w:rsidRDefault="0017572F" w:rsidP="0017572F">
            <w:pPr>
              <w:rPr>
                <w:sz w:val="14"/>
                <w:szCs w:val="14"/>
                <w:lang w:eastAsia="tr-TR"/>
              </w:rPr>
            </w:pPr>
            <w:r w:rsidRPr="00CB56EC">
              <w:rPr>
                <w:sz w:val="14"/>
                <w:szCs w:val="14"/>
                <w:lang w:eastAsia="tr-TR"/>
              </w:rPr>
              <w:t>11.3</w:t>
            </w:r>
          </w:p>
        </w:tc>
        <w:tc>
          <w:tcPr>
            <w:tcW w:w="940" w:type="pct"/>
            <w:shd w:val="clear" w:color="auto" w:fill="auto"/>
            <w:noWrap/>
            <w:vAlign w:val="bottom"/>
            <w:hideMark/>
          </w:tcPr>
          <w:p w14:paraId="7ABA5BCC" w14:textId="77777777" w:rsidR="0017572F" w:rsidRPr="00CB56EC" w:rsidRDefault="0017572F" w:rsidP="0017572F">
            <w:pPr>
              <w:rPr>
                <w:sz w:val="14"/>
                <w:szCs w:val="14"/>
                <w:lang w:eastAsia="tr-TR"/>
              </w:rPr>
            </w:pPr>
            <w:r w:rsidRPr="00CB56EC">
              <w:rPr>
                <w:sz w:val="14"/>
                <w:szCs w:val="14"/>
                <w:lang w:eastAsia="tr-TR"/>
              </w:rPr>
              <w:t xml:space="preserve">Diğer </w:t>
            </w:r>
          </w:p>
        </w:tc>
        <w:tc>
          <w:tcPr>
            <w:tcW w:w="278" w:type="pct"/>
            <w:shd w:val="clear" w:color="auto" w:fill="auto"/>
            <w:noWrap/>
            <w:vAlign w:val="center"/>
            <w:hideMark/>
          </w:tcPr>
          <w:p w14:paraId="5A608C8E" w14:textId="6C9CC135"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44FD0FB5" w14:textId="0C1966D0"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3B5070B7" w14:textId="561E1866"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1800EDC8" w14:textId="62CE86B1"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76AEC833" w14:textId="5B614276"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2A4355B9" w14:textId="47BA149C" w:rsidR="0017572F" w:rsidRPr="00804AD0" w:rsidRDefault="0017572F" w:rsidP="0017572F">
            <w:pPr>
              <w:jc w:val="right"/>
              <w:rPr>
                <w:bCs/>
                <w:sz w:val="14"/>
                <w:szCs w:val="14"/>
                <w:lang w:eastAsia="tr-TR"/>
              </w:rPr>
            </w:pPr>
            <w:r w:rsidRPr="00804AD0">
              <w:rPr>
                <w:bCs/>
                <w:sz w:val="14"/>
                <w:szCs w:val="14"/>
                <w:lang w:eastAsia="tr-TR"/>
              </w:rPr>
              <w:t>-</w:t>
            </w:r>
          </w:p>
        </w:tc>
        <w:tc>
          <w:tcPr>
            <w:tcW w:w="279" w:type="pct"/>
            <w:shd w:val="clear" w:color="auto" w:fill="auto"/>
            <w:noWrap/>
            <w:vAlign w:val="center"/>
            <w:hideMark/>
          </w:tcPr>
          <w:p w14:paraId="743C6429" w14:textId="738CF2BC"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4BDB5D73" w14:textId="6CCE5436"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399CD5A0" w14:textId="7FA2D740"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50BC3497" w14:textId="22A99C9D"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5F3A5A0C" w14:textId="2FE5EB98" w:rsidR="0017572F" w:rsidRPr="00804AD0" w:rsidRDefault="0017572F" w:rsidP="0017572F">
            <w:pPr>
              <w:jc w:val="right"/>
              <w:rPr>
                <w:bCs/>
                <w:sz w:val="14"/>
                <w:szCs w:val="14"/>
                <w:lang w:eastAsia="tr-TR"/>
              </w:rPr>
            </w:pPr>
            <w:r w:rsidRPr="00804AD0">
              <w:rPr>
                <w:bCs/>
                <w:sz w:val="14"/>
                <w:szCs w:val="14"/>
                <w:lang w:eastAsia="tr-TR"/>
              </w:rPr>
              <w:t>-</w:t>
            </w:r>
          </w:p>
        </w:tc>
        <w:tc>
          <w:tcPr>
            <w:tcW w:w="278" w:type="pct"/>
            <w:shd w:val="clear" w:color="auto" w:fill="auto"/>
            <w:noWrap/>
            <w:vAlign w:val="center"/>
            <w:hideMark/>
          </w:tcPr>
          <w:p w14:paraId="5C9D6C5A" w14:textId="3165DF21" w:rsidR="0017572F" w:rsidRPr="00804AD0" w:rsidRDefault="00353187" w:rsidP="0017572F">
            <w:pPr>
              <w:jc w:val="right"/>
              <w:rPr>
                <w:bCs/>
                <w:sz w:val="14"/>
                <w:szCs w:val="14"/>
                <w:lang w:eastAsia="tr-TR"/>
              </w:rPr>
            </w:pPr>
            <w:r>
              <w:rPr>
                <w:bCs/>
                <w:sz w:val="14"/>
                <w:szCs w:val="14"/>
                <w:lang w:eastAsia="tr-TR"/>
              </w:rPr>
              <w:t>(440,024)</w:t>
            </w:r>
          </w:p>
        </w:tc>
        <w:tc>
          <w:tcPr>
            <w:tcW w:w="278" w:type="pct"/>
            <w:shd w:val="clear" w:color="auto" w:fill="auto"/>
            <w:noWrap/>
            <w:vAlign w:val="center"/>
            <w:hideMark/>
          </w:tcPr>
          <w:p w14:paraId="1E52AB6A" w14:textId="7AFA8249" w:rsidR="0017572F" w:rsidRPr="00804AD0" w:rsidRDefault="00353187" w:rsidP="0017572F">
            <w:pPr>
              <w:jc w:val="right"/>
              <w:rPr>
                <w:bCs/>
                <w:sz w:val="14"/>
                <w:szCs w:val="14"/>
                <w:lang w:eastAsia="tr-TR"/>
              </w:rPr>
            </w:pPr>
            <w:r>
              <w:rPr>
                <w:bCs/>
                <w:sz w:val="14"/>
                <w:szCs w:val="14"/>
                <w:lang w:eastAsia="tr-TR"/>
              </w:rPr>
              <w:t>440,024</w:t>
            </w:r>
          </w:p>
        </w:tc>
        <w:tc>
          <w:tcPr>
            <w:tcW w:w="276" w:type="pct"/>
            <w:shd w:val="clear" w:color="auto" w:fill="auto"/>
            <w:noWrap/>
            <w:vAlign w:val="center"/>
            <w:hideMark/>
          </w:tcPr>
          <w:p w14:paraId="6486B881" w14:textId="2DB8AA06" w:rsidR="0017572F" w:rsidRPr="00804AD0" w:rsidRDefault="0017572F" w:rsidP="0017572F">
            <w:pPr>
              <w:jc w:val="right"/>
              <w:rPr>
                <w:bCs/>
                <w:sz w:val="14"/>
                <w:szCs w:val="14"/>
                <w:lang w:eastAsia="tr-TR"/>
              </w:rPr>
            </w:pPr>
            <w:r w:rsidRPr="00804AD0">
              <w:rPr>
                <w:bCs/>
                <w:sz w:val="14"/>
                <w:szCs w:val="14"/>
                <w:lang w:eastAsia="tr-TR"/>
              </w:rPr>
              <w:t>-</w:t>
            </w:r>
          </w:p>
        </w:tc>
      </w:tr>
      <w:tr w:rsidR="0017572F" w:rsidRPr="00CB56EC" w14:paraId="0B533A2F" w14:textId="77777777" w:rsidTr="00353187">
        <w:trPr>
          <w:trHeight w:val="122"/>
        </w:trPr>
        <w:tc>
          <w:tcPr>
            <w:tcW w:w="169" w:type="pct"/>
            <w:tcBorders>
              <w:left w:val="single" w:sz="6" w:space="0" w:color="auto"/>
            </w:tcBorders>
            <w:shd w:val="clear" w:color="auto" w:fill="auto"/>
            <w:noWrap/>
            <w:hideMark/>
          </w:tcPr>
          <w:p w14:paraId="6A282398" w14:textId="77777777" w:rsidR="0017572F" w:rsidRPr="00CB56EC" w:rsidRDefault="0017572F" w:rsidP="0017572F">
            <w:pPr>
              <w:rPr>
                <w:b/>
                <w:bCs/>
                <w:sz w:val="14"/>
                <w:szCs w:val="14"/>
                <w:lang w:eastAsia="tr-TR"/>
              </w:rPr>
            </w:pPr>
            <w:r w:rsidRPr="00CB56EC">
              <w:rPr>
                <w:b/>
                <w:bCs/>
                <w:sz w:val="14"/>
                <w:szCs w:val="14"/>
                <w:lang w:eastAsia="tr-TR"/>
              </w:rPr>
              <w:t> </w:t>
            </w:r>
          </w:p>
        </w:tc>
        <w:tc>
          <w:tcPr>
            <w:tcW w:w="940" w:type="pct"/>
            <w:shd w:val="clear" w:color="auto" w:fill="auto"/>
            <w:noWrap/>
            <w:vAlign w:val="bottom"/>
            <w:hideMark/>
          </w:tcPr>
          <w:p w14:paraId="20EA5E0E" w14:textId="77777777" w:rsidR="0017572F" w:rsidRPr="00CB56EC" w:rsidRDefault="0017572F" w:rsidP="0017572F">
            <w:pPr>
              <w:rPr>
                <w:sz w:val="14"/>
                <w:szCs w:val="14"/>
                <w:lang w:eastAsia="tr-TR"/>
              </w:rPr>
            </w:pPr>
            <w:r w:rsidRPr="00CB56EC">
              <w:rPr>
                <w:sz w:val="14"/>
                <w:szCs w:val="14"/>
                <w:lang w:eastAsia="tr-TR"/>
              </w:rPr>
              <w:t> </w:t>
            </w:r>
          </w:p>
        </w:tc>
        <w:tc>
          <w:tcPr>
            <w:tcW w:w="278" w:type="pct"/>
            <w:shd w:val="clear" w:color="auto" w:fill="auto"/>
            <w:noWrap/>
            <w:vAlign w:val="center"/>
            <w:hideMark/>
          </w:tcPr>
          <w:p w14:paraId="5A26FEC6" w14:textId="205F6B51" w:rsidR="0017572F" w:rsidRPr="00804AD0" w:rsidRDefault="0017572F" w:rsidP="0017572F">
            <w:pPr>
              <w:jc w:val="right"/>
              <w:rPr>
                <w:bCs/>
                <w:sz w:val="14"/>
                <w:szCs w:val="14"/>
                <w:lang w:eastAsia="tr-TR"/>
              </w:rPr>
            </w:pPr>
            <w:r w:rsidRPr="00210B51">
              <w:rPr>
                <w:bCs/>
                <w:sz w:val="14"/>
                <w:szCs w:val="14"/>
                <w:lang w:eastAsia="tr-TR"/>
              </w:rPr>
              <w:t> </w:t>
            </w:r>
          </w:p>
        </w:tc>
        <w:tc>
          <w:tcPr>
            <w:tcW w:w="278" w:type="pct"/>
            <w:shd w:val="clear" w:color="auto" w:fill="auto"/>
            <w:noWrap/>
            <w:vAlign w:val="center"/>
            <w:hideMark/>
          </w:tcPr>
          <w:p w14:paraId="2508DAE8" w14:textId="07A4D2AE" w:rsidR="0017572F" w:rsidRPr="00804AD0" w:rsidRDefault="0017572F" w:rsidP="0017572F">
            <w:pPr>
              <w:jc w:val="right"/>
              <w:rPr>
                <w:bCs/>
                <w:sz w:val="14"/>
                <w:szCs w:val="14"/>
                <w:lang w:eastAsia="tr-TR"/>
              </w:rPr>
            </w:pPr>
            <w:r w:rsidRPr="00210B51">
              <w:rPr>
                <w:bCs/>
                <w:sz w:val="14"/>
                <w:szCs w:val="14"/>
                <w:lang w:eastAsia="tr-TR"/>
              </w:rPr>
              <w:t> </w:t>
            </w:r>
          </w:p>
        </w:tc>
        <w:tc>
          <w:tcPr>
            <w:tcW w:w="278" w:type="pct"/>
            <w:shd w:val="clear" w:color="auto" w:fill="auto"/>
            <w:noWrap/>
            <w:vAlign w:val="center"/>
            <w:hideMark/>
          </w:tcPr>
          <w:p w14:paraId="5FC2BC1D" w14:textId="5932FEED" w:rsidR="0017572F" w:rsidRPr="00804AD0" w:rsidRDefault="0017572F" w:rsidP="0017572F">
            <w:pPr>
              <w:jc w:val="right"/>
              <w:rPr>
                <w:bCs/>
                <w:sz w:val="14"/>
                <w:szCs w:val="14"/>
                <w:lang w:eastAsia="tr-TR"/>
              </w:rPr>
            </w:pPr>
            <w:r w:rsidRPr="00210B51">
              <w:rPr>
                <w:bCs/>
                <w:sz w:val="14"/>
                <w:szCs w:val="14"/>
                <w:lang w:eastAsia="tr-TR"/>
              </w:rPr>
              <w:t> </w:t>
            </w:r>
          </w:p>
        </w:tc>
        <w:tc>
          <w:tcPr>
            <w:tcW w:w="278" w:type="pct"/>
            <w:shd w:val="clear" w:color="auto" w:fill="auto"/>
            <w:noWrap/>
            <w:vAlign w:val="center"/>
            <w:hideMark/>
          </w:tcPr>
          <w:p w14:paraId="4CB78977" w14:textId="146AC043" w:rsidR="0017572F" w:rsidRPr="00804AD0" w:rsidRDefault="0017572F" w:rsidP="0017572F">
            <w:pPr>
              <w:jc w:val="right"/>
              <w:rPr>
                <w:bCs/>
                <w:sz w:val="14"/>
                <w:szCs w:val="14"/>
                <w:lang w:eastAsia="tr-TR"/>
              </w:rPr>
            </w:pPr>
            <w:r w:rsidRPr="00210B51">
              <w:rPr>
                <w:bCs/>
                <w:sz w:val="14"/>
                <w:szCs w:val="14"/>
                <w:lang w:eastAsia="tr-TR"/>
              </w:rPr>
              <w:t> </w:t>
            </w:r>
          </w:p>
        </w:tc>
        <w:tc>
          <w:tcPr>
            <w:tcW w:w="278" w:type="pct"/>
            <w:shd w:val="clear" w:color="auto" w:fill="auto"/>
            <w:noWrap/>
            <w:vAlign w:val="center"/>
            <w:hideMark/>
          </w:tcPr>
          <w:p w14:paraId="38216768" w14:textId="5E5E8EF9" w:rsidR="0017572F" w:rsidRPr="00804AD0" w:rsidRDefault="0017572F" w:rsidP="0017572F">
            <w:pPr>
              <w:jc w:val="right"/>
              <w:rPr>
                <w:bCs/>
                <w:sz w:val="14"/>
                <w:szCs w:val="14"/>
                <w:lang w:eastAsia="tr-TR"/>
              </w:rPr>
            </w:pPr>
            <w:r w:rsidRPr="00210B51">
              <w:rPr>
                <w:bCs/>
                <w:sz w:val="14"/>
                <w:szCs w:val="14"/>
                <w:lang w:eastAsia="tr-TR"/>
              </w:rPr>
              <w:t> </w:t>
            </w:r>
          </w:p>
        </w:tc>
        <w:tc>
          <w:tcPr>
            <w:tcW w:w="278" w:type="pct"/>
            <w:shd w:val="clear" w:color="auto" w:fill="auto"/>
            <w:noWrap/>
            <w:vAlign w:val="center"/>
            <w:hideMark/>
          </w:tcPr>
          <w:p w14:paraId="7488DE10" w14:textId="6C9FCEFB" w:rsidR="0017572F" w:rsidRPr="00804AD0" w:rsidRDefault="0017572F" w:rsidP="0017572F">
            <w:pPr>
              <w:jc w:val="right"/>
              <w:rPr>
                <w:bCs/>
                <w:sz w:val="14"/>
                <w:szCs w:val="14"/>
                <w:lang w:eastAsia="tr-TR"/>
              </w:rPr>
            </w:pPr>
            <w:r w:rsidRPr="00210B51">
              <w:rPr>
                <w:bCs/>
                <w:sz w:val="14"/>
                <w:szCs w:val="14"/>
                <w:lang w:eastAsia="tr-TR"/>
              </w:rPr>
              <w:t> </w:t>
            </w:r>
          </w:p>
        </w:tc>
        <w:tc>
          <w:tcPr>
            <w:tcW w:w="279" w:type="pct"/>
            <w:shd w:val="clear" w:color="auto" w:fill="auto"/>
            <w:noWrap/>
            <w:vAlign w:val="center"/>
            <w:hideMark/>
          </w:tcPr>
          <w:p w14:paraId="41BC117C" w14:textId="49D45BEF" w:rsidR="0017572F" w:rsidRPr="00804AD0" w:rsidRDefault="0017572F" w:rsidP="0017572F">
            <w:pPr>
              <w:jc w:val="right"/>
              <w:rPr>
                <w:bCs/>
                <w:sz w:val="14"/>
                <w:szCs w:val="14"/>
                <w:lang w:eastAsia="tr-TR"/>
              </w:rPr>
            </w:pPr>
            <w:r w:rsidRPr="00210B51">
              <w:rPr>
                <w:bCs/>
                <w:sz w:val="14"/>
                <w:szCs w:val="14"/>
                <w:lang w:eastAsia="tr-TR"/>
              </w:rPr>
              <w:t> </w:t>
            </w:r>
          </w:p>
        </w:tc>
        <w:tc>
          <w:tcPr>
            <w:tcW w:w="278" w:type="pct"/>
            <w:shd w:val="clear" w:color="auto" w:fill="auto"/>
            <w:noWrap/>
            <w:vAlign w:val="center"/>
            <w:hideMark/>
          </w:tcPr>
          <w:p w14:paraId="66F79DAF" w14:textId="72D7B743" w:rsidR="0017572F" w:rsidRPr="00804AD0" w:rsidRDefault="0017572F" w:rsidP="0017572F">
            <w:pPr>
              <w:jc w:val="right"/>
              <w:rPr>
                <w:bCs/>
                <w:sz w:val="14"/>
                <w:szCs w:val="14"/>
                <w:lang w:eastAsia="tr-TR"/>
              </w:rPr>
            </w:pPr>
            <w:r w:rsidRPr="00210B51">
              <w:rPr>
                <w:bCs/>
                <w:sz w:val="14"/>
                <w:szCs w:val="14"/>
                <w:lang w:eastAsia="tr-TR"/>
              </w:rPr>
              <w:t> </w:t>
            </w:r>
          </w:p>
        </w:tc>
        <w:tc>
          <w:tcPr>
            <w:tcW w:w="278" w:type="pct"/>
            <w:shd w:val="clear" w:color="auto" w:fill="auto"/>
            <w:noWrap/>
            <w:vAlign w:val="center"/>
            <w:hideMark/>
          </w:tcPr>
          <w:p w14:paraId="44692208" w14:textId="589E8491" w:rsidR="0017572F" w:rsidRPr="00804AD0" w:rsidRDefault="0017572F" w:rsidP="0017572F">
            <w:pPr>
              <w:jc w:val="right"/>
              <w:rPr>
                <w:bCs/>
                <w:sz w:val="14"/>
                <w:szCs w:val="14"/>
                <w:lang w:eastAsia="tr-TR"/>
              </w:rPr>
            </w:pPr>
            <w:r w:rsidRPr="00210B51">
              <w:rPr>
                <w:bCs/>
                <w:sz w:val="14"/>
                <w:szCs w:val="14"/>
                <w:lang w:eastAsia="tr-TR"/>
              </w:rPr>
              <w:t> </w:t>
            </w:r>
          </w:p>
        </w:tc>
        <w:tc>
          <w:tcPr>
            <w:tcW w:w="278" w:type="pct"/>
            <w:shd w:val="clear" w:color="auto" w:fill="auto"/>
            <w:noWrap/>
            <w:vAlign w:val="center"/>
            <w:hideMark/>
          </w:tcPr>
          <w:p w14:paraId="104B767C" w14:textId="54509900" w:rsidR="0017572F" w:rsidRPr="00804AD0" w:rsidRDefault="0017572F" w:rsidP="0017572F">
            <w:pPr>
              <w:jc w:val="right"/>
              <w:rPr>
                <w:bCs/>
                <w:sz w:val="14"/>
                <w:szCs w:val="14"/>
                <w:lang w:eastAsia="tr-TR"/>
              </w:rPr>
            </w:pPr>
            <w:r w:rsidRPr="00210B51">
              <w:rPr>
                <w:bCs/>
                <w:sz w:val="14"/>
                <w:szCs w:val="14"/>
                <w:lang w:eastAsia="tr-TR"/>
              </w:rPr>
              <w:t> </w:t>
            </w:r>
          </w:p>
        </w:tc>
        <w:tc>
          <w:tcPr>
            <w:tcW w:w="278" w:type="pct"/>
            <w:shd w:val="clear" w:color="auto" w:fill="auto"/>
            <w:noWrap/>
            <w:vAlign w:val="center"/>
            <w:hideMark/>
          </w:tcPr>
          <w:p w14:paraId="3A0D23E7" w14:textId="330A652D" w:rsidR="0017572F" w:rsidRPr="00804AD0" w:rsidRDefault="0017572F" w:rsidP="0017572F">
            <w:pPr>
              <w:jc w:val="right"/>
              <w:rPr>
                <w:bCs/>
                <w:sz w:val="14"/>
                <w:szCs w:val="14"/>
                <w:lang w:eastAsia="tr-TR"/>
              </w:rPr>
            </w:pPr>
            <w:r w:rsidRPr="00210B51">
              <w:rPr>
                <w:bCs/>
                <w:sz w:val="14"/>
                <w:szCs w:val="14"/>
                <w:lang w:eastAsia="tr-TR"/>
              </w:rPr>
              <w:t> </w:t>
            </w:r>
          </w:p>
        </w:tc>
        <w:tc>
          <w:tcPr>
            <w:tcW w:w="278" w:type="pct"/>
            <w:shd w:val="clear" w:color="auto" w:fill="auto"/>
            <w:noWrap/>
            <w:vAlign w:val="center"/>
            <w:hideMark/>
          </w:tcPr>
          <w:p w14:paraId="252718E1" w14:textId="30D83076" w:rsidR="0017572F" w:rsidRPr="00804AD0" w:rsidRDefault="0017572F" w:rsidP="0017572F">
            <w:pPr>
              <w:jc w:val="right"/>
              <w:rPr>
                <w:bCs/>
                <w:sz w:val="14"/>
                <w:szCs w:val="14"/>
                <w:lang w:eastAsia="tr-TR"/>
              </w:rPr>
            </w:pPr>
            <w:r w:rsidRPr="00210B51">
              <w:rPr>
                <w:bCs/>
                <w:sz w:val="14"/>
                <w:szCs w:val="14"/>
                <w:lang w:eastAsia="tr-TR"/>
              </w:rPr>
              <w:t> </w:t>
            </w:r>
          </w:p>
        </w:tc>
        <w:tc>
          <w:tcPr>
            <w:tcW w:w="278" w:type="pct"/>
            <w:shd w:val="clear" w:color="auto" w:fill="auto"/>
            <w:noWrap/>
            <w:vAlign w:val="center"/>
            <w:hideMark/>
          </w:tcPr>
          <w:p w14:paraId="67F23FE9" w14:textId="70C7F2C9" w:rsidR="0017572F" w:rsidRPr="00804AD0" w:rsidRDefault="0017572F" w:rsidP="0017572F">
            <w:pPr>
              <w:jc w:val="right"/>
              <w:rPr>
                <w:bCs/>
                <w:sz w:val="14"/>
                <w:szCs w:val="14"/>
                <w:lang w:eastAsia="tr-TR"/>
              </w:rPr>
            </w:pPr>
            <w:r w:rsidRPr="00210B51">
              <w:rPr>
                <w:bCs/>
                <w:sz w:val="14"/>
                <w:szCs w:val="14"/>
                <w:lang w:eastAsia="tr-TR"/>
              </w:rPr>
              <w:t> </w:t>
            </w:r>
          </w:p>
        </w:tc>
        <w:tc>
          <w:tcPr>
            <w:tcW w:w="276" w:type="pct"/>
            <w:shd w:val="clear" w:color="auto" w:fill="auto"/>
            <w:noWrap/>
            <w:vAlign w:val="center"/>
            <w:hideMark/>
          </w:tcPr>
          <w:p w14:paraId="538AB51F" w14:textId="41B9F3A5" w:rsidR="0017572F" w:rsidRPr="00804AD0" w:rsidRDefault="0017572F" w:rsidP="0017572F">
            <w:pPr>
              <w:jc w:val="right"/>
              <w:rPr>
                <w:bCs/>
                <w:sz w:val="14"/>
                <w:szCs w:val="14"/>
                <w:lang w:eastAsia="tr-TR"/>
              </w:rPr>
            </w:pPr>
            <w:r w:rsidRPr="00210B51">
              <w:rPr>
                <w:bCs/>
                <w:sz w:val="14"/>
                <w:szCs w:val="14"/>
                <w:lang w:eastAsia="tr-TR"/>
              </w:rPr>
              <w:t> </w:t>
            </w:r>
          </w:p>
        </w:tc>
      </w:tr>
      <w:tr w:rsidR="0017572F" w:rsidRPr="00804AD0" w14:paraId="25FDE914" w14:textId="77777777" w:rsidTr="00353187">
        <w:trPr>
          <w:trHeight w:val="122"/>
        </w:trPr>
        <w:tc>
          <w:tcPr>
            <w:tcW w:w="169" w:type="pct"/>
            <w:tcBorders>
              <w:left w:val="single" w:sz="6" w:space="0" w:color="auto"/>
              <w:bottom w:val="thinThickSmallGap" w:sz="24" w:space="0" w:color="auto"/>
            </w:tcBorders>
            <w:shd w:val="clear" w:color="auto" w:fill="auto"/>
            <w:noWrap/>
            <w:hideMark/>
          </w:tcPr>
          <w:p w14:paraId="12EBE156" w14:textId="77777777" w:rsidR="0017572F" w:rsidRPr="00804AD0" w:rsidRDefault="0017572F" w:rsidP="0017572F">
            <w:pPr>
              <w:rPr>
                <w:b/>
                <w:bCs/>
                <w:sz w:val="14"/>
                <w:szCs w:val="14"/>
                <w:lang w:eastAsia="tr-TR"/>
              </w:rPr>
            </w:pPr>
            <w:r w:rsidRPr="00804AD0">
              <w:rPr>
                <w:b/>
                <w:bCs/>
                <w:sz w:val="14"/>
                <w:szCs w:val="14"/>
                <w:lang w:eastAsia="tr-TR"/>
              </w:rPr>
              <w:t> </w:t>
            </w:r>
          </w:p>
        </w:tc>
        <w:tc>
          <w:tcPr>
            <w:tcW w:w="940" w:type="pct"/>
            <w:tcBorders>
              <w:bottom w:val="thinThickSmallGap" w:sz="24" w:space="0" w:color="auto"/>
            </w:tcBorders>
            <w:shd w:val="clear" w:color="auto" w:fill="auto"/>
            <w:noWrap/>
            <w:vAlign w:val="bottom"/>
            <w:hideMark/>
          </w:tcPr>
          <w:p w14:paraId="7E3065EC" w14:textId="399B37A8" w:rsidR="0017572F" w:rsidRPr="00804AD0" w:rsidRDefault="0017572F" w:rsidP="0017572F">
            <w:pPr>
              <w:rPr>
                <w:b/>
                <w:bCs/>
                <w:sz w:val="14"/>
                <w:szCs w:val="14"/>
                <w:lang w:eastAsia="tr-TR"/>
              </w:rPr>
            </w:pPr>
            <w:r w:rsidRPr="00804AD0">
              <w:rPr>
                <w:b/>
                <w:bCs/>
                <w:sz w:val="14"/>
                <w:szCs w:val="14"/>
                <w:lang w:eastAsia="tr-TR"/>
              </w:rPr>
              <w:t>Dönem Sonu Bakiyesi (III+IV+…...+X+XI)</w:t>
            </w:r>
          </w:p>
        </w:tc>
        <w:tc>
          <w:tcPr>
            <w:tcW w:w="278" w:type="pct"/>
            <w:tcBorders>
              <w:bottom w:val="thinThickSmallGap" w:sz="24" w:space="0" w:color="auto"/>
            </w:tcBorders>
            <w:shd w:val="clear" w:color="auto" w:fill="auto"/>
            <w:noWrap/>
            <w:vAlign w:val="bottom"/>
            <w:hideMark/>
          </w:tcPr>
          <w:p w14:paraId="21C30C17" w14:textId="39079EFD" w:rsidR="0017572F" w:rsidRPr="00804AD0" w:rsidRDefault="0017572F" w:rsidP="0017572F">
            <w:pPr>
              <w:jc w:val="right"/>
              <w:rPr>
                <w:b/>
                <w:bCs/>
                <w:sz w:val="14"/>
                <w:szCs w:val="14"/>
                <w:lang w:eastAsia="tr-TR"/>
              </w:rPr>
            </w:pPr>
            <w:r w:rsidRPr="00210B51">
              <w:rPr>
                <w:b/>
                <w:bCs/>
                <w:sz w:val="14"/>
                <w:szCs w:val="14"/>
                <w:lang w:eastAsia="tr-TR"/>
              </w:rPr>
              <w:t>3,000,000</w:t>
            </w:r>
          </w:p>
        </w:tc>
        <w:tc>
          <w:tcPr>
            <w:tcW w:w="278" w:type="pct"/>
            <w:tcBorders>
              <w:bottom w:val="thinThickSmallGap" w:sz="24" w:space="0" w:color="auto"/>
            </w:tcBorders>
            <w:shd w:val="clear" w:color="auto" w:fill="auto"/>
            <w:noWrap/>
            <w:vAlign w:val="bottom"/>
            <w:hideMark/>
          </w:tcPr>
          <w:p w14:paraId="52B3A3D9" w14:textId="4CE5CB2A"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tcBorders>
              <w:bottom w:val="thinThickSmallGap" w:sz="24" w:space="0" w:color="auto"/>
            </w:tcBorders>
            <w:shd w:val="clear" w:color="auto" w:fill="auto"/>
            <w:noWrap/>
            <w:vAlign w:val="bottom"/>
            <w:hideMark/>
          </w:tcPr>
          <w:p w14:paraId="50A19F56" w14:textId="4627553C"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tcBorders>
              <w:bottom w:val="thinThickSmallGap" w:sz="24" w:space="0" w:color="auto"/>
            </w:tcBorders>
            <w:shd w:val="clear" w:color="auto" w:fill="auto"/>
            <w:noWrap/>
            <w:vAlign w:val="bottom"/>
            <w:hideMark/>
          </w:tcPr>
          <w:p w14:paraId="636A8879" w14:textId="3A30D06C"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tcBorders>
              <w:bottom w:val="thinThickSmallGap" w:sz="24" w:space="0" w:color="auto"/>
            </w:tcBorders>
            <w:shd w:val="clear" w:color="auto" w:fill="auto"/>
            <w:noWrap/>
            <w:vAlign w:val="bottom"/>
            <w:hideMark/>
          </w:tcPr>
          <w:p w14:paraId="090268D2" w14:textId="2BA1D8EC"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tcBorders>
              <w:bottom w:val="thinThickSmallGap" w:sz="24" w:space="0" w:color="auto"/>
            </w:tcBorders>
            <w:shd w:val="clear" w:color="auto" w:fill="auto"/>
            <w:noWrap/>
            <w:vAlign w:val="bottom"/>
            <w:hideMark/>
          </w:tcPr>
          <w:p w14:paraId="3C7BF21E" w14:textId="0AA068F9" w:rsidR="0017572F" w:rsidRPr="00804AD0" w:rsidRDefault="0017572F" w:rsidP="0017572F">
            <w:pPr>
              <w:jc w:val="right"/>
              <w:rPr>
                <w:b/>
                <w:bCs/>
                <w:sz w:val="14"/>
                <w:szCs w:val="14"/>
                <w:lang w:eastAsia="tr-TR"/>
              </w:rPr>
            </w:pPr>
            <w:r w:rsidRPr="00804AD0">
              <w:rPr>
                <w:b/>
                <w:bCs/>
                <w:sz w:val="14"/>
                <w:szCs w:val="14"/>
                <w:lang w:eastAsia="tr-TR"/>
              </w:rPr>
              <w:t>-</w:t>
            </w:r>
          </w:p>
        </w:tc>
        <w:tc>
          <w:tcPr>
            <w:tcW w:w="279" w:type="pct"/>
            <w:tcBorders>
              <w:bottom w:val="thinThickSmallGap" w:sz="24" w:space="0" w:color="auto"/>
            </w:tcBorders>
            <w:shd w:val="clear" w:color="auto" w:fill="auto"/>
            <w:noWrap/>
            <w:vAlign w:val="bottom"/>
            <w:hideMark/>
          </w:tcPr>
          <w:p w14:paraId="7A043AB8" w14:textId="47E8C614"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tcBorders>
              <w:bottom w:val="thinThickSmallGap" w:sz="24" w:space="0" w:color="auto"/>
            </w:tcBorders>
            <w:shd w:val="clear" w:color="auto" w:fill="auto"/>
            <w:noWrap/>
            <w:vAlign w:val="bottom"/>
            <w:hideMark/>
          </w:tcPr>
          <w:p w14:paraId="0F4D8C2C" w14:textId="55365A41"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tcBorders>
              <w:bottom w:val="thinThickSmallGap" w:sz="24" w:space="0" w:color="auto"/>
            </w:tcBorders>
            <w:shd w:val="clear" w:color="auto" w:fill="auto"/>
            <w:noWrap/>
            <w:vAlign w:val="bottom"/>
            <w:hideMark/>
          </w:tcPr>
          <w:p w14:paraId="2D073A0B" w14:textId="37EAA1A4" w:rsidR="0017572F" w:rsidRPr="00804AD0" w:rsidRDefault="00353187" w:rsidP="0017572F">
            <w:pPr>
              <w:jc w:val="right"/>
              <w:rPr>
                <w:b/>
                <w:bCs/>
                <w:sz w:val="14"/>
                <w:szCs w:val="14"/>
                <w:lang w:eastAsia="tr-TR"/>
              </w:rPr>
            </w:pPr>
            <w:r>
              <w:rPr>
                <w:b/>
                <w:bCs/>
                <w:sz w:val="14"/>
                <w:szCs w:val="14"/>
                <w:lang w:eastAsia="tr-TR"/>
              </w:rPr>
              <w:t>(19,414)</w:t>
            </w:r>
          </w:p>
        </w:tc>
        <w:tc>
          <w:tcPr>
            <w:tcW w:w="278" w:type="pct"/>
            <w:tcBorders>
              <w:bottom w:val="thinThickSmallGap" w:sz="24" w:space="0" w:color="auto"/>
            </w:tcBorders>
            <w:shd w:val="clear" w:color="auto" w:fill="auto"/>
            <w:noWrap/>
            <w:vAlign w:val="bottom"/>
            <w:hideMark/>
          </w:tcPr>
          <w:p w14:paraId="094A8B78" w14:textId="1A5DDCC9" w:rsidR="0017572F" w:rsidRPr="00804AD0" w:rsidRDefault="0017572F" w:rsidP="0017572F">
            <w:pPr>
              <w:jc w:val="right"/>
              <w:rPr>
                <w:b/>
                <w:bCs/>
                <w:sz w:val="14"/>
                <w:szCs w:val="14"/>
                <w:lang w:eastAsia="tr-TR"/>
              </w:rPr>
            </w:pPr>
            <w:r w:rsidRPr="00804AD0">
              <w:rPr>
                <w:b/>
                <w:bCs/>
                <w:sz w:val="14"/>
                <w:szCs w:val="14"/>
                <w:lang w:eastAsia="tr-TR"/>
              </w:rPr>
              <w:t>-</w:t>
            </w:r>
          </w:p>
        </w:tc>
        <w:tc>
          <w:tcPr>
            <w:tcW w:w="278" w:type="pct"/>
            <w:tcBorders>
              <w:bottom w:val="thinThickSmallGap" w:sz="24" w:space="0" w:color="auto"/>
            </w:tcBorders>
            <w:shd w:val="clear" w:color="auto" w:fill="auto"/>
            <w:noWrap/>
            <w:vAlign w:val="bottom"/>
            <w:hideMark/>
          </w:tcPr>
          <w:p w14:paraId="0BD53B69" w14:textId="456013E6" w:rsidR="0017572F" w:rsidRPr="00804AD0" w:rsidRDefault="00353187" w:rsidP="0017572F">
            <w:pPr>
              <w:jc w:val="right"/>
              <w:rPr>
                <w:b/>
                <w:bCs/>
                <w:sz w:val="14"/>
                <w:szCs w:val="14"/>
                <w:lang w:eastAsia="tr-TR"/>
              </w:rPr>
            </w:pPr>
            <w:r>
              <w:rPr>
                <w:b/>
                <w:bCs/>
                <w:sz w:val="14"/>
                <w:szCs w:val="14"/>
                <w:lang w:eastAsia="tr-TR"/>
              </w:rPr>
              <w:t>91,251</w:t>
            </w:r>
          </w:p>
        </w:tc>
        <w:tc>
          <w:tcPr>
            <w:tcW w:w="278" w:type="pct"/>
            <w:tcBorders>
              <w:bottom w:val="thinThickSmallGap" w:sz="24" w:space="0" w:color="auto"/>
            </w:tcBorders>
            <w:shd w:val="clear" w:color="auto" w:fill="auto"/>
            <w:noWrap/>
            <w:vAlign w:val="bottom"/>
            <w:hideMark/>
          </w:tcPr>
          <w:p w14:paraId="0E54E332" w14:textId="6AF07C56" w:rsidR="0017572F" w:rsidRPr="00804AD0" w:rsidRDefault="00353187" w:rsidP="0017572F">
            <w:pPr>
              <w:jc w:val="right"/>
              <w:rPr>
                <w:b/>
                <w:bCs/>
                <w:sz w:val="14"/>
                <w:szCs w:val="14"/>
                <w:lang w:eastAsia="tr-TR"/>
              </w:rPr>
            </w:pPr>
            <w:r>
              <w:rPr>
                <w:b/>
                <w:bCs/>
                <w:sz w:val="14"/>
                <w:szCs w:val="14"/>
                <w:lang w:eastAsia="tr-TR"/>
              </w:rPr>
              <w:t>(440,024)</w:t>
            </w:r>
          </w:p>
        </w:tc>
        <w:tc>
          <w:tcPr>
            <w:tcW w:w="278" w:type="pct"/>
            <w:tcBorders>
              <w:bottom w:val="thinThickSmallGap" w:sz="24" w:space="0" w:color="auto"/>
            </w:tcBorders>
            <w:shd w:val="clear" w:color="auto" w:fill="auto"/>
            <w:noWrap/>
            <w:vAlign w:val="bottom"/>
            <w:hideMark/>
          </w:tcPr>
          <w:p w14:paraId="699CA38B" w14:textId="585F45A8" w:rsidR="0017572F" w:rsidRPr="00804AD0" w:rsidRDefault="00353187" w:rsidP="0017572F">
            <w:pPr>
              <w:jc w:val="right"/>
              <w:rPr>
                <w:b/>
                <w:bCs/>
                <w:sz w:val="14"/>
                <w:szCs w:val="14"/>
                <w:lang w:eastAsia="tr-TR"/>
              </w:rPr>
            </w:pPr>
            <w:r>
              <w:rPr>
                <w:b/>
                <w:bCs/>
                <w:sz w:val="14"/>
                <w:szCs w:val="14"/>
                <w:lang w:eastAsia="tr-TR"/>
              </w:rPr>
              <w:t>(95,644)</w:t>
            </w:r>
          </w:p>
        </w:tc>
        <w:tc>
          <w:tcPr>
            <w:tcW w:w="276" w:type="pct"/>
            <w:tcBorders>
              <w:bottom w:val="thinThickSmallGap" w:sz="24" w:space="0" w:color="auto"/>
            </w:tcBorders>
            <w:shd w:val="clear" w:color="auto" w:fill="auto"/>
            <w:noWrap/>
            <w:vAlign w:val="bottom"/>
            <w:hideMark/>
          </w:tcPr>
          <w:p w14:paraId="393AF60B" w14:textId="01B5F28D" w:rsidR="0017572F" w:rsidRPr="00804AD0" w:rsidRDefault="00353187" w:rsidP="0017572F">
            <w:pPr>
              <w:jc w:val="right"/>
              <w:rPr>
                <w:b/>
                <w:bCs/>
                <w:sz w:val="14"/>
                <w:szCs w:val="14"/>
                <w:lang w:eastAsia="tr-TR"/>
              </w:rPr>
            </w:pPr>
            <w:r>
              <w:rPr>
                <w:b/>
                <w:bCs/>
                <w:sz w:val="14"/>
                <w:szCs w:val="14"/>
                <w:lang w:eastAsia="tr-TR"/>
              </w:rPr>
              <w:t>2,536,169</w:t>
            </w:r>
          </w:p>
        </w:tc>
      </w:tr>
    </w:tbl>
    <w:p w14:paraId="18E35905" w14:textId="77777777" w:rsidR="00512B56" w:rsidRPr="00CB56EC" w:rsidRDefault="00512B56">
      <w:pPr>
        <w:rPr>
          <w:sz w:val="2"/>
        </w:rPr>
      </w:pPr>
    </w:p>
    <w:tbl>
      <w:tblPr>
        <w:tblW w:w="5118" w:type="pct"/>
        <w:tblInd w:w="-567" w:type="dxa"/>
        <w:tblLook w:val="04A0" w:firstRow="1" w:lastRow="0" w:firstColumn="1" w:lastColumn="0" w:noHBand="0" w:noVBand="1"/>
      </w:tblPr>
      <w:tblGrid>
        <w:gridCol w:w="14334"/>
      </w:tblGrid>
      <w:tr w:rsidR="00AF46F6" w:rsidRPr="00CB56EC" w14:paraId="01AAB018" w14:textId="77777777" w:rsidTr="00AD2ADD">
        <w:trPr>
          <w:trHeight w:val="132"/>
        </w:trPr>
        <w:tc>
          <w:tcPr>
            <w:tcW w:w="5000" w:type="pct"/>
            <w:tcBorders>
              <w:top w:val="nil"/>
              <w:left w:val="nil"/>
              <w:bottom w:val="nil"/>
              <w:right w:val="nil"/>
            </w:tcBorders>
            <w:shd w:val="clear" w:color="auto" w:fill="auto"/>
            <w:noWrap/>
            <w:vAlign w:val="bottom"/>
            <w:hideMark/>
          </w:tcPr>
          <w:p w14:paraId="64DAC37F" w14:textId="77777777" w:rsidR="00AF46F6" w:rsidRPr="00CB56EC" w:rsidRDefault="00AF46F6" w:rsidP="00223100">
            <w:pPr>
              <w:rPr>
                <w:sz w:val="12"/>
                <w:szCs w:val="12"/>
              </w:rPr>
            </w:pPr>
          </w:p>
          <w:p w14:paraId="378ABF32" w14:textId="77777777" w:rsidR="00AF46F6" w:rsidRPr="00CB56EC" w:rsidRDefault="00AF46F6" w:rsidP="00223100">
            <w:pPr>
              <w:rPr>
                <w:sz w:val="12"/>
                <w:szCs w:val="12"/>
              </w:rPr>
            </w:pPr>
            <w:r w:rsidRPr="00CB56EC">
              <w:rPr>
                <w:sz w:val="12"/>
                <w:szCs w:val="12"/>
              </w:rPr>
              <w:t>1. Duran varlıklar birikmiş yeniden değerleme artışları/azalışları,</w:t>
            </w:r>
          </w:p>
          <w:p w14:paraId="60D5B5C2" w14:textId="77777777" w:rsidR="00AF46F6" w:rsidRPr="00CB56EC" w:rsidRDefault="00AF46F6" w:rsidP="00223100">
            <w:pPr>
              <w:rPr>
                <w:sz w:val="12"/>
                <w:szCs w:val="12"/>
              </w:rPr>
            </w:pPr>
            <w:r w:rsidRPr="00CB56EC">
              <w:rPr>
                <w:sz w:val="12"/>
                <w:szCs w:val="12"/>
              </w:rPr>
              <w:t>2. Tanımlanmış fayda planlarının birikmiş yeniden ölçüm kazançları/kayıpları,</w:t>
            </w:r>
          </w:p>
        </w:tc>
      </w:tr>
      <w:tr w:rsidR="00AF46F6" w:rsidRPr="00CB56EC" w14:paraId="7B67BC6D" w14:textId="77777777" w:rsidTr="00AD2ADD">
        <w:trPr>
          <w:trHeight w:val="75"/>
        </w:trPr>
        <w:tc>
          <w:tcPr>
            <w:tcW w:w="5000" w:type="pct"/>
            <w:tcBorders>
              <w:top w:val="nil"/>
              <w:left w:val="nil"/>
              <w:bottom w:val="nil"/>
              <w:right w:val="nil"/>
            </w:tcBorders>
            <w:shd w:val="clear" w:color="auto" w:fill="auto"/>
            <w:noWrap/>
            <w:vAlign w:val="bottom"/>
            <w:hideMark/>
          </w:tcPr>
          <w:p w14:paraId="0C322951" w14:textId="77777777" w:rsidR="00AF46F6" w:rsidRPr="00CB56EC" w:rsidRDefault="00AF46F6" w:rsidP="00223100">
            <w:pPr>
              <w:rPr>
                <w:sz w:val="12"/>
                <w:szCs w:val="12"/>
              </w:rPr>
            </w:pPr>
            <w:r w:rsidRPr="00CB56EC">
              <w:rPr>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tc>
      </w:tr>
      <w:tr w:rsidR="00AF46F6" w:rsidRPr="00CB56EC" w14:paraId="0BB8A1EB" w14:textId="77777777" w:rsidTr="00AD2ADD">
        <w:trPr>
          <w:trHeight w:val="75"/>
        </w:trPr>
        <w:tc>
          <w:tcPr>
            <w:tcW w:w="5000" w:type="pct"/>
            <w:tcBorders>
              <w:top w:val="nil"/>
              <w:left w:val="nil"/>
              <w:bottom w:val="nil"/>
              <w:right w:val="nil"/>
            </w:tcBorders>
            <w:shd w:val="clear" w:color="auto" w:fill="auto"/>
            <w:noWrap/>
            <w:vAlign w:val="bottom"/>
          </w:tcPr>
          <w:p w14:paraId="55B494AD" w14:textId="77777777" w:rsidR="00AF46F6" w:rsidRPr="00CB56EC" w:rsidRDefault="00AF46F6" w:rsidP="00223100">
            <w:pPr>
              <w:rPr>
                <w:sz w:val="12"/>
                <w:szCs w:val="12"/>
              </w:rPr>
            </w:pPr>
            <w:r w:rsidRPr="00CB56EC">
              <w:rPr>
                <w:sz w:val="12"/>
                <w:szCs w:val="12"/>
              </w:rPr>
              <w:t>4. Yabancı para çevrim farkları</w:t>
            </w:r>
          </w:p>
        </w:tc>
      </w:tr>
      <w:tr w:rsidR="00AF46F6" w:rsidRPr="00CB56EC" w14:paraId="3AB19B2B" w14:textId="77777777" w:rsidTr="00AD2ADD">
        <w:trPr>
          <w:trHeight w:val="75"/>
        </w:trPr>
        <w:tc>
          <w:tcPr>
            <w:tcW w:w="5000" w:type="pct"/>
            <w:tcBorders>
              <w:top w:val="nil"/>
              <w:left w:val="nil"/>
              <w:bottom w:val="nil"/>
              <w:right w:val="nil"/>
            </w:tcBorders>
            <w:shd w:val="clear" w:color="auto" w:fill="auto"/>
            <w:noWrap/>
            <w:vAlign w:val="bottom"/>
          </w:tcPr>
          <w:p w14:paraId="45286B85" w14:textId="77777777" w:rsidR="00AF46F6" w:rsidRPr="00CB56EC" w:rsidRDefault="00AF46F6" w:rsidP="00223100">
            <w:pPr>
              <w:rPr>
                <w:sz w:val="12"/>
                <w:szCs w:val="12"/>
              </w:rPr>
            </w:pPr>
            <w:r w:rsidRPr="00CB56EC">
              <w:rPr>
                <w:sz w:val="12"/>
                <w:szCs w:val="12"/>
              </w:rPr>
              <w:t>5. Gerçeğe uygun değer farkı diğer kapsamlı gelire yansıtılan finansal varlıkların birikmiş yeniden değerleme ve/veya sınıflandırma kazançları/kayıpları,</w:t>
            </w:r>
          </w:p>
        </w:tc>
      </w:tr>
      <w:tr w:rsidR="00AF46F6" w:rsidRPr="00CB56EC" w14:paraId="268F24C7" w14:textId="77777777" w:rsidTr="00AD2ADD">
        <w:trPr>
          <w:trHeight w:val="75"/>
        </w:trPr>
        <w:tc>
          <w:tcPr>
            <w:tcW w:w="5000" w:type="pct"/>
            <w:tcBorders>
              <w:top w:val="nil"/>
              <w:left w:val="nil"/>
              <w:bottom w:val="nil"/>
              <w:right w:val="nil"/>
            </w:tcBorders>
            <w:shd w:val="clear" w:color="auto" w:fill="auto"/>
            <w:noWrap/>
            <w:vAlign w:val="bottom"/>
          </w:tcPr>
          <w:p w14:paraId="4A9A8FE5" w14:textId="77777777" w:rsidR="00AF46F6" w:rsidRPr="00CB56EC" w:rsidRDefault="00AF46F6" w:rsidP="00223100">
            <w:pPr>
              <w:rPr>
                <w:sz w:val="12"/>
                <w:szCs w:val="12"/>
              </w:rPr>
            </w:pPr>
            <w:r w:rsidRPr="00CB56EC">
              <w:rPr>
                <w:sz w:val="12"/>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etmektedir.)</w:t>
            </w:r>
          </w:p>
        </w:tc>
      </w:tr>
    </w:tbl>
    <w:p w14:paraId="5C829EF0"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1A184351"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FDB4402"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09CCC271"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0F4C27FE"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77A704ED"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F78611D" w14:textId="77777777" w:rsidR="00AD3901" w:rsidRPr="00CB56EC" w:rsidRDefault="00AD3901"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6B9D949" w14:textId="71E48ABC" w:rsidR="00E44AAE" w:rsidRPr="00CB56EC" w:rsidRDefault="00E44AAE"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641C3573" w14:textId="2321C79D" w:rsidR="00AF46F6"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61F39625" w14:textId="60B55316" w:rsidR="00306699" w:rsidRDefault="00306699"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7415E37" w14:textId="50690E9C" w:rsidR="00306699" w:rsidRDefault="00306699"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69625B13" w14:textId="68F1C8F9" w:rsidR="00306699" w:rsidRDefault="00306699"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1EB7DED0" w14:textId="2471E8C8" w:rsidR="00306699" w:rsidRDefault="00306699"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0FBFDB9" w14:textId="7AF02358" w:rsidR="00306699" w:rsidRDefault="00306699"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69CEFF82"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52D18E2"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0"/>
          <w:szCs w:val="10"/>
        </w:rPr>
      </w:pPr>
      <w:r w:rsidRPr="00CB56EC">
        <w:rPr>
          <w:bCs/>
          <w:i/>
          <w:iCs/>
          <w:sz w:val="14"/>
          <w:szCs w:val="14"/>
        </w:rPr>
        <w:t>İlişikteki notlar bu finansal tabloların tamamlayıcı parçalarıdır.</w:t>
      </w:r>
      <w:r w:rsidRPr="00CB56EC">
        <w:rPr>
          <w:bCs/>
          <w:i/>
          <w:iCs/>
          <w:sz w:val="10"/>
          <w:szCs w:val="10"/>
        </w:rPr>
        <w:t xml:space="preserve"> </w:t>
      </w:r>
      <w:r w:rsidRPr="00CB56EC">
        <w:rPr>
          <w:bCs/>
          <w:i/>
          <w:iCs/>
          <w:sz w:val="10"/>
          <w:szCs w:val="10"/>
        </w:rPr>
        <w:br w:type="page"/>
      </w:r>
    </w:p>
    <w:p w14:paraId="386F94D2" w14:textId="77777777" w:rsidR="00AF46F6" w:rsidRPr="00CB56EC" w:rsidRDefault="00AF46F6" w:rsidP="00AF46F6">
      <w:pPr>
        <w:autoSpaceDE w:val="0"/>
        <w:autoSpaceDN w:val="0"/>
        <w:adjustRightInd w:val="0"/>
        <w:ind w:hanging="567"/>
        <w:jc w:val="both"/>
        <w:rPr>
          <w:rFonts w:eastAsia="Arial Unicode MS"/>
          <w:b/>
          <w:sz w:val="22"/>
        </w:rPr>
      </w:pPr>
      <w:r w:rsidRPr="00CB56EC">
        <w:rPr>
          <w:rFonts w:eastAsia="Arial Unicode MS"/>
          <w:b/>
          <w:sz w:val="22"/>
        </w:rPr>
        <w:lastRenderedPageBreak/>
        <w:t>5.</w:t>
      </w:r>
      <w:r w:rsidRPr="00CB56EC">
        <w:rPr>
          <w:rFonts w:eastAsia="Arial Unicode MS"/>
          <w:b/>
          <w:sz w:val="22"/>
        </w:rPr>
        <w:tab/>
        <w:t>ÖZKAYNAK DEĞİŞİM TABLOSU (Devamı)</w:t>
      </w:r>
    </w:p>
    <w:p w14:paraId="2BAD0725"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0"/>
          <w:szCs w:val="10"/>
        </w:rPr>
      </w:pPr>
    </w:p>
    <w:tbl>
      <w:tblPr>
        <w:tblW w:w="15139" w:type="dxa"/>
        <w:tblInd w:w="-470" w:type="dxa"/>
        <w:tblBorders>
          <w:top w:val="single" w:sz="6" w:space="0" w:color="auto"/>
          <w:left w:val="single" w:sz="4"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11"/>
        <w:gridCol w:w="2845"/>
        <w:gridCol w:w="841"/>
        <w:gridCol w:w="841"/>
        <w:gridCol w:w="842"/>
        <w:gridCol w:w="842"/>
        <w:gridCol w:w="842"/>
        <w:gridCol w:w="842"/>
        <w:gridCol w:w="845"/>
        <w:gridCol w:w="842"/>
        <w:gridCol w:w="842"/>
        <w:gridCol w:w="842"/>
        <w:gridCol w:w="842"/>
        <w:gridCol w:w="842"/>
        <w:gridCol w:w="842"/>
        <w:gridCol w:w="836"/>
      </w:tblGrid>
      <w:tr w:rsidR="00395928" w:rsidRPr="00CB56EC" w14:paraId="00F3E55B" w14:textId="77777777" w:rsidTr="009C52B6">
        <w:trPr>
          <w:trHeight w:val="374"/>
        </w:trPr>
        <w:tc>
          <w:tcPr>
            <w:tcW w:w="169" w:type="pct"/>
            <w:vMerge w:val="restart"/>
            <w:tcBorders>
              <w:top w:val="single" w:sz="6" w:space="0" w:color="auto"/>
              <w:left w:val="single" w:sz="6" w:space="0" w:color="auto"/>
              <w:bottom w:val="dotted" w:sz="4" w:space="0" w:color="auto"/>
            </w:tcBorders>
            <w:shd w:val="clear" w:color="auto" w:fill="auto"/>
            <w:noWrap/>
          </w:tcPr>
          <w:p w14:paraId="27F7DB87" w14:textId="77777777" w:rsidR="00395928" w:rsidRPr="00CB56EC" w:rsidRDefault="00395928" w:rsidP="00395928">
            <w:pPr>
              <w:rPr>
                <w:b/>
                <w:bCs/>
                <w:sz w:val="14"/>
                <w:szCs w:val="14"/>
                <w:lang w:eastAsia="tr-TR"/>
              </w:rPr>
            </w:pPr>
          </w:p>
        </w:tc>
        <w:tc>
          <w:tcPr>
            <w:tcW w:w="940" w:type="pct"/>
            <w:vMerge w:val="restart"/>
            <w:tcBorders>
              <w:top w:val="single" w:sz="6" w:space="0" w:color="auto"/>
              <w:bottom w:val="dotted" w:sz="4" w:space="0" w:color="auto"/>
            </w:tcBorders>
            <w:shd w:val="clear" w:color="auto" w:fill="auto"/>
            <w:noWrap/>
            <w:vAlign w:val="bottom"/>
          </w:tcPr>
          <w:p w14:paraId="15D61C82" w14:textId="77777777" w:rsidR="00395928" w:rsidRPr="00CB56EC" w:rsidRDefault="00395928" w:rsidP="00395928">
            <w:pPr>
              <w:rPr>
                <w:b/>
                <w:bCs/>
                <w:sz w:val="14"/>
                <w:szCs w:val="14"/>
                <w:lang w:eastAsia="tr-TR"/>
              </w:rPr>
            </w:pPr>
          </w:p>
          <w:p w14:paraId="52106498" w14:textId="77777777" w:rsidR="00395928" w:rsidRPr="00CB56EC" w:rsidRDefault="00395928" w:rsidP="00395928">
            <w:pPr>
              <w:rPr>
                <w:b/>
                <w:bCs/>
                <w:sz w:val="14"/>
                <w:szCs w:val="14"/>
                <w:lang w:eastAsia="tr-TR"/>
              </w:rPr>
            </w:pPr>
            <w:r w:rsidRPr="00CB56EC">
              <w:rPr>
                <w:b/>
                <w:bCs/>
                <w:sz w:val="14"/>
                <w:szCs w:val="14"/>
                <w:lang w:eastAsia="tr-TR"/>
              </w:rPr>
              <w:t>Önceki Dönem</w:t>
            </w:r>
          </w:p>
          <w:p w14:paraId="59EFEBFD" w14:textId="1A1EF550" w:rsidR="00395928" w:rsidRPr="00CB56EC" w:rsidRDefault="00395928" w:rsidP="00395928">
            <w:pPr>
              <w:rPr>
                <w:b/>
                <w:bCs/>
                <w:sz w:val="14"/>
                <w:szCs w:val="14"/>
                <w:lang w:eastAsia="tr-TR"/>
              </w:rPr>
            </w:pPr>
            <w:r w:rsidRPr="00CB56EC">
              <w:rPr>
                <w:b/>
                <w:bCs/>
                <w:sz w:val="14"/>
                <w:szCs w:val="14"/>
                <w:lang w:eastAsia="tr-TR"/>
              </w:rPr>
              <w:t>(01/01/202</w:t>
            </w:r>
            <w:r w:rsidR="008903C2">
              <w:rPr>
                <w:b/>
                <w:bCs/>
                <w:sz w:val="14"/>
                <w:szCs w:val="14"/>
                <w:lang w:eastAsia="tr-TR"/>
              </w:rPr>
              <w:t>4</w:t>
            </w:r>
            <w:r w:rsidRPr="00CB56EC">
              <w:rPr>
                <w:b/>
                <w:bCs/>
                <w:sz w:val="14"/>
                <w:szCs w:val="14"/>
                <w:lang w:eastAsia="tr-TR"/>
              </w:rPr>
              <w:t xml:space="preserve"> – 3</w:t>
            </w:r>
            <w:r w:rsidR="007C058F">
              <w:rPr>
                <w:b/>
                <w:bCs/>
                <w:sz w:val="14"/>
                <w:szCs w:val="14"/>
                <w:lang w:eastAsia="tr-TR"/>
              </w:rPr>
              <w:t>1</w:t>
            </w:r>
            <w:r w:rsidRPr="00CB56EC">
              <w:rPr>
                <w:b/>
                <w:bCs/>
                <w:sz w:val="14"/>
                <w:szCs w:val="14"/>
                <w:lang w:eastAsia="tr-TR"/>
              </w:rPr>
              <w:t>/</w:t>
            </w:r>
            <w:r w:rsidR="008903C2">
              <w:rPr>
                <w:b/>
                <w:bCs/>
                <w:sz w:val="14"/>
                <w:szCs w:val="14"/>
                <w:lang w:eastAsia="tr-TR"/>
              </w:rPr>
              <w:t>03</w:t>
            </w:r>
            <w:r w:rsidRPr="00CB56EC">
              <w:rPr>
                <w:b/>
                <w:bCs/>
                <w:sz w:val="14"/>
                <w:szCs w:val="14"/>
                <w:lang w:eastAsia="tr-TR"/>
              </w:rPr>
              <w:t>/202</w:t>
            </w:r>
            <w:r w:rsidR="008903C2">
              <w:rPr>
                <w:b/>
                <w:bCs/>
                <w:sz w:val="14"/>
                <w:szCs w:val="14"/>
                <w:lang w:eastAsia="tr-TR"/>
              </w:rPr>
              <w:t>4</w:t>
            </w:r>
            <w:r w:rsidRPr="00CB56EC">
              <w:rPr>
                <w:b/>
                <w:bCs/>
                <w:sz w:val="14"/>
                <w:szCs w:val="14"/>
                <w:lang w:eastAsia="tr-TR"/>
              </w:rPr>
              <w:t>)</w:t>
            </w:r>
          </w:p>
          <w:p w14:paraId="6AAD8FA6" w14:textId="643D41C5" w:rsidR="00395928" w:rsidRPr="00CB56EC" w:rsidRDefault="00395928" w:rsidP="00395928">
            <w:pPr>
              <w:jc w:val="center"/>
              <w:rPr>
                <w:b/>
                <w:bCs/>
                <w:sz w:val="14"/>
                <w:szCs w:val="14"/>
                <w:lang w:eastAsia="tr-TR"/>
              </w:rPr>
            </w:pPr>
            <w:r w:rsidRPr="00CB56EC">
              <w:rPr>
                <w:b/>
                <w:bCs/>
                <w:sz w:val="14"/>
                <w:szCs w:val="14"/>
                <w:lang w:eastAsia="tr-TR"/>
              </w:rPr>
              <w:t> </w:t>
            </w:r>
          </w:p>
        </w:tc>
        <w:tc>
          <w:tcPr>
            <w:tcW w:w="278" w:type="pct"/>
            <w:vMerge w:val="restart"/>
            <w:tcBorders>
              <w:top w:val="single" w:sz="6" w:space="0" w:color="auto"/>
              <w:bottom w:val="dotted" w:sz="4" w:space="0" w:color="auto"/>
            </w:tcBorders>
            <w:shd w:val="clear" w:color="auto" w:fill="auto"/>
            <w:noWrap/>
            <w:vAlign w:val="bottom"/>
          </w:tcPr>
          <w:p w14:paraId="1F6CC9B2" w14:textId="77777777" w:rsidR="00395928" w:rsidRPr="00CB56EC" w:rsidRDefault="00395928" w:rsidP="00395928">
            <w:pPr>
              <w:jc w:val="center"/>
              <w:rPr>
                <w:b/>
                <w:sz w:val="14"/>
                <w:szCs w:val="14"/>
                <w:lang w:eastAsia="tr-TR"/>
              </w:rPr>
            </w:pPr>
            <w:r w:rsidRPr="00CB56EC">
              <w:rPr>
                <w:b/>
                <w:sz w:val="14"/>
                <w:szCs w:val="14"/>
                <w:lang w:eastAsia="tr-TR"/>
              </w:rPr>
              <w:t>Ödenmiş Sermaye</w:t>
            </w:r>
          </w:p>
        </w:tc>
        <w:tc>
          <w:tcPr>
            <w:tcW w:w="278" w:type="pct"/>
            <w:vMerge w:val="restart"/>
            <w:tcBorders>
              <w:top w:val="single" w:sz="6" w:space="0" w:color="auto"/>
              <w:bottom w:val="dotted" w:sz="4" w:space="0" w:color="auto"/>
            </w:tcBorders>
            <w:shd w:val="clear" w:color="auto" w:fill="auto"/>
            <w:noWrap/>
            <w:vAlign w:val="bottom"/>
          </w:tcPr>
          <w:p w14:paraId="2B8264D7" w14:textId="77777777" w:rsidR="00395928" w:rsidRPr="00CB56EC" w:rsidRDefault="00395928" w:rsidP="00395928">
            <w:pPr>
              <w:jc w:val="center"/>
              <w:rPr>
                <w:b/>
                <w:sz w:val="14"/>
                <w:szCs w:val="14"/>
                <w:lang w:eastAsia="tr-TR"/>
              </w:rPr>
            </w:pPr>
            <w:r w:rsidRPr="00CB56EC">
              <w:rPr>
                <w:b/>
                <w:sz w:val="14"/>
                <w:szCs w:val="14"/>
                <w:lang w:eastAsia="tr-TR"/>
              </w:rPr>
              <w:t>Hisse Senedi İhraç Primleri</w:t>
            </w:r>
          </w:p>
        </w:tc>
        <w:tc>
          <w:tcPr>
            <w:tcW w:w="278" w:type="pct"/>
            <w:vMerge w:val="restart"/>
            <w:tcBorders>
              <w:top w:val="single" w:sz="6" w:space="0" w:color="auto"/>
              <w:bottom w:val="dotted" w:sz="4" w:space="0" w:color="auto"/>
            </w:tcBorders>
            <w:shd w:val="clear" w:color="auto" w:fill="auto"/>
            <w:noWrap/>
            <w:vAlign w:val="bottom"/>
          </w:tcPr>
          <w:p w14:paraId="44636844" w14:textId="77777777" w:rsidR="00395928" w:rsidRPr="00CB56EC" w:rsidRDefault="00395928" w:rsidP="00395928">
            <w:pPr>
              <w:jc w:val="center"/>
              <w:rPr>
                <w:b/>
                <w:sz w:val="14"/>
                <w:szCs w:val="14"/>
                <w:lang w:eastAsia="tr-TR"/>
              </w:rPr>
            </w:pPr>
            <w:r w:rsidRPr="00CB56EC">
              <w:rPr>
                <w:b/>
                <w:sz w:val="14"/>
                <w:szCs w:val="14"/>
                <w:lang w:eastAsia="tr-TR"/>
              </w:rPr>
              <w:t>Hisse Senedi İptal Karları</w:t>
            </w:r>
          </w:p>
        </w:tc>
        <w:tc>
          <w:tcPr>
            <w:tcW w:w="278" w:type="pct"/>
            <w:vMerge w:val="restart"/>
            <w:tcBorders>
              <w:top w:val="single" w:sz="6" w:space="0" w:color="auto"/>
              <w:bottom w:val="dotted" w:sz="4" w:space="0" w:color="auto"/>
            </w:tcBorders>
            <w:shd w:val="clear" w:color="auto" w:fill="auto"/>
            <w:noWrap/>
            <w:vAlign w:val="bottom"/>
          </w:tcPr>
          <w:p w14:paraId="34A3E294" w14:textId="77777777" w:rsidR="00395928" w:rsidRPr="00CB56EC" w:rsidRDefault="00395928" w:rsidP="00395928">
            <w:pPr>
              <w:jc w:val="center"/>
              <w:rPr>
                <w:b/>
                <w:sz w:val="14"/>
                <w:szCs w:val="14"/>
                <w:lang w:eastAsia="tr-TR"/>
              </w:rPr>
            </w:pPr>
            <w:r w:rsidRPr="00CB56EC">
              <w:rPr>
                <w:b/>
                <w:sz w:val="14"/>
                <w:szCs w:val="14"/>
                <w:lang w:eastAsia="tr-TR"/>
              </w:rPr>
              <w:t>Diğer Sermaye Yedekleri</w:t>
            </w:r>
          </w:p>
        </w:tc>
        <w:tc>
          <w:tcPr>
            <w:tcW w:w="835" w:type="pct"/>
            <w:gridSpan w:val="3"/>
            <w:tcBorders>
              <w:top w:val="single" w:sz="6" w:space="0" w:color="auto"/>
              <w:bottom w:val="dotted" w:sz="4" w:space="0" w:color="auto"/>
            </w:tcBorders>
            <w:shd w:val="clear" w:color="auto" w:fill="auto"/>
            <w:noWrap/>
            <w:vAlign w:val="bottom"/>
          </w:tcPr>
          <w:p w14:paraId="0E38147F" w14:textId="77777777" w:rsidR="00395928" w:rsidRPr="00CB56EC" w:rsidRDefault="00395928" w:rsidP="00395928">
            <w:pPr>
              <w:jc w:val="center"/>
              <w:rPr>
                <w:b/>
                <w:sz w:val="14"/>
                <w:szCs w:val="14"/>
                <w:lang w:eastAsia="tr-TR"/>
              </w:rPr>
            </w:pPr>
            <w:r w:rsidRPr="00CB56EC">
              <w:rPr>
                <w:b/>
                <w:sz w:val="14"/>
                <w:szCs w:val="14"/>
                <w:lang w:eastAsia="tr-TR"/>
              </w:rPr>
              <w:t>Kâr veya Zararda Yeniden Sınıflandırılmayacak Birikmiş Diğer Kapsamlı Gelirler ve Giderler</w:t>
            </w:r>
          </w:p>
        </w:tc>
        <w:tc>
          <w:tcPr>
            <w:tcW w:w="834" w:type="pct"/>
            <w:gridSpan w:val="3"/>
            <w:tcBorders>
              <w:top w:val="single" w:sz="6" w:space="0" w:color="auto"/>
              <w:bottom w:val="dotted" w:sz="4" w:space="0" w:color="auto"/>
            </w:tcBorders>
            <w:shd w:val="clear" w:color="auto" w:fill="auto"/>
            <w:noWrap/>
            <w:vAlign w:val="bottom"/>
          </w:tcPr>
          <w:p w14:paraId="1876FF9D" w14:textId="77777777" w:rsidR="00395928" w:rsidRPr="00CB56EC" w:rsidRDefault="00395928" w:rsidP="00395928">
            <w:pPr>
              <w:jc w:val="center"/>
              <w:rPr>
                <w:b/>
                <w:sz w:val="14"/>
                <w:szCs w:val="14"/>
                <w:lang w:eastAsia="tr-TR"/>
              </w:rPr>
            </w:pPr>
            <w:r w:rsidRPr="00CB56EC">
              <w:rPr>
                <w:b/>
                <w:sz w:val="14"/>
                <w:szCs w:val="14"/>
                <w:lang w:eastAsia="tr-TR"/>
              </w:rPr>
              <w:t>Kâr veya Zararda Yeniden Sınıflandırılacak Birikmiş Diğer Kapsamlı Gelirler ve Giderler</w:t>
            </w:r>
          </w:p>
        </w:tc>
        <w:tc>
          <w:tcPr>
            <w:tcW w:w="278" w:type="pct"/>
            <w:vMerge w:val="restart"/>
            <w:tcBorders>
              <w:top w:val="single" w:sz="6" w:space="0" w:color="auto"/>
              <w:bottom w:val="dotted" w:sz="4" w:space="0" w:color="auto"/>
            </w:tcBorders>
            <w:shd w:val="clear" w:color="auto" w:fill="auto"/>
            <w:noWrap/>
            <w:vAlign w:val="bottom"/>
          </w:tcPr>
          <w:p w14:paraId="2838FBB5" w14:textId="77777777" w:rsidR="00395928" w:rsidRPr="00CB56EC" w:rsidRDefault="00395928" w:rsidP="00395928">
            <w:pPr>
              <w:jc w:val="center"/>
              <w:rPr>
                <w:b/>
                <w:sz w:val="14"/>
                <w:szCs w:val="14"/>
                <w:lang w:eastAsia="tr-TR"/>
              </w:rPr>
            </w:pPr>
            <w:r w:rsidRPr="00CB56EC">
              <w:rPr>
                <w:b/>
                <w:sz w:val="14"/>
                <w:szCs w:val="14"/>
                <w:lang w:eastAsia="tr-TR"/>
              </w:rPr>
              <w:t>Kar Yedekleri</w:t>
            </w:r>
          </w:p>
        </w:tc>
        <w:tc>
          <w:tcPr>
            <w:tcW w:w="278" w:type="pct"/>
            <w:vMerge w:val="restart"/>
            <w:tcBorders>
              <w:top w:val="single" w:sz="6" w:space="0" w:color="auto"/>
              <w:bottom w:val="dotted" w:sz="4" w:space="0" w:color="auto"/>
            </w:tcBorders>
            <w:shd w:val="clear" w:color="auto" w:fill="auto"/>
            <w:noWrap/>
            <w:vAlign w:val="bottom"/>
          </w:tcPr>
          <w:p w14:paraId="2D1D2825" w14:textId="77777777" w:rsidR="00395928" w:rsidRPr="00CB56EC" w:rsidRDefault="00395928" w:rsidP="00395928">
            <w:pPr>
              <w:jc w:val="center"/>
              <w:rPr>
                <w:b/>
                <w:sz w:val="14"/>
                <w:szCs w:val="14"/>
                <w:lang w:eastAsia="tr-TR"/>
              </w:rPr>
            </w:pPr>
            <w:r w:rsidRPr="00CB56EC">
              <w:rPr>
                <w:b/>
                <w:sz w:val="14"/>
                <w:szCs w:val="14"/>
                <w:lang w:eastAsia="tr-TR"/>
              </w:rPr>
              <w:t>Geçmiş Dönem Kârı / (Zararı)</w:t>
            </w:r>
          </w:p>
        </w:tc>
        <w:tc>
          <w:tcPr>
            <w:tcW w:w="278" w:type="pct"/>
            <w:vMerge w:val="restart"/>
            <w:tcBorders>
              <w:top w:val="single" w:sz="6" w:space="0" w:color="auto"/>
              <w:bottom w:val="dotted" w:sz="4" w:space="0" w:color="auto"/>
            </w:tcBorders>
            <w:shd w:val="clear" w:color="auto" w:fill="auto"/>
            <w:noWrap/>
            <w:vAlign w:val="bottom"/>
          </w:tcPr>
          <w:p w14:paraId="5299E1AA" w14:textId="77777777" w:rsidR="00395928" w:rsidRPr="00CB56EC" w:rsidRDefault="00395928" w:rsidP="00395928">
            <w:pPr>
              <w:jc w:val="center"/>
              <w:rPr>
                <w:b/>
                <w:sz w:val="14"/>
                <w:szCs w:val="14"/>
                <w:lang w:eastAsia="tr-TR"/>
              </w:rPr>
            </w:pPr>
            <w:r w:rsidRPr="00CB56EC">
              <w:rPr>
                <w:b/>
                <w:sz w:val="14"/>
                <w:szCs w:val="14"/>
                <w:lang w:eastAsia="tr-TR"/>
              </w:rPr>
              <w:t>Dönem Net Kâr veya Zararı</w:t>
            </w:r>
          </w:p>
        </w:tc>
        <w:tc>
          <w:tcPr>
            <w:tcW w:w="276" w:type="pct"/>
            <w:vMerge w:val="restart"/>
            <w:tcBorders>
              <w:top w:val="single" w:sz="6" w:space="0" w:color="auto"/>
              <w:bottom w:val="dotted" w:sz="4" w:space="0" w:color="auto"/>
            </w:tcBorders>
            <w:shd w:val="clear" w:color="auto" w:fill="auto"/>
            <w:noWrap/>
            <w:vAlign w:val="bottom"/>
          </w:tcPr>
          <w:p w14:paraId="747328DF" w14:textId="77777777" w:rsidR="00395928" w:rsidRPr="00CB56EC" w:rsidRDefault="00395928" w:rsidP="00395928">
            <w:pPr>
              <w:jc w:val="center"/>
              <w:rPr>
                <w:b/>
                <w:sz w:val="14"/>
                <w:szCs w:val="14"/>
                <w:lang w:eastAsia="tr-TR"/>
              </w:rPr>
            </w:pPr>
            <w:r w:rsidRPr="00CB56EC">
              <w:rPr>
                <w:b/>
                <w:sz w:val="14"/>
                <w:szCs w:val="14"/>
                <w:lang w:eastAsia="tr-TR"/>
              </w:rPr>
              <w:t>Toplam Özkaynak</w:t>
            </w:r>
          </w:p>
        </w:tc>
      </w:tr>
      <w:tr w:rsidR="00395928" w:rsidRPr="00CB56EC" w14:paraId="19B63F0A" w14:textId="77777777" w:rsidTr="009C52B6">
        <w:trPr>
          <w:trHeight w:val="373"/>
        </w:trPr>
        <w:tc>
          <w:tcPr>
            <w:tcW w:w="169" w:type="pct"/>
            <w:vMerge/>
            <w:tcBorders>
              <w:top w:val="dotted" w:sz="4" w:space="0" w:color="auto"/>
              <w:left w:val="single" w:sz="6" w:space="0" w:color="auto"/>
              <w:bottom w:val="dotted" w:sz="4" w:space="0" w:color="auto"/>
            </w:tcBorders>
            <w:shd w:val="clear" w:color="auto" w:fill="auto"/>
            <w:noWrap/>
          </w:tcPr>
          <w:p w14:paraId="27B28EBB" w14:textId="77777777" w:rsidR="00395928" w:rsidRPr="00CB56EC" w:rsidRDefault="00395928" w:rsidP="00395928">
            <w:pPr>
              <w:rPr>
                <w:b/>
                <w:bCs/>
                <w:sz w:val="14"/>
                <w:szCs w:val="14"/>
                <w:lang w:eastAsia="tr-TR"/>
              </w:rPr>
            </w:pPr>
          </w:p>
        </w:tc>
        <w:tc>
          <w:tcPr>
            <w:tcW w:w="940" w:type="pct"/>
            <w:vMerge/>
            <w:tcBorders>
              <w:top w:val="dotted" w:sz="4" w:space="0" w:color="auto"/>
              <w:bottom w:val="dotted" w:sz="4" w:space="0" w:color="auto"/>
            </w:tcBorders>
            <w:shd w:val="clear" w:color="auto" w:fill="auto"/>
            <w:noWrap/>
            <w:vAlign w:val="bottom"/>
          </w:tcPr>
          <w:p w14:paraId="081A5808" w14:textId="77777777" w:rsidR="00395928" w:rsidRPr="00CB56EC" w:rsidRDefault="00395928" w:rsidP="00395928">
            <w:pPr>
              <w:jc w:val="center"/>
              <w:rPr>
                <w:b/>
                <w:bCs/>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75AFDD71" w14:textId="77777777" w:rsidR="00395928" w:rsidRPr="00CB56EC" w:rsidRDefault="00395928" w:rsidP="00395928">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76CF38E3" w14:textId="77777777" w:rsidR="00395928" w:rsidRPr="00CB56EC" w:rsidRDefault="00395928" w:rsidP="00395928">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06C6563A" w14:textId="77777777" w:rsidR="00395928" w:rsidRPr="00CB56EC" w:rsidRDefault="00395928" w:rsidP="00395928">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01E6A8FE" w14:textId="77777777" w:rsidR="00395928" w:rsidRPr="00CB56EC" w:rsidRDefault="00395928" w:rsidP="00395928">
            <w:pPr>
              <w:jc w:val="right"/>
              <w:rPr>
                <w:b/>
                <w:sz w:val="14"/>
                <w:szCs w:val="14"/>
                <w:lang w:eastAsia="tr-TR"/>
              </w:rPr>
            </w:pPr>
          </w:p>
        </w:tc>
        <w:tc>
          <w:tcPr>
            <w:tcW w:w="278" w:type="pct"/>
            <w:tcBorders>
              <w:top w:val="dotted" w:sz="4" w:space="0" w:color="auto"/>
              <w:bottom w:val="dotted" w:sz="4" w:space="0" w:color="auto"/>
            </w:tcBorders>
            <w:shd w:val="clear" w:color="auto" w:fill="auto"/>
            <w:noWrap/>
            <w:vAlign w:val="bottom"/>
          </w:tcPr>
          <w:p w14:paraId="08EDDB6A" w14:textId="77777777" w:rsidR="00395928" w:rsidRPr="00CB56EC" w:rsidRDefault="00395928" w:rsidP="00395928">
            <w:pPr>
              <w:jc w:val="center"/>
              <w:rPr>
                <w:b/>
                <w:sz w:val="14"/>
                <w:szCs w:val="14"/>
                <w:lang w:eastAsia="tr-TR"/>
              </w:rPr>
            </w:pPr>
            <w:r w:rsidRPr="00CB56EC">
              <w:rPr>
                <w:b/>
                <w:sz w:val="14"/>
                <w:szCs w:val="14"/>
                <w:lang w:eastAsia="tr-TR"/>
              </w:rPr>
              <w:t>1</w:t>
            </w:r>
          </w:p>
        </w:tc>
        <w:tc>
          <w:tcPr>
            <w:tcW w:w="278" w:type="pct"/>
            <w:tcBorders>
              <w:top w:val="dotted" w:sz="4" w:space="0" w:color="auto"/>
              <w:bottom w:val="dotted" w:sz="4" w:space="0" w:color="auto"/>
            </w:tcBorders>
            <w:shd w:val="clear" w:color="auto" w:fill="auto"/>
            <w:noWrap/>
            <w:vAlign w:val="bottom"/>
          </w:tcPr>
          <w:p w14:paraId="28071B66" w14:textId="77777777" w:rsidR="00395928" w:rsidRPr="00CB56EC" w:rsidRDefault="00395928" w:rsidP="00395928">
            <w:pPr>
              <w:jc w:val="center"/>
              <w:rPr>
                <w:b/>
                <w:sz w:val="14"/>
                <w:szCs w:val="14"/>
                <w:lang w:eastAsia="tr-TR"/>
              </w:rPr>
            </w:pPr>
            <w:r w:rsidRPr="00CB56EC">
              <w:rPr>
                <w:b/>
                <w:sz w:val="14"/>
                <w:szCs w:val="14"/>
                <w:lang w:eastAsia="tr-TR"/>
              </w:rPr>
              <w:t>2</w:t>
            </w:r>
          </w:p>
        </w:tc>
        <w:tc>
          <w:tcPr>
            <w:tcW w:w="279" w:type="pct"/>
            <w:tcBorders>
              <w:top w:val="dotted" w:sz="4" w:space="0" w:color="auto"/>
              <w:bottom w:val="dotted" w:sz="4" w:space="0" w:color="auto"/>
            </w:tcBorders>
            <w:shd w:val="clear" w:color="auto" w:fill="auto"/>
            <w:noWrap/>
            <w:vAlign w:val="bottom"/>
          </w:tcPr>
          <w:p w14:paraId="33B2D0C4" w14:textId="77777777" w:rsidR="00395928" w:rsidRPr="00CB56EC" w:rsidRDefault="00395928" w:rsidP="00395928">
            <w:pPr>
              <w:jc w:val="center"/>
              <w:rPr>
                <w:b/>
                <w:sz w:val="14"/>
                <w:szCs w:val="14"/>
                <w:lang w:eastAsia="tr-TR"/>
              </w:rPr>
            </w:pPr>
            <w:r w:rsidRPr="00CB56EC">
              <w:rPr>
                <w:b/>
                <w:sz w:val="14"/>
                <w:szCs w:val="14"/>
                <w:lang w:eastAsia="tr-TR"/>
              </w:rPr>
              <w:t>3</w:t>
            </w:r>
          </w:p>
        </w:tc>
        <w:tc>
          <w:tcPr>
            <w:tcW w:w="278" w:type="pct"/>
            <w:tcBorders>
              <w:top w:val="dotted" w:sz="4" w:space="0" w:color="auto"/>
              <w:bottom w:val="dotted" w:sz="4" w:space="0" w:color="auto"/>
            </w:tcBorders>
            <w:shd w:val="clear" w:color="auto" w:fill="auto"/>
            <w:noWrap/>
            <w:vAlign w:val="bottom"/>
          </w:tcPr>
          <w:p w14:paraId="6DFFCD0C" w14:textId="77777777" w:rsidR="00395928" w:rsidRPr="00CB56EC" w:rsidRDefault="00395928" w:rsidP="00395928">
            <w:pPr>
              <w:jc w:val="center"/>
              <w:rPr>
                <w:b/>
                <w:sz w:val="14"/>
                <w:szCs w:val="14"/>
                <w:lang w:eastAsia="tr-TR"/>
              </w:rPr>
            </w:pPr>
            <w:r w:rsidRPr="00CB56EC">
              <w:rPr>
                <w:b/>
                <w:sz w:val="14"/>
                <w:szCs w:val="14"/>
                <w:lang w:eastAsia="tr-TR"/>
              </w:rPr>
              <w:t>4</w:t>
            </w:r>
          </w:p>
        </w:tc>
        <w:tc>
          <w:tcPr>
            <w:tcW w:w="278" w:type="pct"/>
            <w:tcBorders>
              <w:top w:val="dotted" w:sz="4" w:space="0" w:color="auto"/>
              <w:bottom w:val="dotted" w:sz="4" w:space="0" w:color="auto"/>
            </w:tcBorders>
            <w:shd w:val="clear" w:color="auto" w:fill="auto"/>
            <w:noWrap/>
            <w:vAlign w:val="bottom"/>
          </w:tcPr>
          <w:p w14:paraId="096A45C1" w14:textId="77777777" w:rsidR="00395928" w:rsidRPr="00CB56EC" w:rsidRDefault="00395928" w:rsidP="00395928">
            <w:pPr>
              <w:jc w:val="center"/>
              <w:rPr>
                <w:b/>
                <w:sz w:val="14"/>
                <w:szCs w:val="14"/>
                <w:lang w:eastAsia="tr-TR"/>
              </w:rPr>
            </w:pPr>
            <w:r w:rsidRPr="00CB56EC">
              <w:rPr>
                <w:b/>
                <w:sz w:val="14"/>
                <w:szCs w:val="14"/>
                <w:lang w:eastAsia="tr-TR"/>
              </w:rPr>
              <w:t>5</w:t>
            </w:r>
          </w:p>
        </w:tc>
        <w:tc>
          <w:tcPr>
            <w:tcW w:w="278" w:type="pct"/>
            <w:tcBorders>
              <w:top w:val="dotted" w:sz="4" w:space="0" w:color="auto"/>
              <w:bottom w:val="dotted" w:sz="4" w:space="0" w:color="auto"/>
            </w:tcBorders>
            <w:shd w:val="clear" w:color="auto" w:fill="auto"/>
            <w:noWrap/>
            <w:vAlign w:val="bottom"/>
          </w:tcPr>
          <w:p w14:paraId="4D02A6B3" w14:textId="77777777" w:rsidR="00395928" w:rsidRPr="00CB56EC" w:rsidRDefault="00395928" w:rsidP="00395928">
            <w:pPr>
              <w:jc w:val="center"/>
              <w:rPr>
                <w:b/>
                <w:sz w:val="14"/>
                <w:szCs w:val="14"/>
                <w:lang w:eastAsia="tr-TR"/>
              </w:rPr>
            </w:pPr>
            <w:r w:rsidRPr="00CB56EC">
              <w:rPr>
                <w:b/>
                <w:sz w:val="14"/>
                <w:szCs w:val="14"/>
                <w:lang w:eastAsia="tr-TR"/>
              </w:rPr>
              <w:t>6</w:t>
            </w:r>
          </w:p>
        </w:tc>
        <w:tc>
          <w:tcPr>
            <w:tcW w:w="278" w:type="pct"/>
            <w:vMerge/>
            <w:tcBorders>
              <w:top w:val="dotted" w:sz="4" w:space="0" w:color="auto"/>
              <w:bottom w:val="dotted" w:sz="4" w:space="0" w:color="auto"/>
            </w:tcBorders>
            <w:shd w:val="clear" w:color="auto" w:fill="auto"/>
            <w:noWrap/>
            <w:vAlign w:val="bottom"/>
          </w:tcPr>
          <w:p w14:paraId="79C1F398" w14:textId="77777777" w:rsidR="00395928" w:rsidRPr="00CB56EC" w:rsidRDefault="00395928" w:rsidP="00395928">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20AB14DE" w14:textId="77777777" w:rsidR="00395928" w:rsidRPr="00CB56EC" w:rsidRDefault="00395928" w:rsidP="00395928">
            <w:pPr>
              <w:jc w:val="right"/>
              <w:rPr>
                <w:b/>
                <w:sz w:val="14"/>
                <w:szCs w:val="14"/>
                <w:lang w:eastAsia="tr-TR"/>
              </w:rPr>
            </w:pPr>
          </w:p>
        </w:tc>
        <w:tc>
          <w:tcPr>
            <w:tcW w:w="278" w:type="pct"/>
            <w:vMerge/>
            <w:tcBorders>
              <w:top w:val="dotted" w:sz="4" w:space="0" w:color="auto"/>
              <w:bottom w:val="dotted" w:sz="4" w:space="0" w:color="auto"/>
            </w:tcBorders>
            <w:shd w:val="clear" w:color="auto" w:fill="auto"/>
            <w:noWrap/>
            <w:vAlign w:val="bottom"/>
          </w:tcPr>
          <w:p w14:paraId="5E4C4BDC" w14:textId="77777777" w:rsidR="00395928" w:rsidRPr="00CB56EC" w:rsidRDefault="00395928" w:rsidP="00395928">
            <w:pPr>
              <w:jc w:val="right"/>
              <w:rPr>
                <w:b/>
                <w:sz w:val="14"/>
                <w:szCs w:val="14"/>
                <w:lang w:eastAsia="tr-TR"/>
              </w:rPr>
            </w:pPr>
          </w:p>
        </w:tc>
        <w:tc>
          <w:tcPr>
            <w:tcW w:w="276" w:type="pct"/>
            <w:vMerge/>
            <w:tcBorders>
              <w:top w:val="dotted" w:sz="4" w:space="0" w:color="auto"/>
              <w:bottom w:val="dotted" w:sz="4" w:space="0" w:color="auto"/>
            </w:tcBorders>
            <w:shd w:val="clear" w:color="auto" w:fill="auto"/>
            <w:noWrap/>
            <w:vAlign w:val="bottom"/>
          </w:tcPr>
          <w:p w14:paraId="30070E24" w14:textId="77777777" w:rsidR="00395928" w:rsidRPr="00CB56EC" w:rsidRDefault="00395928" w:rsidP="00395928">
            <w:pPr>
              <w:jc w:val="right"/>
              <w:rPr>
                <w:b/>
                <w:sz w:val="14"/>
                <w:szCs w:val="14"/>
                <w:lang w:eastAsia="tr-TR"/>
              </w:rPr>
            </w:pPr>
          </w:p>
        </w:tc>
      </w:tr>
      <w:tr w:rsidR="00395928" w:rsidRPr="00CB56EC" w14:paraId="621C12F1" w14:textId="77777777" w:rsidTr="00395928">
        <w:trPr>
          <w:trHeight w:hRule="exact" w:val="125"/>
        </w:trPr>
        <w:tc>
          <w:tcPr>
            <w:tcW w:w="169" w:type="pct"/>
            <w:tcBorders>
              <w:top w:val="dotted" w:sz="4" w:space="0" w:color="auto"/>
              <w:left w:val="single" w:sz="6" w:space="0" w:color="auto"/>
            </w:tcBorders>
            <w:shd w:val="clear" w:color="auto" w:fill="auto"/>
            <w:noWrap/>
            <w:hideMark/>
          </w:tcPr>
          <w:p w14:paraId="7F9D32CD" w14:textId="77777777" w:rsidR="00395928" w:rsidRPr="00CB56EC" w:rsidRDefault="00395928" w:rsidP="00395928">
            <w:pPr>
              <w:rPr>
                <w:b/>
                <w:bCs/>
                <w:sz w:val="14"/>
                <w:szCs w:val="14"/>
                <w:lang w:eastAsia="tr-TR"/>
              </w:rPr>
            </w:pPr>
            <w:r w:rsidRPr="00CB56EC">
              <w:rPr>
                <w:b/>
                <w:bCs/>
                <w:sz w:val="14"/>
                <w:szCs w:val="14"/>
                <w:lang w:eastAsia="tr-TR"/>
              </w:rPr>
              <w:t> </w:t>
            </w:r>
          </w:p>
        </w:tc>
        <w:tc>
          <w:tcPr>
            <w:tcW w:w="940" w:type="pct"/>
            <w:tcBorders>
              <w:top w:val="dotted" w:sz="4" w:space="0" w:color="auto"/>
            </w:tcBorders>
            <w:shd w:val="clear" w:color="auto" w:fill="auto"/>
            <w:noWrap/>
            <w:vAlign w:val="bottom"/>
          </w:tcPr>
          <w:p w14:paraId="4DE13FC6" w14:textId="544C0AE6" w:rsidR="00395928" w:rsidRPr="00CB56EC" w:rsidRDefault="00395928" w:rsidP="00395928">
            <w:pPr>
              <w:rPr>
                <w:b/>
                <w:bCs/>
                <w:sz w:val="14"/>
                <w:szCs w:val="14"/>
                <w:lang w:eastAsia="tr-TR"/>
              </w:rPr>
            </w:pPr>
          </w:p>
        </w:tc>
        <w:tc>
          <w:tcPr>
            <w:tcW w:w="278" w:type="pct"/>
            <w:tcBorders>
              <w:top w:val="dotted" w:sz="4" w:space="0" w:color="auto"/>
            </w:tcBorders>
            <w:shd w:val="clear" w:color="auto" w:fill="auto"/>
            <w:noWrap/>
            <w:vAlign w:val="bottom"/>
            <w:hideMark/>
          </w:tcPr>
          <w:p w14:paraId="5558664C"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3B594382"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6A7F9A28"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3C49D8C2"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780D575A"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32DCFF79" w14:textId="77777777" w:rsidR="00395928" w:rsidRPr="00CB56EC" w:rsidRDefault="00395928" w:rsidP="00395928">
            <w:pPr>
              <w:jc w:val="right"/>
              <w:rPr>
                <w:b/>
                <w:sz w:val="14"/>
                <w:szCs w:val="14"/>
                <w:lang w:eastAsia="tr-TR"/>
              </w:rPr>
            </w:pPr>
          </w:p>
        </w:tc>
        <w:tc>
          <w:tcPr>
            <w:tcW w:w="279" w:type="pct"/>
            <w:tcBorders>
              <w:top w:val="dotted" w:sz="4" w:space="0" w:color="auto"/>
            </w:tcBorders>
            <w:shd w:val="clear" w:color="auto" w:fill="auto"/>
            <w:noWrap/>
            <w:vAlign w:val="bottom"/>
            <w:hideMark/>
          </w:tcPr>
          <w:p w14:paraId="63418E76"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650325F9"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44D4AAE2"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2DAC6962"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4A53A0CE"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054CCE44" w14:textId="77777777" w:rsidR="00395928" w:rsidRPr="00CB56EC" w:rsidRDefault="00395928" w:rsidP="00395928">
            <w:pPr>
              <w:jc w:val="right"/>
              <w:rPr>
                <w:b/>
                <w:sz w:val="14"/>
                <w:szCs w:val="14"/>
                <w:lang w:eastAsia="tr-TR"/>
              </w:rPr>
            </w:pPr>
          </w:p>
        </w:tc>
        <w:tc>
          <w:tcPr>
            <w:tcW w:w="278" w:type="pct"/>
            <w:tcBorders>
              <w:top w:val="dotted" w:sz="4" w:space="0" w:color="auto"/>
            </w:tcBorders>
            <w:shd w:val="clear" w:color="auto" w:fill="auto"/>
            <w:noWrap/>
            <w:vAlign w:val="bottom"/>
            <w:hideMark/>
          </w:tcPr>
          <w:p w14:paraId="6E91A87E" w14:textId="77777777" w:rsidR="00395928" w:rsidRPr="00CB56EC" w:rsidRDefault="00395928" w:rsidP="00395928">
            <w:pPr>
              <w:jc w:val="right"/>
              <w:rPr>
                <w:b/>
                <w:sz w:val="14"/>
                <w:szCs w:val="14"/>
                <w:lang w:eastAsia="tr-TR"/>
              </w:rPr>
            </w:pPr>
          </w:p>
        </w:tc>
        <w:tc>
          <w:tcPr>
            <w:tcW w:w="276" w:type="pct"/>
            <w:tcBorders>
              <w:top w:val="dotted" w:sz="4" w:space="0" w:color="auto"/>
            </w:tcBorders>
            <w:shd w:val="clear" w:color="auto" w:fill="auto"/>
            <w:noWrap/>
            <w:vAlign w:val="bottom"/>
            <w:hideMark/>
          </w:tcPr>
          <w:p w14:paraId="64F9E6E7" w14:textId="77777777" w:rsidR="00395928" w:rsidRPr="00CB56EC" w:rsidRDefault="00395928" w:rsidP="00395928">
            <w:pPr>
              <w:jc w:val="right"/>
              <w:rPr>
                <w:b/>
                <w:sz w:val="14"/>
                <w:szCs w:val="14"/>
                <w:lang w:eastAsia="tr-TR"/>
              </w:rPr>
            </w:pPr>
          </w:p>
        </w:tc>
      </w:tr>
      <w:tr w:rsidR="008903C2" w:rsidRPr="00CB56EC" w14:paraId="4874910A" w14:textId="77777777" w:rsidTr="009C52B6">
        <w:trPr>
          <w:trHeight w:val="122"/>
        </w:trPr>
        <w:tc>
          <w:tcPr>
            <w:tcW w:w="169" w:type="pct"/>
            <w:tcBorders>
              <w:left w:val="single" w:sz="6" w:space="0" w:color="auto"/>
            </w:tcBorders>
            <w:shd w:val="clear" w:color="auto" w:fill="auto"/>
            <w:noWrap/>
            <w:hideMark/>
          </w:tcPr>
          <w:p w14:paraId="6A0F9E63" w14:textId="77777777" w:rsidR="008903C2" w:rsidRPr="00CB56EC" w:rsidRDefault="008903C2" w:rsidP="008903C2">
            <w:pPr>
              <w:rPr>
                <w:b/>
                <w:bCs/>
                <w:sz w:val="14"/>
                <w:szCs w:val="14"/>
                <w:lang w:eastAsia="tr-TR"/>
              </w:rPr>
            </w:pPr>
            <w:r w:rsidRPr="00CB56EC">
              <w:rPr>
                <w:b/>
                <w:bCs/>
                <w:sz w:val="14"/>
                <w:szCs w:val="14"/>
                <w:lang w:eastAsia="tr-TR"/>
              </w:rPr>
              <w:t>I.</w:t>
            </w:r>
          </w:p>
        </w:tc>
        <w:tc>
          <w:tcPr>
            <w:tcW w:w="940" w:type="pct"/>
            <w:shd w:val="clear" w:color="auto" w:fill="auto"/>
            <w:noWrap/>
            <w:vAlign w:val="bottom"/>
            <w:hideMark/>
          </w:tcPr>
          <w:p w14:paraId="743C18F3" w14:textId="77777777" w:rsidR="008903C2" w:rsidRPr="00CB56EC" w:rsidRDefault="008903C2" w:rsidP="008903C2">
            <w:pPr>
              <w:rPr>
                <w:b/>
                <w:bCs/>
                <w:sz w:val="14"/>
                <w:szCs w:val="14"/>
                <w:lang w:eastAsia="tr-TR"/>
              </w:rPr>
            </w:pPr>
            <w:r w:rsidRPr="00CB56EC">
              <w:rPr>
                <w:b/>
                <w:bCs/>
                <w:sz w:val="14"/>
                <w:szCs w:val="14"/>
                <w:lang w:eastAsia="tr-TR"/>
              </w:rPr>
              <w:t xml:space="preserve">Önceki Dönem Sonu Bakiyesi </w:t>
            </w:r>
          </w:p>
        </w:tc>
        <w:tc>
          <w:tcPr>
            <w:tcW w:w="278" w:type="pct"/>
            <w:shd w:val="clear" w:color="auto" w:fill="auto"/>
            <w:noWrap/>
            <w:vAlign w:val="bottom"/>
            <w:hideMark/>
          </w:tcPr>
          <w:p w14:paraId="40960C14" w14:textId="3A85B56C" w:rsidR="008903C2" w:rsidRPr="00CB56EC" w:rsidRDefault="008903C2" w:rsidP="008903C2">
            <w:pPr>
              <w:jc w:val="right"/>
              <w:rPr>
                <w:b/>
                <w:bCs/>
                <w:sz w:val="14"/>
                <w:szCs w:val="14"/>
                <w:lang w:eastAsia="tr-TR"/>
              </w:rPr>
            </w:pPr>
            <w:r w:rsidRPr="00D5711A">
              <w:rPr>
                <w:b/>
                <w:bCs/>
                <w:sz w:val="14"/>
                <w:szCs w:val="14"/>
                <w:lang w:eastAsia="tr-TR"/>
              </w:rPr>
              <w:t>1,500,000</w:t>
            </w:r>
          </w:p>
        </w:tc>
        <w:tc>
          <w:tcPr>
            <w:tcW w:w="278" w:type="pct"/>
            <w:shd w:val="clear" w:color="auto" w:fill="auto"/>
            <w:noWrap/>
            <w:vAlign w:val="bottom"/>
            <w:hideMark/>
          </w:tcPr>
          <w:p w14:paraId="575A2106" w14:textId="760749AB"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37B1C124" w14:textId="38678859"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394B5360" w14:textId="090F2EA6"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19CA66CA" w14:textId="30A98223"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04D60FDB" w14:textId="7883E12F" w:rsidR="008903C2" w:rsidRPr="00CB56EC" w:rsidRDefault="008903C2" w:rsidP="008903C2">
            <w:pPr>
              <w:jc w:val="right"/>
              <w:rPr>
                <w:b/>
                <w:bCs/>
                <w:sz w:val="14"/>
                <w:szCs w:val="14"/>
                <w:lang w:eastAsia="tr-TR"/>
              </w:rPr>
            </w:pPr>
            <w:r w:rsidRPr="00D5711A">
              <w:rPr>
                <w:b/>
                <w:bCs/>
                <w:sz w:val="14"/>
                <w:szCs w:val="14"/>
                <w:lang w:eastAsia="tr-TR"/>
              </w:rPr>
              <w:t>-</w:t>
            </w:r>
          </w:p>
        </w:tc>
        <w:tc>
          <w:tcPr>
            <w:tcW w:w="279" w:type="pct"/>
            <w:shd w:val="clear" w:color="auto" w:fill="auto"/>
            <w:noWrap/>
            <w:vAlign w:val="bottom"/>
            <w:hideMark/>
          </w:tcPr>
          <w:p w14:paraId="232AE814" w14:textId="483C8B6F"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4015FE7D" w14:textId="751CC322"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26D0D63B" w14:textId="4AFF4148" w:rsidR="008903C2" w:rsidRPr="00CB56EC" w:rsidRDefault="008903C2" w:rsidP="008903C2">
            <w:pPr>
              <w:jc w:val="right"/>
              <w:rPr>
                <w:b/>
                <w:bCs/>
                <w:sz w:val="14"/>
                <w:szCs w:val="14"/>
                <w:lang w:eastAsia="tr-TR"/>
              </w:rPr>
            </w:pPr>
            <w:r w:rsidRPr="00D5711A">
              <w:rPr>
                <w:b/>
                <w:bCs/>
                <w:sz w:val="14"/>
                <w:szCs w:val="14"/>
                <w:lang w:eastAsia="tr-TR"/>
              </w:rPr>
              <w:t>(11)</w:t>
            </w:r>
          </w:p>
        </w:tc>
        <w:tc>
          <w:tcPr>
            <w:tcW w:w="278" w:type="pct"/>
            <w:shd w:val="clear" w:color="auto" w:fill="auto"/>
            <w:noWrap/>
            <w:vAlign w:val="bottom"/>
            <w:hideMark/>
          </w:tcPr>
          <w:p w14:paraId="34B76096" w14:textId="4CAF6249"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7A013B72" w14:textId="4C1ED432" w:rsidR="008903C2" w:rsidRPr="00CB56EC" w:rsidRDefault="008903C2" w:rsidP="008903C2">
            <w:pPr>
              <w:jc w:val="right"/>
              <w:rPr>
                <w:b/>
                <w:bCs/>
                <w:sz w:val="14"/>
                <w:szCs w:val="14"/>
                <w:lang w:eastAsia="tr-TR"/>
              </w:rPr>
            </w:pPr>
            <w:r w:rsidRPr="00D5711A">
              <w:rPr>
                <w:b/>
                <w:bCs/>
                <w:sz w:val="14"/>
                <w:szCs w:val="14"/>
                <w:lang w:eastAsia="tr-TR"/>
              </w:rPr>
              <w:t>29,076</w:t>
            </w:r>
          </w:p>
        </w:tc>
        <w:tc>
          <w:tcPr>
            <w:tcW w:w="278" w:type="pct"/>
            <w:shd w:val="clear" w:color="auto" w:fill="auto"/>
            <w:noWrap/>
            <w:vAlign w:val="bottom"/>
            <w:hideMark/>
          </w:tcPr>
          <w:p w14:paraId="1C528644" w14:textId="2733FB51"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24F5B04D" w14:textId="11F56B20" w:rsidR="008903C2" w:rsidRPr="00CB56EC" w:rsidRDefault="008903C2" w:rsidP="008903C2">
            <w:pPr>
              <w:jc w:val="right"/>
              <w:rPr>
                <w:b/>
                <w:bCs/>
                <w:sz w:val="14"/>
                <w:szCs w:val="14"/>
                <w:lang w:eastAsia="tr-TR"/>
              </w:rPr>
            </w:pPr>
            <w:r w:rsidRPr="00D5711A">
              <w:rPr>
                <w:b/>
                <w:bCs/>
                <w:sz w:val="14"/>
                <w:szCs w:val="14"/>
                <w:lang w:eastAsia="tr-TR"/>
              </w:rPr>
              <w:t>62,175</w:t>
            </w:r>
          </w:p>
        </w:tc>
        <w:tc>
          <w:tcPr>
            <w:tcW w:w="276" w:type="pct"/>
            <w:shd w:val="clear" w:color="auto" w:fill="auto"/>
            <w:noWrap/>
            <w:vAlign w:val="bottom"/>
            <w:hideMark/>
          </w:tcPr>
          <w:p w14:paraId="00794C66" w14:textId="28DBD2C6" w:rsidR="008903C2" w:rsidRPr="00CB56EC" w:rsidRDefault="008903C2" w:rsidP="008903C2">
            <w:pPr>
              <w:jc w:val="right"/>
              <w:rPr>
                <w:b/>
                <w:bCs/>
                <w:sz w:val="14"/>
                <w:szCs w:val="14"/>
                <w:lang w:eastAsia="tr-TR"/>
              </w:rPr>
            </w:pPr>
            <w:r w:rsidRPr="00D5711A">
              <w:rPr>
                <w:b/>
                <w:bCs/>
                <w:sz w:val="14"/>
                <w:szCs w:val="14"/>
                <w:lang w:eastAsia="tr-TR"/>
              </w:rPr>
              <w:t>1,591,240</w:t>
            </w:r>
          </w:p>
        </w:tc>
      </w:tr>
      <w:tr w:rsidR="008903C2" w:rsidRPr="00CB56EC" w14:paraId="6DB08792" w14:textId="77777777" w:rsidTr="009C52B6">
        <w:trPr>
          <w:trHeight w:val="122"/>
        </w:trPr>
        <w:tc>
          <w:tcPr>
            <w:tcW w:w="169" w:type="pct"/>
            <w:tcBorders>
              <w:left w:val="single" w:sz="6" w:space="0" w:color="auto"/>
            </w:tcBorders>
            <w:shd w:val="clear" w:color="auto" w:fill="auto"/>
            <w:noWrap/>
            <w:hideMark/>
          </w:tcPr>
          <w:p w14:paraId="3AECF803" w14:textId="77777777" w:rsidR="008903C2" w:rsidRPr="00CB56EC" w:rsidRDefault="008903C2" w:rsidP="008903C2">
            <w:pPr>
              <w:rPr>
                <w:b/>
                <w:bCs/>
                <w:sz w:val="14"/>
                <w:szCs w:val="14"/>
                <w:lang w:eastAsia="tr-TR"/>
              </w:rPr>
            </w:pPr>
            <w:r w:rsidRPr="00CB56EC">
              <w:rPr>
                <w:b/>
                <w:bCs/>
                <w:sz w:val="14"/>
                <w:szCs w:val="14"/>
                <w:lang w:eastAsia="tr-TR"/>
              </w:rPr>
              <w:t>II.</w:t>
            </w:r>
          </w:p>
        </w:tc>
        <w:tc>
          <w:tcPr>
            <w:tcW w:w="940" w:type="pct"/>
            <w:shd w:val="clear" w:color="auto" w:fill="auto"/>
            <w:noWrap/>
            <w:vAlign w:val="bottom"/>
            <w:hideMark/>
          </w:tcPr>
          <w:p w14:paraId="2FF3660E" w14:textId="77777777" w:rsidR="008903C2" w:rsidRPr="00CB56EC" w:rsidRDefault="008903C2" w:rsidP="008903C2">
            <w:pPr>
              <w:rPr>
                <w:b/>
                <w:bCs/>
                <w:sz w:val="14"/>
                <w:szCs w:val="14"/>
                <w:lang w:eastAsia="tr-TR"/>
              </w:rPr>
            </w:pPr>
            <w:r w:rsidRPr="00CB56EC">
              <w:rPr>
                <w:b/>
                <w:bCs/>
                <w:sz w:val="14"/>
                <w:szCs w:val="14"/>
                <w:lang w:eastAsia="tr-TR"/>
              </w:rPr>
              <w:t>TMS 8 Uyarınca Yapılan Düzeltmeler</w:t>
            </w:r>
          </w:p>
        </w:tc>
        <w:tc>
          <w:tcPr>
            <w:tcW w:w="278" w:type="pct"/>
            <w:shd w:val="clear" w:color="auto" w:fill="auto"/>
            <w:noWrap/>
            <w:vAlign w:val="bottom"/>
            <w:hideMark/>
          </w:tcPr>
          <w:p w14:paraId="279EEE32" w14:textId="52817254"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1724B61B" w14:textId="226E1398"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766AD749" w14:textId="351EF563"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7BD21589" w14:textId="6BA89D67"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45911916" w14:textId="4FE0E44E"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6A7C459E" w14:textId="75A83BC3" w:rsidR="008903C2" w:rsidRPr="00CB56EC" w:rsidRDefault="008903C2" w:rsidP="008903C2">
            <w:pPr>
              <w:jc w:val="right"/>
              <w:rPr>
                <w:b/>
                <w:bCs/>
                <w:sz w:val="14"/>
                <w:szCs w:val="14"/>
                <w:lang w:eastAsia="tr-TR"/>
              </w:rPr>
            </w:pPr>
            <w:r w:rsidRPr="00D5711A">
              <w:rPr>
                <w:b/>
                <w:bCs/>
                <w:sz w:val="14"/>
                <w:szCs w:val="14"/>
                <w:lang w:eastAsia="tr-TR"/>
              </w:rPr>
              <w:t>-</w:t>
            </w:r>
          </w:p>
        </w:tc>
        <w:tc>
          <w:tcPr>
            <w:tcW w:w="279" w:type="pct"/>
            <w:shd w:val="clear" w:color="auto" w:fill="auto"/>
            <w:noWrap/>
            <w:vAlign w:val="bottom"/>
            <w:hideMark/>
          </w:tcPr>
          <w:p w14:paraId="3C87BC6E" w14:textId="588BDF2E"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3E548F5E" w14:textId="09CBF1D7"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4D0CE6F5" w14:textId="34167850"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03052EBB" w14:textId="2746A4D1"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78DE7AB8" w14:textId="5E5CBF54"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0A16ED4B" w14:textId="4B45D64C"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2C9A17CF" w14:textId="618A9CE4" w:rsidR="008903C2" w:rsidRPr="00CB56EC" w:rsidRDefault="008903C2" w:rsidP="008903C2">
            <w:pPr>
              <w:jc w:val="right"/>
              <w:rPr>
                <w:b/>
                <w:bCs/>
                <w:sz w:val="14"/>
                <w:szCs w:val="14"/>
                <w:lang w:eastAsia="tr-TR"/>
              </w:rPr>
            </w:pPr>
            <w:r w:rsidRPr="00D5711A">
              <w:rPr>
                <w:b/>
                <w:bCs/>
                <w:sz w:val="14"/>
                <w:szCs w:val="14"/>
                <w:lang w:eastAsia="tr-TR"/>
              </w:rPr>
              <w:t>-</w:t>
            </w:r>
          </w:p>
        </w:tc>
        <w:tc>
          <w:tcPr>
            <w:tcW w:w="276" w:type="pct"/>
            <w:shd w:val="clear" w:color="auto" w:fill="auto"/>
            <w:noWrap/>
            <w:vAlign w:val="bottom"/>
            <w:hideMark/>
          </w:tcPr>
          <w:p w14:paraId="2E903791" w14:textId="494B6E52" w:rsidR="008903C2" w:rsidRPr="00CB56EC" w:rsidRDefault="008903C2" w:rsidP="008903C2">
            <w:pPr>
              <w:jc w:val="right"/>
              <w:rPr>
                <w:b/>
                <w:bCs/>
                <w:sz w:val="14"/>
                <w:szCs w:val="14"/>
                <w:lang w:eastAsia="tr-TR"/>
              </w:rPr>
            </w:pPr>
            <w:r w:rsidRPr="00D5711A">
              <w:rPr>
                <w:b/>
                <w:bCs/>
                <w:sz w:val="14"/>
                <w:szCs w:val="14"/>
                <w:lang w:eastAsia="tr-TR"/>
              </w:rPr>
              <w:t>-</w:t>
            </w:r>
          </w:p>
        </w:tc>
      </w:tr>
      <w:tr w:rsidR="008903C2" w:rsidRPr="00CB56EC" w14:paraId="266E9F3F" w14:textId="77777777" w:rsidTr="009C52B6">
        <w:trPr>
          <w:trHeight w:val="122"/>
        </w:trPr>
        <w:tc>
          <w:tcPr>
            <w:tcW w:w="169" w:type="pct"/>
            <w:tcBorders>
              <w:left w:val="single" w:sz="6" w:space="0" w:color="auto"/>
            </w:tcBorders>
            <w:shd w:val="clear" w:color="auto" w:fill="auto"/>
            <w:noWrap/>
            <w:hideMark/>
          </w:tcPr>
          <w:p w14:paraId="284DDA56" w14:textId="77777777" w:rsidR="008903C2" w:rsidRPr="00CB56EC" w:rsidRDefault="008903C2" w:rsidP="008903C2">
            <w:pPr>
              <w:rPr>
                <w:sz w:val="14"/>
                <w:szCs w:val="14"/>
                <w:lang w:eastAsia="tr-TR"/>
              </w:rPr>
            </w:pPr>
            <w:r w:rsidRPr="00CB56EC">
              <w:rPr>
                <w:sz w:val="14"/>
                <w:szCs w:val="14"/>
                <w:lang w:eastAsia="tr-TR"/>
              </w:rPr>
              <w:t>2.1</w:t>
            </w:r>
          </w:p>
        </w:tc>
        <w:tc>
          <w:tcPr>
            <w:tcW w:w="940" w:type="pct"/>
            <w:shd w:val="clear" w:color="auto" w:fill="auto"/>
            <w:noWrap/>
            <w:vAlign w:val="bottom"/>
            <w:hideMark/>
          </w:tcPr>
          <w:p w14:paraId="4DBDD71B" w14:textId="77777777" w:rsidR="008903C2" w:rsidRPr="00CB56EC" w:rsidRDefault="008903C2" w:rsidP="008903C2">
            <w:pPr>
              <w:rPr>
                <w:sz w:val="14"/>
                <w:szCs w:val="14"/>
                <w:lang w:eastAsia="tr-TR"/>
              </w:rPr>
            </w:pPr>
            <w:r w:rsidRPr="00CB56EC">
              <w:rPr>
                <w:sz w:val="14"/>
                <w:szCs w:val="14"/>
                <w:lang w:eastAsia="tr-TR"/>
              </w:rPr>
              <w:t xml:space="preserve">Hataların Düzeltilmesinin Etkisi </w:t>
            </w:r>
          </w:p>
        </w:tc>
        <w:tc>
          <w:tcPr>
            <w:tcW w:w="278" w:type="pct"/>
            <w:shd w:val="clear" w:color="auto" w:fill="auto"/>
            <w:noWrap/>
            <w:vAlign w:val="bottom"/>
            <w:hideMark/>
          </w:tcPr>
          <w:p w14:paraId="06F1F3B0" w14:textId="7E40F7A3"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0B1E685A" w14:textId="66D5DBE4"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28960E20" w14:textId="7EC6521F"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1FA8BBC4" w14:textId="30856292"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27381563" w14:textId="49CD6357"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2D993FDF" w14:textId="3B520771" w:rsidR="008903C2" w:rsidRPr="00CB56EC" w:rsidRDefault="008903C2" w:rsidP="008903C2">
            <w:pPr>
              <w:jc w:val="right"/>
              <w:rPr>
                <w:bCs/>
                <w:sz w:val="14"/>
                <w:szCs w:val="14"/>
                <w:lang w:eastAsia="tr-TR"/>
              </w:rPr>
            </w:pPr>
            <w:r w:rsidRPr="00D5711A">
              <w:rPr>
                <w:bCs/>
                <w:sz w:val="14"/>
                <w:szCs w:val="14"/>
                <w:lang w:eastAsia="tr-TR"/>
              </w:rPr>
              <w:t>-</w:t>
            </w:r>
          </w:p>
        </w:tc>
        <w:tc>
          <w:tcPr>
            <w:tcW w:w="279" w:type="pct"/>
            <w:shd w:val="clear" w:color="auto" w:fill="auto"/>
            <w:noWrap/>
            <w:vAlign w:val="bottom"/>
            <w:hideMark/>
          </w:tcPr>
          <w:p w14:paraId="6B341DBC" w14:textId="3BC1C952"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49659953" w14:textId="20FEE5EE"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59B7F1DF" w14:textId="20274C4C"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00C6E75C" w14:textId="7C1FE570"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69A664C0" w14:textId="3AB009E4"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2F73F9A9" w14:textId="340BA0B2"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0F3D9A85" w14:textId="276FC23F" w:rsidR="008903C2" w:rsidRPr="00CB56EC" w:rsidRDefault="008903C2" w:rsidP="008903C2">
            <w:pPr>
              <w:jc w:val="right"/>
              <w:rPr>
                <w:bCs/>
                <w:sz w:val="14"/>
                <w:szCs w:val="14"/>
                <w:lang w:eastAsia="tr-TR"/>
              </w:rPr>
            </w:pPr>
            <w:r w:rsidRPr="00D5711A">
              <w:rPr>
                <w:bCs/>
                <w:sz w:val="14"/>
                <w:szCs w:val="14"/>
                <w:lang w:eastAsia="tr-TR"/>
              </w:rPr>
              <w:t>-</w:t>
            </w:r>
          </w:p>
        </w:tc>
        <w:tc>
          <w:tcPr>
            <w:tcW w:w="276" w:type="pct"/>
            <w:shd w:val="clear" w:color="auto" w:fill="auto"/>
            <w:noWrap/>
            <w:vAlign w:val="bottom"/>
            <w:hideMark/>
          </w:tcPr>
          <w:p w14:paraId="495D96CA" w14:textId="749F0EA0" w:rsidR="008903C2" w:rsidRPr="00CB56EC" w:rsidRDefault="008903C2" w:rsidP="008903C2">
            <w:pPr>
              <w:jc w:val="right"/>
              <w:rPr>
                <w:bCs/>
                <w:sz w:val="14"/>
                <w:szCs w:val="14"/>
                <w:lang w:eastAsia="tr-TR"/>
              </w:rPr>
            </w:pPr>
            <w:r w:rsidRPr="00D5711A">
              <w:rPr>
                <w:bCs/>
                <w:sz w:val="14"/>
                <w:szCs w:val="14"/>
                <w:lang w:eastAsia="tr-TR"/>
              </w:rPr>
              <w:t>-</w:t>
            </w:r>
          </w:p>
        </w:tc>
      </w:tr>
      <w:tr w:rsidR="008903C2" w:rsidRPr="00CB56EC" w14:paraId="0DF83419" w14:textId="77777777" w:rsidTr="009C52B6">
        <w:trPr>
          <w:trHeight w:val="122"/>
        </w:trPr>
        <w:tc>
          <w:tcPr>
            <w:tcW w:w="169" w:type="pct"/>
            <w:tcBorders>
              <w:left w:val="single" w:sz="6" w:space="0" w:color="auto"/>
            </w:tcBorders>
            <w:shd w:val="clear" w:color="auto" w:fill="auto"/>
            <w:noWrap/>
            <w:hideMark/>
          </w:tcPr>
          <w:p w14:paraId="7CE001E2" w14:textId="77777777" w:rsidR="008903C2" w:rsidRPr="00CB56EC" w:rsidRDefault="008903C2" w:rsidP="008903C2">
            <w:pPr>
              <w:rPr>
                <w:sz w:val="14"/>
                <w:szCs w:val="14"/>
                <w:lang w:eastAsia="tr-TR"/>
              </w:rPr>
            </w:pPr>
            <w:r w:rsidRPr="00CB56EC">
              <w:rPr>
                <w:sz w:val="14"/>
                <w:szCs w:val="14"/>
                <w:lang w:eastAsia="tr-TR"/>
              </w:rPr>
              <w:t>2.2</w:t>
            </w:r>
          </w:p>
        </w:tc>
        <w:tc>
          <w:tcPr>
            <w:tcW w:w="940" w:type="pct"/>
            <w:shd w:val="clear" w:color="auto" w:fill="auto"/>
            <w:noWrap/>
            <w:vAlign w:val="bottom"/>
            <w:hideMark/>
          </w:tcPr>
          <w:p w14:paraId="38B53EAD" w14:textId="77777777" w:rsidR="008903C2" w:rsidRPr="00CB56EC" w:rsidRDefault="008903C2" w:rsidP="008903C2">
            <w:pPr>
              <w:rPr>
                <w:sz w:val="14"/>
                <w:szCs w:val="14"/>
                <w:lang w:eastAsia="tr-TR"/>
              </w:rPr>
            </w:pPr>
            <w:r w:rsidRPr="00CB56EC">
              <w:rPr>
                <w:sz w:val="14"/>
                <w:szCs w:val="14"/>
                <w:lang w:eastAsia="tr-TR"/>
              </w:rPr>
              <w:t>Muhasebe Politikasında Yapılan Değişikliklerin Etkisi</w:t>
            </w:r>
          </w:p>
        </w:tc>
        <w:tc>
          <w:tcPr>
            <w:tcW w:w="278" w:type="pct"/>
            <w:shd w:val="clear" w:color="auto" w:fill="auto"/>
            <w:noWrap/>
            <w:vAlign w:val="bottom"/>
            <w:hideMark/>
          </w:tcPr>
          <w:p w14:paraId="1C324B31" w14:textId="6133226C"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507B5032" w14:textId="34487508"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25C06D40" w14:textId="58D57DA4"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622BF6FB" w14:textId="289FF7F4"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4BAEE701" w14:textId="1949F6CA"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0FE0F9D1" w14:textId="5D29E67C" w:rsidR="008903C2" w:rsidRPr="00CB56EC" w:rsidRDefault="008903C2" w:rsidP="008903C2">
            <w:pPr>
              <w:jc w:val="right"/>
              <w:rPr>
                <w:bCs/>
                <w:sz w:val="14"/>
                <w:szCs w:val="14"/>
                <w:lang w:eastAsia="tr-TR"/>
              </w:rPr>
            </w:pPr>
            <w:r w:rsidRPr="00D5711A">
              <w:rPr>
                <w:bCs/>
                <w:sz w:val="14"/>
                <w:szCs w:val="14"/>
                <w:lang w:eastAsia="tr-TR"/>
              </w:rPr>
              <w:t>-</w:t>
            </w:r>
          </w:p>
        </w:tc>
        <w:tc>
          <w:tcPr>
            <w:tcW w:w="279" w:type="pct"/>
            <w:shd w:val="clear" w:color="auto" w:fill="auto"/>
            <w:noWrap/>
            <w:vAlign w:val="bottom"/>
            <w:hideMark/>
          </w:tcPr>
          <w:p w14:paraId="44DC8258" w14:textId="517001CE"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5A814561" w14:textId="58C9D6B9"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2C4F8B28" w14:textId="66031DC4"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029A4D1C" w14:textId="47F4D7CD"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748CDAE6" w14:textId="1F76465F"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5AB69E72" w14:textId="3492F27A"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2AE953C2" w14:textId="662D95ED" w:rsidR="008903C2" w:rsidRPr="00CB56EC" w:rsidRDefault="008903C2" w:rsidP="008903C2">
            <w:pPr>
              <w:jc w:val="right"/>
              <w:rPr>
                <w:bCs/>
                <w:sz w:val="14"/>
                <w:szCs w:val="14"/>
                <w:lang w:eastAsia="tr-TR"/>
              </w:rPr>
            </w:pPr>
            <w:r w:rsidRPr="00D5711A">
              <w:rPr>
                <w:bCs/>
                <w:sz w:val="14"/>
                <w:szCs w:val="14"/>
                <w:lang w:eastAsia="tr-TR"/>
              </w:rPr>
              <w:t>-</w:t>
            </w:r>
          </w:p>
        </w:tc>
        <w:tc>
          <w:tcPr>
            <w:tcW w:w="276" w:type="pct"/>
            <w:shd w:val="clear" w:color="auto" w:fill="auto"/>
            <w:noWrap/>
            <w:vAlign w:val="bottom"/>
            <w:hideMark/>
          </w:tcPr>
          <w:p w14:paraId="543EF2DF" w14:textId="39D95B21" w:rsidR="008903C2" w:rsidRPr="00CB56EC" w:rsidRDefault="008903C2" w:rsidP="008903C2">
            <w:pPr>
              <w:jc w:val="right"/>
              <w:rPr>
                <w:bCs/>
                <w:sz w:val="14"/>
                <w:szCs w:val="14"/>
                <w:lang w:eastAsia="tr-TR"/>
              </w:rPr>
            </w:pPr>
            <w:r w:rsidRPr="00D5711A">
              <w:rPr>
                <w:bCs/>
                <w:sz w:val="14"/>
                <w:szCs w:val="14"/>
                <w:lang w:eastAsia="tr-TR"/>
              </w:rPr>
              <w:t>-</w:t>
            </w:r>
          </w:p>
        </w:tc>
      </w:tr>
      <w:tr w:rsidR="008903C2" w:rsidRPr="00CB56EC" w14:paraId="557A49A7" w14:textId="77777777" w:rsidTr="009C52B6">
        <w:trPr>
          <w:trHeight w:val="122"/>
        </w:trPr>
        <w:tc>
          <w:tcPr>
            <w:tcW w:w="169" w:type="pct"/>
            <w:tcBorders>
              <w:left w:val="single" w:sz="6" w:space="0" w:color="auto"/>
            </w:tcBorders>
            <w:shd w:val="clear" w:color="auto" w:fill="auto"/>
            <w:noWrap/>
            <w:hideMark/>
          </w:tcPr>
          <w:p w14:paraId="05F369D1" w14:textId="77777777" w:rsidR="008903C2" w:rsidRPr="00CB56EC" w:rsidRDefault="008903C2" w:rsidP="008903C2">
            <w:pPr>
              <w:rPr>
                <w:b/>
                <w:bCs/>
                <w:sz w:val="14"/>
                <w:szCs w:val="14"/>
                <w:lang w:eastAsia="tr-TR"/>
              </w:rPr>
            </w:pPr>
            <w:r w:rsidRPr="00CB56EC">
              <w:rPr>
                <w:b/>
                <w:bCs/>
                <w:sz w:val="14"/>
                <w:szCs w:val="14"/>
                <w:lang w:eastAsia="tr-TR"/>
              </w:rPr>
              <w:t>III.</w:t>
            </w:r>
          </w:p>
        </w:tc>
        <w:tc>
          <w:tcPr>
            <w:tcW w:w="940" w:type="pct"/>
            <w:shd w:val="clear" w:color="auto" w:fill="auto"/>
            <w:noWrap/>
            <w:vAlign w:val="bottom"/>
            <w:hideMark/>
          </w:tcPr>
          <w:p w14:paraId="662F3C62" w14:textId="77777777" w:rsidR="008903C2" w:rsidRPr="00CB56EC" w:rsidRDefault="008903C2" w:rsidP="008903C2">
            <w:pPr>
              <w:rPr>
                <w:b/>
                <w:bCs/>
                <w:sz w:val="14"/>
                <w:szCs w:val="14"/>
                <w:lang w:eastAsia="tr-TR"/>
              </w:rPr>
            </w:pPr>
            <w:r w:rsidRPr="00CB56EC">
              <w:rPr>
                <w:b/>
                <w:bCs/>
                <w:sz w:val="14"/>
                <w:szCs w:val="14"/>
                <w:lang w:eastAsia="tr-TR"/>
              </w:rPr>
              <w:t>Yeni Bakiye (I+II)</w:t>
            </w:r>
          </w:p>
        </w:tc>
        <w:tc>
          <w:tcPr>
            <w:tcW w:w="278" w:type="pct"/>
            <w:shd w:val="clear" w:color="auto" w:fill="auto"/>
            <w:noWrap/>
            <w:vAlign w:val="bottom"/>
            <w:hideMark/>
          </w:tcPr>
          <w:p w14:paraId="3D2C640D" w14:textId="5DBF4722" w:rsidR="008903C2" w:rsidRPr="00CB56EC" w:rsidRDefault="008903C2" w:rsidP="008903C2">
            <w:pPr>
              <w:jc w:val="right"/>
              <w:rPr>
                <w:b/>
                <w:bCs/>
                <w:sz w:val="14"/>
                <w:szCs w:val="14"/>
                <w:lang w:eastAsia="tr-TR"/>
              </w:rPr>
            </w:pPr>
            <w:r w:rsidRPr="00D5711A">
              <w:rPr>
                <w:b/>
                <w:bCs/>
                <w:sz w:val="14"/>
                <w:szCs w:val="14"/>
                <w:lang w:eastAsia="tr-TR"/>
              </w:rPr>
              <w:t>1,500,000</w:t>
            </w:r>
          </w:p>
        </w:tc>
        <w:tc>
          <w:tcPr>
            <w:tcW w:w="278" w:type="pct"/>
            <w:shd w:val="clear" w:color="auto" w:fill="auto"/>
            <w:noWrap/>
            <w:vAlign w:val="bottom"/>
            <w:hideMark/>
          </w:tcPr>
          <w:p w14:paraId="6B072880" w14:textId="6A23E42C"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0CA9B847" w14:textId="48925E26"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660F4658" w14:textId="5C88679D"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730A93E7" w14:textId="145E444E"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77D9015F" w14:textId="658F459C" w:rsidR="008903C2" w:rsidRPr="00CB56EC" w:rsidRDefault="008903C2" w:rsidP="008903C2">
            <w:pPr>
              <w:jc w:val="right"/>
              <w:rPr>
                <w:b/>
                <w:bCs/>
                <w:sz w:val="14"/>
                <w:szCs w:val="14"/>
                <w:lang w:eastAsia="tr-TR"/>
              </w:rPr>
            </w:pPr>
            <w:r w:rsidRPr="00D5711A">
              <w:rPr>
                <w:b/>
                <w:bCs/>
                <w:sz w:val="14"/>
                <w:szCs w:val="14"/>
                <w:lang w:eastAsia="tr-TR"/>
              </w:rPr>
              <w:t>-</w:t>
            </w:r>
          </w:p>
        </w:tc>
        <w:tc>
          <w:tcPr>
            <w:tcW w:w="279" w:type="pct"/>
            <w:shd w:val="clear" w:color="auto" w:fill="auto"/>
            <w:noWrap/>
            <w:vAlign w:val="bottom"/>
            <w:hideMark/>
          </w:tcPr>
          <w:p w14:paraId="5B168E79" w14:textId="59560F9A"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0B64A6A1" w14:textId="2C300380"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2F592CD4" w14:textId="18041C36" w:rsidR="008903C2" w:rsidRPr="00CB56EC" w:rsidRDefault="008903C2" w:rsidP="008903C2">
            <w:pPr>
              <w:jc w:val="right"/>
              <w:rPr>
                <w:b/>
                <w:bCs/>
                <w:sz w:val="14"/>
                <w:szCs w:val="14"/>
                <w:lang w:eastAsia="tr-TR"/>
              </w:rPr>
            </w:pPr>
            <w:r w:rsidRPr="00D5711A">
              <w:rPr>
                <w:b/>
                <w:bCs/>
                <w:sz w:val="14"/>
                <w:szCs w:val="14"/>
                <w:lang w:eastAsia="tr-TR"/>
              </w:rPr>
              <w:t>(11)</w:t>
            </w:r>
          </w:p>
        </w:tc>
        <w:tc>
          <w:tcPr>
            <w:tcW w:w="278" w:type="pct"/>
            <w:shd w:val="clear" w:color="auto" w:fill="auto"/>
            <w:noWrap/>
            <w:vAlign w:val="bottom"/>
            <w:hideMark/>
          </w:tcPr>
          <w:p w14:paraId="0B199FA7" w14:textId="5132D38B"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710E8CF3" w14:textId="2ACA0B0D" w:rsidR="008903C2" w:rsidRPr="00CB56EC" w:rsidRDefault="008903C2" w:rsidP="008903C2">
            <w:pPr>
              <w:jc w:val="right"/>
              <w:rPr>
                <w:b/>
                <w:bCs/>
                <w:sz w:val="14"/>
                <w:szCs w:val="14"/>
                <w:lang w:eastAsia="tr-TR"/>
              </w:rPr>
            </w:pPr>
            <w:r w:rsidRPr="00D5711A">
              <w:rPr>
                <w:b/>
                <w:bCs/>
                <w:sz w:val="14"/>
                <w:szCs w:val="14"/>
                <w:lang w:eastAsia="tr-TR"/>
              </w:rPr>
              <w:t>29,076</w:t>
            </w:r>
          </w:p>
        </w:tc>
        <w:tc>
          <w:tcPr>
            <w:tcW w:w="278" w:type="pct"/>
            <w:shd w:val="clear" w:color="auto" w:fill="auto"/>
            <w:noWrap/>
            <w:vAlign w:val="bottom"/>
            <w:hideMark/>
          </w:tcPr>
          <w:p w14:paraId="56424AD3" w14:textId="19586751"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483D66EE" w14:textId="25FA11C4" w:rsidR="008903C2" w:rsidRPr="00CB56EC" w:rsidRDefault="008903C2" w:rsidP="008903C2">
            <w:pPr>
              <w:jc w:val="right"/>
              <w:rPr>
                <w:b/>
                <w:bCs/>
                <w:sz w:val="14"/>
                <w:szCs w:val="14"/>
                <w:lang w:eastAsia="tr-TR"/>
              </w:rPr>
            </w:pPr>
            <w:r w:rsidRPr="00D5711A">
              <w:rPr>
                <w:b/>
                <w:bCs/>
                <w:sz w:val="14"/>
                <w:szCs w:val="14"/>
                <w:lang w:eastAsia="tr-TR"/>
              </w:rPr>
              <w:t>62,175</w:t>
            </w:r>
          </w:p>
        </w:tc>
        <w:tc>
          <w:tcPr>
            <w:tcW w:w="276" w:type="pct"/>
            <w:shd w:val="clear" w:color="auto" w:fill="auto"/>
            <w:noWrap/>
            <w:vAlign w:val="bottom"/>
            <w:hideMark/>
          </w:tcPr>
          <w:p w14:paraId="76A28FF9" w14:textId="58A934BE" w:rsidR="008903C2" w:rsidRPr="00CB56EC" w:rsidRDefault="008903C2" w:rsidP="008903C2">
            <w:pPr>
              <w:jc w:val="right"/>
              <w:rPr>
                <w:b/>
                <w:bCs/>
                <w:sz w:val="14"/>
                <w:szCs w:val="14"/>
                <w:lang w:eastAsia="tr-TR"/>
              </w:rPr>
            </w:pPr>
            <w:r w:rsidRPr="00D5711A">
              <w:rPr>
                <w:b/>
                <w:bCs/>
                <w:sz w:val="14"/>
                <w:szCs w:val="14"/>
                <w:lang w:eastAsia="tr-TR"/>
              </w:rPr>
              <w:t>1,591,240</w:t>
            </w:r>
          </w:p>
        </w:tc>
      </w:tr>
      <w:tr w:rsidR="008903C2" w:rsidRPr="00CB56EC" w14:paraId="29D520D7" w14:textId="77777777" w:rsidTr="009C52B6">
        <w:trPr>
          <w:trHeight w:val="122"/>
        </w:trPr>
        <w:tc>
          <w:tcPr>
            <w:tcW w:w="169" w:type="pct"/>
            <w:tcBorders>
              <w:left w:val="single" w:sz="6" w:space="0" w:color="auto"/>
            </w:tcBorders>
            <w:shd w:val="clear" w:color="auto" w:fill="auto"/>
            <w:noWrap/>
            <w:hideMark/>
          </w:tcPr>
          <w:p w14:paraId="4F6871CB" w14:textId="77777777" w:rsidR="008903C2" w:rsidRPr="00CB56EC" w:rsidRDefault="008903C2" w:rsidP="008903C2">
            <w:pPr>
              <w:rPr>
                <w:b/>
                <w:bCs/>
                <w:sz w:val="14"/>
                <w:szCs w:val="14"/>
                <w:lang w:eastAsia="tr-TR"/>
              </w:rPr>
            </w:pPr>
            <w:r w:rsidRPr="00CB56EC">
              <w:rPr>
                <w:b/>
                <w:bCs/>
                <w:sz w:val="14"/>
                <w:szCs w:val="14"/>
                <w:lang w:eastAsia="tr-TR"/>
              </w:rPr>
              <w:t>IV.</w:t>
            </w:r>
          </w:p>
        </w:tc>
        <w:tc>
          <w:tcPr>
            <w:tcW w:w="940" w:type="pct"/>
            <w:shd w:val="clear" w:color="auto" w:fill="auto"/>
            <w:noWrap/>
            <w:vAlign w:val="bottom"/>
            <w:hideMark/>
          </w:tcPr>
          <w:p w14:paraId="74E268B0" w14:textId="77777777" w:rsidR="008903C2" w:rsidRPr="00CB56EC" w:rsidRDefault="008903C2" w:rsidP="008903C2">
            <w:pPr>
              <w:rPr>
                <w:b/>
                <w:sz w:val="14"/>
                <w:szCs w:val="14"/>
                <w:lang w:eastAsia="tr-TR"/>
              </w:rPr>
            </w:pPr>
            <w:r w:rsidRPr="00CB56EC">
              <w:rPr>
                <w:b/>
                <w:sz w:val="14"/>
                <w:szCs w:val="14"/>
                <w:lang w:eastAsia="tr-TR"/>
              </w:rPr>
              <w:t>Toplam Kapsamlı Gelir</w:t>
            </w:r>
          </w:p>
        </w:tc>
        <w:tc>
          <w:tcPr>
            <w:tcW w:w="278" w:type="pct"/>
            <w:shd w:val="clear" w:color="auto" w:fill="auto"/>
            <w:noWrap/>
            <w:vAlign w:val="bottom"/>
            <w:hideMark/>
          </w:tcPr>
          <w:p w14:paraId="2CD71004" w14:textId="701EC801"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518E2878" w14:textId="5CA55F51"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55B35437" w14:textId="621A7B30"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5BB2ACE7" w14:textId="4621CA5E"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709FFB79" w14:textId="2B13D49C"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447F3DD4" w14:textId="79DB5AAE" w:rsidR="008903C2" w:rsidRPr="00CB56EC" w:rsidRDefault="008903C2" w:rsidP="008903C2">
            <w:pPr>
              <w:jc w:val="right"/>
              <w:rPr>
                <w:b/>
                <w:bCs/>
                <w:sz w:val="14"/>
                <w:szCs w:val="14"/>
                <w:lang w:eastAsia="tr-TR"/>
              </w:rPr>
            </w:pPr>
            <w:r w:rsidRPr="00D5711A">
              <w:rPr>
                <w:b/>
                <w:bCs/>
                <w:sz w:val="14"/>
                <w:szCs w:val="14"/>
                <w:lang w:eastAsia="tr-TR"/>
              </w:rPr>
              <w:t>-</w:t>
            </w:r>
          </w:p>
        </w:tc>
        <w:tc>
          <w:tcPr>
            <w:tcW w:w="279" w:type="pct"/>
            <w:shd w:val="clear" w:color="auto" w:fill="auto"/>
            <w:noWrap/>
            <w:vAlign w:val="bottom"/>
            <w:hideMark/>
          </w:tcPr>
          <w:p w14:paraId="6073C501" w14:textId="0AC65A15"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5459B325" w14:textId="5642DBF6"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103A6EFB" w14:textId="5BB70BAE" w:rsidR="008903C2" w:rsidRPr="00CB56EC" w:rsidRDefault="008903C2" w:rsidP="008903C2">
            <w:pPr>
              <w:jc w:val="right"/>
              <w:rPr>
                <w:b/>
                <w:bCs/>
                <w:sz w:val="14"/>
                <w:szCs w:val="14"/>
                <w:lang w:eastAsia="tr-TR"/>
              </w:rPr>
            </w:pPr>
            <w:r>
              <w:rPr>
                <w:b/>
                <w:bCs/>
                <w:sz w:val="14"/>
                <w:szCs w:val="14"/>
                <w:lang w:eastAsia="tr-TR"/>
              </w:rPr>
              <w:t>537</w:t>
            </w:r>
          </w:p>
        </w:tc>
        <w:tc>
          <w:tcPr>
            <w:tcW w:w="278" w:type="pct"/>
            <w:shd w:val="clear" w:color="auto" w:fill="auto"/>
            <w:noWrap/>
            <w:vAlign w:val="bottom"/>
            <w:hideMark/>
          </w:tcPr>
          <w:p w14:paraId="2CC0532D" w14:textId="1A823D09"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69439D77" w14:textId="00762521"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61FCE04E" w14:textId="4183D49C"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3D35F6C3" w14:textId="467DE9B0" w:rsidR="008903C2" w:rsidRPr="00CB56EC" w:rsidRDefault="008903C2" w:rsidP="008903C2">
            <w:pPr>
              <w:jc w:val="right"/>
              <w:rPr>
                <w:b/>
                <w:bCs/>
                <w:sz w:val="14"/>
                <w:szCs w:val="14"/>
                <w:lang w:eastAsia="tr-TR"/>
              </w:rPr>
            </w:pPr>
            <w:r>
              <w:rPr>
                <w:b/>
                <w:bCs/>
                <w:sz w:val="14"/>
                <w:szCs w:val="14"/>
                <w:lang w:eastAsia="tr-TR"/>
              </w:rPr>
              <w:t>(39,160)</w:t>
            </w:r>
          </w:p>
        </w:tc>
        <w:tc>
          <w:tcPr>
            <w:tcW w:w="276" w:type="pct"/>
            <w:shd w:val="clear" w:color="auto" w:fill="auto"/>
            <w:noWrap/>
            <w:vAlign w:val="bottom"/>
            <w:hideMark/>
          </w:tcPr>
          <w:p w14:paraId="5A487C4B" w14:textId="6DA4E247" w:rsidR="008903C2" w:rsidRPr="00CB56EC" w:rsidRDefault="008903C2" w:rsidP="008903C2">
            <w:pPr>
              <w:jc w:val="right"/>
              <w:rPr>
                <w:b/>
                <w:bCs/>
                <w:sz w:val="14"/>
                <w:szCs w:val="14"/>
                <w:lang w:eastAsia="tr-TR"/>
              </w:rPr>
            </w:pPr>
            <w:r>
              <w:rPr>
                <w:b/>
                <w:bCs/>
                <w:sz w:val="14"/>
                <w:szCs w:val="14"/>
                <w:lang w:eastAsia="tr-TR"/>
              </w:rPr>
              <w:t>(38,623)</w:t>
            </w:r>
          </w:p>
        </w:tc>
      </w:tr>
      <w:tr w:rsidR="008903C2" w:rsidRPr="00CB56EC" w14:paraId="097F3425" w14:textId="77777777" w:rsidTr="009C52B6">
        <w:trPr>
          <w:trHeight w:val="122"/>
        </w:trPr>
        <w:tc>
          <w:tcPr>
            <w:tcW w:w="169" w:type="pct"/>
            <w:tcBorders>
              <w:left w:val="single" w:sz="6" w:space="0" w:color="auto"/>
            </w:tcBorders>
            <w:shd w:val="clear" w:color="auto" w:fill="auto"/>
            <w:noWrap/>
            <w:hideMark/>
          </w:tcPr>
          <w:p w14:paraId="7059988B" w14:textId="77777777" w:rsidR="008903C2" w:rsidRPr="00CB56EC" w:rsidRDefault="008903C2" w:rsidP="008903C2">
            <w:pPr>
              <w:rPr>
                <w:b/>
                <w:bCs/>
                <w:sz w:val="14"/>
                <w:szCs w:val="14"/>
                <w:lang w:eastAsia="tr-TR"/>
              </w:rPr>
            </w:pPr>
            <w:r w:rsidRPr="00CB56EC">
              <w:rPr>
                <w:b/>
                <w:bCs/>
                <w:sz w:val="14"/>
                <w:szCs w:val="14"/>
                <w:lang w:eastAsia="tr-TR"/>
              </w:rPr>
              <w:t>V.</w:t>
            </w:r>
          </w:p>
        </w:tc>
        <w:tc>
          <w:tcPr>
            <w:tcW w:w="940" w:type="pct"/>
            <w:shd w:val="clear" w:color="auto" w:fill="auto"/>
            <w:noWrap/>
            <w:vAlign w:val="bottom"/>
            <w:hideMark/>
          </w:tcPr>
          <w:p w14:paraId="383DEE6E" w14:textId="77777777" w:rsidR="008903C2" w:rsidRPr="00CB56EC" w:rsidRDefault="008903C2" w:rsidP="008903C2">
            <w:pPr>
              <w:rPr>
                <w:b/>
                <w:sz w:val="14"/>
                <w:szCs w:val="14"/>
                <w:lang w:eastAsia="tr-TR"/>
              </w:rPr>
            </w:pPr>
            <w:r w:rsidRPr="00CB56EC">
              <w:rPr>
                <w:b/>
                <w:sz w:val="14"/>
                <w:szCs w:val="14"/>
                <w:lang w:eastAsia="tr-TR"/>
              </w:rPr>
              <w:t>Nakden Gerçekleştirilen Sermaye Artırımı</w:t>
            </w:r>
          </w:p>
        </w:tc>
        <w:tc>
          <w:tcPr>
            <w:tcW w:w="278" w:type="pct"/>
            <w:shd w:val="clear" w:color="auto" w:fill="auto"/>
            <w:noWrap/>
            <w:vAlign w:val="bottom"/>
            <w:hideMark/>
          </w:tcPr>
          <w:p w14:paraId="3AF0B506" w14:textId="5F992771"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3F5D7076" w14:textId="1B259EB8"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7EB02B11" w14:textId="6B61B68E"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477120F7" w14:textId="45DADA9F"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5A0A6BE3" w14:textId="7ADD8943"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5CD9BA3B" w14:textId="185A388B" w:rsidR="008903C2" w:rsidRPr="00CB56EC" w:rsidRDefault="008903C2" w:rsidP="008903C2">
            <w:pPr>
              <w:jc w:val="right"/>
              <w:rPr>
                <w:b/>
                <w:bCs/>
                <w:sz w:val="14"/>
                <w:szCs w:val="14"/>
                <w:lang w:eastAsia="tr-TR"/>
              </w:rPr>
            </w:pPr>
            <w:r w:rsidRPr="00D5711A">
              <w:rPr>
                <w:b/>
                <w:bCs/>
                <w:sz w:val="14"/>
                <w:szCs w:val="14"/>
                <w:lang w:eastAsia="tr-TR"/>
              </w:rPr>
              <w:t>-</w:t>
            </w:r>
          </w:p>
        </w:tc>
        <w:tc>
          <w:tcPr>
            <w:tcW w:w="279" w:type="pct"/>
            <w:shd w:val="clear" w:color="auto" w:fill="auto"/>
            <w:noWrap/>
            <w:vAlign w:val="bottom"/>
            <w:hideMark/>
          </w:tcPr>
          <w:p w14:paraId="27CA5050" w14:textId="738C7A22"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1777CF9A" w14:textId="14D0C4DA"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6A6405CF" w14:textId="6C531539"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1A3FBF40" w14:textId="2EE5CD50"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1A98C70E" w14:textId="0EA69AC7"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72191E87" w14:textId="304BAD32"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48B514F5" w14:textId="527CB25B" w:rsidR="008903C2" w:rsidRPr="00CB56EC" w:rsidRDefault="008903C2" w:rsidP="008903C2">
            <w:pPr>
              <w:jc w:val="right"/>
              <w:rPr>
                <w:b/>
                <w:bCs/>
                <w:sz w:val="14"/>
                <w:szCs w:val="14"/>
                <w:lang w:eastAsia="tr-TR"/>
              </w:rPr>
            </w:pPr>
            <w:r w:rsidRPr="00D5711A">
              <w:rPr>
                <w:b/>
                <w:bCs/>
                <w:sz w:val="14"/>
                <w:szCs w:val="14"/>
                <w:lang w:eastAsia="tr-TR"/>
              </w:rPr>
              <w:t>-</w:t>
            </w:r>
          </w:p>
        </w:tc>
        <w:tc>
          <w:tcPr>
            <w:tcW w:w="276" w:type="pct"/>
            <w:shd w:val="clear" w:color="auto" w:fill="auto"/>
            <w:noWrap/>
            <w:vAlign w:val="bottom"/>
            <w:hideMark/>
          </w:tcPr>
          <w:p w14:paraId="65F1D4D7" w14:textId="03D5B3BD" w:rsidR="008903C2" w:rsidRPr="00CB56EC" w:rsidRDefault="008903C2" w:rsidP="008903C2">
            <w:pPr>
              <w:jc w:val="right"/>
              <w:rPr>
                <w:b/>
                <w:bCs/>
                <w:sz w:val="14"/>
                <w:szCs w:val="14"/>
                <w:lang w:eastAsia="tr-TR"/>
              </w:rPr>
            </w:pPr>
            <w:r w:rsidRPr="00D5711A">
              <w:rPr>
                <w:b/>
                <w:bCs/>
                <w:sz w:val="14"/>
                <w:szCs w:val="14"/>
                <w:lang w:eastAsia="tr-TR"/>
              </w:rPr>
              <w:t>-</w:t>
            </w:r>
          </w:p>
        </w:tc>
      </w:tr>
      <w:tr w:rsidR="008903C2" w:rsidRPr="00CB56EC" w14:paraId="2AA744E7" w14:textId="77777777" w:rsidTr="009C52B6">
        <w:trPr>
          <w:trHeight w:val="122"/>
        </w:trPr>
        <w:tc>
          <w:tcPr>
            <w:tcW w:w="169" w:type="pct"/>
            <w:tcBorders>
              <w:left w:val="single" w:sz="6" w:space="0" w:color="auto"/>
            </w:tcBorders>
            <w:shd w:val="clear" w:color="auto" w:fill="auto"/>
            <w:noWrap/>
            <w:hideMark/>
          </w:tcPr>
          <w:p w14:paraId="70002277" w14:textId="77777777" w:rsidR="008903C2" w:rsidRPr="00CB56EC" w:rsidRDefault="008903C2" w:rsidP="008903C2">
            <w:pPr>
              <w:rPr>
                <w:b/>
                <w:bCs/>
                <w:sz w:val="14"/>
                <w:szCs w:val="14"/>
                <w:lang w:eastAsia="tr-TR"/>
              </w:rPr>
            </w:pPr>
            <w:r w:rsidRPr="00CB56EC">
              <w:rPr>
                <w:b/>
                <w:bCs/>
                <w:sz w:val="14"/>
                <w:szCs w:val="14"/>
                <w:lang w:eastAsia="tr-TR"/>
              </w:rPr>
              <w:t>VI.</w:t>
            </w:r>
          </w:p>
        </w:tc>
        <w:tc>
          <w:tcPr>
            <w:tcW w:w="940" w:type="pct"/>
            <w:shd w:val="clear" w:color="auto" w:fill="auto"/>
            <w:noWrap/>
            <w:vAlign w:val="bottom"/>
            <w:hideMark/>
          </w:tcPr>
          <w:p w14:paraId="503723D1" w14:textId="77777777" w:rsidR="008903C2" w:rsidRPr="00CB56EC" w:rsidRDefault="008903C2" w:rsidP="008903C2">
            <w:pPr>
              <w:rPr>
                <w:b/>
                <w:sz w:val="14"/>
                <w:szCs w:val="14"/>
                <w:lang w:eastAsia="tr-TR"/>
              </w:rPr>
            </w:pPr>
            <w:r w:rsidRPr="00CB56EC">
              <w:rPr>
                <w:b/>
                <w:sz w:val="14"/>
                <w:szCs w:val="14"/>
                <w:lang w:eastAsia="tr-TR"/>
              </w:rPr>
              <w:t>İç Kaynaklardan Gerçekleştirilen Sermaye Artırımı</w:t>
            </w:r>
          </w:p>
        </w:tc>
        <w:tc>
          <w:tcPr>
            <w:tcW w:w="278" w:type="pct"/>
            <w:shd w:val="clear" w:color="auto" w:fill="auto"/>
            <w:noWrap/>
            <w:vAlign w:val="bottom"/>
            <w:hideMark/>
          </w:tcPr>
          <w:p w14:paraId="6E65FB0A" w14:textId="654F2391"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595CA0F9" w14:textId="2E84EE69"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5198517D" w14:textId="6BEA9532"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5B7B0ADD" w14:textId="0EE173F8"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1A5CB40D" w14:textId="534B4BF1"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7174228C" w14:textId="30A23C4C" w:rsidR="008903C2" w:rsidRPr="00CB56EC" w:rsidRDefault="008903C2" w:rsidP="008903C2">
            <w:pPr>
              <w:jc w:val="right"/>
              <w:rPr>
                <w:b/>
                <w:bCs/>
                <w:sz w:val="14"/>
                <w:szCs w:val="14"/>
                <w:lang w:eastAsia="tr-TR"/>
              </w:rPr>
            </w:pPr>
            <w:r w:rsidRPr="00D5711A">
              <w:rPr>
                <w:b/>
                <w:bCs/>
                <w:sz w:val="14"/>
                <w:szCs w:val="14"/>
                <w:lang w:eastAsia="tr-TR"/>
              </w:rPr>
              <w:t>-</w:t>
            </w:r>
          </w:p>
        </w:tc>
        <w:tc>
          <w:tcPr>
            <w:tcW w:w="279" w:type="pct"/>
            <w:shd w:val="clear" w:color="auto" w:fill="auto"/>
            <w:noWrap/>
            <w:vAlign w:val="bottom"/>
            <w:hideMark/>
          </w:tcPr>
          <w:p w14:paraId="0F5E4E2C" w14:textId="42E9F201"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2FE9A475" w14:textId="2D4BD15F"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3156F85E" w14:textId="7237634C"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7082FC25" w14:textId="7C1A9FAC"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6C101B03" w14:textId="74E7BFB7"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40E940CB" w14:textId="5BB0E013"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4F678B94" w14:textId="7BD8A308" w:rsidR="008903C2" w:rsidRPr="00CB56EC" w:rsidRDefault="008903C2" w:rsidP="008903C2">
            <w:pPr>
              <w:jc w:val="right"/>
              <w:rPr>
                <w:b/>
                <w:bCs/>
                <w:sz w:val="14"/>
                <w:szCs w:val="14"/>
                <w:lang w:eastAsia="tr-TR"/>
              </w:rPr>
            </w:pPr>
            <w:r w:rsidRPr="00D5711A">
              <w:rPr>
                <w:b/>
                <w:bCs/>
                <w:sz w:val="14"/>
                <w:szCs w:val="14"/>
                <w:lang w:eastAsia="tr-TR"/>
              </w:rPr>
              <w:t>-</w:t>
            </w:r>
          </w:p>
        </w:tc>
        <w:tc>
          <w:tcPr>
            <w:tcW w:w="276" w:type="pct"/>
            <w:shd w:val="clear" w:color="auto" w:fill="auto"/>
            <w:noWrap/>
            <w:vAlign w:val="bottom"/>
            <w:hideMark/>
          </w:tcPr>
          <w:p w14:paraId="526292D1" w14:textId="53B9573F" w:rsidR="008903C2" w:rsidRPr="00CB56EC" w:rsidRDefault="008903C2" w:rsidP="008903C2">
            <w:pPr>
              <w:jc w:val="right"/>
              <w:rPr>
                <w:b/>
                <w:bCs/>
                <w:sz w:val="14"/>
                <w:szCs w:val="14"/>
                <w:lang w:eastAsia="tr-TR"/>
              </w:rPr>
            </w:pPr>
            <w:r w:rsidRPr="00D5711A">
              <w:rPr>
                <w:b/>
                <w:bCs/>
                <w:sz w:val="14"/>
                <w:szCs w:val="14"/>
                <w:lang w:eastAsia="tr-TR"/>
              </w:rPr>
              <w:t>-</w:t>
            </w:r>
          </w:p>
        </w:tc>
      </w:tr>
      <w:tr w:rsidR="008903C2" w:rsidRPr="00CB56EC" w14:paraId="3F8D7A73" w14:textId="77777777" w:rsidTr="009C52B6">
        <w:trPr>
          <w:trHeight w:val="122"/>
        </w:trPr>
        <w:tc>
          <w:tcPr>
            <w:tcW w:w="169" w:type="pct"/>
            <w:tcBorders>
              <w:left w:val="single" w:sz="6" w:space="0" w:color="auto"/>
            </w:tcBorders>
            <w:shd w:val="clear" w:color="auto" w:fill="auto"/>
            <w:noWrap/>
            <w:hideMark/>
          </w:tcPr>
          <w:p w14:paraId="6E0B17C0" w14:textId="77777777" w:rsidR="008903C2" w:rsidRPr="00CB56EC" w:rsidRDefault="008903C2" w:rsidP="008903C2">
            <w:pPr>
              <w:rPr>
                <w:b/>
                <w:bCs/>
                <w:sz w:val="14"/>
                <w:szCs w:val="14"/>
                <w:lang w:eastAsia="tr-TR"/>
              </w:rPr>
            </w:pPr>
            <w:r w:rsidRPr="00CB56EC">
              <w:rPr>
                <w:b/>
                <w:bCs/>
                <w:sz w:val="14"/>
                <w:szCs w:val="14"/>
                <w:lang w:eastAsia="tr-TR"/>
              </w:rPr>
              <w:t>VII.</w:t>
            </w:r>
          </w:p>
        </w:tc>
        <w:tc>
          <w:tcPr>
            <w:tcW w:w="940" w:type="pct"/>
            <w:shd w:val="clear" w:color="auto" w:fill="auto"/>
            <w:noWrap/>
            <w:vAlign w:val="bottom"/>
            <w:hideMark/>
          </w:tcPr>
          <w:p w14:paraId="3A9B05AE" w14:textId="77777777" w:rsidR="008903C2" w:rsidRPr="00CB56EC" w:rsidRDefault="008903C2" w:rsidP="008903C2">
            <w:pPr>
              <w:rPr>
                <w:b/>
                <w:sz w:val="14"/>
                <w:szCs w:val="14"/>
                <w:lang w:eastAsia="tr-TR"/>
              </w:rPr>
            </w:pPr>
            <w:r w:rsidRPr="00CB56EC">
              <w:rPr>
                <w:b/>
                <w:sz w:val="14"/>
                <w:szCs w:val="14"/>
                <w:lang w:eastAsia="tr-TR"/>
              </w:rPr>
              <w:t>Ödenmiş Sermaye Enflasyon Düzeltme Farkı</w:t>
            </w:r>
          </w:p>
        </w:tc>
        <w:tc>
          <w:tcPr>
            <w:tcW w:w="278" w:type="pct"/>
            <w:shd w:val="clear" w:color="auto" w:fill="auto"/>
            <w:noWrap/>
            <w:vAlign w:val="bottom"/>
            <w:hideMark/>
          </w:tcPr>
          <w:p w14:paraId="6835B176" w14:textId="3F3C9CDE"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6EE5E01E" w14:textId="1CC392D6"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03D3E074" w14:textId="0686C22A"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725677DD" w14:textId="1F7DA271"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7A413C30" w14:textId="379BA5C3"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33AEF4A6" w14:textId="63329220" w:rsidR="008903C2" w:rsidRPr="00CB56EC" w:rsidRDefault="008903C2" w:rsidP="008903C2">
            <w:pPr>
              <w:jc w:val="right"/>
              <w:rPr>
                <w:b/>
                <w:bCs/>
                <w:sz w:val="14"/>
                <w:szCs w:val="14"/>
                <w:lang w:eastAsia="tr-TR"/>
              </w:rPr>
            </w:pPr>
            <w:r w:rsidRPr="00D5711A">
              <w:rPr>
                <w:b/>
                <w:bCs/>
                <w:sz w:val="14"/>
                <w:szCs w:val="14"/>
                <w:lang w:eastAsia="tr-TR"/>
              </w:rPr>
              <w:t>-</w:t>
            </w:r>
          </w:p>
        </w:tc>
        <w:tc>
          <w:tcPr>
            <w:tcW w:w="279" w:type="pct"/>
            <w:shd w:val="clear" w:color="auto" w:fill="auto"/>
            <w:noWrap/>
            <w:vAlign w:val="bottom"/>
            <w:hideMark/>
          </w:tcPr>
          <w:p w14:paraId="59EC5DD8" w14:textId="38305B20"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5BD903A1" w14:textId="41D9312F"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2F6D215D" w14:textId="7FB9FDE7"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08A5B984" w14:textId="67830EF0"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58CAB06D" w14:textId="394A2CD2"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72DF3DA1" w14:textId="1F0A856E"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794C493D" w14:textId="2C8BE7AA" w:rsidR="008903C2" w:rsidRPr="00CB56EC" w:rsidRDefault="008903C2" w:rsidP="008903C2">
            <w:pPr>
              <w:jc w:val="right"/>
              <w:rPr>
                <w:b/>
                <w:bCs/>
                <w:sz w:val="14"/>
                <w:szCs w:val="14"/>
                <w:lang w:eastAsia="tr-TR"/>
              </w:rPr>
            </w:pPr>
            <w:r w:rsidRPr="00D5711A">
              <w:rPr>
                <w:b/>
                <w:bCs/>
                <w:sz w:val="14"/>
                <w:szCs w:val="14"/>
                <w:lang w:eastAsia="tr-TR"/>
              </w:rPr>
              <w:t>-</w:t>
            </w:r>
          </w:p>
        </w:tc>
        <w:tc>
          <w:tcPr>
            <w:tcW w:w="276" w:type="pct"/>
            <w:shd w:val="clear" w:color="auto" w:fill="auto"/>
            <w:noWrap/>
            <w:vAlign w:val="bottom"/>
            <w:hideMark/>
          </w:tcPr>
          <w:p w14:paraId="7EA29DD2" w14:textId="4418CD03" w:rsidR="008903C2" w:rsidRPr="00CB56EC" w:rsidRDefault="008903C2" w:rsidP="008903C2">
            <w:pPr>
              <w:jc w:val="right"/>
              <w:rPr>
                <w:b/>
                <w:bCs/>
                <w:sz w:val="14"/>
                <w:szCs w:val="14"/>
                <w:lang w:eastAsia="tr-TR"/>
              </w:rPr>
            </w:pPr>
            <w:r w:rsidRPr="00D5711A">
              <w:rPr>
                <w:b/>
                <w:bCs/>
                <w:sz w:val="14"/>
                <w:szCs w:val="14"/>
                <w:lang w:eastAsia="tr-TR"/>
              </w:rPr>
              <w:t>-</w:t>
            </w:r>
          </w:p>
        </w:tc>
      </w:tr>
      <w:tr w:rsidR="008903C2" w:rsidRPr="00CB56EC" w14:paraId="41F36BE4" w14:textId="77777777" w:rsidTr="009C52B6">
        <w:trPr>
          <w:trHeight w:val="122"/>
        </w:trPr>
        <w:tc>
          <w:tcPr>
            <w:tcW w:w="169" w:type="pct"/>
            <w:tcBorders>
              <w:left w:val="single" w:sz="6" w:space="0" w:color="auto"/>
            </w:tcBorders>
            <w:shd w:val="clear" w:color="auto" w:fill="auto"/>
            <w:noWrap/>
            <w:hideMark/>
          </w:tcPr>
          <w:p w14:paraId="319F5CAE" w14:textId="77777777" w:rsidR="008903C2" w:rsidRPr="00CB56EC" w:rsidRDefault="008903C2" w:rsidP="008903C2">
            <w:pPr>
              <w:rPr>
                <w:b/>
                <w:bCs/>
                <w:sz w:val="14"/>
                <w:szCs w:val="14"/>
                <w:lang w:eastAsia="tr-TR"/>
              </w:rPr>
            </w:pPr>
            <w:r w:rsidRPr="00CB56EC">
              <w:rPr>
                <w:b/>
                <w:bCs/>
                <w:sz w:val="14"/>
                <w:szCs w:val="14"/>
                <w:lang w:eastAsia="tr-TR"/>
              </w:rPr>
              <w:t>VIII.</w:t>
            </w:r>
          </w:p>
        </w:tc>
        <w:tc>
          <w:tcPr>
            <w:tcW w:w="940" w:type="pct"/>
            <w:shd w:val="clear" w:color="auto" w:fill="auto"/>
            <w:noWrap/>
            <w:vAlign w:val="bottom"/>
            <w:hideMark/>
          </w:tcPr>
          <w:p w14:paraId="49B33CF4" w14:textId="77777777" w:rsidR="008903C2" w:rsidRPr="00CB56EC" w:rsidRDefault="008903C2" w:rsidP="008903C2">
            <w:pPr>
              <w:rPr>
                <w:b/>
                <w:sz w:val="14"/>
                <w:szCs w:val="14"/>
                <w:lang w:eastAsia="tr-TR"/>
              </w:rPr>
            </w:pPr>
            <w:r w:rsidRPr="00CB56EC">
              <w:rPr>
                <w:b/>
                <w:sz w:val="14"/>
                <w:szCs w:val="14"/>
                <w:lang w:eastAsia="tr-TR"/>
              </w:rPr>
              <w:t xml:space="preserve">Hisse Senedine Dönüştürülebilir Tahviller </w:t>
            </w:r>
          </w:p>
        </w:tc>
        <w:tc>
          <w:tcPr>
            <w:tcW w:w="278" w:type="pct"/>
            <w:shd w:val="clear" w:color="auto" w:fill="auto"/>
            <w:noWrap/>
            <w:vAlign w:val="bottom"/>
            <w:hideMark/>
          </w:tcPr>
          <w:p w14:paraId="7C3629E3" w14:textId="249D306D"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44F1F415" w14:textId="609B9643"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112DA4F8" w14:textId="7B98FF91"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1F1E81AE" w14:textId="5EEDD0EE"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7061C3E7" w14:textId="7FA90551"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71A570FF" w14:textId="6B3B148D" w:rsidR="008903C2" w:rsidRPr="00CB56EC" w:rsidRDefault="008903C2" w:rsidP="008903C2">
            <w:pPr>
              <w:jc w:val="right"/>
              <w:rPr>
                <w:b/>
                <w:bCs/>
                <w:sz w:val="14"/>
                <w:szCs w:val="14"/>
                <w:lang w:eastAsia="tr-TR"/>
              </w:rPr>
            </w:pPr>
            <w:r w:rsidRPr="00D5711A">
              <w:rPr>
                <w:b/>
                <w:bCs/>
                <w:sz w:val="14"/>
                <w:szCs w:val="14"/>
                <w:lang w:eastAsia="tr-TR"/>
              </w:rPr>
              <w:t>-</w:t>
            </w:r>
          </w:p>
        </w:tc>
        <w:tc>
          <w:tcPr>
            <w:tcW w:w="279" w:type="pct"/>
            <w:shd w:val="clear" w:color="auto" w:fill="auto"/>
            <w:noWrap/>
            <w:vAlign w:val="bottom"/>
            <w:hideMark/>
          </w:tcPr>
          <w:p w14:paraId="72ECDF0B" w14:textId="3E262B3F"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0435A54E" w14:textId="4D7912D3"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19136200" w14:textId="36E0DF6C"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17A36A7A" w14:textId="3FAE2BE0"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733880F1" w14:textId="0B975788"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59B78759" w14:textId="1EE2AFA3"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70D04D73" w14:textId="27169907" w:rsidR="008903C2" w:rsidRPr="00CB56EC" w:rsidRDefault="008903C2" w:rsidP="008903C2">
            <w:pPr>
              <w:jc w:val="right"/>
              <w:rPr>
                <w:b/>
                <w:bCs/>
                <w:sz w:val="14"/>
                <w:szCs w:val="14"/>
                <w:lang w:eastAsia="tr-TR"/>
              </w:rPr>
            </w:pPr>
            <w:r w:rsidRPr="00D5711A">
              <w:rPr>
                <w:b/>
                <w:bCs/>
                <w:sz w:val="14"/>
                <w:szCs w:val="14"/>
                <w:lang w:eastAsia="tr-TR"/>
              </w:rPr>
              <w:t>-</w:t>
            </w:r>
          </w:p>
        </w:tc>
        <w:tc>
          <w:tcPr>
            <w:tcW w:w="276" w:type="pct"/>
            <w:shd w:val="clear" w:color="auto" w:fill="auto"/>
            <w:noWrap/>
            <w:vAlign w:val="bottom"/>
            <w:hideMark/>
          </w:tcPr>
          <w:p w14:paraId="0238391B" w14:textId="00846F63" w:rsidR="008903C2" w:rsidRPr="00CB56EC" w:rsidRDefault="008903C2" w:rsidP="008903C2">
            <w:pPr>
              <w:jc w:val="right"/>
              <w:rPr>
                <w:b/>
                <w:bCs/>
                <w:sz w:val="14"/>
                <w:szCs w:val="14"/>
                <w:lang w:eastAsia="tr-TR"/>
              </w:rPr>
            </w:pPr>
            <w:r w:rsidRPr="00D5711A">
              <w:rPr>
                <w:b/>
                <w:bCs/>
                <w:sz w:val="14"/>
                <w:szCs w:val="14"/>
                <w:lang w:eastAsia="tr-TR"/>
              </w:rPr>
              <w:t>-</w:t>
            </w:r>
          </w:p>
        </w:tc>
      </w:tr>
      <w:tr w:rsidR="008903C2" w:rsidRPr="00CB56EC" w14:paraId="37E6205A" w14:textId="77777777" w:rsidTr="009C52B6">
        <w:trPr>
          <w:trHeight w:val="122"/>
        </w:trPr>
        <w:tc>
          <w:tcPr>
            <w:tcW w:w="169" w:type="pct"/>
            <w:tcBorders>
              <w:left w:val="single" w:sz="6" w:space="0" w:color="auto"/>
            </w:tcBorders>
            <w:shd w:val="clear" w:color="auto" w:fill="auto"/>
            <w:noWrap/>
            <w:hideMark/>
          </w:tcPr>
          <w:p w14:paraId="327EF4AE" w14:textId="77777777" w:rsidR="008903C2" w:rsidRPr="00CB56EC" w:rsidRDefault="008903C2" w:rsidP="008903C2">
            <w:pPr>
              <w:rPr>
                <w:b/>
                <w:bCs/>
                <w:sz w:val="14"/>
                <w:szCs w:val="14"/>
                <w:lang w:eastAsia="tr-TR"/>
              </w:rPr>
            </w:pPr>
            <w:r w:rsidRPr="00CB56EC">
              <w:rPr>
                <w:b/>
                <w:bCs/>
                <w:sz w:val="14"/>
                <w:szCs w:val="14"/>
                <w:lang w:eastAsia="tr-TR"/>
              </w:rPr>
              <w:t>IX.</w:t>
            </w:r>
          </w:p>
        </w:tc>
        <w:tc>
          <w:tcPr>
            <w:tcW w:w="940" w:type="pct"/>
            <w:shd w:val="clear" w:color="auto" w:fill="auto"/>
            <w:noWrap/>
            <w:vAlign w:val="bottom"/>
            <w:hideMark/>
          </w:tcPr>
          <w:p w14:paraId="4B7D8270" w14:textId="77777777" w:rsidR="008903C2" w:rsidRPr="00CB56EC" w:rsidRDefault="008903C2" w:rsidP="008903C2">
            <w:pPr>
              <w:rPr>
                <w:b/>
                <w:sz w:val="14"/>
                <w:szCs w:val="14"/>
                <w:lang w:eastAsia="tr-TR"/>
              </w:rPr>
            </w:pPr>
            <w:r w:rsidRPr="00CB56EC">
              <w:rPr>
                <w:b/>
                <w:sz w:val="14"/>
                <w:szCs w:val="14"/>
                <w:lang w:eastAsia="tr-TR"/>
              </w:rPr>
              <w:t>Sermaye Benzeri Borçlanma Araçları</w:t>
            </w:r>
          </w:p>
        </w:tc>
        <w:tc>
          <w:tcPr>
            <w:tcW w:w="278" w:type="pct"/>
            <w:shd w:val="clear" w:color="auto" w:fill="auto"/>
            <w:noWrap/>
            <w:vAlign w:val="bottom"/>
            <w:hideMark/>
          </w:tcPr>
          <w:p w14:paraId="2901EA9D" w14:textId="0BBE5192"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49926067" w14:textId="40564879"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0F892151" w14:textId="7C812731"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1ACFE85C" w14:textId="2C6E3B32"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3511D349" w14:textId="3D7752BD"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07E36466" w14:textId="1F630C54" w:rsidR="008903C2" w:rsidRPr="00CB56EC" w:rsidRDefault="008903C2" w:rsidP="008903C2">
            <w:pPr>
              <w:jc w:val="right"/>
              <w:rPr>
                <w:b/>
                <w:bCs/>
                <w:sz w:val="14"/>
                <w:szCs w:val="14"/>
                <w:lang w:eastAsia="tr-TR"/>
              </w:rPr>
            </w:pPr>
            <w:r w:rsidRPr="00D5711A">
              <w:rPr>
                <w:b/>
                <w:bCs/>
                <w:sz w:val="14"/>
                <w:szCs w:val="14"/>
                <w:lang w:eastAsia="tr-TR"/>
              </w:rPr>
              <w:t>-</w:t>
            </w:r>
          </w:p>
        </w:tc>
        <w:tc>
          <w:tcPr>
            <w:tcW w:w="279" w:type="pct"/>
            <w:shd w:val="clear" w:color="auto" w:fill="auto"/>
            <w:noWrap/>
            <w:vAlign w:val="bottom"/>
            <w:hideMark/>
          </w:tcPr>
          <w:p w14:paraId="398F5E78" w14:textId="6DCA4814"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4C27EB06" w14:textId="128F3AAC"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32701F52" w14:textId="4500872F"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126E53F9" w14:textId="3108C227"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2D98405D" w14:textId="6B0809C9"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44E9FF82" w14:textId="0DFD5FAA"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5FFC0241" w14:textId="0E3EE4C6" w:rsidR="008903C2" w:rsidRPr="00CB56EC" w:rsidRDefault="008903C2" w:rsidP="008903C2">
            <w:pPr>
              <w:jc w:val="right"/>
              <w:rPr>
                <w:b/>
                <w:bCs/>
                <w:sz w:val="14"/>
                <w:szCs w:val="14"/>
                <w:lang w:eastAsia="tr-TR"/>
              </w:rPr>
            </w:pPr>
            <w:r w:rsidRPr="00D5711A">
              <w:rPr>
                <w:b/>
                <w:bCs/>
                <w:sz w:val="14"/>
                <w:szCs w:val="14"/>
                <w:lang w:eastAsia="tr-TR"/>
              </w:rPr>
              <w:t>-</w:t>
            </w:r>
          </w:p>
        </w:tc>
        <w:tc>
          <w:tcPr>
            <w:tcW w:w="276" w:type="pct"/>
            <w:shd w:val="clear" w:color="auto" w:fill="auto"/>
            <w:noWrap/>
            <w:vAlign w:val="bottom"/>
            <w:hideMark/>
          </w:tcPr>
          <w:p w14:paraId="61EF6442" w14:textId="7F91B474" w:rsidR="008903C2" w:rsidRPr="00CB56EC" w:rsidRDefault="008903C2" w:rsidP="008903C2">
            <w:pPr>
              <w:jc w:val="right"/>
              <w:rPr>
                <w:b/>
                <w:bCs/>
                <w:sz w:val="14"/>
                <w:szCs w:val="14"/>
                <w:lang w:eastAsia="tr-TR"/>
              </w:rPr>
            </w:pPr>
            <w:r w:rsidRPr="00D5711A">
              <w:rPr>
                <w:b/>
                <w:bCs/>
                <w:sz w:val="14"/>
                <w:szCs w:val="14"/>
                <w:lang w:eastAsia="tr-TR"/>
              </w:rPr>
              <w:t>-</w:t>
            </w:r>
          </w:p>
        </w:tc>
      </w:tr>
      <w:tr w:rsidR="008903C2" w:rsidRPr="00CB56EC" w14:paraId="7C9FB66D" w14:textId="77777777" w:rsidTr="009C52B6">
        <w:trPr>
          <w:trHeight w:val="122"/>
        </w:trPr>
        <w:tc>
          <w:tcPr>
            <w:tcW w:w="169" w:type="pct"/>
            <w:tcBorders>
              <w:left w:val="single" w:sz="6" w:space="0" w:color="auto"/>
            </w:tcBorders>
            <w:shd w:val="clear" w:color="auto" w:fill="auto"/>
            <w:noWrap/>
            <w:hideMark/>
          </w:tcPr>
          <w:p w14:paraId="1273F783" w14:textId="77777777" w:rsidR="008903C2" w:rsidRPr="00CB56EC" w:rsidRDefault="008903C2" w:rsidP="008903C2">
            <w:pPr>
              <w:rPr>
                <w:b/>
                <w:bCs/>
                <w:sz w:val="14"/>
                <w:szCs w:val="14"/>
                <w:lang w:eastAsia="tr-TR"/>
              </w:rPr>
            </w:pPr>
            <w:r w:rsidRPr="00CB56EC">
              <w:rPr>
                <w:b/>
                <w:bCs/>
                <w:sz w:val="14"/>
                <w:szCs w:val="14"/>
                <w:lang w:eastAsia="tr-TR"/>
              </w:rPr>
              <w:t>X.</w:t>
            </w:r>
          </w:p>
        </w:tc>
        <w:tc>
          <w:tcPr>
            <w:tcW w:w="940" w:type="pct"/>
            <w:shd w:val="clear" w:color="auto" w:fill="auto"/>
            <w:noWrap/>
            <w:vAlign w:val="bottom"/>
            <w:hideMark/>
          </w:tcPr>
          <w:p w14:paraId="05EB15C4" w14:textId="77777777" w:rsidR="008903C2" w:rsidRPr="00CB56EC" w:rsidRDefault="008903C2" w:rsidP="008903C2">
            <w:pPr>
              <w:rPr>
                <w:b/>
                <w:sz w:val="14"/>
                <w:szCs w:val="14"/>
                <w:lang w:eastAsia="tr-TR"/>
              </w:rPr>
            </w:pPr>
            <w:r w:rsidRPr="00CB56EC">
              <w:rPr>
                <w:b/>
                <w:sz w:val="14"/>
                <w:szCs w:val="14"/>
                <w:lang w:eastAsia="tr-TR"/>
              </w:rPr>
              <w:t>Diğer Değişiklikler Nedeniyle Artış /Azalış</w:t>
            </w:r>
          </w:p>
        </w:tc>
        <w:tc>
          <w:tcPr>
            <w:tcW w:w="278" w:type="pct"/>
            <w:shd w:val="clear" w:color="auto" w:fill="auto"/>
            <w:noWrap/>
            <w:vAlign w:val="bottom"/>
            <w:hideMark/>
          </w:tcPr>
          <w:p w14:paraId="26AEA405" w14:textId="0141758B"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14D726EA" w14:textId="08924844"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1CFCA358" w14:textId="4C10BD6E"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2313339F" w14:textId="6A7D2958"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32B02DA2" w14:textId="6FE25A6E"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2BD375A5" w14:textId="70E5CCCB" w:rsidR="008903C2" w:rsidRPr="00CB56EC" w:rsidRDefault="008903C2" w:rsidP="008903C2">
            <w:pPr>
              <w:jc w:val="right"/>
              <w:rPr>
                <w:b/>
                <w:bCs/>
                <w:sz w:val="14"/>
                <w:szCs w:val="14"/>
                <w:lang w:eastAsia="tr-TR"/>
              </w:rPr>
            </w:pPr>
            <w:r w:rsidRPr="00D5711A">
              <w:rPr>
                <w:b/>
                <w:bCs/>
                <w:sz w:val="14"/>
                <w:szCs w:val="14"/>
                <w:lang w:eastAsia="tr-TR"/>
              </w:rPr>
              <w:t>-</w:t>
            </w:r>
          </w:p>
        </w:tc>
        <w:tc>
          <w:tcPr>
            <w:tcW w:w="279" w:type="pct"/>
            <w:shd w:val="clear" w:color="auto" w:fill="auto"/>
            <w:noWrap/>
            <w:vAlign w:val="bottom"/>
            <w:hideMark/>
          </w:tcPr>
          <w:p w14:paraId="6A5513F4" w14:textId="6BF66631"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5CEB6FC0" w14:textId="3BF7C0B3"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4F2AF91B" w14:textId="16CA9BD6"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3EA37147" w14:textId="40CE3AD9"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1F3D7CEC" w14:textId="1FE8C16F"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14EE3231" w14:textId="34FE1981"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11084E15" w14:textId="16D42B60" w:rsidR="008903C2" w:rsidRPr="00CB56EC" w:rsidRDefault="008903C2" w:rsidP="008903C2">
            <w:pPr>
              <w:jc w:val="right"/>
              <w:rPr>
                <w:b/>
                <w:bCs/>
                <w:sz w:val="14"/>
                <w:szCs w:val="14"/>
                <w:lang w:eastAsia="tr-TR"/>
              </w:rPr>
            </w:pPr>
            <w:r w:rsidRPr="00D5711A">
              <w:rPr>
                <w:b/>
                <w:bCs/>
                <w:sz w:val="14"/>
                <w:szCs w:val="14"/>
                <w:lang w:eastAsia="tr-TR"/>
              </w:rPr>
              <w:t>-</w:t>
            </w:r>
          </w:p>
        </w:tc>
        <w:tc>
          <w:tcPr>
            <w:tcW w:w="276" w:type="pct"/>
            <w:shd w:val="clear" w:color="auto" w:fill="auto"/>
            <w:noWrap/>
            <w:vAlign w:val="bottom"/>
            <w:hideMark/>
          </w:tcPr>
          <w:p w14:paraId="06A82BA9" w14:textId="22B19F85" w:rsidR="008903C2" w:rsidRPr="00CB56EC" w:rsidRDefault="008903C2" w:rsidP="008903C2">
            <w:pPr>
              <w:jc w:val="right"/>
              <w:rPr>
                <w:b/>
                <w:bCs/>
                <w:sz w:val="14"/>
                <w:szCs w:val="14"/>
                <w:lang w:eastAsia="tr-TR"/>
              </w:rPr>
            </w:pPr>
            <w:r w:rsidRPr="00D5711A">
              <w:rPr>
                <w:b/>
                <w:bCs/>
                <w:sz w:val="14"/>
                <w:szCs w:val="14"/>
                <w:lang w:eastAsia="tr-TR"/>
              </w:rPr>
              <w:t>-</w:t>
            </w:r>
          </w:p>
        </w:tc>
      </w:tr>
      <w:tr w:rsidR="008903C2" w:rsidRPr="00CB56EC" w14:paraId="7187B581" w14:textId="77777777" w:rsidTr="009C52B6">
        <w:trPr>
          <w:trHeight w:val="122"/>
        </w:trPr>
        <w:tc>
          <w:tcPr>
            <w:tcW w:w="169" w:type="pct"/>
            <w:tcBorders>
              <w:left w:val="single" w:sz="6" w:space="0" w:color="auto"/>
            </w:tcBorders>
            <w:shd w:val="clear" w:color="auto" w:fill="auto"/>
            <w:noWrap/>
            <w:hideMark/>
          </w:tcPr>
          <w:p w14:paraId="1626711B" w14:textId="77777777" w:rsidR="008903C2" w:rsidRPr="00CB56EC" w:rsidRDefault="008903C2" w:rsidP="008903C2">
            <w:pPr>
              <w:rPr>
                <w:b/>
                <w:bCs/>
                <w:sz w:val="14"/>
                <w:szCs w:val="14"/>
                <w:lang w:eastAsia="tr-TR"/>
              </w:rPr>
            </w:pPr>
            <w:r w:rsidRPr="00CB56EC">
              <w:rPr>
                <w:b/>
                <w:bCs/>
                <w:sz w:val="14"/>
                <w:szCs w:val="14"/>
                <w:lang w:eastAsia="tr-TR"/>
              </w:rPr>
              <w:t>XI.</w:t>
            </w:r>
          </w:p>
        </w:tc>
        <w:tc>
          <w:tcPr>
            <w:tcW w:w="940" w:type="pct"/>
            <w:shd w:val="clear" w:color="auto" w:fill="auto"/>
            <w:noWrap/>
            <w:vAlign w:val="bottom"/>
            <w:hideMark/>
          </w:tcPr>
          <w:p w14:paraId="5BCDD5E0" w14:textId="77777777" w:rsidR="008903C2" w:rsidRPr="00CB56EC" w:rsidRDefault="008903C2" w:rsidP="008903C2">
            <w:pPr>
              <w:rPr>
                <w:b/>
                <w:bCs/>
                <w:sz w:val="14"/>
                <w:szCs w:val="14"/>
                <w:lang w:eastAsia="tr-TR"/>
              </w:rPr>
            </w:pPr>
            <w:r w:rsidRPr="00CB56EC">
              <w:rPr>
                <w:b/>
                <w:bCs/>
                <w:sz w:val="14"/>
                <w:szCs w:val="14"/>
                <w:lang w:eastAsia="tr-TR"/>
              </w:rPr>
              <w:t>Kâr Dağıtımı</w:t>
            </w:r>
          </w:p>
        </w:tc>
        <w:tc>
          <w:tcPr>
            <w:tcW w:w="278" w:type="pct"/>
            <w:shd w:val="clear" w:color="auto" w:fill="auto"/>
            <w:noWrap/>
            <w:vAlign w:val="bottom"/>
            <w:hideMark/>
          </w:tcPr>
          <w:p w14:paraId="0292CDA4" w14:textId="50290162"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54E7C932" w14:textId="7D7AA4B4"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5B1E5AFB" w14:textId="556DC169"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36953B88" w14:textId="4EC6436A"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16199CE9" w14:textId="6DF8D5FC"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6FA55B93" w14:textId="7CF63976" w:rsidR="008903C2" w:rsidRPr="00CB56EC" w:rsidRDefault="008903C2" w:rsidP="008903C2">
            <w:pPr>
              <w:jc w:val="right"/>
              <w:rPr>
                <w:b/>
                <w:bCs/>
                <w:sz w:val="14"/>
                <w:szCs w:val="14"/>
                <w:lang w:eastAsia="tr-TR"/>
              </w:rPr>
            </w:pPr>
            <w:r w:rsidRPr="00D5711A">
              <w:rPr>
                <w:b/>
                <w:bCs/>
                <w:sz w:val="14"/>
                <w:szCs w:val="14"/>
                <w:lang w:eastAsia="tr-TR"/>
              </w:rPr>
              <w:t>-</w:t>
            </w:r>
          </w:p>
        </w:tc>
        <w:tc>
          <w:tcPr>
            <w:tcW w:w="279" w:type="pct"/>
            <w:shd w:val="clear" w:color="auto" w:fill="auto"/>
            <w:noWrap/>
            <w:vAlign w:val="bottom"/>
            <w:hideMark/>
          </w:tcPr>
          <w:p w14:paraId="35B71ACD" w14:textId="6E496749"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4C8C02D0" w14:textId="20085279"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3254C552" w14:textId="05C42BAD"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7922B9DF" w14:textId="23ABE491"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44418D1B" w14:textId="1CA4F0A1" w:rsidR="008903C2" w:rsidRPr="00CB56EC" w:rsidRDefault="008903C2" w:rsidP="008903C2">
            <w:pPr>
              <w:jc w:val="right"/>
              <w:rPr>
                <w:b/>
                <w:bCs/>
                <w:sz w:val="14"/>
                <w:szCs w:val="14"/>
                <w:lang w:eastAsia="tr-TR"/>
              </w:rPr>
            </w:pPr>
            <w:r>
              <w:rPr>
                <w:b/>
                <w:bCs/>
                <w:sz w:val="14"/>
                <w:szCs w:val="14"/>
                <w:lang w:eastAsia="tr-TR"/>
              </w:rPr>
              <w:t>62,175</w:t>
            </w:r>
          </w:p>
        </w:tc>
        <w:tc>
          <w:tcPr>
            <w:tcW w:w="278" w:type="pct"/>
            <w:shd w:val="clear" w:color="auto" w:fill="auto"/>
            <w:noWrap/>
            <w:vAlign w:val="bottom"/>
            <w:hideMark/>
          </w:tcPr>
          <w:p w14:paraId="21CF30A2" w14:textId="442A0EA8"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shd w:val="clear" w:color="auto" w:fill="auto"/>
            <w:noWrap/>
            <w:vAlign w:val="bottom"/>
            <w:hideMark/>
          </w:tcPr>
          <w:p w14:paraId="248978F1" w14:textId="21DB5610" w:rsidR="008903C2" w:rsidRPr="00CB56EC" w:rsidRDefault="008903C2" w:rsidP="008903C2">
            <w:pPr>
              <w:jc w:val="right"/>
              <w:rPr>
                <w:b/>
                <w:bCs/>
                <w:sz w:val="14"/>
                <w:szCs w:val="14"/>
                <w:lang w:eastAsia="tr-TR"/>
              </w:rPr>
            </w:pPr>
            <w:r w:rsidRPr="00D5711A">
              <w:rPr>
                <w:b/>
                <w:bCs/>
                <w:sz w:val="14"/>
                <w:szCs w:val="14"/>
                <w:lang w:eastAsia="tr-TR"/>
              </w:rPr>
              <w:t>(</w:t>
            </w:r>
            <w:r>
              <w:rPr>
                <w:b/>
                <w:bCs/>
                <w:sz w:val="14"/>
                <w:szCs w:val="14"/>
                <w:lang w:eastAsia="tr-TR"/>
              </w:rPr>
              <w:t>62,175</w:t>
            </w:r>
            <w:r w:rsidRPr="00D5711A">
              <w:rPr>
                <w:b/>
                <w:bCs/>
                <w:sz w:val="14"/>
                <w:szCs w:val="14"/>
                <w:lang w:eastAsia="tr-TR"/>
              </w:rPr>
              <w:t>)</w:t>
            </w:r>
          </w:p>
        </w:tc>
        <w:tc>
          <w:tcPr>
            <w:tcW w:w="276" w:type="pct"/>
            <w:shd w:val="clear" w:color="auto" w:fill="auto"/>
            <w:noWrap/>
            <w:vAlign w:val="bottom"/>
            <w:hideMark/>
          </w:tcPr>
          <w:p w14:paraId="48F170F8" w14:textId="5DFB2127" w:rsidR="008903C2" w:rsidRPr="00CB56EC" w:rsidRDefault="008903C2" w:rsidP="008903C2">
            <w:pPr>
              <w:jc w:val="right"/>
              <w:rPr>
                <w:b/>
                <w:bCs/>
                <w:sz w:val="14"/>
                <w:szCs w:val="14"/>
                <w:lang w:eastAsia="tr-TR"/>
              </w:rPr>
            </w:pPr>
            <w:r w:rsidRPr="00D5711A">
              <w:rPr>
                <w:b/>
                <w:bCs/>
                <w:sz w:val="14"/>
                <w:szCs w:val="14"/>
                <w:lang w:eastAsia="tr-TR"/>
              </w:rPr>
              <w:t>-</w:t>
            </w:r>
          </w:p>
        </w:tc>
      </w:tr>
      <w:tr w:rsidR="008903C2" w:rsidRPr="00CB56EC" w14:paraId="67ECD4A1" w14:textId="77777777" w:rsidTr="009C52B6">
        <w:trPr>
          <w:trHeight w:val="122"/>
        </w:trPr>
        <w:tc>
          <w:tcPr>
            <w:tcW w:w="169" w:type="pct"/>
            <w:tcBorders>
              <w:left w:val="single" w:sz="6" w:space="0" w:color="auto"/>
            </w:tcBorders>
            <w:shd w:val="clear" w:color="auto" w:fill="auto"/>
            <w:noWrap/>
            <w:hideMark/>
          </w:tcPr>
          <w:p w14:paraId="7E4B06C7" w14:textId="77777777" w:rsidR="008903C2" w:rsidRPr="00CB56EC" w:rsidRDefault="008903C2" w:rsidP="008903C2">
            <w:pPr>
              <w:rPr>
                <w:sz w:val="14"/>
                <w:szCs w:val="14"/>
                <w:lang w:eastAsia="tr-TR"/>
              </w:rPr>
            </w:pPr>
            <w:r w:rsidRPr="00CB56EC">
              <w:rPr>
                <w:sz w:val="14"/>
                <w:szCs w:val="14"/>
                <w:lang w:eastAsia="tr-TR"/>
              </w:rPr>
              <w:t>11.1</w:t>
            </w:r>
          </w:p>
        </w:tc>
        <w:tc>
          <w:tcPr>
            <w:tcW w:w="940" w:type="pct"/>
            <w:shd w:val="clear" w:color="auto" w:fill="auto"/>
            <w:noWrap/>
            <w:vAlign w:val="bottom"/>
            <w:hideMark/>
          </w:tcPr>
          <w:p w14:paraId="1F4FF64F" w14:textId="77777777" w:rsidR="008903C2" w:rsidRPr="00CB56EC" w:rsidRDefault="008903C2" w:rsidP="008903C2">
            <w:pPr>
              <w:rPr>
                <w:sz w:val="14"/>
                <w:szCs w:val="14"/>
                <w:lang w:eastAsia="tr-TR"/>
              </w:rPr>
            </w:pPr>
            <w:r w:rsidRPr="00CB56EC">
              <w:rPr>
                <w:sz w:val="14"/>
                <w:szCs w:val="14"/>
                <w:lang w:eastAsia="tr-TR"/>
              </w:rPr>
              <w:t>Dağıtılan Temettü</w:t>
            </w:r>
          </w:p>
        </w:tc>
        <w:tc>
          <w:tcPr>
            <w:tcW w:w="278" w:type="pct"/>
            <w:shd w:val="clear" w:color="auto" w:fill="auto"/>
            <w:noWrap/>
            <w:vAlign w:val="bottom"/>
            <w:hideMark/>
          </w:tcPr>
          <w:p w14:paraId="59A8EB78" w14:textId="0A2F15FC"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405E5254" w14:textId="67C1A1A0"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7D894464" w14:textId="79C5DA05"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1611B567" w14:textId="4B2A5A58"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4068FAAC" w14:textId="3E25B755"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1665728D" w14:textId="69815344" w:rsidR="008903C2" w:rsidRPr="00CB56EC" w:rsidRDefault="008903C2" w:rsidP="008903C2">
            <w:pPr>
              <w:jc w:val="right"/>
              <w:rPr>
                <w:bCs/>
                <w:sz w:val="14"/>
                <w:szCs w:val="14"/>
                <w:lang w:eastAsia="tr-TR"/>
              </w:rPr>
            </w:pPr>
            <w:r w:rsidRPr="00D5711A">
              <w:rPr>
                <w:bCs/>
                <w:sz w:val="14"/>
                <w:szCs w:val="14"/>
                <w:lang w:eastAsia="tr-TR"/>
              </w:rPr>
              <w:t>-</w:t>
            </w:r>
          </w:p>
        </w:tc>
        <w:tc>
          <w:tcPr>
            <w:tcW w:w="279" w:type="pct"/>
            <w:shd w:val="clear" w:color="auto" w:fill="auto"/>
            <w:noWrap/>
            <w:vAlign w:val="bottom"/>
            <w:hideMark/>
          </w:tcPr>
          <w:p w14:paraId="4CE84B70" w14:textId="21B28F46"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06A2D4B8" w14:textId="60E845C4"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2FC73FD5" w14:textId="4CB11C92"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09E88F92" w14:textId="7A17C36F"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39D88891" w14:textId="3F706323"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42FBE2D1" w14:textId="469680E1"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543931FC" w14:textId="6A920B37" w:rsidR="008903C2" w:rsidRPr="00CB56EC" w:rsidRDefault="008903C2" w:rsidP="008903C2">
            <w:pPr>
              <w:jc w:val="right"/>
              <w:rPr>
                <w:bCs/>
                <w:sz w:val="14"/>
                <w:szCs w:val="14"/>
                <w:lang w:eastAsia="tr-TR"/>
              </w:rPr>
            </w:pPr>
            <w:r w:rsidRPr="00D5711A">
              <w:rPr>
                <w:bCs/>
                <w:sz w:val="14"/>
                <w:szCs w:val="14"/>
                <w:lang w:eastAsia="tr-TR"/>
              </w:rPr>
              <w:t>-</w:t>
            </w:r>
          </w:p>
        </w:tc>
        <w:tc>
          <w:tcPr>
            <w:tcW w:w="276" w:type="pct"/>
            <w:shd w:val="clear" w:color="auto" w:fill="auto"/>
            <w:noWrap/>
            <w:vAlign w:val="bottom"/>
            <w:hideMark/>
          </w:tcPr>
          <w:p w14:paraId="313F6405" w14:textId="4A39A33B" w:rsidR="008903C2" w:rsidRPr="00CB56EC" w:rsidRDefault="008903C2" w:rsidP="008903C2">
            <w:pPr>
              <w:jc w:val="right"/>
              <w:rPr>
                <w:bCs/>
                <w:sz w:val="14"/>
                <w:szCs w:val="14"/>
                <w:lang w:eastAsia="tr-TR"/>
              </w:rPr>
            </w:pPr>
            <w:r w:rsidRPr="00D5711A">
              <w:rPr>
                <w:bCs/>
                <w:sz w:val="14"/>
                <w:szCs w:val="14"/>
                <w:lang w:eastAsia="tr-TR"/>
              </w:rPr>
              <w:t>-</w:t>
            </w:r>
          </w:p>
        </w:tc>
      </w:tr>
      <w:tr w:rsidR="008903C2" w:rsidRPr="00CB56EC" w14:paraId="34450CF2" w14:textId="77777777" w:rsidTr="009C52B6">
        <w:trPr>
          <w:trHeight w:val="122"/>
        </w:trPr>
        <w:tc>
          <w:tcPr>
            <w:tcW w:w="169" w:type="pct"/>
            <w:tcBorders>
              <w:left w:val="single" w:sz="6" w:space="0" w:color="auto"/>
            </w:tcBorders>
            <w:shd w:val="clear" w:color="auto" w:fill="auto"/>
            <w:noWrap/>
            <w:hideMark/>
          </w:tcPr>
          <w:p w14:paraId="03A602E7" w14:textId="77777777" w:rsidR="008903C2" w:rsidRPr="00CB56EC" w:rsidRDefault="008903C2" w:rsidP="008903C2">
            <w:pPr>
              <w:rPr>
                <w:sz w:val="14"/>
                <w:szCs w:val="14"/>
                <w:lang w:eastAsia="tr-TR"/>
              </w:rPr>
            </w:pPr>
            <w:r w:rsidRPr="00CB56EC">
              <w:rPr>
                <w:sz w:val="14"/>
                <w:szCs w:val="14"/>
                <w:lang w:eastAsia="tr-TR"/>
              </w:rPr>
              <w:t>11.2</w:t>
            </w:r>
          </w:p>
        </w:tc>
        <w:tc>
          <w:tcPr>
            <w:tcW w:w="940" w:type="pct"/>
            <w:shd w:val="clear" w:color="auto" w:fill="auto"/>
            <w:noWrap/>
            <w:vAlign w:val="bottom"/>
            <w:hideMark/>
          </w:tcPr>
          <w:p w14:paraId="12CA064D" w14:textId="77777777" w:rsidR="008903C2" w:rsidRPr="00CB56EC" w:rsidRDefault="008903C2" w:rsidP="008903C2">
            <w:pPr>
              <w:rPr>
                <w:sz w:val="14"/>
                <w:szCs w:val="14"/>
                <w:lang w:eastAsia="tr-TR"/>
              </w:rPr>
            </w:pPr>
            <w:r w:rsidRPr="00CB56EC">
              <w:rPr>
                <w:sz w:val="14"/>
                <w:szCs w:val="14"/>
                <w:lang w:eastAsia="tr-TR"/>
              </w:rPr>
              <w:t>Yedeklere Aktarılan Tutarlar</w:t>
            </w:r>
          </w:p>
        </w:tc>
        <w:tc>
          <w:tcPr>
            <w:tcW w:w="278" w:type="pct"/>
            <w:shd w:val="clear" w:color="auto" w:fill="auto"/>
            <w:noWrap/>
            <w:vAlign w:val="bottom"/>
            <w:hideMark/>
          </w:tcPr>
          <w:p w14:paraId="6B607C28" w14:textId="1E9F7708"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6F87EF9B" w14:textId="105B2742"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4D000EDC" w14:textId="0856369C"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1646EA03" w14:textId="4F635A14"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398C31A2" w14:textId="1DC464C2"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5258E4B3" w14:textId="2A98FE27" w:rsidR="008903C2" w:rsidRPr="00CB56EC" w:rsidRDefault="008903C2" w:rsidP="008903C2">
            <w:pPr>
              <w:jc w:val="right"/>
              <w:rPr>
                <w:bCs/>
                <w:sz w:val="14"/>
                <w:szCs w:val="14"/>
                <w:lang w:eastAsia="tr-TR"/>
              </w:rPr>
            </w:pPr>
            <w:r w:rsidRPr="00D5711A">
              <w:rPr>
                <w:bCs/>
                <w:sz w:val="14"/>
                <w:szCs w:val="14"/>
                <w:lang w:eastAsia="tr-TR"/>
              </w:rPr>
              <w:t>-</w:t>
            </w:r>
          </w:p>
        </w:tc>
        <w:tc>
          <w:tcPr>
            <w:tcW w:w="279" w:type="pct"/>
            <w:shd w:val="clear" w:color="auto" w:fill="auto"/>
            <w:noWrap/>
            <w:vAlign w:val="bottom"/>
            <w:hideMark/>
          </w:tcPr>
          <w:p w14:paraId="374A807E" w14:textId="1C14D6FE"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403036F8" w14:textId="1E3CB08B"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14B98FBA" w14:textId="50672A6F"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2DCB9EEC" w14:textId="7580EAF2"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779CA118" w14:textId="4F0355EC" w:rsidR="008903C2" w:rsidRPr="00CB56EC" w:rsidRDefault="008903C2" w:rsidP="008903C2">
            <w:pPr>
              <w:jc w:val="right"/>
              <w:rPr>
                <w:bCs/>
                <w:sz w:val="14"/>
                <w:szCs w:val="14"/>
                <w:lang w:eastAsia="tr-TR"/>
              </w:rPr>
            </w:pPr>
            <w:r>
              <w:rPr>
                <w:bCs/>
                <w:sz w:val="14"/>
                <w:szCs w:val="14"/>
                <w:lang w:eastAsia="tr-TR"/>
              </w:rPr>
              <w:t>62,175</w:t>
            </w:r>
          </w:p>
        </w:tc>
        <w:tc>
          <w:tcPr>
            <w:tcW w:w="278" w:type="pct"/>
            <w:shd w:val="clear" w:color="auto" w:fill="auto"/>
            <w:noWrap/>
            <w:vAlign w:val="bottom"/>
            <w:hideMark/>
          </w:tcPr>
          <w:p w14:paraId="4EDCFBFF" w14:textId="111AEF74" w:rsidR="008903C2" w:rsidRPr="00CB56EC" w:rsidRDefault="008903C2" w:rsidP="008903C2">
            <w:pPr>
              <w:jc w:val="right"/>
              <w:rPr>
                <w:bCs/>
                <w:sz w:val="14"/>
                <w:szCs w:val="14"/>
                <w:lang w:eastAsia="tr-TR"/>
              </w:rPr>
            </w:pPr>
            <w:r w:rsidRPr="00D5711A">
              <w:rPr>
                <w:bCs/>
                <w:sz w:val="14"/>
                <w:szCs w:val="14"/>
                <w:lang w:eastAsia="tr-TR"/>
              </w:rPr>
              <w:t>(</w:t>
            </w:r>
            <w:r>
              <w:rPr>
                <w:bCs/>
                <w:sz w:val="14"/>
                <w:szCs w:val="14"/>
                <w:lang w:eastAsia="tr-TR"/>
              </w:rPr>
              <w:t>62,175</w:t>
            </w:r>
            <w:r w:rsidRPr="00D5711A">
              <w:rPr>
                <w:bCs/>
                <w:sz w:val="14"/>
                <w:szCs w:val="14"/>
                <w:lang w:eastAsia="tr-TR"/>
              </w:rPr>
              <w:t>)</w:t>
            </w:r>
          </w:p>
        </w:tc>
        <w:tc>
          <w:tcPr>
            <w:tcW w:w="278" w:type="pct"/>
            <w:shd w:val="clear" w:color="auto" w:fill="auto"/>
            <w:noWrap/>
            <w:vAlign w:val="bottom"/>
            <w:hideMark/>
          </w:tcPr>
          <w:p w14:paraId="0EBC3D3B" w14:textId="0E1F0332" w:rsidR="008903C2" w:rsidRPr="00CB56EC" w:rsidRDefault="008903C2" w:rsidP="008903C2">
            <w:pPr>
              <w:jc w:val="right"/>
              <w:rPr>
                <w:bCs/>
                <w:sz w:val="14"/>
                <w:szCs w:val="14"/>
                <w:lang w:eastAsia="tr-TR"/>
              </w:rPr>
            </w:pPr>
            <w:r w:rsidRPr="00D5711A">
              <w:rPr>
                <w:bCs/>
                <w:sz w:val="14"/>
                <w:szCs w:val="14"/>
                <w:lang w:eastAsia="tr-TR"/>
              </w:rPr>
              <w:t>-</w:t>
            </w:r>
          </w:p>
        </w:tc>
        <w:tc>
          <w:tcPr>
            <w:tcW w:w="276" w:type="pct"/>
            <w:shd w:val="clear" w:color="auto" w:fill="auto"/>
            <w:noWrap/>
            <w:vAlign w:val="bottom"/>
            <w:hideMark/>
          </w:tcPr>
          <w:p w14:paraId="6685C0DF" w14:textId="27F89CC5" w:rsidR="008903C2" w:rsidRPr="00CB56EC" w:rsidRDefault="008903C2" w:rsidP="008903C2">
            <w:pPr>
              <w:jc w:val="right"/>
              <w:rPr>
                <w:bCs/>
                <w:sz w:val="14"/>
                <w:szCs w:val="14"/>
                <w:lang w:eastAsia="tr-TR"/>
              </w:rPr>
            </w:pPr>
            <w:r w:rsidRPr="00D5711A">
              <w:rPr>
                <w:bCs/>
                <w:sz w:val="14"/>
                <w:szCs w:val="14"/>
                <w:lang w:eastAsia="tr-TR"/>
              </w:rPr>
              <w:t>-</w:t>
            </w:r>
          </w:p>
        </w:tc>
      </w:tr>
      <w:tr w:rsidR="008903C2" w:rsidRPr="00CB56EC" w14:paraId="2319D3AF" w14:textId="77777777" w:rsidTr="009C52B6">
        <w:trPr>
          <w:trHeight w:val="122"/>
        </w:trPr>
        <w:tc>
          <w:tcPr>
            <w:tcW w:w="169" w:type="pct"/>
            <w:tcBorders>
              <w:left w:val="single" w:sz="6" w:space="0" w:color="auto"/>
            </w:tcBorders>
            <w:shd w:val="clear" w:color="auto" w:fill="auto"/>
            <w:noWrap/>
            <w:hideMark/>
          </w:tcPr>
          <w:p w14:paraId="580E62E6" w14:textId="77777777" w:rsidR="008903C2" w:rsidRPr="00CB56EC" w:rsidRDefault="008903C2" w:rsidP="008903C2">
            <w:pPr>
              <w:rPr>
                <w:sz w:val="14"/>
                <w:szCs w:val="14"/>
                <w:lang w:eastAsia="tr-TR"/>
              </w:rPr>
            </w:pPr>
            <w:r w:rsidRPr="00CB56EC">
              <w:rPr>
                <w:sz w:val="14"/>
                <w:szCs w:val="14"/>
                <w:lang w:eastAsia="tr-TR"/>
              </w:rPr>
              <w:t>11.3</w:t>
            </w:r>
          </w:p>
        </w:tc>
        <w:tc>
          <w:tcPr>
            <w:tcW w:w="940" w:type="pct"/>
            <w:shd w:val="clear" w:color="auto" w:fill="auto"/>
            <w:noWrap/>
            <w:vAlign w:val="bottom"/>
            <w:hideMark/>
          </w:tcPr>
          <w:p w14:paraId="3AF4FA3B" w14:textId="77777777" w:rsidR="008903C2" w:rsidRPr="00CB56EC" w:rsidRDefault="008903C2" w:rsidP="008903C2">
            <w:pPr>
              <w:rPr>
                <w:sz w:val="14"/>
                <w:szCs w:val="14"/>
                <w:lang w:eastAsia="tr-TR"/>
              </w:rPr>
            </w:pPr>
            <w:r w:rsidRPr="00CB56EC">
              <w:rPr>
                <w:sz w:val="14"/>
                <w:szCs w:val="14"/>
                <w:lang w:eastAsia="tr-TR"/>
              </w:rPr>
              <w:t xml:space="preserve">Diğer </w:t>
            </w:r>
          </w:p>
        </w:tc>
        <w:tc>
          <w:tcPr>
            <w:tcW w:w="278" w:type="pct"/>
            <w:shd w:val="clear" w:color="auto" w:fill="auto"/>
            <w:noWrap/>
            <w:vAlign w:val="bottom"/>
            <w:hideMark/>
          </w:tcPr>
          <w:p w14:paraId="633079C1" w14:textId="14472E79"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55BBD686" w14:textId="5782480F"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2221C4B9" w14:textId="4B99B016"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0484B238" w14:textId="790953B4"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71B5CCFB" w14:textId="3BBD210F"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6685B3B0" w14:textId="521DC979" w:rsidR="008903C2" w:rsidRPr="00CB56EC" w:rsidRDefault="008903C2" w:rsidP="008903C2">
            <w:pPr>
              <w:jc w:val="right"/>
              <w:rPr>
                <w:bCs/>
                <w:sz w:val="14"/>
                <w:szCs w:val="14"/>
                <w:lang w:eastAsia="tr-TR"/>
              </w:rPr>
            </w:pPr>
            <w:r w:rsidRPr="00D5711A">
              <w:rPr>
                <w:bCs/>
                <w:sz w:val="14"/>
                <w:szCs w:val="14"/>
                <w:lang w:eastAsia="tr-TR"/>
              </w:rPr>
              <w:t>-</w:t>
            </w:r>
          </w:p>
        </w:tc>
        <w:tc>
          <w:tcPr>
            <w:tcW w:w="279" w:type="pct"/>
            <w:shd w:val="clear" w:color="auto" w:fill="auto"/>
            <w:noWrap/>
            <w:vAlign w:val="bottom"/>
            <w:hideMark/>
          </w:tcPr>
          <w:p w14:paraId="324B668B" w14:textId="7C6AE44C"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11A9A2CA" w14:textId="44A25ED9"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33D6CD04" w14:textId="1C82E022"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5283DDAE" w14:textId="36E455D1"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27DC4423" w14:textId="202C668A" w:rsidR="008903C2" w:rsidRPr="00CB56EC" w:rsidRDefault="008903C2" w:rsidP="008903C2">
            <w:pPr>
              <w:jc w:val="right"/>
              <w:rPr>
                <w:bCs/>
                <w:sz w:val="14"/>
                <w:szCs w:val="14"/>
                <w:lang w:eastAsia="tr-TR"/>
              </w:rPr>
            </w:pPr>
            <w:r w:rsidRPr="00D5711A">
              <w:rPr>
                <w:bCs/>
                <w:sz w:val="14"/>
                <w:szCs w:val="14"/>
                <w:lang w:eastAsia="tr-TR"/>
              </w:rPr>
              <w:t>-</w:t>
            </w:r>
          </w:p>
        </w:tc>
        <w:tc>
          <w:tcPr>
            <w:tcW w:w="278" w:type="pct"/>
            <w:shd w:val="clear" w:color="auto" w:fill="auto"/>
            <w:noWrap/>
            <w:vAlign w:val="bottom"/>
            <w:hideMark/>
          </w:tcPr>
          <w:p w14:paraId="482ECA15" w14:textId="1301D53D" w:rsidR="008903C2" w:rsidRPr="00CB56EC" w:rsidRDefault="008903C2" w:rsidP="008903C2">
            <w:pPr>
              <w:jc w:val="right"/>
              <w:rPr>
                <w:bCs/>
                <w:sz w:val="14"/>
                <w:szCs w:val="14"/>
                <w:lang w:eastAsia="tr-TR"/>
              </w:rPr>
            </w:pPr>
            <w:r>
              <w:rPr>
                <w:bCs/>
                <w:sz w:val="14"/>
                <w:szCs w:val="14"/>
                <w:lang w:eastAsia="tr-TR"/>
              </w:rPr>
              <w:t>62,175</w:t>
            </w:r>
          </w:p>
        </w:tc>
        <w:tc>
          <w:tcPr>
            <w:tcW w:w="278" w:type="pct"/>
            <w:shd w:val="clear" w:color="auto" w:fill="auto"/>
            <w:noWrap/>
            <w:vAlign w:val="bottom"/>
            <w:hideMark/>
          </w:tcPr>
          <w:p w14:paraId="460B5987" w14:textId="61D7D513" w:rsidR="008903C2" w:rsidRPr="00CB56EC" w:rsidRDefault="008903C2" w:rsidP="008903C2">
            <w:pPr>
              <w:jc w:val="right"/>
              <w:rPr>
                <w:bCs/>
                <w:sz w:val="14"/>
                <w:szCs w:val="14"/>
                <w:lang w:eastAsia="tr-TR"/>
              </w:rPr>
            </w:pPr>
            <w:r w:rsidRPr="00D5711A">
              <w:rPr>
                <w:bCs/>
                <w:sz w:val="14"/>
                <w:szCs w:val="14"/>
                <w:lang w:eastAsia="tr-TR"/>
              </w:rPr>
              <w:t>(</w:t>
            </w:r>
            <w:r>
              <w:rPr>
                <w:bCs/>
                <w:sz w:val="14"/>
                <w:szCs w:val="14"/>
                <w:lang w:eastAsia="tr-TR"/>
              </w:rPr>
              <w:t>62,175</w:t>
            </w:r>
            <w:r w:rsidRPr="00D5711A">
              <w:rPr>
                <w:bCs/>
                <w:sz w:val="14"/>
                <w:szCs w:val="14"/>
                <w:lang w:eastAsia="tr-TR"/>
              </w:rPr>
              <w:t>)</w:t>
            </w:r>
          </w:p>
        </w:tc>
        <w:tc>
          <w:tcPr>
            <w:tcW w:w="276" w:type="pct"/>
            <w:shd w:val="clear" w:color="auto" w:fill="auto"/>
            <w:noWrap/>
            <w:vAlign w:val="bottom"/>
            <w:hideMark/>
          </w:tcPr>
          <w:p w14:paraId="3C7657FA" w14:textId="5CC9119F" w:rsidR="008903C2" w:rsidRPr="00CB56EC" w:rsidRDefault="008903C2" w:rsidP="008903C2">
            <w:pPr>
              <w:jc w:val="right"/>
              <w:rPr>
                <w:bCs/>
                <w:sz w:val="14"/>
                <w:szCs w:val="14"/>
                <w:lang w:eastAsia="tr-TR"/>
              </w:rPr>
            </w:pPr>
            <w:r w:rsidRPr="00D5711A">
              <w:rPr>
                <w:bCs/>
                <w:sz w:val="14"/>
                <w:szCs w:val="14"/>
                <w:lang w:eastAsia="tr-TR"/>
              </w:rPr>
              <w:t>-</w:t>
            </w:r>
          </w:p>
        </w:tc>
      </w:tr>
      <w:tr w:rsidR="008903C2" w:rsidRPr="00CB56EC" w14:paraId="79CB6770" w14:textId="77777777" w:rsidTr="009C52B6">
        <w:trPr>
          <w:trHeight w:val="122"/>
        </w:trPr>
        <w:tc>
          <w:tcPr>
            <w:tcW w:w="169" w:type="pct"/>
            <w:tcBorders>
              <w:left w:val="single" w:sz="6" w:space="0" w:color="auto"/>
            </w:tcBorders>
            <w:shd w:val="clear" w:color="auto" w:fill="auto"/>
            <w:noWrap/>
            <w:hideMark/>
          </w:tcPr>
          <w:p w14:paraId="30DAAD74" w14:textId="77777777" w:rsidR="008903C2" w:rsidRPr="00CB56EC" w:rsidRDefault="008903C2" w:rsidP="008903C2">
            <w:pPr>
              <w:rPr>
                <w:b/>
                <w:bCs/>
                <w:sz w:val="14"/>
                <w:szCs w:val="14"/>
                <w:lang w:eastAsia="tr-TR"/>
              </w:rPr>
            </w:pPr>
            <w:r w:rsidRPr="00CB56EC">
              <w:rPr>
                <w:b/>
                <w:bCs/>
                <w:sz w:val="14"/>
                <w:szCs w:val="14"/>
                <w:lang w:eastAsia="tr-TR"/>
              </w:rPr>
              <w:t> </w:t>
            </w:r>
          </w:p>
        </w:tc>
        <w:tc>
          <w:tcPr>
            <w:tcW w:w="940" w:type="pct"/>
            <w:shd w:val="clear" w:color="auto" w:fill="auto"/>
            <w:noWrap/>
            <w:vAlign w:val="bottom"/>
            <w:hideMark/>
          </w:tcPr>
          <w:p w14:paraId="503CFC8D" w14:textId="77777777" w:rsidR="008903C2" w:rsidRPr="00CB56EC" w:rsidRDefault="008903C2" w:rsidP="008903C2">
            <w:pPr>
              <w:rPr>
                <w:sz w:val="14"/>
                <w:szCs w:val="14"/>
                <w:lang w:eastAsia="tr-TR"/>
              </w:rPr>
            </w:pPr>
            <w:r w:rsidRPr="00CB56EC">
              <w:rPr>
                <w:sz w:val="14"/>
                <w:szCs w:val="14"/>
                <w:lang w:eastAsia="tr-TR"/>
              </w:rPr>
              <w:t> </w:t>
            </w:r>
          </w:p>
        </w:tc>
        <w:tc>
          <w:tcPr>
            <w:tcW w:w="278" w:type="pct"/>
            <w:shd w:val="clear" w:color="auto" w:fill="auto"/>
            <w:noWrap/>
            <w:vAlign w:val="bottom"/>
            <w:hideMark/>
          </w:tcPr>
          <w:p w14:paraId="4EB19D04" w14:textId="7572E73B" w:rsidR="008903C2" w:rsidRPr="00CB56EC" w:rsidRDefault="008903C2" w:rsidP="008903C2">
            <w:pPr>
              <w:jc w:val="right"/>
              <w:rPr>
                <w:b/>
                <w:bCs/>
                <w:sz w:val="14"/>
                <w:szCs w:val="14"/>
                <w:lang w:eastAsia="tr-TR"/>
              </w:rPr>
            </w:pPr>
          </w:p>
        </w:tc>
        <w:tc>
          <w:tcPr>
            <w:tcW w:w="278" w:type="pct"/>
            <w:shd w:val="clear" w:color="auto" w:fill="auto"/>
            <w:noWrap/>
            <w:vAlign w:val="bottom"/>
            <w:hideMark/>
          </w:tcPr>
          <w:p w14:paraId="0EE17C98" w14:textId="541DCB67" w:rsidR="008903C2" w:rsidRPr="00CB56EC" w:rsidRDefault="008903C2" w:rsidP="008903C2">
            <w:pPr>
              <w:jc w:val="right"/>
              <w:rPr>
                <w:b/>
                <w:bCs/>
                <w:sz w:val="14"/>
                <w:szCs w:val="14"/>
                <w:lang w:eastAsia="tr-TR"/>
              </w:rPr>
            </w:pPr>
          </w:p>
        </w:tc>
        <w:tc>
          <w:tcPr>
            <w:tcW w:w="278" w:type="pct"/>
            <w:shd w:val="clear" w:color="auto" w:fill="auto"/>
            <w:noWrap/>
            <w:vAlign w:val="bottom"/>
            <w:hideMark/>
          </w:tcPr>
          <w:p w14:paraId="7B759A66" w14:textId="161109C2" w:rsidR="008903C2" w:rsidRPr="00CB56EC" w:rsidRDefault="008903C2" w:rsidP="008903C2">
            <w:pPr>
              <w:jc w:val="right"/>
              <w:rPr>
                <w:b/>
                <w:bCs/>
                <w:sz w:val="14"/>
                <w:szCs w:val="14"/>
                <w:lang w:eastAsia="tr-TR"/>
              </w:rPr>
            </w:pPr>
          </w:p>
        </w:tc>
        <w:tc>
          <w:tcPr>
            <w:tcW w:w="278" w:type="pct"/>
            <w:shd w:val="clear" w:color="auto" w:fill="auto"/>
            <w:noWrap/>
            <w:vAlign w:val="bottom"/>
            <w:hideMark/>
          </w:tcPr>
          <w:p w14:paraId="69B12A52" w14:textId="26B01B10" w:rsidR="008903C2" w:rsidRPr="00CB56EC" w:rsidRDefault="008903C2" w:rsidP="008903C2">
            <w:pPr>
              <w:jc w:val="right"/>
              <w:rPr>
                <w:b/>
                <w:bCs/>
                <w:sz w:val="14"/>
                <w:szCs w:val="14"/>
                <w:lang w:eastAsia="tr-TR"/>
              </w:rPr>
            </w:pPr>
          </w:p>
        </w:tc>
        <w:tc>
          <w:tcPr>
            <w:tcW w:w="278" w:type="pct"/>
            <w:shd w:val="clear" w:color="auto" w:fill="auto"/>
            <w:noWrap/>
            <w:vAlign w:val="bottom"/>
            <w:hideMark/>
          </w:tcPr>
          <w:p w14:paraId="4CB181F3" w14:textId="4D0B0882" w:rsidR="008903C2" w:rsidRPr="00CB56EC" w:rsidRDefault="008903C2" w:rsidP="008903C2">
            <w:pPr>
              <w:jc w:val="right"/>
              <w:rPr>
                <w:b/>
                <w:bCs/>
                <w:sz w:val="14"/>
                <w:szCs w:val="14"/>
                <w:lang w:eastAsia="tr-TR"/>
              </w:rPr>
            </w:pPr>
          </w:p>
        </w:tc>
        <w:tc>
          <w:tcPr>
            <w:tcW w:w="278" w:type="pct"/>
            <w:shd w:val="clear" w:color="auto" w:fill="auto"/>
            <w:noWrap/>
            <w:vAlign w:val="bottom"/>
            <w:hideMark/>
          </w:tcPr>
          <w:p w14:paraId="50D33246" w14:textId="3B5238F2" w:rsidR="008903C2" w:rsidRPr="00CB56EC" w:rsidRDefault="008903C2" w:rsidP="008903C2">
            <w:pPr>
              <w:jc w:val="right"/>
              <w:rPr>
                <w:b/>
                <w:bCs/>
                <w:sz w:val="14"/>
                <w:szCs w:val="14"/>
                <w:lang w:eastAsia="tr-TR"/>
              </w:rPr>
            </w:pPr>
          </w:p>
        </w:tc>
        <w:tc>
          <w:tcPr>
            <w:tcW w:w="279" w:type="pct"/>
            <w:shd w:val="clear" w:color="auto" w:fill="auto"/>
            <w:noWrap/>
            <w:vAlign w:val="bottom"/>
            <w:hideMark/>
          </w:tcPr>
          <w:p w14:paraId="513C8FF4" w14:textId="5C5F6DF6" w:rsidR="008903C2" w:rsidRPr="00CB56EC" w:rsidRDefault="008903C2" w:rsidP="008903C2">
            <w:pPr>
              <w:jc w:val="right"/>
              <w:rPr>
                <w:b/>
                <w:bCs/>
                <w:sz w:val="14"/>
                <w:szCs w:val="14"/>
                <w:lang w:eastAsia="tr-TR"/>
              </w:rPr>
            </w:pPr>
          </w:p>
        </w:tc>
        <w:tc>
          <w:tcPr>
            <w:tcW w:w="278" w:type="pct"/>
            <w:shd w:val="clear" w:color="auto" w:fill="auto"/>
            <w:noWrap/>
            <w:vAlign w:val="bottom"/>
            <w:hideMark/>
          </w:tcPr>
          <w:p w14:paraId="1B6B6C65" w14:textId="540A4C3C" w:rsidR="008903C2" w:rsidRPr="00CB56EC" w:rsidRDefault="008903C2" w:rsidP="008903C2">
            <w:pPr>
              <w:jc w:val="right"/>
              <w:rPr>
                <w:b/>
                <w:bCs/>
                <w:sz w:val="14"/>
                <w:szCs w:val="14"/>
                <w:lang w:eastAsia="tr-TR"/>
              </w:rPr>
            </w:pPr>
          </w:p>
        </w:tc>
        <w:tc>
          <w:tcPr>
            <w:tcW w:w="278" w:type="pct"/>
            <w:shd w:val="clear" w:color="auto" w:fill="auto"/>
            <w:noWrap/>
            <w:vAlign w:val="bottom"/>
            <w:hideMark/>
          </w:tcPr>
          <w:p w14:paraId="032A0FA0" w14:textId="2A1B79C8" w:rsidR="008903C2" w:rsidRPr="00CB56EC" w:rsidRDefault="008903C2" w:rsidP="008903C2">
            <w:pPr>
              <w:jc w:val="right"/>
              <w:rPr>
                <w:b/>
                <w:bCs/>
                <w:sz w:val="14"/>
                <w:szCs w:val="14"/>
                <w:lang w:eastAsia="tr-TR"/>
              </w:rPr>
            </w:pPr>
          </w:p>
        </w:tc>
        <w:tc>
          <w:tcPr>
            <w:tcW w:w="278" w:type="pct"/>
            <w:shd w:val="clear" w:color="auto" w:fill="auto"/>
            <w:noWrap/>
            <w:vAlign w:val="bottom"/>
            <w:hideMark/>
          </w:tcPr>
          <w:p w14:paraId="7FA611B0" w14:textId="7B1BBB47" w:rsidR="008903C2" w:rsidRPr="00CB56EC" w:rsidRDefault="008903C2" w:rsidP="008903C2">
            <w:pPr>
              <w:jc w:val="right"/>
              <w:rPr>
                <w:b/>
                <w:bCs/>
                <w:sz w:val="14"/>
                <w:szCs w:val="14"/>
                <w:lang w:eastAsia="tr-TR"/>
              </w:rPr>
            </w:pPr>
          </w:p>
        </w:tc>
        <w:tc>
          <w:tcPr>
            <w:tcW w:w="278" w:type="pct"/>
            <w:shd w:val="clear" w:color="auto" w:fill="auto"/>
            <w:noWrap/>
            <w:vAlign w:val="bottom"/>
            <w:hideMark/>
          </w:tcPr>
          <w:p w14:paraId="21017F5C" w14:textId="71EC99E3" w:rsidR="008903C2" w:rsidRPr="00CB56EC" w:rsidRDefault="008903C2" w:rsidP="008903C2">
            <w:pPr>
              <w:jc w:val="right"/>
              <w:rPr>
                <w:b/>
                <w:bCs/>
                <w:sz w:val="14"/>
                <w:szCs w:val="14"/>
                <w:lang w:eastAsia="tr-TR"/>
              </w:rPr>
            </w:pPr>
          </w:p>
        </w:tc>
        <w:tc>
          <w:tcPr>
            <w:tcW w:w="278" w:type="pct"/>
            <w:shd w:val="clear" w:color="auto" w:fill="auto"/>
            <w:noWrap/>
            <w:vAlign w:val="bottom"/>
            <w:hideMark/>
          </w:tcPr>
          <w:p w14:paraId="517F9E8C" w14:textId="1CD8867D" w:rsidR="008903C2" w:rsidRPr="00CB56EC" w:rsidRDefault="008903C2" w:rsidP="008903C2">
            <w:pPr>
              <w:jc w:val="right"/>
              <w:rPr>
                <w:b/>
                <w:bCs/>
                <w:sz w:val="14"/>
                <w:szCs w:val="14"/>
                <w:lang w:eastAsia="tr-TR"/>
              </w:rPr>
            </w:pPr>
          </w:p>
        </w:tc>
        <w:tc>
          <w:tcPr>
            <w:tcW w:w="278" w:type="pct"/>
            <w:shd w:val="clear" w:color="auto" w:fill="auto"/>
            <w:noWrap/>
            <w:vAlign w:val="bottom"/>
            <w:hideMark/>
          </w:tcPr>
          <w:p w14:paraId="27F24E8E" w14:textId="39AC27FA" w:rsidR="008903C2" w:rsidRPr="00CB56EC" w:rsidRDefault="008903C2" w:rsidP="008903C2">
            <w:pPr>
              <w:jc w:val="right"/>
              <w:rPr>
                <w:b/>
                <w:bCs/>
                <w:sz w:val="14"/>
                <w:szCs w:val="14"/>
                <w:lang w:eastAsia="tr-TR"/>
              </w:rPr>
            </w:pPr>
          </w:p>
        </w:tc>
        <w:tc>
          <w:tcPr>
            <w:tcW w:w="276" w:type="pct"/>
            <w:shd w:val="clear" w:color="auto" w:fill="auto"/>
            <w:noWrap/>
            <w:vAlign w:val="bottom"/>
            <w:hideMark/>
          </w:tcPr>
          <w:p w14:paraId="15BC746E" w14:textId="1C866F00" w:rsidR="008903C2" w:rsidRPr="00CB56EC" w:rsidRDefault="008903C2" w:rsidP="008903C2">
            <w:pPr>
              <w:jc w:val="right"/>
              <w:rPr>
                <w:b/>
                <w:bCs/>
                <w:sz w:val="14"/>
                <w:szCs w:val="14"/>
                <w:lang w:eastAsia="tr-TR"/>
              </w:rPr>
            </w:pPr>
          </w:p>
        </w:tc>
      </w:tr>
      <w:tr w:rsidR="008903C2" w:rsidRPr="00CB56EC" w14:paraId="65758B8B" w14:textId="77777777" w:rsidTr="009C52B6">
        <w:trPr>
          <w:trHeight w:val="122"/>
        </w:trPr>
        <w:tc>
          <w:tcPr>
            <w:tcW w:w="169" w:type="pct"/>
            <w:tcBorders>
              <w:left w:val="single" w:sz="6" w:space="0" w:color="auto"/>
              <w:bottom w:val="thinThickSmallGap" w:sz="24" w:space="0" w:color="auto"/>
            </w:tcBorders>
            <w:shd w:val="clear" w:color="auto" w:fill="auto"/>
            <w:noWrap/>
            <w:hideMark/>
          </w:tcPr>
          <w:p w14:paraId="0B4C3ED5" w14:textId="77777777" w:rsidR="008903C2" w:rsidRPr="00CB56EC" w:rsidRDefault="008903C2" w:rsidP="008903C2">
            <w:pPr>
              <w:rPr>
                <w:b/>
                <w:bCs/>
                <w:sz w:val="14"/>
                <w:szCs w:val="14"/>
                <w:lang w:eastAsia="tr-TR"/>
              </w:rPr>
            </w:pPr>
            <w:r w:rsidRPr="00CB56EC">
              <w:rPr>
                <w:b/>
                <w:bCs/>
                <w:sz w:val="14"/>
                <w:szCs w:val="14"/>
                <w:lang w:eastAsia="tr-TR"/>
              </w:rPr>
              <w:t> </w:t>
            </w:r>
          </w:p>
        </w:tc>
        <w:tc>
          <w:tcPr>
            <w:tcW w:w="940" w:type="pct"/>
            <w:tcBorders>
              <w:bottom w:val="thinThickSmallGap" w:sz="24" w:space="0" w:color="auto"/>
            </w:tcBorders>
            <w:shd w:val="clear" w:color="auto" w:fill="auto"/>
            <w:noWrap/>
            <w:vAlign w:val="bottom"/>
            <w:hideMark/>
          </w:tcPr>
          <w:p w14:paraId="071330B2" w14:textId="12B2FE34" w:rsidR="008903C2" w:rsidRPr="00CB56EC" w:rsidRDefault="008903C2" w:rsidP="008903C2">
            <w:pPr>
              <w:rPr>
                <w:b/>
                <w:bCs/>
                <w:sz w:val="14"/>
                <w:szCs w:val="14"/>
                <w:lang w:eastAsia="tr-TR"/>
              </w:rPr>
            </w:pPr>
            <w:r w:rsidRPr="00CB56EC">
              <w:rPr>
                <w:b/>
                <w:bCs/>
                <w:sz w:val="14"/>
                <w:szCs w:val="14"/>
                <w:lang w:eastAsia="tr-TR"/>
              </w:rPr>
              <w:t>Dönem Sonu Bakiyesi (III+IV+…...+X+XI)</w:t>
            </w:r>
          </w:p>
        </w:tc>
        <w:tc>
          <w:tcPr>
            <w:tcW w:w="278" w:type="pct"/>
            <w:tcBorders>
              <w:bottom w:val="thinThickSmallGap" w:sz="24" w:space="0" w:color="auto"/>
            </w:tcBorders>
            <w:shd w:val="clear" w:color="auto" w:fill="auto"/>
            <w:noWrap/>
            <w:vAlign w:val="bottom"/>
            <w:hideMark/>
          </w:tcPr>
          <w:p w14:paraId="063FE2CD" w14:textId="658FC098" w:rsidR="008903C2" w:rsidRPr="00CB56EC" w:rsidRDefault="008903C2" w:rsidP="008903C2">
            <w:pPr>
              <w:jc w:val="right"/>
              <w:rPr>
                <w:b/>
                <w:bCs/>
                <w:sz w:val="14"/>
                <w:szCs w:val="14"/>
                <w:lang w:eastAsia="tr-TR"/>
              </w:rPr>
            </w:pPr>
            <w:r w:rsidRPr="00D5711A">
              <w:rPr>
                <w:b/>
                <w:bCs/>
                <w:sz w:val="14"/>
                <w:szCs w:val="14"/>
                <w:lang w:eastAsia="tr-TR"/>
              </w:rPr>
              <w:t>1,500,000</w:t>
            </w:r>
          </w:p>
        </w:tc>
        <w:tc>
          <w:tcPr>
            <w:tcW w:w="278" w:type="pct"/>
            <w:tcBorders>
              <w:bottom w:val="thinThickSmallGap" w:sz="24" w:space="0" w:color="auto"/>
            </w:tcBorders>
            <w:shd w:val="clear" w:color="auto" w:fill="auto"/>
            <w:noWrap/>
            <w:vAlign w:val="bottom"/>
            <w:hideMark/>
          </w:tcPr>
          <w:p w14:paraId="5BEC868C" w14:textId="648094B3"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tcBorders>
              <w:bottom w:val="thinThickSmallGap" w:sz="24" w:space="0" w:color="auto"/>
            </w:tcBorders>
            <w:shd w:val="clear" w:color="auto" w:fill="auto"/>
            <w:noWrap/>
            <w:vAlign w:val="bottom"/>
            <w:hideMark/>
          </w:tcPr>
          <w:p w14:paraId="1BF28BEB" w14:textId="2006F2EC"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tcBorders>
              <w:bottom w:val="thinThickSmallGap" w:sz="24" w:space="0" w:color="auto"/>
            </w:tcBorders>
            <w:shd w:val="clear" w:color="auto" w:fill="auto"/>
            <w:noWrap/>
            <w:vAlign w:val="bottom"/>
            <w:hideMark/>
          </w:tcPr>
          <w:p w14:paraId="42EE6ECB" w14:textId="7736DE59"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tcBorders>
              <w:bottom w:val="thinThickSmallGap" w:sz="24" w:space="0" w:color="auto"/>
            </w:tcBorders>
            <w:shd w:val="clear" w:color="auto" w:fill="auto"/>
            <w:noWrap/>
            <w:vAlign w:val="bottom"/>
            <w:hideMark/>
          </w:tcPr>
          <w:p w14:paraId="501D32F8" w14:textId="19A7AE92"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tcBorders>
              <w:bottom w:val="thinThickSmallGap" w:sz="24" w:space="0" w:color="auto"/>
            </w:tcBorders>
            <w:shd w:val="clear" w:color="auto" w:fill="auto"/>
            <w:noWrap/>
            <w:vAlign w:val="bottom"/>
            <w:hideMark/>
          </w:tcPr>
          <w:p w14:paraId="0B392A0A" w14:textId="5EBCADF9" w:rsidR="008903C2" w:rsidRPr="00CB56EC" w:rsidRDefault="008903C2" w:rsidP="008903C2">
            <w:pPr>
              <w:jc w:val="right"/>
              <w:rPr>
                <w:b/>
                <w:bCs/>
                <w:sz w:val="14"/>
                <w:szCs w:val="14"/>
                <w:lang w:eastAsia="tr-TR"/>
              </w:rPr>
            </w:pPr>
            <w:r w:rsidRPr="00D5711A">
              <w:rPr>
                <w:b/>
                <w:bCs/>
                <w:sz w:val="14"/>
                <w:szCs w:val="14"/>
                <w:lang w:eastAsia="tr-TR"/>
              </w:rPr>
              <w:t>-</w:t>
            </w:r>
          </w:p>
        </w:tc>
        <w:tc>
          <w:tcPr>
            <w:tcW w:w="279" w:type="pct"/>
            <w:tcBorders>
              <w:bottom w:val="thinThickSmallGap" w:sz="24" w:space="0" w:color="auto"/>
            </w:tcBorders>
            <w:shd w:val="clear" w:color="auto" w:fill="auto"/>
            <w:noWrap/>
            <w:vAlign w:val="bottom"/>
            <w:hideMark/>
          </w:tcPr>
          <w:p w14:paraId="2B0E8239" w14:textId="2FCEE7C2"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tcBorders>
              <w:bottom w:val="thinThickSmallGap" w:sz="24" w:space="0" w:color="auto"/>
            </w:tcBorders>
            <w:shd w:val="clear" w:color="auto" w:fill="auto"/>
            <w:noWrap/>
            <w:vAlign w:val="bottom"/>
            <w:hideMark/>
          </w:tcPr>
          <w:p w14:paraId="66A68E36" w14:textId="50EAA32E"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tcBorders>
              <w:bottom w:val="thinThickSmallGap" w:sz="24" w:space="0" w:color="auto"/>
            </w:tcBorders>
            <w:shd w:val="clear" w:color="auto" w:fill="auto"/>
            <w:noWrap/>
            <w:vAlign w:val="bottom"/>
            <w:hideMark/>
          </w:tcPr>
          <w:p w14:paraId="1EAA8EBA" w14:textId="417CF817" w:rsidR="008903C2" w:rsidRPr="00CB56EC" w:rsidRDefault="008903C2" w:rsidP="008903C2">
            <w:pPr>
              <w:jc w:val="right"/>
              <w:rPr>
                <w:b/>
                <w:bCs/>
                <w:sz w:val="14"/>
                <w:szCs w:val="14"/>
                <w:lang w:eastAsia="tr-TR"/>
              </w:rPr>
            </w:pPr>
            <w:r>
              <w:rPr>
                <w:b/>
                <w:bCs/>
                <w:sz w:val="14"/>
                <w:szCs w:val="14"/>
                <w:lang w:eastAsia="tr-TR"/>
              </w:rPr>
              <w:t>526</w:t>
            </w:r>
          </w:p>
        </w:tc>
        <w:tc>
          <w:tcPr>
            <w:tcW w:w="278" w:type="pct"/>
            <w:tcBorders>
              <w:bottom w:val="thinThickSmallGap" w:sz="24" w:space="0" w:color="auto"/>
            </w:tcBorders>
            <w:shd w:val="clear" w:color="auto" w:fill="auto"/>
            <w:noWrap/>
            <w:vAlign w:val="bottom"/>
            <w:hideMark/>
          </w:tcPr>
          <w:p w14:paraId="103238A2" w14:textId="10E08AF4"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tcBorders>
              <w:bottom w:val="thinThickSmallGap" w:sz="24" w:space="0" w:color="auto"/>
            </w:tcBorders>
            <w:shd w:val="clear" w:color="auto" w:fill="auto"/>
            <w:noWrap/>
            <w:vAlign w:val="bottom"/>
            <w:hideMark/>
          </w:tcPr>
          <w:p w14:paraId="71B36821" w14:textId="47A7E54C" w:rsidR="008903C2" w:rsidRPr="00CB56EC" w:rsidRDefault="008903C2" w:rsidP="008903C2">
            <w:pPr>
              <w:jc w:val="right"/>
              <w:rPr>
                <w:b/>
                <w:bCs/>
                <w:sz w:val="14"/>
                <w:szCs w:val="14"/>
                <w:lang w:eastAsia="tr-TR"/>
              </w:rPr>
            </w:pPr>
            <w:r>
              <w:rPr>
                <w:b/>
                <w:bCs/>
                <w:sz w:val="14"/>
                <w:szCs w:val="14"/>
                <w:lang w:eastAsia="tr-TR"/>
              </w:rPr>
              <w:t>91,251</w:t>
            </w:r>
          </w:p>
        </w:tc>
        <w:tc>
          <w:tcPr>
            <w:tcW w:w="278" w:type="pct"/>
            <w:tcBorders>
              <w:bottom w:val="thinThickSmallGap" w:sz="24" w:space="0" w:color="auto"/>
            </w:tcBorders>
            <w:shd w:val="clear" w:color="auto" w:fill="auto"/>
            <w:noWrap/>
            <w:vAlign w:val="bottom"/>
            <w:hideMark/>
          </w:tcPr>
          <w:p w14:paraId="0AAEAC8F" w14:textId="1B6B5FA5" w:rsidR="008903C2" w:rsidRPr="00CB56EC" w:rsidRDefault="008903C2" w:rsidP="008903C2">
            <w:pPr>
              <w:jc w:val="right"/>
              <w:rPr>
                <w:b/>
                <w:bCs/>
                <w:sz w:val="14"/>
                <w:szCs w:val="14"/>
                <w:lang w:eastAsia="tr-TR"/>
              </w:rPr>
            </w:pPr>
            <w:r w:rsidRPr="00D5711A">
              <w:rPr>
                <w:b/>
                <w:bCs/>
                <w:sz w:val="14"/>
                <w:szCs w:val="14"/>
                <w:lang w:eastAsia="tr-TR"/>
              </w:rPr>
              <w:t>-</w:t>
            </w:r>
          </w:p>
        </w:tc>
        <w:tc>
          <w:tcPr>
            <w:tcW w:w="278" w:type="pct"/>
            <w:tcBorders>
              <w:bottom w:val="thinThickSmallGap" w:sz="24" w:space="0" w:color="auto"/>
            </w:tcBorders>
            <w:shd w:val="clear" w:color="auto" w:fill="auto"/>
            <w:noWrap/>
            <w:vAlign w:val="bottom"/>
            <w:hideMark/>
          </w:tcPr>
          <w:p w14:paraId="6A1E9315" w14:textId="35A9EFA5" w:rsidR="008903C2" w:rsidRPr="00CB56EC" w:rsidRDefault="008903C2" w:rsidP="008903C2">
            <w:pPr>
              <w:jc w:val="right"/>
              <w:rPr>
                <w:b/>
                <w:bCs/>
                <w:sz w:val="14"/>
                <w:szCs w:val="14"/>
                <w:lang w:eastAsia="tr-TR"/>
              </w:rPr>
            </w:pPr>
            <w:r>
              <w:rPr>
                <w:b/>
                <w:bCs/>
                <w:sz w:val="14"/>
                <w:szCs w:val="14"/>
                <w:lang w:eastAsia="tr-TR"/>
              </w:rPr>
              <w:t>(39,160)</w:t>
            </w:r>
          </w:p>
        </w:tc>
        <w:tc>
          <w:tcPr>
            <w:tcW w:w="276" w:type="pct"/>
            <w:tcBorders>
              <w:bottom w:val="thinThickSmallGap" w:sz="24" w:space="0" w:color="auto"/>
            </w:tcBorders>
            <w:shd w:val="clear" w:color="auto" w:fill="auto"/>
            <w:noWrap/>
            <w:vAlign w:val="bottom"/>
            <w:hideMark/>
          </w:tcPr>
          <w:p w14:paraId="31FD821E" w14:textId="7277BB54" w:rsidR="008903C2" w:rsidRPr="00CB56EC" w:rsidRDefault="008903C2" w:rsidP="008903C2">
            <w:pPr>
              <w:jc w:val="right"/>
              <w:rPr>
                <w:b/>
                <w:bCs/>
                <w:sz w:val="14"/>
                <w:szCs w:val="14"/>
                <w:lang w:eastAsia="tr-TR"/>
              </w:rPr>
            </w:pPr>
            <w:r>
              <w:rPr>
                <w:b/>
                <w:bCs/>
                <w:sz w:val="14"/>
                <w:szCs w:val="14"/>
                <w:lang w:eastAsia="tr-TR"/>
              </w:rPr>
              <w:t>1,552,617</w:t>
            </w:r>
          </w:p>
        </w:tc>
      </w:tr>
    </w:tbl>
    <w:p w14:paraId="69773ABF" w14:textId="77777777" w:rsidR="00AD2ADD" w:rsidRPr="00CB56EC" w:rsidRDefault="00AD2ADD" w:rsidP="00AD2ADD">
      <w:pPr>
        <w:rPr>
          <w:sz w:val="2"/>
        </w:rPr>
      </w:pPr>
    </w:p>
    <w:tbl>
      <w:tblPr>
        <w:tblW w:w="5118" w:type="pct"/>
        <w:tblInd w:w="-567" w:type="dxa"/>
        <w:tblLook w:val="04A0" w:firstRow="1" w:lastRow="0" w:firstColumn="1" w:lastColumn="0" w:noHBand="0" w:noVBand="1"/>
      </w:tblPr>
      <w:tblGrid>
        <w:gridCol w:w="14334"/>
      </w:tblGrid>
      <w:tr w:rsidR="00AD2ADD" w:rsidRPr="00CB56EC" w14:paraId="361482F6" w14:textId="77777777" w:rsidTr="00AD2ADD">
        <w:trPr>
          <w:trHeight w:val="132"/>
        </w:trPr>
        <w:tc>
          <w:tcPr>
            <w:tcW w:w="5000" w:type="pct"/>
            <w:tcBorders>
              <w:top w:val="nil"/>
              <w:left w:val="nil"/>
              <w:bottom w:val="nil"/>
              <w:right w:val="nil"/>
            </w:tcBorders>
            <w:shd w:val="clear" w:color="auto" w:fill="auto"/>
            <w:noWrap/>
            <w:vAlign w:val="bottom"/>
            <w:hideMark/>
          </w:tcPr>
          <w:p w14:paraId="1E1596C4" w14:textId="77777777" w:rsidR="00AD2ADD" w:rsidRPr="00CB56EC" w:rsidRDefault="00AD2ADD" w:rsidP="00AD2ADD">
            <w:pPr>
              <w:rPr>
                <w:sz w:val="12"/>
                <w:szCs w:val="12"/>
              </w:rPr>
            </w:pPr>
          </w:p>
          <w:p w14:paraId="3D45ADD4" w14:textId="77777777" w:rsidR="00AD2ADD" w:rsidRPr="00CB56EC" w:rsidRDefault="00AD2ADD" w:rsidP="00AD2ADD">
            <w:pPr>
              <w:rPr>
                <w:sz w:val="12"/>
                <w:szCs w:val="12"/>
              </w:rPr>
            </w:pPr>
            <w:r w:rsidRPr="00CB56EC">
              <w:rPr>
                <w:sz w:val="12"/>
                <w:szCs w:val="12"/>
              </w:rPr>
              <w:t>1. Duran varlıklar birikmiş yeniden değerleme artışları/azalışları,</w:t>
            </w:r>
          </w:p>
          <w:p w14:paraId="352A6293" w14:textId="77777777" w:rsidR="00AD2ADD" w:rsidRPr="00CB56EC" w:rsidRDefault="00AD2ADD" w:rsidP="00AD2ADD">
            <w:pPr>
              <w:rPr>
                <w:sz w:val="12"/>
                <w:szCs w:val="12"/>
              </w:rPr>
            </w:pPr>
            <w:r w:rsidRPr="00CB56EC">
              <w:rPr>
                <w:sz w:val="12"/>
                <w:szCs w:val="12"/>
              </w:rPr>
              <w:t>2. Tanımlanmış fayda planlarının birikmiş yeniden ölçüm kazançları/kayıpları,</w:t>
            </w:r>
          </w:p>
        </w:tc>
      </w:tr>
      <w:tr w:rsidR="00AD2ADD" w:rsidRPr="00CB56EC" w14:paraId="727CB14A" w14:textId="77777777" w:rsidTr="00AD2ADD">
        <w:trPr>
          <w:trHeight w:val="75"/>
        </w:trPr>
        <w:tc>
          <w:tcPr>
            <w:tcW w:w="5000" w:type="pct"/>
            <w:tcBorders>
              <w:top w:val="nil"/>
              <w:left w:val="nil"/>
              <w:bottom w:val="nil"/>
              <w:right w:val="nil"/>
            </w:tcBorders>
            <w:shd w:val="clear" w:color="auto" w:fill="auto"/>
            <w:noWrap/>
            <w:vAlign w:val="bottom"/>
            <w:hideMark/>
          </w:tcPr>
          <w:p w14:paraId="4BF0DDE0" w14:textId="77777777" w:rsidR="00AD2ADD" w:rsidRPr="00CB56EC" w:rsidRDefault="00AD2ADD" w:rsidP="00AD2ADD">
            <w:pPr>
              <w:rPr>
                <w:sz w:val="12"/>
                <w:szCs w:val="12"/>
              </w:rPr>
            </w:pPr>
            <w:r w:rsidRPr="00CB56EC">
              <w:rPr>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tc>
      </w:tr>
      <w:tr w:rsidR="00AD2ADD" w:rsidRPr="00CB56EC" w14:paraId="06198566" w14:textId="77777777" w:rsidTr="00AD2ADD">
        <w:trPr>
          <w:trHeight w:val="75"/>
        </w:trPr>
        <w:tc>
          <w:tcPr>
            <w:tcW w:w="5000" w:type="pct"/>
            <w:tcBorders>
              <w:top w:val="nil"/>
              <w:left w:val="nil"/>
              <w:bottom w:val="nil"/>
              <w:right w:val="nil"/>
            </w:tcBorders>
            <w:shd w:val="clear" w:color="auto" w:fill="auto"/>
            <w:noWrap/>
            <w:vAlign w:val="bottom"/>
          </w:tcPr>
          <w:p w14:paraId="34AA58B2" w14:textId="77777777" w:rsidR="00AD2ADD" w:rsidRPr="00CB56EC" w:rsidRDefault="00AD2ADD" w:rsidP="00AD2ADD">
            <w:pPr>
              <w:rPr>
                <w:sz w:val="12"/>
                <w:szCs w:val="12"/>
              </w:rPr>
            </w:pPr>
            <w:r w:rsidRPr="00CB56EC">
              <w:rPr>
                <w:sz w:val="12"/>
                <w:szCs w:val="12"/>
              </w:rPr>
              <w:t>4. Yabancı para çevrim farkları</w:t>
            </w:r>
          </w:p>
        </w:tc>
      </w:tr>
      <w:tr w:rsidR="00AD2ADD" w:rsidRPr="00CB56EC" w14:paraId="7ACB2B19" w14:textId="77777777" w:rsidTr="00AD2ADD">
        <w:trPr>
          <w:trHeight w:val="75"/>
        </w:trPr>
        <w:tc>
          <w:tcPr>
            <w:tcW w:w="5000" w:type="pct"/>
            <w:tcBorders>
              <w:top w:val="nil"/>
              <w:left w:val="nil"/>
              <w:bottom w:val="nil"/>
              <w:right w:val="nil"/>
            </w:tcBorders>
            <w:shd w:val="clear" w:color="auto" w:fill="auto"/>
            <w:noWrap/>
            <w:vAlign w:val="bottom"/>
          </w:tcPr>
          <w:p w14:paraId="1C1F60A4" w14:textId="77777777" w:rsidR="00AD2ADD" w:rsidRPr="00CB56EC" w:rsidRDefault="00AD2ADD" w:rsidP="00AD2ADD">
            <w:pPr>
              <w:rPr>
                <w:sz w:val="12"/>
                <w:szCs w:val="12"/>
              </w:rPr>
            </w:pPr>
            <w:r w:rsidRPr="00CB56EC">
              <w:rPr>
                <w:sz w:val="12"/>
                <w:szCs w:val="12"/>
              </w:rPr>
              <w:t>5. Gerçeğe uygun değer farkı diğer kapsamlı gelire yansıtılan finansal varlıkların birikmiş yeniden değerleme ve/veya sınıflandırma kazançları/kayıpları,</w:t>
            </w:r>
          </w:p>
        </w:tc>
      </w:tr>
      <w:tr w:rsidR="00AD2ADD" w:rsidRPr="00CB56EC" w14:paraId="6777E2F6" w14:textId="77777777" w:rsidTr="00AD2ADD">
        <w:trPr>
          <w:trHeight w:val="75"/>
        </w:trPr>
        <w:tc>
          <w:tcPr>
            <w:tcW w:w="5000" w:type="pct"/>
            <w:tcBorders>
              <w:top w:val="nil"/>
              <w:left w:val="nil"/>
              <w:bottom w:val="nil"/>
              <w:right w:val="nil"/>
            </w:tcBorders>
            <w:shd w:val="clear" w:color="auto" w:fill="auto"/>
            <w:noWrap/>
            <w:vAlign w:val="bottom"/>
          </w:tcPr>
          <w:p w14:paraId="5F414EC6" w14:textId="77777777" w:rsidR="00AD2ADD" w:rsidRPr="00CB56EC" w:rsidRDefault="00AD2ADD" w:rsidP="00AD2ADD">
            <w:pPr>
              <w:rPr>
                <w:sz w:val="12"/>
                <w:szCs w:val="12"/>
              </w:rPr>
            </w:pPr>
            <w:r w:rsidRPr="00CB56EC">
              <w:rPr>
                <w:sz w:val="12"/>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etmektedir.)</w:t>
            </w:r>
          </w:p>
        </w:tc>
      </w:tr>
    </w:tbl>
    <w:p w14:paraId="7D4AD9D2"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3B93410E"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1B3381FE"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20EA0D4"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63C974B"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F93A2E4" w14:textId="77777777" w:rsidR="00AD3901" w:rsidRPr="00CB56EC" w:rsidRDefault="00AD3901"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6DDCE99B" w14:textId="77777777" w:rsidR="00AD3901" w:rsidRPr="00CB56EC" w:rsidRDefault="00AD3901"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EFAC4E9" w14:textId="77777777" w:rsidR="00AD3901" w:rsidRPr="00CB56EC" w:rsidRDefault="00AD3901"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0561042D" w14:textId="3995FFEC" w:rsidR="00AD3901" w:rsidRDefault="00AD3901"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A87C764" w14:textId="55F92C2E" w:rsidR="006176DB" w:rsidRDefault="006176DB"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5320CD48" w14:textId="2C702491" w:rsidR="006176DB" w:rsidRDefault="006176DB"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F8F8EB2" w14:textId="77777777" w:rsidR="000B484F" w:rsidRDefault="000B484F"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6537873F" w14:textId="1E4C5B0C" w:rsidR="006176DB" w:rsidRDefault="006176DB"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724DA90F" w14:textId="77777777" w:rsidR="006176DB" w:rsidRPr="00CB56EC" w:rsidRDefault="006176DB"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75E9EA8A" w14:textId="77777777" w:rsidR="00AF46F6" w:rsidRPr="00CB56EC" w:rsidRDefault="00AF46F6"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7FFF2D5D" w14:textId="77777777" w:rsidR="00AF46F6" w:rsidRPr="00CB56EC" w:rsidRDefault="00D5711A" w:rsidP="00AF46F6">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0"/>
          <w:szCs w:val="10"/>
        </w:rPr>
        <w:sectPr w:rsidR="00AF46F6" w:rsidRPr="00CB56EC" w:rsidSect="00451AC1">
          <w:headerReference w:type="default" r:id="rId33"/>
          <w:footerReference w:type="default" r:id="rId34"/>
          <w:pgSz w:w="16840" w:h="11907" w:orient="landscape" w:code="9"/>
          <w:pgMar w:top="1418" w:right="1418" w:bottom="1418" w:left="1418" w:header="357" w:footer="709" w:gutter="0"/>
          <w:pgNumType w:start="8"/>
          <w:cols w:space="708"/>
          <w:noEndnote/>
        </w:sectPr>
      </w:pPr>
      <w:r w:rsidRPr="00CB56EC">
        <w:rPr>
          <w:bCs/>
          <w:i/>
          <w:iCs/>
          <w:sz w:val="14"/>
          <w:szCs w:val="14"/>
        </w:rPr>
        <w:t>İ</w:t>
      </w:r>
      <w:r w:rsidR="00AF46F6" w:rsidRPr="00CB56EC">
        <w:rPr>
          <w:bCs/>
          <w:i/>
          <w:iCs/>
          <w:sz w:val="14"/>
          <w:szCs w:val="14"/>
        </w:rPr>
        <w:t>lişikteki notlar bu finansal tabloların tamamlayıcı parçalarıdır.</w:t>
      </w:r>
      <w:r w:rsidR="00AF46F6" w:rsidRPr="00CB56EC">
        <w:rPr>
          <w:bCs/>
          <w:i/>
          <w:iCs/>
          <w:sz w:val="10"/>
          <w:szCs w:val="10"/>
        </w:rPr>
        <w:t xml:space="preserve">                                                                                                                                                                         </w:t>
      </w:r>
    </w:p>
    <w:p w14:paraId="7B7C3F18" w14:textId="77777777" w:rsidR="00AF46F6" w:rsidRPr="00CB56EC" w:rsidRDefault="00AF46F6" w:rsidP="00AF46F6">
      <w:pPr>
        <w:pStyle w:val="1tipi"/>
        <w:tabs>
          <w:tab w:val="clear" w:pos="1134"/>
        </w:tabs>
        <w:autoSpaceDE w:val="0"/>
        <w:autoSpaceDN w:val="0"/>
        <w:adjustRightInd w:val="0"/>
        <w:ind w:hanging="567"/>
        <w:rPr>
          <w:rFonts w:ascii="Times New Roman" w:hAnsi="Times New Roman"/>
          <w:b/>
          <w:sz w:val="22"/>
        </w:rPr>
      </w:pPr>
      <w:r w:rsidRPr="00CB56EC">
        <w:rPr>
          <w:rFonts w:ascii="Times New Roman" w:hAnsi="Times New Roman"/>
          <w:b/>
          <w:snapToGrid/>
          <w:sz w:val="22"/>
          <w:lang w:eastAsia="en-US"/>
        </w:rPr>
        <w:lastRenderedPageBreak/>
        <w:t>6.</w:t>
      </w:r>
      <w:r w:rsidRPr="00CB56EC">
        <w:rPr>
          <w:rFonts w:ascii="Times New Roman" w:hAnsi="Times New Roman"/>
          <w:b/>
          <w:snapToGrid/>
          <w:sz w:val="22"/>
          <w:lang w:eastAsia="en-US"/>
        </w:rPr>
        <w:tab/>
      </w:r>
      <w:r w:rsidRPr="00CB56EC">
        <w:rPr>
          <w:rFonts w:ascii="Times New Roman" w:hAnsi="Times New Roman"/>
          <w:b/>
          <w:sz w:val="22"/>
        </w:rPr>
        <w:t xml:space="preserve">NAKİT AKIŞ TABLOSU </w:t>
      </w:r>
    </w:p>
    <w:p w14:paraId="688D74BA" w14:textId="77777777" w:rsidR="00AF46F6" w:rsidRPr="00CB56EC" w:rsidRDefault="00AF46F6" w:rsidP="00AF46F6">
      <w:pPr>
        <w:pStyle w:val="1tipi"/>
        <w:tabs>
          <w:tab w:val="clear" w:pos="1134"/>
        </w:tabs>
        <w:autoSpaceDE w:val="0"/>
        <w:autoSpaceDN w:val="0"/>
        <w:adjustRightInd w:val="0"/>
        <w:ind w:hanging="567"/>
        <w:rPr>
          <w:rFonts w:ascii="Times New Roman" w:hAnsi="Times New Roman"/>
          <w:b/>
          <w:sz w:val="16"/>
          <w:szCs w:val="16"/>
        </w:rPr>
      </w:pPr>
    </w:p>
    <w:tbl>
      <w:tblPr>
        <w:tblW w:w="9383"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48"/>
        <w:gridCol w:w="5398"/>
        <w:gridCol w:w="695"/>
        <w:gridCol w:w="1371"/>
        <w:gridCol w:w="1371"/>
      </w:tblGrid>
      <w:tr w:rsidR="00C73A0E" w:rsidRPr="00CB56EC" w14:paraId="1608BED8" w14:textId="77777777" w:rsidTr="00CC19B5">
        <w:trPr>
          <w:trHeight w:val="528"/>
        </w:trPr>
        <w:tc>
          <w:tcPr>
            <w:tcW w:w="5946" w:type="dxa"/>
            <w:gridSpan w:val="2"/>
            <w:shd w:val="clear" w:color="auto" w:fill="auto"/>
            <w:noWrap/>
            <w:vAlign w:val="bottom"/>
            <w:hideMark/>
          </w:tcPr>
          <w:p w14:paraId="15C3EAE6" w14:textId="77777777" w:rsidR="00C73A0E" w:rsidRPr="00CB56EC" w:rsidRDefault="00C73A0E" w:rsidP="00C73A0E">
            <w:pPr>
              <w:rPr>
                <w:color w:val="000000"/>
                <w:sz w:val="14"/>
                <w:szCs w:val="14"/>
                <w:highlight w:val="yellow"/>
                <w:lang w:eastAsia="tr-TR"/>
              </w:rPr>
            </w:pPr>
          </w:p>
        </w:tc>
        <w:tc>
          <w:tcPr>
            <w:tcW w:w="695" w:type="dxa"/>
            <w:shd w:val="clear" w:color="auto" w:fill="auto"/>
            <w:noWrap/>
            <w:vAlign w:val="bottom"/>
            <w:hideMark/>
          </w:tcPr>
          <w:p w14:paraId="18173F8A" w14:textId="77777777" w:rsidR="00C73A0E" w:rsidRPr="00CB56EC" w:rsidRDefault="00C73A0E" w:rsidP="0069345D">
            <w:pPr>
              <w:jc w:val="center"/>
              <w:rPr>
                <w:b/>
                <w:bCs/>
                <w:color w:val="000000"/>
                <w:sz w:val="14"/>
                <w:szCs w:val="14"/>
                <w:lang w:eastAsia="tr-TR"/>
              </w:rPr>
            </w:pPr>
            <w:r w:rsidRPr="00CB56EC">
              <w:rPr>
                <w:b/>
                <w:bCs/>
                <w:color w:val="000000"/>
                <w:sz w:val="14"/>
                <w:szCs w:val="14"/>
                <w:lang w:eastAsia="tr-TR"/>
              </w:rPr>
              <w:t>Dipnot Bölüm V</w:t>
            </w:r>
          </w:p>
        </w:tc>
        <w:tc>
          <w:tcPr>
            <w:tcW w:w="1371" w:type="dxa"/>
            <w:shd w:val="clear" w:color="auto" w:fill="auto"/>
            <w:vAlign w:val="bottom"/>
            <w:hideMark/>
          </w:tcPr>
          <w:p w14:paraId="4EED5DA2" w14:textId="086CEF14" w:rsidR="00C73A0E" w:rsidRPr="00CB56EC" w:rsidRDefault="007A100E" w:rsidP="001A7195">
            <w:pPr>
              <w:jc w:val="right"/>
              <w:rPr>
                <w:b/>
                <w:bCs/>
                <w:color w:val="000000"/>
                <w:sz w:val="14"/>
                <w:szCs w:val="14"/>
                <w:lang w:eastAsia="tr-TR"/>
              </w:rPr>
            </w:pPr>
            <w:r w:rsidRPr="00CB56EC">
              <w:rPr>
                <w:b/>
                <w:bCs/>
                <w:color w:val="000000"/>
                <w:sz w:val="14"/>
                <w:szCs w:val="14"/>
                <w:lang w:eastAsia="tr-TR"/>
              </w:rPr>
              <w:t>Cari Dönem 01.01.202</w:t>
            </w:r>
            <w:r w:rsidR="008903C2">
              <w:rPr>
                <w:b/>
                <w:bCs/>
                <w:color w:val="000000"/>
                <w:sz w:val="14"/>
                <w:szCs w:val="14"/>
                <w:lang w:eastAsia="tr-TR"/>
              </w:rPr>
              <w:t>5</w:t>
            </w:r>
            <w:r w:rsidRPr="00CB56EC">
              <w:rPr>
                <w:b/>
                <w:bCs/>
                <w:color w:val="000000"/>
                <w:sz w:val="14"/>
                <w:szCs w:val="14"/>
                <w:lang w:eastAsia="tr-TR"/>
              </w:rPr>
              <w:t>-</w:t>
            </w:r>
            <w:r w:rsidR="00F344DD">
              <w:rPr>
                <w:b/>
                <w:bCs/>
                <w:color w:val="000000"/>
                <w:sz w:val="14"/>
                <w:szCs w:val="14"/>
                <w:lang w:eastAsia="tr-TR"/>
              </w:rPr>
              <w:t>31.</w:t>
            </w:r>
            <w:r w:rsidR="008903C2">
              <w:rPr>
                <w:b/>
                <w:bCs/>
                <w:color w:val="000000"/>
                <w:sz w:val="14"/>
                <w:szCs w:val="14"/>
                <w:lang w:eastAsia="tr-TR"/>
              </w:rPr>
              <w:t>03</w:t>
            </w:r>
            <w:r w:rsidR="00F344DD">
              <w:rPr>
                <w:b/>
                <w:bCs/>
                <w:color w:val="000000"/>
                <w:sz w:val="14"/>
                <w:szCs w:val="14"/>
                <w:lang w:eastAsia="tr-TR"/>
              </w:rPr>
              <w:t>.202</w:t>
            </w:r>
            <w:r w:rsidR="008903C2">
              <w:rPr>
                <w:b/>
                <w:bCs/>
                <w:color w:val="000000"/>
                <w:sz w:val="14"/>
                <w:szCs w:val="14"/>
                <w:lang w:eastAsia="tr-TR"/>
              </w:rPr>
              <w:t>5</w:t>
            </w:r>
          </w:p>
        </w:tc>
        <w:tc>
          <w:tcPr>
            <w:tcW w:w="1371" w:type="dxa"/>
            <w:shd w:val="clear" w:color="auto" w:fill="auto"/>
            <w:vAlign w:val="bottom"/>
            <w:hideMark/>
          </w:tcPr>
          <w:p w14:paraId="6B7F7048" w14:textId="4240645C" w:rsidR="0094675C" w:rsidRPr="00CB56EC" w:rsidRDefault="0094675C" w:rsidP="0069345D">
            <w:pPr>
              <w:jc w:val="right"/>
              <w:rPr>
                <w:b/>
                <w:bCs/>
                <w:color w:val="000000"/>
                <w:sz w:val="14"/>
                <w:szCs w:val="14"/>
                <w:lang w:eastAsia="tr-TR"/>
              </w:rPr>
            </w:pPr>
            <w:r w:rsidRPr="00CB56EC">
              <w:rPr>
                <w:b/>
                <w:bCs/>
                <w:color w:val="000000"/>
                <w:sz w:val="14"/>
                <w:szCs w:val="14"/>
                <w:lang w:eastAsia="tr-TR"/>
              </w:rPr>
              <w:t>Önceki Dönem</w:t>
            </w:r>
          </w:p>
          <w:p w14:paraId="032DFB27" w14:textId="1F3517E8" w:rsidR="00C73A0E" w:rsidRPr="00CB56EC" w:rsidRDefault="007A100E" w:rsidP="001A7195">
            <w:pPr>
              <w:jc w:val="right"/>
              <w:rPr>
                <w:b/>
                <w:bCs/>
                <w:color w:val="000000"/>
                <w:sz w:val="14"/>
                <w:szCs w:val="14"/>
                <w:lang w:eastAsia="tr-TR"/>
              </w:rPr>
            </w:pPr>
            <w:r w:rsidRPr="00CB56EC">
              <w:rPr>
                <w:b/>
                <w:bCs/>
                <w:color w:val="000000"/>
                <w:sz w:val="14"/>
                <w:szCs w:val="14"/>
                <w:lang w:eastAsia="tr-TR"/>
              </w:rPr>
              <w:t>01</w:t>
            </w:r>
            <w:r w:rsidR="00C73A0E" w:rsidRPr="00CB56EC">
              <w:rPr>
                <w:b/>
                <w:bCs/>
                <w:color w:val="000000"/>
                <w:sz w:val="14"/>
                <w:szCs w:val="14"/>
                <w:lang w:eastAsia="tr-TR"/>
              </w:rPr>
              <w:t>.</w:t>
            </w:r>
            <w:r w:rsidRPr="00CB56EC">
              <w:rPr>
                <w:b/>
                <w:bCs/>
                <w:color w:val="000000"/>
                <w:sz w:val="14"/>
                <w:szCs w:val="14"/>
                <w:lang w:eastAsia="tr-TR"/>
              </w:rPr>
              <w:t>01.202</w:t>
            </w:r>
            <w:r w:rsidR="008903C2">
              <w:rPr>
                <w:b/>
                <w:bCs/>
                <w:color w:val="000000"/>
                <w:sz w:val="14"/>
                <w:szCs w:val="14"/>
                <w:lang w:eastAsia="tr-TR"/>
              </w:rPr>
              <w:t>4</w:t>
            </w:r>
            <w:r w:rsidR="00C73A0E" w:rsidRPr="00CB56EC">
              <w:rPr>
                <w:b/>
                <w:bCs/>
                <w:color w:val="000000"/>
                <w:sz w:val="14"/>
                <w:szCs w:val="14"/>
                <w:lang w:eastAsia="tr-TR"/>
              </w:rPr>
              <w:t>-3</w:t>
            </w:r>
            <w:r w:rsidR="007C058F">
              <w:rPr>
                <w:b/>
                <w:bCs/>
                <w:color w:val="000000"/>
                <w:sz w:val="14"/>
                <w:szCs w:val="14"/>
                <w:lang w:eastAsia="tr-TR"/>
              </w:rPr>
              <w:t>1</w:t>
            </w:r>
            <w:r w:rsidR="00C73A0E" w:rsidRPr="00CB56EC">
              <w:rPr>
                <w:b/>
                <w:bCs/>
                <w:color w:val="000000"/>
                <w:sz w:val="14"/>
                <w:szCs w:val="14"/>
                <w:lang w:eastAsia="tr-TR"/>
              </w:rPr>
              <w:t>.</w:t>
            </w:r>
            <w:r w:rsidR="008903C2">
              <w:rPr>
                <w:b/>
                <w:bCs/>
                <w:color w:val="000000"/>
                <w:sz w:val="14"/>
                <w:szCs w:val="14"/>
                <w:lang w:eastAsia="tr-TR"/>
              </w:rPr>
              <w:t>03</w:t>
            </w:r>
            <w:r w:rsidR="00C73A0E" w:rsidRPr="00CB56EC">
              <w:rPr>
                <w:b/>
                <w:bCs/>
                <w:color w:val="000000"/>
                <w:sz w:val="14"/>
                <w:szCs w:val="14"/>
                <w:lang w:eastAsia="tr-TR"/>
              </w:rPr>
              <w:t>.202</w:t>
            </w:r>
            <w:r w:rsidR="008903C2">
              <w:rPr>
                <w:b/>
                <w:bCs/>
                <w:color w:val="000000"/>
                <w:sz w:val="14"/>
                <w:szCs w:val="14"/>
                <w:lang w:eastAsia="tr-TR"/>
              </w:rPr>
              <w:t>4</w:t>
            </w:r>
          </w:p>
        </w:tc>
      </w:tr>
      <w:tr w:rsidR="00AD2ADD" w:rsidRPr="00CB56EC" w14:paraId="3D78A15E" w14:textId="77777777" w:rsidTr="00CC19B5">
        <w:trPr>
          <w:trHeight w:val="112"/>
        </w:trPr>
        <w:tc>
          <w:tcPr>
            <w:tcW w:w="548" w:type="dxa"/>
            <w:shd w:val="clear" w:color="auto" w:fill="auto"/>
            <w:noWrap/>
            <w:vAlign w:val="bottom"/>
            <w:hideMark/>
          </w:tcPr>
          <w:p w14:paraId="688E165F" w14:textId="77777777" w:rsidR="00AD2ADD" w:rsidRPr="00CB56EC" w:rsidRDefault="00AD2ADD" w:rsidP="00AD2ADD">
            <w:pPr>
              <w:rPr>
                <w:color w:val="000000"/>
                <w:sz w:val="14"/>
                <w:szCs w:val="14"/>
                <w:highlight w:val="yellow"/>
                <w:lang w:eastAsia="tr-TR"/>
              </w:rPr>
            </w:pPr>
          </w:p>
        </w:tc>
        <w:tc>
          <w:tcPr>
            <w:tcW w:w="5398" w:type="dxa"/>
            <w:shd w:val="clear" w:color="auto" w:fill="auto"/>
            <w:noWrap/>
            <w:vAlign w:val="bottom"/>
            <w:hideMark/>
          </w:tcPr>
          <w:p w14:paraId="2DFD2A4E" w14:textId="77777777" w:rsidR="00AD2ADD" w:rsidRPr="00CB56EC" w:rsidRDefault="00AD2ADD" w:rsidP="00AD2ADD">
            <w:pPr>
              <w:rPr>
                <w:color w:val="000000"/>
                <w:sz w:val="14"/>
                <w:szCs w:val="14"/>
                <w:highlight w:val="yellow"/>
                <w:lang w:eastAsia="tr-TR"/>
              </w:rPr>
            </w:pPr>
          </w:p>
        </w:tc>
        <w:tc>
          <w:tcPr>
            <w:tcW w:w="695" w:type="dxa"/>
            <w:shd w:val="clear" w:color="auto" w:fill="auto"/>
            <w:noWrap/>
            <w:vAlign w:val="bottom"/>
            <w:hideMark/>
          </w:tcPr>
          <w:p w14:paraId="644CCC79" w14:textId="77777777" w:rsidR="00AD2ADD" w:rsidRPr="00CB56EC" w:rsidRDefault="00AD2ADD" w:rsidP="0069345D">
            <w:pPr>
              <w:jc w:val="center"/>
              <w:rPr>
                <w:b/>
                <w:bCs/>
                <w:color w:val="000000"/>
                <w:sz w:val="14"/>
                <w:szCs w:val="14"/>
                <w:highlight w:val="yellow"/>
                <w:lang w:eastAsia="tr-TR"/>
              </w:rPr>
            </w:pPr>
          </w:p>
        </w:tc>
        <w:tc>
          <w:tcPr>
            <w:tcW w:w="1371" w:type="dxa"/>
            <w:shd w:val="clear" w:color="auto" w:fill="auto"/>
            <w:vAlign w:val="bottom"/>
            <w:hideMark/>
          </w:tcPr>
          <w:p w14:paraId="714D2B80" w14:textId="77777777" w:rsidR="00AD2ADD" w:rsidRPr="00CB56EC" w:rsidRDefault="00AD2ADD" w:rsidP="0069345D">
            <w:pPr>
              <w:jc w:val="right"/>
              <w:rPr>
                <w:b/>
                <w:bCs/>
                <w:color w:val="000000"/>
                <w:sz w:val="14"/>
                <w:szCs w:val="14"/>
                <w:highlight w:val="yellow"/>
                <w:lang w:eastAsia="tr-TR"/>
              </w:rPr>
            </w:pPr>
          </w:p>
        </w:tc>
        <w:tc>
          <w:tcPr>
            <w:tcW w:w="1371" w:type="dxa"/>
            <w:shd w:val="clear" w:color="auto" w:fill="auto"/>
            <w:noWrap/>
            <w:vAlign w:val="bottom"/>
            <w:hideMark/>
          </w:tcPr>
          <w:p w14:paraId="388ABCC5" w14:textId="77777777" w:rsidR="00AD2ADD" w:rsidRPr="00CB56EC" w:rsidRDefault="00AD2ADD" w:rsidP="0069345D">
            <w:pPr>
              <w:jc w:val="right"/>
              <w:rPr>
                <w:b/>
                <w:bCs/>
                <w:color w:val="000000"/>
                <w:sz w:val="14"/>
                <w:szCs w:val="14"/>
                <w:highlight w:val="yellow"/>
                <w:lang w:eastAsia="tr-TR"/>
              </w:rPr>
            </w:pPr>
          </w:p>
        </w:tc>
      </w:tr>
      <w:tr w:rsidR="00AD2ADD" w:rsidRPr="00CB56EC" w14:paraId="380BB0B5" w14:textId="77777777" w:rsidTr="00CC19B5">
        <w:trPr>
          <w:trHeight w:val="112"/>
        </w:trPr>
        <w:tc>
          <w:tcPr>
            <w:tcW w:w="548" w:type="dxa"/>
            <w:shd w:val="clear" w:color="auto" w:fill="auto"/>
            <w:noWrap/>
            <w:vAlign w:val="bottom"/>
            <w:hideMark/>
          </w:tcPr>
          <w:p w14:paraId="57D357C8" w14:textId="77777777" w:rsidR="00AD2ADD" w:rsidRPr="00CB56EC" w:rsidRDefault="00AD2ADD" w:rsidP="004629F3">
            <w:pPr>
              <w:rPr>
                <w:b/>
                <w:bCs/>
                <w:color w:val="000000"/>
                <w:sz w:val="14"/>
                <w:szCs w:val="14"/>
                <w:lang w:eastAsia="tr-TR"/>
              </w:rPr>
            </w:pPr>
            <w:r w:rsidRPr="00CB56EC">
              <w:rPr>
                <w:b/>
                <w:bCs/>
                <w:color w:val="000000"/>
                <w:sz w:val="14"/>
                <w:szCs w:val="14"/>
                <w:lang w:eastAsia="tr-TR"/>
              </w:rPr>
              <w:t>A.</w:t>
            </w:r>
          </w:p>
        </w:tc>
        <w:tc>
          <w:tcPr>
            <w:tcW w:w="5398" w:type="dxa"/>
            <w:shd w:val="clear" w:color="auto" w:fill="auto"/>
            <w:noWrap/>
            <w:vAlign w:val="bottom"/>
            <w:hideMark/>
          </w:tcPr>
          <w:p w14:paraId="61DB7C2E" w14:textId="77777777" w:rsidR="00AD2ADD" w:rsidRPr="00CB56EC" w:rsidRDefault="00AD2ADD" w:rsidP="004629F3">
            <w:pPr>
              <w:rPr>
                <w:b/>
                <w:bCs/>
                <w:color w:val="000000"/>
                <w:sz w:val="13"/>
                <w:szCs w:val="13"/>
                <w:lang w:eastAsia="tr-TR"/>
              </w:rPr>
            </w:pPr>
            <w:r w:rsidRPr="00CB56EC">
              <w:rPr>
                <w:b/>
                <w:bCs/>
                <w:color w:val="000000"/>
                <w:sz w:val="13"/>
                <w:szCs w:val="13"/>
                <w:lang w:eastAsia="tr-TR"/>
              </w:rPr>
              <w:t>BANKACILIK FAALİYETLERİNE İLİŞKİN NAKİT AKIŞLARI</w:t>
            </w:r>
          </w:p>
        </w:tc>
        <w:tc>
          <w:tcPr>
            <w:tcW w:w="695" w:type="dxa"/>
            <w:shd w:val="clear" w:color="auto" w:fill="auto"/>
            <w:noWrap/>
            <w:vAlign w:val="bottom"/>
            <w:hideMark/>
          </w:tcPr>
          <w:p w14:paraId="3C37D976" w14:textId="77777777" w:rsidR="00AD2ADD" w:rsidRPr="00CB56EC" w:rsidRDefault="00AD2ADD" w:rsidP="0069345D">
            <w:pPr>
              <w:jc w:val="center"/>
              <w:rPr>
                <w:b/>
                <w:color w:val="000000"/>
                <w:sz w:val="14"/>
                <w:szCs w:val="14"/>
                <w:highlight w:val="yellow"/>
                <w:lang w:eastAsia="tr-TR"/>
              </w:rPr>
            </w:pPr>
          </w:p>
        </w:tc>
        <w:tc>
          <w:tcPr>
            <w:tcW w:w="1371" w:type="dxa"/>
            <w:shd w:val="clear" w:color="auto" w:fill="auto"/>
            <w:vAlign w:val="bottom"/>
            <w:hideMark/>
          </w:tcPr>
          <w:p w14:paraId="459E5B29" w14:textId="77777777" w:rsidR="00AD2ADD" w:rsidRPr="00CB56EC" w:rsidRDefault="00AD2ADD" w:rsidP="0069345D">
            <w:pPr>
              <w:jc w:val="right"/>
              <w:rPr>
                <w:b/>
                <w:color w:val="000000"/>
                <w:sz w:val="14"/>
                <w:szCs w:val="14"/>
                <w:highlight w:val="yellow"/>
                <w:lang w:eastAsia="tr-TR"/>
              </w:rPr>
            </w:pPr>
          </w:p>
        </w:tc>
        <w:tc>
          <w:tcPr>
            <w:tcW w:w="1371" w:type="dxa"/>
            <w:shd w:val="clear" w:color="auto" w:fill="auto"/>
            <w:noWrap/>
            <w:vAlign w:val="bottom"/>
            <w:hideMark/>
          </w:tcPr>
          <w:p w14:paraId="671BFED2" w14:textId="77777777" w:rsidR="00AD2ADD" w:rsidRPr="00CB56EC" w:rsidRDefault="00AD2ADD" w:rsidP="0069345D">
            <w:pPr>
              <w:jc w:val="right"/>
              <w:rPr>
                <w:b/>
                <w:color w:val="000000"/>
                <w:sz w:val="14"/>
                <w:szCs w:val="14"/>
                <w:highlight w:val="yellow"/>
                <w:lang w:eastAsia="tr-TR"/>
              </w:rPr>
            </w:pPr>
          </w:p>
        </w:tc>
      </w:tr>
      <w:tr w:rsidR="00AD2ADD" w:rsidRPr="00CB56EC" w14:paraId="184AE622" w14:textId="77777777" w:rsidTr="00CC19B5">
        <w:trPr>
          <w:trHeight w:val="133"/>
        </w:trPr>
        <w:tc>
          <w:tcPr>
            <w:tcW w:w="548" w:type="dxa"/>
            <w:shd w:val="clear" w:color="auto" w:fill="auto"/>
            <w:noWrap/>
            <w:vAlign w:val="bottom"/>
            <w:hideMark/>
          </w:tcPr>
          <w:p w14:paraId="3386D13E" w14:textId="77777777" w:rsidR="00AD2ADD" w:rsidRPr="00CB56EC" w:rsidRDefault="00AD2ADD" w:rsidP="004629F3">
            <w:pPr>
              <w:rPr>
                <w:b/>
                <w:color w:val="000000"/>
                <w:sz w:val="14"/>
                <w:szCs w:val="14"/>
                <w:lang w:eastAsia="tr-TR"/>
              </w:rPr>
            </w:pPr>
          </w:p>
        </w:tc>
        <w:tc>
          <w:tcPr>
            <w:tcW w:w="5398" w:type="dxa"/>
            <w:shd w:val="clear" w:color="auto" w:fill="auto"/>
            <w:noWrap/>
            <w:vAlign w:val="bottom"/>
            <w:hideMark/>
          </w:tcPr>
          <w:p w14:paraId="561607EC" w14:textId="77777777" w:rsidR="00AD2ADD" w:rsidRPr="00CB56EC" w:rsidRDefault="00AD2ADD" w:rsidP="004629F3">
            <w:pPr>
              <w:rPr>
                <w:b/>
                <w:color w:val="000000"/>
                <w:sz w:val="13"/>
                <w:szCs w:val="13"/>
                <w:lang w:eastAsia="tr-TR"/>
              </w:rPr>
            </w:pPr>
          </w:p>
        </w:tc>
        <w:tc>
          <w:tcPr>
            <w:tcW w:w="695" w:type="dxa"/>
            <w:shd w:val="clear" w:color="auto" w:fill="auto"/>
            <w:noWrap/>
            <w:vAlign w:val="bottom"/>
            <w:hideMark/>
          </w:tcPr>
          <w:p w14:paraId="263ABEC1" w14:textId="77777777" w:rsidR="00AD2ADD" w:rsidRPr="00CB56EC" w:rsidRDefault="00AD2ADD" w:rsidP="0069345D">
            <w:pPr>
              <w:jc w:val="center"/>
              <w:rPr>
                <w:b/>
                <w:color w:val="000000"/>
                <w:sz w:val="14"/>
                <w:szCs w:val="14"/>
                <w:highlight w:val="yellow"/>
                <w:lang w:eastAsia="tr-TR"/>
              </w:rPr>
            </w:pPr>
          </w:p>
        </w:tc>
        <w:tc>
          <w:tcPr>
            <w:tcW w:w="1371" w:type="dxa"/>
            <w:shd w:val="clear" w:color="auto" w:fill="auto"/>
            <w:vAlign w:val="bottom"/>
            <w:hideMark/>
          </w:tcPr>
          <w:p w14:paraId="36B4B9AC" w14:textId="77777777" w:rsidR="00AD2ADD" w:rsidRPr="00CB56EC" w:rsidRDefault="00AD2ADD" w:rsidP="0069345D">
            <w:pPr>
              <w:jc w:val="right"/>
              <w:rPr>
                <w:b/>
                <w:color w:val="000000"/>
                <w:sz w:val="14"/>
                <w:szCs w:val="14"/>
                <w:highlight w:val="yellow"/>
                <w:lang w:eastAsia="tr-TR"/>
              </w:rPr>
            </w:pPr>
          </w:p>
        </w:tc>
        <w:tc>
          <w:tcPr>
            <w:tcW w:w="1371" w:type="dxa"/>
            <w:shd w:val="clear" w:color="auto" w:fill="auto"/>
            <w:noWrap/>
            <w:vAlign w:val="bottom"/>
            <w:hideMark/>
          </w:tcPr>
          <w:p w14:paraId="4E43C0DE" w14:textId="77777777" w:rsidR="00AD2ADD" w:rsidRPr="00CB56EC" w:rsidRDefault="00AD2ADD" w:rsidP="0069345D">
            <w:pPr>
              <w:jc w:val="right"/>
              <w:rPr>
                <w:b/>
                <w:color w:val="000000"/>
                <w:sz w:val="14"/>
                <w:szCs w:val="14"/>
                <w:highlight w:val="yellow"/>
                <w:lang w:eastAsia="tr-TR"/>
              </w:rPr>
            </w:pPr>
          </w:p>
        </w:tc>
      </w:tr>
      <w:tr w:rsidR="008903C2" w:rsidRPr="00CB56EC" w14:paraId="1D1DE236" w14:textId="77777777" w:rsidTr="00CC19B5">
        <w:trPr>
          <w:trHeight w:val="112"/>
        </w:trPr>
        <w:tc>
          <w:tcPr>
            <w:tcW w:w="548" w:type="dxa"/>
            <w:shd w:val="clear" w:color="auto" w:fill="auto"/>
            <w:noWrap/>
            <w:vAlign w:val="bottom"/>
            <w:hideMark/>
          </w:tcPr>
          <w:p w14:paraId="0C6B65E5" w14:textId="77777777" w:rsidR="008903C2" w:rsidRPr="00CB56EC" w:rsidRDefault="008903C2" w:rsidP="008903C2">
            <w:pPr>
              <w:rPr>
                <w:b/>
                <w:bCs/>
                <w:color w:val="000000"/>
                <w:sz w:val="14"/>
                <w:szCs w:val="14"/>
                <w:lang w:eastAsia="tr-TR"/>
              </w:rPr>
            </w:pPr>
            <w:r w:rsidRPr="00CB56EC">
              <w:rPr>
                <w:b/>
                <w:bCs/>
                <w:color w:val="000000"/>
                <w:sz w:val="14"/>
                <w:szCs w:val="14"/>
                <w:lang w:eastAsia="tr-TR"/>
              </w:rPr>
              <w:t>1.1</w:t>
            </w:r>
          </w:p>
        </w:tc>
        <w:tc>
          <w:tcPr>
            <w:tcW w:w="5398" w:type="dxa"/>
            <w:shd w:val="clear" w:color="auto" w:fill="auto"/>
            <w:noWrap/>
            <w:vAlign w:val="bottom"/>
            <w:hideMark/>
          </w:tcPr>
          <w:p w14:paraId="0F30B6DF" w14:textId="77777777" w:rsidR="008903C2" w:rsidRPr="00CB56EC" w:rsidRDefault="008903C2" w:rsidP="008903C2">
            <w:pPr>
              <w:rPr>
                <w:b/>
                <w:bCs/>
                <w:color w:val="000000"/>
                <w:sz w:val="13"/>
                <w:szCs w:val="13"/>
                <w:lang w:eastAsia="tr-TR"/>
              </w:rPr>
            </w:pPr>
            <w:r w:rsidRPr="00CB56EC">
              <w:rPr>
                <w:b/>
                <w:bCs/>
                <w:color w:val="000000"/>
                <w:sz w:val="13"/>
                <w:szCs w:val="13"/>
                <w:lang w:eastAsia="tr-TR"/>
              </w:rPr>
              <w:t>Bankacılık Faaliyet Konusu Varlık ve Yükümlülüklerdeki Değişim Öncesi Faaliyet Kârı</w:t>
            </w:r>
          </w:p>
        </w:tc>
        <w:tc>
          <w:tcPr>
            <w:tcW w:w="695" w:type="dxa"/>
            <w:shd w:val="clear" w:color="auto" w:fill="auto"/>
            <w:noWrap/>
            <w:vAlign w:val="bottom"/>
            <w:hideMark/>
          </w:tcPr>
          <w:p w14:paraId="5AE430B9" w14:textId="77777777" w:rsidR="008903C2" w:rsidRPr="00CB56EC" w:rsidRDefault="008903C2" w:rsidP="008903C2">
            <w:pPr>
              <w:jc w:val="center"/>
              <w:rPr>
                <w:b/>
                <w:color w:val="000000"/>
                <w:sz w:val="14"/>
                <w:szCs w:val="14"/>
                <w:highlight w:val="yellow"/>
                <w:lang w:eastAsia="tr-TR"/>
              </w:rPr>
            </w:pPr>
          </w:p>
        </w:tc>
        <w:tc>
          <w:tcPr>
            <w:tcW w:w="1371" w:type="dxa"/>
            <w:shd w:val="clear" w:color="auto" w:fill="auto"/>
            <w:vAlign w:val="bottom"/>
            <w:hideMark/>
          </w:tcPr>
          <w:p w14:paraId="7F2E0D62" w14:textId="313128DC" w:rsidR="008903C2" w:rsidRPr="00CB56EC" w:rsidRDefault="008903C2" w:rsidP="008903C2">
            <w:pPr>
              <w:jc w:val="right"/>
              <w:rPr>
                <w:b/>
              </w:rPr>
            </w:pPr>
            <w:r w:rsidRPr="00CB56EC">
              <w:rPr>
                <w:b/>
                <w:bCs/>
                <w:color w:val="000000"/>
                <w:sz w:val="14"/>
                <w:szCs w:val="14"/>
              </w:rPr>
              <w:t>(</w:t>
            </w:r>
            <w:r w:rsidR="00CC19B5">
              <w:rPr>
                <w:b/>
                <w:bCs/>
                <w:color w:val="000000"/>
                <w:sz w:val="14"/>
                <w:szCs w:val="14"/>
              </w:rPr>
              <w:t>233,034</w:t>
            </w:r>
            <w:r w:rsidRPr="00CB56EC">
              <w:rPr>
                <w:b/>
                <w:bCs/>
                <w:color w:val="000000"/>
                <w:sz w:val="14"/>
                <w:szCs w:val="14"/>
              </w:rPr>
              <w:t>)</w:t>
            </w:r>
          </w:p>
        </w:tc>
        <w:tc>
          <w:tcPr>
            <w:tcW w:w="1371" w:type="dxa"/>
            <w:shd w:val="clear" w:color="auto" w:fill="auto"/>
            <w:noWrap/>
            <w:vAlign w:val="bottom"/>
            <w:hideMark/>
          </w:tcPr>
          <w:p w14:paraId="24C46330" w14:textId="3B4070B9" w:rsidR="008903C2" w:rsidRPr="00CB56EC" w:rsidRDefault="008903C2" w:rsidP="008903C2">
            <w:pPr>
              <w:jc w:val="right"/>
              <w:rPr>
                <w:b/>
              </w:rPr>
            </w:pPr>
            <w:r w:rsidRPr="00D5711A">
              <w:rPr>
                <w:b/>
                <w:bCs/>
                <w:color w:val="000000"/>
                <w:sz w:val="14"/>
                <w:szCs w:val="14"/>
              </w:rPr>
              <w:t>(</w:t>
            </w:r>
            <w:r>
              <w:rPr>
                <w:b/>
                <w:bCs/>
                <w:color w:val="000000"/>
                <w:sz w:val="14"/>
                <w:szCs w:val="14"/>
              </w:rPr>
              <w:t>240,925</w:t>
            </w:r>
            <w:r w:rsidRPr="00D5711A">
              <w:rPr>
                <w:b/>
                <w:bCs/>
                <w:color w:val="000000"/>
                <w:sz w:val="14"/>
                <w:szCs w:val="14"/>
              </w:rPr>
              <w:t>)</w:t>
            </w:r>
          </w:p>
        </w:tc>
      </w:tr>
      <w:tr w:rsidR="008903C2" w:rsidRPr="00CB56EC" w14:paraId="61CCAF38" w14:textId="77777777" w:rsidTr="00CC19B5">
        <w:trPr>
          <w:trHeight w:val="112"/>
        </w:trPr>
        <w:tc>
          <w:tcPr>
            <w:tcW w:w="548" w:type="dxa"/>
            <w:shd w:val="clear" w:color="auto" w:fill="auto"/>
            <w:noWrap/>
            <w:vAlign w:val="bottom"/>
            <w:hideMark/>
          </w:tcPr>
          <w:p w14:paraId="1E7BE6D2" w14:textId="77777777" w:rsidR="008903C2" w:rsidRPr="00CB56EC" w:rsidRDefault="008903C2" w:rsidP="008903C2">
            <w:pPr>
              <w:rPr>
                <w:color w:val="000000"/>
                <w:sz w:val="14"/>
                <w:szCs w:val="14"/>
                <w:lang w:eastAsia="tr-TR"/>
              </w:rPr>
            </w:pPr>
          </w:p>
        </w:tc>
        <w:tc>
          <w:tcPr>
            <w:tcW w:w="5398" w:type="dxa"/>
            <w:shd w:val="clear" w:color="auto" w:fill="auto"/>
            <w:noWrap/>
            <w:vAlign w:val="bottom"/>
            <w:hideMark/>
          </w:tcPr>
          <w:p w14:paraId="1252B86B" w14:textId="77777777" w:rsidR="008903C2" w:rsidRPr="00CB56EC" w:rsidRDefault="008903C2" w:rsidP="008903C2">
            <w:pPr>
              <w:rPr>
                <w:color w:val="000000"/>
                <w:sz w:val="13"/>
                <w:szCs w:val="13"/>
                <w:lang w:eastAsia="tr-TR"/>
              </w:rPr>
            </w:pPr>
          </w:p>
        </w:tc>
        <w:tc>
          <w:tcPr>
            <w:tcW w:w="695" w:type="dxa"/>
            <w:shd w:val="clear" w:color="auto" w:fill="auto"/>
            <w:noWrap/>
            <w:vAlign w:val="bottom"/>
            <w:hideMark/>
          </w:tcPr>
          <w:p w14:paraId="0A79A835" w14:textId="77777777" w:rsidR="008903C2" w:rsidRPr="00CB56EC" w:rsidRDefault="008903C2" w:rsidP="008903C2">
            <w:pPr>
              <w:jc w:val="center"/>
              <w:rPr>
                <w:color w:val="000000"/>
                <w:sz w:val="14"/>
                <w:szCs w:val="14"/>
                <w:highlight w:val="yellow"/>
                <w:lang w:eastAsia="tr-TR"/>
              </w:rPr>
            </w:pPr>
          </w:p>
        </w:tc>
        <w:tc>
          <w:tcPr>
            <w:tcW w:w="1371" w:type="dxa"/>
            <w:shd w:val="clear" w:color="auto" w:fill="auto"/>
            <w:vAlign w:val="bottom"/>
            <w:hideMark/>
          </w:tcPr>
          <w:p w14:paraId="7836A9BB" w14:textId="77777777" w:rsidR="008903C2" w:rsidRPr="00CB56EC" w:rsidRDefault="008903C2" w:rsidP="008903C2">
            <w:pPr>
              <w:jc w:val="right"/>
              <w:rPr>
                <w:b/>
                <w:bCs/>
                <w:color w:val="000000"/>
                <w:sz w:val="14"/>
                <w:szCs w:val="14"/>
                <w:lang w:eastAsia="tr-TR"/>
              </w:rPr>
            </w:pPr>
            <w:r w:rsidRPr="00CB56EC">
              <w:rPr>
                <w:color w:val="000000"/>
                <w:sz w:val="14"/>
                <w:szCs w:val="14"/>
              </w:rPr>
              <w:t> </w:t>
            </w:r>
          </w:p>
        </w:tc>
        <w:tc>
          <w:tcPr>
            <w:tcW w:w="1371" w:type="dxa"/>
            <w:shd w:val="clear" w:color="auto" w:fill="auto"/>
            <w:noWrap/>
            <w:vAlign w:val="bottom"/>
            <w:hideMark/>
          </w:tcPr>
          <w:p w14:paraId="641A58C7" w14:textId="234E1E6B" w:rsidR="008903C2" w:rsidRPr="00CB56EC" w:rsidRDefault="008903C2" w:rsidP="008903C2">
            <w:pPr>
              <w:jc w:val="right"/>
              <w:rPr>
                <w:b/>
                <w:bCs/>
                <w:color w:val="000000"/>
                <w:sz w:val="14"/>
                <w:szCs w:val="14"/>
                <w:lang w:eastAsia="tr-TR"/>
              </w:rPr>
            </w:pPr>
            <w:r w:rsidRPr="00D5711A">
              <w:rPr>
                <w:color w:val="000000"/>
                <w:sz w:val="14"/>
                <w:szCs w:val="14"/>
              </w:rPr>
              <w:t> </w:t>
            </w:r>
          </w:p>
        </w:tc>
      </w:tr>
      <w:tr w:rsidR="008903C2" w:rsidRPr="00CB56EC" w14:paraId="03D3C66E" w14:textId="77777777" w:rsidTr="00CC19B5">
        <w:trPr>
          <w:trHeight w:val="112"/>
        </w:trPr>
        <w:tc>
          <w:tcPr>
            <w:tcW w:w="548" w:type="dxa"/>
            <w:shd w:val="clear" w:color="auto" w:fill="auto"/>
            <w:noWrap/>
            <w:vAlign w:val="bottom"/>
            <w:hideMark/>
          </w:tcPr>
          <w:p w14:paraId="046AEAE3" w14:textId="77777777" w:rsidR="008903C2" w:rsidRPr="00CB56EC" w:rsidRDefault="008903C2" w:rsidP="008903C2">
            <w:pPr>
              <w:rPr>
                <w:color w:val="000000"/>
                <w:sz w:val="14"/>
                <w:szCs w:val="14"/>
                <w:lang w:eastAsia="tr-TR"/>
              </w:rPr>
            </w:pPr>
            <w:r w:rsidRPr="00CB56EC">
              <w:rPr>
                <w:color w:val="000000"/>
                <w:sz w:val="14"/>
                <w:szCs w:val="14"/>
                <w:lang w:eastAsia="tr-TR"/>
              </w:rPr>
              <w:t>1.1.1</w:t>
            </w:r>
          </w:p>
        </w:tc>
        <w:tc>
          <w:tcPr>
            <w:tcW w:w="5398" w:type="dxa"/>
            <w:shd w:val="clear" w:color="auto" w:fill="auto"/>
            <w:noWrap/>
            <w:vAlign w:val="bottom"/>
            <w:hideMark/>
          </w:tcPr>
          <w:p w14:paraId="14C1BD64" w14:textId="77777777" w:rsidR="008903C2" w:rsidRPr="00CB56EC" w:rsidRDefault="008903C2" w:rsidP="008903C2">
            <w:pPr>
              <w:rPr>
                <w:color w:val="000000"/>
                <w:sz w:val="13"/>
                <w:szCs w:val="13"/>
                <w:lang w:eastAsia="tr-TR"/>
              </w:rPr>
            </w:pPr>
            <w:r w:rsidRPr="00CB56EC">
              <w:rPr>
                <w:color w:val="000000"/>
                <w:sz w:val="13"/>
                <w:szCs w:val="13"/>
                <w:lang w:eastAsia="tr-TR"/>
              </w:rPr>
              <w:t>Alınan Kâr Payları</w:t>
            </w:r>
          </w:p>
        </w:tc>
        <w:tc>
          <w:tcPr>
            <w:tcW w:w="695" w:type="dxa"/>
            <w:shd w:val="clear" w:color="auto" w:fill="auto"/>
            <w:noWrap/>
            <w:vAlign w:val="bottom"/>
            <w:hideMark/>
          </w:tcPr>
          <w:p w14:paraId="678B5E46" w14:textId="77777777" w:rsidR="008903C2" w:rsidRPr="00CB56EC" w:rsidRDefault="008903C2" w:rsidP="008903C2">
            <w:pPr>
              <w:jc w:val="center"/>
              <w:rPr>
                <w:color w:val="000000"/>
                <w:sz w:val="14"/>
                <w:szCs w:val="14"/>
                <w:highlight w:val="yellow"/>
                <w:lang w:eastAsia="tr-TR"/>
              </w:rPr>
            </w:pPr>
          </w:p>
        </w:tc>
        <w:tc>
          <w:tcPr>
            <w:tcW w:w="1371" w:type="dxa"/>
            <w:shd w:val="clear" w:color="auto" w:fill="auto"/>
            <w:vAlign w:val="bottom"/>
            <w:hideMark/>
          </w:tcPr>
          <w:p w14:paraId="68AC7F11" w14:textId="37373F46" w:rsidR="008903C2" w:rsidRPr="00CB56EC" w:rsidRDefault="00CC19B5" w:rsidP="008903C2">
            <w:pPr>
              <w:jc w:val="right"/>
            </w:pPr>
            <w:r>
              <w:rPr>
                <w:bCs/>
                <w:color w:val="000000"/>
                <w:sz w:val="14"/>
                <w:szCs w:val="14"/>
              </w:rPr>
              <w:t>845,177</w:t>
            </w:r>
          </w:p>
        </w:tc>
        <w:tc>
          <w:tcPr>
            <w:tcW w:w="1371" w:type="dxa"/>
            <w:shd w:val="clear" w:color="auto" w:fill="auto"/>
            <w:noWrap/>
            <w:vAlign w:val="bottom"/>
            <w:hideMark/>
          </w:tcPr>
          <w:p w14:paraId="3C938EA3" w14:textId="0104A9F4" w:rsidR="008903C2" w:rsidRPr="00CB56EC" w:rsidRDefault="008903C2" w:rsidP="008903C2">
            <w:pPr>
              <w:jc w:val="right"/>
            </w:pPr>
            <w:r>
              <w:rPr>
                <w:bCs/>
                <w:color w:val="000000"/>
                <w:sz w:val="14"/>
                <w:szCs w:val="14"/>
              </w:rPr>
              <w:t>79,918</w:t>
            </w:r>
          </w:p>
        </w:tc>
      </w:tr>
      <w:tr w:rsidR="008903C2" w:rsidRPr="00CB56EC" w14:paraId="0036A02C" w14:textId="77777777" w:rsidTr="00CC19B5">
        <w:trPr>
          <w:trHeight w:val="112"/>
        </w:trPr>
        <w:tc>
          <w:tcPr>
            <w:tcW w:w="548" w:type="dxa"/>
            <w:shd w:val="clear" w:color="auto" w:fill="auto"/>
            <w:noWrap/>
            <w:vAlign w:val="bottom"/>
            <w:hideMark/>
          </w:tcPr>
          <w:p w14:paraId="6E701AD0" w14:textId="77777777" w:rsidR="008903C2" w:rsidRPr="00CB56EC" w:rsidRDefault="008903C2" w:rsidP="008903C2">
            <w:pPr>
              <w:rPr>
                <w:color w:val="000000"/>
                <w:sz w:val="14"/>
                <w:szCs w:val="14"/>
                <w:lang w:eastAsia="tr-TR"/>
              </w:rPr>
            </w:pPr>
            <w:r w:rsidRPr="00CB56EC">
              <w:rPr>
                <w:color w:val="000000"/>
                <w:sz w:val="14"/>
                <w:szCs w:val="14"/>
                <w:lang w:eastAsia="tr-TR"/>
              </w:rPr>
              <w:t>1.1.2</w:t>
            </w:r>
          </w:p>
        </w:tc>
        <w:tc>
          <w:tcPr>
            <w:tcW w:w="5398" w:type="dxa"/>
            <w:shd w:val="clear" w:color="auto" w:fill="auto"/>
            <w:noWrap/>
            <w:vAlign w:val="bottom"/>
            <w:hideMark/>
          </w:tcPr>
          <w:p w14:paraId="5DC187E2" w14:textId="77777777" w:rsidR="008903C2" w:rsidRPr="00CB56EC" w:rsidRDefault="008903C2" w:rsidP="008903C2">
            <w:pPr>
              <w:rPr>
                <w:color w:val="000000"/>
                <w:sz w:val="13"/>
                <w:szCs w:val="13"/>
                <w:lang w:eastAsia="tr-TR"/>
              </w:rPr>
            </w:pPr>
            <w:r w:rsidRPr="00CB56EC">
              <w:rPr>
                <w:color w:val="000000"/>
                <w:sz w:val="13"/>
                <w:szCs w:val="13"/>
                <w:lang w:eastAsia="tr-TR"/>
              </w:rPr>
              <w:t>Ödenen Kâr Payları</w:t>
            </w:r>
          </w:p>
        </w:tc>
        <w:tc>
          <w:tcPr>
            <w:tcW w:w="695" w:type="dxa"/>
            <w:shd w:val="clear" w:color="auto" w:fill="auto"/>
            <w:noWrap/>
            <w:vAlign w:val="bottom"/>
            <w:hideMark/>
          </w:tcPr>
          <w:p w14:paraId="6486DFB6" w14:textId="77777777" w:rsidR="008903C2" w:rsidRPr="00CB56EC" w:rsidRDefault="008903C2" w:rsidP="008903C2">
            <w:pPr>
              <w:jc w:val="center"/>
              <w:rPr>
                <w:color w:val="000000"/>
                <w:sz w:val="14"/>
                <w:szCs w:val="14"/>
                <w:highlight w:val="yellow"/>
                <w:lang w:eastAsia="tr-TR"/>
              </w:rPr>
            </w:pPr>
          </w:p>
        </w:tc>
        <w:tc>
          <w:tcPr>
            <w:tcW w:w="1371" w:type="dxa"/>
            <w:shd w:val="clear" w:color="auto" w:fill="auto"/>
            <w:vAlign w:val="bottom"/>
            <w:hideMark/>
          </w:tcPr>
          <w:p w14:paraId="25413790" w14:textId="19B7B564" w:rsidR="008903C2" w:rsidRPr="00CB56EC" w:rsidRDefault="008903C2" w:rsidP="008903C2">
            <w:pPr>
              <w:jc w:val="right"/>
            </w:pPr>
            <w:r w:rsidRPr="00CB56EC">
              <w:rPr>
                <w:bCs/>
                <w:color w:val="000000"/>
                <w:sz w:val="14"/>
                <w:szCs w:val="14"/>
              </w:rPr>
              <w:t>(</w:t>
            </w:r>
            <w:r w:rsidR="00CC19B5">
              <w:rPr>
                <w:bCs/>
                <w:color w:val="000000"/>
                <w:sz w:val="14"/>
                <w:szCs w:val="14"/>
              </w:rPr>
              <w:t>724,265</w:t>
            </w:r>
            <w:r w:rsidRPr="00CB56EC">
              <w:rPr>
                <w:bCs/>
                <w:color w:val="000000"/>
                <w:sz w:val="14"/>
                <w:szCs w:val="14"/>
              </w:rPr>
              <w:t>)</w:t>
            </w:r>
          </w:p>
        </w:tc>
        <w:tc>
          <w:tcPr>
            <w:tcW w:w="1371" w:type="dxa"/>
            <w:shd w:val="clear" w:color="auto" w:fill="auto"/>
            <w:noWrap/>
            <w:vAlign w:val="bottom"/>
            <w:hideMark/>
          </w:tcPr>
          <w:p w14:paraId="51FD5F1C" w14:textId="2088350E" w:rsidR="008903C2" w:rsidRPr="00CB56EC" w:rsidRDefault="008903C2" w:rsidP="008903C2">
            <w:pPr>
              <w:jc w:val="right"/>
            </w:pPr>
            <w:r w:rsidRPr="00D5711A">
              <w:rPr>
                <w:bCs/>
                <w:color w:val="000000"/>
                <w:sz w:val="14"/>
                <w:szCs w:val="14"/>
              </w:rPr>
              <w:t>(</w:t>
            </w:r>
            <w:r>
              <w:rPr>
                <w:bCs/>
                <w:color w:val="000000"/>
                <w:sz w:val="14"/>
                <w:szCs w:val="14"/>
              </w:rPr>
              <w:t>50,855</w:t>
            </w:r>
            <w:r w:rsidRPr="00D5711A">
              <w:rPr>
                <w:bCs/>
                <w:color w:val="000000"/>
                <w:sz w:val="14"/>
                <w:szCs w:val="14"/>
              </w:rPr>
              <w:t>)</w:t>
            </w:r>
          </w:p>
        </w:tc>
      </w:tr>
      <w:tr w:rsidR="008903C2" w:rsidRPr="00CB56EC" w14:paraId="48B479D7" w14:textId="77777777" w:rsidTr="00CC19B5">
        <w:trPr>
          <w:trHeight w:val="112"/>
        </w:trPr>
        <w:tc>
          <w:tcPr>
            <w:tcW w:w="548" w:type="dxa"/>
            <w:shd w:val="clear" w:color="auto" w:fill="auto"/>
            <w:noWrap/>
            <w:vAlign w:val="bottom"/>
            <w:hideMark/>
          </w:tcPr>
          <w:p w14:paraId="4AAB7A25" w14:textId="77777777" w:rsidR="008903C2" w:rsidRPr="00CB56EC" w:rsidRDefault="008903C2" w:rsidP="008903C2">
            <w:pPr>
              <w:rPr>
                <w:color w:val="000000"/>
                <w:sz w:val="14"/>
                <w:szCs w:val="14"/>
                <w:lang w:eastAsia="tr-TR"/>
              </w:rPr>
            </w:pPr>
            <w:r w:rsidRPr="00CB56EC">
              <w:rPr>
                <w:color w:val="000000"/>
                <w:sz w:val="14"/>
                <w:szCs w:val="14"/>
                <w:lang w:eastAsia="tr-TR"/>
              </w:rPr>
              <w:t>1.1.3</w:t>
            </w:r>
          </w:p>
        </w:tc>
        <w:tc>
          <w:tcPr>
            <w:tcW w:w="5398" w:type="dxa"/>
            <w:shd w:val="clear" w:color="auto" w:fill="auto"/>
            <w:noWrap/>
            <w:vAlign w:val="bottom"/>
            <w:hideMark/>
          </w:tcPr>
          <w:p w14:paraId="2F79C632" w14:textId="77777777" w:rsidR="008903C2" w:rsidRPr="00CB56EC" w:rsidRDefault="008903C2" w:rsidP="008903C2">
            <w:pPr>
              <w:rPr>
                <w:color w:val="000000"/>
                <w:sz w:val="13"/>
                <w:szCs w:val="13"/>
                <w:lang w:eastAsia="tr-TR"/>
              </w:rPr>
            </w:pPr>
            <w:r w:rsidRPr="00CB56EC">
              <w:rPr>
                <w:color w:val="000000"/>
                <w:sz w:val="13"/>
                <w:szCs w:val="13"/>
                <w:lang w:eastAsia="tr-TR"/>
              </w:rPr>
              <w:t>Alınan Temettüler</w:t>
            </w:r>
          </w:p>
        </w:tc>
        <w:tc>
          <w:tcPr>
            <w:tcW w:w="695" w:type="dxa"/>
            <w:shd w:val="clear" w:color="auto" w:fill="auto"/>
            <w:noWrap/>
            <w:vAlign w:val="bottom"/>
            <w:hideMark/>
          </w:tcPr>
          <w:p w14:paraId="6DB52B7A" w14:textId="77777777" w:rsidR="008903C2" w:rsidRPr="00CB56EC" w:rsidRDefault="008903C2" w:rsidP="008903C2">
            <w:pPr>
              <w:jc w:val="center"/>
              <w:rPr>
                <w:color w:val="000000"/>
                <w:sz w:val="14"/>
                <w:szCs w:val="14"/>
                <w:highlight w:val="yellow"/>
                <w:lang w:eastAsia="tr-TR"/>
              </w:rPr>
            </w:pPr>
          </w:p>
        </w:tc>
        <w:tc>
          <w:tcPr>
            <w:tcW w:w="1371" w:type="dxa"/>
            <w:shd w:val="clear" w:color="auto" w:fill="auto"/>
            <w:vAlign w:val="bottom"/>
            <w:hideMark/>
          </w:tcPr>
          <w:p w14:paraId="5A51D3D1" w14:textId="77777777" w:rsidR="008903C2" w:rsidRPr="00CB56EC" w:rsidRDefault="008903C2" w:rsidP="008903C2">
            <w:pPr>
              <w:jc w:val="right"/>
            </w:pPr>
            <w:r w:rsidRPr="00CB56EC">
              <w:rPr>
                <w:bCs/>
                <w:color w:val="000000"/>
                <w:sz w:val="14"/>
                <w:szCs w:val="14"/>
              </w:rPr>
              <w:t>-</w:t>
            </w:r>
          </w:p>
        </w:tc>
        <w:tc>
          <w:tcPr>
            <w:tcW w:w="1371" w:type="dxa"/>
            <w:shd w:val="clear" w:color="auto" w:fill="auto"/>
            <w:noWrap/>
            <w:vAlign w:val="bottom"/>
            <w:hideMark/>
          </w:tcPr>
          <w:p w14:paraId="1037D35E" w14:textId="4BCC7625" w:rsidR="008903C2" w:rsidRPr="00CB56EC" w:rsidRDefault="008903C2" w:rsidP="008903C2">
            <w:pPr>
              <w:jc w:val="right"/>
            </w:pPr>
            <w:r w:rsidRPr="00D5711A">
              <w:rPr>
                <w:bCs/>
                <w:color w:val="000000"/>
                <w:sz w:val="14"/>
                <w:szCs w:val="14"/>
              </w:rPr>
              <w:t>-</w:t>
            </w:r>
          </w:p>
        </w:tc>
      </w:tr>
      <w:tr w:rsidR="008903C2" w:rsidRPr="00CB56EC" w14:paraId="070C5ADF" w14:textId="77777777" w:rsidTr="00CC19B5">
        <w:trPr>
          <w:trHeight w:val="112"/>
        </w:trPr>
        <w:tc>
          <w:tcPr>
            <w:tcW w:w="548" w:type="dxa"/>
            <w:shd w:val="clear" w:color="auto" w:fill="auto"/>
            <w:noWrap/>
            <w:vAlign w:val="bottom"/>
            <w:hideMark/>
          </w:tcPr>
          <w:p w14:paraId="4EB30BE4" w14:textId="77777777" w:rsidR="008903C2" w:rsidRPr="00CB56EC" w:rsidRDefault="008903C2" w:rsidP="008903C2">
            <w:pPr>
              <w:rPr>
                <w:color w:val="000000"/>
                <w:sz w:val="14"/>
                <w:szCs w:val="14"/>
                <w:lang w:eastAsia="tr-TR"/>
              </w:rPr>
            </w:pPr>
            <w:r w:rsidRPr="00CB56EC">
              <w:rPr>
                <w:color w:val="000000"/>
                <w:sz w:val="14"/>
                <w:szCs w:val="14"/>
                <w:lang w:eastAsia="tr-TR"/>
              </w:rPr>
              <w:t>1.1.4</w:t>
            </w:r>
          </w:p>
        </w:tc>
        <w:tc>
          <w:tcPr>
            <w:tcW w:w="5398" w:type="dxa"/>
            <w:shd w:val="clear" w:color="auto" w:fill="auto"/>
            <w:noWrap/>
            <w:vAlign w:val="bottom"/>
            <w:hideMark/>
          </w:tcPr>
          <w:p w14:paraId="45DBFB0D" w14:textId="77777777" w:rsidR="008903C2" w:rsidRPr="00CB56EC" w:rsidRDefault="008903C2" w:rsidP="008903C2">
            <w:pPr>
              <w:rPr>
                <w:color w:val="000000"/>
                <w:sz w:val="13"/>
                <w:szCs w:val="13"/>
                <w:lang w:eastAsia="tr-TR"/>
              </w:rPr>
            </w:pPr>
            <w:r w:rsidRPr="00CB56EC">
              <w:rPr>
                <w:color w:val="000000"/>
                <w:sz w:val="13"/>
                <w:szCs w:val="13"/>
                <w:lang w:eastAsia="tr-TR"/>
              </w:rPr>
              <w:t>Alınan Ücret ve Komisyonlar</w:t>
            </w:r>
          </w:p>
        </w:tc>
        <w:tc>
          <w:tcPr>
            <w:tcW w:w="695" w:type="dxa"/>
            <w:shd w:val="clear" w:color="auto" w:fill="auto"/>
            <w:noWrap/>
            <w:vAlign w:val="bottom"/>
            <w:hideMark/>
          </w:tcPr>
          <w:p w14:paraId="233AF7AB" w14:textId="77777777" w:rsidR="008903C2" w:rsidRPr="00CB56EC" w:rsidRDefault="008903C2" w:rsidP="008903C2">
            <w:pPr>
              <w:jc w:val="center"/>
              <w:rPr>
                <w:color w:val="000000"/>
                <w:sz w:val="14"/>
                <w:szCs w:val="14"/>
                <w:highlight w:val="yellow"/>
                <w:lang w:eastAsia="tr-TR"/>
              </w:rPr>
            </w:pPr>
          </w:p>
        </w:tc>
        <w:tc>
          <w:tcPr>
            <w:tcW w:w="1371" w:type="dxa"/>
            <w:shd w:val="clear" w:color="auto" w:fill="auto"/>
            <w:vAlign w:val="bottom"/>
            <w:hideMark/>
          </w:tcPr>
          <w:p w14:paraId="283C1BB6" w14:textId="3C4E00A3" w:rsidR="008903C2" w:rsidRPr="00CB56EC" w:rsidRDefault="00CC19B5" w:rsidP="008903C2">
            <w:pPr>
              <w:jc w:val="right"/>
            </w:pPr>
            <w:r>
              <w:rPr>
                <w:bCs/>
                <w:color w:val="000000"/>
                <w:sz w:val="14"/>
                <w:szCs w:val="14"/>
              </w:rPr>
              <w:t>3,422</w:t>
            </w:r>
          </w:p>
        </w:tc>
        <w:tc>
          <w:tcPr>
            <w:tcW w:w="1371" w:type="dxa"/>
            <w:shd w:val="clear" w:color="auto" w:fill="auto"/>
            <w:noWrap/>
            <w:vAlign w:val="bottom"/>
            <w:hideMark/>
          </w:tcPr>
          <w:p w14:paraId="24FFDEA0" w14:textId="2E01B091" w:rsidR="008903C2" w:rsidRPr="00CB56EC" w:rsidRDefault="008903C2" w:rsidP="008903C2">
            <w:pPr>
              <w:jc w:val="right"/>
            </w:pPr>
            <w:r>
              <w:rPr>
                <w:bCs/>
                <w:color w:val="000000"/>
                <w:sz w:val="14"/>
                <w:szCs w:val="14"/>
              </w:rPr>
              <w:t>3,769</w:t>
            </w:r>
          </w:p>
        </w:tc>
      </w:tr>
      <w:tr w:rsidR="008903C2" w:rsidRPr="00CB56EC" w14:paraId="0FE8291D" w14:textId="77777777" w:rsidTr="00CC19B5">
        <w:trPr>
          <w:trHeight w:val="112"/>
        </w:trPr>
        <w:tc>
          <w:tcPr>
            <w:tcW w:w="548" w:type="dxa"/>
            <w:shd w:val="clear" w:color="auto" w:fill="auto"/>
            <w:noWrap/>
            <w:vAlign w:val="bottom"/>
            <w:hideMark/>
          </w:tcPr>
          <w:p w14:paraId="0006E014" w14:textId="77777777" w:rsidR="008903C2" w:rsidRPr="00CB56EC" w:rsidRDefault="008903C2" w:rsidP="008903C2">
            <w:pPr>
              <w:rPr>
                <w:color w:val="000000"/>
                <w:sz w:val="14"/>
                <w:szCs w:val="14"/>
                <w:lang w:eastAsia="tr-TR"/>
              </w:rPr>
            </w:pPr>
            <w:r w:rsidRPr="00CB56EC">
              <w:rPr>
                <w:color w:val="000000"/>
                <w:sz w:val="14"/>
                <w:szCs w:val="14"/>
                <w:lang w:eastAsia="tr-TR"/>
              </w:rPr>
              <w:t>1.1.5</w:t>
            </w:r>
          </w:p>
        </w:tc>
        <w:tc>
          <w:tcPr>
            <w:tcW w:w="5398" w:type="dxa"/>
            <w:shd w:val="clear" w:color="auto" w:fill="auto"/>
            <w:noWrap/>
            <w:vAlign w:val="bottom"/>
            <w:hideMark/>
          </w:tcPr>
          <w:p w14:paraId="22CF022F" w14:textId="77777777" w:rsidR="008903C2" w:rsidRPr="00CB56EC" w:rsidRDefault="008903C2" w:rsidP="008903C2">
            <w:pPr>
              <w:rPr>
                <w:color w:val="000000"/>
                <w:sz w:val="13"/>
                <w:szCs w:val="13"/>
                <w:lang w:eastAsia="tr-TR"/>
              </w:rPr>
            </w:pPr>
            <w:r w:rsidRPr="00CB56EC">
              <w:rPr>
                <w:color w:val="000000"/>
                <w:sz w:val="13"/>
                <w:szCs w:val="13"/>
                <w:lang w:eastAsia="tr-TR"/>
              </w:rPr>
              <w:t>Elde Edilen Diğer Kazançlar</w:t>
            </w:r>
          </w:p>
        </w:tc>
        <w:tc>
          <w:tcPr>
            <w:tcW w:w="695" w:type="dxa"/>
            <w:shd w:val="clear" w:color="auto" w:fill="auto"/>
            <w:noWrap/>
            <w:vAlign w:val="bottom"/>
            <w:hideMark/>
          </w:tcPr>
          <w:p w14:paraId="7A939146" w14:textId="77777777" w:rsidR="008903C2" w:rsidRPr="00CB56EC" w:rsidRDefault="008903C2" w:rsidP="008903C2">
            <w:pPr>
              <w:jc w:val="center"/>
              <w:rPr>
                <w:color w:val="000000"/>
                <w:sz w:val="14"/>
                <w:szCs w:val="14"/>
                <w:highlight w:val="yellow"/>
                <w:lang w:eastAsia="tr-TR"/>
              </w:rPr>
            </w:pPr>
          </w:p>
        </w:tc>
        <w:tc>
          <w:tcPr>
            <w:tcW w:w="1371" w:type="dxa"/>
            <w:shd w:val="clear" w:color="auto" w:fill="auto"/>
            <w:vAlign w:val="bottom"/>
            <w:hideMark/>
          </w:tcPr>
          <w:p w14:paraId="0A392DDC" w14:textId="72B3C41C" w:rsidR="008903C2" w:rsidRPr="00CB56EC" w:rsidRDefault="00CC19B5" w:rsidP="008903C2">
            <w:pPr>
              <w:jc w:val="right"/>
            </w:pPr>
            <w:r>
              <w:rPr>
                <w:bCs/>
                <w:color w:val="000000"/>
                <w:sz w:val="14"/>
                <w:szCs w:val="14"/>
              </w:rPr>
              <w:t>20,434</w:t>
            </w:r>
          </w:p>
        </w:tc>
        <w:tc>
          <w:tcPr>
            <w:tcW w:w="1371" w:type="dxa"/>
            <w:shd w:val="clear" w:color="auto" w:fill="auto"/>
            <w:noWrap/>
            <w:vAlign w:val="bottom"/>
            <w:hideMark/>
          </w:tcPr>
          <w:p w14:paraId="4EA0F51D" w14:textId="463F1562" w:rsidR="008903C2" w:rsidRPr="00CB56EC" w:rsidRDefault="008903C2" w:rsidP="008903C2">
            <w:pPr>
              <w:jc w:val="right"/>
            </w:pPr>
            <w:r>
              <w:rPr>
                <w:bCs/>
                <w:color w:val="000000"/>
                <w:sz w:val="14"/>
                <w:szCs w:val="14"/>
              </w:rPr>
              <w:t>41,750</w:t>
            </w:r>
          </w:p>
        </w:tc>
      </w:tr>
      <w:tr w:rsidR="008903C2" w:rsidRPr="00CB56EC" w14:paraId="2449A15A" w14:textId="77777777" w:rsidTr="00CC19B5">
        <w:trPr>
          <w:trHeight w:val="112"/>
        </w:trPr>
        <w:tc>
          <w:tcPr>
            <w:tcW w:w="548" w:type="dxa"/>
            <w:shd w:val="clear" w:color="auto" w:fill="auto"/>
            <w:noWrap/>
            <w:vAlign w:val="bottom"/>
            <w:hideMark/>
          </w:tcPr>
          <w:p w14:paraId="587DED43" w14:textId="77777777" w:rsidR="008903C2" w:rsidRPr="00CB56EC" w:rsidRDefault="008903C2" w:rsidP="008903C2">
            <w:pPr>
              <w:rPr>
                <w:color w:val="000000"/>
                <w:sz w:val="14"/>
                <w:szCs w:val="14"/>
                <w:lang w:eastAsia="tr-TR"/>
              </w:rPr>
            </w:pPr>
            <w:r w:rsidRPr="00CB56EC">
              <w:rPr>
                <w:color w:val="000000"/>
                <w:sz w:val="14"/>
                <w:szCs w:val="14"/>
                <w:lang w:eastAsia="tr-TR"/>
              </w:rPr>
              <w:t>1.1.6</w:t>
            </w:r>
          </w:p>
        </w:tc>
        <w:tc>
          <w:tcPr>
            <w:tcW w:w="5398" w:type="dxa"/>
            <w:shd w:val="clear" w:color="auto" w:fill="auto"/>
            <w:noWrap/>
            <w:vAlign w:val="bottom"/>
            <w:hideMark/>
          </w:tcPr>
          <w:p w14:paraId="7204183A" w14:textId="77777777" w:rsidR="008903C2" w:rsidRPr="00CB56EC" w:rsidRDefault="008903C2" w:rsidP="008903C2">
            <w:pPr>
              <w:rPr>
                <w:color w:val="000000"/>
                <w:sz w:val="13"/>
                <w:szCs w:val="13"/>
                <w:lang w:eastAsia="tr-TR"/>
              </w:rPr>
            </w:pPr>
            <w:r w:rsidRPr="00CB56EC">
              <w:rPr>
                <w:color w:val="000000"/>
                <w:sz w:val="13"/>
                <w:szCs w:val="13"/>
                <w:lang w:eastAsia="tr-TR"/>
              </w:rPr>
              <w:t>Zarar Olarak Muhasebeleştirilen Donuk Alacaklardan Tahsilatlar</w:t>
            </w:r>
          </w:p>
        </w:tc>
        <w:tc>
          <w:tcPr>
            <w:tcW w:w="695" w:type="dxa"/>
            <w:shd w:val="clear" w:color="auto" w:fill="auto"/>
            <w:noWrap/>
            <w:vAlign w:val="bottom"/>
            <w:hideMark/>
          </w:tcPr>
          <w:p w14:paraId="222250B3" w14:textId="77777777" w:rsidR="008903C2" w:rsidRPr="00CB56EC" w:rsidRDefault="008903C2" w:rsidP="008903C2">
            <w:pPr>
              <w:jc w:val="center"/>
              <w:rPr>
                <w:color w:val="000000"/>
                <w:sz w:val="14"/>
                <w:szCs w:val="14"/>
                <w:highlight w:val="yellow"/>
                <w:lang w:eastAsia="tr-TR"/>
              </w:rPr>
            </w:pPr>
          </w:p>
        </w:tc>
        <w:tc>
          <w:tcPr>
            <w:tcW w:w="1371" w:type="dxa"/>
            <w:shd w:val="clear" w:color="auto" w:fill="auto"/>
            <w:vAlign w:val="bottom"/>
            <w:hideMark/>
          </w:tcPr>
          <w:p w14:paraId="197E9E99" w14:textId="48031CD0" w:rsidR="008903C2" w:rsidRPr="00CB56EC" w:rsidRDefault="00CC19B5" w:rsidP="008903C2">
            <w:pPr>
              <w:jc w:val="right"/>
            </w:pPr>
            <w:r>
              <w:rPr>
                <w:bCs/>
                <w:color w:val="000000"/>
                <w:sz w:val="14"/>
                <w:szCs w:val="14"/>
              </w:rPr>
              <w:t>8,012</w:t>
            </w:r>
          </w:p>
        </w:tc>
        <w:tc>
          <w:tcPr>
            <w:tcW w:w="1371" w:type="dxa"/>
            <w:shd w:val="clear" w:color="auto" w:fill="auto"/>
            <w:noWrap/>
            <w:vAlign w:val="bottom"/>
            <w:hideMark/>
          </w:tcPr>
          <w:p w14:paraId="29971692" w14:textId="71FB2602" w:rsidR="008903C2" w:rsidRPr="00CB56EC" w:rsidRDefault="008903C2" w:rsidP="008903C2">
            <w:pPr>
              <w:jc w:val="right"/>
            </w:pPr>
            <w:r w:rsidRPr="00D5711A">
              <w:rPr>
                <w:bCs/>
                <w:color w:val="000000"/>
                <w:sz w:val="14"/>
                <w:szCs w:val="14"/>
              </w:rPr>
              <w:t>-</w:t>
            </w:r>
          </w:p>
        </w:tc>
      </w:tr>
      <w:tr w:rsidR="008903C2" w:rsidRPr="00CB56EC" w14:paraId="7EAE35B7" w14:textId="77777777" w:rsidTr="00CC19B5">
        <w:trPr>
          <w:trHeight w:val="112"/>
        </w:trPr>
        <w:tc>
          <w:tcPr>
            <w:tcW w:w="548" w:type="dxa"/>
            <w:shd w:val="clear" w:color="auto" w:fill="auto"/>
            <w:noWrap/>
            <w:vAlign w:val="bottom"/>
            <w:hideMark/>
          </w:tcPr>
          <w:p w14:paraId="37BFCA05" w14:textId="77777777" w:rsidR="008903C2" w:rsidRPr="00CB56EC" w:rsidRDefault="008903C2" w:rsidP="008903C2">
            <w:pPr>
              <w:rPr>
                <w:color w:val="000000"/>
                <w:sz w:val="14"/>
                <w:szCs w:val="14"/>
                <w:lang w:eastAsia="tr-TR"/>
              </w:rPr>
            </w:pPr>
            <w:r w:rsidRPr="00CB56EC">
              <w:rPr>
                <w:color w:val="000000"/>
                <w:sz w:val="14"/>
                <w:szCs w:val="14"/>
                <w:lang w:eastAsia="tr-TR"/>
              </w:rPr>
              <w:t>1.1.7</w:t>
            </w:r>
          </w:p>
        </w:tc>
        <w:tc>
          <w:tcPr>
            <w:tcW w:w="5398" w:type="dxa"/>
            <w:shd w:val="clear" w:color="auto" w:fill="auto"/>
            <w:noWrap/>
            <w:vAlign w:val="bottom"/>
            <w:hideMark/>
          </w:tcPr>
          <w:p w14:paraId="53B5F0DD" w14:textId="77777777" w:rsidR="008903C2" w:rsidRPr="00CB56EC" w:rsidRDefault="008903C2" w:rsidP="008903C2">
            <w:pPr>
              <w:rPr>
                <w:color w:val="000000"/>
                <w:sz w:val="13"/>
                <w:szCs w:val="13"/>
                <w:lang w:eastAsia="tr-TR"/>
              </w:rPr>
            </w:pPr>
            <w:r w:rsidRPr="00CB56EC">
              <w:rPr>
                <w:color w:val="000000"/>
                <w:sz w:val="13"/>
                <w:szCs w:val="13"/>
                <w:lang w:eastAsia="tr-TR"/>
              </w:rPr>
              <w:t>Personele ve Hizmet Tedarik Edenlere Yapılan Nakit Ödemeler</w:t>
            </w:r>
          </w:p>
        </w:tc>
        <w:tc>
          <w:tcPr>
            <w:tcW w:w="695" w:type="dxa"/>
            <w:shd w:val="clear" w:color="auto" w:fill="auto"/>
            <w:noWrap/>
            <w:vAlign w:val="bottom"/>
            <w:hideMark/>
          </w:tcPr>
          <w:p w14:paraId="05E64054" w14:textId="77777777" w:rsidR="008903C2" w:rsidRPr="00CB56EC" w:rsidRDefault="008903C2" w:rsidP="008903C2">
            <w:pPr>
              <w:jc w:val="center"/>
              <w:rPr>
                <w:color w:val="000000"/>
                <w:sz w:val="14"/>
                <w:szCs w:val="14"/>
                <w:highlight w:val="yellow"/>
                <w:lang w:eastAsia="tr-TR"/>
              </w:rPr>
            </w:pPr>
          </w:p>
        </w:tc>
        <w:tc>
          <w:tcPr>
            <w:tcW w:w="1371" w:type="dxa"/>
            <w:shd w:val="clear" w:color="auto" w:fill="auto"/>
            <w:vAlign w:val="bottom"/>
            <w:hideMark/>
          </w:tcPr>
          <w:p w14:paraId="6D3E9B86" w14:textId="24607D15" w:rsidR="008903C2" w:rsidRPr="00CB56EC" w:rsidRDefault="008903C2" w:rsidP="008903C2">
            <w:pPr>
              <w:jc w:val="right"/>
            </w:pPr>
            <w:r w:rsidRPr="00CB56EC">
              <w:rPr>
                <w:bCs/>
                <w:color w:val="000000"/>
                <w:sz w:val="14"/>
                <w:szCs w:val="14"/>
              </w:rPr>
              <w:t>(</w:t>
            </w:r>
            <w:r w:rsidR="00CC19B5">
              <w:rPr>
                <w:bCs/>
                <w:color w:val="000000"/>
                <w:sz w:val="14"/>
                <w:szCs w:val="14"/>
              </w:rPr>
              <w:t>371,892</w:t>
            </w:r>
            <w:r w:rsidRPr="00CB56EC">
              <w:rPr>
                <w:bCs/>
                <w:color w:val="000000"/>
                <w:sz w:val="14"/>
                <w:szCs w:val="14"/>
              </w:rPr>
              <w:t>)</w:t>
            </w:r>
          </w:p>
        </w:tc>
        <w:tc>
          <w:tcPr>
            <w:tcW w:w="1371" w:type="dxa"/>
            <w:shd w:val="clear" w:color="auto" w:fill="auto"/>
            <w:noWrap/>
            <w:vAlign w:val="bottom"/>
            <w:hideMark/>
          </w:tcPr>
          <w:p w14:paraId="15E148B0" w14:textId="2C5AE4E6" w:rsidR="008903C2" w:rsidRPr="00CB56EC" w:rsidRDefault="008903C2" w:rsidP="008903C2">
            <w:pPr>
              <w:jc w:val="right"/>
            </w:pPr>
            <w:r w:rsidRPr="00D5711A">
              <w:rPr>
                <w:bCs/>
                <w:color w:val="000000"/>
                <w:sz w:val="14"/>
                <w:szCs w:val="14"/>
              </w:rPr>
              <w:t>(</w:t>
            </w:r>
            <w:r>
              <w:rPr>
                <w:bCs/>
                <w:color w:val="000000"/>
                <w:sz w:val="14"/>
                <w:szCs w:val="14"/>
              </w:rPr>
              <w:t>304,474</w:t>
            </w:r>
            <w:r w:rsidRPr="00D5711A">
              <w:rPr>
                <w:bCs/>
                <w:color w:val="000000"/>
                <w:sz w:val="14"/>
                <w:szCs w:val="14"/>
              </w:rPr>
              <w:t>)</w:t>
            </w:r>
          </w:p>
        </w:tc>
      </w:tr>
      <w:tr w:rsidR="008903C2" w:rsidRPr="00CB56EC" w14:paraId="7793E8CC" w14:textId="77777777" w:rsidTr="00CC19B5">
        <w:trPr>
          <w:trHeight w:val="112"/>
        </w:trPr>
        <w:tc>
          <w:tcPr>
            <w:tcW w:w="548" w:type="dxa"/>
            <w:shd w:val="clear" w:color="auto" w:fill="auto"/>
            <w:noWrap/>
            <w:vAlign w:val="bottom"/>
            <w:hideMark/>
          </w:tcPr>
          <w:p w14:paraId="7C4FAD01" w14:textId="77777777" w:rsidR="008903C2" w:rsidRPr="00CB56EC" w:rsidRDefault="008903C2" w:rsidP="008903C2">
            <w:pPr>
              <w:rPr>
                <w:color w:val="000000"/>
                <w:sz w:val="14"/>
                <w:szCs w:val="14"/>
                <w:lang w:eastAsia="tr-TR"/>
              </w:rPr>
            </w:pPr>
            <w:r w:rsidRPr="00CB56EC">
              <w:rPr>
                <w:color w:val="000000"/>
                <w:sz w:val="14"/>
                <w:szCs w:val="14"/>
                <w:lang w:eastAsia="tr-TR"/>
              </w:rPr>
              <w:t>1.1.8</w:t>
            </w:r>
          </w:p>
        </w:tc>
        <w:tc>
          <w:tcPr>
            <w:tcW w:w="5398" w:type="dxa"/>
            <w:shd w:val="clear" w:color="auto" w:fill="auto"/>
            <w:noWrap/>
            <w:vAlign w:val="bottom"/>
            <w:hideMark/>
          </w:tcPr>
          <w:p w14:paraId="17AD0590" w14:textId="77777777" w:rsidR="008903C2" w:rsidRPr="00CB56EC" w:rsidRDefault="008903C2" w:rsidP="008903C2">
            <w:pPr>
              <w:rPr>
                <w:color w:val="000000"/>
                <w:sz w:val="13"/>
                <w:szCs w:val="13"/>
                <w:lang w:eastAsia="tr-TR"/>
              </w:rPr>
            </w:pPr>
            <w:r w:rsidRPr="00CB56EC">
              <w:rPr>
                <w:color w:val="000000"/>
                <w:sz w:val="13"/>
                <w:szCs w:val="13"/>
                <w:lang w:eastAsia="tr-TR"/>
              </w:rPr>
              <w:t>Ödenen Vergiler</w:t>
            </w:r>
          </w:p>
        </w:tc>
        <w:tc>
          <w:tcPr>
            <w:tcW w:w="695" w:type="dxa"/>
            <w:shd w:val="clear" w:color="auto" w:fill="auto"/>
            <w:noWrap/>
            <w:vAlign w:val="bottom"/>
            <w:hideMark/>
          </w:tcPr>
          <w:p w14:paraId="63BB2513" w14:textId="77777777" w:rsidR="008903C2" w:rsidRPr="00CB56EC" w:rsidRDefault="008903C2" w:rsidP="008903C2">
            <w:pPr>
              <w:jc w:val="center"/>
              <w:rPr>
                <w:color w:val="000000"/>
                <w:sz w:val="14"/>
                <w:szCs w:val="14"/>
                <w:highlight w:val="yellow"/>
                <w:lang w:eastAsia="tr-TR"/>
              </w:rPr>
            </w:pPr>
          </w:p>
        </w:tc>
        <w:tc>
          <w:tcPr>
            <w:tcW w:w="1371" w:type="dxa"/>
            <w:shd w:val="clear" w:color="auto" w:fill="auto"/>
            <w:vAlign w:val="bottom"/>
            <w:hideMark/>
          </w:tcPr>
          <w:p w14:paraId="1D8A39D9" w14:textId="77777777" w:rsidR="008903C2" w:rsidRPr="00CB56EC" w:rsidRDefault="008903C2" w:rsidP="008903C2">
            <w:pPr>
              <w:jc w:val="right"/>
            </w:pPr>
            <w:r w:rsidRPr="00CB56EC">
              <w:rPr>
                <w:bCs/>
                <w:color w:val="000000"/>
                <w:sz w:val="14"/>
                <w:szCs w:val="14"/>
              </w:rPr>
              <w:t>-</w:t>
            </w:r>
          </w:p>
        </w:tc>
        <w:tc>
          <w:tcPr>
            <w:tcW w:w="1371" w:type="dxa"/>
            <w:shd w:val="clear" w:color="auto" w:fill="auto"/>
            <w:noWrap/>
            <w:vAlign w:val="bottom"/>
            <w:hideMark/>
          </w:tcPr>
          <w:p w14:paraId="5AD9FB8B" w14:textId="07C4AABE" w:rsidR="008903C2" w:rsidRPr="00CB56EC" w:rsidRDefault="008903C2" w:rsidP="008903C2">
            <w:pPr>
              <w:jc w:val="right"/>
            </w:pPr>
            <w:r w:rsidRPr="00D5711A">
              <w:rPr>
                <w:bCs/>
                <w:color w:val="000000"/>
                <w:sz w:val="14"/>
                <w:szCs w:val="14"/>
              </w:rPr>
              <w:t>-</w:t>
            </w:r>
          </w:p>
        </w:tc>
      </w:tr>
      <w:tr w:rsidR="008903C2" w:rsidRPr="00CB56EC" w14:paraId="4D9E9FA7" w14:textId="77777777" w:rsidTr="00CC19B5">
        <w:trPr>
          <w:trHeight w:val="112"/>
        </w:trPr>
        <w:tc>
          <w:tcPr>
            <w:tcW w:w="548" w:type="dxa"/>
            <w:shd w:val="clear" w:color="auto" w:fill="auto"/>
            <w:noWrap/>
            <w:vAlign w:val="bottom"/>
            <w:hideMark/>
          </w:tcPr>
          <w:p w14:paraId="0056CA22" w14:textId="77777777" w:rsidR="008903C2" w:rsidRPr="00CB56EC" w:rsidRDefault="008903C2" w:rsidP="008903C2">
            <w:pPr>
              <w:rPr>
                <w:color w:val="000000"/>
                <w:sz w:val="14"/>
                <w:szCs w:val="14"/>
                <w:lang w:eastAsia="tr-TR"/>
              </w:rPr>
            </w:pPr>
            <w:r w:rsidRPr="00CB56EC">
              <w:rPr>
                <w:color w:val="000000"/>
                <w:sz w:val="14"/>
                <w:szCs w:val="14"/>
                <w:lang w:eastAsia="tr-TR"/>
              </w:rPr>
              <w:t>1.1.9</w:t>
            </w:r>
          </w:p>
        </w:tc>
        <w:tc>
          <w:tcPr>
            <w:tcW w:w="5398" w:type="dxa"/>
            <w:shd w:val="clear" w:color="auto" w:fill="auto"/>
            <w:noWrap/>
            <w:vAlign w:val="bottom"/>
            <w:hideMark/>
          </w:tcPr>
          <w:p w14:paraId="1C951CBF" w14:textId="77777777" w:rsidR="008903C2" w:rsidRPr="00CB56EC" w:rsidRDefault="008903C2" w:rsidP="008903C2">
            <w:pPr>
              <w:rPr>
                <w:color w:val="000000"/>
                <w:sz w:val="13"/>
                <w:szCs w:val="13"/>
                <w:lang w:eastAsia="tr-TR"/>
              </w:rPr>
            </w:pPr>
            <w:r w:rsidRPr="00CB56EC">
              <w:rPr>
                <w:color w:val="000000"/>
                <w:sz w:val="13"/>
                <w:szCs w:val="13"/>
                <w:lang w:eastAsia="tr-TR"/>
              </w:rPr>
              <w:t>Diğer</w:t>
            </w:r>
          </w:p>
        </w:tc>
        <w:tc>
          <w:tcPr>
            <w:tcW w:w="695" w:type="dxa"/>
            <w:shd w:val="clear" w:color="auto" w:fill="auto"/>
            <w:noWrap/>
            <w:vAlign w:val="bottom"/>
            <w:hideMark/>
          </w:tcPr>
          <w:p w14:paraId="1F7C8D2D" w14:textId="1A54FF1A" w:rsidR="008903C2" w:rsidRPr="00CB56EC" w:rsidRDefault="008903C2" w:rsidP="008903C2">
            <w:pPr>
              <w:jc w:val="center"/>
              <w:rPr>
                <w:color w:val="000000"/>
                <w:sz w:val="14"/>
                <w:szCs w:val="14"/>
                <w:highlight w:val="yellow"/>
                <w:lang w:eastAsia="tr-TR"/>
              </w:rPr>
            </w:pPr>
            <w:r w:rsidRPr="00CB56EC">
              <w:rPr>
                <w:bCs/>
                <w:color w:val="000000"/>
                <w:sz w:val="14"/>
                <w:szCs w:val="14"/>
                <w:lang w:eastAsia="tr-TR"/>
              </w:rPr>
              <w:t>(6.3.)</w:t>
            </w:r>
          </w:p>
        </w:tc>
        <w:tc>
          <w:tcPr>
            <w:tcW w:w="1371" w:type="dxa"/>
            <w:shd w:val="clear" w:color="auto" w:fill="auto"/>
            <w:vAlign w:val="bottom"/>
            <w:hideMark/>
          </w:tcPr>
          <w:p w14:paraId="0840CBA5" w14:textId="6FBD57BD" w:rsidR="008903C2" w:rsidRPr="00CB56EC" w:rsidRDefault="008903C2" w:rsidP="008903C2">
            <w:pPr>
              <w:jc w:val="right"/>
            </w:pPr>
            <w:r w:rsidRPr="00CB56EC">
              <w:rPr>
                <w:bCs/>
                <w:color w:val="000000"/>
                <w:sz w:val="14"/>
                <w:szCs w:val="14"/>
              </w:rPr>
              <w:t>(</w:t>
            </w:r>
            <w:r w:rsidR="00CC19B5">
              <w:rPr>
                <w:bCs/>
                <w:color w:val="000000"/>
                <w:sz w:val="14"/>
                <w:szCs w:val="14"/>
              </w:rPr>
              <w:t>13,922</w:t>
            </w:r>
            <w:r w:rsidRPr="00CB56EC">
              <w:rPr>
                <w:bCs/>
                <w:color w:val="000000"/>
                <w:sz w:val="14"/>
                <w:szCs w:val="14"/>
              </w:rPr>
              <w:t>)</w:t>
            </w:r>
          </w:p>
        </w:tc>
        <w:tc>
          <w:tcPr>
            <w:tcW w:w="1371" w:type="dxa"/>
            <w:shd w:val="clear" w:color="auto" w:fill="auto"/>
            <w:noWrap/>
            <w:vAlign w:val="bottom"/>
            <w:hideMark/>
          </w:tcPr>
          <w:p w14:paraId="38D139AE" w14:textId="36B953F9" w:rsidR="008903C2" w:rsidRPr="00CB56EC" w:rsidRDefault="008903C2" w:rsidP="008903C2">
            <w:pPr>
              <w:jc w:val="right"/>
            </w:pPr>
            <w:r w:rsidRPr="00D5711A">
              <w:rPr>
                <w:bCs/>
                <w:color w:val="000000"/>
                <w:sz w:val="14"/>
                <w:szCs w:val="14"/>
              </w:rPr>
              <w:t>(</w:t>
            </w:r>
            <w:r>
              <w:rPr>
                <w:bCs/>
                <w:color w:val="000000"/>
                <w:sz w:val="14"/>
                <w:szCs w:val="14"/>
              </w:rPr>
              <w:t>11,033</w:t>
            </w:r>
            <w:r w:rsidRPr="00D5711A">
              <w:rPr>
                <w:bCs/>
                <w:color w:val="000000"/>
                <w:sz w:val="14"/>
                <w:szCs w:val="14"/>
              </w:rPr>
              <w:t>)</w:t>
            </w:r>
          </w:p>
        </w:tc>
      </w:tr>
      <w:tr w:rsidR="008903C2" w:rsidRPr="00CB56EC" w14:paraId="4E2466B9" w14:textId="77777777" w:rsidTr="00CC19B5">
        <w:trPr>
          <w:trHeight w:val="112"/>
        </w:trPr>
        <w:tc>
          <w:tcPr>
            <w:tcW w:w="548" w:type="dxa"/>
            <w:shd w:val="clear" w:color="auto" w:fill="auto"/>
            <w:noWrap/>
            <w:vAlign w:val="bottom"/>
            <w:hideMark/>
          </w:tcPr>
          <w:p w14:paraId="595FA288" w14:textId="77777777" w:rsidR="008903C2" w:rsidRPr="00CB56EC" w:rsidRDefault="008903C2" w:rsidP="008903C2">
            <w:pPr>
              <w:rPr>
                <w:color w:val="000000"/>
                <w:sz w:val="14"/>
                <w:szCs w:val="14"/>
                <w:lang w:eastAsia="tr-TR"/>
              </w:rPr>
            </w:pPr>
          </w:p>
        </w:tc>
        <w:tc>
          <w:tcPr>
            <w:tcW w:w="5398" w:type="dxa"/>
            <w:shd w:val="clear" w:color="auto" w:fill="auto"/>
            <w:noWrap/>
            <w:vAlign w:val="bottom"/>
            <w:hideMark/>
          </w:tcPr>
          <w:p w14:paraId="44EB2594" w14:textId="77777777" w:rsidR="008903C2" w:rsidRPr="00CB56EC" w:rsidRDefault="008903C2" w:rsidP="008903C2">
            <w:pPr>
              <w:rPr>
                <w:color w:val="000000"/>
                <w:sz w:val="13"/>
                <w:szCs w:val="13"/>
                <w:lang w:eastAsia="tr-TR"/>
              </w:rPr>
            </w:pPr>
          </w:p>
        </w:tc>
        <w:tc>
          <w:tcPr>
            <w:tcW w:w="695" w:type="dxa"/>
            <w:shd w:val="clear" w:color="auto" w:fill="auto"/>
            <w:noWrap/>
            <w:vAlign w:val="bottom"/>
            <w:hideMark/>
          </w:tcPr>
          <w:p w14:paraId="0C0D875E" w14:textId="77777777" w:rsidR="008903C2" w:rsidRPr="00CB56EC" w:rsidRDefault="008903C2" w:rsidP="008903C2">
            <w:pPr>
              <w:jc w:val="center"/>
              <w:rPr>
                <w:color w:val="000000"/>
                <w:sz w:val="14"/>
                <w:szCs w:val="14"/>
                <w:highlight w:val="yellow"/>
                <w:lang w:eastAsia="tr-TR"/>
              </w:rPr>
            </w:pPr>
          </w:p>
        </w:tc>
        <w:tc>
          <w:tcPr>
            <w:tcW w:w="1371" w:type="dxa"/>
            <w:shd w:val="clear" w:color="auto" w:fill="auto"/>
            <w:vAlign w:val="bottom"/>
            <w:hideMark/>
          </w:tcPr>
          <w:p w14:paraId="7E0EEA80" w14:textId="77777777" w:rsidR="008903C2" w:rsidRPr="00CB56EC" w:rsidRDefault="008903C2" w:rsidP="008903C2">
            <w:pPr>
              <w:jc w:val="right"/>
              <w:rPr>
                <w:b/>
                <w:bCs/>
                <w:color w:val="000000"/>
                <w:sz w:val="14"/>
                <w:szCs w:val="14"/>
                <w:lang w:eastAsia="tr-TR"/>
              </w:rPr>
            </w:pPr>
            <w:r w:rsidRPr="00CB56EC">
              <w:rPr>
                <w:color w:val="000000"/>
                <w:sz w:val="14"/>
                <w:szCs w:val="14"/>
              </w:rPr>
              <w:t> </w:t>
            </w:r>
          </w:p>
        </w:tc>
        <w:tc>
          <w:tcPr>
            <w:tcW w:w="1371" w:type="dxa"/>
            <w:shd w:val="clear" w:color="auto" w:fill="auto"/>
            <w:noWrap/>
            <w:vAlign w:val="bottom"/>
            <w:hideMark/>
          </w:tcPr>
          <w:p w14:paraId="1D472A09" w14:textId="2645378D" w:rsidR="008903C2" w:rsidRPr="00CB56EC" w:rsidRDefault="008903C2" w:rsidP="008903C2">
            <w:pPr>
              <w:jc w:val="right"/>
              <w:rPr>
                <w:b/>
                <w:bCs/>
                <w:color w:val="000000"/>
                <w:sz w:val="14"/>
                <w:szCs w:val="14"/>
                <w:lang w:eastAsia="tr-TR"/>
              </w:rPr>
            </w:pPr>
            <w:r w:rsidRPr="00D5711A">
              <w:rPr>
                <w:color w:val="000000"/>
                <w:sz w:val="14"/>
                <w:szCs w:val="14"/>
              </w:rPr>
              <w:t> </w:t>
            </w:r>
          </w:p>
        </w:tc>
      </w:tr>
      <w:tr w:rsidR="008903C2" w:rsidRPr="00CB56EC" w14:paraId="44851A79" w14:textId="77777777" w:rsidTr="00CC19B5">
        <w:trPr>
          <w:trHeight w:val="112"/>
        </w:trPr>
        <w:tc>
          <w:tcPr>
            <w:tcW w:w="548" w:type="dxa"/>
            <w:shd w:val="clear" w:color="auto" w:fill="auto"/>
            <w:noWrap/>
            <w:vAlign w:val="bottom"/>
            <w:hideMark/>
          </w:tcPr>
          <w:p w14:paraId="65859DAC" w14:textId="77777777" w:rsidR="008903C2" w:rsidRPr="00CB56EC" w:rsidRDefault="008903C2" w:rsidP="008903C2">
            <w:pPr>
              <w:rPr>
                <w:b/>
                <w:bCs/>
                <w:color w:val="000000"/>
                <w:sz w:val="14"/>
                <w:szCs w:val="14"/>
                <w:lang w:eastAsia="tr-TR"/>
              </w:rPr>
            </w:pPr>
            <w:r w:rsidRPr="00CB56EC">
              <w:rPr>
                <w:b/>
                <w:bCs/>
                <w:color w:val="000000"/>
                <w:sz w:val="14"/>
                <w:szCs w:val="14"/>
                <w:lang w:eastAsia="tr-TR"/>
              </w:rPr>
              <w:t>1.2</w:t>
            </w:r>
          </w:p>
        </w:tc>
        <w:tc>
          <w:tcPr>
            <w:tcW w:w="5398" w:type="dxa"/>
            <w:shd w:val="clear" w:color="auto" w:fill="auto"/>
            <w:noWrap/>
            <w:vAlign w:val="bottom"/>
            <w:hideMark/>
          </w:tcPr>
          <w:p w14:paraId="51FEC0DA" w14:textId="77777777" w:rsidR="008903C2" w:rsidRPr="00CB56EC" w:rsidRDefault="008903C2" w:rsidP="008903C2">
            <w:pPr>
              <w:rPr>
                <w:b/>
                <w:bCs/>
                <w:color w:val="000000"/>
                <w:sz w:val="13"/>
                <w:szCs w:val="13"/>
                <w:lang w:eastAsia="tr-TR"/>
              </w:rPr>
            </w:pPr>
            <w:r w:rsidRPr="00CB56EC">
              <w:rPr>
                <w:b/>
                <w:bCs/>
                <w:color w:val="000000"/>
                <w:sz w:val="13"/>
                <w:szCs w:val="13"/>
                <w:lang w:eastAsia="tr-TR"/>
              </w:rPr>
              <w:t>Bankacılık Faaliyetleri Konusu Varlık ve Yükümlülüklerdeki Değişim</w:t>
            </w:r>
          </w:p>
        </w:tc>
        <w:tc>
          <w:tcPr>
            <w:tcW w:w="695" w:type="dxa"/>
            <w:shd w:val="clear" w:color="auto" w:fill="auto"/>
            <w:noWrap/>
            <w:vAlign w:val="bottom"/>
            <w:hideMark/>
          </w:tcPr>
          <w:p w14:paraId="35393E38" w14:textId="77777777" w:rsidR="008903C2" w:rsidRPr="00CB56EC" w:rsidRDefault="008903C2" w:rsidP="008903C2">
            <w:pPr>
              <w:jc w:val="center"/>
              <w:rPr>
                <w:color w:val="000000"/>
                <w:sz w:val="14"/>
                <w:szCs w:val="14"/>
                <w:highlight w:val="yellow"/>
                <w:lang w:eastAsia="tr-TR"/>
              </w:rPr>
            </w:pPr>
          </w:p>
        </w:tc>
        <w:tc>
          <w:tcPr>
            <w:tcW w:w="1371" w:type="dxa"/>
            <w:shd w:val="clear" w:color="auto" w:fill="auto"/>
            <w:vAlign w:val="bottom"/>
            <w:hideMark/>
          </w:tcPr>
          <w:p w14:paraId="7014A7B5" w14:textId="4B302DAB" w:rsidR="008903C2" w:rsidRPr="00CB56EC" w:rsidRDefault="00CC19B5" w:rsidP="008903C2">
            <w:pPr>
              <w:jc w:val="right"/>
              <w:rPr>
                <w:b/>
              </w:rPr>
            </w:pPr>
            <w:r>
              <w:rPr>
                <w:b/>
                <w:bCs/>
                <w:color w:val="000000"/>
                <w:sz w:val="14"/>
                <w:szCs w:val="14"/>
              </w:rPr>
              <w:t>1,877,267</w:t>
            </w:r>
          </w:p>
        </w:tc>
        <w:tc>
          <w:tcPr>
            <w:tcW w:w="1371" w:type="dxa"/>
            <w:shd w:val="clear" w:color="auto" w:fill="auto"/>
            <w:noWrap/>
            <w:vAlign w:val="bottom"/>
            <w:hideMark/>
          </w:tcPr>
          <w:p w14:paraId="6372C1E3" w14:textId="2B4A12C9" w:rsidR="008903C2" w:rsidRPr="00CB56EC" w:rsidRDefault="008903C2" w:rsidP="008903C2">
            <w:pPr>
              <w:jc w:val="right"/>
              <w:rPr>
                <w:b/>
              </w:rPr>
            </w:pPr>
            <w:r>
              <w:rPr>
                <w:b/>
                <w:bCs/>
                <w:color w:val="000000"/>
                <w:sz w:val="14"/>
                <w:szCs w:val="14"/>
              </w:rPr>
              <w:t>790,477</w:t>
            </w:r>
          </w:p>
        </w:tc>
      </w:tr>
      <w:tr w:rsidR="008903C2" w:rsidRPr="00CB56EC" w14:paraId="223D331E" w14:textId="77777777" w:rsidTr="00CC19B5">
        <w:trPr>
          <w:trHeight w:val="112"/>
        </w:trPr>
        <w:tc>
          <w:tcPr>
            <w:tcW w:w="548" w:type="dxa"/>
            <w:shd w:val="clear" w:color="auto" w:fill="auto"/>
            <w:noWrap/>
            <w:vAlign w:val="bottom"/>
            <w:hideMark/>
          </w:tcPr>
          <w:p w14:paraId="41557B35" w14:textId="77777777" w:rsidR="008903C2" w:rsidRPr="00CB56EC" w:rsidRDefault="008903C2" w:rsidP="008903C2">
            <w:pPr>
              <w:rPr>
                <w:color w:val="000000"/>
                <w:sz w:val="14"/>
                <w:szCs w:val="14"/>
                <w:lang w:eastAsia="tr-TR"/>
              </w:rPr>
            </w:pPr>
          </w:p>
        </w:tc>
        <w:tc>
          <w:tcPr>
            <w:tcW w:w="5398" w:type="dxa"/>
            <w:shd w:val="clear" w:color="auto" w:fill="auto"/>
            <w:noWrap/>
            <w:vAlign w:val="bottom"/>
            <w:hideMark/>
          </w:tcPr>
          <w:p w14:paraId="076485A3" w14:textId="77777777" w:rsidR="008903C2" w:rsidRPr="00CB56EC" w:rsidRDefault="008903C2" w:rsidP="008903C2">
            <w:pPr>
              <w:rPr>
                <w:color w:val="000000"/>
                <w:sz w:val="13"/>
                <w:szCs w:val="13"/>
                <w:lang w:eastAsia="tr-TR"/>
              </w:rPr>
            </w:pPr>
          </w:p>
        </w:tc>
        <w:tc>
          <w:tcPr>
            <w:tcW w:w="695" w:type="dxa"/>
            <w:shd w:val="clear" w:color="auto" w:fill="auto"/>
            <w:noWrap/>
            <w:vAlign w:val="bottom"/>
            <w:hideMark/>
          </w:tcPr>
          <w:p w14:paraId="3667687A" w14:textId="77777777" w:rsidR="008903C2" w:rsidRPr="00CB56EC" w:rsidRDefault="008903C2" w:rsidP="008903C2">
            <w:pPr>
              <w:jc w:val="center"/>
              <w:rPr>
                <w:color w:val="000000"/>
                <w:sz w:val="14"/>
                <w:szCs w:val="14"/>
                <w:highlight w:val="yellow"/>
                <w:lang w:eastAsia="tr-TR"/>
              </w:rPr>
            </w:pPr>
          </w:p>
        </w:tc>
        <w:tc>
          <w:tcPr>
            <w:tcW w:w="1371" w:type="dxa"/>
            <w:shd w:val="clear" w:color="auto" w:fill="auto"/>
            <w:vAlign w:val="bottom"/>
            <w:hideMark/>
          </w:tcPr>
          <w:p w14:paraId="381FD4E1" w14:textId="77777777" w:rsidR="008903C2" w:rsidRPr="00CB56EC" w:rsidRDefault="008903C2" w:rsidP="008903C2">
            <w:pPr>
              <w:jc w:val="right"/>
              <w:rPr>
                <w:b/>
                <w:bCs/>
                <w:color w:val="000000"/>
                <w:sz w:val="14"/>
                <w:szCs w:val="14"/>
                <w:lang w:eastAsia="tr-TR"/>
              </w:rPr>
            </w:pPr>
            <w:r w:rsidRPr="00CB56EC">
              <w:rPr>
                <w:color w:val="000000"/>
                <w:sz w:val="14"/>
                <w:szCs w:val="14"/>
              </w:rPr>
              <w:t> </w:t>
            </w:r>
          </w:p>
        </w:tc>
        <w:tc>
          <w:tcPr>
            <w:tcW w:w="1371" w:type="dxa"/>
            <w:shd w:val="clear" w:color="auto" w:fill="auto"/>
            <w:noWrap/>
            <w:vAlign w:val="bottom"/>
            <w:hideMark/>
          </w:tcPr>
          <w:p w14:paraId="38369D4C" w14:textId="748209CC" w:rsidR="008903C2" w:rsidRPr="00CB56EC" w:rsidRDefault="008903C2" w:rsidP="008903C2">
            <w:pPr>
              <w:jc w:val="right"/>
              <w:rPr>
                <w:b/>
                <w:bCs/>
                <w:color w:val="000000"/>
                <w:sz w:val="14"/>
                <w:szCs w:val="14"/>
                <w:lang w:eastAsia="tr-TR"/>
              </w:rPr>
            </w:pPr>
            <w:r w:rsidRPr="00D5711A">
              <w:rPr>
                <w:color w:val="000000"/>
                <w:sz w:val="14"/>
                <w:szCs w:val="14"/>
              </w:rPr>
              <w:t> </w:t>
            </w:r>
          </w:p>
        </w:tc>
      </w:tr>
      <w:tr w:rsidR="008903C2" w:rsidRPr="00CB56EC" w14:paraId="7FE1C8A0" w14:textId="77777777" w:rsidTr="00CC19B5">
        <w:trPr>
          <w:trHeight w:val="112"/>
        </w:trPr>
        <w:tc>
          <w:tcPr>
            <w:tcW w:w="548" w:type="dxa"/>
            <w:shd w:val="clear" w:color="auto" w:fill="auto"/>
            <w:noWrap/>
            <w:vAlign w:val="bottom"/>
            <w:hideMark/>
          </w:tcPr>
          <w:p w14:paraId="20DEDCD1" w14:textId="77777777" w:rsidR="008903C2" w:rsidRPr="00CB56EC" w:rsidRDefault="008903C2" w:rsidP="008903C2">
            <w:pPr>
              <w:rPr>
                <w:color w:val="000000"/>
                <w:sz w:val="14"/>
                <w:szCs w:val="14"/>
                <w:lang w:eastAsia="tr-TR"/>
              </w:rPr>
            </w:pPr>
            <w:r w:rsidRPr="00CB56EC">
              <w:rPr>
                <w:color w:val="000000"/>
                <w:sz w:val="14"/>
                <w:szCs w:val="14"/>
                <w:lang w:eastAsia="tr-TR"/>
              </w:rPr>
              <w:t>1.2.1</w:t>
            </w:r>
          </w:p>
        </w:tc>
        <w:tc>
          <w:tcPr>
            <w:tcW w:w="5398" w:type="dxa"/>
            <w:shd w:val="clear" w:color="auto" w:fill="auto"/>
            <w:noWrap/>
            <w:vAlign w:val="bottom"/>
            <w:hideMark/>
          </w:tcPr>
          <w:p w14:paraId="20CA0C61" w14:textId="77777777" w:rsidR="008903C2" w:rsidRPr="00CB56EC" w:rsidRDefault="008903C2" w:rsidP="008903C2">
            <w:pPr>
              <w:rPr>
                <w:color w:val="000000"/>
                <w:sz w:val="13"/>
                <w:szCs w:val="13"/>
                <w:lang w:eastAsia="tr-TR"/>
              </w:rPr>
            </w:pPr>
            <w:r w:rsidRPr="00CB56EC">
              <w:rPr>
                <w:color w:val="000000"/>
                <w:sz w:val="13"/>
                <w:szCs w:val="13"/>
                <w:lang w:eastAsia="tr-TR"/>
              </w:rPr>
              <w:t>Gerçeğe Uygun Değer Farkı K/</w:t>
            </w:r>
            <w:proofErr w:type="spellStart"/>
            <w:r w:rsidRPr="00CB56EC">
              <w:rPr>
                <w:color w:val="000000"/>
                <w:sz w:val="13"/>
                <w:szCs w:val="13"/>
                <w:lang w:eastAsia="tr-TR"/>
              </w:rPr>
              <w:t>Z'a</w:t>
            </w:r>
            <w:proofErr w:type="spellEnd"/>
            <w:r w:rsidRPr="00CB56EC">
              <w:rPr>
                <w:color w:val="000000"/>
                <w:sz w:val="13"/>
                <w:szCs w:val="13"/>
                <w:lang w:eastAsia="tr-TR"/>
              </w:rPr>
              <w:t xml:space="preserve"> Yansıtılan </w:t>
            </w:r>
            <w:proofErr w:type="spellStart"/>
            <w:r w:rsidRPr="00CB56EC">
              <w:rPr>
                <w:color w:val="000000"/>
                <w:sz w:val="13"/>
                <w:szCs w:val="13"/>
                <w:lang w:eastAsia="tr-TR"/>
              </w:rPr>
              <w:t>FV'larda</w:t>
            </w:r>
            <w:proofErr w:type="spellEnd"/>
            <w:r w:rsidRPr="00CB56EC">
              <w:rPr>
                <w:color w:val="000000"/>
                <w:sz w:val="13"/>
                <w:szCs w:val="13"/>
                <w:lang w:eastAsia="tr-TR"/>
              </w:rPr>
              <w:t xml:space="preserve"> Net (Artış) Azalış</w:t>
            </w:r>
          </w:p>
        </w:tc>
        <w:tc>
          <w:tcPr>
            <w:tcW w:w="695" w:type="dxa"/>
            <w:shd w:val="clear" w:color="auto" w:fill="auto"/>
            <w:noWrap/>
            <w:vAlign w:val="bottom"/>
            <w:hideMark/>
          </w:tcPr>
          <w:p w14:paraId="02499F89" w14:textId="77777777" w:rsidR="008903C2" w:rsidRPr="00CB56EC" w:rsidRDefault="008903C2" w:rsidP="008903C2">
            <w:pPr>
              <w:jc w:val="center"/>
              <w:rPr>
                <w:color w:val="000000"/>
                <w:sz w:val="14"/>
                <w:szCs w:val="14"/>
                <w:highlight w:val="yellow"/>
                <w:lang w:eastAsia="tr-TR"/>
              </w:rPr>
            </w:pPr>
          </w:p>
        </w:tc>
        <w:tc>
          <w:tcPr>
            <w:tcW w:w="1371" w:type="dxa"/>
            <w:shd w:val="clear" w:color="auto" w:fill="auto"/>
            <w:vAlign w:val="bottom"/>
            <w:hideMark/>
          </w:tcPr>
          <w:p w14:paraId="5D7A0A62" w14:textId="5AF75B7F" w:rsidR="008903C2" w:rsidRPr="00CB56EC" w:rsidRDefault="00CC19B5" w:rsidP="008903C2">
            <w:pPr>
              <w:jc w:val="right"/>
            </w:pPr>
            <w:r>
              <w:rPr>
                <w:bCs/>
                <w:color w:val="000000"/>
                <w:sz w:val="14"/>
                <w:szCs w:val="14"/>
              </w:rPr>
              <w:t>-</w:t>
            </w:r>
          </w:p>
        </w:tc>
        <w:tc>
          <w:tcPr>
            <w:tcW w:w="1371" w:type="dxa"/>
            <w:shd w:val="clear" w:color="auto" w:fill="auto"/>
            <w:noWrap/>
            <w:vAlign w:val="bottom"/>
            <w:hideMark/>
          </w:tcPr>
          <w:p w14:paraId="2DED339D" w14:textId="242BA03E" w:rsidR="008903C2" w:rsidRPr="00CB56EC" w:rsidRDefault="008903C2" w:rsidP="008903C2">
            <w:pPr>
              <w:jc w:val="right"/>
            </w:pPr>
            <w:r>
              <w:rPr>
                <w:bCs/>
                <w:color w:val="000000"/>
                <w:sz w:val="14"/>
                <w:szCs w:val="14"/>
              </w:rPr>
              <w:t>668,945</w:t>
            </w:r>
          </w:p>
        </w:tc>
      </w:tr>
      <w:tr w:rsidR="008903C2" w:rsidRPr="00CB56EC" w14:paraId="367C843B" w14:textId="77777777" w:rsidTr="00CC19B5">
        <w:trPr>
          <w:trHeight w:val="112"/>
        </w:trPr>
        <w:tc>
          <w:tcPr>
            <w:tcW w:w="548" w:type="dxa"/>
            <w:shd w:val="clear" w:color="auto" w:fill="auto"/>
            <w:noWrap/>
            <w:vAlign w:val="bottom"/>
            <w:hideMark/>
          </w:tcPr>
          <w:p w14:paraId="13DAA3FB" w14:textId="77777777" w:rsidR="008903C2" w:rsidRPr="00CB56EC" w:rsidRDefault="008903C2" w:rsidP="008903C2">
            <w:pPr>
              <w:rPr>
                <w:color w:val="000000"/>
                <w:sz w:val="14"/>
                <w:szCs w:val="14"/>
                <w:lang w:eastAsia="tr-TR"/>
              </w:rPr>
            </w:pPr>
            <w:r w:rsidRPr="00CB56EC">
              <w:rPr>
                <w:color w:val="000000"/>
                <w:sz w:val="14"/>
                <w:szCs w:val="14"/>
                <w:lang w:eastAsia="tr-TR"/>
              </w:rPr>
              <w:t>1.2.2</w:t>
            </w:r>
          </w:p>
        </w:tc>
        <w:tc>
          <w:tcPr>
            <w:tcW w:w="5398" w:type="dxa"/>
            <w:shd w:val="clear" w:color="auto" w:fill="auto"/>
            <w:noWrap/>
            <w:vAlign w:val="bottom"/>
            <w:hideMark/>
          </w:tcPr>
          <w:p w14:paraId="45D17F6B" w14:textId="77777777" w:rsidR="008903C2" w:rsidRPr="00CB56EC" w:rsidRDefault="008903C2" w:rsidP="008903C2">
            <w:pPr>
              <w:rPr>
                <w:color w:val="000000"/>
                <w:sz w:val="13"/>
                <w:szCs w:val="13"/>
                <w:lang w:eastAsia="tr-TR"/>
              </w:rPr>
            </w:pPr>
            <w:r w:rsidRPr="00CB56EC">
              <w:rPr>
                <w:color w:val="000000"/>
                <w:sz w:val="13"/>
                <w:szCs w:val="13"/>
                <w:lang w:eastAsia="tr-TR"/>
              </w:rPr>
              <w:t>Bankalar Hesabındaki Net (Artış) Azalış</w:t>
            </w:r>
          </w:p>
        </w:tc>
        <w:tc>
          <w:tcPr>
            <w:tcW w:w="695" w:type="dxa"/>
            <w:shd w:val="clear" w:color="auto" w:fill="auto"/>
            <w:noWrap/>
            <w:vAlign w:val="bottom"/>
            <w:hideMark/>
          </w:tcPr>
          <w:p w14:paraId="1111FE4C" w14:textId="77777777" w:rsidR="008903C2" w:rsidRPr="00CB56EC" w:rsidRDefault="008903C2" w:rsidP="008903C2">
            <w:pPr>
              <w:jc w:val="center"/>
              <w:rPr>
                <w:color w:val="000000"/>
                <w:sz w:val="14"/>
                <w:szCs w:val="14"/>
                <w:highlight w:val="yellow"/>
                <w:lang w:eastAsia="tr-TR"/>
              </w:rPr>
            </w:pPr>
          </w:p>
        </w:tc>
        <w:tc>
          <w:tcPr>
            <w:tcW w:w="1371" w:type="dxa"/>
            <w:shd w:val="clear" w:color="auto" w:fill="auto"/>
            <w:vAlign w:val="bottom"/>
            <w:hideMark/>
          </w:tcPr>
          <w:p w14:paraId="7A555597" w14:textId="5A03F2FA" w:rsidR="008903C2" w:rsidRPr="00CB56EC" w:rsidRDefault="008903C2" w:rsidP="008903C2">
            <w:pPr>
              <w:jc w:val="right"/>
            </w:pPr>
            <w:r w:rsidRPr="00CB56EC">
              <w:rPr>
                <w:bCs/>
                <w:color w:val="000000"/>
                <w:sz w:val="14"/>
                <w:szCs w:val="14"/>
              </w:rPr>
              <w:t>(</w:t>
            </w:r>
            <w:r w:rsidR="00CC19B5">
              <w:rPr>
                <w:bCs/>
                <w:color w:val="000000"/>
                <w:sz w:val="14"/>
                <w:szCs w:val="14"/>
              </w:rPr>
              <w:t>55,786</w:t>
            </w:r>
            <w:r w:rsidRPr="00CB56EC">
              <w:rPr>
                <w:bCs/>
                <w:color w:val="000000"/>
                <w:sz w:val="14"/>
                <w:szCs w:val="14"/>
              </w:rPr>
              <w:t>)</w:t>
            </w:r>
          </w:p>
        </w:tc>
        <w:tc>
          <w:tcPr>
            <w:tcW w:w="1371" w:type="dxa"/>
            <w:shd w:val="clear" w:color="auto" w:fill="auto"/>
            <w:noWrap/>
            <w:vAlign w:val="bottom"/>
            <w:hideMark/>
          </w:tcPr>
          <w:p w14:paraId="36C17399" w14:textId="3263890F" w:rsidR="008903C2" w:rsidRPr="001A7195" w:rsidRDefault="008903C2" w:rsidP="008903C2">
            <w:pPr>
              <w:jc w:val="right"/>
              <w:rPr>
                <w:sz w:val="14"/>
                <w:szCs w:val="14"/>
              </w:rPr>
            </w:pPr>
            <w:r w:rsidRPr="00D5711A">
              <w:rPr>
                <w:bCs/>
                <w:color w:val="000000"/>
                <w:sz w:val="14"/>
                <w:szCs w:val="14"/>
              </w:rPr>
              <w:t>(</w:t>
            </w:r>
            <w:r>
              <w:rPr>
                <w:bCs/>
                <w:color w:val="000000"/>
                <w:sz w:val="14"/>
                <w:szCs w:val="14"/>
              </w:rPr>
              <w:t>45,361</w:t>
            </w:r>
            <w:r w:rsidRPr="00D5711A">
              <w:rPr>
                <w:bCs/>
                <w:color w:val="000000"/>
                <w:sz w:val="14"/>
                <w:szCs w:val="14"/>
              </w:rPr>
              <w:t>)</w:t>
            </w:r>
          </w:p>
        </w:tc>
      </w:tr>
      <w:tr w:rsidR="008903C2" w:rsidRPr="00CB56EC" w14:paraId="5CCA9BC9" w14:textId="77777777" w:rsidTr="00CC19B5">
        <w:trPr>
          <w:trHeight w:val="112"/>
        </w:trPr>
        <w:tc>
          <w:tcPr>
            <w:tcW w:w="548" w:type="dxa"/>
            <w:shd w:val="clear" w:color="auto" w:fill="auto"/>
            <w:noWrap/>
            <w:vAlign w:val="bottom"/>
            <w:hideMark/>
          </w:tcPr>
          <w:p w14:paraId="61E9A87E" w14:textId="77777777" w:rsidR="008903C2" w:rsidRPr="00CB56EC" w:rsidRDefault="008903C2" w:rsidP="008903C2">
            <w:pPr>
              <w:rPr>
                <w:color w:val="000000"/>
                <w:sz w:val="14"/>
                <w:szCs w:val="14"/>
                <w:lang w:eastAsia="tr-TR"/>
              </w:rPr>
            </w:pPr>
            <w:r w:rsidRPr="00CB56EC">
              <w:rPr>
                <w:color w:val="000000"/>
                <w:sz w:val="14"/>
                <w:szCs w:val="14"/>
                <w:lang w:eastAsia="tr-TR"/>
              </w:rPr>
              <w:t>1.2.3</w:t>
            </w:r>
          </w:p>
        </w:tc>
        <w:tc>
          <w:tcPr>
            <w:tcW w:w="5398" w:type="dxa"/>
            <w:shd w:val="clear" w:color="auto" w:fill="auto"/>
            <w:noWrap/>
            <w:vAlign w:val="bottom"/>
            <w:hideMark/>
          </w:tcPr>
          <w:p w14:paraId="5BF1DA8A" w14:textId="77777777" w:rsidR="008903C2" w:rsidRPr="00CB56EC" w:rsidRDefault="008903C2" w:rsidP="008903C2">
            <w:pPr>
              <w:rPr>
                <w:color w:val="000000"/>
                <w:sz w:val="13"/>
                <w:szCs w:val="13"/>
                <w:lang w:eastAsia="tr-TR"/>
              </w:rPr>
            </w:pPr>
            <w:r w:rsidRPr="00CB56EC">
              <w:rPr>
                <w:color w:val="000000"/>
                <w:sz w:val="13"/>
                <w:szCs w:val="13"/>
                <w:lang w:eastAsia="tr-TR"/>
              </w:rPr>
              <w:t>Kredilerdeki Net (Artış) Azalış</w:t>
            </w:r>
          </w:p>
        </w:tc>
        <w:tc>
          <w:tcPr>
            <w:tcW w:w="695" w:type="dxa"/>
            <w:shd w:val="clear" w:color="auto" w:fill="auto"/>
            <w:noWrap/>
            <w:vAlign w:val="bottom"/>
            <w:hideMark/>
          </w:tcPr>
          <w:p w14:paraId="6859C822" w14:textId="77777777" w:rsidR="008903C2" w:rsidRPr="00CB56EC" w:rsidRDefault="008903C2" w:rsidP="008903C2">
            <w:pPr>
              <w:jc w:val="center"/>
              <w:rPr>
                <w:color w:val="000000"/>
                <w:sz w:val="14"/>
                <w:szCs w:val="14"/>
                <w:highlight w:val="yellow"/>
                <w:lang w:eastAsia="tr-TR"/>
              </w:rPr>
            </w:pPr>
          </w:p>
        </w:tc>
        <w:tc>
          <w:tcPr>
            <w:tcW w:w="1371" w:type="dxa"/>
            <w:shd w:val="clear" w:color="auto" w:fill="auto"/>
            <w:vAlign w:val="bottom"/>
            <w:hideMark/>
          </w:tcPr>
          <w:p w14:paraId="575F9EAF" w14:textId="1E1B10E6" w:rsidR="008903C2" w:rsidRPr="00CB56EC" w:rsidRDefault="00CC19B5" w:rsidP="008903C2">
            <w:pPr>
              <w:jc w:val="right"/>
            </w:pPr>
            <w:r>
              <w:rPr>
                <w:bCs/>
                <w:color w:val="000000"/>
                <w:sz w:val="14"/>
                <w:szCs w:val="14"/>
              </w:rPr>
              <w:t>43,995</w:t>
            </w:r>
          </w:p>
        </w:tc>
        <w:tc>
          <w:tcPr>
            <w:tcW w:w="1371" w:type="dxa"/>
            <w:shd w:val="clear" w:color="auto" w:fill="auto"/>
            <w:noWrap/>
            <w:vAlign w:val="bottom"/>
            <w:hideMark/>
          </w:tcPr>
          <w:p w14:paraId="0A5793B7" w14:textId="6FB83883" w:rsidR="008903C2" w:rsidRPr="001A7195" w:rsidRDefault="008903C2" w:rsidP="008903C2">
            <w:pPr>
              <w:jc w:val="right"/>
              <w:rPr>
                <w:sz w:val="14"/>
                <w:szCs w:val="14"/>
              </w:rPr>
            </w:pPr>
            <w:r w:rsidRPr="00D5711A">
              <w:rPr>
                <w:bCs/>
                <w:color w:val="000000"/>
                <w:sz w:val="14"/>
                <w:szCs w:val="14"/>
              </w:rPr>
              <w:t>(</w:t>
            </w:r>
            <w:r>
              <w:rPr>
                <w:bCs/>
                <w:color w:val="000000"/>
                <w:sz w:val="14"/>
                <w:szCs w:val="14"/>
              </w:rPr>
              <w:t>454,480</w:t>
            </w:r>
            <w:r w:rsidRPr="00D5711A">
              <w:rPr>
                <w:bCs/>
                <w:color w:val="000000"/>
                <w:sz w:val="14"/>
                <w:szCs w:val="14"/>
              </w:rPr>
              <w:t>)</w:t>
            </w:r>
          </w:p>
        </w:tc>
      </w:tr>
      <w:tr w:rsidR="008903C2" w:rsidRPr="00CB56EC" w14:paraId="279FC4E5" w14:textId="77777777" w:rsidTr="00CC19B5">
        <w:trPr>
          <w:trHeight w:val="112"/>
        </w:trPr>
        <w:tc>
          <w:tcPr>
            <w:tcW w:w="548" w:type="dxa"/>
            <w:shd w:val="clear" w:color="auto" w:fill="auto"/>
            <w:noWrap/>
            <w:vAlign w:val="bottom"/>
            <w:hideMark/>
          </w:tcPr>
          <w:p w14:paraId="63C752B9" w14:textId="77777777" w:rsidR="008903C2" w:rsidRPr="00CB56EC" w:rsidRDefault="008903C2" w:rsidP="008903C2">
            <w:pPr>
              <w:rPr>
                <w:color w:val="000000"/>
                <w:sz w:val="14"/>
                <w:szCs w:val="14"/>
                <w:lang w:eastAsia="tr-TR"/>
              </w:rPr>
            </w:pPr>
            <w:r w:rsidRPr="00CB56EC">
              <w:rPr>
                <w:color w:val="000000"/>
                <w:sz w:val="14"/>
                <w:szCs w:val="14"/>
                <w:lang w:eastAsia="tr-TR"/>
              </w:rPr>
              <w:t>1.2.4</w:t>
            </w:r>
          </w:p>
        </w:tc>
        <w:tc>
          <w:tcPr>
            <w:tcW w:w="5398" w:type="dxa"/>
            <w:shd w:val="clear" w:color="auto" w:fill="auto"/>
            <w:noWrap/>
            <w:vAlign w:val="bottom"/>
            <w:hideMark/>
          </w:tcPr>
          <w:p w14:paraId="70BD61D7" w14:textId="77777777" w:rsidR="008903C2" w:rsidRPr="00CB56EC" w:rsidRDefault="008903C2" w:rsidP="008903C2">
            <w:pPr>
              <w:rPr>
                <w:color w:val="000000"/>
                <w:sz w:val="13"/>
                <w:szCs w:val="13"/>
                <w:lang w:eastAsia="tr-TR"/>
              </w:rPr>
            </w:pPr>
            <w:r w:rsidRPr="00CB56EC">
              <w:rPr>
                <w:color w:val="000000"/>
                <w:sz w:val="13"/>
                <w:szCs w:val="13"/>
                <w:lang w:eastAsia="tr-TR"/>
              </w:rPr>
              <w:t>Diğer Varlıklarda Net (Artış) Azalış</w:t>
            </w:r>
          </w:p>
        </w:tc>
        <w:tc>
          <w:tcPr>
            <w:tcW w:w="695" w:type="dxa"/>
            <w:shd w:val="clear" w:color="auto" w:fill="auto"/>
            <w:noWrap/>
            <w:vAlign w:val="bottom"/>
            <w:hideMark/>
          </w:tcPr>
          <w:p w14:paraId="2C5F5EC2" w14:textId="08DA8F16" w:rsidR="008903C2" w:rsidRPr="00CB56EC" w:rsidRDefault="008903C2" w:rsidP="008903C2">
            <w:pPr>
              <w:jc w:val="center"/>
              <w:rPr>
                <w:color w:val="000000"/>
                <w:sz w:val="14"/>
                <w:szCs w:val="14"/>
                <w:highlight w:val="yellow"/>
                <w:lang w:eastAsia="tr-TR"/>
              </w:rPr>
            </w:pPr>
            <w:r w:rsidRPr="00CB56EC">
              <w:rPr>
                <w:bCs/>
                <w:color w:val="000000"/>
                <w:sz w:val="14"/>
                <w:szCs w:val="14"/>
                <w:lang w:eastAsia="tr-TR"/>
              </w:rPr>
              <w:t>(6.3.)</w:t>
            </w:r>
          </w:p>
        </w:tc>
        <w:tc>
          <w:tcPr>
            <w:tcW w:w="1371" w:type="dxa"/>
            <w:shd w:val="clear" w:color="auto" w:fill="auto"/>
            <w:vAlign w:val="bottom"/>
            <w:hideMark/>
          </w:tcPr>
          <w:p w14:paraId="61C2F072" w14:textId="1206E94C" w:rsidR="008903C2" w:rsidRPr="00CB56EC" w:rsidRDefault="008903C2" w:rsidP="008903C2">
            <w:pPr>
              <w:jc w:val="right"/>
            </w:pPr>
            <w:r w:rsidRPr="00CB56EC">
              <w:rPr>
                <w:bCs/>
                <w:color w:val="000000"/>
                <w:sz w:val="14"/>
                <w:szCs w:val="14"/>
              </w:rPr>
              <w:t>(</w:t>
            </w:r>
            <w:r w:rsidR="00CC19B5">
              <w:rPr>
                <w:bCs/>
                <w:color w:val="000000"/>
                <w:sz w:val="14"/>
                <w:szCs w:val="14"/>
              </w:rPr>
              <w:t>17,532</w:t>
            </w:r>
            <w:r w:rsidRPr="00CB56EC">
              <w:rPr>
                <w:bCs/>
                <w:color w:val="000000"/>
                <w:sz w:val="14"/>
                <w:szCs w:val="14"/>
              </w:rPr>
              <w:t>)</w:t>
            </w:r>
          </w:p>
        </w:tc>
        <w:tc>
          <w:tcPr>
            <w:tcW w:w="1371" w:type="dxa"/>
            <w:shd w:val="clear" w:color="auto" w:fill="auto"/>
            <w:noWrap/>
            <w:vAlign w:val="bottom"/>
            <w:hideMark/>
          </w:tcPr>
          <w:p w14:paraId="0E8F398E" w14:textId="4AA6436F" w:rsidR="008903C2" w:rsidRPr="001A7195" w:rsidRDefault="008903C2" w:rsidP="008903C2">
            <w:pPr>
              <w:jc w:val="right"/>
              <w:rPr>
                <w:sz w:val="14"/>
                <w:szCs w:val="14"/>
              </w:rPr>
            </w:pPr>
            <w:r w:rsidRPr="00D5711A">
              <w:rPr>
                <w:bCs/>
                <w:color w:val="000000"/>
                <w:sz w:val="14"/>
                <w:szCs w:val="14"/>
              </w:rPr>
              <w:t>(</w:t>
            </w:r>
            <w:r>
              <w:rPr>
                <w:bCs/>
                <w:color w:val="000000"/>
                <w:sz w:val="14"/>
                <w:szCs w:val="14"/>
              </w:rPr>
              <w:t>2,556</w:t>
            </w:r>
            <w:r w:rsidRPr="00D5711A">
              <w:rPr>
                <w:bCs/>
                <w:color w:val="000000"/>
                <w:sz w:val="14"/>
                <w:szCs w:val="14"/>
              </w:rPr>
              <w:t>)</w:t>
            </w:r>
          </w:p>
        </w:tc>
      </w:tr>
      <w:tr w:rsidR="008903C2" w:rsidRPr="00CB56EC" w14:paraId="2A50E4C0" w14:textId="77777777" w:rsidTr="00CC19B5">
        <w:trPr>
          <w:trHeight w:val="112"/>
        </w:trPr>
        <w:tc>
          <w:tcPr>
            <w:tcW w:w="548" w:type="dxa"/>
            <w:shd w:val="clear" w:color="auto" w:fill="auto"/>
            <w:noWrap/>
            <w:vAlign w:val="bottom"/>
            <w:hideMark/>
          </w:tcPr>
          <w:p w14:paraId="37514388" w14:textId="77777777" w:rsidR="008903C2" w:rsidRPr="00CB56EC" w:rsidRDefault="008903C2" w:rsidP="008903C2">
            <w:pPr>
              <w:rPr>
                <w:color w:val="000000"/>
                <w:sz w:val="14"/>
                <w:szCs w:val="14"/>
                <w:lang w:eastAsia="tr-TR"/>
              </w:rPr>
            </w:pPr>
            <w:r w:rsidRPr="00CB56EC">
              <w:rPr>
                <w:color w:val="000000"/>
                <w:sz w:val="14"/>
                <w:szCs w:val="14"/>
                <w:lang w:eastAsia="tr-TR"/>
              </w:rPr>
              <w:t>1.2.5</w:t>
            </w:r>
          </w:p>
        </w:tc>
        <w:tc>
          <w:tcPr>
            <w:tcW w:w="5398" w:type="dxa"/>
            <w:shd w:val="clear" w:color="auto" w:fill="auto"/>
            <w:noWrap/>
            <w:vAlign w:val="bottom"/>
            <w:hideMark/>
          </w:tcPr>
          <w:p w14:paraId="4398970A" w14:textId="77777777" w:rsidR="008903C2" w:rsidRPr="00CB56EC" w:rsidRDefault="008903C2" w:rsidP="008903C2">
            <w:pPr>
              <w:rPr>
                <w:color w:val="000000"/>
                <w:sz w:val="13"/>
                <w:szCs w:val="13"/>
                <w:lang w:eastAsia="tr-TR"/>
              </w:rPr>
            </w:pPr>
            <w:r w:rsidRPr="00CB56EC">
              <w:rPr>
                <w:color w:val="000000"/>
                <w:sz w:val="13"/>
                <w:szCs w:val="13"/>
                <w:lang w:eastAsia="tr-TR"/>
              </w:rPr>
              <w:t>Bankalardan Toplanan Fonlarda Net Artış (Azalış)</w:t>
            </w:r>
          </w:p>
        </w:tc>
        <w:tc>
          <w:tcPr>
            <w:tcW w:w="695" w:type="dxa"/>
            <w:shd w:val="clear" w:color="auto" w:fill="auto"/>
            <w:noWrap/>
            <w:vAlign w:val="bottom"/>
            <w:hideMark/>
          </w:tcPr>
          <w:p w14:paraId="4FE74448" w14:textId="77777777" w:rsidR="008903C2" w:rsidRPr="00CB56EC" w:rsidRDefault="008903C2" w:rsidP="008903C2">
            <w:pPr>
              <w:jc w:val="center"/>
              <w:rPr>
                <w:color w:val="000000"/>
                <w:sz w:val="14"/>
                <w:szCs w:val="14"/>
                <w:highlight w:val="yellow"/>
                <w:lang w:eastAsia="tr-TR"/>
              </w:rPr>
            </w:pPr>
          </w:p>
        </w:tc>
        <w:tc>
          <w:tcPr>
            <w:tcW w:w="1371" w:type="dxa"/>
            <w:shd w:val="clear" w:color="auto" w:fill="auto"/>
            <w:vAlign w:val="bottom"/>
            <w:hideMark/>
          </w:tcPr>
          <w:p w14:paraId="76335C57" w14:textId="77777777" w:rsidR="008903C2" w:rsidRPr="00CB56EC" w:rsidRDefault="008903C2" w:rsidP="008903C2">
            <w:pPr>
              <w:jc w:val="right"/>
            </w:pPr>
            <w:r w:rsidRPr="00CB56EC">
              <w:rPr>
                <w:bCs/>
                <w:color w:val="000000"/>
                <w:sz w:val="14"/>
                <w:szCs w:val="14"/>
              </w:rPr>
              <w:t>-</w:t>
            </w:r>
          </w:p>
        </w:tc>
        <w:tc>
          <w:tcPr>
            <w:tcW w:w="1371" w:type="dxa"/>
            <w:shd w:val="clear" w:color="auto" w:fill="auto"/>
            <w:noWrap/>
            <w:vAlign w:val="bottom"/>
            <w:hideMark/>
          </w:tcPr>
          <w:p w14:paraId="2B6A5BCF" w14:textId="2C7AF7B8" w:rsidR="008903C2" w:rsidRPr="001A7195" w:rsidRDefault="008903C2" w:rsidP="008903C2">
            <w:pPr>
              <w:jc w:val="right"/>
              <w:rPr>
                <w:sz w:val="14"/>
                <w:szCs w:val="14"/>
              </w:rPr>
            </w:pPr>
            <w:r w:rsidRPr="00D5711A">
              <w:rPr>
                <w:bCs/>
                <w:color w:val="000000"/>
                <w:sz w:val="14"/>
                <w:szCs w:val="14"/>
              </w:rPr>
              <w:t>-</w:t>
            </w:r>
          </w:p>
        </w:tc>
      </w:tr>
      <w:tr w:rsidR="008903C2" w:rsidRPr="00CB56EC" w14:paraId="1793A446" w14:textId="77777777" w:rsidTr="00CC19B5">
        <w:trPr>
          <w:trHeight w:val="112"/>
        </w:trPr>
        <w:tc>
          <w:tcPr>
            <w:tcW w:w="548" w:type="dxa"/>
            <w:shd w:val="clear" w:color="auto" w:fill="auto"/>
            <w:noWrap/>
            <w:vAlign w:val="bottom"/>
            <w:hideMark/>
          </w:tcPr>
          <w:p w14:paraId="7C645756" w14:textId="77777777" w:rsidR="008903C2" w:rsidRPr="00CB56EC" w:rsidRDefault="008903C2" w:rsidP="008903C2">
            <w:pPr>
              <w:rPr>
                <w:color w:val="000000"/>
                <w:sz w:val="14"/>
                <w:szCs w:val="14"/>
                <w:lang w:eastAsia="tr-TR"/>
              </w:rPr>
            </w:pPr>
            <w:r w:rsidRPr="00CB56EC">
              <w:rPr>
                <w:color w:val="000000"/>
                <w:sz w:val="14"/>
                <w:szCs w:val="14"/>
                <w:lang w:eastAsia="tr-TR"/>
              </w:rPr>
              <w:t>1.2.6</w:t>
            </w:r>
          </w:p>
        </w:tc>
        <w:tc>
          <w:tcPr>
            <w:tcW w:w="5398" w:type="dxa"/>
            <w:shd w:val="clear" w:color="auto" w:fill="auto"/>
            <w:noWrap/>
            <w:vAlign w:val="bottom"/>
            <w:hideMark/>
          </w:tcPr>
          <w:p w14:paraId="30778A49" w14:textId="77777777" w:rsidR="008903C2" w:rsidRPr="00CB56EC" w:rsidRDefault="008903C2" w:rsidP="008903C2">
            <w:pPr>
              <w:rPr>
                <w:color w:val="000000"/>
                <w:sz w:val="13"/>
                <w:szCs w:val="13"/>
                <w:lang w:eastAsia="tr-TR"/>
              </w:rPr>
            </w:pPr>
            <w:r w:rsidRPr="00CB56EC">
              <w:rPr>
                <w:color w:val="000000"/>
                <w:sz w:val="13"/>
                <w:szCs w:val="13"/>
                <w:lang w:eastAsia="tr-TR"/>
              </w:rPr>
              <w:t>Diğer Toplanan Fonlarda Net Artış (Azalış)</w:t>
            </w:r>
          </w:p>
        </w:tc>
        <w:tc>
          <w:tcPr>
            <w:tcW w:w="695" w:type="dxa"/>
            <w:shd w:val="clear" w:color="auto" w:fill="auto"/>
            <w:noWrap/>
            <w:vAlign w:val="bottom"/>
            <w:hideMark/>
          </w:tcPr>
          <w:p w14:paraId="7500D8B9" w14:textId="77777777" w:rsidR="008903C2" w:rsidRPr="00CB56EC" w:rsidRDefault="008903C2" w:rsidP="008903C2">
            <w:pPr>
              <w:jc w:val="center"/>
              <w:rPr>
                <w:color w:val="000000"/>
                <w:sz w:val="14"/>
                <w:szCs w:val="14"/>
                <w:highlight w:val="yellow"/>
                <w:lang w:eastAsia="tr-TR"/>
              </w:rPr>
            </w:pPr>
          </w:p>
        </w:tc>
        <w:tc>
          <w:tcPr>
            <w:tcW w:w="1371" w:type="dxa"/>
            <w:shd w:val="clear" w:color="auto" w:fill="auto"/>
            <w:vAlign w:val="bottom"/>
            <w:hideMark/>
          </w:tcPr>
          <w:p w14:paraId="3C8738FA" w14:textId="053C4479" w:rsidR="008903C2" w:rsidRPr="00CB56EC" w:rsidRDefault="00CC19B5" w:rsidP="008903C2">
            <w:pPr>
              <w:jc w:val="right"/>
            </w:pPr>
            <w:r>
              <w:rPr>
                <w:bCs/>
                <w:color w:val="000000"/>
                <w:sz w:val="14"/>
                <w:szCs w:val="14"/>
              </w:rPr>
              <w:t>495,347</w:t>
            </w:r>
          </w:p>
        </w:tc>
        <w:tc>
          <w:tcPr>
            <w:tcW w:w="1371" w:type="dxa"/>
            <w:shd w:val="clear" w:color="auto" w:fill="auto"/>
            <w:noWrap/>
            <w:vAlign w:val="bottom"/>
            <w:hideMark/>
          </w:tcPr>
          <w:p w14:paraId="2AA1ADC2" w14:textId="73753C65" w:rsidR="008903C2" w:rsidRPr="001A7195" w:rsidRDefault="008903C2" w:rsidP="008903C2">
            <w:pPr>
              <w:jc w:val="right"/>
              <w:rPr>
                <w:sz w:val="14"/>
                <w:szCs w:val="14"/>
              </w:rPr>
            </w:pPr>
            <w:r>
              <w:rPr>
                <w:bCs/>
                <w:color w:val="000000"/>
                <w:sz w:val="14"/>
                <w:szCs w:val="14"/>
              </w:rPr>
              <w:t>600,662</w:t>
            </w:r>
          </w:p>
        </w:tc>
      </w:tr>
      <w:tr w:rsidR="008903C2" w:rsidRPr="00CB56EC" w14:paraId="11EED8C9" w14:textId="77777777" w:rsidTr="00CC19B5">
        <w:trPr>
          <w:trHeight w:val="112"/>
        </w:trPr>
        <w:tc>
          <w:tcPr>
            <w:tcW w:w="548" w:type="dxa"/>
            <w:shd w:val="clear" w:color="auto" w:fill="auto"/>
            <w:noWrap/>
            <w:vAlign w:val="bottom"/>
            <w:hideMark/>
          </w:tcPr>
          <w:p w14:paraId="1611DF22" w14:textId="77777777" w:rsidR="008903C2" w:rsidRPr="00CB56EC" w:rsidRDefault="008903C2" w:rsidP="008903C2">
            <w:pPr>
              <w:rPr>
                <w:color w:val="000000"/>
                <w:sz w:val="14"/>
                <w:szCs w:val="14"/>
                <w:lang w:eastAsia="tr-TR"/>
              </w:rPr>
            </w:pPr>
            <w:r w:rsidRPr="00CB56EC">
              <w:rPr>
                <w:color w:val="000000"/>
                <w:sz w:val="14"/>
                <w:szCs w:val="14"/>
                <w:lang w:eastAsia="tr-TR"/>
              </w:rPr>
              <w:t>1.2.7</w:t>
            </w:r>
          </w:p>
        </w:tc>
        <w:tc>
          <w:tcPr>
            <w:tcW w:w="5398" w:type="dxa"/>
            <w:shd w:val="clear" w:color="auto" w:fill="auto"/>
            <w:noWrap/>
            <w:vAlign w:val="bottom"/>
            <w:hideMark/>
          </w:tcPr>
          <w:p w14:paraId="46A9DCB0" w14:textId="77777777" w:rsidR="008903C2" w:rsidRPr="00CB56EC" w:rsidRDefault="008903C2" w:rsidP="008903C2">
            <w:pPr>
              <w:rPr>
                <w:color w:val="000000"/>
                <w:sz w:val="13"/>
                <w:szCs w:val="13"/>
                <w:lang w:eastAsia="tr-TR"/>
              </w:rPr>
            </w:pPr>
            <w:r w:rsidRPr="00CB56EC">
              <w:rPr>
                <w:color w:val="000000"/>
                <w:sz w:val="13"/>
                <w:szCs w:val="13"/>
                <w:lang w:eastAsia="tr-TR"/>
              </w:rPr>
              <w:t>Gerçeğe Uygun Değer Farkı K/</w:t>
            </w:r>
            <w:proofErr w:type="spellStart"/>
            <w:r w:rsidRPr="00CB56EC">
              <w:rPr>
                <w:color w:val="000000"/>
                <w:sz w:val="13"/>
                <w:szCs w:val="13"/>
                <w:lang w:eastAsia="tr-TR"/>
              </w:rPr>
              <w:t>Z'a</w:t>
            </w:r>
            <w:proofErr w:type="spellEnd"/>
            <w:r w:rsidRPr="00CB56EC">
              <w:rPr>
                <w:color w:val="000000"/>
                <w:sz w:val="13"/>
                <w:szCs w:val="13"/>
                <w:lang w:eastAsia="tr-TR"/>
              </w:rPr>
              <w:t xml:space="preserve"> Yansıtılan </w:t>
            </w:r>
            <w:proofErr w:type="spellStart"/>
            <w:r w:rsidRPr="00CB56EC">
              <w:rPr>
                <w:color w:val="000000"/>
                <w:sz w:val="13"/>
                <w:szCs w:val="13"/>
                <w:lang w:eastAsia="tr-TR"/>
              </w:rPr>
              <w:t>FY'lerde</w:t>
            </w:r>
            <w:proofErr w:type="spellEnd"/>
            <w:r w:rsidRPr="00CB56EC">
              <w:rPr>
                <w:color w:val="000000"/>
                <w:sz w:val="13"/>
                <w:szCs w:val="13"/>
                <w:lang w:eastAsia="tr-TR"/>
              </w:rPr>
              <w:t xml:space="preserve"> Net Artış (Azalış)</w:t>
            </w:r>
          </w:p>
        </w:tc>
        <w:tc>
          <w:tcPr>
            <w:tcW w:w="695" w:type="dxa"/>
            <w:shd w:val="clear" w:color="auto" w:fill="auto"/>
            <w:noWrap/>
            <w:vAlign w:val="bottom"/>
            <w:hideMark/>
          </w:tcPr>
          <w:p w14:paraId="7D8434C2" w14:textId="77777777" w:rsidR="008903C2" w:rsidRPr="00CB56EC" w:rsidRDefault="008903C2" w:rsidP="008903C2">
            <w:pPr>
              <w:jc w:val="center"/>
              <w:rPr>
                <w:color w:val="000000"/>
                <w:sz w:val="14"/>
                <w:szCs w:val="14"/>
                <w:highlight w:val="yellow"/>
                <w:lang w:eastAsia="tr-TR"/>
              </w:rPr>
            </w:pPr>
          </w:p>
        </w:tc>
        <w:tc>
          <w:tcPr>
            <w:tcW w:w="1371" w:type="dxa"/>
            <w:shd w:val="clear" w:color="auto" w:fill="auto"/>
            <w:vAlign w:val="bottom"/>
            <w:hideMark/>
          </w:tcPr>
          <w:p w14:paraId="53E8FB19" w14:textId="77777777" w:rsidR="008903C2" w:rsidRPr="00CB56EC" w:rsidRDefault="008903C2" w:rsidP="008903C2">
            <w:pPr>
              <w:jc w:val="right"/>
            </w:pPr>
            <w:r w:rsidRPr="00CB56EC">
              <w:rPr>
                <w:bCs/>
                <w:color w:val="000000"/>
                <w:sz w:val="14"/>
                <w:szCs w:val="14"/>
              </w:rPr>
              <w:t>-</w:t>
            </w:r>
          </w:p>
        </w:tc>
        <w:tc>
          <w:tcPr>
            <w:tcW w:w="1371" w:type="dxa"/>
            <w:shd w:val="clear" w:color="auto" w:fill="auto"/>
            <w:noWrap/>
            <w:vAlign w:val="bottom"/>
            <w:hideMark/>
          </w:tcPr>
          <w:p w14:paraId="2BF5DB67" w14:textId="17F14E5B" w:rsidR="008903C2" w:rsidRPr="001A7195" w:rsidRDefault="008903C2" w:rsidP="008903C2">
            <w:pPr>
              <w:jc w:val="right"/>
              <w:rPr>
                <w:sz w:val="14"/>
                <w:szCs w:val="14"/>
              </w:rPr>
            </w:pPr>
            <w:r w:rsidRPr="00D5711A">
              <w:rPr>
                <w:bCs/>
                <w:color w:val="000000"/>
                <w:sz w:val="14"/>
                <w:szCs w:val="14"/>
              </w:rPr>
              <w:t>-</w:t>
            </w:r>
          </w:p>
        </w:tc>
      </w:tr>
      <w:tr w:rsidR="008903C2" w:rsidRPr="00CB56EC" w14:paraId="4BB707C6" w14:textId="77777777" w:rsidTr="00CC19B5">
        <w:trPr>
          <w:trHeight w:val="112"/>
        </w:trPr>
        <w:tc>
          <w:tcPr>
            <w:tcW w:w="548" w:type="dxa"/>
            <w:shd w:val="clear" w:color="auto" w:fill="auto"/>
            <w:noWrap/>
            <w:vAlign w:val="bottom"/>
            <w:hideMark/>
          </w:tcPr>
          <w:p w14:paraId="12FF4CBF" w14:textId="77777777" w:rsidR="008903C2" w:rsidRPr="00CB56EC" w:rsidRDefault="008903C2" w:rsidP="008903C2">
            <w:pPr>
              <w:rPr>
                <w:color w:val="000000"/>
                <w:sz w:val="14"/>
                <w:szCs w:val="14"/>
                <w:lang w:eastAsia="tr-TR"/>
              </w:rPr>
            </w:pPr>
            <w:r w:rsidRPr="00CB56EC">
              <w:rPr>
                <w:color w:val="000000"/>
                <w:sz w:val="14"/>
                <w:szCs w:val="14"/>
                <w:lang w:eastAsia="tr-TR"/>
              </w:rPr>
              <w:t>1.2.8</w:t>
            </w:r>
          </w:p>
        </w:tc>
        <w:tc>
          <w:tcPr>
            <w:tcW w:w="5398" w:type="dxa"/>
            <w:shd w:val="clear" w:color="auto" w:fill="auto"/>
            <w:noWrap/>
            <w:vAlign w:val="bottom"/>
            <w:hideMark/>
          </w:tcPr>
          <w:p w14:paraId="672FF7ED" w14:textId="77777777" w:rsidR="008903C2" w:rsidRPr="00CB56EC" w:rsidRDefault="008903C2" w:rsidP="008903C2">
            <w:pPr>
              <w:rPr>
                <w:color w:val="000000"/>
                <w:sz w:val="13"/>
                <w:szCs w:val="13"/>
                <w:lang w:eastAsia="tr-TR"/>
              </w:rPr>
            </w:pPr>
            <w:r w:rsidRPr="00CB56EC">
              <w:rPr>
                <w:color w:val="000000"/>
                <w:sz w:val="13"/>
                <w:szCs w:val="13"/>
                <w:lang w:eastAsia="tr-TR"/>
              </w:rPr>
              <w:t>Alınan Kredilerdeki Net Artış (Azalış)</w:t>
            </w:r>
          </w:p>
        </w:tc>
        <w:tc>
          <w:tcPr>
            <w:tcW w:w="695" w:type="dxa"/>
            <w:shd w:val="clear" w:color="auto" w:fill="auto"/>
            <w:noWrap/>
            <w:vAlign w:val="bottom"/>
            <w:hideMark/>
          </w:tcPr>
          <w:p w14:paraId="3647364F" w14:textId="77777777" w:rsidR="008903C2" w:rsidRPr="00CB56EC" w:rsidRDefault="008903C2" w:rsidP="008903C2">
            <w:pPr>
              <w:jc w:val="center"/>
              <w:rPr>
                <w:color w:val="000000"/>
                <w:sz w:val="14"/>
                <w:szCs w:val="14"/>
                <w:highlight w:val="yellow"/>
                <w:lang w:eastAsia="tr-TR"/>
              </w:rPr>
            </w:pPr>
          </w:p>
        </w:tc>
        <w:tc>
          <w:tcPr>
            <w:tcW w:w="1371" w:type="dxa"/>
            <w:shd w:val="clear" w:color="auto" w:fill="auto"/>
            <w:vAlign w:val="bottom"/>
            <w:hideMark/>
          </w:tcPr>
          <w:p w14:paraId="64FB4E29" w14:textId="2D2067D5" w:rsidR="008903C2" w:rsidRPr="00CB56EC" w:rsidRDefault="00CC19B5" w:rsidP="008903C2">
            <w:pPr>
              <w:jc w:val="right"/>
            </w:pPr>
            <w:r>
              <w:rPr>
                <w:bCs/>
                <w:color w:val="000000"/>
                <w:sz w:val="14"/>
                <w:szCs w:val="14"/>
              </w:rPr>
              <w:t>40,875</w:t>
            </w:r>
          </w:p>
        </w:tc>
        <w:tc>
          <w:tcPr>
            <w:tcW w:w="1371" w:type="dxa"/>
            <w:shd w:val="clear" w:color="auto" w:fill="auto"/>
            <w:noWrap/>
            <w:vAlign w:val="bottom"/>
            <w:hideMark/>
          </w:tcPr>
          <w:p w14:paraId="17F27674" w14:textId="01F5D046" w:rsidR="008903C2" w:rsidRPr="001A7195" w:rsidRDefault="008903C2" w:rsidP="008903C2">
            <w:pPr>
              <w:jc w:val="right"/>
              <w:rPr>
                <w:sz w:val="14"/>
                <w:szCs w:val="14"/>
              </w:rPr>
            </w:pPr>
            <w:r w:rsidRPr="00D5711A">
              <w:rPr>
                <w:bCs/>
                <w:color w:val="000000"/>
                <w:sz w:val="14"/>
                <w:szCs w:val="14"/>
              </w:rPr>
              <w:t>-</w:t>
            </w:r>
          </w:p>
        </w:tc>
      </w:tr>
      <w:tr w:rsidR="008903C2" w:rsidRPr="00CB56EC" w14:paraId="04851C3A" w14:textId="77777777" w:rsidTr="00CC19B5">
        <w:trPr>
          <w:trHeight w:val="112"/>
        </w:trPr>
        <w:tc>
          <w:tcPr>
            <w:tcW w:w="548" w:type="dxa"/>
            <w:shd w:val="clear" w:color="auto" w:fill="auto"/>
            <w:noWrap/>
            <w:vAlign w:val="bottom"/>
            <w:hideMark/>
          </w:tcPr>
          <w:p w14:paraId="47B20348" w14:textId="77777777" w:rsidR="008903C2" w:rsidRPr="00CB56EC" w:rsidRDefault="008903C2" w:rsidP="008903C2">
            <w:pPr>
              <w:rPr>
                <w:color w:val="000000"/>
                <w:sz w:val="14"/>
                <w:szCs w:val="14"/>
                <w:lang w:eastAsia="tr-TR"/>
              </w:rPr>
            </w:pPr>
            <w:r w:rsidRPr="00CB56EC">
              <w:rPr>
                <w:color w:val="000000"/>
                <w:sz w:val="14"/>
                <w:szCs w:val="14"/>
                <w:lang w:eastAsia="tr-TR"/>
              </w:rPr>
              <w:t>1.2.9</w:t>
            </w:r>
          </w:p>
        </w:tc>
        <w:tc>
          <w:tcPr>
            <w:tcW w:w="5398" w:type="dxa"/>
            <w:shd w:val="clear" w:color="auto" w:fill="auto"/>
            <w:noWrap/>
            <w:vAlign w:val="bottom"/>
            <w:hideMark/>
          </w:tcPr>
          <w:p w14:paraId="1334BE85" w14:textId="77777777" w:rsidR="008903C2" w:rsidRPr="00CB56EC" w:rsidRDefault="008903C2" w:rsidP="008903C2">
            <w:pPr>
              <w:rPr>
                <w:color w:val="000000"/>
                <w:sz w:val="13"/>
                <w:szCs w:val="13"/>
                <w:lang w:eastAsia="tr-TR"/>
              </w:rPr>
            </w:pPr>
            <w:r w:rsidRPr="00CB56EC">
              <w:rPr>
                <w:color w:val="000000"/>
                <w:sz w:val="13"/>
                <w:szCs w:val="13"/>
                <w:lang w:eastAsia="tr-TR"/>
              </w:rPr>
              <w:t>Vadesi Gelmiş Borçlarda Net Artış (Azalış)</w:t>
            </w:r>
          </w:p>
        </w:tc>
        <w:tc>
          <w:tcPr>
            <w:tcW w:w="695" w:type="dxa"/>
            <w:shd w:val="clear" w:color="auto" w:fill="auto"/>
            <w:noWrap/>
            <w:vAlign w:val="bottom"/>
            <w:hideMark/>
          </w:tcPr>
          <w:p w14:paraId="697DB43A" w14:textId="77777777" w:rsidR="008903C2" w:rsidRPr="00CB56EC" w:rsidRDefault="008903C2" w:rsidP="008903C2">
            <w:pPr>
              <w:jc w:val="center"/>
              <w:rPr>
                <w:color w:val="000000"/>
                <w:sz w:val="14"/>
                <w:szCs w:val="14"/>
                <w:highlight w:val="yellow"/>
                <w:lang w:eastAsia="tr-TR"/>
              </w:rPr>
            </w:pPr>
          </w:p>
        </w:tc>
        <w:tc>
          <w:tcPr>
            <w:tcW w:w="1371" w:type="dxa"/>
            <w:shd w:val="clear" w:color="auto" w:fill="auto"/>
            <w:vAlign w:val="bottom"/>
            <w:hideMark/>
          </w:tcPr>
          <w:p w14:paraId="167812F4" w14:textId="77777777" w:rsidR="008903C2" w:rsidRPr="00CB56EC" w:rsidRDefault="008903C2" w:rsidP="008903C2">
            <w:pPr>
              <w:jc w:val="right"/>
            </w:pPr>
            <w:r w:rsidRPr="00CB56EC">
              <w:rPr>
                <w:bCs/>
                <w:color w:val="000000"/>
                <w:sz w:val="14"/>
                <w:szCs w:val="14"/>
              </w:rPr>
              <w:t>-</w:t>
            </w:r>
          </w:p>
        </w:tc>
        <w:tc>
          <w:tcPr>
            <w:tcW w:w="1371" w:type="dxa"/>
            <w:shd w:val="clear" w:color="auto" w:fill="auto"/>
            <w:noWrap/>
            <w:vAlign w:val="bottom"/>
            <w:hideMark/>
          </w:tcPr>
          <w:p w14:paraId="177BD41D" w14:textId="16862A64" w:rsidR="008903C2" w:rsidRPr="001A7195" w:rsidRDefault="008903C2" w:rsidP="008903C2">
            <w:pPr>
              <w:jc w:val="right"/>
              <w:rPr>
                <w:sz w:val="14"/>
                <w:szCs w:val="14"/>
              </w:rPr>
            </w:pPr>
            <w:r w:rsidRPr="00D5711A">
              <w:rPr>
                <w:bCs/>
                <w:color w:val="000000"/>
                <w:sz w:val="14"/>
                <w:szCs w:val="14"/>
              </w:rPr>
              <w:t>-</w:t>
            </w:r>
          </w:p>
        </w:tc>
      </w:tr>
      <w:tr w:rsidR="008903C2" w:rsidRPr="00CB56EC" w14:paraId="35AEAAFD" w14:textId="77777777" w:rsidTr="00CC19B5">
        <w:trPr>
          <w:trHeight w:val="112"/>
        </w:trPr>
        <w:tc>
          <w:tcPr>
            <w:tcW w:w="548" w:type="dxa"/>
            <w:shd w:val="clear" w:color="auto" w:fill="auto"/>
            <w:noWrap/>
            <w:vAlign w:val="bottom"/>
            <w:hideMark/>
          </w:tcPr>
          <w:p w14:paraId="01989FB0" w14:textId="77777777" w:rsidR="008903C2" w:rsidRPr="00CB56EC" w:rsidRDefault="008903C2" w:rsidP="008903C2">
            <w:pPr>
              <w:rPr>
                <w:color w:val="000000"/>
                <w:sz w:val="14"/>
                <w:szCs w:val="14"/>
                <w:lang w:eastAsia="tr-TR"/>
              </w:rPr>
            </w:pPr>
            <w:r w:rsidRPr="00CB56EC">
              <w:rPr>
                <w:color w:val="000000"/>
                <w:sz w:val="14"/>
                <w:szCs w:val="14"/>
                <w:lang w:eastAsia="tr-TR"/>
              </w:rPr>
              <w:t>1.2.10</w:t>
            </w:r>
          </w:p>
        </w:tc>
        <w:tc>
          <w:tcPr>
            <w:tcW w:w="5398" w:type="dxa"/>
            <w:shd w:val="clear" w:color="auto" w:fill="auto"/>
            <w:noWrap/>
            <w:vAlign w:val="bottom"/>
            <w:hideMark/>
          </w:tcPr>
          <w:p w14:paraId="5732C268" w14:textId="77777777" w:rsidR="008903C2" w:rsidRPr="00CB56EC" w:rsidRDefault="008903C2" w:rsidP="008903C2">
            <w:pPr>
              <w:rPr>
                <w:color w:val="000000"/>
                <w:sz w:val="13"/>
                <w:szCs w:val="13"/>
                <w:lang w:eastAsia="tr-TR"/>
              </w:rPr>
            </w:pPr>
            <w:r w:rsidRPr="00CB56EC">
              <w:rPr>
                <w:color w:val="000000"/>
                <w:sz w:val="13"/>
                <w:szCs w:val="13"/>
                <w:lang w:eastAsia="tr-TR"/>
              </w:rPr>
              <w:t>Diğer Borçlarda Net Artış (Azalış)</w:t>
            </w:r>
          </w:p>
        </w:tc>
        <w:tc>
          <w:tcPr>
            <w:tcW w:w="695" w:type="dxa"/>
            <w:shd w:val="clear" w:color="auto" w:fill="auto"/>
            <w:noWrap/>
            <w:vAlign w:val="bottom"/>
            <w:hideMark/>
          </w:tcPr>
          <w:p w14:paraId="5158F4B6" w14:textId="49C69DEB" w:rsidR="008903C2" w:rsidRPr="00CB56EC" w:rsidRDefault="008903C2" w:rsidP="008903C2">
            <w:pPr>
              <w:jc w:val="center"/>
              <w:rPr>
                <w:color w:val="000000"/>
                <w:sz w:val="14"/>
                <w:szCs w:val="14"/>
                <w:highlight w:val="yellow"/>
                <w:lang w:eastAsia="tr-TR"/>
              </w:rPr>
            </w:pPr>
            <w:r w:rsidRPr="00CB56EC">
              <w:rPr>
                <w:bCs/>
                <w:color w:val="000000"/>
                <w:sz w:val="14"/>
                <w:szCs w:val="14"/>
                <w:lang w:eastAsia="tr-TR"/>
              </w:rPr>
              <w:t>(6.3.)</w:t>
            </w:r>
          </w:p>
        </w:tc>
        <w:tc>
          <w:tcPr>
            <w:tcW w:w="1371" w:type="dxa"/>
            <w:shd w:val="clear" w:color="auto" w:fill="auto"/>
            <w:vAlign w:val="bottom"/>
            <w:hideMark/>
          </w:tcPr>
          <w:p w14:paraId="5CB0C2C2" w14:textId="1FDC3CAD" w:rsidR="008903C2" w:rsidRPr="00CB56EC" w:rsidRDefault="00CC19B5" w:rsidP="008903C2">
            <w:pPr>
              <w:jc w:val="right"/>
            </w:pPr>
            <w:r>
              <w:rPr>
                <w:bCs/>
                <w:color w:val="000000"/>
                <w:sz w:val="14"/>
                <w:szCs w:val="14"/>
              </w:rPr>
              <w:t>1,370,368</w:t>
            </w:r>
          </w:p>
        </w:tc>
        <w:tc>
          <w:tcPr>
            <w:tcW w:w="1371" w:type="dxa"/>
            <w:shd w:val="clear" w:color="auto" w:fill="auto"/>
            <w:noWrap/>
            <w:vAlign w:val="bottom"/>
            <w:hideMark/>
          </w:tcPr>
          <w:p w14:paraId="042C61C0" w14:textId="25C63865" w:rsidR="008903C2" w:rsidRPr="00CB56EC" w:rsidRDefault="008903C2" w:rsidP="008903C2">
            <w:pPr>
              <w:jc w:val="right"/>
            </w:pPr>
            <w:r>
              <w:rPr>
                <w:bCs/>
                <w:color w:val="000000"/>
                <w:sz w:val="14"/>
                <w:szCs w:val="14"/>
              </w:rPr>
              <w:t>23,267</w:t>
            </w:r>
          </w:p>
        </w:tc>
      </w:tr>
      <w:tr w:rsidR="008903C2" w:rsidRPr="00CB56EC" w14:paraId="00783087" w14:textId="77777777" w:rsidTr="00CC19B5">
        <w:trPr>
          <w:trHeight w:val="138"/>
        </w:trPr>
        <w:tc>
          <w:tcPr>
            <w:tcW w:w="548" w:type="dxa"/>
            <w:shd w:val="clear" w:color="auto" w:fill="auto"/>
            <w:noWrap/>
            <w:vAlign w:val="bottom"/>
            <w:hideMark/>
          </w:tcPr>
          <w:p w14:paraId="08E27425" w14:textId="77777777" w:rsidR="008903C2" w:rsidRPr="00CB56EC" w:rsidRDefault="008903C2" w:rsidP="008903C2">
            <w:pPr>
              <w:rPr>
                <w:color w:val="000000"/>
                <w:sz w:val="14"/>
                <w:szCs w:val="14"/>
                <w:lang w:eastAsia="tr-TR"/>
              </w:rPr>
            </w:pPr>
          </w:p>
        </w:tc>
        <w:tc>
          <w:tcPr>
            <w:tcW w:w="5398" w:type="dxa"/>
            <w:shd w:val="clear" w:color="auto" w:fill="auto"/>
            <w:noWrap/>
            <w:vAlign w:val="bottom"/>
            <w:hideMark/>
          </w:tcPr>
          <w:p w14:paraId="728E66D0" w14:textId="77777777" w:rsidR="008903C2" w:rsidRPr="00CB56EC" w:rsidRDefault="008903C2" w:rsidP="008903C2">
            <w:pPr>
              <w:rPr>
                <w:color w:val="000000"/>
                <w:sz w:val="13"/>
                <w:szCs w:val="13"/>
                <w:lang w:eastAsia="tr-TR"/>
              </w:rPr>
            </w:pPr>
          </w:p>
        </w:tc>
        <w:tc>
          <w:tcPr>
            <w:tcW w:w="695" w:type="dxa"/>
            <w:shd w:val="clear" w:color="auto" w:fill="auto"/>
            <w:noWrap/>
            <w:vAlign w:val="bottom"/>
            <w:hideMark/>
          </w:tcPr>
          <w:p w14:paraId="5C0B1C51" w14:textId="77777777" w:rsidR="008903C2" w:rsidRPr="00CB56EC" w:rsidRDefault="008903C2" w:rsidP="008903C2">
            <w:pPr>
              <w:jc w:val="center"/>
              <w:rPr>
                <w:color w:val="000000"/>
                <w:sz w:val="14"/>
                <w:szCs w:val="14"/>
                <w:highlight w:val="yellow"/>
                <w:lang w:eastAsia="tr-TR"/>
              </w:rPr>
            </w:pPr>
          </w:p>
        </w:tc>
        <w:tc>
          <w:tcPr>
            <w:tcW w:w="1371" w:type="dxa"/>
            <w:shd w:val="clear" w:color="auto" w:fill="auto"/>
            <w:vAlign w:val="bottom"/>
            <w:hideMark/>
          </w:tcPr>
          <w:p w14:paraId="314A38DA" w14:textId="7E49C7E8" w:rsidR="008903C2" w:rsidRPr="00CB56EC" w:rsidRDefault="008903C2" w:rsidP="008903C2">
            <w:pPr>
              <w:jc w:val="right"/>
            </w:pPr>
          </w:p>
        </w:tc>
        <w:tc>
          <w:tcPr>
            <w:tcW w:w="1371" w:type="dxa"/>
            <w:shd w:val="clear" w:color="auto" w:fill="auto"/>
            <w:noWrap/>
            <w:vAlign w:val="bottom"/>
            <w:hideMark/>
          </w:tcPr>
          <w:p w14:paraId="0773CC7B" w14:textId="6F87189F" w:rsidR="008903C2" w:rsidRPr="00CB56EC" w:rsidRDefault="008903C2" w:rsidP="008903C2">
            <w:pPr>
              <w:jc w:val="right"/>
            </w:pPr>
          </w:p>
        </w:tc>
      </w:tr>
      <w:tr w:rsidR="008903C2" w:rsidRPr="00CB56EC" w14:paraId="63BDB051" w14:textId="77777777" w:rsidTr="00CC19B5">
        <w:trPr>
          <w:trHeight w:val="112"/>
        </w:trPr>
        <w:tc>
          <w:tcPr>
            <w:tcW w:w="548" w:type="dxa"/>
            <w:shd w:val="clear" w:color="auto" w:fill="auto"/>
            <w:noWrap/>
            <w:vAlign w:val="bottom"/>
            <w:hideMark/>
          </w:tcPr>
          <w:p w14:paraId="1DEA541B" w14:textId="77777777" w:rsidR="008903C2" w:rsidRPr="00CB56EC" w:rsidRDefault="008903C2" w:rsidP="008903C2">
            <w:pPr>
              <w:rPr>
                <w:b/>
                <w:bCs/>
                <w:color w:val="000000"/>
                <w:sz w:val="14"/>
                <w:szCs w:val="14"/>
                <w:lang w:eastAsia="tr-TR"/>
              </w:rPr>
            </w:pPr>
            <w:r w:rsidRPr="00CB56EC">
              <w:rPr>
                <w:b/>
                <w:bCs/>
                <w:color w:val="000000"/>
                <w:sz w:val="14"/>
                <w:szCs w:val="14"/>
                <w:lang w:eastAsia="tr-TR"/>
              </w:rPr>
              <w:t>I.</w:t>
            </w:r>
          </w:p>
        </w:tc>
        <w:tc>
          <w:tcPr>
            <w:tcW w:w="5398" w:type="dxa"/>
            <w:shd w:val="clear" w:color="auto" w:fill="auto"/>
            <w:noWrap/>
            <w:vAlign w:val="bottom"/>
            <w:hideMark/>
          </w:tcPr>
          <w:p w14:paraId="41A957F7" w14:textId="77777777" w:rsidR="008903C2" w:rsidRPr="00CB56EC" w:rsidRDefault="008903C2" w:rsidP="008903C2">
            <w:pPr>
              <w:rPr>
                <w:b/>
                <w:bCs/>
                <w:color w:val="000000"/>
                <w:sz w:val="13"/>
                <w:szCs w:val="13"/>
                <w:lang w:eastAsia="tr-TR"/>
              </w:rPr>
            </w:pPr>
            <w:r w:rsidRPr="00CB56EC">
              <w:rPr>
                <w:b/>
                <w:bCs/>
                <w:color w:val="000000"/>
                <w:sz w:val="13"/>
                <w:szCs w:val="13"/>
                <w:lang w:eastAsia="tr-TR"/>
              </w:rPr>
              <w:t>Bankacılık Faaliyetlerinden Kaynaklanan Net Nakit Akışı</w:t>
            </w:r>
          </w:p>
        </w:tc>
        <w:tc>
          <w:tcPr>
            <w:tcW w:w="695" w:type="dxa"/>
            <w:shd w:val="clear" w:color="auto" w:fill="auto"/>
            <w:noWrap/>
            <w:vAlign w:val="bottom"/>
            <w:hideMark/>
          </w:tcPr>
          <w:p w14:paraId="18A08100" w14:textId="77777777" w:rsidR="008903C2" w:rsidRPr="00CB56EC" w:rsidRDefault="008903C2" w:rsidP="008903C2">
            <w:pPr>
              <w:jc w:val="center"/>
              <w:rPr>
                <w:b/>
                <w:color w:val="000000"/>
                <w:sz w:val="14"/>
                <w:szCs w:val="14"/>
                <w:highlight w:val="yellow"/>
                <w:lang w:eastAsia="tr-TR"/>
              </w:rPr>
            </w:pPr>
          </w:p>
        </w:tc>
        <w:tc>
          <w:tcPr>
            <w:tcW w:w="1371" w:type="dxa"/>
            <w:shd w:val="clear" w:color="auto" w:fill="auto"/>
            <w:vAlign w:val="bottom"/>
            <w:hideMark/>
          </w:tcPr>
          <w:p w14:paraId="6081AC1F" w14:textId="5C64AC34" w:rsidR="008903C2" w:rsidRPr="00CB56EC" w:rsidRDefault="00CC19B5" w:rsidP="008903C2">
            <w:pPr>
              <w:jc w:val="right"/>
              <w:rPr>
                <w:b/>
              </w:rPr>
            </w:pPr>
            <w:r>
              <w:rPr>
                <w:b/>
                <w:bCs/>
                <w:color w:val="000000"/>
                <w:sz w:val="14"/>
                <w:szCs w:val="14"/>
              </w:rPr>
              <w:t>1,644,233</w:t>
            </w:r>
          </w:p>
        </w:tc>
        <w:tc>
          <w:tcPr>
            <w:tcW w:w="1371" w:type="dxa"/>
            <w:shd w:val="clear" w:color="auto" w:fill="auto"/>
            <w:noWrap/>
            <w:vAlign w:val="bottom"/>
            <w:hideMark/>
          </w:tcPr>
          <w:p w14:paraId="69B51A45" w14:textId="5ED6CED1" w:rsidR="008903C2" w:rsidRPr="00CB56EC" w:rsidRDefault="008903C2" w:rsidP="008903C2">
            <w:pPr>
              <w:jc w:val="right"/>
              <w:rPr>
                <w:b/>
              </w:rPr>
            </w:pPr>
            <w:r>
              <w:rPr>
                <w:b/>
                <w:bCs/>
                <w:color w:val="000000"/>
                <w:sz w:val="14"/>
                <w:szCs w:val="14"/>
              </w:rPr>
              <w:t>549,552</w:t>
            </w:r>
          </w:p>
        </w:tc>
      </w:tr>
      <w:tr w:rsidR="008903C2" w:rsidRPr="00CB56EC" w14:paraId="0FBECC8E" w14:textId="77777777" w:rsidTr="00CC19B5">
        <w:trPr>
          <w:trHeight w:val="112"/>
        </w:trPr>
        <w:tc>
          <w:tcPr>
            <w:tcW w:w="548" w:type="dxa"/>
            <w:shd w:val="clear" w:color="auto" w:fill="auto"/>
            <w:noWrap/>
            <w:vAlign w:val="bottom"/>
            <w:hideMark/>
          </w:tcPr>
          <w:p w14:paraId="7F21F8CD" w14:textId="77777777" w:rsidR="008903C2" w:rsidRPr="00CB56EC" w:rsidRDefault="008903C2" w:rsidP="008903C2">
            <w:pPr>
              <w:rPr>
                <w:b/>
                <w:color w:val="000000"/>
                <w:sz w:val="14"/>
                <w:szCs w:val="14"/>
                <w:lang w:eastAsia="tr-TR"/>
              </w:rPr>
            </w:pPr>
          </w:p>
        </w:tc>
        <w:tc>
          <w:tcPr>
            <w:tcW w:w="5398" w:type="dxa"/>
            <w:shd w:val="clear" w:color="auto" w:fill="auto"/>
            <w:noWrap/>
            <w:vAlign w:val="bottom"/>
            <w:hideMark/>
          </w:tcPr>
          <w:p w14:paraId="5552C775" w14:textId="77777777" w:rsidR="008903C2" w:rsidRPr="00CB56EC" w:rsidRDefault="008903C2" w:rsidP="008903C2">
            <w:pPr>
              <w:rPr>
                <w:b/>
                <w:color w:val="000000"/>
                <w:sz w:val="13"/>
                <w:szCs w:val="13"/>
                <w:lang w:eastAsia="tr-TR"/>
              </w:rPr>
            </w:pPr>
          </w:p>
        </w:tc>
        <w:tc>
          <w:tcPr>
            <w:tcW w:w="695" w:type="dxa"/>
            <w:shd w:val="clear" w:color="auto" w:fill="auto"/>
            <w:noWrap/>
            <w:vAlign w:val="bottom"/>
            <w:hideMark/>
          </w:tcPr>
          <w:p w14:paraId="63BABE6D" w14:textId="77777777" w:rsidR="008903C2" w:rsidRPr="00CB56EC" w:rsidRDefault="008903C2" w:rsidP="008903C2">
            <w:pPr>
              <w:jc w:val="center"/>
              <w:rPr>
                <w:b/>
                <w:color w:val="000000"/>
                <w:sz w:val="14"/>
                <w:szCs w:val="14"/>
                <w:highlight w:val="yellow"/>
                <w:lang w:eastAsia="tr-TR"/>
              </w:rPr>
            </w:pPr>
          </w:p>
        </w:tc>
        <w:tc>
          <w:tcPr>
            <w:tcW w:w="1371" w:type="dxa"/>
            <w:shd w:val="clear" w:color="auto" w:fill="auto"/>
            <w:vAlign w:val="bottom"/>
            <w:hideMark/>
          </w:tcPr>
          <w:p w14:paraId="0E283D28" w14:textId="77777777" w:rsidR="008903C2" w:rsidRPr="00CB56EC" w:rsidRDefault="008903C2" w:rsidP="008903C2">
            <w:pPr>
              <w:jc w:val="right"/>
              <w:rPr>
                <w:b/>
                <w:bCs/>
                <w:color w:val="000000"/>
                <w:sz w:val="14"/>
                <w:szCs w:val="14"/>
                <w:lang w:eastAsia="tr-TR"/>
              </w:rPr>
            </w:pPr>
            <w:r w:rsidRPr="00CB56EC">
              <w:rPr>
                <w:b/>
                <w:color w:val="000000"/>
                <w:sz w:val="14"/>
                <w:szCs w:val="14"/>
              </w:rPr>
              <w:t> </w:t>
            </w:r>
          </w:p>
        </w:tc>
        <w:tc>
          <w:tcPr>
            <w:tcW w:w="1371" w:type="dxa"/>
            <w:shd w:val="clear" w:color="auto" w:fill="auto"/>
            <w:noWrap/>
            <w:vAlign w:val="bottom"/>
            <w:hideMark/>
          </w:tcPr>
          <w:p w14:paraId="38BEEE0A" w14:textId="48FC1ADD" w:rsidR="008903C2" w:rsidRPr="00CB56EC" w:rsidRDefault="008903C2" w:rsidP="008903C2">
            <w:pPr>
              <w:jc w:val="right"/>
              <w:rPr>
                <w:b/>
                <w:bCs/>
                <w:color w:val="000000"/>
                <w:sz w:val="14"/>
                <w:szCs w:val="14"/>
                <w:lang w:eastAsia="tr-TR"/>
              </w:rPr>
            </w:pPr>
            <w:r w:rsidRPr="00D5711A">
              <w:rPr>
                <w:b/>
                <w:color w:val="000000"/>
                <w:sz w:val="14"/>
                <w:szCs w:val="14"/>
              </w:rPr>
              <w:t> </w:t>
            </w:r>
          </w:p>
        </w:tc>
      </w:tr>
      <w:tr w:rsidR="008903C2" w:rsidRPr="00CB56EC" w14:paraId="2201BEEE" w14:textId="77777777" w:rsidTr="00CC19B5">
        <w:trPr>
          <w:trHeight w:val="112"/>
        </w:trPr>
        <w:tc>
          <w:tcPr>
            <w:tcW w:w="548" w:type="dxa"/>
            <w:shd w:val="clear" w:color="auto" w:fill="auto"/>
            <w:noWrap/>
            <w:vAlign w:val="bottom"/>
            <w:hideMark/>
          </w:tcPr>
          <w:p w14:paraId="25BA0BAD" w14:textId="77777777" w:rsidR="008903C2" w:rsidRPr="00CB56EC" w:rsidRDefault="008903C2" w:rsidP="008903C2">
            <w:pPr>
              <w:rPr>
                <w:b/>
                <w:bCs/>
                <w:color w:val="000000"/>
                <w:sz w:val="14"/>
                <w:szCs w:val="14"/>
                <w:lang w:eastAsia="tr-TR"/>
              </w:rPr>
            </w:pPr>
            <w:r w:rsidRPr="00CB56EC">
              <w:rPr>
                <w:b/>
                <w:bCs/>
                <w:color w:val="000000"/>
                <w:sz w:val="14"/>
                <w:szCs w:val="14"/>
                <w:lang w:eastAsia="tr-TR"/>
              </w:rPr>
              <w:t>B.</w:t>
            </w:r>
          </w:p>
        </w:tc>
        <w:tc>
          <w:tcPr>
            <w:tcW w:w="5398" w:type="dxa"/>
            <w:shd w:val="clear" w:color="auto" w:fill="auto"/>
            <w:noWrap/>
            <w:vAlign w:val="bottom"/>
            <w:hideMark/>
          </w:tcPr>
          <w:p w14:paraId="6D5EA624" w14:textId="77777777" w:rsidR="008903C2" w:rsidRPr="00CB56EC" w:rsidRDefault="008903C2" w:rsidP="008903C2">
            <w:pPr>
              <w:rPr>
                <w:b/>
                <w:bCs/>
                <w:color w:val="000000"/>
                <w:sz w:val="13"/>
                <w:szCs w:val="13"/>
                <w:lang w:eastAsia="tr-TR"/>
              </w:rPr>
            </w:pPr>
            <w:r w:rsidRPr="00CB56EC">
              <w:rPr>
                <w:b/>
                <w:bCs/>
                <w:color w:val="000000"/>
                <w:sz w:val="13"/>
                <w:szCs w:val="13"/>
                <w:lang w:eastAsia="tr-TR"/>
              </w:rPr>
              <w:t>YATIRIM FAALİYETLERİNE İLİŞKİN NAKİT AKIŞLARI</w:t>
            </w:r>
          </w:p>
        </w:tc>
        <w:tc>
          <w:tcPr>
            <w:tcW w:w="695" w:type="dxa"/>
            <w:shd w:val="clear" w:color="auto" w:fill="auto"/>
            <w:noWrap/>
            <w:vAlign w:val="bottom"/>
            <w:hideMark/>
          </w:tcPr>
          <w:p w14:paraId="6318990E" w14:textId="77777777" w:rsidR="008903C2" w:rsidRPr="00CB56EC" w:rsidRDefault="008903C2" w:rsidP="008903C2">
            <w:pPr>
              <w:jc w:val="center"/>
              <w:rPr>
                <w:b/>
                <w:color w:val="000000"/>
                <w:sz w:val="14"/>
                <w:szCs w:val="14"/>
                <w:highlight w:val="yellow"/>
                <w:lang w:eastAsia="tr-TR"/>
              </w:rPr>
            </w:pPr>
          </w:p>
        </w:tc>
        <w:tc>
          <w:tcPr>
            <w:tcW w:w="1371" w:type="dxa"/>
            <w:shd w:val="clear" w:color="auto" w:fill="auto"/>
            <w:vAlign w:val="bottom"/>
            <w:hideMark/>
          </w:tcPr>
          <w:p w14:paraId="41B4902B" w14:textId="77777777" w:rsidR="008903C2" w:rsidRPr="00CB56EC" w:rsidRDefault="008903C2" w:rsidP="008903C2">
            <w:pPr>
              <w:jc w:val="right"/>
              <w:rPr>
                <w:b/>
                <w:bCs/>
                <w:color w:val="000000"/>
                <w:sz w:val="14"/>
                <w:szCs w:val="14"/>
                <w:lang w:eastAsia="tr-TR"/>
              </w:rPr>
            </w:pPr>
          </w:p>
        </w:tc>
        <w:tc>
          <w:tcPr>
            <w:tcW w:w="1371" w:type="dxa"/>
            <w:shd w:val="clear" w:color="auto" w:fill="auto"/>
            <w:noWrap/>
            <w:vAlign w:val="bottom"/>
            <w:hideMark/>
          </w:tcPr>
          <w:p w14:paraId="470B928B" w14:textId="77777777" w:rsidR="008903C2" w:rsidRPr="00CB56EC" w:rsidRDefault="008903C2" w:rsidP="008903C2">
            <w:pPr>
              <w:jc w:val="right"/>
              <w:rPr>
                <w:b/>
                <w:bCs/>
                <w:color w:val="000000"/>
                <w:sz w:val="14"/>
                <w:szCs w:val="14"/>
                <w:lang w:eastAsia="tr-TR"/>
              </w:rPr>
            </w:pPr>
          </w:p>
        </w:tc>
      </w:tr>
      <w:tr w:rsidR="008903C2" w:rsidRPr="00CB56EC" w14:paraId="7F96D61A" w14:textId="77777777" w:rsidTr="00CC19B5">
        <w:trPr>
          <w:trHeight w:val="112"/>
        </w:trPr>
        <w:tc>
          <w:tcPr>
            <w:tcW w:w="548" w:type="dxa"/>
            <w:shd w:val="clear" w:color="auto" w:fill="auto"/>
            <w:noWrap/>
            <w:vAlign w:val="bottom"/>
            <w:hideMark/>
          </w:tcPr>
          <w:p w14:paraId="38068189" w14:textId="77777777" w:rsidR="008903C2" w:rsidRPr="00CB56EC" w:rsidRDefault="008903C2" w:rsidP="008903C2">
            <w:pPr>
              <w:rPr>
                <w:b/>
                <w:color w:val="000000"/>
                <w:sz w:val="14"/>
                <w:szCs w:val="14"/>
                <w:lang w:eastAsia="tr-TR"/>
              </w:rPr>
            </w:pPr>
          </w:p>
        </w:tc>
        <w:tc>
          <w:tcPr>
            <w:tcW w:w="5398" w:type="dxa"/>
            <w:shd w:val="clear" w:color="auto" w:fill="auto"/>
            <w:noWrap/>
            <w:vAlign w:val="bottom"/>
            <w:hideMark/>
          </w:tcPr>
          <w:p w14:paraId="6CA42CC6" w14:textId="77777777" w:rsidR="008903C2" w:rsidRPr="00CB56EC" w:rsidRDefault="008903C2" w:rsidP="008903C2">
            <w:pPr>
              <w:rPr>
                <w:b/>
                <w:color w:val="000000"/>
                <w:sz w:val="13"/>
                <w:szCs w:val="13"/>
                <w:lang w:eastAsia="tr-TR"/>
              </w:rPr>
            </w:pPr>
          </w:p>
        </w:tc>
        <w:tc>
          <w:tcPr>
            <w:tcW w:w="695" w:type="dxa"/>
            <w:shd w:val="clear" w:color="auto" w:fill="auto"/>
            <w:noWrap/>
            <w:vAlign w:val="bottom"/>
            <w:hideMark/>
          </w:tcPr>
          <w:p w14:paraId="7156971F" w14:textId="77777777" w:rsidR="008903C2" w:rsidRPr="00CB56EC" w:rsidRDefault="008903C2" w:rsidP="008903C2">
            <w:pPr>
              <w:jc w:val="center"/>
              <w:rPr>
                <w:b/>
                <w:color w:val="000000"/>
                <w:sz w:val="14"/>
                <w:szCs w:val="14"/>
                <w:highlight w:val="yellow"/>
                <w:lang w:eastAsia="tr-TR"/>
              </w:rPr>
            </w:pPr>
          </w:p>
        </w:tc>
        <w:tc>
          <w:tcPr>
            <w:tcW w:w="1371" w:type="dxa"/>
            <w:shd w:val="clear" w:color="auto" w:fill="auto"/>
            <w:vAlign w:val="bottom"/>
            <w:hideMark/>
          </w:tcPr>
          <w:p w14:paraId="21F06F62" w14:textId="77777777" w:rsidR="008903C2" w:rsidRPr="00CB56EC" w:rsidRDefault="008903C2" w:rsidP="008903C2">
            <w:pPr>
              <w:jc w:val="right"/>
              <w:rPr>
                <w:b/>
                <w:bCs/>
                <w:color w:val="000000"/>
                <w:sz w:val="14"/>
                <w:szCs w:val="14"/>
                <w:lang w:eastAsia="tr-TR"/>
              </w:rPr>
            </w:pPr>
            <w:r w:rsidRPr="00CB56EC">
              <w:rPr>
                <w:b/>
                <w:color w:val="000000"/>
                <w:sz w:val="14"/>
                <w:szCs w:val="14"/>
              </w:rPr>
              <w:t> </w:t>
            </w:r>
          </w:p>
        </w:tc>
        <w:tc>
          <w:tcPr>
            <w:tcW w:w="1371" w:type="dxa"/>
            <w:shd w:val="clear" w:color="auto" w:fill="auto"/>
            <w:noWrap/>
            <w:vAlign w:val="bottom"/>
            <w:hideMark/>
          </w:tcPr>
          <w:p w14:paraId="1FEDC477" w14:textId="21DC521C" w:rsidR="008903C2" w:rsidRPr="00CB56EC" w:rsidRDefault="008903C2" w:rsidP="008903C2">
            <w:pPr>
              <w:jc w:val="right"/>
              <w:rPr>
                <w:b/>
                <w:bCs/>
                <w:color w:val="000000"/>
                <w:sz w:val="14"/>
                <w:szCs w:val="14"/>
                <w:lang w:eastAsia="tr-TR"/>
              </w:rPr>
            </w:pPr>
            <w:r w:rsidRPr="00D5711A">
              <w:rPr>
                <w:b/>
                <w:color w:val="000000"/>
                <w:sz w:val="14"/>
                <w:szCs w:val="14"/>
              </w:rPr>
              <w:t> </w:t>
            </w:r>
          </w:p>
        </w:tc>
      </w:tr>
      <w:tr w:rsidR="008903C2" w:rsidRPr="00CB56EC" w14:paraId="6405B185" w14:textId="77777777" w:rsidTr="00CC19B5">
        <w:trPr>
          <w:trHeight w:val="112"/>
        </w:trPr>
        <w:tc>
          <w:tcPr>
            <w:tcW w:w="548" w:type="dxa"/>
            <w:shd w:val="clear" w:color="auto" w:fill="auto"/>
            <w:noWrap/>
            <w:vAlign w:val="bottom"/>
            <w:hideMark/>
          </w:tcPr>
          <w:p w14:paraId="58A0B195" w14:textId="77777777" w:rsidR="008903C2" w:rsidRPr="00CB56EC" w:rsidRDefault="008903C2" w:rsidP="008903C2">
            <w:pPr>
              <w:rPr>
                <w:b/>
                <w:bCs/>
                <w:color w:val="000000"/>
                <w:sz w:val="14"/>
                <w:szCs w:val="14"/>
                <w:lang w:eastAsia="tr-TR"/>
              </w:rPr>
            </w:pPr>
            <w:r w:rsidRPr="00CB56EC">
              <w:rPr>
                <w:b/>
                <w:bCs/>
                <w:color w:val="000000"/>
                <w:sz w:val="14"/>
                <w:szCs w:val="14"/>
                <w:lang w:eastAsia="tr-TR"/>
              </w:rPr>
              <w:t>II.</w:t>
            </w:r>
          </w:p>
        </w:tc>
        <w:tc>
          <w:tcPr>
            <w:tcW w:w="5398" w:type="dxa"/>
            <w:shd w:val="clear" w:color="auto" w:fill="auto"/>
            <w:noWrap/>
            <w:vAlign w:val="bottom"/>
            <w:hideMark/>
          </w:tcPr>
          <w:p w14:paraId="27C99100" w14:textId="77777777" w:rsidR="008903C2" w:rsidRPr="00CB56EC" w:rsidRDefault="008903C2" w:rsidP="008903C2">
            <w:pPr>
              <w:rPr>
                <w:b/>
                <w:bCs/>
                <w:color w:val="000000"/>
                <w:sz w:val="13"/>
                <w:szCs w:val="13"/>
                <w:lang w:eastAsia="tr-TR"/>
              </w:rPr>
            </w:pPr>
            <w:r w:rsidRPr="00CB56EC">
              <w:rPr>
                <w:b/>
                <w:bCs/>
                <w:color w:val="000000"/>
                <w:sz w:val="13"/>
                <w:szCs w:val="13"/>
                <w:lang w:eastAsia="tr-TR"/>
              </w:rPr>
              <w:t>Yatırım Faaliyetlerinden Kaynaklanan Net Nakit Akışı</w:t>
            </w:r>
          </w:p>
        </w:tc>
        <w:tc>
          <w:tcPr>
            <w:tcW w:w="695" w:type="dxa"/>
            <w:shd w:val="clear" w:color="auto" w:fill="auto"/>
            <w:noWrap/>
            <w:vAlign w:val="bottom"/>
            <w:hideMark/>
          </w:tcPr>
          <w:p w14:paraId="7ACC67BE" w14:textId="77777777" w:rsidR="008903C2" w:rsidRPr="00CB56EC" w:rsidRDefault="008903C2" w:rsidP="008903C2">
            <w:pPr>
              <w:jc w:val="center"/>
              <w:rPr>
                <w:b/>
                <w:color w:val="000000"/>
                <w:sz w:val="14"/>
                <w:szCs w:val="14"/>
                <w:highlight w:val="yellow"/>
                <w:lang w:eastAsia="tr-TR"/>
              </w:rPr>
            </w:pPr>
          </w:p>
        </w:tc>
        <w:tc>
          <w:tcPr>
            <w:tcW w:w="1371" w:type="dxa"/>
            <w:shd w:val="clear" w:color="auto" w:fill="auto"/>
            <w:vAlign w:val="bottom"/>
            <w:hideMark/>
          </w:tcPr>
          <w:p w14:paraId="0EB4CD73" w14:textId="19BE5DA5" w:rsidR="008903C2" w:rsidRPr="00CB56EC" w:rsidRDefault="008903C2" w:rsidP="008903C2">
            <w:pPr>
              <w:jc w:val="right"/>
              <w:rPr>
                <w:b/>
              </w:rPr>
            </w:pPr>
            <w:r w:rsidRPr="00CB56EC">
              <w:rPr>
                <w:b/>
                <w:bCs/>
                <w:color w:val="000000"/>
                <w:sz w:val="14"/>
                <w:szCs w:val="14"/>
              </w:rPr>
              <w:t>(</w:t>
            </w:r>
            <w:r w:rsidR="00CC19B5">
              <w:rPr>
                <w:b/>
                <w:bCs/>
                <w:color w:val="000000"/>
                <w:sz w:val="14"/>
                <w:szCs w:val="14"/>
              </w:rPr>
              <w:t>517,963</w:t>
            </w:r>
            <w:r w:rsidRPr="00CB56EC">
              <w:rPr>
                <w:b/>
                <w:bCs/>
                <w:color w:val="000000"/>
                <w:sz w:val="14"/>
                <w:szCs w:val="14"/>
              </w:rPr>
              <w:t>)</w:t>
            </w:r>
          </w:p>
        </w:tc>
        <w:tc>
          <w:tcPr>
            <w:tcW w:w="1371" w:type="dxa"/>
            <w:shd w:val="clear" w:color="auto" w:fill="auto"/>
            <w:noWrap/>
            <w:vAlign w:val="bottom"/>
            <w:hideMark/>
          </w:tcPr>
          <w:p w14:paraId="493A7E22" w14:textId="5EFB42E8" w:rsidR="008903C2" w:rsidRPr="00CB56EC" w:rsidRDefault="008903C2" w:rsidP="008903C2">
            <w:pPr>
              <w:jc w:val="right"/>
              <w:rPr>
                <w:b/>
              </w:rPr>
            </w:pPr>
            <w:r w:rsidRPr="00D5711A">
              <w:rPr>
                <w:b/>
                <w:bCs/>
                <w:color w:val="000000"/>
                <w:sz w:val="14"/>
                <w:szCs w:val="14"/>
              </w:rPr>
              <w:t>(</w:t>
            </w:r>
            <w:r>
              <w:rPr>
                <w:b/>
                <w:bCs/>
                <w:color w:val="000000"/>
                <w:sz w:val="14"/>
                <w:szCs w:val="14"/>
              </w:rPr>
              <w:t>100,538</w:t>
            </w:r>
            <w:r w:rsidRPr="00D5711A">
              <w:rPr>
                <w:b/>
                <w:bCs/>
                <w:color w:val="000000"/>
                <w:sz w:val="14"/>
                <w:szCs w:val="14"/>
              </w:rPr>
              <w:t>)</w:t>
            </w:r>
          </w:p>
        </w:tc>
      </w:tr>
      <w:tr w:rsidR="008903C2" w:rsidRPr="00CB56EC" w14:paraId="0948075D" w14:textId="77777777" w:rsidTr="00CC19B5">
        <w:trPr>
          <w:trHeight w:val="112"/>
        </w:trPr>
        <w:tc>
          <w:tcPr>
            <w:tcW w:w="548" w:type="dxa"/>
            <w:shd w:val="clear" w:color="auto" w:fill="auto"/>
            <w:noWrap/>
            <w:vAlign w:val="bottom"/>
            <w:hideMark/>
          </w:tcPr>
          <w:p w14:paraId="49782CFB" w14:textId="77777777" w:rsidR="008903C2" w:rsidRPr="00CB56EC" w:rsidRDefault="008903C2" w:rsidP="008903C2">
            <w:pPr>
              <w:rPr>
                <w:color w:val="000000"/>
                <w:sz w:val="14"/>
                <w:szCs w:val="14"/>
                <w:lang w:eastAsia="tr-TR"/>
              </w:rPr>
            </w:pPr>
          </w:p>
        </w:tc>
        <w:tc>
          <w:tcPr>
            <w:tcW w:w="5398" w:type="dxa"/>
            <w:shd w:val="clear" w:color="auto" w:fill="auto"/>
            <w:noWrap/>
            <w:vAlign w:val="bottom"/>
            <w:hideMark/>
          </w:tcPr>
          <w:p w14:paraId="22628814" w14:textId="77777777" w:rsidR="008903C2" w:rsidRPr="00CB56EC" w:rsidRDefault="008903C2" w:rsidP="008903C2">
            <w:pPr>
              <w:rPr>
                <w:color w:val="000000"/>
                <w:sz w:val="13"/>
                <w:szCs w:val="13"/>
                <w:lang w:eastAsia="tr-TR"/>
              </w:rPr>
            </w:pPr>
          </w:p>
        </w:tc>
        <w:tc>
          <w:tcPr>
            <w:tcW w:w="695" w:type="dxa"/>
            <w:shd w:val="clear" w:color="auto" w:fill="auto"/>
            <w:noWrap/>
            <w:vAlign w:val="bottom"/>
            <w:hideMark/>
          </w:tcPr>
          <w:p w14:paraId="390B3A83" w14:textId="77777777" w:rsidR="008903C2" w:rsidRPr="00CB56EC" w:rsidRDefault="008903C2" w:rsidP="008903C2">
            <w:pPr>
              <w:jc w:val="center"/>
              <w:rPr>
                <w:color w:val="000000"/>
                <w:sz w:val="14"/>
                <w:szCs w:val="14"/>
                <w:highlight w:val="yellow"/>
                <w:lang w:eastAsia="tr-TR"/>
              </w:rPr>
            </w:pPr>
          </w:p>
        </w:tc>
        <w:tc>
          <w:tcPr>
            <w:tcW w:w="1371" w:type="dxa"/>
            <w:shd w:val="clear" w:color="auto" w:fill="auto"/>
            <w:vAlign w:val="bottom"/>
            <w:hideMark/>
          </w:tcPr>
          <w:p w14:paraId="7ED085DC" w14:textId="77777777" w:rsidR="008903C2" w:rsidRPr="00CB56EC" w:rsidRDefault="008903C2" w:rsidP="008903C2">
            <w:pPr>
              <w:jc w:val="right"/>
              <w:rPr>
                <w:b/>
                <w:bCs/>
                <w:color w:val="000000"/>
                <w:sz w:val="14"/>
                <w:szCs w:val="14"/>
                <w:lang w:eastAsia="tr-TR"/>
              </w:rPr>
            </w:pPr>
            <w:r w:rsidRPr="00CB56EC">
              <w:rPr>
                <w:color w:val="000000"/>
                <w:sz w:val="14"/>
                <w:szCs w:val="14"/>
              </w:rPr>
              <w:t> </w:t>
            </w:r>
          </w:p>
        </w:tc>
        <w:tc>
          <w:tcPr>
            <w:tcW w:w="1371" w:type="dxa"/>
            <w:shd w:val="clear" w:color="auto" w:fill="auto"/>
            <w:noWrap/>
            <w:vAlign w:val="bottom"/>
            <w:hideMark/>
          </w:tcPr>
          <w:p w14:paraId="20AC33B2" w14:textId="5F5F5D16" w:rsidR="008903C2" w:rsidRPr="00CB56EC" w:rsidRDefault="008903C2" w:rsidP="008903C2">
            <w:pPr>
              <w:jc w:val="right"/>
              <w:rPr>
                <w:b/>
                <w:bCs/>
                <w:color w:val="000000"/>
                <w:sz w:val="14"/>
                <w:szCs w:val="14"/>
                <w:lang w:eastAsia="tr-TR"/>
              </w:rPr>
            </w:pPr>
            <w:r w:rsidRPr="00D5711A">
              <w:rPr>
                <w:color w:val="000000"/>
                <w:sz w:val="14"/>
                <w:szCs w:val="14"/>
              </w:rPr>
              <w:t> </w:t>
            </w:r>
          </w:p>
        </w:tc>
      </w:tr>
      <w:tr w:rsidR="008903C2" w:rsidRPr="00CB56EC" w14:paraId="02377D0D" w14:textId="77777777" w:rsidTr="00CC19B5">
        <w:trPr>
          <w:trHeight w:val="112"/>
        </w:trPr>
        <w:tc>
          <w:tcPr>
            <w:tcW w:w="548" w:type="dxa"/>
            <w:shd w:val="clear" w:color="auto" w:fill="auto"/>
            <w:noWrap/>
            <w:vAlign w:val="bottom"/>
            <w:hideMark/>
          </w:tcPr>
          <w:p w14:paraId="2B4F2A24" w14:textId="77777777" w:rsidR="008903C2" w:rsidRPr="00CB56EC" w:rsidRDefault="008903C2" w:rsidP="008903C2">
            <w:pPr>
              <w:rPr>
                <w:color w:val="000000"/>
                <w:sz w:val="14"/>
                <w:szCs w:val="14"/>
                <w:lang w:eastAsia="tr-TR"/>
              </w:rPr>
            </w:pPr>
            <w:r w:rsidRPr="00CB56EC">
              <w:rPr>
                <w:color w:val="000000"/>
                <w:sz w:val="14"/>
                <w:szCs w:val="14"/>
                <w:lang w:eastAsia="tr-TR"/>
              </w:rPr>
              <w:t>2.1</w:t>
            </w:r>
          </w:p>
        </w:tc>
        <w:tc>
          <w:tcPr>
            <w:tcW w:w="5398" w:type="dxa"/>
            <w:shd w:val="clear" w:color="auto" w:fill="auto"/>
            <w:noWrap/>
            <w:vAlign w:val="bottom"/>
            <w:hideMark/>
          </w:tcPr>
          <w:p w14:paraId="17107921" w14:textId="77777777" w:rsidR="008903C2" w:rsidRPr="00CB56EC" w:rsidRDefault="008903C2" w:rsidP="008903C2">
            <w:pPr>
              <w:rPr>
                <w:color w:val="000000"/>
                <w:sz w:val="13"/>
                <w:szCs w:val="13"/>
                <w:lang w:eastAsia="tr-TR"/>
              </w:rPr>
            </w:pPr>
            <w:r w:rsidRPr="00CB56EC">
              <w:rPr>
                <w:color w:val="000000"/>
                <w:sz w:val="13"/>
                <w:szCs w:val="13"/>
                <w:lang w:eastAsia="tr-TR"/>
              </w:rPr>
              <w:t>İktisap Edilen İştirakler, Bağlı Ortaklıklar ve Birlikte Kontrol Edilen Ortaklıklar (İş Ortaklıkları)</w:t>
            </w:r>
          </w:p>
        </w:tc>
        <w:tc>
          <w:tcPr>
            <w:tcW w:w="695" w:type="dxa"/>
            <w:shd w:val="clear" w:color="auto" w:fill="auto"/>
            <w:noWrap/>
            <w:vAlign w:val="bottom"/>
            <w:hideMark/>
          </w:tcPr>
          <w:p w14:paraId="6E03967E" w14:textId="77777777" w:rsidR="008903C2" w:rsidRPr="00CB56EC" w:rsidRDefault="008903C2" w:rsidP="008903C2">
            <w:pPr>
              <w:jc w:val="center"/>
              <w:rPr>
                <w:color w:val="000000"/>
                <w:sz w:val="14"/>
                <w:szCs w:val="14"/>
                <w:highlight w:val="yellow"/>
                <w:lang w:eastAsia="tr-TR"/>
              </w:rPr>
            </w:pPr>
          </w:p>
        </w:tc>
        <w:tc>
          <w:tcPr>
            <w:tcW w:w="1371" w:type="dxa"/>
            <w:shd w:val="clear" w:color="auto" w:fill="auto"/>
            <w:vAlign w:val="bottom"/>
            <w:hideMark/>
          </w:tcPr>
          <w:p w14:paraId="1AB13FC2" w14:textId="0511B31B" w:rsidR="008903C2" w:rsidRPr="00CB56EC" w:rsidRDefault="008903C2" w:rsidP="008903C2">
            <w:pPr>
              <w:jc w:val="right"/>
            </w:pPr>
            <w:r w:rsidRPr="00CB56EC">
              <w:rPr>
                <w:bCs/>
                <w:color w:val="000000"/>
                <w:sz w:val="14"/>
                <w:szCs w:val="14"/>
              </w:rPr>
              <w:t>(</w:t>
            </w:r>
            <w:r w:rsidR="00CC19B5">
              <w:rPr>
                <w:bCs/>
                <w:color w:val="000000"/>
                <w:sz w:val="14"/>
                <w:szCs w:val="14"/>
              </w:rPr>
              <w:t>250</w:t>
            </w:r>
            <w:r w:rsidRPr="00CB56EC">
              <w:rPr>
                <w:bCs/>
                <w:color w:val="000000"/>
                <w:sz w:val="14"/>
                <w:szCs w:val="14"/>
              </w:rPr>
              <w:t>)</w:t>
            </w:r>
          </w:p>
        </w:tc>
        <w:tc>
          <w:tcPr>
            <w:tcW w:w="1371" w:type="dxa"/>
            <w:shd w:val="clear" w:color="auto" w:fill="auto"/>
            <w:noWrap/>
            <w:vAlign w:val="bottom"/>
            <w:hideMark/>
          </w:tcPr>
          <w:p w14:paraId="1CE7C32E" w14:textId="0302A831" w:rsidR="008903C2" w:rsidRPr="00CB56EC" w:rsidRDefault="008903C2" w:rsidP="008903C2">
            <w:pPr>
              <w:jc w:val="right"/>
            </w:pPr>
            <w:r>
              <w:rPr>
                <w:bCs/>
                <w:color w:val="000000"/>
                <w:sz w:val="14"/>
                <w:szCs w:val="14"/>
              </w:rPr>
              <w:t>(20,000)</w:t>
            </w:r>
          </w:p>
        </w:tc>
      </w:tr>
      <w:tr w:rsidR="008903C2" w:rsidRPr="00CB56EC" w14:paraId="5809CEA0" w14:textId="77777777" w:rsidTr="00CC19B5">
        <w:trPr>
          <w:trHeight w:val="112"/>
        </w:trPr>
        <w:tc>
          <w:tcPr>
            <w:tcW w:w="548" w:type="dxa"/>
            <w:shd w:val="clear" w:color="auto" w:fill="auto"/>
            <w:noWrap/>
            <w:vAlign w:val="bottom"/>
            <w:hideMark/>
          </w:tcPr>
          <w:p w14:paraId="25C51E30" w14:textId="77777777" w:rsidR="008903C2" w:rsidRPr="00CB56EC" w:rsidRDefault="008903C2" w:rsidP="008903C2">
            <w:pPr>
              <w:rPr>
                <w:color w:val="000000"/>
                <w:sz w:val="14"/>
                <w:szCs w:val="14"/>
                <w:lang w:eastAsia="tr-TR"/>
              </w:rPr>
            </w:pPr>
            <w:r w:rsidRPr="00CB56EC">
              <w:rPr>
                <w:color w:val="000000"/>
                <w:sz w:val="14"/>
                <w:szCs w:val="14"/>
                <w:lang w:eastAsia="tr-TR"/>
              </w:rPr>
              <w:t>2.2</w:t>
            </w:r>
          </w:p>
        </w:tc>
        <w:tc>
          <w:tcPr>
            <w:tcW w:w="5398" w:type="dxa"/>
            <w:shd w:val="clear" w:color="auto" w:fill="auto"/>
            <w:noWrap/>
            <w:vAlign w:val="bottom"/>
            <w:hideMark/>
          </w:tcPr>
          <w:p w14:paraId="1623CF57" w14:textId="77777777" w:rsidR="008903C2" w:rsidRPr="00CB56EC" w:rsidRDefault="008903C2" w:rsidP="008903C2">
            <w:pPr>
              <w:rPr>
                <w:color w:val="000000"/>
                <w:sz w:val="13"/>
                <w:szCs w:val="13"/>
                <w:lang w:eastAsia="tr-TR"/>
              </w:rPr>
            </w:pPr>
            <w:r w:rsidRPr="00CB56EC">
              <w:rPr>
                <w:color w:val="000000"/>
                <w:sz w:val="13"/>
                <w:szCs w:val="13"/>
                <w:lang w:eastAsia="tr-TR"/>
              </w:rPr>
              <w:t>Elden Çıkarılan İştirakler, Bağlı Ortaklıklar ve Birlikte Kontrol Edilen Ortaklıklar (İş Ortaklıkları)</w:t>
            </w:r>
          </w:p>
        </w:tc>
        <w:tc>
          <w:tcPr>
            <w:tcW w:w="695" w:type="dxa"/>
            <w:shd w:val="clear" w:color="auto" w:fill="auto"/>
            <w:noWrap/>
            <w:vAlign w:val="bottom"/>
            <w:hideMark/>
          </w:tcPr>
          <w:p w14:paraId="76D5F40D" w14:textId="77777777" w:rsidR="008903C2" w:rsidRPr="00CB56EC" w:rsidRDefault="008903C2" w:rsidP="008903C2">
            <w:pPr>
              <w:jc w:val="center"/>
              <w:rPr>
                <w:color w:val="000000"/>
                <w:sz w:val="14"/>
                <w:szCs w:val="14"/>
                <w:highlight w:val="yellow"/>
                <w:lang w:eastAsia="tr-TR"/>
              </w:rPr>
            </w:pPr>
          </w:p>
        </w:tc>
        <w:tc>
          <w:tcPr>
            <w:tcW w:w="1371" w:type="dxa"/>
            <w:shd w:val="clear" w:color="auto" w:fill="auto"/>
            <w:vAlign w:val="bottom"/>
            <w:hideMark/>
          </w:tcPr>
          <w:p w14:paraId="09008073" w14:textId="77777777" w:rsidR="008903C2" w:rsidRPr="00CB56EC" w:rsidRDefault="008903C2" w:rsidP="008903C2">
            <w:pPr>
              <w:jc w:val="right"/>
            </w:pPr>
            <w:r w:rsidRPr="00CB56EC">
              <w:rPr>
                <w:bCs/>
                <w:color w:val="000000"/>
                <w:sz w:val="14"/>
                <w:szCs w:val="14"/>
              </w:rPr>
              <w:t>-</w:t>
            </w:r>
          </w:p>
        </w:tc>
        <w:tc>
          <w:tcPr>
            <w:tcW w:w="1371" w:type="dxa"/>
            <w:shd w:val="clear" w:color="auto" w:fill="auto"/>
            <w:noWrap/>
            <w:vAlign w:val="bottom"/>
            <w:hideMark/>
          </w:tcPr>
          <w:p w14:paraId="734C7AA4" w14:textId="15EB9ECC" w:rsidR="008903C2" w:rsidRPr="00CB56EC" w:rsidRDefault="008903C2" w:rsidP="008903C2">
            <w:pPr>
              <w:jc w:val="right"/>
            </w:pPr>
            <w:r w:rsidRPr="00D5711A">
              <w:rPr>
                <w:bCs/>
                <w:color w:val="000000"/>
                <w:sz w:val="14"/>
                <w:szCs w:val="14"/>
              </w:rPr>
              <w:t>-</w:t>
            </w:r>
          </w:p>
        </w:tc>
      </w:tr>
      <w:tr w:rsidR="008903C2" w:rsidRPr="00CB56EC" w14:paraId="12E03AF3" w14:textId="77777777" w:rsidTr="00CC19B5">
        <w:trPr>
          <w:trHeight w:val="112"/>
        </w:trPr>
        <w:tc>
          <w:tcPr>
            <w:tcW w:w="548" w:type="dxa"/>
            <w:shd w:val="clear" w:color="auto" w:fill="auto"/>
            <w:noWrap/>
            <w:vAlign w:val="bottom"/>
            <w:hideMark/>
          </w:tcPr>
          <w:p w14:paraId="0B48C371" w14:textId="77777777" w:rsidR="008903C2" w:rsidRPr="00CB56EC" w:rsidRDefault="008903C2" w:rsidP="008903C2">
            <w:pPr>
              <w:rPr>
                <w:color w:val="000000"/>
                <w:sz w:val="14"/>
                <w:szCs w:val="14"/>
                <w:lang w:eastAsia="tr-TR"/>
              </w:rPr>
            </w:pPr>
            <w:r w:rsidRPr="00CB56EC">
              <w:rPr>
                <w:color w:val="000000"/>
                <w:sz w:val="14"/>
                <w:szCs w:val="14"/>
                <w:lang w:eastAsia="tr-TR"/>
              </w:rPr>
              <w:t>2.3</w:t>
            </w:r>
          </w:p>
        </w:tc>
        <w:tc>
          <w:tcPr>
            <w:tcW w:w="5398" w:type="dxa"/>
            <w:shd w:val="clear" w:color="auto" w:fill="auto"/>
            <w:noWrap/>
            <w:vAlign w:val="bottom"/>
            <w:hideMark/>
          </w:tcPr>
          <w:p w14:paraId="017E8E70" w14:textId="77777777" w:rsidR="008903C2" w:rsidRPr="00CB56EC" w:rsidRDefault="008903C2" w:rsidP="008903C2">
            <w:pPr>
              <w:rPr>
                <w:color w:val="000000"/>
                <w:sz w:val="13"/>
                <w:szCs w:val="13"/>
                <w:lang w:eastAsia="tr-TR"/>
              </w:rPr>
            </w:pPr>
            <w:r w:rsidRPr="00CB56EC">
              <w:rPr>
                <w:color w:val="000000"/>
                <w:sz w:val="13"/>
                <w:szCs w:val="13"/>
                <w:lang w:eastAsia="tr-TR"/>
              </w:rPr>
              <w:t>Satın Alınan Menkul ve Gayrimenkuller</w:t>
            </w:r>
          </w:p>
        </w:tc>
        <w:tc>
          <w:tcPr>
            <w:tcW w:w="695" w:type="dxa"/>
            <w:shd w:val="clear" w:color="auto" w:fill="auto"/>
            <w:noWrap/>
            <w:vAlign w:val="bottom"/>
            <w:hideMark/>
          </w:tcPr>
          <w:p w14:paraId="6F2AFDA1" w14:textId="77777777" w:rsidR="008903C2" w:rsidRPr="00CB56EC" w:rsidRDefault="008903C2" w:rsidP="008903C2">
            <w:pPr>
              <w:jc w:val="center"/>
              <w:rPr>
                <w:color w:val="000000"/>
                <w:sz w:val="14"/>
                <w:szCs w:val="14"/>
                <w:highlight w:val="yellow"/>
                <w:lang w:eastAsia="tr-TR"/>
              </w:rPr>
            </w:pPr>
          </w:p>
        </w:tc>
        <w:tc>
          <w:tcPr>
            <w:tcW w:w="1371" w:type="dxa"/>
            <w:shd w:val="clear" w:color="auto" w:fill="auto"/>
            <w:vAlign w:val="bottom"/>
            <w:hideMark/>
          </w:tcPr>
          <w:p w14:paraId="5F510A5D" w14:textId="3B3A9A31" w:rsidR="008903C2" w:rsidRPr="00CB56EC" w:rsidRDefault="008903C2" w:rsidP="008903C2">
            <w:pPr>
              <w:jc w:val="right"/>
            </w:pPr>
            <w:r w:rsidRPr="00CB56EC">
              <w:rPr>
                <w:bCs/>
                <w:color w:val="000000"/>
                <w:sz w:val="14"/>
                <w:szCs w:val="14"/>
              </w:rPr>
              <w:t>(</w:t>
            </w:r>
            <w:r w:rsidR="00CC19B5">
              <w:rPr>
                <w:bCs/>
                <w:color w:val="000000"/>
                <w:sz w:val="14"/>
                <w:szCs w:val="14"/>
              </w:rPr>
              <w:t>95,033</w:t>
            </w:r>
            <w:r w:rsidRPr="00CB56EC">
              <w:rPr>
                <w:bCs/>
                <w:color w:val="000000"/>
                <w:sz w:val="14"/>
                <w:szCs w:val="14"/>
              </w:rPr>
              <w:t>)</w:t>
            </w:r>
          </w:p>
        </w:tc>
        <w:tc>
          <w:tcPr>
            <w:tcW w:w="1371" w:type="dxa"/>
            <w:shd w:val="clear" w:color="auto" w:fill="auto"/>
            <w:noWrap/>
            <w:vAlign w:val="bottom"/>
            <w:hideMark/>
          </w:tcPr>
          <w:p w14:paraId="43078759" w14:textId="74BDE8A2" w:rsidR="008903C2" w:rsidRPr="00CB56EC" w:rsidRDefault="008903C2" w:rsidP="008903C2">
            <w:pPr>
              <w:jc w:val="right"/>
            </w:pPr>
            <w:r w:rsidRPr="00D5711A">
              <w:rPr>
                <w:bCs/>
                <w:color w:val="000000"/>
                <w:sz w:val="14"/>
                <w:szCs w:val="14"/>
              </w:rPr>
              <w:t>(</w:t>
            </w:r>
            <w:r>
              <w:rPr>
                <w:bCs/>
                <w:color w:val="000000"/>
                <w:sz w:val="14"/>
                <w:szCs w:val="14"/>
              </w:rPr>
              <w:t>30,289</w:t>
            </w:r>
            <w:r w:rsidRPr="00D5711A">
              <w:rPr>
                <w:bCs/>
                <w:color w:val="000000"/>
                <w:sz w:val="14"/>
                <w:szCs w:val="14"/>
              </w:rPr>
              <w:t>)</w:t>
            </w:r>
          </w:p>
        </w:tc>
      </w:tr>
      <w:tr w:rsidR="008903C2" w:rsidRPr="00CB56EC" w14:paraId="106A4F15" w14:textId="77777777" w:rsidTr="00CC19B5">
        <w:trPr>
          <w:trHeight w:val="112"/>
        </w:trPr>
        <w:tc>
          <w:tcPr>
            <w:tcW w:w="548" w:type="dxa"/>
            <w:shd w:val="clear" w:color="auto" w:fill="auto"/>
            <w:noWrap/>
            <w:vAlign w:val="bottom"/>
            <w:hideMark/>
          </w:tcPr>
          <w:p w14:paraId="3F42390B" w14:textId="77777777" w:rsidR="008903C2" w:rsidRPr="00CB56EC" w:rsidRDefault="008903C2" w:rsidP="008903C2">
            <w:pPr>
              <w:rPr>
                <w:color w:val="000000"/>
                <w:sz w:val="14"/>
                <w:szCs w:val="14"/>
                <w:lang w:eastAsia="tr-TR"/>
              </w:rPr>
            </w:pPr>
            <w:r w:rsidRPr="00CB56EC">
              <w:rPr>
                <w:color w:val="000000"/>
                <w:sz w:val="14"/>
                <w:szCs w:val="14"/>
                <w:lang w:eastAsia="tr-TR"/>
              </w:rPr>
              <w:t>2.4</w:t>
            </w:r>
          </w:p>
        </w:tc>
        <w:tc>
          <w:tcPr>
            <w:tcW w:w="5398" w:type="dxa"/>
            <w:shd w:val="clear" w:color="auto" w:fill="auto"/>
            <w:noWrap/>
            <w:vAlign w:val="bottom"/>
            <w:hideMark/>
          </w:tcPr>
          <w:p w14:paraId="6A9340BF" w14:textId="77777777" w:rsidR="008903C2" w:rsidRPr="00CB56EC" w:rsidRDefault="008903C2" w:rsidP="008903C2">
            <w:pPr>
              <w:rPr>
                <w:color w:val="000000"/>
                <w:sz w:val="13"/>
                <w:szCs w:val="13"/>
                <w:lang w:eastAsia="tr-TR"/>
              </w:rPr>
            </w:pPr>
            <w:r w:rsidRPr="00CB56EC">
              <w:rPr>
                <w:color w:val="000000"/>
                <w:sz w:val="13"/>
                <w:szCs w:val="13"/>
                <w:lang w:eastAsia="tr-TR"/>
              </w:rPr>
              <w:t>Elden Çıkarılan Menkul ve Gayrimenkuller</w:t>
            </w:r>
          </w:p>
        </w:tc>
        <w:tc>
          <w:tcPr>
            <w:tcW w:w="695" w:type="dxa"/>
            <w:shd w:val="clear" w:color="auto" w:fill="auto"/>
            <w:noWrap/>
            <w:vAlign w:val="bottom"/>
            <w:hideMark/>
          </w:tcPr>
          <w:p w14:paraId="2E27D2DA" w14:textId="77777777" w:rsidR="008903C2" w:rsidRPr="00CB56EC" w:rsidRDefault="008903C2" w:rsidP="008903C2">
            <w:pPr>
              <w:jc w:val="center"/>
              <w:rPr>
                <w:color w:val="000000"/>
                <w:sz w:val="14"/>
                <w:szCs w:val="14"/>
                <w:highlight w:val="yellow"/>
                <w:lang w:eastAsia="tr-TR"/>
              </w:rPr>
            </w:pPr>
          </w:p>
        </w:tc>
        <w:tc>
          <w:tcPr>
            <w:tcW w:w="1371" w:type="dxa"/>
            <w:shd w:val="clear" w:color="auto" w:fill="auto"/>
            <w:vAlign w:val="bottom"/>
            <w:hideMark/>
          </w:tcPr>
          <w:p w14:paraId="48D0CB83" w14:textId="77777777" w:rsidR="008903C2" w:rsidRPr="00CB56EC" w:rsidRDefault="008903C2" w:rsidP="008903C2">
            <w:pPr>
              <w:jc w:val="right"/>
            </w:pPr>
            <w:r w:rsidRPr="00CB56EC">
              <w:rPr>
                <w:bCs/>
                <w:color w:val="000000"/>
                <w:sz w:val="14"/>
                <w:szCs w:val="14"/>
              </w:rPr>
              <w:t>-</w:t>
            </w:r>
          </w:p>
        </w:tc>
        <w:tc>
          <w:tcPr>
            <w:tcW w:w="1371" w:type="dxa"/>
            <w:shd w:val="clear" w:color="auto" w:fill="auto"/>
            <w:noWrap/>
            <w:vAlign w:val="bottom"/>
            <w:hideMark/>
          </w:tcPr>
          <w:p w14:paraId="0D1C4406" w14:textId="718A6BAA" w:rsidR="008903C2" w:rsidRPr="00CB56EC" w:rsidRDefault="008903C2" w:rsidP="008903C2">
            <w:pPr>
              <w:jc w:val="right"/>
            </w:pPr>
            <w:r w:rsidRPr="00D5711A">
              <w:rPr>
                <w:bCs/>
                <w:color w:val="000000"/>
                <w:sz w:val="14"/>
                <w:szCs w:val="14"/>
              </w:rPr>
              <w:t>-</w:t>
            </w:r>
          </w:p>
        </w:tc>
      </w:tr>
      <w:tr w:rsidR="008903C2" w:rsidRPr="00CB56EC" w14:paraId="001F6097" w14:textId="77777777" w:rsidTr="00CC19B5">
        <w:trPr>
          <w:trHeight w:val="112"/>
        </w:trPr>
        <w:tc>
          <w:tcPr>
            <w:tcW w:w="548" w:type="dxa"/>
            <w:shd w:val="clear" w:color="auto" w:fill="auto"/>
            <w:noWrap/>
            <w:vAlign w:val="bottom"/>
            <w:hideMark/>
          </w:tcPr>
          <w:p w14:paraId="5968953F" w14:textId="77777777" w:rsidR="008903C2" w:rsidRPr="00CB56EC" w:rsidRDefault="008903C2" w:rsidP="008903C2">
            <w:pPr>
              <w:rPr>
                <w:color w:val="000000"/>
                <w:sz w:val="14"/>
                <w:szCs w:val="14"/>
                <w:lang w:eastAsia="tr-TR"/>
              </w:rPr>
            </w:pPr>
            <w:r w:rsidRPr="00CB56EC">
              <w:rPr>
                <w:color w:val="000000"/>
                <w:sz w:val="14"/>
                <w:szCs w:val="14"/>
                <w:lang w:eastAsia="tr-TR"/>
              </w:rPr>
              <w:t>2.5</w:t>
            </w:r>
          </w:p>
        </w:tc>
        <w:tc>
          <w:tcPr>
            <w:tcW w:w="5398" w:type="dxa"/>
            <w:shd w:val="clear" w:color="auto" w:fill="auto"/>
            <w:noWrap/>
            <w:vAlign w:val="bottom"/>
            <w:hideMark/>
          </w:tcPr>
          <w:p w14:paraId="1C3269B5" w14:textId="77777777" w:rsidR="008903C2" w:rsidRPr="00CB56EC" w:rsidRDefault="008903C2" w:rsidP="008903C2">
            <w:pPr>
              <w:rPr>
                <w:color w:val="000000"/>
                <w:sz w:val="13"/>
                <w:szCs w:val="13"/>
                <w:lang w:eastAsia="tr-TR"/>
              </w:rPr>
            </w:pPr>
            <w:r w:rsidRPr="00CB56EC">
              <w:rPr>
                <w:color w:val="000000"/>
                <w:sz w:val="13"/>
                <w:szCs w:val="13"/>
                <w:lang w:eastAsia="tr-TR"/>
              </w:rPr>
              <w:t>Elde Edilen Gerçeğe Uygun Değer Farkı Diğer Kapsamlı Gelire Yansıtılan Finansal Varlıklar</w:t>
            </w:r>
          </w:p>
        </w:tc>
        <w:tc>
          <w:tcPr>
            <w:tcW w:w="695" w:type="dxa"/>
            <w:shd w:val="clear" w:color="auto" w:fill="auto"/>
            <w:noWrap/>
            <w:vAlign w:val="bottom"/>
            <w:hideMark/>
          </w:tcPr>
          <w:p w14:paraId="550DF3BC" w14:textId="77777777" w:rsidR="008903C2" w:rsidRPr="00CB56EC" w:rsidRDefault="008903C2" w:rsidP="008903C2">
            <w:pPr>
              <w:jc w:val="center"/>
              <w:rPr>
                <w:color w:val="000000"/>
                <w:sz w:val="14"/>
                <w:szCs w:val="14"/>
                <w:highlight w:val="yellow"/>
                <w:lang w:eastAsia="tr-TR"/>
              </w:rPr>
            </w:pPr>
          </w:p>
        </w:tc>
        <w:tc>
          <w:tcPr>
            <w:tcW w:w="1371" w:type="dxa"/>
            <w:shd w:val="clear" w:color="auto" w:fill="auto"/>
            <w:vAlign w:val="bottom"/>
            <w:hideMark/>
          </w:tcPr>
          <w:p w14:paraId="134C48DE" w14:textId="778018EE" w:rsidR="008903C2" w:rsidRPr="00CB56EC" w:rsidRDefault="008903C2" w:rsidP="008903C2">
            <w:pPr>
              <w:jc w:val="right"/>
            </w:pPr>
            <w:r w:rsidRPr="00CB56EC">
              <w:rPr>
                <w:bCs/>
                <w:color w:val="000000"/>
                <w:sz w:val="14"/>
                <w:szCs w:val="14"/>
              </w:rPr>
              <w:t>(</w:t>
            </w:r>
            <w:r w:rsidR="00CC19B5">
              <w:rPr>
                <w:bCs/>
                <w:color w:val="000000"/>
                <w:sz w:val="14"/>
                <w:szCs w:val="14"/>
              </w:rPr>
              <w:t>532,680</w:t>
            </w:r>
            <w:r w:rsidRPr="00CB56EC">
              <w:rPr>
                <w:bCs/>
                <w:color w:val="000000"/>
                <w:sz w:val="14"/>
                <w:szCs w:val="14"/>
              </w:rPr>
              <w:t>)</w:t>
            </w:r>
          </w:p>
        </w:tc>
        <w:tc>
          <w:tcPr>
            <w:tcW w:w="1371" w:type="dxa"/>
            <w:shd w:val="clear" w:color="auto" w:fill="auto"/>
            <w:noWrap/>
            <w:vAlign w:val="bottom"/>
            <w:hideMark/>
          </w:tcPr>
          <w:p w14:paraId="709430C1" w14:textId="5A83BF0A" w:rsidR="008903C2" w:rsidRPr="00CB56EC" w:rsidRDefault="008903C2" w:rsidP="008903C2">
            <w:pPr>
              <w:jc w:val="right"/>
            </w:pPr>
            <w:r w:rsidRPr="00D5711A">
              <w:rPr>
                <w:bCs/>
                <w:color w:val="000000"/>
                <w:sz w:val="14"/>
                <w:szCs w:val="14"/>
              </w:rPr>
              <w:t>(</w:t>
            </w:r>
            <w:r>
              <w:rPr>
                <w:bCs/>
                <w:color w:val="000000"/>
                <w:sz w:val="14"/>
                <w:szCs w:val="14"/>
              </w:rPr>
              <w:t>66,090</w:t>
            </w:r>
            <w:r w:rsidRPr="00D5711A">
              <w:rPr>
                <w:bCs/>
                <w:color w:val="000000"/>
                <w:sz w:val="14"/>
                <w:szCs w:val="14"/>
              </w:rPr>
              <w:t>)</w:t>
            </w:r>
          </w:p>
        </w:tc>
      </w:tr>
      <w:tr w:rsidR="008903C2" w:rsidRPr="00CB56EC" w14:paraId="0CD4CBE5" w14:textId="77777777" w:rsidTr="00CC19B5">
        <w:trPr>
          <w:trHeight w:val="112"/>
        </w:trPr>
        <w:tc>
          <w:tcPr>
            <w:tcW w:w="548" w:type="dxa"/>
            <w:shd w:val="clear" w:color="auto" w:fill="auto"/>
            <w:noWrap/>
            <w:vAlign w:val="bottom"/>
            <w:hideMark/>
          </w:tcPr>
          <w:p w14:paraId="4EC939BA" w14:textId="77777777" w:rsidR="008903C2" w:rsidRPr="00CB56EC" w:rsidRDefault="008903C2" w:rsidP="008903C2">
            <w:pPr>
              <w:rPr>
                <w:color w:val="000000"/>
                <w:sz w:val="14"/>
                <w:szCs w:val="14"/>
                <w:lang w:eastAsia="tr-TR"/>
              </w:rPr>
            </w:pPr>
            <w:r w:rsidRPr="00CB56EC">
              <w:rPr>
                <w:color w:val="000000"/>
                <w:sz w:val="14"/>
                <w:szCs w:val="14"/>
                <w:lang w:eastAsia="tr-TR"/>
              </w:rPr>
              <w:t>2.6</w:t>
            </w:r>
          </w:p>
        </w:tc>
        <w:tc>
          <w:tcPr>
            <w:tcW w:w="5398" w:type="dxa"/>
            <w:shd w:val="clear" w:color="auto" w:fill="auto"/>
            <w:noWrap/>
            <w:vAlign w:val="bottom"/>
            <w:hideMark/>
          </w:tcPr>
          <w:p w14:paraId="18B8693E" w14:textId="77777777" w:rsidR="008903C2" w:rsidRPr="00CB56EC" w:rsidRDefault="008903C2" w:rsidP="008903C2">
            <w:pPr>
              <w:rPr>
                <w:color w:val="000000"/>
                <w:sz w:val="13"/>
                <w:szCs w:val="13"/>
                <w:lang w:eastAsia="tr-TR"/>
              </w:rPr>
            </w:pPr>
            <w:r w:rsidRPr="00CB56EC">
              <w:rPr>
                <w:color w:val="000000"/>
                <w:sz w:val="13"/>
                <w:szCs w:val="13"/>
                <w:lang w:eastAsia="tr-TR"/>
              </w:rPr>
              <w:t>Elden Çıkarılan Gerçeğe Uygun Değer Farkı Diğer Kapsamlı Gelire Yansıtılan Finansal Varlıklar</w:t>
            </w:r>
          </w:p>
        </w:tc>
        <w:tc>
          <w:tcPr>
            <w:tcW w:w="695" w:type="dxa"/>
            <w:shd w:val="clear" w:color="auto" w:fill="auto"/>
            <w:noWrap/>
            <w:vAlign w:val="bottom"/>
            <w:hideMark/>
          </w:tcPr>
          <w:p w14:paraId="75AA3B20" w14:textId="77777777" w:rsidR="008903C2" w:rsidRPr="00CB56EC" w:rsidRDefault="008903C2" w:rsidP="008903C2">
            <w:pPr>
              <w:jc w:val="center"/>
              <w:rPr>
                <w:color w:val="000000"/>
                <w:sz w:val="14"/>
                <w:szCs w:val="14"/>
                <w:highlight w:val="yellow"/>
                <w:lang w:eastAsia="tr-TR"/>
              </w:rPr>
            </w:pPr>
          </w:p>
        </w:tc>
        <w:tc>
          <w:tcPr>
            <w:tcW w:w="1371" w:type="dxa"/>
            <w:shd w:val="clear" w:color="auto" w:fill="auto"/>
            <w:vAlign w:val="bottom"/>
            <w:hideMark/>
          </w:tcPr>
          <w:p w14:paraId="1EAB1F08" w14:textId="6CDF5EBA" w:rsidR="008903C2" w:rsidRPr="00CB56EC" w:rsidRDefault="00CC19B5" w:rsidP="008903C2">
            <w:pPr>
              <w:jc w:val="right"/>
            </w:pPr>
            <w:r>
              <w:rPr>
                <w:bCs/>
                <w:color w:val="000000"/>
                <w:sz w:val="14"/>
                <w:szCs w:val="14"/>
              </w:rPr>
              <w:t>180,000</w:t>
            </w:r>
          </w:p>
        </w:tc>
        <w:tc>
          <w:tcPr>
            <w:tcW w:w="1371" w:type="dxa"/>
            <w:shd w:val="clear" w:color="auto" w:fill="auto"/>
            <w:noWrap/>
            <w:vAlign w:val="bottom"/>
            <w:hideMark/>
          </w:tcPr>
          <w:p w14:paraId="25D238AB" w14:textId="6A5AB8F5" w:rsidR="008903C2" w:rsidRPr="00CB56EC" w:rsidRDefault="008903C2" w:rsidP="008903C2">
            <w:pPr>
              <w:jc w:val="right"/>
            </w:pPr>
            <w:r>
              <w:rPr>
                <w:bCs/>
                <w:color w:val="000000"/>
                <w:sz w:val="14"/>
                <w:szCs w:val="14"/>
              </w:rPr>
              <w:t>35,050</w:t>
            </w:r>
          </w:p>
        </w:tc>
      </w:tr>
      <w:tr w:rsidR="008903C2" w:rsidRPr="00CB56EC" w14:paraId="02709CD6" w14:textId="77777777" w:rsidTr="00CC19B5">
        <w:trPr>
          <w:trHeight w:val="112"/>
        </w:trPr>
        <w:tc>
          <w:tcPr>
            <w:tcW w:w="548" w:type="dxa"/>
            <w:shd w:val="clear" w:color="auto" w:fill="auto"/>
            <w:noWrap/>
            <w:vAlign w:val="bottom"/>
            <w:hideMark/>
          </w:tcPr>
          <w:p w14:paraId="5A9EC683" w14:textId="77777777" w:rsidR="008903C2" w:rsidRPr="00CB56EC" w:rsidRDefault="008903C2" w:rsidP="008903C2">
            <w:pPr>
              <w:rPr>
                <w:color w:val="000000"/>
                <w:sz w:val="14"/>
                <w:szCs w:val="14"/>
                <w:lang w:eastAsia="tr-TR"/>
              </w:rPr>
            </w:pPr>
            <w:r w:rsidRPr="00CB56EC">
              <w:rPr>
                <w:color w:val="000000"/>
                <w:sz w:val="14"/>
                <w:szCs w:val="14"/>
                <w:lang w:eastAsia="tr-TR"/>
              </w:rPr>
              <w:t>2.7</w:t>
            </w:r>
          </w:p>
        </w:tc>
        <w:tc>
          <w:tcPr>
            <w:tcW w:w="5398" w:type="dxa"/>
            <w:shd w:val="clear" w:color="auto" w:fill="auto"/>
            <w:noWrap/>
            <w:vAlign w:val="bottom"/>
            <w:hideMark/>
          </w:tcPr>
          <w:p w14:paraId="183283E2" w14:textId="77777777" w:rsidR="008903C2" w:rsidRPr="00CB56EC" w:rsidRDefault="008903C2" w:rsidP="008903C2">
            <w:pPr>
              <w:rPr>
                <w:color w:val="000000"/>
                <w:sz w:val="13"/>
                <w:szCs w:val="13"/>
                <w:lang w:eastAsia="tr-TR"/>
              </w:rPr>
            </w:pPr>
            <w:r w:rsidRPr="00CB56EC">
              <w:rPr>
                <w:color w:val="000000"/>
                <w:sz w:val="13"/>
                <w:szCs w:val="13"/>
                <w:lang w:eastAsia="tr-TR"/>
              </w:rPr>
              <w:t>Satın Alınan İtfa Edilmiş Maliyeti ile Ölçülen Finansal Varlıklar</w:t>
            </w:r>
          </w:p>
        </w:tc>
        <w:tc>
          <w:tcPr>
            <w:tcW w:w="695" w:type="dxa"/>
            <w:shd w:val="clear" w:color="auto" w:fill="auto"/>
            <w:noWrap/>
            <w:vAlign w:val="bottom"/>
            <w:hideMark/>
          </w:tcPr>
          <w:p w14:paraId="64FA24FB" w14:textId="77777777" w:rsidR="008903C2" w:rsidRPr="00CB56EC" w:rsidRDefault="008903C2" w:rsidP="008903C2">
            <w:pPr>
              <w:jc w:val="center"/>
              <w:rPr>
                <w:color w:val="000000"/>
                <w:sz w:val="14"/>
                <w:szCs w:val="14"/>
                <w:highlight w:val="yellow"/>
                <w:lang w:eastAsia="tr-TR"/>
              </w:rPr>
            </w:pPr>
          </w:p>
        </w:tc>
        <w:tc>
          <w:tcPr>
            <w:tcW w:w="1371" w:type="dxa"/>
            <w:shd w:val="clear" w:color="auto" w:fill="auto"/>
            <w:vAlign w:val="bottom"/>
            <w:hideMark/>
          </w:tcPr>
          <w:p w14:paraId="6B698DA5" w14:textId="5FB55D31" w:rsidR="008903C2" w:rsidRPr="00CB56EC" w:rsidRDefault="008903C2" w:rsidP="008903C2">
            <w:pPr>
              <w:jc w:val="right"/>
            </w:pPr>
            <w:r w:rsidRPr="00CB56EC">
              <w:rPr>
                <w:bCs/>
                <w:color w:val="000000"/>
                <w:sz w:val="14"/>
                <w:szCs w:val="14"/>
              </w:rPr>
              <w:t>(</w:t>
            </w:r>
            <w:r w:rsidR="00CC19B5">
              <w:rPr>
                <w:bCs/>
                <w:color w:val="000000"/>
                <w:sz w:val="14"/>
                <w:szCs w:val="14"/>
              </w:rPr>
              <w:t>70,000</w:t>
            </w:r>
            <w:r w:rsidRPr="00CB56EC">
              <w:rPr>
                <w:bCs/>
                <w:color w:val="000000"/>
                <w:sz w:val="14"/>
                <w:szCs w:val="14"/>
              </w:rPr>
              <w:t>)</w:t>
            </w:r>
          </w:p>
        </w:tc>
        <w:tc>
          <w:tcPr>
            <w:tcW w:w="1371" w:type="dxa"/>
            <w:shd w:val="clear" w:color="auto" w:fill="auto"/>
            <w:noWrap/>
            <w:vAlign w:val="bottom"/>
            <w:hideMark/>
          </w:tcPr>
          <w:p w14:paraId="4B6BD253" w14:textId="1FA01E98" w:rsidR="008903C2" w:rsidRPr="00CB56EC" w:rsidRDefault="008903C2" w:rsidP="008903C2">
            <w:pPr>
              <w:jc w:val="right"/>
            </w:pPr>
            <w:r w:rsidRPr="00D5711A">
              <w:rPr>
                <w:bCs/>
                <w:color w:val="000000"/>
                <w:sz w:val="14"/>
                <w:szCs w:val="14"/>
              </w:rPr>
              <w:t>(</w:t>
            </w:r>
            <w:r>
              <w:rPr>
                <w:bCs/>
                <w:color w:val="000000"/>
                <w:sz w:val="14"/>
                <w:szCs w:val="14"/>
              </w:rPr>
              <w:t>20,349</w:t>
            </w:r>
            <w:r w:rsidRPr="00D5711A">
              <w:rPr>
                <w:bCs/>
                <w:color w:val="000000"/>
                <w:sz w:val="14"/>
                <w:szCs w:val="14"/>
              </w:rPr>
              <w:t>)</w:t>
            </w:r>
          </w:p>
        </w:tc>
      </w:tr>
      <w:tr w:rsidR="008903C2" w:rsidRPr="00CB56EC" w14:paraId="5C1A9C86" w14:textId="77777777" w:rsidTr="00CC19B5">
        <w:trPr>
          <w:trHeight w:val="112"/>
        </w:trPr>
        <w:tc>
          <w:tcPr>
            <w:tcW w:w="548" w:type="dxa"/>
            <w:shd w:val="clear" w:color="auto" w:fill="auto"/>
            <w:noWrap/>
            <w:vAlign w:val="bottom"/>
            <w:hideMark/>
          </w:tcPr>
          <w:p w14:paraId="353D79B0" w14:textId="77777777" w:rsidR="008903C2" w:rsidRPr="00CB56EC" w:rsidRDefault="008903C2" w:rsidP="008903C2">
            <w:pPr>
              <w:rPr>
                <w:color w:val="000000"/>
                <w:sz w:val="14"/>
                <w:szCs w:val="14"/>
                <w:lang w:eastAsia="tr-TR"/>
              </w:rPr>
            </w:pPr>
            <w:r w:rsidRPr="00CB56EC">
              <w:rPr>
                <w:color w:val="000000"/>
                <w:sz w:val="14"/>
                <w:szCs w:val="14"/>
                <w:lang w:eastAsia="tr-TR"/>
              </w:rPr>
              <w:t>2.8</w:t>
            </w:r>
          </w:p>
        </w:tc>
        <w:tc>
          <w:tcPr>
            <w:tcW w:w="5398" w:type="dxa"/>
            <w:shd w:val="clear" w:color="auto" w:fill="auto"/>
            <w:noWrap/>
            <w:vAlign w:val="bottom"/>
            <w:hideMark/>
          </w:tcPr>
          <w:p w14:paraId="12721468" w14:textId="77777777" w:rsidR="008903C2" w:rsidRPr="00CB56EC" w:rsidRDefault="008903C2" w:rsidP="008903C2">
            <w:pPr>
              <w:rPr>
                <w:color w:val="000000"/>
                <w:sz w:val="13"/>
                <w:szCs w:val="13"/>
                <w:lang w:eastAsia="tr-TR"/>
              </w:rPr>
            </w:pPr>
            <w:r w:rsidRPr="00CB56EC">
              <w:rPr>
                <w:color w:val="000000"/>
                <w:sz w:val="13"/>
                <w:szCs w:val="13"/>
                <w:lang w:eastAsia="tr-TR"/>
              </w:rPr>
              <w:t>Satılan İtfa Edilmiş Maliyeti ile Ölçülen Finansal Varlıklar</w:t>
            </w:r>
          </w:p>
        </w:tc>
        <w:tc>
          <w:tcPr>
            <w:tcW w:w="695" w:type="dxa"/>
            <w:shd w:val="clear" w:color="auto" w:fill="auto"/>
            <w:noWrap/>
            <w:vAlign w:val="bottom"/>
            <w:hideMark/>
          </w:tcPr>
          <w:p w14:paraId="3D859E7E" w14:textId="77777777" w:rsidR="008903C2" w:rsidRPr="00CB56EC" w:rsidRDefault="008903C2" w:rsidP="008903C2">
            <w:pPr>
              <w:jc w:val="center"/>
              <w:rPr>
                <w:color w:val="000000"/>
                <w:sz w:val="14"/>
                <w:szCs w:val="14"/>
                <w:highlight w:val="yellow"/>
                <w:lang w:eastAsia="tr-TR"/>
              </w:rPr>
            </w:pPr>
          </w:p>
        </w:tc>
        <w:tc>
          <w:tcPr>
            <w:tcW w:w="1371" w:type="dxa"/>
            <w:shd w:val="clear" w:color="auto" w:fill="auto"/>
            <w:vAlign w:val="bottom"/>
            <w:hideMark/>
          </w:tcPr>
          <w:p w14:paraId="4A1E10E7" w14:textId="6390208B" w:rsidR="008903C2" w:rsidRPr="00CB56EC" w:rsidRDefault="00CC19B5" w:rsidP="008903C2">
            <w:pPr>
              <w:jc w:val="right"/>
            </w:pPr>
            <w:r>
              <w:rPr>
                <w:bCs/>
                <w:color w:val="000000"/>
                <w:sz w:val="14"/>
                <w:szCs w:val="14"/>
              </w:rPr>
              <w:t>-</w:t>
            </w:r>
          </w:p>
        </w:tc>
        <w:tc>
          <w:tcPr>
            <w:tcW w:w="1371" w:type="dxa"/>
            <w:shd w:val="clear" w:color="auto" w:fill="auto"/>
            <w:noWrap/>
            <w:vAlign w:val="bottom"/>
            <w:hideMark/>
          </w:tcPr>
          <w:p w14:paraId="7E7B528B" w14:textId="2915720D" w:rsidR="008903C2" w:rsidRPr="00CB56EC" w:rsidRDefault="008903C2" w:rsidP="008903C2">
            <w:pPr>
              <w:jc w:val="right"/>
            </w:pPr>
            <w:r>
              <w:rPr>
                <w:bCs/>
                <w:color w:val="000000"/>
                <w:sz w:val="14"/>
                <w:szCs w:val="14"/>
              </w:rPr>
              <w:t>1,140</w:t>
            </w:r>
          </w:p>
        </w:tc>
      </w:tr>
      <w:tr w:rsidR="008903C2" w:rsidRPr="00CB56EC" w14:paraId="01CFB910" w14:textId="77777777" w:rsidTr="00CC19B5">
        <w:trPr>
          <w:trHeight w:val="112"/>
        </w:trPr>
        <w:tc>
          <w:tcPr>
            <w:tcW w:w="548" w:type="dxa"/>
            <w:shd w:val="clear" w:color="auto" w:fill="auto"/>
            <w:noWrap/>
            <w:vAlign w:val="bottom"/>
            <w:hideMark/>
          </w:tcPr>
          <w:p w14:paraId="03F3AE9A" w14:textId="77777777" w:rsidR="008903C2" w:rsidRPr="00CB56EC" w:rsidRDefault="008903C2" w:rsidP="008903C2">
            <w:pPr>
              <w:rPr>
                <w:color w:val="000000"/>
                <w:sz w:val="14"/>
                <w:szCs w:val="14"/>
                <w:lang w:eastAsia="tr-TR"/>
              </w:rPr>
            </w:pPr>
            <w:r w:rsidRPr="00CB56EC">
              <w:rPr>
                <w:color w:val="000000"/>
                <w:sz w:val="14"/>
                <w:szCs w:val="14"/>
                <w:lang w:eastAsia="tr-TR"/>
              </w:rPr>
              <w:t>2.9</w:t>
            </w:r>
          </w:p>
        </w:tc>
        <w:tc>
          <w:tcPr>
            <w:tcW w:w="5398" w:type="dxa"/>
            <w:shd w:val="clear" w:color="auto" w:fill="auto"/>
            <w:noWrap/>
            <w:vAlign w:val="bottom"/>
            <w:hideMark/>
          </w:tcPr>
          <w:p w14:paraId="367E0F54" w14:textId="77777777" w:rsidR="008903C2" w:rsidRPr="00CB56EC" w:rsidRDefault="008903C2" w:rsidP="008903C2">
            <w:pPr>
              <w:rPr>
                <w:color w:val="000000"/>
                <w:sz w:val="13"/>
                <w:szCs w:val="13"/>
                <w:lang w:eastAsia="tr-TR"/>
              </w:rPr>
            </w:pPr>
            <w:r w:rsidRPr="00CB56EC">
              <w:rPr>
                <w:color w:val="000000"/>
                <w:sz w:val="13"/>
                <w:szCs w:val="13"/>
                <w:lang w:eastAsia="tr-TR"/>
              </w:rPr>
              <w:t>Diğer</w:t>
            </w:r>
          </w:p>
        </w:tc>
        <w:tc>
          <w:tcPr>
            <w:tcW w:w="695" w:type="dxa"/>
            <w:shd w:val="clear" w:color="auto" w:fill="auto"/>
            <w:noWrap/>
            <w:vAlign w:val="bottom"/>
            <w:hideMark/>
          </w:tcPr>
          <w:p w14:paraId="1D1EEB00" w14:textId="77777777" w:rsidR="008903C2" w:rsidRPr="00CB56EC" w:rsidRDefault="008903C2" w:rsidP="008903C2">
            <w:pPr>
              <w:jc w:val="center"/>
              <w:rPr>
                <w:color w:val="000000"/>
                <w:sz w:val="14"/>
                <w:szCs w:val="14"/>
                <w:highlight w:val="yellow"/>
                <w:lang w:eastAsia="tr-TR"/>
              </w:rPr>
            </w:pPr>
          </w:p>
        </w:tc>
        <w:tc>
          <w:tcPr>
            <w:tcW w:w="1371" w:type="dxa"/>
            <w:shd w:val="clear" w:color="auto" w:fill="auto"/>
            <w:vAlign w:val="bottom"/>
            <w:hideMark/>
          </w:tcPr>
          <w:p w14:paraId="462A1E8A" w14:textId="77777777" w:rsidR="008903C2" w:rsidRPr="00CB56EC" w:rsidRDefault="008903C2" w:rsidP="008903C2">
            <w:pPr>
              <w:jc w:val="right"/>
            </w:pPr>
            <w:r w:rsidRPr="00CB56EC">
              <w:rPr>
                <w:bCs/>
                <w:color w:val="000000"/>
                <w:sz w:val="14"/>
                <w:szCs w:val="14"/>
              </w:rPr>
              <w:t>-</w:t>
            </w:r>
          </w:p>
        </w:tc>
        <w:tc>
          <w:tcPr>
            <w:tcW w:w="1371" w:type="dxa"/>
            <w:shd w:val="clear" w:color="auto" w:fill="auto"/>
            <w:noWrap/>
            <w:vAlign w:val="bottom"/>
            <w:hideMark/>
          </w:tcPr>
          <w:p w14:paraId="58E26F2B" w14:textId="458BF257" w:rsidR="008903C2" w:rsidRPr="00CB56EC" w:rsidRDefault="008903C2" w:rsidP="008903C2">
            <w:pPr>
              <w:jc w:val="right"/>
            </w:pPr>
            <w:r w:rsidRPr="00D5711A">
              <w:rPr>
                <w:bCs/>
                <w:color w:val="000000"/>
                <w:sz w:val="14"/>
                <w:szCs w:val="14"/>
              </w:rPr>
              <w:t>-</w:t>
            </w:r>
          </w:p>
        </w:tc>
      </w:tr>
      <w:tr w:rsidR="008903C2" w:rsidRPr="00CB56EC" w14:paraId="63FEDAC8" w14:textId="77777777" w:rsidTr="00CC19B5">
        <w:trPr>
          <w:trHeight w:val="112"/>
        </w:trPr>
        <w:tc>
          <w:tcPr>
            <w:tcW w:w="548" w:type="dxa"/>
            <w:shd w:val="clear" w:color="auto" w:fill="auto"/>
            <w:noWrap/>
            <w:vAlign w:val="bottom"/>
            <w:hideMark/>
          </w:tcPr>
          <w:p w14:paraId="18FB58A2" w14:textId="77777777" w:rsidR="008903C2" w:rsidRPr="00CB56EC" w:rsidRDefault="008903C2" w:rsidP="008903C2">
            <w:pPr>
              <w:rPr>
                <w:color w:val="000000"/>
                <w:sz w:val="14"/>
                <w:szCs w:val="14"/>
                <w:lang w:eastAsia="tr-TR"/>
              </w:rPr>
            </w:pPr>
          </w:p>
        </w:tc>
        <w:tc>
          <w:tcPr>
            <w:tcW w:w="5398" w:type="dxa"/>
            <w:shd w:val="clear" w:color="auto" w:fill="auto"/>
            <w:noWrap/>
            <w:vAlign w:val="bottom"/>
            <w:hideMark/>
          </w:tcPr>
          <w:p w14:paraId="7D83ECB5" w14:textId="77777777" w:rsidR="008903C2" w:rsidRPr="00CB56EC" w:rsidRDefault="008903C2" w:rsidP="008903C2">
            <w:pPr>
              <w:rPr>
                <w:color w:val="000000"/>
                <w:sz w:val="13"/>
                <w:szCs w:val="13"/>
                <w:lang w:eastAsia="tr-TR"/>
              </w:rPr>
            </w:pPr>
          </w:p>
        </w:tc>
        <w:tc>
          <w:tcPr>
            <w:tcW w:w="695" w:type="dxa"/>
            <w:shd w:val="clear" w:color="auto" w:fill="auto"/>
            <w:noWrap/>
            <w:vAlign w:val="bottom"/>
            <w:hideMark/>
          </w:tcPr>
          <w:p w14:paraId="491CD2E4" w14:textId="77777777" w:rsidR="008903C2" w:rsidRPr="00CB56EC" w:rsidRDefault="008903C2" w:rsidP="008903C2">
            <w:pPr>
              <w:jc w:val="center"/>
              <w:rPr>
                <w:color w:val="000000"/>
                <w:sz w:val="14"/>
                <w:szCs w:val="14"/>
                <w:highlight w:val="yellow"/>
                <w:lang w:eastAsia="tr-TR"/>
              </w:rPr>
            </w:pPr>
          </w:p>
        </w:tc>
        <w:tc>
          <w:tcPr>
            <w:tcW w:w="1371" w:type="dxa"/>
            <w:shd w:val="clear" w:color="auto" w:fill="auto"/>
            <w:vAlign w:val="bottom"/>
            <w:hideMark/>
          </w:tcPr>
          <w:p w14:paraId="71D34779" w14:textId="77777777" w:rsidR="008903C2" w:rsidRPr="00CB56EC" w:rsidRDefault="008903C2" w:rsidP="008903C2">
            <w:pPr>
              <w:jc w:val="right"/>
              <w:rPr>
                <w:bCs/>
                <w:color w:val="000000"/>
                <w:sz w:val="14"/>
                <w:szCs w:val="14"/>
                <w:lang w:eastAsia="tr-TR"/>
              </w:rPr>
            </w:pPr>
            <w:r w:rsidRPr="00CB56EC">
              <w:rPr>
                <w:color w:val="000000"/>
                <w:sz w:val="14"/>
                <w:szCs w:val="14"/>
              </w:rPr>
              <w:t> </w:t>
            </w:r>
          </w:p>
        </w:tc>
        <w:tc>
          <w:tcPr>
            <w:tcW w:w="1371" w:type="dxa"/>
            <w:shd w:val="clear" w:color="auto" w:fill="auto"/>
            <w:noWrap/>
            <w:vAlign w:val="bottom"/>
            <w:hideMark/>
          </w:tcPr>
          <w:p w14:paraId="5169D435" w14:textId="454105E8" w:rsidR="008903C2" w:rsidRPr="00CB56EC" w:rsidRDefault="008903C2" w:rsidP="008903C2">
            <w:pPr>
              <w:jc w:val="right"/>
              <w:rPr>
                <w:bCs/>
                <w:color w:val="000000"/>
                <w:sz w:val="14"/>
                <w:szCs w:val="14"/>
                <w:lang w:eastAsia="tr-TR"/>
              </w:rPr>
            </w:pPr>
            <w:r w:rsidRPr="00D5711A">
              <w:rPr>
                <w:color w:val="000000"/>
                <w:sz w:val="14"/>
                <w:szCs w:val="14"/>
              </w:rPr>
              <w:t> </w:t>
            </w:r>
          </w:p>
        </w:tc>
      </w:tr>
      <w:tr w:rsidR="008903C2" w:rsidRPr="00CB56EC" w14:paraId="3015D9B0" w14:textId="77777777" w:rsidTr="00CC19B5">
        <w:trPr>
          <w:trHeight w:val="112"/>
        </w:trPr>
        <w:tc>
          <w:tcPr>
            <w:tcW w:w="548" w:type="dxa"/>
            <w:shd w:val="clear" w:color="auto" w:fill="auto"/>
            <w:noWrap/>
            <w:vAlign w:val="bottom"/>
            <w:hideMark/>
          </w:tcPr>
          <w:p w14:paraId="431C0937" w14:textId="77777777" w:rsidR="008903C2" w:rsidRPr="00CB56EC" w:rsidRDefault="008903C2" w:rsidP="008903C2">
            <w:pPr>
              <w:rPr>
                <w:b/>
                <w:bCs/>
                <w:color w:val="000000"/>
                <w:sz w:val="14"/>
                <w:szCs w:val="14"/>
                <w:lang w:eastAsia="tr-TR"/>
              </w:rPr>
            </w:pPr>
            <w:r w:rsidRPr="00CB56EC">
              <w:rPr>
                <w:b/>
                <w:bCs/>
                <w:color w:val="000000"/>
                <w:sz w:val="14"/>
                <w:szCs w:val="14"/>
                <w:lang w:eastAsia="tr-TR"/>
              </w:rPr>
              <w:t>C.</w:t>
            </w:r>
          </w:p>
        </w:tc>
        <w:tc>
          <w:tcPr>
            <w:tcW w:w="5398" w:type="dxa"/>
            <w:shd w:val="clear" w:color="auto" w:fill="auto"/>
            <w:noWrap/>
            <w:vAlign w:val="bottom"/>
            <w:hideMark/>
          </w:tcPr>
          <w:p w14:paraId="259A65AA" w14:textId="77777777" w:rsidR="008903C2" w:rsidRPr="00CB56EC" w:rsidRDefault="008903C2" w:rsidP="008903C2">
            <w:pPr>
              <w:rPr>
                <w:b/>
                <w:bCs/>
                <w:color w:val="000000"/>
                <w:sz w:val="13"/>
                <w:szCs w:val="13"/>
                <w:lang w:eastAsia="tr-TR"/>
              </w:rPr>
            </w:pPr>
            <w:r w:rsidRPr="00CB56EC">
              <w:rPr>
                <w:b/>
                <w:bCs/>
                <w:color w:val="000000"/>
                <w:sz w:val="13"/>
                <w:szCs w:val="13"/>
                <w:lang w:eastAsia="tr-TR"/>
              </w:rPr>
              <w:t>FİNANSMAN FAALİYETLERİNE İLİŞKİN NAKİT AKIŞLARI</w:t>
            </w:r>
          </w:p>
        </w:tc>
        <w:tc>
          <w:tcPr>
            <w:tcW w:w="695" w:type="dxa"/>
            <w:shd w:val="clear" w:color="auto" w:fill="auto"/>
            <w:noWrap/>
            <w:vAlign w:val="bottom"/>
            <w:hideMark/>
          </w:tcPr>
          <w:p w14:paraId="2F3AE6B4" w14:textId="77777777" w:rsidR="008903C2" w:rsidRPr="00CB56EC" w:rsidRDefault="008903C2" w:rsidP="008903C2">
            <w:pPr>
              <w:jc w:val="center"/>
              <w:rPr>
                <w:b/>
                <w:color w:val="000000"/>
                <w:sz w:val="14"/>
                <w:szCs w:val="14"/>
                <w:highlight w:val="yellow"/>
                <w:lang w:eastAsia="tr-TR"/>
              </w:rPr>
            </w:pPr>
          </w:p>
        </w:tc>
        <w:tc>
          <w:tcPr>
            <w:tcW w:w="1371" w:type="dxa"/>
            <w:shd w:val="clear" w:color="auto" w:fill="auto"/>
            <w:vAlign w:val="bottom"/>
          </w:tcPr>
          <w:p w14:paraId="01B146DC" w14:textId="77777777" w:rsidR="008903C2" w:rsidRPr="00CB56EC" w:rsidRDefault="008903C2" w:rsidP="008903C2">
            <w:pPr>
              <w:jc w:val="right"/>
              <w:rPr>
                <w:b/>
                <w:bCs/>
                <w:color w:val="000000"/>
                <w:sz w:val="14"/>
                <w:szCs w:val="14"/>
                <w:lang w:eastAsia="tr-TR"/>
              </w:rPr>
            </w:pPr>
          </w:p>
        </w:tc>
        <w:tc>
          <w:tcPr>
            <w:tcW w:w="1371" w:type="dxa"/>
            <w:shd w:val="clear" w:color="auto" w:fill="auto"/>
            <w:noWrap/>
            <w:vAlign w:val="bottom"/>
          </w:tcPr>
          <w:p w14:paraId="08F813A2" w14:textId="77777777" w:rsidR="008903C2" w:rsidRPr="00CB56EC" w:rsidRDefault="008903C2" w:rsidP="008903C2">
            <w:pPr>
              <w:jc w:val="right"/>
              <w:rPr>
                <w:b/>
                <w:bCs/>
                <w:color w:val="000000"/>
                <w:sz w:val="14"/>
                <w:szCs w:val="14"/>
                <w:lang w:eastAsia="tr-TR"/>
              </w:rPr>
            </w:pPr>
          </w:p>
        </w:tc>
      </w:tr>
      <w:tr w:rsidR="008903C2" w:rsidRPr="00CB56EC" w14:paraId="677970C7" w14:textId="77777777" w:rsidTr="00CC19B5">
        <w:trPr>
          <w:trHeight w:val="112"/>
        </w:trPr>
        <w:tc>
          <w:tcPr>
            <w:tcW w:w="548" w:type="dxa"/>
            <w:shd w:val="clear" w:color="auto" w:fill="auto"/>
            <w:noWrap/>
            <w:vAlign w:val="bottom"/>
            <w:hideMark/>
          </w:tcPr>
          <w:p w14:paraId="514D095F" w14:textId="77777777" w:rsidR="008903C2" w:rsidRPr="00CB56EC" w:rsidRDefault="008903C2" w:rsidP="008903C2">
            <w:pPr>
              <w:rPr>
                <w:b/>
                <w:color w:val="000000"/>
                <w:sz w:val="14"/>
                <w:szCs w:val="14"/>
                <w:lang w:eastAsia="tr-TR"/>
              </w:rPr>
            </w:pPr>
          </w:p>
        </w:tc>
        <w:tc>
          <w:tcPr>
            <w:tcW w:w="5398" w:type="dxa"/>
            <w:shd w:val="clear" w:color="auto" w:fill="auto"/>
            <w:noWrap/>
            <w:vAlign w:val="bottom"/>
            <w:hideMark/>
          </w:tcPr>
          <w:p w14:paraId="136D674E" w14:textId="77777777" w:rsidR="008903C2" w:rsidRPr="00CB56EC" w:rsidRDefault="008903C2" w:rsidP="008903C2">
            <w:pPr>
              <w:rPr>
                <w:b/>
                <w:color w:val="000000"/>
                <w:sz w:val="13"/>
                <w:szCs w:val="13"/>
                <w:lang w:eastAsia="tr-TR"/>
              </w:rPr>
            </w:pPr>
          </w:p>
        </w:tc>
        <w:tc>
          <w:tcPr>
            <w:tcW w:w="695" w:type="dxa"/>
            <w:shd w:val="clear" w:color="auto" w:fill="auto"/>
            <w:noWrap/>
            <w:vAlign w:val="bottom"/>
            <w:hideMark/>
          </w:tcPr>
          <w:p w14:paraId="6720D8C6" w14:textId="77777777" w:rsidR="008903C2" w:rsidRPr="00CB56EC" w:rsidRDefault="008903C2" w:rsidP="008903C2">
            <w:pPr>
              <w:jc w:val="center"/>
              <w:rPr>
                <w:b/>
                <w:color w:val="000000"/>
                <w:sz w:val="14"/>
                <w:szCs w:val="14"/>
                <w:highlight w:val="yellow"/>
                <w:lang w:eastAsia="tr-TR"/>
              </w:rPr>
            </w:pPr>
          </w:p>
        </w:tc>
        <w:tc>
          <w:tcPr>
            <w:tcW w:w="1371" w:type="dxa"/>
            <w:shd w:val="clear" w:color="auto" w:fill="auto"/>
            <w:vAlign w:val="bottom"/>
            <w:hideMark/>
          </w:tcPr>
          <w:p w14:paraId="72292208" w14:textId="77777777" w:rsidR="008903C2" w:rsidRPr="00CB56EC" w:rsidRDefault="008903C2" w:rsidP="008903C2">
            <w:pPr>
              <w:jc w:val="right"/>
              <w:rPr>
                <w:b/>
                <w:bCs/>
                <w:color w:val="000000"/>
                <w:sz w:val="14"/>
                <w:szCs w:val="14"/>
                <w:lang w:eastAsia="tr-TR"/>
              </w:rPr>
            </w:pPr>
            <w:r w:rsidRPr="00CB56EC">
              <w:rPr>
                <w:b/>
                <w:color w:val="000000"/>
                <w:sz w:val="14"/>
                <w:szCs w:val="14"/>
              </w:rPr>
              <w:t> </w:t>
            </w:r>
          </w:p>
        </w:tc>
        <w:tc>
          <w:tcPr>
            <w:tcW w:w="1371" w:type="dxa"/>
            <w:shd w:val="clear" w:color="auto" w:fill="auto"/>
            <w:noWrap/>
            <w:vAlign w:val="bottom"/>
            <w:hideMark/>
          </w:tcPr>
          <w:p w14:paraId="2F0B81A5" w14:textId="278A35B4" w:rsidR="008903C2" w:rsidRPr="00CB56EC" w:rsidRDefault="008903C2" w:rsidP="008903C2">
            <w:pPr>
              <w:jc w:val="right"/>
              <w:rPr>
                <w:b/>
                <w:bCs/>
                <w:color w:val="000000"/>
                <w:sz w:val="14"/>
                <w:szCs w:val="14"/>
                <w:lang w:eastAsia="tr-TR"/>
              </w:rPr>
            </w:pPr>
            <w:r w:rsidRPr="00D5711A">
              <w:rPr>
                <w:b/>
                <w:color w:val="000000"/>
                <w:sz w:val="14"/>
                <w:szCs w:val="14"/>
              </w:rPr>
              <w:t> </w:t>
            </w:r>
          </w:p>
        </w:tc>
      </w:tr>
      <w:tr w:rsidR="008903C2" w:rsidRPr="00CB56EC" w14:paraId="6A398BC6" w14:textId="77777777" w:rsidTr="00CC19B5">
        <w:trPr>
          <w:trHeight w:val="112"/>
        </w:trPr>
        <w:tc>
          <w:tcPr>
            <w:tcW w:w="548" w:type="dxa"/>
            <w:shd w:val="clear" w:color="auto" w:fill="auto"/>
            <w:noWrap/>
            <w:vAlign w:val="bottom"/>
            <w:hideMark/>
          </w:tcPr>
          <w:p w14:paraId="38E87A54" w14:textId="77777777" w:rsidR="008903C2" w:rsidRPr="00CB56EC" w:rsidRDefault="008903C2" w:rsidP="008903C2">
            <w:pPr>
              <w:rPr>
                <w:b/>
                <w:bCs/>
                <w:color w:val="000000"/>
                <w:sz w:val="14"/>
                <w:szCs w:val="14"/>
                <w:lang w:eastAsia="tr-TR"/>
              </w:rPr>
            </w:pPr>
            <w:r w:rsidRPr="00CB56EC">
              <w:rPr>
                <w:b/>
                <w:bCs/>
                <w:color w:val="000000"/>
                <w:sz w:val="14"/>
                <w:szCs w:val="14"/>
                <w:lang w:eastAsia="tr-TR"/>
              </w:rPr>
              <w:t>III.</w:t>
            </w:r>
          </w:p>
        </w:tc>
        <w:tc>
          <w:tcPr>
            <w:tcW w:w="5398" w:type="dxa"/>
            <w:shd w:val="clear" w:color="auto" w:fill="auto"/>
            <w:noWrap/>
            <w:vAlign w:val="bottom"/>
            <w:hideMark/>
          </w:tcPr>
          <w:p w14:paraId="49A9C1E8" w14:textId="77777777" w:rsidR="008903C2" w:rsidRPr="00CB56EC" w:rsidRDefault="008903C2" w:rsidP="008903C2">
            <w:pPr>
              <w:rPr>
                <w:b/>
                <w:bCs/>
                <w:color w:val="000000"/>
                <w:sz w:val="13"/>
                <w:szCs w:val="13"/>
                <w:lang w:eastAsia="tr-TR"/>
              </w:rPr>
            </w:pPr>
            <w:r w:rsidRPr="00CB56EC">
              <w:rPr>
                <w:b/>
                <w:bCs/>
                <w:color w:val="000000"/>
                <w:sz w:val="13"/>
                <w:szCs w:val="13"/>
                <w:lang w:eastAsia="tr-TR"/>
              </w:rPr>
              <w:t>Finansman Faaliyetlerinden Sağlanan Net Nakit</w:t>
            </w:r>
          </w:p>
        </w:tc>
        <w:tc>
          <w:tcPr>
            <w:tcW w:w="695" w:type="dxa"/>
            <w:shd w:val="clear" w:color="auto" w:fill="auto"/>
            <w:noWrap/>
            <w:vAlign w:val="bottom"/>
            <w:hideMark/>
          </w:tcPr>
          <w:p w14:paraId="1080AF82" w14:textId="77777777" w:rsidR="008903C2" w:rsidRPr="00CB56EC" w:rsidRDefault="008903C2" w:rsidP="008903C2">
            <w:pPr>
              <w:jc w:val="center"/>
              <w:rPr>
                <w:b/>
                <w:color w:val="000000"/>
                <w:sz w:val="14"/>
                <w:szCs w:val="14"/>
                <w:highlight w:val="yellow"/>
                <w:lang w:eastAsia="tr-TR"/>
              </w:rPr>
            </w:pPr>
          </w:p>
        </w:tc>
        <w:tc>
          <w:tcPr>
            <w:tcW w:w="1371" w:type="dxa"/>
            <w:shd w:val="clear" w:color="auto" w:fill="auto"/>
            <w:vAlign w:val="bottom"/>
            <w:hideMark/>
          </w:tcPr>
          <w:p w14:paraId="33D9D9FB" w14:textId="482F9691" w:rsidR="008903C2" w:rsidRPr="00CB56EC" w:rsidRDefault="00CC19B5" w:rsidP="008903C2">
            <w:pPr>
              <w:jc w:val="right"/>
              <w:rPr>
                <w:b/>
              </w:rPr>
            </w:pPr>
            <w:r>
              <w:rPr>
                <w:b/>
                <w:bCs/>
                <w:color w:val="000000"/>
                <w:sz w:val="14"/>
                <w:szCs w:val="14"/>
              </w:rPr>
              <w:t>(2,837)</w:t>
            </w:r>
          </w:p>
        </w:tc>
        <w:tc>
          <w:tcPr>
            <w:tcW w:w="1371" w:type="dxa"/>
            <w:shd w:val="clear" w:color="auto" w:fill="auto"/>
            <w:noWrap/>
            <w:vAlign w:val="bottom"/>
            <w:hideMark/>
          </w:tcPr>
          <w:p w14:paraId="478C3E29" w14:textId="00281CC2" w:rsidR="008903C2" w:rsidRPr="00CB56EC" w:rsidRDefault="008903C2" w:rsidP="008903C2">
            <w:pPr>
              <w:jc w:val="right"/>
              <w:rPr>
                <w:b/>
              </w:rPr>
            </w:pPr>
            <w:r w:rsidRPr="00D5711A">
              <w:rPr>
                <w:b/>
                <w:bCs/>
                <w:color w:val="000000"/>
                <w:sz w:val="14"/>
                <w:szCs w:val="14"/>
              </w:rPr>
              <w:t>(</w:t>
            </w:r>
            <w:r>
              <w:rPr>
                <w:b/>
                <w:bCs/>
                <w:color w:val="000000"/>
                <w:sz w:val="14"/>
                <w:szCs w:val="14"/>
              </w:rPr>
              <w:t>425</w:t>
            </w:r>
            <w:r w:rsidRPr="00D5711A">
              <w:rPr>
                <w:b/>
                <w:bCs/>
                <w:color w:val="000000"/>
                <w:sz w:val="14"/>
                <w:szCs w:val="14"/>
              </w:rPr>
              <w:t>)</w:t>
            </w:r>
          </w:p>
        </w:tc>
      </w:tr>
      <w:tr w:rsidR="008903C2" w:rsidRPr="00CB56EC" w14:paraId="3E944D20" w14:textId="77777777" w:rsidTr="00CC19B5">
        <w:trPr>
          <w:trHeight w:val="112"/>
        </w:trPr>
        <w:tc>
          <w:tcPr>
            <w:tcW w:w="548" w:type="dxa"/>
            <w:shd w:val="clear" w:color="auto" w:fill="auto"/>
            <w:noWrap/>
            <w:vAlign w:val="bottom"/>
            <w:hideMark/>
          </w:tcPr>
          <w:p w14:paraId="3CB425D0" w14:textId="77777777" w:rsidR="008903C2" w:rsidRPr="00CB56EC" w:rsidRDefault="008903C2" w:rsidP="008903C2">
            <w:pPr>
              <w:rPr>
                <w:color w:val="000000"/>
                <w:sz w:val="14"/>
                <w:szCs w:val="14"/>
                <w:lang w:eastAsia="tr-TR"/>
              </w:rPr>
            </w:pPr>
          </w:p>
        </w:tc>
        <w:tc>
          <w:tcPr>
            <w:tcW w:w="5398" w:type="dxa"/>
            <w:shd w:val="clear" w:color="auto" w:fill="auto"/>
            <w:noWrap/>
            <w:vAlign w:val="bottom"/>
            <w:hideMark/>
          </w:tcPr>
          <w:p w14:paraId="661B7234" w14:textId="77777777" w:rsidR="008903C2" w:rsidRPr="00CB56EC" w:rsidRDefault="008903C2" w:rsidP="008903C2">
            <w:pPr>
              <w:rPr>
                <w:color w:val="000000"/>
                <w:sz w:val="13"/>
                <w:szCs w:val="13"/>
                <w:lang w:eastAsia="tr-TR"/>
              </w:rPr>
            </w:pPr>
          </w:p>
        </w:tc>
        <w:tc>
          <w:tcPr>
            <w:tcW w:w="695" w:type="dxa"/>
            <w:shd w:val="clear" w:color="auto" w:fill="auto"/>
            <w:noWrap/>
            <w:vAlign w:val="bottom"/>
            <w:hideMark/>
          </w:tcPr>
          <w:p w14:paraId="45F92655" w14:textId="77777777" w:rsidR="008903C2" w:rsidRPr="00CB56EC" w:rsidRDefault="008903C2" w:rsidP="008903C2">
            <w:pPr>
              <w:jc w:val="center"/>
              <w:rPr>
                <w:color w:val="000000"/>
                <w:sz w:val="14"/>
                <w:szCs w:val="14"/>
                <w:highlight w:val="yellow"/>
                <w:lang w:eastAsia="tr-TR"/>
              </w:rPr>
            </w:pPr>
          </w:p>
        </w:tc>
        <w:tc>
          <w:tcPr>
            <w:tcW w:w="1371" w:type="dxa"/>
            <w:shd w:val="clear" w:color="auto" w:fill="auto"/>
            <w:vAlign w:val="bottom"/>
            <w:hideMark/>
          </w:tcPr>
          <w:p w14:paraId="024064DF" w14:textId="77777777" w:rsidR="008903C2" w:rsidRPr="00CB56EC" w:rsidRDefault="008903C2" w:rsidP="008903C2">
            <w:pPr>
              <w:jc w:val="right"/>
              <w:rPr>
                <w:b/>
                <w:bCs/>
                <w:color w:val="000000"/>
                <w:sz w:val="14"/>
                <w:szCs w:val="14"/>
                <w:lang w:eastAsia="tr-TR"/>
              </w:rPr>
            </w:pPr>
            <w:r w:rsidRPr="00CB56EC">
              <w:rPr>
                <w:color w:val="000000"/>
                <w:sz w:val="14"/>
                <w:szCs w:val="14"/>
              </w:rPr>
              <w:t> </w:t>
            </w:r>
          </w:p>
        </w:tc>
        <w:tc>
          <w:tcPr>
            <w:tcW w:w="1371" w:type="dxa"/>
            <w:shd w:val="clear" w:color="auto" w:fill="auto"/>
            <w:noWrap/>
            <w:vAlign w:val="bottom"/>
            <w:hideMark/>
          </w:tcPr>
          <w:p w14:paraId="7B6A7841" w14:textId="4CB4B017" w:rsidR="008903C2" w:rsidRPr="00CB56EC" w:rsidRDefault="008903C2" w:rsidP="008903C2">
            <w:pPr>
              <w:jc w:val="right"/>
              <w:rPr>
                <w:b/>
                <w:bCs/>
                <w:color w:val="000000"/>
                <w:sz w:val="14"/>
                <w:szCs w:val="14"/>
                <w:lang w:eastAsia="tr-TR"/>
              </w:rPr>
            </w:pPr>
            <w:r w:rsidRPr="00D5711A">
              <w:rPr>
                <w:color w:val="000000"/>
                <w:sz w:val="14"/>
                <w:szCs w:val="14"/>
              </w:rPr>
              <w:t> </w:t>
            </w:r>
          </w:p>
        </w:tc>
      </w:tr>
      <w:tr w:rsidR="008903C2" w:rsidRPr="00CB56EC" w14:paraId="7CD96403" w14:textId="77777777" w:rsidTr="00CC19B5">
        <w:trPr>
          <w:trHeight w:val="112"/>
        </w:trPr>
        <w:tc>
          <w:tcPr>
            <w:tcW w:w="548" w:type="dxa"/>
            <w:shd w:val="clear" w:color="auto" w:fill="auto"/>
            <w:noWrap/>
            <w:vAlign w:val="bottom"/>
            <w:hideMark/>
          </w:tcPr>
          <w:p w14:paraId="5A5FAA9A" w14:textId="77777777" w:rsidR="008903C2" w:rsidRPr="00CB56EC" w:rsidRDefault="008903C2" w:rsidP="008903C2">
            <w:pPr>
              <w:rPr>
                <w:color w:val="000000"/>
                <w:sz w:val="14"/>
                <w:szCs w:val="14"/>
                <w:lang w:eastAsia="tr-TR"/>
              </w:rPr>
            </w:pPr>
            <w:r w:rsidRPr="00CB56EC">
              <w:rPr>
                <w:color w:val="000000"/>
                <w:sz w:val="14"/>
                <w:szCs w:val="14"/>
                <w:lang w:eastAsia="tr-TR"/>
              </w:rPr>
              <w:t>3.1</w:t>
            </w:r>
          </w:p>
        </w:tc>
        <w:tc>
          <w:tcPr>
            <w:tcW w:w="5398" w:type="dxa"/>
            <w:shd w:val="clear" w:color="auto" w:fill="auto"/>
            <w:noWrap/>
            <w:vAlign w:val="bottom"/>
            <w:hideMark/>
          </w:tcPr>
          <w:p w14:paraId="2320B7F4" w14:textId="77777777" w:rsidR="008903C2" w:rsidRPr="00CB56EC" w:rsidRDefault="008903C2" w:rsidP="008903C2">
            <w:pPr>
              <w:rPr>
                <w:color w:val="000000"/>
                <w:sz w:val="13"/>
                <w:szCs w:val="13"/>
                <w:lang w:eastAsia="tr-TR"/>
              </w:rPr>
            </w:pPr>
            <w:r w:rsidRPr="00CB56EC">
              <w:rPr>
                <w:color w:val="000000"/>
                <w:sz w:val="13"/>
                <w:szCs w:val="13"/>
                <w:lang w:eastAsia="tr-TR"/>
              </w:rPr>
              <w:t>Krediler ve İhraç Edilen Menkul Değerlerden Sağlanan Nakit</w:t>
            </w:r>
          </w:p>
        </w:tc>
        <w:tc>
          <w:tcPr>
            <w:tcW w:w="695" w:type="dxa"/>
            <w:shd w:val="clear" w:color="auto" w:fill="auto"/>
            <w:noWrap/>
            <w:vAlign w:val="bottom"/>
            <w:hideMark/>
          </w:tcPr>
          <w:p w14:paraId="393DD598" w14:textId="77777777" w:rsidR="008903C2" w:rsidRPr="00CB56EC" w:rsidRDefault="008903C2" w:rsidP="008903C2">
            <w:pPr>
              <w:jc w:val="center"/>
              <w:rPr>
                <w:color w:val="000000"/>
                <w:sz w:val="14"/>
                <w:szCs w:val="14"/>
                <w:highlight w:val="yellow"/>
                <w:lang w:eastAsia="tr-TR"/>
              </w:rPr>
            </w:pPr>
          </w:p>
        </w:tc>
        <w:tc>
          <w:tcPr>
            <w:tcW w:w="1371" w:type="dxa"/>
            <w:shd w:val="clear" w:color="auto" w:fill="auto"/>
            <w:vAlign w:val="bottom"/>
            <w:hideMark/>
          </w:tcPr>
          <w:p w14:paraId="14380CC7" w14:textId="77777777" w:rsidR="008903C2" w:rsidRPr="00CB56EC" w:rsidRDefault="008903C2" w:rsidP="008903C2">
            <w:pPr>
              <w:jc w:val="right"/>
            </w:pPr>
            <w:r w:rsidRPr="00CB56EC">
              <w:rPr>
                <w:bCs/>
                <w:color w:val="000000"/>
                <w:sz w:val="14"/>
                <w:szCs w:val="14"/>
              </w:rPr>
              <w:t>-</w:t>
            </w:r>
          </w:p>
        </w:tc>
        <w:tc>
          <w:tcPr>
            <w:tcW w:w="1371" w:type="dxa"/>
            <w:shd w:val="clear" w:color="auto" w:fill="auto"/>
            <w:noWrap/>
            <w:vAlign w:val="bottom"/>
            <w:hideMark/>
          </w:tcPr>
          <w:p w14:paraId="454ED8A1" w14:textId="4B219B51" w:rsidR="008903C2" w:rsidRPr="00CB56EC" w:rsidRDefault="008903C2" w:rsidP="008903C2">
            <w:pPr>
              <w:jc w:val="right"/>
            </w:pPr>
            <w:r w:rsidRPr="00D5711A">
              <w:rPr>
                <w:bCs/>
                <w:color w:val="000000"/>
                <w:sz w:val="14"/>
                <w:szCs w:val="14"/>
              </w:rPr>
              <w:t>-</w:t>
            </w:r>
          </w:p>
        </w:tc>
      </w:tr>
      <w:tr w:rsidR="008903C2" w:rsidRPr="00CB56EC" w14:paraId="11BCEC52" w14:textId="77777777" w:rsidTr="00CC19B5">
        <w:trPr>
          <w:trHeight w:val="112"/>
        </w:trPr>
        <w:tc>
          <w:tcPr>
            <w:tcW w:w="548" w:type="dxa"/>
            <w:shd w:val="clear" w:color="auto" w:fill="auto"/>
            <w:noWrap/>
            <w:vAlign w:val="bottom"/>
            <w:hideMark/>
          </w:tcPr>
          <w:p w14:paraId="3ADECAE4" w14:textId="77777777" w:rsidR="008903C2" w:rsidRPr="00CB56EC" w:rsidRDefault="008903C2" w:rsidP="008903C2">
            <w:pPr>
              <w:rPr>
                <w:color w:val="000000"/>
                <w:sz w:val="14"/>
                <w:szCs w:val="14"/>
                <w:lang w:eastAsia="tr-TR"/>
              </w:rPr>
            </w:pPr>
            <w:r w:rsidRPr="00CB56EC">
              <w:rPr>
                <w:color w:val="000000"/>
                <w:sz w:val="14"/>
                <w:szCs w:val="14"/>
                <w:lang w:eastAsia="tr-TR"/>
              </w:rPr>
              <w:t>3.2</w:t>
            </w:r>
          </w:p>
        </w:tc>
        <w:tc>
          <w:tcPr>
            <w:tcW w:w="5398" w:type="dxa"/>
            <w:shd w:val="clear" w:color="auto" w:fill="auto"/>
            <w:noWrap/>
            <w:vAlign w:val="bottom"/>
            <w:hideMark/>
          </w:tcPr>
          <w:p w14:paraId="101A53CA" w14:textId="77777777" w:rsidR="008903C2" w:rsidRPr="00CB56EC" w:rsidRDefault="008903C2" w:rsidP="008903C2">
            <w:pPr>
              <w:rPr>
                <w:color w:val="000000"/>
                <w:sz w:val="13"/>
                <w:szCs w:val="13"/>
                <w:lang w:eastAsia="tr-TR"/>
              </w:rPr>
            </w:pPr>
            <w:r w:rsidRPr="00CB56EC">
              <w:rPr>
                <w:color w:val="000000"/>
                <w:sz w:val="13"/>
                <w:szCs w:val="13"/>
                <w:lang w:eastAsia="tr-TR"/>
              </w:rPr>
              <w:t>Krediler ve İhraç Edilen Menkul Değerlerden Kaynaklanan Nakit Çıkışı</w:t>
            </w:r>
          </w:p>
        </w:tc>
        <w:tc>
          <w:tcPr>
            <w:tcW w:w="695" w:type="dxa"/>
            <w:shd w:val="clear" w:color="auto" w:fill="auto"/>
            <w:noWrap/>
            <w:vAlign w:val="bottom"/>
            <w:hideMark/>
          </w:tcPr>
          <w:p w14:paraId="5D0D2062" w14:textId="77777777" w:rsidR="008903C2" w:rsidRPr="00CB56EC" w:rsidRDefault="008903C2" w:rsidP="008903C2">
            <w:pPr>
              <w:jc w:val="center"/>
              <w:rPr>
                <w:color w:val="000000"/>
                <w:sz w:val="14"/>
                <w:szCs w:val="14"/>
                <w:highlight w:val="yellow"/>
                <w:lang w:eastAsia="tr-TR"/>
              </w:rPr>
            </w:pPr>
          </w:p>
        </w:tc>
        <w:tc>
          <w:tcPr>
            <w:tcW w:w="1371" w:type="dxa"/>
            <w:shd w:val="clear" w:color="auto" w:fill="auto"/>
            <w:vAlign w:val="bottom"/>
            <w:hideMark/>
          </w:tcPr>
          <w:p w14:paraId="5BA02BB0" w14:textId="77777777" w:rsidR="008903C2" w:rsidRPr="00CB56EC" w:rsidRDefault="008903C2" w:rsidP="008903C2">
            <w:pPr>
              <w:jc w:val="right"/>
            </w:pPr>
            <w:r w:rsidRPr="00CB56EC">
              <w:rPr>
                <w:bCs/>
                <w:color w:val="000000"/>
                <w:sz w:val="14"/>
                <w:szCs w:val="14"/>
              </w:rPr>
              <w:t>-</w:t>
            </w:r>
          </w:p>
        </w:tc>
        <w:tc>
          <w:tcPr>
            <w:tcW w:w="1371" w:type="dxa"/>
            <w:shd w:val="clear" w:color="auto" w:fill="auto"/>
            <w:noWrap/>
            <w:vAlign w:val="bottom"/>
            <w:hideMark/>
          </w:tcPr>
          <w:p w14:paraId="2AB8E1D8" w14:textId="1DC0B964" w:rsidR="008903C2" w:rsidRPr="00CB56EC" w:rsidRDefault="008903C2" w:rsidP="008903C2">
            <w:pPr>
              <w:jc w:val="right"/>
            </w:pPr>
            <w:r w:rsidRPr="00D5711A">
              <w:rPr>
                <w:bCs/>
                <w:color w:val="000000"/>
                <w:sz w:val="14"/>
                <w:szCs w:val="14"/>
              </w:rPr>
              <w:t>-</w:t>
            </w:r>
          </w:p>
        </w:tc>
      </w:tr>
      <w:tr w:rsidR="008903C2" w:rsidRPr="00CB56EC" w14:paraId="22E81A6D" w14:textId="77777777" w:rsidTr="00CC19B5">
        <w:trPr>
          <w:trHeight w:val="112"/>
        </w:trPr>
        <w:tc>
          <w:tcPr>
            <w:tcW w:w="548" w:type="dxa"/>
            <w:shd w:val="clear" w:color="auto" w:fill="auto"/>
            <w:noWrap/>
            <w:vAlign w:val="bottom"/>
            <w:hideMark/>
          </w:tcPr>
          <w:p w14:paraId="17C2B8E5" w14:textId="77777777" w:rsidR="008903C2" w:rsidRPr="00CB56EC" w:rsidRDefault="008903C2" w:rsidP="008903C2">
            <w:pPr>
              <w:rPr>
                <w:color w:val="000000"/>
                <w:sz w:val="14"/>
                <w:szCs w:val="14"/>
                <w:lang w:eastAsia="tr-TR"/>
              </w:rPr>
            </w:pPr>
            <w:r w:rsidRPr="00CB56EC">
              <w:rPr>
                <w:color w:val="000000"/>
                <w:sz w:val="14"/>
                <w:szCs w:val="14"/>
                <w:lang w:eastAsia="tr-TR"/>
              </w:rPr>
              <w:t>3.3</w:t>
            </w:r>
          </w:p>
        </w:tc>
        <w:tc>
          <w:tcPr>
            <w:tcW w:w="5398" w:type="dxa"/>
            <w:shd w:val="clear" w:color="auto" w:fill="auto"/>
            <w:noWrap/>
            <w:vAlign w:val="bottom"/>
            <w:hideMark/>
          </w:tcPr>
          <w:p w14:paraId="243BD806" w14:textId="77777777" w:rsidR="008903C2" w:rsidRPr="00CB56EC" w:rsidRDefault="008903C2" w:rsidP="008903C2">
            <w:pPr>
              <w:rPr>
                <w:color w:val="000000"/>
                <w:sz w:val="13"/>
                <w:szCs w:val="13"/>
                <w:lang w:eastAsia="tr-TR"/>
              </w:rPr>
            </w:pPr>
            <w:r w:rsidRPr="00CB56EC">
              <w:rPr>
                <w:color w:val="000000"/>
                <w:sz w:val="13"/>
                <w:szCs w:val="13"/>
                <w:lang w:eastAsia="tr-TR"/>
              </w:rPr>
              <w:t>İhraç Edilen Sermaye Araçları</w:t>
            </w:r>
          </w:p>
        </w:tc>
        <w:tc>
          <w:tcPr>
            <w:tcW w:w="695" w:type="dxa"/>
            <w:shd w:val="clear" w:color="auto" w:fill="auto"/>
            <w:noWrap/>
            <w:vAlign w:val="bottom"/>
            <w:hideMark/>
          </w:tcPr>
          <w:p w14:paraId="26DB25D0" w14:textId="77777777" w:rsidR="008903C2" w:rsidRPr="00CB56EC" w:rsidRDefault="008903C2" w:rsidP="008903C2">
            <w:pPr>
              <w:jc w:val="center"/>
              <w:rPr>
                <w:color w:val="000000"/>
                <w:sz w:val="14"/>
                <w:szCs w:val="14"/>
                <w:highlight w:val="yellow"/>
                <w:lang w:eastAsia="tr-TR"/>
              </w:rPr>
            </w:pPr>
          </w:p>
        </w:tc>
        <w:tc>
          <w:tcPr>
            <w:tcW w:w="1371" w:type="dxa"/>
            <w:shd w:val="clear" w:color="auto" w:fill="auto"/>
            <w:vAlign w:val="bottom"/>
            <w:hideMark/>
          </w:tcPr>
          <w:p w14:paraId="404668EA" w14:textId="339AA297" w:rsidR="008903C2" w:rsidRPr="00CB56EC" w:rsidRDefault="00CC19B5" w:rsidP="008903C2">
            <w:pPr>
              <w:jc w:val="right"/>
            </w:pPr>
            <w:r>
              <w:rPr>
                <w:bCs/>
                <w:color w:val="000000"/>
                <w:sz w:val="14"/>
                <w:szCs w:val="14"/>
              </w:rPr>
              <w:t>-</w:t>
            </w:r>
          </w:p>
        </w:tc>
        <w:tc>
          <w:tcPr>
            <w:tcW w:w="1371" w:type="dxa"/>
            <w:shd w:val="clear" w:color="auto" w:fill="auto"/>
            <w:noWrap/>
            <w:vAlign w:val="bottom"/>
            <w:hideMark/>
          </w:tcPr>
          <w:p w14:paraId="6833B65E" w14:textId="3DA172EC" w:rsidR="008903C2" w:rsidRPr="00CB56EC" w:rsidRDefault="008903C2" w:rsidP="008903C2">
            <w:pPr>
              <w:jc w:val="right"/>
            </w:pPr>
            <w:r w:rsidRPr="00D5711A">
              <w:rPr>
                <w:bCs/>
                <w:color w:val="000000"/>
                <w:sz w:val="14"/>
                <w:szCs w:val="14"/>
              </w:rPr>
              <w:t>-</w:t>
            </w:r>
          </w:p>
        </w:tc>
      </w:tr>
      <w:tr w:rsidR="008903C2" w:rsidRPr="00CB56EC" w14:paraId="2C4C6360" w14:textId="77777777" w:rsidTr="00CC19B5">
        <w:trPr>
          <w:trHeight w:val="112"/>
        </w:trPr>
        <w:tc>
          <w:tcPr>
            <w:tcW w:w="548" w:type="dxa"/>
            <w:shd w:val="clear" w:color="auto" w:fill="auto"/>
            <w:noWrap/>
            <w:vAlign w:val="bottom"/>
            <w:hideMark/>
          </w:tcPr>
          <w:p w14:paraId="3D4A9F1D" w14:textId="77777777" w:rsidR="008903C2" w:rsidRPr="00CB56EC" w:rsidRDefault="008903C2" w:rsidP="008903C2">
            <w:pPr>
              <w:rPr>
                <w:color w:val="000000"/>
                <w:sz w:val="14"/>
                <w:szCs w:val="14"/>
                <w:lang w:eastAsia="tr-TR"/>
              </w:rPr>
            </w:pPr>
            <w:r w:rsidRPr="00CB56EC">
              <w:rPr>
                <w:color w:val="000000"/>
                <w:sz w:val="14"/>
                <w:szCs w:val="14"/>
                <w:lang w:eastAsia="tr-TR"/>
              </w:rPr>
              <w:t>3.4</w:t>
            </w:r>
          </w:p>
        </w:tc>
        <w:tc>
          <w:tcPr>
            <w:tcW w:w="5398" w:type="dxa"/>
            <w:shd w:val="clear" w:color="auto" w:fill="auto"/>
            <w:noWrap/>
            <w:vAlign w:val="bottom"/>
            <w:hideMark/>
          </w:tcPr>
          <w:p w14:paraId="72C6FB5E" w14:textId="77777777" w:rsidR="008903C2" w:rsidRPr="00CB56EC" w:rsidRDefault="008903C2" w:rsidP="008903C2">
            <w:pPr>
              <w:rPr>
                <w:color w:val="000000"/>
                <w:sz w:val="13"/>
                <w:szCs w:val="13"/>
                <w:lang w:eastAsia="tr-TR"/>
              </w:rPr>
            </w:pPr>
            <w:r w:rsidRPr="00CB56EC">
              <w:rPr>
                <w:color w:val="000000"/>
                <w:sz w:val="13"/>
                <w:szCs w:val="13"/>
                <w:lang w:eastAsia="tr-TR"/>
              </w:rPr>
              <w:t>Temettü Ödemeleri</w:t>
            </w:r>
          </w:p>
        </w:tc>
        <w:tc>
          <w:tcPr>
            <w:tcW w:w="695" w:type="dxa"/>
            <w:shd w:val="clear" w:color="auto" w:fill="auto"/>
            <w:noWrap/>
            <w:vAlign w:val="bottom"/>
            <w:hideMark/>
          </w:tcPr>
          <w:p w14:paraId="56A62B33" w14:textId="77777777" w:rsidR="008903C2" w:rsidRPr="00CB56EC" w:rsidRDefault="008903C2" w:rsidP="008903C2">
            <w:pPr>
              <w:jc w:val="center"/>
              <w:rPr>
                <w:color w:val="000000"/>
                <w:sz w:val="14"/>
                <w:szCs w:val="14"/>
                <w:highlight w:val="yellow"/>
                <w:lang w:eastAsia="tr-TR"/>
              </w:rPr>
            </w:pPr>
          </w:p>
        </w:tc>
        <w:tc>
          <w:tcPr>
            <w:tcW w:w="1371" w:type="dxa"/>
            <w:shd w:val="clear" w:color="auto" w:fill="auto"/>
            <w:vAlign w:val="bottom"/>
            <w:hideMark/>
          </w:tcPr>
          <w:p w14:paraId="3FD42CA7" w14:textId="77777777" w:rsidR="008903C2" w:rsidRPr="00CB56EC" w:rsidRDefault="008903C2" w:rsidP="008903C2">
            <w:pPr>
              <w:jc w:val="right"/>
            </w:pPr>
            <w:r w:rsidRPr="00CB56EC">
              <w:rPr>
                <w:bCs/>
                <w:color w:val="000000"/>
                <w:sz w:val="14"/>
                <w:szCs w:val="14"/>
              </w:rPr>
              <w:t>-</w:t>
            </w:r>
          </w:p>
        </w:tc>
        <w:tc>
          <w:tcPr>
            <w:tcW w:w="1371" w:type="dxa"/>
            <w:shd w:val="clear" w:color="auto" w:fill="auto"/>
            <w:noWrap/>
            <w:vAlign w:val="bottom"/>
            <w:hideMark/>
          </w:tcPr>
          <w:p w14:paraId="49C1D670" w14:textId="432B3F33" w:rsidR="008903C2" w:rsidRPr="00CB56EC" w:rsidRDefault="008903C2" w:rsidP="008903C2">
            <w:pPr>
              <w:jc w:val="right"/>
            </w:pPr>
            <w:r w:rsidRPr="00D5711A">
              <w:rPr>
                <w:bCs/>
                <w:color w:val="000000"/>
                <w:sz w:val="14"/>
                <w:szCs w:val="14"/>
              </w:rPr>
              <w:t>-</w:t>
            </w:r>
          </w:p>
        </w:tc>
      </w:tr>
      <w:tr w:rsidR="008903C2" w:rsidRPr="00CB56EC" w14:paraId="0CEDAB4D" w14:textId="77777777" w:rsidTr="00CC19B5">
        <w:trPr>
          <w:trHeight w:val="112"/>
        </w:trPr>
        <w:tc>
          <w:tcPr>
            <w:tcW w:w="548" w:type="dxa"/>
            <w:shd w:val="clear" w:color="auto" w:fill="auto"/>
            <w:noWrap/>
            <w:vAlign w:val="bottom"/>
            <w:hideMark/>
          </w:tcPr>
          <w:p w14:paraId="098D27CE" w14:textId="77777777" w:rsidR="008903C2" w:rsidRPr="00CB56EC" w:rsidRDefault="008903C2" w:rsidP="008903C2">
            <w:pPr>
              <w:rPr>
                <w:color w:val="000000"/>
                <w:sz w:val="14"/>
                <w:szCs w:val="14"/>
                <w:lang w:eastAsia="tr-TR"/>
              </w:rPr>
            </w:pPr>
            <w:r w:rsidRPr="00CB56EC">
              <w:rPr>
                <w:color w:val="000000"/>
                <w:sz w:val="14"/>
                <w:szCs w:val="14"/>
                <w:lang w:eastAsia="tr-TR"/>
              </w:rPr>
              <w:t>3.5</w:t>
            </w:r>
          </w:p>
        </w:tc>
        <w:tc>
          <w:tcPr>
            <w:tcW w:w="5398" w:type="dxa"/>
            <w:shd w:val="clear" w:color="auto" w:fill="auto"/>
            <w:noWrap/>
            <w:vAlign w:val="bottom"/>
            <w:hideMark/>
          </w:tcPr>
          <w:p w14:paraId="073CB9B8" w14:textId="77777777" w:rsidR="008903C2" w:rsidRPr="00CB56EC" w:rsidRDefault="008903C2" w:rsidP="008903C2">
            <w:pPr>
              <w:rPr>
                <w:color w:val="000000"/>
                <w:sz w:val="13"/>
                <w:szCs w:val="13"/>
                <w:lang w:eastAsia="tr-TR"/>
              </w:rPr>
            </w:pPr>
            <w:r w:rsidRPr="00CB56EC">
              <w:rPr>
                <w:color w:val="000000"/>
                <w:sz w:val="13"/>
                <w:szCs w:val="13"/>
                <w:lang w:eastAsia="tr-TR"/>
              </w:rPr>
              <w:t>Kiralamaya İlişkin Ödemeler</w:t>
            </w:r>
          </w:p>
        </w:tc>
        <w:tc>
          <w:tcPr>
            <w:tcW w:w="695" w:type="dxa"/>
            <w:shd w:val="clear" w:color="auto" w:fill="auto"/>
            <w:noWrap/>
            <w:vAlign w:val="bottom"/>
            <w:hideMark/>
          </w:tcPr>
          <w:p w14:paraId="3FAD7DF1" w14:textId="77777777" w:rsidR="008903C2" w:rsidRPr="00CB56EC" w:rsidRDefault="008903C2" w:rsidP="008903C2">
            <w:pPr>
              <w:jc w:val="center"/>
              <w:rPr>
                <w:color w:val="000000"/>
                <w:sz w:val="14"/>
                <w:szCs w:val="14"/>
                <w:highlight w:val="yellow"/>
                <w:lang w:eastAsia="tr-TR"/>
              </w:rPr>
            </w:pPr>
          </w:p>
        </w:tc>
        <w:tc>
          <w:tcPr>
            <w:tcW w:w="1371" w:type="dxa"/>
            <w:shd w:val="clear" w:color="auto" w:fill="auto"/>
            <w:vAlign w:val="bottom"/>
            <w:hideMark/>
          </w:tcPr>
          <w:p w14:paraId="7DC565EE" w14:textId="4F388602" w:rsidR="008903C2" w:rsidRPr="00CB56EC" w:rsidRDefault="008903C2" w:rsidP="008903C2">
            <w:pPr>
              <w:jc w:val="right"/>
            </w:pPr>
            <w:r w:rsidRPr="00CB56EC">
              <w:rPr>
                <w:bCs/>
                <w:color w:val="000000"/>
                <w:sz w:val="14"/>
                <w:szCs w:val="14"/>
              </w:rPr>
              <w:t>(</w:t>
            </w:r>
            <w:r w:rsidR="00CC19B5">
              <w:rPr>
                <w:bCs/>
                <w:color w:val="000000"/>
                <w:sz w:val="14"/>
                <w:szCs w:val="14"/>
              </w:rPr>
              <w:t>2,837</w:t>
            </w:r>
            <w:r w:rsidRPr="00CB56EC">
              <w:rPr>
                <w:bCs/>
                <w:color w:val="000000"/>
                <w:sz w:val="14"/>
                <w:szCs w:val="14"/>
              </w:rPr>
              <w:t>)</w:t>
            </w:r>
          </w:p>
        </w:tc>
        <w:tc>
          <w:tcPr>
            <w:tcW w:w="1371" w:type="dxa"/>
            <w:shd w:val="clear" w:color="auto" w:fill="auto"/>
            <w:noWrap/>
            <w:vAlign w:val="bottom"/>
            <w:hideMark/>
          </w:tcPr>
          <w:p w14:paraId="18E4646F" w14:textId="28929AFE" w:rsidR="008903C2" w:rsidRPr="00CB56EC" w:rsidRDefault="008903C2" w:rsidP="008903C2">
            <w:pPr>
              <w:jc w:val="right"/>
            </w:pPr>
            <w:r w:rsidRPr="00D5711A">
              <w:rPr>
                <w:bCs/>
                <w:color w:val="000000"/>
                <w:sz w:val="14"/>
                <w:szCs w:val="14"/>
              </w:rPr>
              <w:t>(</w:t>
            </w:r>
            <w:r>
              <w:rPr>
                <w:bCs/>
                <w:color w:val="000000"/>
                <w:sz w:val="14"/>
                <w:szCs w:val="14"/>
              </w:rPr>
              <w:t>425</w:t>
            </w:r>
            <w:r w:rsidRPr="00D5711A">
              <w:rPr>
                <w:bCs/>
                <w:color w:val="000000"/>
                <w:sz w:val="14"/>
                <w:szCs w:val="14"/>
              </w:rPr>
              <w:t>)</w:t>
            </w:r>
          </w:p>
        </w:tc>
      </w:tr>
      <w:tr w:rsidR="008903C2" w:rsidRPr="00CB56EC" w14:paraId="3A1F305B" w14:textId="77777777" w:rsidTr="00CC19B5">
        <w:trPr>
          <w:trHeight w:val="112"/>
        </w:trPr>
        <w:tc>
          <w:tcPr>
            <w:tcW w:w="548" w:type="dxa"/>
            <w:shd w:val="clear" w:color="auto" w:fill="auto"/>
            <w:noWrap/>
            <w:vAlign w:val="bottom"/>
            <w:hideMark/>
          </w:tcPr>
          <w:p w14:paraId="14D16C90" w14:textId="77777777" w:rsidR="008903C2" w:rsidRPr="00CB56EC" w:rsidRDefault="008903C2" w:rsidP="008903C2">
            <w:pPr>
              <w:rPr>
                <w:color w:val="000000"/>
                <w:sz w:val="14"/>
                <w:szCs w:val="14"/>
                <w:lang w:eastAsia="tr-TR"/>
              </w:rPr>
            </w:pPr>
            <w:r w:rsidRPr="00CB56EC">
              <w:rPr>
                <w:color w:val="000000"/>
                <w:sz w:val="14"/>
                <w:szCs w:val="14"/>
                <w:lang w:eastAsia="tr-TR"/>
              </w:rPr>
              <w:t>3.6</w:t>
            </w:r>
          </w:p>
        </w:tc>
        <w:tc>
          <w:tcPr>
            <w:tcW w:w="5398" w:type="dxa"/>
            <w:shd w:val="clear" w:color="auto" w:fill="auto"/>
            <w:noWrap/>
            <w:vAlign w:val="bottom"/>
            <w:hideMark/>
          </w:tcPr>
          <w:p w14:paraId="413E7DA5" w14:textId="77777777" w:rsidR="008903C2" w:rsidRPr="00CB56EC" w:rsidRDefault="008903C2" w:rsidP="008903C2">
            <w:pPr>
              <w:rPr>
                <w:color w:val="000000"/>
                <w:sz w:val="13"/>
                <w:szCs w:val="13"/>
                <w:lang w:eastAsia="tr-TR"/>
              </w:rPr>
            </w:pPr>
            <w:r w:rsidRPr="00CB56EC">
              <w:rPr>
                <w:color w:val="000000"/>
                <w:sz w:val="13"/>
                <w:szCs w:val="13"/>
                <w:lang w:eastAsia="tr-TR"/>
              </w:rPr>
              <w:t>Diğer</w:t>
            </w:r>
          </w:p>
        </w:tc>
        <w:tc>
          <w:tcPr>
            <w:tcW w:w="695" w:type="dxa"/>
            <w:shd w:val="clear" w:color="auto" w:fill="auto"/>
            <w:noWrap/>
            <w:vAlign w:val="bottom"/>
            <w:hideMark/>
          </w:tcPr>
          <w:p w14:paraId="1566F8AA" w14:textId="77777777" w:rsidR="008903C2" w:rsidRPr="00CB56EC" w:rsidRDefault="008903C2" w:rsidP="008903C2">
            <w:pPr>
              <w:jc w:val="center"/>
              <w:rPr>
                <w:color w:val="000000"/>
                <w:sz w:val="14"/>
                <w:szCs w:val="14"/>
                <w:highlight w:val="yellow"/>
                <w:lang w:eastAsia="tr-TR"/>
              </w:rPr>
            </w:pPr>
          </w:p>
        </w:tc>
        <w:tc>
          <w:tcPr>
            <w:tcW w:w="1371" w:type="dxa"/>
            <w:shd w:val="clear" w:color="auto" w:fill="auto"/>
            <w:vAlign w:val="bottom"/>
            <w:hideMark/>
          </w:tcPr>
          <w:p w14:paraId="2A5E3D71" w14:textId="77777777" w:rsidR="008903C2" w:rsidRPr="00CB56EC" w:rsidRDefault="008903C2" w:rsidP="008903C2">
            <w:pPr>
              <w:jc w:val="right"/>
            </w:pPr>
            <w:r w:rsidRPr="00CB56EC">
              <w:rPr>
                <w:bCs/>
                <w:color w:val="000000"/>
                <w:sz w:val="14"/>
                <w:szCs w:val="14"/>
              </w:rPr>
              <w:t>-</w:t>
            </w:r>
          </w:p>
        </w:tc>
        <w:tc>
          <w:tcPr>
            <w:tcW w:w="1371" w:type="dxa"/>
            <w:shd w:val="clear" w:color="auto" w:fill="auto"/>
            <w:noWrap/>
            <w:vAlign w:val="bottom"/>
            <w:hideMark/>
          </w:tcPr>
          <w:p w14:paraId="7C67EDEA" w14:textId="071C2197" w:rsidR="008903C2" w:rsidRPr="00CB56EC" w:rsidRDefault="008903C2" w:rsidP="008903C2">
            <w:pPr>
              <w:jc w:val="right"/>
            </w:pPr>
            <w:r w:rsidRPr="00D5711A">
              <w:rPr>
                <w:bCs/>
                <w:color w:val="000000"/>
                <w:sz w:val="14"/>
                <w:szCs w:val="14"/>
              </w:rPr>
              <w:t>-</w:t>
            </w:r>
          </w:p>
        </w:tc>
      </w:tr>
      <w:tr w:rsidR="008903C2" w:rsidRPr="00CB56EC" w14:paraId="5643D717" w14:textId="77777777" w:rsidTr="00CC19B5">
        <w:trPr>
          <w:trHeight w:val="112"/>
        </w:trPr>
        <w:tc>
          <w:tcPr>
            <w:tcW w:w="548" w:type="dxa"/>
            <w:shd w:val="clear" w:color="auto" w:fill="auto"/>
            <w:noWrap/>
            <w:vAlign w:val="bottom"/>
            <w:hideMark/>
          </w:tcPr>
          <w:p w14:paraId="598EE0C2" w14:textId="77777777" w:rsidR="008903C2" w:rsidRPr="00CB56EC" w:rsidRDefault="008903C2" w:rsidP="008903C2">
            <w:pPr>
              <w:rPr>
                <w:color w:val="000000"/>
                <w:sz w:val="14"/>
                <w:szCs w:val="14"/>
                <w:lang w:eastAsia="tr-TR"/>
              </w:rPr>
            </w:pPr>
          </w:p>
        </w:tc>
        <w:tc>
          <w:tcPr>
            <w:tcW w:w="5398" w:type="dxa"/>
            <w:shd w:val="clear" w:color="auto" w:fill="auto"/>
            <w:noWrap/>
            <w:vAlign w:val="bottom"/>
            <w:hideMark/>
          </w:tcPr>
          <w:p w14:paraId="59515A2D" w14:textId="77777777" w:rsidR="008903C2" w:rsidRPr="00CB56EC" w:rsidRDefault="008903C2" w:rsidP="008903C2">
            <w:pPr>
              <w:rPr>
                <w:color w:val="000000"/>
                <w:sz w:val="13"/>
                <w:szCs w:val="13"/>
                <w:lang w:eastAsia="tr-TR"/>
              </w:rPr>
            </w:pPr>
          </w:p>
        </w:tc>
        <w:tc>
          <w:tcPr>
            <w:tcW w:w="695" w:type="dxa"/>
            <w:shd w:val="clear" w:color="auto" w:fill="auto"/>
            <w:noWrap/>
            <w:vAlign w:val="bottom"/>
            <w:hideMark/>
          </w:tcPr>
          <w:p w14:paraId="20FD592D" w14:textId="77777777" w:rsidR="008903C2" w:rsidRPr="00CB56EC" w:rsidRDefault="008903C2" w:rsidP="008903C2">
            <w:pPr>
              <w:jc w:val="center"/>
              <w:rPr>
                <w:color w:val="000000"/>
                <w:sz w:val="14"/>
                <w:szCs w:val="14"/>
                <w:highlight w:val="yellow"/>
                <w:lang w:eastAsia="tr-TR"/>
              </w:rPr>
            </w:pPr>
          </w:p>
        </w:tc>
        <w:tc>
          <w:tcPr>
            <w:tcW w:w="1371" w:type="dxa"/>
            <w:shd w:val="clear" w:color="auto" w:fill="auto"/>
            <w:vAlign w:val="bottom"/>
            <w:hideMark/>
          </w:tcPr>
          <w:p w14:paraId="3252CB3F" w14:textId="77777777" w:rsidR="008903C2" w:rsidRPr="00CB56EC" w:rsidRDefault="008903C2" w:rsidP="008903C2">
            <w:pPr>
              <w:jc w:val="right"/>
              <w:rPr>
                <w:b/>
                <w:bCs/>
                <w:color w:val="000000"/>
                <w:sz w:val="14"/>
                <w:szCs w:val="14"/>
                <w:lang w:eastAsia="tr-TR"/>
              </w:rPr>
            </w:pPr>
            <w:r w:rsidRPr="00CB56EC">
              <w:rPr>
                <w:color w:val="000000"/>
                <w:sz w:val="14"/>
                <w:szCs w:val="14"/>
              </w:rPr>
              <w:t> </w:t>
            </w:r>
          </w:p>
        </w:tc>
        <w:tc>
          <w:tcPr>
            <w:tcW w:w="1371" w:type="dxa"/>
            <w:shd w:val="clear" w:color="auto" w:fill="auto"/>
            <w:noWrap/>
            <w:vAlign w:val="bottom"/>
            <w:hideMark/>
          </w:tcPr>
          <w:p w14:paraId="2D4BF6B2" w14:textId="30639E53" w:rsidR="008903C2" w:rsidRPr="00CB56EC" w:rsidRDefault="008903C2" w:rsidP="008903C2">
            <w:pPr>
              <w:jc w:val="right"/>
              <w:rPr>
                <w:b/>
                <w:bCs/>
                <w:color w:val="000000"/>
                <w:sz w:val="14"/>
                <w:szCs w:val="14"/>
                <w:lang w:eastAsia="tr-TR"/>
              </w:rPr>
            </w:pPr>
            <w:r w:rsidRPr="00D5711A">
              <w:rPr>
                <w:color w:val="000000"/>
                <w:sz w:val="14"/>
                <w:szCs w:val="14"/>
              </w:rPr>
              <w:t> </w:t>
            </w:r>
          </w:p>
        </w:tc>
      </w:tr>
      <w:tr w:rsidR="008903C2" w:rsidRPr="00CB56EC" w14:paraId="359FCD32" w14:textId="77777777" w:rsidTr="00CC19B5">
        <w:trPr>
          <w:trHeight w:val="112"/>
        </w:trPr>
        <w:tc>
          <w:tcPr>
            <w:tcW w:w="548" w:type="dxa"/>
            <w:shd w:val="clear" w:color="auto" w:fill="auto"/>
            <w:noWrap/>
            <w:vAlign w:val="bottom"/>
            <w:hideMark/>
          </w:tcPr>
          <w:p w14:paraId="039F71B0" w14:textId="77777777" w:rsidR="008903C2" w:rsidRPr="00CB56EC" w:rsidRDefault="008903C2" w:rsidP="008903C2">
            <w:pPr>
              <w:rPr>
                <w:b/>
                <w:bCs/>
                <w:color w:val="000000"/>
                <w:sz w:val="14"/>
                <w:szCs w:val="14"/>
                <w:lang w:eastAsia="tr-TR"/>
              </w:rPr>
            </w:pPr>
            <w:r w:rsidRPr="00CB56EC">
              <w:rPr>
                <w:b/>
                <w:bCs/>
                <w:color w:val="000000"/>
                <w:sz w:val="14"/>
                <w:szCs w:val="14"/>
                <w:lang w:eastAsia="tr-TR"/>
              </w:rPr>
              <w:t>IV.</w:t>
            </w:r>
          </w:p>
        </w:tc>
        <w:tc>
          <w:tcPr>
            <w:tcW w:w="5398" w:type="dxa"/>
            <w:shd w:val="clear" w:color="auto" w:fill="auto"/>
            <w:noWrap/>
            <w:vAlign w:val="bottom"/>
            <w:hideMark/>
          </w:tcPr>
          <w:p w14:paraId="16D928BC" w14:textId="77777777" w:rsidR="008903C2" w:rsidRPr="00CB56EC" w:rsidRDefault="008903C2" w:rsidP="008903C2">
            <w:pPr>
              <w:rPr>
                <w:b/>
                <w:bCs/>
                <w:color w:val="000000"/>
                <w:sz w:val="13"/>
                <w:szCs w:val="13"/>
                <w:lang w:eastAsia="tr-TR"/>
              </w:rPr>
            </w:pPr>
            <w:r w:rsidRPr="00CB56EC">
              <w:rPr>
                <w:b/>
                <w:bCs/>
                <w:color w:val="000000"/>
                <w:sz w:val="13"/>
                <w:szCs w:val="13"/>
                <w:lang w:eastAsia="tr-TR"/>
              </w:rPr>
              <w:t>Yabancı Para Çevrim Farklarının Nakit ve Nakde Eşdeğer Varlıklar Üzerindeki Etkisi</w:t>
            </w:r>
          </w:p>
        </w:tc>
        <w:tc>
          <w:tcPr>
            <w:tcW w:w="695" w:type="dxa"/>
            <w:shd w:val="clear" w:color="auto" w:fill="auto"/>
            <w:noWrap/>
            <w:vAlign w:val="bottom"/>
            <w:hideMark/>
          </w:tcPr>
          <w:p w14:paraId="23FC65D4" w14:textId="0F1CEF8A" w:rsidR="008903C2" w:rsidRPr="00CB56EC" w:rsidRDefault="008903C2" w:rsidP="008903C2">
            <w:pPr>
              <w:jc w:val="center"/>
              <w:rPr>
                <w:b/>
                <w:bCs/>
                <w:color w:val="000000"/>
                <w:sz w:val="14"/>
                <w:szCs w:val="14"/>
                <w:lang w:eastAsia="tr-TR"/>
              </w:rPr>
            </w:pPr>
            <w:r w:rsidRPr="00CB56EC">
              <w:rPr>
                <w:b/>
                <w:bCs/>
                <w:color w:val="000000"/>
                <w:sz w:val="14"/>
                <w:szCs w:val="14"/>
                <w:lang w:eastAsia="tr-TR"/>
              </w:rPr>
              <w:t>(6.3.)</w:t>
            </w:r>
          </w:p>
        </w:tc>
        <w:tc>
          <w:tcPr>
            <w:tcW w:w="1371" w:type="dxa"/>
            <w:shd w:val="clear" w:color="auto" w:fill="auto"/>
            <w:vAlign w:val="bottom"/>
            <w:hideMark/>
          </w:tcPr>
          <w:p w14:paraId="24DB2BF7" w14:textId="06D6C292" w:rsidR="008903C2" w:rsidRPr="00CB56EC" w:rsidRDefault="00CC19B5" w:rsidP="008903C2">
            <w:pPr>
              <w:jc w:val="right"/>
              <w:rPr>
                <w:b/>
              </w:rPr>
            </w:pPr>
            <w:r>
              <w:rPr>
                <w:b/>
                <w:bCs/>
                <w:color w:val="000000"/>
                <w:sz w:val="14"/>
                <w:szCs w:val="14"/>
              </w:rPr>
              <w:t>21,670</w:t>
            </w:r>
          </w:p>
        </w:tc>
        <w:tc>
          <w:tcPr>
            <w:tcW w:w="1371" w:type="dxa"/>
            <w:shd w:val="clear" w:color="auto" w:fill="auto"/>
            <w:noWrap/>
            <w:vAlign w:val="bottom"/>
            <w:hideMark/>
          </w:tcPr>
          <w:p w14:paraId="0732742E" w14:textId="1E6C0817" w:rsidR="008903C2" w:rsidRPr="00CB56EC" w:rsidRDefault="008903C2" w:rsidP="008903C2">
            <w:pPr>
              <w:jc w:val="right"/>
              <w:rPr>
                <w:b/>
              </w:rPr>
            </w:pPr>
            <w:r>
              <w:rPr>
                <w:b/>
                <w:bCs/>
                <w:color w:val="000000"/>
                <w:sz w:val="14"/>
                <w:szCs w:val="14"/>
              </w:rPr>
              <w:t>4,086</w:t>
            </w:r>
          </w:p>
        </w:tc>
      </w:tr>
      <w:tr w:rsidR="008903C2" w:rsidRPr="00CB56EC" w14:paraId="47F315C2" w14:textId="77777777" w:rsidTr="00CC19B5">
        <w:trPr>
          <w:trHeight w:hRule="exact" w:val="170"/>
        </w:trPr>
        <w:tc>
          <w:tcPr>
            <w:tcW w:w="548" w:type="dxa"/>
            <w:shd w:val="clear" w:color="auto" w:fill="auto"/>
            <w:noWrap/>
            <w:vAlign w:val="bottom"/>
            <w:hideMark/>
          </w:tcPr>
          <w:p w14:paraId="4E8FD1C0" w14:textId="77777777" w:rsidR="008903C2" w:rsidRPr="00CB56EC" w:rsidRDefault="008903C2" w:rsidP="008903C2">
            <w:pPr>
              <w:rPr>
                <w:b/>
                <w:color w:val="000000"/>
                <w:sz w:val="14"/>
                <w:szCs w:val="14"/>
                <w:lang w:eastAsia="tr-TR"/>
              </w:rPr>
            </w:pPr>
          </w:p>
        </w:tc>
        <w:tc>
          <w:tcPr>
            <w:tcW w:w="5398" w:type="dxa"/>
            <w:shd w:val="clear" w:color="auto" w:fill="auto"/>
            <w:noWrap/>
            <w:vAlign w:val="bottom"/>
            <w:hideMark/>
          </w:tcPr>
          <w:p w14:paraId="7E6EA3BD" w14:textId="77777777" w:rsidR="008903C2" w:rsidRPr="00CB56EC" w:rsidRDefault="008903C2" w:rsidP="008903C2">
            <w:pPr>
              <w:rPr>
                <w:b/>
                <w:color w:val="000000"/>
                <w:sz w:val="13"/>
                <w:szCs w:val="13"/>
                <w:lang w:eastAsia="tr-TR"/>
              </w:rPr>
            </w:pPr>
          </w:p>
        </w:tc>
        <w:tc>
          <w:tcPr>
            <w:tcW w:w="695" w:type="dxa"/>
            <w:shd w:val="clear" w:color="auto" w:fill="auto"/>
            <w:noWrap/>
            <w:vAlign w:val="bottom"/>
            <w:hideMark/>
          </w:tcPr>
          <w:p w14:paraId="758C8690" w14:textId="77777777" w:rsidR="008903C2" w:rsidRPr="00CB56EC" w:rsidRDefault="008903C2" w:rsidP="008903C2">
            <w:pPr>
              <w:jc w:val="center"/>
              <w:rPr>
                <w:b/>
                <w:color w:val="000000"/>
                <w:sz w:val="14"/>
                <w:szCs w:val="14"/>
                <w:lang w:eastAsia="tr-TR"/>
              </w:rPr>
            </w:pPr>
          </w:p>
        </w:tc>
        <w:tc>
          <w:tcPr>
            <w:tcW w:w="1371" w:type="dxa"/>
            <w:shd w:val="clear" w:color="auto" w:fill="auto"/>
            <w:vAlign w:val="bottom"/>
          </w:tcPr>
          <w:p w14:paraId="2B133AB9" w14:textId="77777777" w:rsidR="008903C2" w:rsidRPr="00CB56EC" w:rsidRDefault="008903C2" w:rsidP="008903C2">
            <w:pPr>
              <w:jc w:val="right"/>
              <w:rPr>
                <w:b/>
              </w:rPr>
            </w:pPr>
          </w:p>
        </w:tc>
        <w:tc>
          <w:tcPr>
            <w:tcW w:w="1371" w:type="dxa"/>
            <w:shd w:val="clear" w:color="auto" w:fill="auto"/>
            <w:noWrap/>
            <w:vAlign w:val="bottom"/>
          </w:tcPr>
          <w:p w14:paraId="1BC0A127" w14:textId="77777777" w:rsidR="008903C2" w:rsidRPr="00CB56EC" w:rsidRDefault="008903C2" w:rsidP="008903C2">
            <w:pPr>
              <w:jc w:val="right"/>
              <w:rPr>
                <w:b/>
              </w:rPr>
            </w:pPr>
          </w:p>
        </w:tc>
      </w:tr>
      <w:tr w:rsidR="008903C2" w:rsidRPr="00CB56EC" w14:paraId="467D4B64" w14:textId="77777777" w:rsidTr="00CC19B5">
        <w:trPr>
          <w:trHeight w:val="112"/>
        </w:trPr>
        <w:tc>
          <w:tcPr>
            <w:tcW w:w="548" w:type="dxa"/>
            <w:shd w:val="clear" w:color="auto" w:fill="auto"/>
            <w:noWrap/>
            <w:vAlign w:val="bottom"/>
            <w:hideMark/>
          </w:tcPr>
          <w:p w14:paraId="53967CFB" w14:textId="77777777" w:rsidR="008903C2" w:rsidRPr="00CB56EC" w:rsidRDefault="008903C2" w:rsidP="008903C2">
            <w:pPr>
              <w:rPr>
                <w:b/>
                <w:bCs/>
                <w:color w:val="000000"/>
                <w:sz w:val="14"/>
                <w:szCs w:val="14"/>
                <w:lang w:eastAsia="tr-TR"/>
              </w:rPr>
            </w:pPr>
            <w:r w:rsidRPr="00CB56EC">
              <w:rPr>
                <w:b/>
                <w:bCs/>
                <w:color w:val="000000"/>
                <w:sz w:val="14"/>
                <w:szCs w:val="14"/>
                <w:lang w:eastAsia="tr-TR"/>
              </w:rPr>
              <w:t>V.</w:t>
            </w:r>
          </w:p>
        </w:tc>
        <w:tc>
          <w:tcPr>
            <w:tcW w:w="5398" w:type="dxa"/>
            <w:shd w:val="clear" w:color="auto" w:fill="auto"/>
            <w:noWrap/>
            <w:vAlign w:val="bottom"/>
            <w:hideMark/>
          </w:tcPr>
          <w:p w14:paraId="4F458A4A" w14:textId="77777777" w:rsidR="008903C2" w:rsidRPr="00CB56EC" w:rsidRDefault="008903C2" w:rsidP="008903C2">
            <w:pPr>
              <w:rPr>
                <w:b/>
                <w:bCs/>
                <w:color w:val="000000"/>
                <w:sz w:val="13"/>
                <w:szCs w:val="13"/>
                <w:lang w:eastAsia="tr-TR"/>
              </w:rPr>
            </w:pPr>
            <w:r w:rsidRPr="00CB56EC">
              <w:rPr>
                <w:b/>
                <w:bCs/>
                <w:color w:val="000000"/>
                <w:sz w:val="13"/>
                <w:szCs w:val="13"/>
                <w:lang w:eastAsia="tr-TR"/>
              </w:rPr>
              <w:t>Nakit ve Nakde Eşdeğer Varlıklardaki Net Artış</w:t>
            </w:r>
          </w:p>
        </w:tc>
        <w:tc>
          <w:tcPr>
            <w:tcW w:w="695" w:type="dxa"/>
            <w:shd w:val="clear" w:color="auto" w:fill="auto"/>
            <w:noWrap/>
            <w:vAlign w:val="bottom"/>
            <w:hideMark/>
          </w:tcPr>
          <w:p w14:paraId="39D7224F" w14:textId="77777777" w:rsidR="008903C2" w:rsidRPr="00CB56EC" w:rsidRDefault="008903C2" w:rsidP="008903C2">
            <w:pPr>
              <w:jc w:val="center"/>
              <w:rPr>
                <w:b/>
                <w:color w:val="000000"/>
                <w:sz w:val="14"/>
                <w:szCs w:val="14"/>
                <w:lang w:eastAsia="tr-TR"/>
              </w:rPr>
            </w:pPr>
          </w:p>
        </w:tc>
        <w:tc>
          <w:tcPr>
            <w:tcW w:w="1371" w:type="dxa"/>
            <w:shd w:val="clear" w:color="auto" w:fill="auto"/>
            <w:vAlign w:val="bottom"/>
            <w:hideMark/>
          </w:tcPr>
          <w:p w14:paraId="0D4BF9FC" w14:textId="38836087" w:rsidR="008903C2" w:rsidRPr="00CB56EC" w:rsidRDefault="00CC19B5" w:rsidP="008903C2">
            <w:pPr>
              <w:jc w:val="right"/>
              <w:rPr>
                <w:b/>
              </w:rPr>
            </w:pPr>
            <w:r>
              <w:rPr>
                <w:b/>
                <w:bCs/>
                <w:color w:val="000000"/>
                <w:sz w:val="14"/>
                <w:szCs w:val="14"/>
              </w:rPr>
              <w:t>1,145,103</w:t>
            </w:r>
          </w:p>
        </w:tc>
        <w:tc>
          <w:tcPr>
            <w:tcW w:w="1371" w:type="dxa"/>
            <w:shd w:val="clear" w:color="auto" w:fill="auto"/>
            <w:noWrap/>
            <w:vAlign w:val="bottom"/>
            <w:hideMark/>
          </w:tcPr>
          <w:p w14:paraId="36C1DE63" w14:textId="71A17D4A" w:rsidR="008903C2" w:rsidRPr="00CB56EC" w:rsidRDefault="008903C2" w:rsidP="008903C2">
            <w:pPr>
              <w:jc w:val="right"/>
              <w:rPr>
                <w:b/>
              </w:rPr>
            </w:pPr>
            <w:r>
              <w:rPr>
                <w:b/>
                <w:bCs/>
                <w:color w:val="000000"/>
                <w:sz w:val="14"/>
                <w:szCs w:val="14"/>
              </w:rPr>
              <w:t>452,675</w:t>
            </w:r>
          </w:p>
        </w:tc>
      </w:tr>
      <w:tr w:rsidR="008903C2" w:rsidRPr="00CB56EC" w14:paraId="4B8973F8" w14:textId="77777777" w:rsidTr="00CC19B5">
        <w:trPr>
          <w:trHeight w:val="112"/>
        </w:trPr>
        <w:tc>
          <w:tcPr>
            <w:tcW w:w="548" w:type="dxa"/>
            <w:shd w:val="clear" w:color="auto" w:fill="auto"/>
            <w:noWrap/>
            <w:vAlign w:val="bottom"/>
          </w:tcPr>
          <w:p w14:paraId="4FC2037C" w14:textId="77777777" w:rsidR="008903C2" w:rsidRPr="00CB56EC" w:rsidRDefault="008903C2" w:rsidP="008903C2">
            <w:pPr>
              <w:rPr>
                <w:b/>
                <w:color w:val="000000"/>
                <w:sz w:val="14"/>
                <w:szCs w:val="14"/>
                <w:lang w:eastAsia="tr-TR"/>
              </w:rPr>
            </w:pPr>
          </w:p>
        </w:tc>
        <w:tc>
          <w:tcPr>
            <w:tcW w:w="5398" w:type="dxa"/>
            <w:shd w:val="clear" w:color="auto" w:fill="auto"/>
            <w:noWrap/>
            <w:vAlign w:val="bottom"/>
          </w:tcPr>
          <w:p w14:paraId="610C82D0" w14:textId="77777777" w:rsidR="008903C2" w:rsidRPr="00CB56EC" w:rsidRDefault="008903C2" w:rsidP="008903C2">
            <w:pPr>
              <w:rPr>
                <w:b/>
                <w:color w:val="000000"/>
                <w:sz w:val="13"/>
                <w:szCs w:val="13"/>
                <w:lang w:eastAsia="tr-TR"/>
              </w:rPr>
            </w:pPr>
          </w:p>
        </w:tc>
        <w:tc>
          <w:tcPr>
            <w:tcW w:w="695" w:type="dxa"/>
            <w:shd w:val="clear" w:color="auto" w:fill="auto"/>
            <w:noWrap/>
            <w:vAlign w:val="bottom"/>
          </w:tcPr>
          <w:p w14:paraId="38034C71" w14:textId="77777777" w:rsidR="008903C2" w:rsidRPr="00CB56EC" w:rsidRDefault="008903C2" w:rsidP="008903C2">
            <w:pPr>
              <w:jc w:val="center"/>
              <w:rPr>
                <w:b/>
                <w:color w:val="000000"/>
                <w:sz w:val="14"/>
                <w:szCs w:val="14"/>
                <w:lang w:eastAsia="tr-TR"/>
              </w:rPr>
            </w:pPr>
          </w:p>
        </w:tc>
        <w:tc>
          <w:tcPr>
            <w:tcW w:w="1371" w:type="dxa"/>
            <w:shd w:val="clear" w:color="auto" w:fill="auto"/>
            <w:vAlign w:val="bottom"/>
          </w:tcPr>
          <w:p w14:paraId="71984D96" w14:textId="77777777" w:rsidR="008903C2" w:rsidRPr="00CB56EC" w:rsidRDefault="008903C2" w:rsidP="008903C2">
            <w:pPr>
              <w:jc w:val="right"/>
              <w:rPr>
                <w:b/>
                <w:bCs/>
                <w:color w:val="000000"/>
                <w:sz w:val="14"/>
                <w:szCs w:val="14"/>
                <w:lang w:eastAsia="tr-TR"/>
              </w:rPr>
            </w:pPr>
          </w:p>
        </w:tc>
        <w:tc>
          <w:tcPr>
            <w:tcW w:w="1371" w:type="dxa"/>
            <w:shd w:val="clear" w:color="auto" w:fill="auto"/>
            <w:noWrap/>
            <w:vAlign w:val="bottom"/>
          </w:tcPr>
          <w:p w14:paraId="7AE558B8" w14:textId="77777777" w:rsidR="008903C2" w:rsidRPr="00CB56EC" w:rsidRDefault="008903C2" w:rsidP="008903C2">
            <w:pPr>
              <w:jc w:val="right"/>
              <w:rPr>
                <w:b/>
                <w:bCs/>
                <w:color w:val="000000"/>
                <w:sz w:val="14"/>
                <w:szCs w:val="14"/>
                <w:lang w:eastAsia="tr-TR"/>
              </w:rPr>
            </w:pPr>
          </w:p>
        </w:tc>
      </w:tr>
      <w:tr w:rsidR="008903C2" w:rsidRPr="00CB56EC" w14:paraId="42C57A0C" w14:textId="77777777" w:rsidTr="00CC19B5">
        <w:trPr>
          <w:trHeight w:val="112"/>
        </w:trPr>
        <w:tc>
          <w:tcPr>
            <w:tcW w:w="548" w:type="dxa"/>
            <w:shd w:val="clear" w:color="auto" w:fill="auto"/>
            <w:noWrap/>
            <w:vAlign w:val="bottom"/>
            <w:hideMark/>
          </w:tcPr>
          <w:p w14:paraId="7332C4F0" w14:textId="77777777" w:rsidR="008903C2" w:rsidRPr="00CB56EC" w:rsidRDefault="008903C2" w:rsidP="008903C2">
            <w:pPr>
              <w:rPr>
                <w:b/>
                <w:bCs/>
                <w:color w:val="000000"/>
                <w:sz w:val="14"/>
                <w:szCs w:val="14"/>
                <w:lang w:eastAsia="tr-TR"/>
              </w:rPr>
            </w:pPr>
            <w:r w:rsidRPr="00CB56EC">
              <w:rPr>
                <w:b/>
                <w:bCs/>
                <w:color w:val="000000"/>
                <w:sz w:val="14"/>
                <w:szCs w:val="14"/>
                <w:lang w:eastAsia="tr-TR"/>
              </w:rPr>
              <w:t>VI.</w:t>
            </w:r>
          </w:p>
        </w:tc>
        <w:tc>
          <w:tcPr>
            <w:tcW w:w="5398" w:type="dxa"/>
            <w:shd w:val="clear" w:color="auto" w:fill="auto"/>
            <w:noWrap/>
            <w:vAlign w:val="bottom"/>
            <w:hideMark/>
          </w:tcPr>
          <w:p w14:paraId="7DBA0ED7" w14:textId="77777777" w:rsidR="008903C2" w:rsidRPr="00CB56EC" w:rsidRDefault="008903C2" w:rsidP="008903C2">
            <w:pPr>
              <w:rPr>
                <w:b/>
                <w:bCs/>
                <w:color w:val="000000"/>
                <w:sz w:val="13"/>
                <w:szCs w:val="13"/>
                <w:lang w:eastAsia="tr-TR"/>
              </w:rPr>
            </w:pPr>
            <w:r w:rsidRPr="00CB56EC">
              <w:rPr>
                <w:b/>
                <w:bCs/>
                <w:color w:val="000000"/>
                <w:sz w:val="13"/>
                <w:szCs w:val="13"/>
                <w:lang w:eastAsia="tr-TR"/>
              </w:rPr>
              <w:t>Dönem Başındaki Nakit ve Nakde Eşdeğer Varlıklar</w:t>
            </w:r>
          </w:p>
        </w:tc>
        <w:tc>
          <w:tcPr>
            <w:tcW w:w="695" w:type="dxa"/>
            <w:shd w:val="clear" w:color="auto" w:fill="auto"/>
            <w:noWrap/>
            <w:vAlign w:val="bottom"/>
            <w:hideMark/>
          </w:tcPr>
          <w:p w14:paraId="65D83E6C" w14:textId="50E96F9C" w:rsidR="008903C2" w:rsidRPr="00CB56EC" w:rsidRDefault="008903C2" w:rsidP="008903C2">
            <w:pPr>
              <w:jc w:val="center"/>
              <w:rPr>
                <w:b/>
                <w:bCs/>
                <w:color w:val="000000"/>
                <w:sz w:val="14"/>
                <w:szCs w:val="14"/>
                <w:lang w:eastAsia="tr-TR"/>
              </w:rPr>
            </w:pPr>
            <w:r w:rsidRPr="00CB56EC">
              <w:rPr>
                <w:b/>
                <w:bCs/>
                <w:color w:val="000000"/>
                <w:sz w:val="14"/>
                <w:szCs w:val="14"/>
                <w:lang w:eastAsia="tr-TR"/>
              </w:rPr>
              <w:t>(6.1.)</w:t>
            </w:r>
          </w:p>
        </w:tc>
        <w:tc>
          <w:tcPr>
            <w:tcW w:w="1371" w:type="dxa"/>
            <w:shd w:val="clear" w:color="auto" w:fill="auto"/>
            <w:vAlign w:val="bottom"/>
            <w:hideMark/>
          </w:tcPr>
          <w:p w14:paraId="33DF99DD" w14:textId="3605B33A" w:rsidR="008903C2" w:rsidRPr="00CB56EC" w:rsidRDefault="00CC19B5" w:rsidP="008903C2">
            <w:pPr>
              <w:jc w:val="right"/>
              <w:rPr>
                <w:b/>
              </w:rPr>
            </w:pPr>
            <w:r>
              <w:rPr>
                <w:b/>
                <w:bCs/>
                <w:color w:val="000000"/>
                <w:sz w:val="14"/>
                <w:szCs w:val="14"/>
              </w:rPr>
              <w:t>1,531,546</w:t>
            </w:r>
          </w:p>
        </w:tc>
        <w:tc>
          <w:tcPr>
            <w:tcW w:w="1371" w:type="dxa"/>
            <w:shd w:val="clear" w:color="auto" w:fill="auto"/>
            <w:noWrap/>
            <w:vAlign w:val="bottom"/>
            <w:hideMark/>
          </w:tcPr>
          <w:p w14:paraId="241E8AF4" w14:textId="3A545D7B" w:rsidR="008903C2" w:rsidRPr="00CB56EC" w:rsidRDefault="008903C2" w:rsidP="008903C2">
            <w:pPr>
              <w:jc w:val="right"/>
              <w:rPr>
                <w:b/>
              </w:rPr>
            </w:pPr>
            <w:r>
              <w:rPr>
                <w:b/>
                <w:bCs/>
                <w:color w:val="000000"/>
                <w:sz w:val="14"/>
                <w:szCs w:val="14"/>
              </w:rPr>
              <w:t>51,751</w:t>
            </w:r>
          </w:p>
        </w:tc>
      </w:tr>
      <w:tr w:rsidR="008903C2" w:rsidRPr="00CB56EC" w14:paraId="6D380A42" w14:textId="77777777" w:rsidTr="00CC19B5">
        <w:trPr>
          <w:trHeight w:hRule="exact" w:val="170"/>
        </w:trPr>
        <w:tc>
          <w:tcPr>
            <w:tcW w:w="548" w:type="dxa"/>
            <w:shd w:val="clear" w:color="auto" w:fill="auto"/>
            <w:noWrap/>
            <w:vAlign w:val="bottom"/>
          </w:tcPr>
          <w:p w14:paraId="2CE7FC2C" w14:textId="77777777" w:rsidR="008903C2" w:rsidRPr="00CB56EC" w:rsidRDefault="008903C2" w:rsidP="008903C2">
            <w:pPr>
              <w:rPr>
                <w:b/>
                <w:color w:val="000000"/>
                <w:sz w:val="14"/>
                <w:szCs w:val="14"/>
                <w:lang w:eastAsia="tr-TR"/>
              </w:rPr>
            </w:pPr>
          </w:p>
        </w:tc>
        <w:tc>
          <w:tcPr>
            <w:tcW w:w="5398" w:type="dxa"/>
            <w:shd w:val="clear" w:color="auto" w:fill="auto"/>
            <w:noWrap/>
            <w:vAlign w:val="bottom"/>
          </w:tcPr>
          <w:p w14:paraId="5AC1E758" w14:textId="77777777" w:rsidR="008903C2" w:rsidRPr="00CB56EC" w:rsidRDefault="008903C2" w:rsidP="008903C2">
            <w:pPr>
              <w:rPr>
                <w:b/>
                <w:color w:val="000000"/>
                <w:sz w:val="13"/>
                <w:szCs w:val="13"/>
                <w:lang w:eastAsia="tr-TR"/>
              </w:rPr>
            </w:pPr>
          </w:p>
        </w:tc>
        <w:tc>
          <w:tcPr>
            <w:tcW w:w="695" w:type="dxa"/>
            <w:shd w:val="clear" w:color="auto" w:fill="auto"/>
            <w:noWrap/>
            <w:vAlign w:val="bottom"/>
          </w:tcPr>
          <w:p w14:paraId="5BD5001F" w14:textId="77777777" w:rsidR="008903C2" w:rsidRPr="00CB56EC" w:rsidRDefault="008903C2" w:rsidP="008903C2">
            <w:pPr>
              <w:jc w:val="center"/>
              <w:rPr>
                <w:b/>
                <w:bCs/>
                <w:color w:val="000000"/>
                <w:sz w:val="14"/>
                <w:szCs w:val="14"/>
                <w:lang w:eastAsia="tr-TR"/>
              </w:rPr>
            </w:pPr>
          </w:p>
        </w:tc>
        <w:tc>
          <w:tcPr>
            <w:tcW w:w="1371" w:type="dxa"/>
            <w:shd w:val="clear" w:color="auto" w:fill="auto"/>
            <w:vAlign w:val="bottom"/>
          </w:tcPr>
          <w:p w14:paraId="15728759" w14:textId="77777777" w:rsidR="008903C2" w:rsidRPr="00CB56EC" w:rsidRDefault="008903C2" w:rsidP="008903C2">
            <w:pPr>
              <w:jc w:val="right"/>
              <w:rPr>
                <w:b/>
              </w:rPr>
            </w:pPr>
          </w:p>
        </w:tc>
        <w:tc>
          <w:tcPr>
            <w:tcW w:w="1371" w:type="dxa"/>
            <w:shd w:val="clear" w:color="auto" w:fill="auto"/>
            <w:noWrap/>
            <w:vAlign w:val="bottom"/>
          </w:tcPr>
          <w:p w14:paraId="65BF0BE4" w14:textId="77777777" w:rsidR="008903C2" w:rsidRPr="00CB56EC" w:rsidRDefault="008903C2" w:rsidP="008903C2">
            <w:pPr>
              <w:jc w:val="right"/>
              <w:rPr>
                <w:b/>
              </w:rPr>
            </w:pPr>
          </w:p>
        </w:tc>
      </w:tr>
      <w:tr w:rsidR="008903C2" w:rsidRPr="00CB56EC" w14:paraId="3E0DE40F" w14:textId="77777777" w:rsidTr="00CC19B5">
        <w:trPr>
          <w:trHeight w:val="112"/>
        </w:trPr>
        <w:tc>
          <w:tcPr>
            <w:tcW w:w="548" w:type="dxa"/>
            <w:shd w:val="clear" w:color="auto" w:fill="auto"/>
            <w:noWrap/>
            <w:vAlign w:val="bottom"/>
            <w:hideMark/>
          </w:tcPr>
          <w:p w14:paraId="19EE7D6A" w14:textId="77777777" w:rsidR="008903C2" w:rsidRPr="00CB56EC" w:rsidRDefault="008903C2" w:rsidP="008903C2">
            <w:pPr>
              <w:rPr>
                <w:b/>
                <w:bCs/>
                <w:color w:val="000000"/>
                <w:sz w:val="14"/>
                <w:szCs w:val="14"/>
                <w:lang w:eastAsia="tr-TR"/>
              </w:rPr>
            </w:pPr>
            <w:r w:rsidRPr="00CB56EC">
              <w:rPr>
                <w:b/>
                <w:bCs/>
                <w:color w:val="000000"/>
                <w:sz w:val="14"/>
                <w:szCs w:val="14"/>
                <w:lang w:eastAsia="tr-TR"/>
              </w:rPr>
              <w:t>VII.</w:t>
            </w:r>
          </w:p>
        </w:tc>
        <w:tc>
          <w:tcPr>
            <w:tcW w:w="5398" w:type="dxa"/>
            <w:shd w:val="clear" w:color="auto" w:fill="auto"/>
            <w:noWrap/>
            <w:vAlign w:val="bottom"/>
            <w:hideMark/>
          </w:tcPr>
          <w:p w14:paraId="6D4E13A9" w14:textId="77777777" w:rsidR="008903C2" w:rsidRPr="00CB56EC" w:rsidRDefault="008903C2" w:rsidP="008903C2">
            <w:pPr>
              <w:rPr>
                <w:b/>
                <w:bCs/>
                <w:color w:val="000000"/>
                <w:sz w:val="13"/>
                <w:szCs w:val="13"/>
                <w:lang w:eastAsia="tr-TR"/>
              </w:rPr>
            </w:pPr>
            <w:r w:rsidRPr="00CB56EC">
              <w:rPr>
                <w:b/>
                <w:bCs/>
                <w:color w:val="000000"/>
                <w:sz w:val="13"/>
                <w:szCs w:val="13"/>
                <w:lang w:eastAsia="tr-TR"/>
              </w:rPr>
              <w:t>Dönem Sonundaki Nakit ve Nakde Eşdeğer Varlıklar</w:t>
            </w:r>
          </w:p>
        </w:tc>
        <w:tc>
          <w:tcPr>
            <w:tcW w:w="695" w:type="dxa"/>
            <w:shd w:val="clear" w:color="auto" w:fill="auto"/>
            <w:noWrap/>
            <w:vAlign w:val="bottom"/>
            <w:hideMark/>
          </w:tcPr>
          <w:p w14:paraId="67553786" w14:textId="30C0E78C" w:rsidR="008903C2" w:rsidRPr="00CB56EC" w:rsidRDefault="008903C2" w:rsidP="008903C2">
            <w:pPr>
              <w:jc w:val="center"/>
              <w:rPr>
                <w:b/>
                <w:bCs/>
                <w:color w:val="000000"/>
                <w:sz w:val="14"/>
                <w:szCs w:val="14"/>
                <w:lang w:eastAsia="tr-TR"/>
              </w:rPr>
            </w:pPr>
            <w:r w:rsidRPr="00CB56EC">
              <w:rPr>
                <w:b/>
                <w:bCs/>
                <w:color w:val="000000"/>
                <w:sz w:val="14"/>
                <w:szCs w:val="14"/>
                <w:lang w:eastAsia="tr-TR"/>
              </w:rPr>
              <w:t>(6.1.)</w:t>
            </w:r>
          </w:p>
        </w:tc>
        <w:tc>
          <w:tcPr>
            <w:tcW w:w="1371" w:type="dxa"/>
            <w:shd w:val="clear" w:color="auto" w:fill="auto"/>
            <w:vAlign w:val="bottom"/>
            <w:hideMark/>
          </w:tcPr>
          <w:p w14:paraId="4B3FF6B5" w14:textId="30F1216A" w:rsidR="008903C2" w:rsidRPr="00CB56EC" w:rsidRDefault="00CC19B5" w:rsidP="008903C2">
            <w:pPr>
              <w:jc w:val="right"/>
              <w:rPr>
                <w:b/>
              </w:rPr>
            </w:pPr>
            <w:r>
              <w:rPr>
                <w:b/>
                <w:bCs/>
                <w:color w:val="000000"/>
                <w:sz w:val="14"/>
                <w:szCs w:val="14"/>
              </w:rPr>
              <w:t>2,676,649</w:t>
            </w:r>
          </w:p>
        </w:tc>
        <w:tc>
          <w:tcPr>
            <w:tcW w:w="1371" w:type="dxa"/>
            <w:shd w:val="clear" w:color="auto" w:fill="auto"/>
            <w:noWrap/>
            <w:vAlign w:val="bottom"/>
            <w:hideMark/>
          </w:tcPr>
          <w:p w14:paraId="6FE84E39" w14:textId="11D1F654" w:rsidR="008903C2" w:rsidRPr="00CB56EC" w:rsidRDefault="008903C2" w:rsidP="008903C2">
            <w:pPr>
              <w:jc w:val="right"/>
              <w:rPr>
                <w:b/>
              </w:rPr>
            </w:pPr>
            <w:r>
              <w:rPr>
                <w:b/>
                <w:bCs/>
                <w:color w:val="000000"/>
                <w:sz w:val="14"/>
                <w:szCs w:val="14"/>
              </w:rPr>
              <w:t>504,426</w:t>
            </w:r>
          </w:p>
        </w:tc>
      </w:tr>
    </w:tbl>
    <w:p w14:paraId="35F2D6F6" w14:textId="77777777" w:rsidR="00AF46F6" w:rsidRPr="00CB56EC" w:rsidRDefault="00AF46F6" w:rsidP="00AF46F6">
      <w:pPr>
        <w:rPr>
          <w:sz w:val="13"/>
          <w:szCs w:val="13"/>
        </w:rPr>
      </w:pPr>
    </w:p>
    <w:p w14:paraId="402D6818" w14:textId="77777777" w:rsidR="00AF46F6" w:rsidRPr="00CB56EC" w:rsidRDefault="00AF46F6" w:rsidP="00AF46F6">
      <w:pPr>
        <w:rPr>
          <w:sz w:val="13"/>
          <w:szCs w:val="13"/>
        </w:rPr>
      </w:pPr>
    </w:p>
    <w:p w14:paraId="28FF3A8F" w14:textId="77777777" w:rsidR="00AF46F6" w:rsidRPr="00CB56EC" w:rsidRDefault="00AF46F6" w:rsidP="00AF46F6">
      <w:pPr>
        <w:rPr>
          <w:sz w:val="13"/>
          <w:szCs w:val="13"/>
        </w:rPr>
      </w:pPr>
    </w:p>
    <w:p w14:paraId="6276519F" w14:textId="77777777" w:rsidR="00AF46F6" w:rsidRPr="00CB56EC" w:rsidRDefault="00AF46F6" w:rsidP="00AF46F6">
      <w:pPr>
        <w:rPr>
          <w:sz w:val="13"/>
          <w:szCs w:val="13"/>
        </w:rPr>
      </w:pPr>
    </w:p>
    <w:p w14:paraId="70261A26" w14:textId="1EA6FD01" w:rsidR="00AF46F6" w:rsidRDefault="00AF46F6" w:rsidP="00AF46F6">
      <w:pPr>
        <w:rPr>
          <w:sz w:val="13"/>
          <w:szCs w:val="13"/>
        </w:rPr>
      </w:pPr>
    </w:p>
    <w:p w14:paraId="0744D38D" w14:textId="7E5955F1" w:rsidR="007C058F" w:rsidRDefault="007C058F" w:rsidP="00AF46F6">
      <w:pPr>
        <w:rPr>
          <w:sz w:val="13"/>
          <w:szCs w:val="13"/>
        </w:rPr>
      </w:pPr>
    </w:p>
    <w:p w14:paraId="4442FB4E" w14:textId="58AFC9CF" w:rsidR="0069048D" w:rsidRDefault="0069048D" w:rsidP="00AF46F6">
      <w:pPr>
        <w:rPr>
          <w:sz w:val="13"/>
          <w:szCs w:val="13"/>
        </w:rPr>
      </w:pPr>
    </w:p>
    <w:p w14:paraId="728B8E91" w14:textId="77777777" w:rsidR="0069048D" w:rsidRDefault="0069048D" w:rsidP="00AF46F6">
      <w:pPr>
        <w:rPr>
          <w:sz w:val="13"/>
          <w:szCs w:val="13"/>
        </w:rPr>
      </w:pPr>
    </w:p>
    <w:p w14:paraId="24C389B5" w14:textId="77777777" w:rsidR="00D5711A" w:rsidRPr="00CB56EC" w:rsidRDefault="00D5711A" w:rsidP="00AF46F6">
      <w:pPr>
        <w:rPr>
          <w:sz w:val="13"/>
          <w:szCs w:val="13"/>
        </w:rPr>
      </w:pPr>
    </w:p>
    <w:p w14:paraId="7C86A364" w14:textId="77777777" w:rsidR="00AF46F6" w:rsidRPr="00CB56EC" w:rsidRDefault="00AF46F6" w:rsidP="00AF46F6">
      <w:pPr>
        <w:jc w:val="center"/>
        <w:rPr>
          <w:bCs/>
          <w:i/>
          <w:iCs/>
          <w:sz w:val="14"/>
          <w:szCs w:val="14"/>
        </w:rPr>
      </w:pPr>
    </w:p>
    <w:p w14:paraId="168330E3" w14:textId="77777777" w:rsidR="0069048D" w:rsidRDefault="00AF46F6" w:rsidP="00AF46F6">
      <w:pPr>
        <w:jc w:val="center"/>
        <w:rPr>
          <w:bCs/>
          <w:i/>
          <w:iCs/>
          <w:sz w:val="14"/>
          <w:szCs w:val="14"/>
        </w:rPr>
        <w:sectPr w:rsidR="0069048D" w:rsidSect="00223100">
          <w:headerReference w:type="default" r:id="rId35"/>
          <w:footerReference w:type="default" r:id="rId36"/>
          <w:pgSz w:w="11906" w:h="16838"/>
          <w:pgMar w:top="737" w:right="992" w:bottom="992" w:left="1440" w:header="709" w:footer="709" w:gutter="0"/>
          <w:cols w:space="708"/>
          <w:docGrid w:linePitch="360"/>
        </w:sectPr>
      </w:pPr>
      <w:r w:rsidRPr="00CB56EC">
        <w:rPr>
          <w:bCs/>
          <w:i/>
          <w:iCs/>
          <w:sz w:val="14"/>
          <w:szCs w:val="14"/>
        </w:rPr>
        <w:t>İlişikteki notlar bu finansal tabloların tamamlayıcı parçalarıdır</w:t>
      </w:r>
      <w:r w:rsidR="0094675C" w:rsidRPr="00CB56EC">
        <w:rPr>
          <w:bCs/>
          <w:i/>
          <w:iCs/>
          <w:sz w:val="14"/>
          <w:szCs w:val="14"/>
        </w:rPr>
        <w:t>.</w:t>
      </w:r>
    </w:p>
    <w:p w14:paraId="305AB428" w14:textId="77777777" w:rsidR="00AF46F6" w:rsidRPr="00CB56EC" w:rsidRDefault="00AF46F6" w:rsidP="00DC2194">
      <w:pPr>
        <w:pStyle w:val="Heading5"/>
        <w:spacing w:line="221" w:lineRule="auto"/>
        <w:ind w:left="3420" w:firstLine="180"/>
        <w:rPr>
          <w:color w:val="000000"/>
          <w:sz w:val="24"/>
        </w:rPr>
      </w:pPr>
      <w:r w:rsidRPr="00CB56EC">
        <w:rPr>
          <w:color w:val="000000"/>
          <w:sz w:val="24"/>
        </w:rPr>
        <w:lastRenderedPageBreak/>
        <w:t>ÜÇÜNCÜ BÖLÜM</w:t>
      </w:r>
    </w:p>
    <w:p w14:paraId="22BE3960" w14:textId="77777777" w:rsidR="00AF46F6" w:rsidRPr="00CB56EC" w:rsidRDefault="00AF46F6" w:rsidP="00DC2194">
      <w:pPr>
        <w:spacing w:line="221" w:lineRule="auto"/>
        <w:jc w:val="center"/>
        <w:rPr>
          <w:color w:val="000000"/>
          <w:sz w:val="12"/>
        </w:rPr>
      </w:pPr>
    </w:p>
    <w:p w14:paraId="76ABDF5B" w14:textId="77777777" w:rsidR="00AF46F6" w:rsidRPr="00CB56EC" w:rsidRDefault="00AF46F6" w:rsidP="00DC2194">
      <w:pPr>
        <w:pStyle w:val="Heading5"/>
        <w:spacing w:line="221" w:lineRule="auto"/>
        <w:ind w:left="0" w:firstLine="0"/>
        <w:jc w:val="center"/>
        <w:rPr>
          <w:color w:val="000000"/>
          <w:spacing w:val="-6"/>
          <w:sz w:val="24"/>
        </w:rPr>
      </w:pPr>
      <w:r w:rsidRPr="00CB56EC">
        <w:rPr>
          <w:color w:val="000000"/>
          <w:spacing w:val="-6"/>
          <w:sz w:val="24"/>
        </w:rPr>
        <w:t>İLGİLİ DÖNEMDE UYGULANAN MUHASEBE POLİTİKALARINA İLİŞKİN AÇIKLAMALAR</w:t>
      </w:r>
    </w:p>
    <w:p w14:paraId="3AA48AD6" w14:textId="77777777" w:rsidR="00AF46F6" w:rsidRPr="00CB56EC" w:rsidRDefault="00AF46F6" w:rsidP="00DC2194">
      <w:pPr>
        <w:autoSpaceDE w:val="0"/>
        <w:autoSpaceDN w:val="0"/>
        <w:adjustRightInd w:val="0"/>
        <w:spacing w:line="221" w:lineRule="auto"/>
        <w:rPr>
          <w:sz w:val="8"/>
          <w:szCs w:val="8"/>
        </w:rPr>
      </w:pPr>
    </w:p>
    <w:p w14:paraId="556F196B" w14:textId="77777777" w:rsidR="00AF46F6" w:rsidRPr="00CB56EC" w:rsidRDefault="00AF46F6" w:rsidP="00DC2194">
      <w:pPr>
        <w:tabs>
          <w:tab w:val="left" w:pos="709"/>
          <w:tab w:val="left" w:pos="851"/>
        </w:tabs>
        <w:autoSpaceDE w:val="0"/>
        <w:autoSpaceDN w:val="0"/>
        <w:adjustRightInd w:val="0"/>
        <w:spacing w:line="221" w:lineRule="auto"/>
        <w:ind w:hanging="567"/>
        <w:rPr>
          <w:b/>
        </w:rPr>
      </w:pPr>
      <w:r w:rsidRPr="00CB56EC">
        <w:rPr>
          <w:b/>
        </w:rPr>
        <w:t xml:space="preserve">1.      </w:t>
      </w:r>
      <w:r w:rsidRPr="00CB56EC">
        <w:rPr>
          <w:b/>
        </w:rPr>
        <w:tab/>
        <w:t>Sunum esaslarına ilişkin açıklamalar</w:t>
      </w:r>
    </w:p>
    <w:p w14:paraId="222F0A5F" w14:textId="77777777" w:rsidR="00AF46F6" w:rsidRPr="00CB56EC" w:rsidRDefault="00AF46F6" w:rsidP="00DC2194">
      <w:pPr>
        <w:autoSpaceDE w:val="0"/>
        <w:autoSpaceDN w:val="0"/>
        <w:adjustRightInd w:val="0"/>
        <w:spacing w:line="221" w:lineRule="auto"/>
        <w:ind w:left="-360"/>
        <w:rPr>
          <w:b/>
          <w:sz w:val="12"/>
          <w:szCs w:val="16"/>
        </w:rPr>
      </w:pPr>
    </w:p>
    <w:p w14:paraId="01AD9297" w14:textId="77777777" w:rsidR="00AF46F6" w:rsidRPr="00CB56EC" w:rsidRDefault="00AF46F6" w:rsidP="00DC2194">
      <w:pPr>
        <w:pStyle w:val="BodyTextIndent"/>
        <w:autoSpaceDE/>
        <w:autoSpaceDN/>
        <w:adjustRightInd/>
        <w:spacing w:line="221" w:lineRule="auto"/>
        <w:ind w:left="0" w:firstLine="0"/>
        <w:rPr>
          <w:b/>
        </w:rPr>
      </w:pPr>
      <w:r w:rsidRPr="00CB56EC">
        <w:rPr>
          <w:b/>
        </w:rPr>
        <w:t>Finansal tablolar ile bunlara ilişkin açıklama ve dipnotların Türkiye Muhasebe Standartları ve Bankaların Muhasebe Uygulamalarına ve Belgelerin Saklanmasına İlişkin Usul ve Esaslar Hakkında Yönetmeliğe uygun olarak hazırlanması</w:t>
      </w:r>
    </w:p>
    <w:p w14:paraId="7ADD678B" w14:textId="77777777" w:rsidR="00AF46F6" w:rsidRPr="00CB56EC" w:rsidRDefault="00AF46F6" w:rsidP="00DC2194">
      <w:pPr>
        <w:pStyle w:val="BodyText"/>
        <w:tabs>
          <w:tab w:val="left" w:pos="540"/>
        </w:tabs>
        <w:spacing w:line="221" w:lineRule="auto"/>
        <w:jc w:val="left"/>
        <w:rPr>
          <w:sz w:val="12"/>
          <w:szCs w:val="12"/>
        </w:rPr>
      </w:pPr>
    </w:p>
    <w:p w14:paraId="341D07FC" w14:textId="1048DCFF" w:rsidR="00F466D2" w:rsidRPr="00CB56EC" w:rsidRDefault="00F466D2" w:rsidP="00DC2194">
      <w:pPr>
        <w:autoSpaceDE w:val="0"/>
        <w:autoSpaceDN w:val="0"/>
        <w:spacing w:line="221" w:lineRule="auto"/>
        <w:jc w:val="both"/>
        <w:rPr>
          <w:color w:val="000000"/>
        </w:rPr>
      </w:pPr>
      <w:r w:rsidRPr="00F466D2">
        <w:rPr>
          <w:color w:val="000000"/>
        </w:rPr>
        <w:t xml:space="preserve">Konsolide olmayan finansal tablolar, 5411 sayılı Bankacılık Kanunu’na (“Bankacılık Kanunu”) ilişkin olarak 1 Kasım 2006 tarih ve 26333 sayılı Resmi </w:t>
      </w:r>
      <w:proofErr w:type="spellStart"/>
      <w:r w:rsidRPr="00F466D2">
        <w:rPr>
          <w:color w:val="000000"/>
        </w:rPr>
        <w:t>Gazete’de</w:t>
      </w:r>
      <w:proofErr w:type="spellEnd"/>
      <w:r w:rsidRPr="00F466D2">
        <w:rPr>
          <w:color w:val="000000"/>
        </w:rPr>
        <w:t xml:space="preserve"> yayımlanan “Bankaların Muhasebe Uygulamalarına ve Belgelerin Saklanmasına İlişkin Usul ve Esaslar Hakkında Yönetmelik” (“Yönetmelik”) ve muhasebe ve finansal raporlama esaslarına ilişkin Bankacılık Düzenleme ve Denetleme Kurulu tarafından bankaların hesap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(“TFRS”) hükümlerine (tümü “BDDK Muhasebe ve Finansal Raporlama Mevzuatı”) uygun olarak hazırlanmıştır.  Bununla birlikte, </w:t>
      </w:r>
      <w:proofErr w:type="spellStart"/>
      <w:r w:rsidRPr="00F466D2">
        <w:rPr>
          <w:color w:val="000000"/>
        </w:rPr>
        <w:t>TFRS’de</w:t>
      </w:r>
      <w:proofErr w:type="spellEnd"/>
      <w:r w:rsidRPr="00F466D2">
        <w:rPr>
          <w:color w:val="000000"/>
        </w:rPr>
        <w:t xml:space="preserve"> yer alan TMS 29 “Yüksek Enflasyonlu Ekonomilerde Finansal Raporlama” standardı, aşağıda açıklandığı üzere bankalar ile finansal kiralama, </w:t>
      </w:r>
      <w:proofErr w:type="spellStart"/>
      <w:r w:rsidRPr="00F466D2">
        <w:rPr>
          <w:color w:val="000000"/>
        </w:rPr>
        <w:t>faktoring</w:t>
      </w:r>
      <w:proofErr w:type="spellEnd"/>
      <w:r w:rsidRPr="00F466D2">
        <w:rPr>
          <w:color w:val="000000"/>
        </w:rPr>
        <w:t xml:space="preserve">, finansman, tasarruf finansman ve varlık yönetim şirketleri açısından uygulanmamaktadır. </w:t>
      </w:r>
    </w:p>
    <w:p w14:paraId="4288562B" w14:textId="77777777" w:rsidR="00AF46F6" w:rsidRPr="00CB56EC" w:rsidRDefault="00AF46F6" w:rsidP="00DC2194">
      <w:pPr>
        <w:autoSpaceDE w:val="0"/>
        <w:autoSpaceDN w:val="0"/>
        <w:spacing w:line="221" w:lineRule="auto"/>
        <w:jc w:val="both"/>
        <w:rPr>
          <w:color w:val="000000"/>
          <w:sz w:val="16"/>
        </w:rPr>
      </w:pPr>
    </w:p>
    <w:p w14:paraId="035E7C80" w14:textId="77777777" w:rsidR="00AF46F6" w:rsidRPr="00CB56EC" w:rsidRDefault="00AF46F6" w:rsidP="00DC2194">
      <w:pPr>
        <w:pStyle w:val="BodyText"/>
        <w:spacing w:line="221" w:lineRule="auto"/>
        <w:rPr>
          <w:color w:val="000000"/>
          <w:lang w:eastAsia="en-US"/>
        </w:rPr>
      </w:pPr>
      <w:r w:rsidRPr="00CB56EC">
        <w:rPr>
          <w:color w:val="000000"/>
          <w:lang w:eastAsia="en-US"/>
        </w:rPr>
        <w:t xml:space="preserve">Konsolide olmayan finansal tablolar gerçeğe uygun değerleri ile gösterilen finansal varlık ve yükümlülükler dışında, tarihi maliyet esası baz alınarak TL olarak hazırlanmıştır. </w:t>
      </w:r>
    </w:p>
    <w:p w14:paraId="5ADAFBE9" w14:textId="77777777" w:rsidR="00AF46F6" w:rsidRPr="00CB56EC" w:rsidRDefault="00AF46F6" w:rsidP="00DC2194">
      <w:pPr>
        <w:autoSpaceDE w:val="0"/>
        <w:autoSpaceDN w:val="0"/>
        <w:spacing w:line="221" w:lineRule="auto"/>
        <w:jc w:val="both"/>
        <w:rPr>
          <w:color w:val="000000"/>
          <w:sz w:val="14"/>
        </w:rPr>
      </w:pPr>
    </w:p>
    <w:p w14:paraId="1DFF0971" w14:textId="77777777" w:rsidR="00AF46F6" w:rsidRPr="00CB56EC" w:rsidRDefault="00AF46F6" w:rsidP="00DC2194">
      <w:pPr>
        <w:pStyle w:val="BodyTextIndent"/>
        <w:autoSpaceDE/>
        <w:autoSpaceDN/>
        <w:adjustRightInd/>
        <w:spacing w:line="221" w:lineRule="auto"/>
        <w:ind w:left="0" w:firstLine="0"/>
        <w:jc w:val="left"/>
        <w:rPr>
          <w:b/>
        </w:rPr>
      </w:pPr>
      <w:r w:rsidRPr="00CB56EC">
        <w:rPr>
          <w:b/>
        </w:rPr>
        <w:t>Finansal tabloların hazırlanmasında izlenen muhasebe politikaları ve kullanılan değerleme esasları</w:t>
      </w:r>
    </w:p>
    <w:p w14:paraId="5C19E7D3" w14:textId="77777777" w:rsidR="00AF46F6" w:rsidRPr="00CB56EC" w:rsidRDefault="00AF46F6" w:rsidP="00DC2194">
      <w:pPr>
        <w:pStyle w:val="BodyText"/>
        <w:tabs>
          <w:tab w:val="left" w:pos="567"/>
        </w:tabs>
        <w:autoSpaceDE/>
        <w:autoSpaceDN/>
        <w:adjustRightInd/>
        <w:spacing w:line="221" w:lineRule="auto"/>
        <w:jc w:val="left"/>
        <w:rPr>
          <w:sz w:val="12"/>
          <w:szCs w:val="12"/>
        </w:rPr>
      </w:pPr>
    </w:p>
    <w:p w14:paraId="68DF7732" w14:textId="77777777" w:rsidR="00AF46F6" w:rsidRPr="00CB56EC" w:rsidRDefault="00AF46F6" w:rsidP="00DC2194">
      <w:pPr>
        <w:pStyle w:val="BodyText"/>
        <w:spacing w:line="221" w:lineRule="auto"/>
      </w:pPr>
      <w:r w:rsidRPr="00CB56EC">
        <w:t>Finansal tablolar, gerçeğe uygun değeri ile değerlenen gerçeğe uygun değer farkı kar zarara yansıtılan finansal araçlar, gerçeğe uygun değer farkı diğer kapsamlı gelire yansıtılan finansal varlıklar ve yükümlülükler dışında tarihi maliyet esasına göre hazırlanmaktadır.</w:t>
      </w:r>
    </w:p>
    <w:p w14:paraId="5FECA86E" w14:textId="471C9757" w:rsidR="00AF46F6" w:rsidRPr="00CB56EC" w:rsidRDefault="00AF46F6" w:rsidP="00DC2194">
      <w:pPr>
        <w:pStyle w:val="BodyText"/>
        <w:spacing w:line="221" w:lineRule="auto"/>
        <w:rPr>
          <w:sz w:val="12"/>
          <w:szCs w:val="12"/>
        </w:rPr>
      </w:pPr>
    </w:p>
    <w:p w14:paraId="2EE6AD36" w14:textId="2B14C35E" w:rsidR="00A840C5" w:rsidRPr="00CB56EC" w:rsidRDefault="00A840C5" w:rsidP="00DC2194">
      <w:pPr>
        <w:pStyle w:val="BodyText"/>
        <w:spacing w:line="221" w:lineRule="auto"/>
      </w:pPr>
      <w:r w:rsidRPr="00CB56EC">
        <w:t xml:space="preserve">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TFRS (tümü “BDDK Muhasebe ve Finansal Raporlama Mevzuatı”) kapsamında yer alan esaslara göre belirlenmiştir. Finansal tabloların BDDK Raporlama ve Muhasebe </w:t>
      </w:r>
      <w:proofErr w:type="spellStart"/>
      <w:r w:rsidRPr="00CB56EC">
        <w:t>Mevzuatı’na</w:t>
      </w:r>
      <w:proofErr w:type="spellEnd"/>
      <w:r w:rsidRPr="00CB56EC">
        <w:t xml:space="preserv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dava karşılıklarını, ertelenmiş vergi varlık ve yükümlülüklerini, finansal varlıkların değer düşüklüğünü ve gayrimenkullerin değerlemesini içermekte olup düzenli olarak gözden geçirilmekte, gerekli düzeltmeler yapılmakta ve bu düzeltmelerin etkisi mali tablolara yansıtılmaktadır. Kullanılan varsayım ve tahminler ilgili dipnotlarda açıklanmaktadır. Finansal tabloların hazırlanmasında izlenen muhasebe politikaları ve kullanılan değerleme esasları, “BDDK Muhasebe ve Finansal Raporlama Mevzuatı” kapsamında yer alan esaslara göre belirlenmiş ve uygulanmış olup, </w:t>
      </w:r>
      <w:del w:id="10" w:author="Erkan Akgüzel" w:date="2025-05-07T11:41:00Z">
        <w:r w:rsidRPr="00CB56EC" w:rsidDel="00802DAA">
          <w:delText>31 Aralık 2023</w:delText>
        </w:r>
      </w:del>
      <w:ins w:id="11" w:author="Erkan Akgüzel" w:date="2025-05-07T11:41:00Z">
        <w:r w:rsidR="00802DAA">
          <w:t>31 Aralık 2024</w:t>
        </w:r>
      </w:ins>
      <w:r w:rsidRPr="00CB56EC">
        <w:t>’de sona eren yıla ilişkin olarak hazırlanan yıllık finansal tablolarda uygulanan muhasebe politikalarıyla tutarlıdır.</w:t>
      </w:r>
    </w:p>
    <w:p w14:paraId="3509A206" w14:textId="77777777" w:rsidR="00A840C5" w:rsidRPr="00CB56EC" w:rsidRDefault="00A840C5" w:rsidP="00DC2194">
      <w:pPr>
        <w:pStyle w:val="BodyText"/>
        <w:spacing w:line="221" w:lineRule="auto"/>
        <w:rPr>
          <w:sz w:val="12"/>
          <w:szCs w:val="12"/>
        </w:rPr>
      </w:pPr>
    </w:p>
    <w:p w14:paraId="6DB97C9C" w14:textId="77777777" w:rsidR="00D2511C" w:rsidRPr="00CB56EC" w:rsidRDefault="00D2511C" w:rsidP="00DC2194">
      <w:pPr>
        <w:pStyle w:val="BodyText"/>
        <w:spacing w:line="221" w:lineRule="auto"/>
        <w:rPr>
          <w:sz w:val="12"/>
          <w:szCs w:val="12"/>
        </w:rPr>
      </w:pPr>
    </w:p>
    <w:p w14:paraId="4E7A9577" w14:textId="78F89A6C" w:rsidR="00AF46F6" w:rsidRPr="00CB56EC" w:rsidRDefault="00F466D2" w:rsidP="00CC19B5">
      <w:pPr>
        <w:spacing w:line="221" w:lineRule="auto"/>
        <w:jc w:val="both"/>
        <w:rPr>
          <w:sz w:val="12"/>
        </w:rPr>
      </w:pPr>
      <w:r w:rsidRPr="00F466D2">
        <w:t xml:space="preserve">KGK tarafından 23 Kasım 2023 tarihinde yapılan duyuruda, </w:t>
      </w:r>
      <w:proofErr w:type="spellStart"/>
      <w:r w:rsidRPr="00F466D2">
        <w:t>TFRS’yi</w:t>
      </w:r>
      <w:proofErr w:type="spellEnd"/>
      <w:r w:rsidRPr="00F466D2">
        <w:t xml:space="preserve"> uygulayan işletmelerin 31 Aralık 2023 raporlama döneminden itibaren finansal tablolarında “TMS 29 Yüksek Enflasyonlu Ekonomilerde Finansal Raporlama” standardını uygulamalarına karar verilmiş, ayrıca kendi alanlarında düzenleme ve denetleme yapmakla yetkili olan kurum ya da kuruluşların TMS 29 hükümlerinin uygulanmasına yönelik olarak farklı geçiş tarihleri belirleme konusunda serbestlik tanınmıştır. Bu kapsamda, BDDK’nın 12 Aralık 2023 tarihli ve 10744 sayılı kararı uyarınca, bankalar ile finansal kiralama, </w:t>
      </w:r>
      <w:proofErr w:type="spellStart"/>
      <w:r w:rsidRPr="00F466D2">
        <w:t>faktoring</w:t>
      </w:r>
      <w:proofErr w:type="spellEnd"/>
      <w:r w:rsidRPr="00F466D2">
        <w:t xml:space="preserve">, finansman, tasarruf finansman ve varlık yönetim şirketlerinin 31 Aralık 2023 tarihli finansal tablolarının TMS 29 kapsamında yapılması gereken enflasyon düzeltmesine tabi tutulmamasına ve 11 Ocak 2024 tarihli ve 10825 sayılı Kararı uyarınca, 1 Ocak 2025 tarihinden itibaren enflasyon muhasebesi uygulamasına geçileceğinden 31 Aralık 2024 tarihli finansal tablolarda TMS 29 uygulanmamış ve enflasyon düzeltmesi yapılmamıştır. Bununla birlikte, BDDK’nın 5 Aralık 2024 tarih ve 11021 sayılı kararı uyarınca bankalar ile finansal kiralama, </w:t>
      </w:r>
      <w:proofErr w:type="spellStart"/>
      <w:r w:rsidRPr="00F466D2">
        <w:t>faktoring</w:t>
      </w:r>
      <w:proofErr w:type="spellEnd"/>
      <w:r w:rsidRPr="00F466D2">
        <w:t>, finansman, tasarruf finansman ve varlık yönetim şirketlerinin 2025 yılında da enflasyon muhasebesi uygulamamasına karar verilmiştir.</w:t>
      </w:r>
    </w:p>
    <w:p w14:paraId="4FC4CD5F" w14:textId="730BD4B3" w:rsidR="00AF46F6" w:rsidRPr="00CB56EC" w:rsidRDefault="00AF46F6" w:rsidP="00A840C5">
      <w:pPr>
        <w:pStyle w:val="BodyTextIndent"/>
        <w:pageBreakBefore/>
        <w:autoSpaceDE/>
        <w:autoSpaceDN/>
        <w:adjustRightInd/>
        <w:spacing w:line="221" w:lineRule="auto"/>
        <w:ind w:left="0" w:firstLine="0"/>
        <w:jc w:val="left"/>
        <w:rPr>
          <w:b/>
        </w:rPr>
      </w:pPr>
      <w:r w:rsidRPr="00CB56EC">
        <w:rPr>
          <w:b/>
        </w:rPr>
        <w:lastRenderedPageBreak/>
        <w:t xml:space="preserve">Muhasebe tahminlerindeki değişiklikler, hatalar ve sınıflandırmalar, karşılaştırmalı </w:t>
      </w:r>
      <w:r w:rsidR="001B716F" w:rsidRPr="00CB56EC">
        <w:rPr>
          <w:b/>
        </w:rPr>
        <w:t xml:space="preserve">bilgiler </w:t>
      </w:r>
      <w:r w:rsidRPr="00CB56EC">
        <w:rPr>
          <w:b/>
        </w:rPr>
        <w:t>ve sınıflamalar</w:t>
      </w:r>
    </w:p>
    <w:p w14:paraId="4C0798DE" w14:textId="77777777" w:rsidR="00AF46F6" w:rsidRPr="00CB56EC" w:rsidRDefault="00AF46F6" w:rsidP="00DC2194">
      <w:pPr>
        <w:pStyle w:val="BodyTextIndent"/>
        <w:autoSpaceDE/>
        <w:autoSpaceDN/>
        <w:adjustRightInd/>
        <w:spacing w:line="221" w:lineRule="auto"/>
        <w:ind w:left="0" w:hanging="567"/>
        <w:jc w:val="left"/>
        <w:rPr>
          <w:b/>
          <w:sz w:val="12"/>
          <w:szCs w:val="16"/>
        </w:rPr>
      </w:pPr>
    </w:p>
    <w:p w14:paraId="5A8050F1" w14:textId="77777777" w:rsidR="00AF46F6" w:rsidRPr="00CB56EC" w:rsidRDefault="00AF46F6" w:rsidP="00DC2194">
      <w:pPr>
        <w:pStyle w:val="BodyText"/>
        <w:spacing w:line="221" w:lineRule="auto"/>
      </w:pPr>
      <w:r w:rsidRPr="00CB56EC">
        <w:t>Muhasebe tahminlerindeki değişiklikler, yalnızca bir döneme ilişkin ise, değişikliğin yapıldığı cari dönemde, gelecek dönemlere ilişkin ise hem değişikliğin yapıldığı dönemde hem de gelecek dönemlerde, ileriye yönelik olarak uygulanır. Tespit edilen önemli muhasebe hataları geriye dönük olarak uygulanır ve önceki dönem finansal tabloları yeniden düzenlenir. Banka’nın cari yıl içerisinde muhasebe tahminlerinde önemli bir değişikliği olmamıştır. Cari dönem finansal tabloların sunumu ile uygunluk sağlanması açısından karşılaştırmalı bilgiler gerekli görüldüğünde yeniden düzenlenir. Banka, cari dönemde finansal tabloların sunumunda herhangi bir değişiklik yapmamıştır.</w:t>
      </w:r>
    </w:p>
    <w:p w14:paraId="07AE14A8" w14:textId="77777777" w:rsidR="00AF46F6" w:rsidRPr="00CB56EC" w:rsidRDefault="00AF46F6" w:rsidP="00DC2194">
      <w:pPr>
        <w:pStyle w:val="BodyText"/>
        <w:spacing w:line="221" w:lineRule="auto"/>
        <w:rPr>
          <w:sz w:val="14"/>
        </w:rPr>
      </w:pPr>
    </w:p>
    <w:p w14:paraId="3C5B221C" w14:textId="535D1BF3" w:rsidR="00DC2194" w:rsidRPr="00CB56EC" w:rsidRDefault="00AF46F6" w:rsidP="00DC2194">
      <w:pPr>
        <w:pStyle w:val="BodybyBD"/>
        <w:keepLines w:val="0"/>
        <w:spacing w:after="0" w:line="221" w:lineRule="auto"/>
        <w:rPr>
          <w:sz w:val="20"/>
          <w:szCs w:val="20"/>
          <w:lang w:eastAsia="x-none"/>
        </w:rPr>
      </w:pPr>
      <w:r w:rsidRPr="00CB56EC">
        <w:rPr>
          <w:sz w:val="20"/>
          <w:szCs w:val="20"/>
          <w:lang w:eastAsia="x-none"/>
        </w:rPr>
        <w:t xml:space="preserve">Mali durum ve performans trendlerinin tespitine </w:t>
      </w:r>
      <w:r w:rsidR="00755F19" w:rsidRPr="00CB56EC">
        <w:rPr>
          <w:sz w:val="20"/>
          <w:szCs w:val="20"/>
          <w:lang w:eastAsia="x-none"/>
        </w:rPr>
        <w:t>imkân</w:t>
      </w:r>
      <w:r w:rsidRPr="00CB56EC">
        <w:rPr>
          <w:sz w:val="20"/>
          <w:szCs w:val="20"/>
          <w:lang w:eastAsia="x-none"/>
        </w:rPr>
        <w:t xml:space="preserve"> vermek üzere, Banka’nın finansal tabloları önceki dönemle karşılaştırmalı olarak hazırlanmaktadır. </w:t>
      </w:r>
    </w:p>
    <w:p w14:paraId="1F0609FB" w14:textId="77777777" w:rsidR="00A840C5" w:rsidRPr="00CB56EC" w:rsidRDefault="00A840C5" w:rsidP="00A840C5">
      <w:pPr>
        <w:tabs>
          <w:tab w:val="left" w:pos="709"/>
        </w:tabs>
        <w:autoSpaceDE w:val="0"/>
        <w:autoSpaceDN w:val="0"/>
        <w:adjustRightInd w:val="0"/>
        <w:spacing w:line="221" w:lineRule="auto"/>
        <w:ind w:hanging="567"/>
        <w:rPr>
          <w:b/>
        </w:rPr>
      </w:pPr>
    </w:p>
    <w:p w14:paraId="0F38650A" w14:textId="39377165" w:rsidR="00AF46F6" w:rsidRPr="00CB56EC" w:rsidRDefault="00AF46F6" w:rsidP="00A840C5">
      <w:pPr>
        <w:tabs>
          <w:tab w:val="left" w:pos="709"/>
        </w:tabs>
        <w:autoSpaceDE w:val="0"/>
        <w:autoSpaceDN w:val="0"/>
        <w:adjustRightInd w:val="0"/>
        <w:spacing w:line="221" w:lineRule="auto"/>
        <w:ind w:hanging="567"/>
        <w:rPr>
          <w:b/>
        </w:rPr>
      </w:pPr>
      <w:r w:rsidRPr="00CB56EC">
        <w:rPr>
          <w:b/>
        </w:rPr>
        <w:t>2.</w:t>
      </w:r>
      <w:r w:rsidRPr="00CB56EC">
        <w:rPr>
          <w:b/>
        </w:rPr>
        <w:tab/>
        <w:t>Finansal araçların kullanım stratejisi ve yabancı para cinsinden işlemlere ilişkin açıklamalar</w:t>
      </w:r>
    </w:p>
    <w:p w14:paraId="0188F472" w14:textId="77777777" w:rsidR="00AF46F6" w:rsidRPr="00CB56EC" w:rsidRDefault="00AF46F6" w:rsidP="00755F19">
      <w:pPr>
        <w:tabs>
          <w:tab w:val="left" w:pos="709"/>
        </w:tabs>
        <w:autoSpaceDE w:val="0"/>
        <w:autoSpaceDN w:val="0"/>
        <w:adjustRightInd w:val="0"/>
        <w:spacing w:line="221" w:lineRule="auto"/>
        <w:ind w:hanging="567"/>
        <w:rPr>
          <w:b/>
          <w:sz w:val="16"/>
          <w:szCs w:val="16"/>
        </w:rPr>
      </w:pPr>
    </w:p>
    <w:p w14:paraId="7E167BA6" w14:textId="77777777" w:rsidR="00AF46F6" w:rsidRPr="00CB56EC" w:rsidRDefault="00AF46F6" w:rsidP="00755F19">
      <w:pPr>
        <w:pStyle w:val="BodyTextIndent3"/>
        <w:spacing w:before="0" w:line="221" w:lineRule="auto"/>
        <w:ind w:firstLine="0"/>
        <w:rPr>
          <w:color w:val="000000"/>
          <w:sz w:val="20"/>
        </w:rPr>
      </w:pPr>
      <w:r w:rsidRPr="00CB56EC">
        <w:rPr>
          <w:color w:val="000000"/>
          <w:sz w:val="20"/>
        </w:rPr>
        <w:t xml:space="preserve">Banka, kullandığı kaynakların ve aktiflerin risk ve getiri açısından dengesini kurarak, riskleri azaltmaya ve kazançları artırmaya yönelik bir aktif-pasif yönetimi stratejisi takip etmektedir. Aktif-pasif yönetiminin temel hedefi Banka’nın likidite riski, kur riski ve kredi riskini belli sınırlar içinde tutmak; karlılığı artırmak ve Banka’nın </w:t>
      </w:r>
      <w:proofErr w:type="spellStart"/>
      <w:r w:rsidRPr="00CB56EC">
        <w:rPr>
          <w:color w:val="000000"/>
          <w:sz w:val="20"/>
        </w:rPr>
        <w:t>özkaynaklarını</w:t>
      </w:r>
      <w:proofErr w:type="spellEnd"/>
      <w:r w:rsidRPr="00CB56EC">
        <w:rPr>
          <w:color w:val="000000"/>
          <w:sz w:val="20"/>
        </w:rPr>
        <w:t xml:space="preserve"> güçlendirmektir. Banka’nın aktif-pasif yönetimi “Aktif-Pasif Komitesi (“APKO”)” tarafından Banka Üst Düzey Risk Komitesi’nce belirtilen risk limitleri </w:t>
      </w:r>
      <w:r w:rsidR="00D5711A" w:rsidRPr="00CB56EC">
        <w:rPr>
          <w:color w:val="000000"/>
          <w:sz w:val="20"/>
        </w:rPr>
        <w:t>dâhilinde</w:t>
      </w:r>
      <w:r w:rsidRPr="00CB56EC">
        <w:rPr>
          <w:color w:val="000000"/>
          <w:sz w:val="20"/>
        </w:rPr>
        <w:t xml:space="preserve"> yürütülmektedir.</w:t>
      </w:r>
    </w:p>
    <w:p w14:paraId="3F927F06" w14:textId="77777777" w:rsidR="00AF46F6" w:rsidRPr="00CB56EC" w:rsidRDefault="00AF46F6" w:rsidP="00755F19">
      <w:pPr>
        <w:pStyle w:val="BodyTextIndent3"/>
        <w:spacing w:before="0" w:line="221" w:lineRule="auto"/>
        <w:ind w:firstLine="0"/>
        <w:rPr>
          <w:color w:val="000000"/>
          <w:sz w:val="12"/>
          <w:szCs w:val="12"/>
        </w:rPr>
      </w:pPr>
    </w:p>
    <w:p w14:paraId="721FE7F6" w14:textId="77777777" w:rsidR="00AF46F6" w:rsidRPr="00CB56EC" w:rsidRDefault="00AF46F6" w:rsidP="00755F19">
      <w:pPr>
        <w:pStyle w:val="BodyTextIndent3"/>
        <w:tabs>
          <w:tab w:val="left" w:pos="567"/>
        </w:tabs>
        <w:spacing w:before="0" w:line="221" w:lineRule="auto"/>
        <w:ind w:firstLine="0"/>
        <w:rPr>
          <w:color w:val="000000"/>
          <w:sz w:val="20"/>
        </w:rPr>
      </w:pPr>
      <w:r w:rsidRPr="00CB56EC">
        <w:rPr>
          <w:color w:val="000000"/>
          <w:sz w:val="20"/>
        </w:rPr>
        <w:t>Yabancı para işlemlerden doğan kur farkı gelirleri ve giderleri işlemin yapıldığı dönemde kayıtlara kaydedilmektedir. Dönem sonlarında, yabancı para aktif ve pasif hesapların bakiyeleri, değerlemeye tabi tutularak Türk Lirası’na çevrilmiş ve oluşan kur farkları, kambiyo karı veya zararı olarak kayıtlara yansıtılmıştır.</w:t>
      </w:r>
    </w:p>
    <w:p w14:paraId="4D12BFF4" w14:textId="77777777" w:rsidR="00AF46F6" w:rsidRPr="00CB56EC" w:rsidRDefault="00AF46F6" w:rsidP="00755F19">
      <w:pPr>
        <w:autoSpaceDE w:val="0"/>
        <w:autoSpaceDN w:val="0"/>
        <w:adjustRightInd w:val="0"/>
        <w:spacing w:line="221" w:lineRule="auto"/>
        <w:jc w:val="both"/>
        <w:rPr>
          <w:color w:val="000000"/>
          <w:sz w:val="12"/>
          <w:szCs w:val="12"/>
        </w:rPr>
      </w:pPr>
    </w:p>
    <w:p w14:paraId="635AC995" w14:textId="77777777" w:rsidR="00AF46F6" w:rsidRPr="00CB56EC" w:rsidRDefault="00AF46F6" w:rsidP="00755F19">
      <w:pPr>
        <w:autoSpaceDE w:val="0"/>
        <w:autoSpaceDN w:val="0"/>
        <w:adjustRightInd w:val="0"/>
        <w:spacing w:line="221" w:lineRule="auto"/>
        <w:jc w:val="both"/>
        <w:rPr>
          <w:color w:val="000000"/>
        </w:rPr>
      </w:pPr>
      <w:r w:rsidRPr="00CB56EC">
        <w:rPr>
          <w:color w:val="000000"/>
        </w:rPr>
        <w:t xml:space="preserve">Borçlanmayı temsil eden menkul değerler ile parasal nitelikli finansal aktiflerin Türk Lirası’na dönüştürülmesinden kaynaklanan farklar gelir tablosuna </w:t>
      </w:r>
      <w:r w:rsidR="00755F19" w:rsidRPr="00CB56EC">
        <w:rPr>
          <w:color w:val="000000"/>
        </w:rPr>
        <w:t>dâhil</w:t>
      </w:r>
      <w:r w:rsidRPr="00CB56EC">
        <w:rPr>
          <w:color w:val="000000"/>
        </w:rPr>
        <w:t xml:space="preserve"> edilmektedir. </w:t>
      </w:r>
    </w:p>
    <w:p w14:paraId="2CF44015" w14:textId="77777777" w:rsidR="00AF46F6" w:rsidRPr="00CB56EC" w:rsidRDefault="00AF46F6" w:rsidP="00755F19">
      <w:pPr>
        <w:autoSpaceDE w:val="0"/>
        <w:autoSpaceDN w:val="0"/>
        <w:adjustRightInd w:val="0"/>
        <w:spacing w:line="221" w:lineRule="auto"/>
        <w:jc w:val="both"/>
        <w:rPr>
          <w:b/>
          <w:bCs/>
          <w:color w:val="000000"/>
          <w:sz w:val="16"/>
          <w:szCs w:val="16"/>
          <w:lang w:eastAsia="tr-TR"/>
        </w:rPr>
      </w:pPr>
    </w:p>
    <w:p w14:paraId="696A194A" w14:textId="5E7C5D6C" w:rsidR="00AF46F6" w:rsidRPr="00CB56EC" w:rsidRDefault="00F00061" w:rsidP="00755F19">
      <w:pPr>
        <w:tabs>
          <w:tab w:val="left" w:pos="709"/>
        </w:tabs>
        <w:autoSpaceDE w:val="0"/>
        <w:autoSpaceDN w:val="0"/>
        <w:adjustRightInd w:val="0"/>
        <w:spacing w:after="120" w:line="221" w:lineRule="auto"/>
        <w:ind w:hanging="567"/>
        <w:jc w:val="both"/>
      </w:pPr>
      <w:r w:rsidRPr="00CB56EC">
        <w:rPr>
          <w:b/>
        </w:rPr>
        <w:t>3</w:t>
      </w:r>
      <w:r w:rsidR="00AF46F6" w:rsidRPr="00CB56EC">
        <w:rPr>
          <w:b/>
        </w:rPr>
        <w:t>.</w:t>
      </w:r>
      <w:r w:rsidR="00AF46F6" w:rsidRPr="00CB56EC">
        <w:rPr>
          <w:b/>
        </w:rPr>
        <w:tab/>
        <w:t>Vadeli işlem ve opsiyon sözleşmeleri ile türev ürünlere ilişkin açıklamalar</w:t>
      </w:r>
    </w:p>
    <w:p w14:paraId="26592904" w14:textId="77777777" w:rsidR="00AF46F6" w:rsidRPr="00CB56EC" w:rsidRDefault="00AF46F6" w:rsidP="00755F19">
      <w:pPr>
        <w:autoSpaceDE w:val="0"/>
        <w:autoSpaceDN w:val="0"/>
        <w:adjustRightInd w:val="0"/>
        <w:rPr>
          <w:sz w:val="4"/>
          <w:szCs w:val="10"/>
        </w:rPr>
      </w:pPr>
    </w:p>
    <w:p w14:paraId="45873EF7" w14:textId="77777777" w:rsidR="00AF46F6" w:rsidRPr="00CB56EC" w:rsidRDefault="00755F19" w:rsidP="00755F19">
      <w:pPr>
        <w:autoSpaceDE w:val="0"/>
        <w:autoSpaceDN w:val="0"/>
        <w:adjustRightInd w:val="0"/>
        <w:jc w:val="both"/>
        <w:rPr>
          <w:color w:val="000000"/>
        </w:rPr>
      </w:pPr>
      <w:r w:rsidRPr="00CB56EC">
        <w:rPr>
          <w:color w:val="000000"/>
        </w:rPr>
        <w:t>Banka’nın türev ürünleri “TFRS 9 Finansal Araçlar”, hükümleri gereğince sınıflandırılmakta, ölçülmekte ve muhasebeleştirilmektedir. Türev işlemlerin ilk olarak kayda alınmasında gerçeğe uygun değerleri kullanılmakta ve kayda alınmalarını izleyen dönemlerde gerçeğe uygun değerleri ile değerlenmektedir.  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Kar Zarara Yansıtılan” veya Türev Finansal Yükümlülüklerin Gerçeğe Uygun Değer Farkı Kar Zarara Yansıtılan Kısmı hesaplarında bilanço içerisinde gösterilmektedir. Bilançoda gösterilen bu tutarlar, türev ürünlerin gerçeğe uygun değerlerini yansıtmaktadır. Yapılan değerleme sonucu gerçeğe uygun değerde meydana gelen farklar gelir tablosunda “Türev finansal işlemlerden kar/zarar” hesaplarında muhasebeleştirilmektedir.</w:t>
      </w:r>
    </w:p>
    <w:p w14:paraId="708772A1" w14:textId="77777777" w:rsidR="00755F19" w:rsidRPr="00CB56EC" w:rsidRDefault="00755F19" w:rsidP="00755F19">
      <w:pPr>
        <w:autoSpaceDE w:val="0"/>
        <w:autoSpaceDN w:val="0"/>
        <w:adjustRightInd w:val="0"/>
        <w:jc w:val="both"/>
        <w:rPr>
          <w:sz w:val="16"/>
          <w:szCs w:val="16"/>
        </w:rPr>
      </w:pPr>
    </w:p>
    <w:p w14:paraId="17456FB8" w14:textId="4535D83F" w:rsidR="00AF46F6" w:rsidRPr="00CB56EC" w:rsidRDefault="00F00061" w:rsidP="00755F19">
      <w:pPr>
        <w:autoSpaceDE w:val="0"/>
        <w:autoSpaceDN w:val="0"/>
        <w:adjustRightInd w:val="0"/>
        <w:ind w:hanging="567"/>
        <w:rPr>
          <w:b/>
        </w:rPr>
      </w:pPr>
      <w:r w:rsidRPr="00CB56EC">
        <w:rPr>
          <w:b/>
        </w:rPr>
        <w:t>4</w:t>
      </w:r>
      <w:r w:rsidR="00AF46F6" w:rsidRPr="00CB56EC">
        <w:rPr>
          <w:b/>
        </w:rPr>
        <w:t>.</w:t>
      </w:r>
      <w:r w:rsidR="00AF46F6" w:rsidRPr="00CB56EC">
        <w:rPr>
          <w:b/>
        </w:rPr>
        <w:tab/>
      </w:r>
      <w:r w:rsidR="002D3CEC" w:rsidRPr="00CB56EC">
        <w:rPr>
          <w:b/>
        </w:rPr>
        <w:t>Kâr</w:t>
      </w:r>
      <w:r w:rsidR="00AF46F6" w:rsidRPr="00CB56EC">
        <w:rPr>
          <w:b/>
        </w:rPr>
        <w:t xml:space="preserve"> payı gelir ve giderine ilişkin açıklamalar</w:t>
      </w:r>
    </w:p>
    <w:p w14:paraId="5DDBA89A" w14:textId="77777777" w:rsidR="00AF46F6" w:rsidRPr="00CB56EC" w:rsidRDefault="00AF46F6" w:rsidP="00755F19">
      <w:pPr>
        <w:autoSpaceDE w:val="0"/>
        <w:autoSpaceDN w:val="0"/>
        <w:adjustRightInd w:val="0"/>
        <w:rPr>
          <w:b/>
          <w:sz w:val="16"/>
          <w:szCs w:val="16"/>
        </w:rPr>
      </w:pPr>
    </w:p>
    <w:p w14:paraId="4EE01614" w14:textId="638A362B" w:rsidR="00AF46F6" w:rsidRPr="00CB56EC" w:rsidRDefault="002D3CEC" w:rsidP="00755F19">
      <w:pPr>
        <w:autoSpaceDE w:val="0"/>
        <w:autoSpaceDN w:val="0"/>
        <w:adjustRightInd w:val="0"/>
        <w:jc w:val="both"/>
        <w:rPr>
          <w:color w:val="000000"/>
        </w:rPr>
      </w:pPr>
      <w:r w:rsidRPr="00CB56EC">
        <w:rPr>
          <w:color w:val="000000"/>
        </w:rPr>
        <w:t>Kâr</w:t>
      </w:r>
      <w:r w:rsidR="00AF46F6" w:rsidRPr="00CB56EC">
        <w:rPr>
          <w:color w:val="000000"/>
        </w:rPr>
        <w:t xml:space="preserve"> payı gelirleri kullandırılan fonlar üzerinden tahakkuk esasına göre iç verim oranı yöntemi kullanılarak kayıtlara yansıtılmakta olup, finansal tablolarda </w:t>
      </w:r>
      <w:r w:rsidRPr="00CB56EC">
        <w:rPr>
          <w:color w:val="000000"/>
        </w:rPr>
        <w:t>kâr</w:t>
      </w:r>
      <w:r w:rsidR="00AF46F6" w:rsidRPr="00CB56EC">
        <w:rPr>
          <w:color w:val="000000"/>
        </w:rPr>
        <w:t xml:space="preserve"> payı gelirleri hesabında muhasebeleştirilmektedir. Banka, iç verim yöntemini uygularken, etkin kar oranının hesabına dâhil edilen ücretleri, işlem maliyetlerini finansal aracın beklenen ömrü boyunca itfa etmektedir. Finansal varlık kredi değer düşüklüğüne uğrarsa ve donuk alacak olarak sınıflanırsa, TFRS 9 Finansal Araçlar Standardı kapsamından ilgili müşteriler için k</w:t>
      </w:r>
      <w:r>
        <w:rPr>
          <w:color w:val="000000"/>
        </w:rPr>
        <w:t>â</w:t>
      </w:r>
      <w:r w:rsidR="00AF46F6" w:rsidRPr="00CB56EC">
        <w:rPr>
          <w:color w:val="000000"/>
        </w:rPr>
        <w:t xml:space="preserve">r tahakkuk ve reeskontları hesaplanmaktadır.  </w:t>
      </w:r>
    </w:p>
    <w:p w14:paraId="05BBD9F5" w14:textId="77777777" w:rsidR="00AF46F6" w:rsidRPr="00CB56EC" w:rsidRDefault="00AF46F6" w:rsidP="00755F19">
      <w:pPr>
        <w:autoSpaceDE w:val="0"/>
        <w:autoSpaceDN w:val="0"/>
        <w:adjustRightInd w:val="0"/>
        <w:jc w:val="both"/>
        <w:rPr>
          <w:color w:val="000000"/>
        </w:rPr>
      </w:pPr>
    </w:p>
    <w:p w14:paraId="12A53392" w14:textId="77777777" w:rsidR="00AF46F6" w:rsidRPr="00CB56EC" w:rsidRDefault="00AF46F6" w:rsidP="00755F19">
      <w:pPr>
        <w:autoSpaceDE w:val="0"/>
        <w:autoSpaceDN w:val="0"/>
        <w:adjustRightInd w:val="0"/>
        <w:jc w:val="both"/>
        <w:rPr>
          <w:color w:val="000000"/>
        </w:rPr>
      </w:pPr>
      <w:r w:rsidRPr="00CB56EC">
        <w:rPr>
          <w:color w:val="000000"/>
        </w:rPr>
        <w:t xml:space="preserve">Banka, kar/zarar katılma hesapları üzerinden birim değer hesaplama yöntemine göre gider reeskontu hesaplamakta olup </w:t>
      </w:r>
      <w:r w:rsidR="00755F19" w:rsidRPr="00CB56EC">
        <w:rPr>
          <w:color w:val="000000"/>
        </w:rPr>
        <w:t>söz konusu</w:t>
      </w:r>
      <w:r w:rsidRPr="00CB56EC">
        <w:rPr>
          <w:color w:val="000000"/>
        </w:rPr>
        <w:t xml:space="preserve"> tutarlar bilançoda “Toplanan Fonlar” hesabı kaleminde sınıflamaktadır.</w:t>
      </w:r>
    </w:p>
    <w:p w14:paraId="66B817EB" w14:textId="1F65012F" w:rsidR="000B484F" w:rsidRDefault="000B484F" w:rsidP="00755F19">
      <w:pPr>
        <w:autoSpaceDE w:val="0"/>
        <w:autoSpaceDN w:val="0"/>
        <w:adjustRightInd w:val="0"/>
        <w:ind w:hanging="567"/>
        <w:rPr>
          <w:b/>
          <w:sz w:val="16"/>
          <w:szCs w:val="16"/>
        </w:rPr>
      </w:pPr>
      <w:r>
        <w:rPr>
          <w:b/>
          <w:sz w:val="16"/>
          <w:szCs w:val="16"/>
        </w:rPr>
        <w:br w:type="page"/>
      </w:r>
    </w:p>
    <w:p w14:paraId="42F354DB" w14:textId="77777777" w:rsidR="00D1739F" w:rsidRPr="004C638C" w:rsidRDefault="00D1739F" w:rsidP="00E7087A">
      <w:pPr>
        <w:pageBreakBefore/>
        <w:autoSpaceDE w:val="0"/>
        <w:autoSpaceDN w:val="0"/>
        <w:adjustRightInd w:val="0"/>
        <w:ind w:hanging="567"/>
        <w:rPr>
          <w:color w:val="000000"/>
          <w:highlight w:val="green"/>
        </w:rPr>
      </w:pPr>
      <w:r>
        <w:rPr>
          <w:b/>
        </w:rPr>
        <w:lastRenderedPageBreak/>
        <w:t xml:space="preserve">5.         </w:t>
      </w:r>
      <w:r w:rsidRPr="00E7087A">
        <w:rPr>
          <w:b/>
        </w:rPr>
        <w:t>İştirak ve Bağlı Ortaklıklar ve Birlikte Kontrol Edilen Ortaklıklara İlişkin Açıklamalar</w:t>
      </w:r>
    </w:p>
    <w:p w14:paraId="0C0B2AD5" w14:textId="77777777" w:rsidR="00D1739F" w:rsidRPr="00E7087A" w:rsidRDefault="00D1739F" w:rsidP="00D1739F">
      <w:pPr>
        <w:autoSpaceDE w:val="0"/>
        <w:autoSpaceDN w:val="0"/>
        <w:adjustRightInd w:val="0"/>
        <w:jc w:val="both"/>
        <w:rPr>
          <w:color w:val="000000"/>
          <w:sz w:val="12"/>
          <w:highlight w:val="green"/>
        </w:rPr>
      </w:pPr>
    </w:p>
    <w:p w14:paraId="2376D59E" w14:textId="77777777" w:rsidR="00D1739F" w:rsidRPr="00E7087A" w:rsidRDefault="00D1739F" w:rsidP="00D1739F">
      <w:pPr>
        <w:autoSpaceDE w:val="0"/>
        <w:autoSpaceDN w:val="0"/>
        <w:adjustRightInd w:val="0"/>
        <w:jc w:val="both"/>
      </w:pPr>
      <w:r w:rsidRPr="00E7087A">
        <w:t xml:space="preserve">9 Nisan 2015 tarih ve 29321 sayılı Resmi </w:t>
      </w:r>
      <w:proofErr w:type="spellStart"/>
      <w:r w:rsidRPr="00E7087A">
        <w:t>Gazete’de</w:t>
      </w:r>
      <w:proofErr w:type="spellEnd"/>
      <w:r w:rsidRPr="00E7087A">
        <w:t xml:space="preserve"> yayımlanan Bireysel Finansal Tablolara İlişkin Türkiye Muhasebe Standardı 27 (“TMS 27”) Hakkındaki Tebliğ’de Değişiklik Yapılmasına Dair Tebliğ 1 Ocak 2016 tarihinden sonraki hesap dönemlerinde uygulanmak üzere yürürlüğe girmiştir. Değişiklik öncesinde bireysel finansal tablolarını hazırlayan bir işletmenin bu tablolarda bağlı ortaklıkları, iş ortaklıkları ve iştiraklerindeki yatırımları maliyet bedeli ile veya TFRS 9 Finansal Araçlar Standardına uygun olarak muhasebeleştirebileceği belirtilirken, değişiklikle beraber işletme bireysel finansal tablolarını hazırlarken bağlı ortaklıkları, iş ortaklıkları ve iştiraklerindeki yatırımları özkaynak yöntemi ile de muhasebeleştirme imkanına sahip olmaktadır.</w:t>
      </w:r>
    </w:p>
    <w:p w14:paraId="652C9155" w14:textId="522B216A" w:rsidR="00D1739F" w:rsidRPr="00E7087A" w:rsidRDefault="00D1739F" w:rsidP="00755F19">
      <w:pPr>
        <w:autoSpaceDE w:val="0"/>
        <w:autoSpaceDN w:val="0"/>
        <w:adjustRightInd w:val="0"/>
        <w:ind w:hanging="567"/>
        <w:rPr>
          <w:b/>
          <w:sz w:val="10"/>
          <w:szCs w:val="16"/>
        </w:rPr>
      </w:pPr>
    </w:p>
    <w:p w14:paraId="0B6C4FCF" w14:textId="2C57E655" w:rsidR="00D1739F" w:rsidRPr="00A51712" w:rsidRDefault="00D1739F" w:rsidP="00D1739F">
      <w:pPr>
        <w:autoSpaceDE w:val="0"/>
        <w:autoSpaceDN w:val="0"/>
        <w:adjustRightInd w:val="0"/>
        <w:jc w:val="both"/>
        <w:rPr>
          <w:color w:val="000000"/>
        </w:rPr>
      </w:pPr>
      <w:r>
        <w:t>Banka</w:t>
      </w:r>
      <w:r w:rsidR="00E12ADB">
        <w:t>,</w:t>
      </w:r>
      <w:r>
        <w:t xml:space="preserve"> k</w:t>
      </w:r>
      <w:r w:rsidRPr="00D1739F">
        <w:t>onsolide olmayan finansal tablolar</w:t>
      </w:r>
      <w:r>
        <w:t>ın</w:t>
      </w:r>
      <w:r w:rsidRPr="00D1739F">
        <w:t xml:space="preserve">da </w:t>
      </w:r>
      <w:r w:rsidR="00E12ADB">
        <w:t xml:space="preserve">bağlı ortaklığını </w:t>
      </w:r>
      <w:r w:rsidR="00E12ADB" w:rsidRPr="00E7087A">
        <w:t xml:space="preserve">maliyet bedeli </w:t>
      </w:r>
      <w:r>
        <w:t>muhasebeleştirme</w:t>
      </w:r>
      <w:r w:rsidR="00E12ADB">
        <w:t>ktedir.</w:t>
      </w:r>
    </w:p>
    <w:p w14:paraId="5BADBA05" w14:textId="77777777" w:rsidR="00D1739F" w:rsidRPr="00E7087A" w:rsidRDefault="00D1739F" w:rsidP="00755F19">
      <w:pPr>
        <w:autoSpaceDE w:val="0"/>
        <w:autoSpaceDN w:val="0"/>
        <w:adjustRightInd w:val="0"/>
        <w:ind w:hanging="567"/>
        <w:rPr>
          <w:b/>
          <w:sz w:val="10"/>
          <w:szCs w:val="16"/>
        </w:rPr>
      </w:pPr>
    </w:p>
    <w:p w14:paraId="3F7A6ED5" w14:textId="3B56F7B6" w:rsidR="00AF46F6" w:rsidRPr="00CB56EC" w:rsidRDefault="00D1739F" w:rsidP="00E7087A">
      <w:pPr>
        <w:autoSpaceDE w:val="0"/>
        <w:autoSpaceDN w:val="0"/>
        <w:adjustRightInd w:val="0"/>
        <w:ind w:hanging="567"/>
        <w:rPr>
          <w:b/>
        </w:rPr>
      </w:pPr>
      <w:r>
        <w:rPr>
          <w:b/>
        </w:rPr>
        <w:t>6</w:t>
      </w:r>
      <w:r w:rsidR="00AF46F6" w:rsidRPr="00CB56EC">
        <w:rPr>
          <w:b/>
        </w:rPr>
        <w:t>.</w:t>
      </w:r>
      <w:r w:rsidR="00AF46F6" w:rsidRPr="00CB56EC">
        <w:rPr>
          <w:b/>
        </w:rPr>
        <w:tab/>
        <w:t>Ücret ve komisyon gelir ve giderlerine ilişkin açıklamalar</w:t>
      </w:r>
    </w:p>
    <w:p w14:paraId="56FAC0C3" w14:textId="77777777" w:rsidR="00AF46F6" w:rsidRPr="00E7087A" w:rsidRDefault="00AF46F6" w:rsidP="00755F19">
      <w:pPr>
        <w:autoSpaceDE w:val="0"/>
        <w:autoSpaceDN w:val="0"/>
        <w:adjustRightInd w:val="0"/>
        <w:rPr>
          <w:sz w:val="10"/>
          <w:szCs w:val="16"/>
        </w:rPr>
      </w:pPr>
    </w:p>
    <w:p w14:paraId="6CC1DB71" w14:textId="77777777" w:rsidR="00AF46F6" w:rsidRPr="00CB56EC" w:rsidRDefault="00AF46F6" w:rsidP="00755F19">
      <w:pPr>
        <w:autoSpaceDE w:val="0"/>
        <w:autoSpaceDN w:val="0"/>
        <w:adjustRightInd w:val="0"/>
        <w:jc w:val="both"/>
      </w:pPr>
      <w:r w:rsidRPr="00CB56EC">
        <w:rPr>
          <w:color w:val="000000"/>
        </w:rPr>
        <w:t xml:space="preserve">Tahsil edildikleri dönemde gelir veya gider kaydedilen bazı bankacılık işlemlerinden alınan ücret ve komisyon gelir ve giderleri dışında, ücret ve komisyon gelir ve giderleri ilişkilendirilen işlemin süresine bağlı olarak gelir tablosuna yansıtılmaktadır. </w:t>
      </w:r>
      <w:r w:rsidRPr="00CB56EC">
        <w:t>İtfa edilmiş maliyeti ile ölçülen finansal enstrümanların iç verim yöntemindeki etkin kar oranının ayrılmaz bir parçası olanlar dışındaki ücret ve komisyonlar, TFRS 15 Müşteri Sözleşmelerinden Hasılat standardına uygun olarak muhasebeleştirilir.</w:t>
      </w:r>
    </w:p>
    <w:p w14:paraId="640C7FC0" w14:textId="77777777" w:rsidR="00AF46F6" w:rsidRPr="00E7087A" w:rsidRDefault="00AF46F6" w:rsidP="00755F19">
      <w:pPr>
        <w:autoSpaceDE w:val="0"/>
        <w:autoSpaceDN w:val="0"/>
        <w:adjustRightInd w:val="0"/>
        <w:jc w:val="both"/>
        <w:rPr>
          <w:sz w:val="10"/>
          <w:szCs w:val="12"/>
        </w:rPr>
      </w:pPr>
    </w:p>
    <w:p w14:paraId="4E8DD2C6" w14:textId="77777777" w:rsidR="00AF46F6" w:rsidRPr="00CB56EC" w:rsidRDefault="00AF46F6" w:rsidP="00755F19">
      <w:pPr>
        <w:autoSpaceDE w:val="0"/>
        <w:autoSpaceDN w:val="0"/>
        <w:adjustRightInd w:val="0"/>
        <w:jc w:val="both"/>
        <w:rPr>
          <w:color w:val="000000"/>
        </w:rPr>
      </w:pPr>
      <w:r w:rsidRPr="00CB56EC">
        <w:t>Hizmet verildiği dönemde tek seferde gelir kaydedilen bazı bankacılık işlemleriyle ilgili ücret gelirleri haricindeki ücret ve komisyon gelir ve giderleri ile diğer kredi kurum ve kuruluşlarına ödenen kredi ücret ve komisyon giderleri hizmet süresi boyunca tahakkuk esasına göre muhasebeleştirilir.</w:t>
      </w:r>
    </w:p>
    <w:p w14:paraId="31DBD098" w14:textId="77777777" w:rsidR="00AF46F6" w:rsidRPr="00E7087A" w:rsidRDefault="00AF46F6" w:rsidP="00755F19">
      <w:pPr>
        <w:autoSpaceDE w:val="0"/>
        <w:autoSpaceDN w:val="0"/>
        <w:adjustRightInd w:val="0"/>
        <w:jc w:val="both"/>
        <w:rPr>
          <w:color w:val="000000"/>
          <w:sz w:val="10"/>
          <w:szCs w:val="12"/>
        </w:rPr>
      </w:pPr>
    </w:p>
    <w:p w14:paraId="58DE28D1" w14:textId="77777777" w:rsidR="00AF46F6" w:rsidRPr="00CB56EC" w:rsidRDefault="00AF46F6" w:rsidP="00F25BFA">
      <w:pPr>
        <w:autoSpaceDE w:val="0"/>
        <w:autoSpaceDN w:val="0"/>
        <w:adjustRightInd w:val="0"/>
        <w:jc w:val="both"/>
        <w:rPr>
          <w:b/>
        </w:rPr>
      </w:pPr>
      <w:r w:rsidRPr="00CB56EC">
        <w:rPr>
          <w:color w:val="000000"/>
        </w:rPr>
        <w:t xml:space="preserve">Banka tarafından kullandırılan krediler için peşin tahsil edilen ücret ve komisyonların cari dönemi ilgilendirilen bölümü Türkiye Muhasebe Standardı hükümleri çerçevesinde iç verim yöntemi ile dönem gelirlerine yansıtılmaktadır. Peşin tahsil edilen ücret ve komisyonların gelecek döneme ilişkin kısımları ise “Kazanılmamış Gelirler” hesabına kaydedilerek bilançoda “Diğer Yükümlülükler” içerisinde gösterilmektedir. </w:t>
      </w:r>
    </w:p>
    <w:p w14:paraId="69DA6170" w14:textId="77777777" w:rsidR="00A840C5" w:rsidRPr="00E7087A" w:rsidRDefault="00A840C5" w:rsidP="00A840C5">
      <w:pPr>
        <w:autoSpaceDE w:val="0"/>
        <w:autoSpaceDN w:val="0"/>
        <w:adjustRightInd w:val="0"/>
        <w:ind w:hanging="567"/>
        <w:rPr>
          <w:b/>
          <w:sz w:val="10"/>
        </w:rPr>
      </w:pPr>
    </w:p>
    <w:p w14:paraId="2970A4AE" w14:textId="1269D63D" w:rsidR="00AF46F6" w:rsidRPr="00CB56EC" w:rsidRDefault="00D1739F" w:rsidP="00A840C5">
      <w:pPr>
        <w:autoSpaceDE w:val="0"/>
        <w:autoSpaceDN w:val="0"/>
        <w:adjustRightInd w:val="0"/>
        <w:ind w:hanging="567"/>
        <w:rPr>
          <w:b/>
        </w:rPr>
      </w:pPr>
      <w:r>
        <w:rPr>
          <w:b/>
        </w:rPr>
        <w:t>7</w:t>
      </w:r>
      <w:r w:rsidR="00AF46F6" w:rsidRPr="00CB56EC">
        <w:rPr>
          <w:b/>
        </w:rPr>
        <w:t xml:space="preserve">.     </w:t>
      </w:r>
      <w:r w:rsidR="00AF46F6" w:rsidRPr="00CB56EC">
        <w:rPr>
          <w:b/>
        </w:rPr>
        <w:tab/>
        <w:t>Finansal varlıklara ilişkin açıklama ve dipnotlar</w:t>
      </w:r>
    </w:p>
    <w:p w14:paraId="616A7296" w14:textId="77777777" w:rsidR="00AF46F6" w:rsidRPr="00E7087A" w:rsidRDefault="00AF46F6" w:rsidP="00755F19">
      <w:pPr>
        <w:autoSpaceDE w:val="0"/>
        <w:autoSpaceDN w:val="0"/>
        <w:adjustRightInd w:val="0"/>
        <w:ind w:hanging="540"/>
        <w:rPr>
          <w:b/>
          <w:sz w:val="8"/>
          <w:szCs w:val="16"/>
        </w:rPr>
      </w:pPr>
    </w:p>
    <w:p w14:paraId="4BBADA5B" w14:textId="77777777" w:rsidR="00AF46F6" w:rsidRPr="00CB56EC" w:rsidRDefault="00AF46F6" w:rsidP="00755F19">
      <w:pPr>
        <w:autoSpaceDE w:val="0"/>
        <w:autoSpaceDN w:val="0"/>
        <w:adjustRightInd w:val="0"/>
        <w:jc w:val="both"/>
        <w:rPr>
          <w:color w:val="000000"/>
        </w:rPr>
      </w:pPr>
      <w:r w:rsidRPr="00CB56EC">
        <w:rPr>
          <w:color w:val="000000"/>
        </w:rPr>
        <w:t xml:space="preserve">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finansal varlıklar, Kamu Gözetimi Muhasebe ve Denetim Standartları Kurumu (KGK) tarafından 19 Ocak 2017 tarihli ve 29953 sayılı Resmi </w:t>
      </w:r>
      <w:proofErr w:type="spellStart"/>
      <w:r w:rsidRPr="00CB56EC">
        <w:rPr>
          <w:color w:val="000000"/>
        </w:rPr>
        <w:t>Gazete’de</w:t>
      </w:r>
      <w:proofErr w:type="spellEnd"/>
      <w:r w:rsidRPr="00CB56EC">
        <w:rPr>
          <w:color w:val="000000"/>
        </w:rPr>
        <w:t xml:space="preserve"> yayımlanan finansal araçların sınıflandırılması ve ölçümüne ilişkin “TFRS 9 Finansal Araçlar”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w:t>
      </w:r>
    </w:p>
    <w:p w14:paraId="5A57A42E" w14:textId="77777777" w:rsidR="00AF46F6" w:rsidRPr="00CB56EC" w:rsidRDefault="00AF46F6" w:rsidP="00755F19">
      <w:pPr>
        <w:autoSpaceDE w:val="0"/>
        <w:autoSpaceDN w:val="0"/>
        <w:adjustRightInd w:val="0"/>
        <w:jc w:val="both"/>
        <w:rPr>
          <w:color w:val="000000"/>
          <w:sz w:val="12"/>
          <w:szCs w:val="12"/>
        </w:rPr>
      </w:pPr>
    </w:p>
    <w:p w14:paraId="6F4271B8" w14:textId="77777777" w:rsidR="00AF46F6" w:rsidRPr="00CB56EC" w:rsidRDefault="00AF46F6" w:rsidP="00755F19">
      <w:pPr>
        <w:autoSpaceDE w:val="0"/>
        <w:autoSpaceDN w:val="0"/>
        <w:adjustRightInd w:val="0"/>
        <w:jc w:val="both"/>
        <w:rPr>
          <w:color w:val="000000"/>
        </w:rPr>
      </w:pPr>
      <w:r w:rsidRPr="00CB56EC">
        <w:rPr>
          <w:color w:val="000000"/>
        </w:rPr>
        <w:t xml:space="preserve">Banka, finansal bir varlığı sadece finansal araca ilişkin sözleşme hükümlerine taraf olduğunda finansal durum tablosuna almaktadır. Finansal bir varlığın ilk kez finansal tablolara alınması sırasında, Banka yönetimi tarafından belirlenen iş modeli ve finansal varlığın sözleşmeye bağlı nakit akışlarının özellikleri dikkate alınmaktadır. </w:t>
      </w:r>
    </w:p>
    <w:p w14:paraId="63118718" w14:textId="77777777" w:rsidR="00AF46F6" w:rsidRPr="00CB56EC" w:rsidRDefault="00AF46F6" w:rsidP="00755F19">
      <w:pPr>
        <w:autoSpaceDE w:val="0"/>
        <w:autoSpaceDN w:val="0"/>
        <w:adjustRightInd w:val="0"/>
        <w:jc w:val="both"/>
        <w:rPr>
          <w:color w:val="000000"/>
          <w:sz w:val="2"/>
          <w:szCs w:val="2"/>
        </w:rPr>
      </w:pPr>
    </w:p>
    <w:p w14:paraId="3278893F" w14:textId="77777777" w:rsidR="00AF46F6" w:rsidRPr="00CB56EC" w:rsidRDefault="00AF46F6" w:rsidP="00755F19">
      <w:pPr>
        <w:autoSpaceDE w:val="0"/>
        <w:autoSpaceDN w:val="0"/>
        <w:adjustRightInd w:val="0"/>
        <w:jc w:val="both"/>
        <w:rPr>
          <w:color w:val="000000"/>
          <w:sz w:val="12"/>
        </w:rPr>
      </w:pPr>
    </w:p>
    <w:p w14:paraId="55361472" w14:textId="77777777" w:rsidR="00AF46F6" w:rsidRPr="00CB56EC" w:rsidRDefault="00FF5B89" w:rsidP="00755F19">
      <w:pPr>
        <w:pStyle w:val="BodyText3"/>
        <w:tabs>
          <w:tab w:val="clear" w:pos="539"/>
          <w:tab w:val="num" w:pos="709"/>
        </w:tabs>
        <w:ind w:right="183" w:hanging="567"/>
        <w:rPr>
          <w:b/>
          <w:bCs w:val="0"/>
          <w:i w:val="0"/>
          <w:iCs w:val="0"/>
          <w:sz w:val="20"/>
        </w:rPr>
      </w:pPr>
      <w:r w:rsidRPr="00CB56EC">
        <w:rPr>
          <w:b/>
          <w:bCs w:val="0"/>
          <w:i w:val="0"/>
          <w:iCs w:val="0"/>
          <w:sz w:val="20"/>
        </w:rPr>
        <w:tab/>
      </w:r>
      <w:r w:rsidR="00AF46F6" w:rsidRPr="00CB56EC">
        <w:rPr>
          <w:b/>
          <w:bCs w:val="0"/>
          <w:i w:val="0"/>
          <w:iCs w:val="0"/>
          <w:sz w:val="20"/>
        </w:rPr>
        <w:t>Gerçeğe Uygun Değer Farkı K</w:t>
      </w:r>
      <w:r w:rsidR="00D5711A" w:rsidRPr="00CB56EC">
        <w:rPr>
          <w:b/>
          <w:bCs w:val="0"/>
          <w:i w:val="0"/>
          <w:iCs w:val="0"/>
          <w:sz w:val="20"/>
        </w:rPr>
        <w:t>â</w:t>
      </w:r>
      <w:r w:rsidR="00AF46F6" w:rsidRPr="00CB56EC">
        <w:rPr>
          <w:b/>
          <w:bCs w:val="0"/>
          <w:i w:val="0"/>
          <w:iCs w:val="0"/>
          <w:sz w:val="20"/>
        </w:rPr>
        <w:t>r/</w:t>
      </w:r>
      <w:proofErr w:type="spellStart"/>
      <w:r w:rsidR="00AF46F6" w:rsidRPr="00CB56EC">
        <w:rPr>
          <w:b/>
          <w:bCs w:val="0"/>
          <w:i w:val="0"/>
          <w:iCs w:val="0"/>
          <w:sz w:val="20"/>
        </w:rPr>
        <w:t>Zarar’a</w:t>
      </w:r>
      <w:proofErr w:type="spellEnd"/>
      <w:r w:rsidR="00AF46F6" w:rsidRPr="00CB56EC">
        <w:rPr>
          <w:b/>
          <w:bCs w:val="0"/>
          <w:i w:val="0"/>
          <w:iCs w:val="0"/>
          <w:sz w:val="20"/>
        </w:rPr>
        <w:t xml:space="preserve"> Yansıtılan Finansal Varlıklar</w:t>
      </w:r>
    </w:p>
    <w:p w14:paraId="16BB3C19" w14:textId="77777777" w:rsidR="00AF46F6" w:rsidRPr="00CB56EC" w:rsidRDefault="00AF46F6" w:rsidP="00755F19">
      <w:pPr>
        <w:autoSpaceDE w:val="0"/>
        <w:autoSpaceDN w:val="0"/>
        <w:adjustRightInd w:val="0"/>
        <w:ind w:hanging="540"/>
        <w:rPr>
          <w:b/>
          <w:sz w:val="8"/>
          <w:szCs w:val="12"/>
        </w:rPr>
      </w:pPr>
    </w:p>
    <w:p w14:paraId="27FD4707" w14:textId="77777777" w:rsidR="00AF46F6" w:rsidRPr="00CB56EC" w:rsidRDefault="00AF46F6" w:rsidP="00755F19">
      <w:pPr>
        <w:autoSpaceDE w:val="0"/>
        <w:autoSpaceDN w:val="0"/>
        <w:adjustRightInd w:val="0"/>
        <w:jc w:val="both"/>
      </w:pPr>
      <w:r w:rsidRPr="00CB56EC">
        <w:t xml:space="preserve">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w:t>
      </w:r>
      <w:r w:rsidR="00F25BFA" w:rsidRPr="00CB56EC">
        <w:t>edilen</w:t>
      </w:r>
      <w:r w:rsidRPr="00CB56EC">
        <w:t xml:space="preserve"> veya elde edilme nedeninden bağımsız olarak, kısa dönemde kâr sağlamaya yönelik bir portföyün parçası olan finansal varlıklardır. </w:t>
      </w:r>
    </w:p>
    <w:p w14:paraId="3A9A9702" w14:textId="77777777" w:rsidR="00AF46F6" w:rsidRPr="00E7087A" w:rsidRDefault="00AF46F6" w:rsidP="00755F19">
      <w:pPr>
        <w:autoSpaceDE w:val="0"/>
        <w:autoSpaceDN w:val="0"/>
        <w:adjustRightInd w:val="0"/>
        <w:jc w:val="both"/>
        <w:rPr>
          <w:sz w:val="10"/>
        </w:rPr>
      </w:pPr>
    </w:p>
    <w:p w14:paraId="579FFBCC" w14:textId="77777777" w:rsidR="00AF46F6" w:rsidRPr="00CB56EC" w:rsidRDefault="00AF46F6" w:rsidP="00FF5B89">
      <w:pPr>
        <w:pStyle w:val="BodyText3"/>
        <w:tabs>
          <w:tab w:val="clear" w:pos="539"/>
          <w:tab w:val="clear" w:pos="5310"/>
          <w:tab w:val="clear" w:pos="7560"/>
        </w:tabs>
        <w:ind w:right="183"/>
        <w:rPr>
          <w:b/>
          <w:bCs w:val="0"/>
          <w:i w:val="0"/>
          <w:iCs w:val="0"/>
          <w:sz w:val="20"/>
        </w:rPr>
      </w:pPr>
      <w:r w:rsidRPr="00CB56EC">
        <w:rPr>
          <w:b/>
          <w:bCs w:val="0"/>
          <w:i w:val="0"/>
          <w:iCs w:val="0"/>
          <w:sz w:val="20"/>
        </w:rPr>
        <w:t>Gerçeğe Uygun Değer Farkı Diğer Kapsamlı Gelire Yansıtılan Finansal Varlıklar</w:t>
      </w:r>
    </w:p>
    <w:p w14:paraId="2F8B934F" w14:textId="77777777" w:rsidR="00AF46F6" w:rsidRPr="00E7087A" w:rsidRDefault="00AF46F6" w:rsidP="00755F19">
      <w:pPr>
        <w:autoSpaceDE w:val="0"/>
        <w:autoSpaceDN w:val="0"/>
        <w:adjustRightInd w:val="0"/>
        <w:ind w:left="540" w:hanging="540"/>
        <w:jc w:val="both"/>
        <w:rPr>
          <w:sz w:val="10"/>
          <w:szCs w:val="16"/>
        </w:rPr>
      </w:pPr>
    </w:p>
    <w:p w14:paraId="26156BD2" w14:textId="65117AC5" w:rsidR="000B484F" w:rsidRDefault="00AF46F6" w:rsidP="00755F19">
      <w:pPr>
        <w:autoSpaceDE w:val="0"/>
        <w:autoSpaceDN w:val="0"/>
        <w:adjustRightInd w:val="0"/>
        <w:jc w:val="both"/>
      </w:pPr>
      <w:r w:rsidRPr="00CB56EC">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 </w:t>
      </w:r>
      <w:r w:rsidR="000B484F">
        <w:br w:type="page"/>
      </w:r>
    </w:p>
    <w:p w14:paraId="1ED625AB" w14:textId="77777777" w:rsidR="00AF46F6" w:rsidRPr="00CB56EC" w:rsidRDefault="00AF46F6" w:rsidP="00A840C5">
      <w:pPr>
        <w:pageBreakBefore/>
        <w:autoSpaceDE w:val="0"/>
        <w:autoSpaceDN w:val="0"/>
        <w:adjustRightInd w:val="0"/>
        <w:jc w:val="both"/>
      </w:pPr>
      <w:r w:rsidRPr="00CB56EC">
        <w:lastRenderedPageBreak/>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kar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w:t>
      </w:r>
      <w:proofErr w:type="spellStart"/>
      <w:r w:rsidRPr="00CB56EC">
        <w:t>özkaynaklar</w:t>
      </w:r>
      <w:proofErr w:type="spellEnd"/>
      <w:r w:rsidRPr="00CB56EC">
        <w:t xml:space="preserve">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  </w:t>
      </w:r>
    </w:p>
    <w:p w14:paraId="186FC473" w14:textId="77777777" w:rsidR="00AF46F6" w:rsidRPr="00CB56EC" w:rsidRDefault="00AF46F6" w:rsidP="00755F19">
      <w:pPr>
        <w:autoSpaceDE w:val="0"/>
        <w:autoSpaceDN w:val="0"/>
        <w:adjustRightInd w:val="0"/>
        <w:jc w:val="both"/>
      </w:pPr>
    </w:p>
    <w:p w14:paraId="12D03384" w14:textId="77777777" w:rsidR="00AF46F6" w:rsidRPr="00CB56EC" w:rsidRDefault="00AF46F6" w:rsidP="00755F19">
      <w:pPr>
        <w:autoSpaceDE w:val="0"/>
        <w:autoSpaceDN w:val="0"/>
        <w:adjustRightInd w:val="0"/>
        <w:jc w:val="both"/>
      </w:pPr>
      <w:r w:rsidRPr="00CB56EC">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   </w:t>
      </w:r>
    </w:p>
    <w:p w14:paraId="58550A38" w14:textId="77777777" w:rsidR="00AF46F6" w:rsidRPr="00CB56EC" w:rsidRDefault="00AF46F6" w:rsidP="00755F19">
      <w:pPr>
        <w:autoSpaceDE w:val="0"/>
        <w:autoSpaceDN w:val="0"/>
        <w:adjustRightInd w:val="0"/>
        <w:jc w:val="both"/>
      </w:pPr>
    </w:p>
    <w:p w14:paraId="77CD0AE0" w14:textId="2FD2DAC1" w:rsidR="00AF46F6" w:rsidRPr="00CB56EC" w:rsidRDefault="00AF46F6" w:rsidP="00DC2194">
      <w:pPr>
        <w:autoSpaceDE w:val="0"/>
        <w:autoSpaceDN w:val="0"/>
        <w:adjustRightInd w:val="0"/>
        <w:jc w:val="both"/>
      </w:pPr>
      <w:r w:rsidRPr="00CB56EC">
        <w:t>İlk defa finansal tablolara almada işletme, ticari amaçla elde tutulmayan bir özkaynak aracına yapılan yatırımın gerçeğe uygun değerindeki sonraki değişikliklerin diğer kapsamlı gelirde sunulması konusunda, geri dönülemeyecek bir tercihte bulunulabilir. Bu tercihin yapılması durumunda, söz konusu yatırımdan elde edilen temettüler, kâr veya zarar olarak finansal tablolara alınır.</w:t>
      </w:r>
    </w:p>
    <w:p w14:paraId="471EF687" w14:textId="77777777" w:rsidR="00A840C5" w:rsidRPr="00CB56EC" w:rsidRDefault="00A840C5" w:rsidP="00DC2194">
      <w:pPr>
        <w:autoSpaceDE w:val="0"/>
        <w:autoSpaceDN w:val="0"/>
        <w:adjustRightInd w:val="0"/>
        <w:jc w:val="both"/>
      </w:pPr>
    </w:p>
    <w:p w14:paraId="10272B30" w14:textId="47AB702E" w:rsidR="00AF46F6" w:rsidRPr="00CB56EC" w:rsidRDefault="00AF46F6" w:rsidP="0026390F">
      <w:pPr>
        <w:pStyle w:val="BodyText3"/>
        <w:widowControl w:val="0"/>
        <w:tabs>
          <w:tab w:val="clear" w:pos="539"/>
          <w:tab w:val="num" w:pos="709"/>
        </w:tabs>
        <w:spacing w:line="233" w:lineRule="auto"/>
        <w:ind w:right="181"/>
        <w:rPr>
          <w:b/>
          <w:bCs w:val="0"/>
          <w:i w:val="0"/>
          <w:iCs w:val="0"/>
          <w:sz w:val="20"/>
        </w:rPr>
      </w:pPr>
      <w:r w:rsidRPr="00CB56EC">
        <w:rPr>
          <w:b/>
          <w:i w:val="0"/>
          <w:sz w:val="20"/>
        </w:rPr>
        <w:t>İtfa Edilmiş Maliyeti ile Ölçülen Finansal Varlıklar</w:t>
      </w:r>
    </w:p>
    <w:p w14:paraId="49B094FF" w14:textId="77777777" w:rsidR="00AF46F6" w:rsidRPr="00CB56EC" w:rsidRDefault="00AF46F6" w:rsidP="0026390F">
      <w:pPr>
        <w:pStyle w:val="BodyText3"/>
        <w:tabs>
          <w:tab w:val="clear" w:pos="539"/>
        </w:tabs>
        <w:spacing w:line="233" w:lineRule="auto"/>
        <w:ind w:right="183"/>
        <w:rPr>
          <w:b/>
          <w:bCs w:val="0"/>
          <w:i w:val="0"/>
          <w:iCs w:val="0"/>
          <w:sz w:val="16"/>
          <w:szCs w:val="16"/>
        </w:rPr>
      </w:pPr>
    </w:p>
    <w:p w14:paraId="1650DC32" w14:textId="77777777" w:rsidR="00AF46F6" w:rsidRPr="00CB56EC" w:rsidRDefault="00AF46F6" w:rsidP="0026390F">
      <w:pPr>
        <w:pStyle w:val="BodyTextIndent"/>
        <w:spacing w:line="233" w:lineRule="auto"/>
        <w:ind w:left="0" w:firstLine="0"/>
      </w:pPr>
      <w:r w:rsidRPr="00CB56EC">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w:t>
      </w:r>
    </w:p>
    <w:p w14:paraId="371C30AC" w14:textId="77777777" w:rsidR="00AF46F6" w:rsidRPr="00CB56EC" w:rsidRDefault="00AF46F6" w:rsidP="0026390F">
      <w:pPr>
        <w:pStyle w:val="BodyTextIndent"/>
        <w:spacing w:line="233" w:lineRule="auto"/>
        <w:ind w:left="0" w:firstLine="0"/>
        <w:rPr>
          <w:sz w:val="16"/>
          <w:szCs w:val="16"/>
        </w:rPr>
      </w:pPr>
    </w:p>
    <w:p w14:paraId="4F840D67" w14:textId="77777777" w:rsidR="00AF46F6" w:rsidRPr="00CB56EC" w:rsidRDefault="00AF46F6" w:rsidP="0026390F">
      <w:pPr>
        <w:pStyle w:val="BodyTextIndent"/>
        <w:spacing w:line="233" w:lineRule="auto"/>
        <w:ind w:left="0" w:firstLine="0"/>
      </w:pPr>
      <w:r w:rsidRPr="00CB56EC">
        <w:t xml:space="preserve">İtfa Edilmiş Maliyeti ile Ölçülen Finansal Varlıklar; vadesine kadar saklama niyetiyle elde tutulan ve fonlama kabiliyeti </w:t>
      </w:r>
      <w:r w:rsidR="00755F19" w:rsidRPr="00CB56EC">
        <w:t>dâhil</w:t>
      </w:r>
      <w:r w:rsidRPr="00CB56EC">
        <w:t xml:space="preserve"> olmak üzere vade sonuna kadar elde tutulabilmesi için gerekli koşulların sağlanmış olduğu, sabit veya belirlenebilir ödemeleri ile sabit vadesi bulunan ve krediler ve alacaklar dışında kalan finansal varlıklardan oluşmaktadır. İtfa Edilmiş Maliyeti ile Ölçülen Finansal Varlıklar ilk olarak elde etme maliyeti üzerinden kayda alınmakta ve kayda alınmayı müteakiben iç verim yöntemi kullanılarak </w:t>
      </w:r>
      <w:proofErr w:type="spellStart"/>
      <w:r w:rsidRPr="00CB56EC">
        <w:t>iskonto</w:t>
      </w:r>
      <w:proofErr w:type="spellEnd"/>
      <w:r w:rsidRPr="00CB56EC">
        <w:t xml:space="preserve"> edilmiş bedeli ile değerlenmektedir. İtfa Edilmiş Maliyeti ile Ölçülen Finansal Varlıklar ile ilgili kar payı gelirleri gelir tablosunda yansıtılmaktadır.</w:t>
      </w:r>
    </w:p>
    <w:p w14:paraId="1802F6DF" w14:textId="77777777" w:rsidR="00AF46F6" w:rsidRPr="00CB56EC" w:rsidRDefault="00AF46F6" w:rsidP="0026390F">
      <w:pPr>
        <w:pStyle w:val="BodyTextIndent"/>
        <w:spacing w:line="233" w:lineRule="auto"/>
        <w:ind w:left="0" w:firstLine="0"/>
        <w:rPr>
          <w:bCs/>
          <w:iCs/>
          <w:sz w:val="16"/>
          <w:szCs w:val="16"/>
        </w:rPr>
      </w:pPr>
    </w:p>
    <w:p w14:paraId="44C5834E" w14:textId="77777777" w:rsidR="00AF46F6" w:rsidRPr="00CB56EC" w:rsidRDefault="00FF5B89" w:rsidP="0026390F">
      <w:pPr>
        <w:pStyle w:val="BodyText3"/>
        <w:tabs>
          <w:tab w:val="clear" w:pos="539"/>
          <w:tab w:val="num" w:pos="709"/>
        </w:tabs>
        <w:spacing w:line="233" w:lineRule="auto"/>
        <w:ind w:right="183" w:hanging="567"/>
        <w:rPr>
          <w:b/>
          <w:i w:val="0"/>
          <w:sz w:val="20"/>
        </w:rPr>
      </w:pPr>
      <w:r w:rsidRPr="00CB56EC">
        <w:rPr>
          <w:b/>
          <w:i w:val="0"/>
          <w:sz w:val="20"/>
        </w:rPr>
        <w:tab/>
      </w:r>
      <w:r w:rsidR="00AF46F6" w:rsidRPr="00CB56EC">
        <w:rPr>
          <w:b/>
          <w:i w:val="0"/>
          <w:sz w:val="20"/>
        </w:rPr>
        <w:t>Türev Finansal Varlıklar</w:t>
      </w:r>
    </w:p>
    <w:p w14:paraId="684B2D50" w14:textId="77777777" w:rsidR="00AF46F6" w:rsidRPr="00CB56EC" w:rsidRDefault="00AF46F6" w:rsidP="0026390F">
      <w:pPr>
        <w:pStyle w:val="BodyText3"/>
        <w:tabs>
          <w:tab w:val="clear" w:pos="539"/>
          <w:tab w:val="num" w:pos="709"/>
        </w:tabs>
        <w:spacing w:line="233" w:lineRule="auto"/>
        <w:ind w:right="183" w:hanging="567"/>
        <w:rPr>
          <w:b/>
          <w:i w:val="0"/>
          <w:sz w:val="16"/>
          <w:szCs w:val="16"/>
        </w:rPr>
      </w:pPr>
    </w:p>
    <w:p w14:paraId="27163812" w14:textId="77777777" w:rsidR="00F25BFA" w:rsidRPr="00CB56EC" w:rsidRDefault="00F25BFA" w:rsidP="0026390F">
      <w:pPr>
        <w:pStyle w:val="BodyTextIndent"/>
        <w:spacing w:line="233" w:lineRule="auto"/>
        <w:ind w:left="0" w:firstLine="0"/>
      </w:pPr>
      <w:r w:rsidRPr="00CB56EC">
        <w:t>Türev işlemlerden doğan alacak ve yükümlülük sözleşme tutarları üzerinden nazım hesaplara kaydedilmektedir.</w:t>
      </w:r>
    </w:p>
    <w:p w14:paraId="1A71D47F" w14:textId="77777777" w:rsidR="00F25BFA" w:rsidRPr="00CB56EC" w:rsidRDefault="00F25BFA" w:rsidP="0026390F">
      <w:pPr>
        <w:pStyle w:val="BodyTextIndent"/>
        <w:spacing w:line="233" w:lineRule="auto"/>
        <w:ind w:left="0" w:firstLine="0"/>
        <w:rPr>
          <w:sz w:val="16"/>
          <w:szCs w:val="16"/>
        </w:rPr>
      </w:pPr>
    </w:p>
    <w:p w14:paraId="1BF1CA54" w14:textId="77777777" w:rsidR="00AF46F6" w:rsidRPr="00CB56EC" w:rsidRDefault="00F25BFA" w:rsidP="0026390F">
      <w:pPr>
        <w:pStyle w:val="BodyTextIndent"/>
        <w:spacing w:line="233" w:lineRule="auto"/>
        <w:ind w:left="0" w:firstLine="0"/>
      </w:pPr>
      <w:r w:rsidRPr="00CB56EC">
        <w:t>Türev işlemler kayda alınmalarını izleyen dönemlerde gerçeğe uygun değerleri ile değerlenmektedir. Türev işlemler sınıflandırılmalarına uygun olarak, gerçeğe uygun değeri “Türev Finansal Varlıkların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 Türev araçların gerçeğe uygun değeri, piyasada oluşan rayiç değerleri dikkate alınarak veya indirgenmiş nakit akımı modelinin kullanılması suretiyle hesaplanmaktadır.</w:t>
      </w:r>
    </w:p>
    <w:p w14:paraId="25EBC937" w14:textId="77777777" w:rsidR="00F25BFA" w:rsidRPr="00CB56EC" w:rsidRDefault="00F25BFA" w:rsidP="0026390F">
      <w:pPr>
        <w:pStyle w:val="BodyTextIndent"/>
        <w:spacing w:line="233" w:lineRule="auto"/>
        <w:ind w:left="0" w:firstLine="0"/>
        <w:rPr>
          <w:sz w:val="16"/>
          <w:szCs w:val="16"/>
        </w:rPr>
      </w:pPr>
    </w:p>
    <w:p w14:paraId="61930E82" w14:textId="77777777" w:rsidR="00AF46F6" w:rsidRPr="00CB56EC" w:rsidRDefault="00FF5B89" w:rsidP="0026390F">
      <w:pPr>
        <w:pStyle w:val="BodyText3"/>
        <w:tabs>
          <w:tab w:val="clear" w:pos="539"/>
          <w:tab w:val="num" w:pos="709"/>
        </w:tabs>
        <w:spacing w:line="233" w:lineRule="auto"/>
        <w:ind w:right="183" w:hanging="567"/>
        <w:rPr>
          <w:b/>
          <w:bCs w:val="0"/>
          <w:i w:val="0"/>
          <w:iCs w:val="0"/>
          <w:sz w:val="20"/>
        </w:rPr>
      </w:pPr>
      <w:r w:rsidRPr="00CB56EC">
        <w:rPr>
          <w:b/>
          <w:i w:val="0"/>
          <w:sz w:val="20"/>
        </w:rPr>
        <w:tab/>
      </w:r>
      <w:r w:rsidR="00AF46F6" w:rsidRPr="00CB56EC">
        <w:rPr>
          <w:b/>
          <w:i w:val="0"/>
          <w:sz w:val="20"/>
        </w:rPr>
        <w:t>Krediler</w:t>
      </w:r>
    </w:p>
    <w:p w14:paraId="61A06EA9" w14:textId="77777777" w:rsidR="00AF46F6" w:rsidRPr="00CB56EC" w:rsidRDefault="00AF46F6" w:rsidP="0026390F">
      <w:pPr>
        <w:pStyle w:val="BodyText3"/>
        <w:tabs>
          <w:tab w:val="clear" w:pos="539"/>
        </w:tabs>
        <w:spacing w:line="233" w:lineRule="auto"/>
        <w:ind w:right="183"/>
        <w:rPr>
          <w:b/>
          <w:bCs w:val="0"/>
          <w:i w:val="0"/>
          <w:iCs w:val="0"/>
          <w:sz w:val="16"/>
          <w:szCs w:val="16"/>
        </w:rPr>
      </w:pPr>
    </w:p>
    <w:p w14:paraId="62C236A3" w14:textId="5FD8C59E" w:rsidR="00AF46F6" w:rsidRPr="00CB56EC" w:rsidRDefault="00AF46F6" w:rsidP="0026390F">
      <w:pPr>
        <w:pStyle w:val="BodyTextIndent"/>
        <w:spacing w:line="233" w:lineRule="auto"/>
        <w:ind w:left="0" w:firstLine="0"/>
      </w:pPr>
      <w:r w:rsidRPr="00CB56EC">
        <w:t xml:space="preserve">Krediler, sabit veya belirlenebilir nitelikte ödemeleri olan ve aktif bir piyasada </w:t>
      </w:r>
      <w:proofErr w:type="spellStart"/>
      <w:r w:rsidRPr="00CB56EC">
        <w:t>kote</w:t>
      </w:r>
      <w:proofErr w:type="spellEnd"/>
      <w:r w:rsidRPr="00CB56EC">
        <w:t xml:space="preserve"> olmayan finansal varlıklardır. Söz konusu krediler ilk olarak gerçeğe uygun değerini yansıtan elde etme maliyet bedellerine işlem maliyetlerinin eklenmesi ile kayda alınır ve kayda alınmalarını takiben “Etkin kar payı (iç verim) oranı yöntemi” kullanılarak itfa edilmiş bedelleri ile ölçülürler.</w:t>
      </w:r>
    </w:p>
    <w:p w14:paraId="1A221C36" w14:textId="3FBECBB2" w:rsidR="000B484F" w:rsidRDefault="000B484F" w:rsidP="0026390F">
      <w:pPr>
        <w:pStyle w:val="BodyTextIndent"/>
        <w:spacing w:line="233" w:lineRule="auto"/>
        <w:ind w:left="0" w:firstLine="0"/>
        <w:rPr>
          <w:sz w:val="16"/>
          <w:szCs w:val="16"/>
        </w:rPr>
      </w:pPr>
      <w:r>
        <w:rPr>
          <w:sz w:val="16"/>
          <w:szCs w:val="16"/>
        </w:rPr>
        <w:br w:type="page"/>
      </w:r>
    </w:p>
    <w:p w14:paraId="69CEC6D2" w14:textId="09752D9E" w:rsidR="00F00061" w:rsidRPr="00CB56EC" w:rsidRDefault="00D1739F" w:rsidP="00A840C5">
      <w:pPr>
        <w:pageBreakBefore/>
        <w:autoSpaceDE w:val="0"/>
        <w:autoSpaceDN w:val="0"/>
        <w:adjustRightInd w:val="0"/>
        <w:spacing w:line="233" w:lineRule="auto"/>
        <w:ind w:hanging="567"/>
        <w:rPr>
          <w:b/>
        </w:rPr>
      </w:pPr>
      <w:r>
        <w:rPr>
          <w:b/>
        </w:rPr>
        <w:lastRenderedPageBreak/>
        <w:t>8</w:t>
      </w:r>
      <w:r w:rsidR="00F00061" w:rsidRPr="00CB56EC">
        <w:rPr>
          <w:b/>
        </w:rPr>
        <w:t xml:space="preserve">.     </w:t>
      </w:r>
      <w:r w:rsidR="00F00061" w:rsidRPr="00CB56EC">
        <w:rPr>
          <w:b/>
        </w:rPr>
        <w:tab/>
        <w:t>Finansal varlıklarda değer düşüklüğüne ilişkin açıklamalar</w:t>
      </w:r>
    </w:p>
    <w:p w14:paraId="2048C16A" w14:textId="77777777" w:rsidR="00F00061" w:rsidRPr="00CB56EC" w:rsidRDefault="00F00061" w:rsidP="0026390F">
      <w:pPr>
        <w:autoSpaceDE w:val="0"/>
        <w:autoSpaceDN w:val="0"/>
        <w:adjustRightInd w:val="0"/>
        <w:spacing w:line="233" w:lineRule="auto"/>
        <w:ind w:hanging="567"/>
        <w:rPr>
          <w:b/>
          <w:sz w:val="16"/>
          <w:szCs w:val="16"/>
        </w:rPr>
      </w:pPr>
    </w:p>
    <w:p w14:paraId="15C42151" w14:textId="3E893F3D" w:rsidR="00170650" w:rsidRPr="00CB56EC" w:rsidRDefault="00170650" w:rsidP="0026390F">
      <w:pPr>
        <w:pStyle w:val="BodyTextIndent"/>
        <w:spacing w:line="233" w:lineRule="auto"/>
        <w:ind w:left="0" w:firstLine="0"/>
      </w:pPr>
      <w:bookmarkStart w:id="12" w:name="_Hlk159837295"/>
      <w:r w:rsidRPr="00CB56EC">
        <w:t xml:space="preserve">22 Haziran 2016 tarih ve 29750 sayılı Resmi </w:t>
      </w:r>
      <w:proofErr w:type="spellStart"/>
      <w:r w:rsidRPr="00CB56EC">
        <w:t>Gazete’de</w:t>
      </w:r>
      <w:proofErr w:type="spellEnd"/>
      <w:r w:rsidRPr="00CB56EC">
        <w:t xml:space="preserve"> yayımlanmış olan “Kredilerin Sınıflandırılması ve Bunlar İçin Ayrılacak Karşılıklara İlişkin Usul ve Esaslar Hakkında Yönetmelik” uyarınca Banka, faaliyete geçmesi ile birlikte değer düşüklüğü karşılıklarını TFRS 9 hükümlerine uygun olarak ayırmaya başlamıştır. Banka, TFRS 9 beklenen kredi zarar hesaplaması için içsel olarak modellerini oluşturabileceği yeterli tarihsel verisinin bulunmaması dolayısıyla uzman görüşüne dayalı olarak varsayım ve metodolojilerini oluşturmuştur. </w:t>
      </w:r>
      <w:r w:rsidR="006F7F18" w:rsidRPr="006F7F18">
        <w:t>Ayrıca Banka</w:t>
      </w:r>
      <w:r w:rsidR="006F7F18">
        <w:t>,</w:t>
      </w:r>
      <w:r w:rsidR="006F7F18" w:rsidRPr="006F7F18">
        <w:t xml:space="preserve"> TFRS 9 Standardı kapsamında, geçmiş olaylar, mevcut şartlar ve gelecekteki ekonomik şartlara ilişkin tahminleri yansıtmak amacı ile makroekonomik modeller geliştirerek, beklenen kredi zarar karşılık hesaplamalarına dahil etmiştir.</w:t>
      </w:r>
      <w:r w:rsidR="00A646E5">
        <w:t xml:space="preserve"> </w:t>
      </w:r>
      <w:r w:rsidRPr="00CB56EC">
        <w:t xml:space="preserve">Beklenen kredi zararı, sözleşme uyarınca gerçekleşmesi gereken krediye ait ödemelerin zamanında yapılmaması durumunda oluşacak kredi zararlarını önceden tahmin etmek için kullanılan ve kredilerin temerrüt risklerine göre </w:t>
      </w:r>
      <w:proofErr w:type="spellStart"/>
      <w:r w:rsidRPr="00CB56EC">
        <w:t>ağırlıklandırılmış</w:t>
      </w:r>
      <w:proofErr w:type="spellEnd"/>
      <w:r w:rsidRPr="00CB56EC">
        <w:t xml:space="preserve"> bir olasılık hesabıdır. Beklenen kredi zararlarının hesaplaması üç ana parametreden oluşmaktadır: Temerrüt Olasılığı (TO), Temerrüt Halinde Kayıp (THK), Temerrüt Tutarı (TT).</w:t>
      </w:r>
    </w:p>
    <w:p w14:paraId="203EEDFB" w14:textId="77777777" w:rsidR="00170650" w:rsidRPr="00CB56EC" w:rsidRDefault="00170650" w:rsidP="0026390F">
      <w:pPr>
        <w:pStyle w:val="BodyTextIndent"/>
        <w:spacing w:line="233" w:lineRule="auto"/>
        <w:ind w:left="0" w:firstLine="0"/>
        <w:rPr>
          <w:sz w:val="16"/>
          <w:szCs w:val="16"/>
        </w:rPr>
      </w:pPr>
    </w:p>
    <w:p w14:paraId="293C6996" w14:textId="4CD39CA1" w:rsidR="00170650" w:rsidRPr="00CB56EC" w:rsidRDefault="00170650" w:rsidP="0026390F">
      <w:pPr>
        <w:pStyle w:val="BodyTextIndent"/>
        <w:spacing w:line="233" w:lineRule="auto"/>
        <w:ind w:left="0" w:firstLine="0"/>
      </w:pPr>
      <w:r w:rsidRPr="00CB56EC">
        <w:rPr>
          <w:b/>
        </w:rPr>
        <w:t>Temerrüt Olasılığı (TO),</w:t>
      </w:r>
      <w:r w:rsidRPr="00CB56EC">
        <w:t xml:space="preserve">  belirli bir zaman diliminde kredinin temerrüde düşme olasılığını ifade etmektedir. Banka TFRS 9 uyarınca beklenen kredi zararını hesaplarken iki farklı temerrüt olasılığı değeri kullanmaktadır: </w:t>
      </w:r>
    </w:p>
    <w:p w14:paraId="0DAB6A33" w14:textId="77777777" w:rsidR="00170650" w:rsidRPr="00CB56EC" w:rsidRDefault="00170650" w:rsidP="0026390F">
      <w:pPr>
        <w:pStyle w:val="BodyTextIndent"/>
        <w:spacing w:line="233" w:lineRule="auto"/>
        <w:ind w:left="0" w:firstLine="0"/>
        <w:rPr>
          <w:sz w:val="16"/>
          <w:szCs w:val="16"/>
        </w:rPr>
      </w:pPr>
    </w:p>
    <w:p w14:paraId="55E603B2" w14:textId="7EAFB4C0" w:rsidR="00170650" w:rsidRPr="00CB56EC" w:rsidRDefault="00170650" w:rsidP="0026390F">
      <w:pPr>
        <w:pStyle w:val="BodyTextIndent"/>
        <w:numPr>
          <w:ilvl w:val="0"/>
          <w:numId w:val="48"/>
        </w:numPr>
        <w:spacing w:line="233" w:lineRule="auto"/>
      </w:pPr>
      <w:r w:rsidRPr="00CB56EC">
        <w:t>12 Aylık temerrüt olasılığı: Raporlama tarihinden sonraki 12 ay içinde temerrüde düşme olasılığının tahmini</w:t>
      </w:r>
    </w:p>
    <w:p w14:paraId="7428B94C" w14:textId="49D91AE1" w:rsidR="00170650" w:rsidRPr="00CB56EC" w:rsidRDefault="00170650" w:rsidP="0026390F">
      <w:pPr>
        <w:pStyle w:val="BodyTextIndent"/>
        <w:numPr>
          <w:ilvl w:val="0"/>
          <w:numId w:val="48"/>
        </w:numPr>
        <w:spacing w:line="233" w:lineRule="auto"/>
      </w:pPr>
      <w:r w:rsidRPr="00CB56EC">
        <w:t xml:space="preserve">Ömür boyu temerrüt olasılığı: Finansal aracın beklenen ömrü boyunca temerrüde düşme olasılığının tahmini </w:t>
      </w:r>
    </w:p>
    <w:p w14:paraId="59599F8E" w14:textId="77777777" w:rsidR="00170650" w:rsidRPr="00CB56EC" w:rsidRDefault="00170650" w:rsidP="0026390F">
      <w:pPr>
        <w:pStyle w:val="BodyTextIndent"/>
        <w:spacing w:line="233" w:lineRule="auto"/>
        <w:ind w:left="0" w:firstLine="0"/>
        <w:rPr>
          <w:sz w:val="16"/>
          <w:szCs w:val="16"/>
        </w:rPr>
      </w:pPr>
    </w:p>
    <w:p w14:paraId="509D350C" w14:textId="77777777" w:rsidR="00A646E5" w:rsidRDefault="00170650" w:rsidP="00A646E5">
      <w:pPr>
        <w:pStyle w:val="BodyTextIndent"/>
        <w:spacing w:line="233" w:lineRule="auto"/>
        <w:ind w:left="0" w:firstLine="0"/>
      </w:pPr>
      <w:r w:rsidRPr="00CB56EC">
        <w:t>Banka, TFRS 9 kapsamında TO modeli oluşturabilecek tarihsel verisinin bulunmaması dolayısıyla katılım bankaları temerrüt verileri kullanılarak TO değeri belirlemiştir.</w:t>
      </w:r>
    </w:p>
    <w:p w14:paraId="01EB0918" w14:textId="77777777" w:rsidR="00A646E5" w:rsidRPr="00A646E5" w:rsidRDefault="00A646E5" w:rsidP="00A646E5">
      <w:pPr>
        <w:pStyle w:val="BodyTextIndent"/>
        <w:spacing w:line="233" w:lineRule="auto"/>
        <w:ind w:left="0" w:firstLine="0"/>
        <w:rPr>
          <w:sz w:val="6"/>
          <w:szCs w:val="6"/>
        </w:rPr>
      </w:pPr>
    </w:p>
    <w:p w14:paraId="097E6A64" w14:textId="3A08E2A1" w:rsidR="00170650" w:rsidRPr="00CB56EC" w:rsidRDefault="00170650" w:rsidP="00A646E5">
      <w:pPr>
        <w:pStyle w:val="BodyTextIndent"/>
        <w:spacing w:line="233" w:lineRule="auto"/>
        <w:ind w:left="0" w:firstLine="0"/>
      </w:pPr>
      <w:r w:rsidRPr="00CB56EC">
        <w:rPr>
          <w:b/>
        </w:rPr>
        <w:t>Temerrüt Halinde Kayıp (THK)</w:t>
      </w:r>
      <w:r w:rsidRPr="00CB56EC">
        <w:t>, borçlunun temerrüde düşmesi halinde krediden kaynaklanan ekonomik kaybıdır ve oran olarak ifade edilir. “Çalışma THK” oranı, donuk alacaklar için takip hesaplarına intikal tarihinden BKZ hesaplamasının yapıldığı dönem arasındaki süreye denk gelen THK oranını ifade etmektedir. Donuk alacaklar dışındaki tüm alacaklar için THK oranı %45’tir.</w:t>
      </w:r>
    </w:p>
    <w:p w14:paraId="6E5B81A5" w14:textId="38A838AF" w:rsidR="00170650" w:rsidRPr="00CB56EC" w:rsidRDefault="00170650" w:rsidP="00B162D3">
      <w:pPr>
        <w:pStyle w:val="BodyTextIndent"/>
        <w:ind w:left="0" w:firstLine="0"/>
        <w:rPr>
          <w:sz w:val="16"/>
          <w:szCs w:val="16"/>
        </w:rPr>
      </w:pPr>
      <w:r w:rsidRPr="00CB56EC">
        <w:rPr>
          <w:sz w:val="16"/>
          <w:szCs w:val="16"/>
        </w:rPr>
        <w:t xml:space="preserve"> </w:t>
      </w:r>
    </w:p>
    <w:p w14:paraId="4789811D" w14:textId="011F063C" w:rsidR="00170650" w:rsidRPr="00CB56EC" w:rsidRDefault="00170650" w:rsidP="00B162D3">
      <w:pPr>
        <w:pStyle w:val="BodyTextIndent"/>
        <w:ind w:left="0" w:firstLine="0"/>
      </w:pPr>
      <w:r w:rsidRPr="00CB56EC">
        <w:rPr>
          <w:b/>
        </w:rPr>
        <w:t>Temerrüt Tutarı (TT),</w:t>
      </w:r>
      <w:r w:rsidRPr="00CB56EC">
        <w:t xml:space="preserve">  nakdi kredilerde, rapor tarihi itibarıyla </w:t>
      </w:r>
      <w:proofErr w:type="spellStart"/>
      <w:r w:rsidRPr="00CB56EC">
        <w:t>kullandırımı</w:t>
      </w:r>
      <w:proofErr w:type="spellEnd"/>
      <w:r w:rsidRPr="00CB56EC">
        <w:t xml:space="preserve"> gerçekleşmiş bakiyeyi ifade eder. Gayri nakdi kredi ve taahhütlerde ise krediye dönüşüm oranı uygulanarak hesaplanan değerdir. Kredi dönüşüm oranı, cari tarih ile temerrüt tarihi arasındaki muhtemel risk artışlarının uyarlamada kullanılan krediye dönüşüm oranına tekabül etmektedir. </w:t>
      </w:r>
    </w:p>
    <w:p w14:paraId="012B1E37" w14:textId="77777777" w:rsidR="00170650" w:rsidRPr="00CB56EC" w:rsidRDefault="00170650" w:rsidP="00B162D3">
      <w:pPr>
        <w:pStyle w:val="BodyTextIndent"/>
        <w:ind w:left="0" w:firstLine="0"/>
        <w:rPr>
          <w:sz w:val="16"/>
          <w:szCs w:val="16"/>
        </w:rPr>
      </w:pPr>
    </w:p>
    <w:p w14:paraId="2E13659A" w14:textId="77777777" w:rsidR="00170650" w:rsidRPr="00CB56EC" w:rsidRDefault="00170650" w:rsidP="00B162D3">
      <w:pPr>
        <w:pStyle w:val="BodyTextIndent"/>
        <w:ind w:left="0" w:firstLine="0"/>
      </w:pPr>
      <w:r w:rsidRPr="00CB56EC">
        <w:t xml:space="preserve">Gayri nakdi krediler için TT hesaplamasında kredi dönüşüm oranı (KDO) kullanılmaktadır. Bir gayri nakdi kredinin nakde dönüşüm oranı hangi oran ile tazminin gerçekleşeceğini ifade etmektedir. Gayri nakdi kredilerin nakde dönüşüm oranları için BDDK’nın 28.03.2016 tarihli ve 2016/1 sayılı Genelgesi’nde verilen risk </w:t>
      </w:r>
      <w:proofErr w:type="spellStart"/>
      <w:r w:rsidRPr="00CB56EC">
        <w:t>ağırlıklandırması</w:t>
      </w:r>
      <w:proofErr w:type="spellEnd"/>
      <w:r w:rsidRPr="00CB56EC">
        <w:t xml:space="preserve"> dikkate alınmıştır. </w:t>
      </w:r>
    </w:p>
    <w:p w14:paraId="287D8D69" w14:textId="77777777" w:rsidR="00170650" w:rsidRPr="00CB56EC" w:rsidRDefault="00170650" w:rsidP="00B162D3">
      <w:pPr>
        <w:pStyle w:val="BodyTextIndent"/>
        <w:ind w:left="0" w:firstLine="0"/>
        <w:rPr>
          <w:sz w:val="16"/>
          <w:szCs w:val="16"/>
        </w:rPr>
      </w:pPr>
    </w:p>
    <w:p w14:paraId="73A6B6A1" w14:textId="77777777" w:rsidR="00170650" w:rsidRPr="00CB56EC" w:rsidRDefault="00170650" w:rsidP="00B162D3">
      <w:pPr>
        <w:pStyle w:val="BodyTextIndent"/>
        <w:ind w:left="0" w:firstLine="0"/>
      </w:pPr>
      <w:r w:rsidRPr="00CB56EC">
        <w:t xml:space="preserve">Banka, ilk muhasebeleştirmeden sonra kredi kalitesindeki değişime dayanan ‘3 aşamalı’ değer düşüklüğü modeli oluşturmuştur: </w:t>
      </w:r>
    </w:p>
    <w:p w14:paraId="5DB93540" w14:textId="77777777" w:rsidR="00170650" w:rsidRPr="00CB56EC" w:rsidRDefault="00170650" w:rsidP="00B162D3">
      <w:pPr>
        <w:pStyle w:val="BodyTextIndent"/>
        <w:ind w:left="0" w:firstLine="0"/>
        <w:rPr>
          <w:sz w:val="16"/>
          <w:szCs w:val="16"/>
        </w:rPr>
      </w:pPr>
      <w:r w:rsidRPr="00CB56EC">
        <w:rPr>
          <w:sz w:val="16"/>
          <w:szCs w:val="16"/>
        </w:rPr>
        <w:t xml:space="preserve"> </w:t>
      </w:r>
    </w:p>
    <w:p w14:paraId="253CAE58" w14:textId="03726D75" w:rsidR="00170650" w:rsidRPr="00CB56EC" w:rsidRDefault="00170650" w:rsidP="00B162D3">
      <w:pPr>
        <w:pStyle w:val="BodyTextIndent"/>
        <w:ind w:left="0" w:firstLine="0"/>
      </w:pPr>
      <w:r w:rsidRPr="00CB56EC">
        <w:rPr>
          <w:b/>
        </w:rPr>
        <w:t>Aşama 1:</w:t>
      </w:r>
      <w:r w:rsidRPr="00CB56EC">
        <w:t xml:space="preserve"> İlk muhasebeleştirmeden bir sonraki raporlama dönemine kadar kredi riskinde önemli bir artış olmayan veya raporlama tarihinde düşük kredi riski olan finansal araçları kapsar. Bu varlıklar için, 12 aylık beklenen kredi zararı muhasebeleştirilir. Aşama 1 kredileri için 12 aylık beklenen kredi zarar karşılılık hesaplamasında, temerrüt olasılığı (TO) parametresi olarak, TO hesaplamasının yapıldığı dönemden itibaren katılım bankalarının kamuya açıklamış oldukları 5 yıllık kredi ve donuk alacak verileri üzerinden hesaplanan yıllık temerrüt oranlarının ağırlıklı ortalaması kullanılmaktadır. İlgili süre belirlenirken “İçsel Derecelendirmeye Dayalı Yaklaşımların Ve İleri Ölçüm Yaklaşımının Değerlendirilmesine, </w:t>
      </w:r>
      <w:proofErr w:type="spellStart"/>
      <w:r w:rsidRPr="00CB56EC">
        <w:t>Validasyonuna</w:t>
      </w:r>
      <w:proofErr w:type="spellEnd"/>
      <w:r w:rsidRPr="00CB56EC">
        <w:t xml:space="preserve"> ve Kurumsal Yönetime İlişkin Rehber” de bahsi geçen asgari tarihsel gözlem süresi göz önüne alınmıştır.</w:t>
      </w:r>
    </w:p>
    <w:p w14:paraId="23F9347F" w14:textId="77777777" w:rsidR="00170650" w:rsidRPr="00A646E5" w:rsidRDefault="00170650" w:rsidP="00B162D3">
      <w:pPr>
        <w:pStyle w:val="BodyTextIndent"/>
        <w:ind w:left="0" w:firstLine="0"/>
        <w:rPr>
          <w:sz w:val="10"/>
          <w:szCs w:val="10"/>
        </w:rPr>
      </w:pPr>
    </w:p>
    <w:p w14:paraId="2A5FAD67" w14:textId="77777777" w:rsidR="00170650" w:rsidRPr="00CB56EC" w:rsidRDefault="00170650" w:rsidP="00B162D3">
      <w:pPr>
        <w:pStyle w:val="BodyTextIndent"/>
        <w:ind w:left="0" w:firstLine="0"/>
      </w:pPr>
      <w:r w:rsidRPr="00CB56EC">
        <w:rPr>
          <w:b/>
        </w:rPr>
        <w:t>Aşama 2:</w:t>
      </w:r>
      <w:r w:rsidRPr="00CB56EC">
        <w:t xml:space="preserve"> İlk muhasebeleştirmeden sonra kredi riskinde önemli artış olan fakat değer düşüklüğüne ilişkin tarafsız bir kanıt olmayan finansal varlıkları kapsar. Bu varlıklar için, ömür boyu beklenen kredi zararı muhasebeleştirilir. Bu kapsamda; bir finansal varlığın, kredi riskinin önemli derecede artmasının ve 2. Aşamaya aktarılmasının belirlenmesinde dikkate alınan temel hususlardır. Aşama 2 kredileri için ömür boyu beklenen kredi zarar karşılık hesaplamasında ise TO parametresi olarak, TO hesaplamasının yapıldığı dönemden itibaren katılım bankalarının kamuya açıkladıkları 5 yıllık yakın izleme karşılık tutarları üzerinden hesaplanan aşama 2 karşılık oranlarının ağırlıklı ortalaması kullanılmaktadır. </w:t>
      </w:r>
    </w:p>
    <w:p w14:paraId="1D7EE407" w14:textId="77777777" w:rsidR="00170650" w:rsidRPr="00CB56EC" w:rsidRDefault="00170650" w:rsidP="00A840C5">
      <w:pPr>
        <w:pStyle w:val="BodyTextIndent"/>
        <w:pageBreakBefore/>
        <w:ind w:left="0" w:firstLine="0"/>
      </w:pPr>
      <w:r w:rsidRPr="00CB56EC">
        <w:rPr>
          <w:b/>
        </w:rPr>
        <w:lastRenderedPageBreak/>
        <w:t>Aşama 3:</w:t>
      </w:r>
      <w:r w:rsidRPr="00CB56EC">
        <w:t xml:space="preserve"> Raporlama tarihinde değer düşüklüğü için tarafsız kanıtın olduğu finansal varlıkları içerir. Bu varlıklar için, ömür boyu beklenen kredi zararı muhasebeleştirilir.  </w:t>
      </w:r>
    </w:p>
    <w:p w14:paraId="6F5894C4" w14:textId="77777777" w:rsidR="00170650" w:rsidRPr="00CB56EC" w:rsidRDefault="00170650" w:rsidP="00B162D3">
      <w:pPr>
        <w:pStyle w:val="BodyTextIndent"/>
        <w:ind w:left="0" w:firstLine="0"/>
        <w:rPr>
          <w:sz w:val="16"/>
          <w:szCs w:val="16"/>
        </w:rPr>
      </w:pPr>
    </w:p>
    <w:p w14:paraId="34501C23" w14:textId="77777777" w:rsidR="00170650" w:rsidRPr="00CB56EC" w:rsidRDefault="00170650" w:rsidP="00B162D3">
      <w:pPr>
        <w:pStyle w:val="BodyTextIndent"/>
        <w:ind w:left="0" w:firstLine="0"/>
      </w:pPr>
      <w:r w:rsidRPr="00CB56EC">
        <w:t xml:space="preserve">Banka, kredi ve diğer alacakların TFRS 9 uyarınca ayrılan karşılıklarını periyodik sıklıkla geriye dönük olarak sonuçları baz alınarak değerlendirmekte ve bu değerlendirmelerin sonucunda gerekli gördüğü takdirde </w:t>
      </w:r>
      <w:proofErr w:type="spellStart"/>
      <w:r w:rsidRPr="00CB56EC">
        <w:t>sepetlendirme</w:t>
      </w:r>
      <w:proofErr w:type="spellEnd"/>
      <w:r w:rsidRPr="00CB56EC">
        <w:t xml:space="preserve"> kurallarında ve ilgili karşılık bakiyelerinin hesaplamasında kullanılan parametrelerde güncellemeler yapmaktadır.</w:t>
      </w:r>
    </w:p>
    <w:p w14:paraId="3CD3C1E1" w14:textId="77777777" w:rsidR="00170650" w:rsidRPr="00CB56EC" w:rsidRDefault="00170650" w:rsidP="00B162D3">
      <w:pPr>
        <w:pStyle w:val="BodyTextIndent"/>
        <w:ind w:left="0" w:firstLine="0"/>
        <w:rPr>
          <w:sz w:val="16"/>
          <w:szCs w:val="16"/>
        </w:rPr>
      </w:pPr>
    </w:p>
    <w:p w14:paraId="22C19CBF" w14:textId="77777777" w:rsidR="00170650" w:rsidRPr="00CB56EC" w:rsidRDefault="00170650" w:rsidP="00B162D3">
      <w:pPr>
        <w:pStyle w:val="BodyTextIndent"/>
        <w:ind w:left="0" w:firstLine="0"/>
      </w:pPr>
      <w:r w:rsidRPr="00CB56EC">
        <w:t xml:space="preserve">Banka, bir finansal araçtaki kredi riskinin ilk defa finansal tablolara alınmasından bu yana önemli ölçüde artış meydana gelmemesi durumunda söz konusu finansal varlığı birinci aşama olarak sınıflandırır ve söz konusu finansal varlığa her raporlama tarihinde, finansal araca ilişkin zarar karşılığını 12 aylık beklenen kredi zararlarına eşit bir tutardan ölçer. </w:t>
      </w:r>
    </w:p>
    <w:p w14:paraId="78A7229A" w14:textId="77777777" w:rsidR="00170650" w:rsidRPr="00CB56EC" w:rsidRDefault="00170650" w:rsidP="00B162D3">
      <w:pPr>
        <w:pStyle w:val="BodyTextIndent"/>
        <w:ind w:left="0" w:firstLine="0"/>
        <w:rPr>
          <w:sz w:val="16"/>
          <w:szCs w:val="16"/>
        </w:rPr>
      </w:pPr>
    </w:p>
    <w:p w14:paraId="3EE75845" w14:textId="77777777" w:rsidR="00170650" w:rsidRPr="00CB56EC" w:rsidRDefault="00170650" w:rsidP="00B162D3">
      <w:pPr>
        <w:pStyle w:val="BodyTextIndent"/>
        <w:ind w:left="0" w:firstLine="0"/>
      </w:pPr>
      <w:r w:rsidRPr="00CB56EC">
        <w:t xml:space="preserve">Değer düşüklüğünün amacı,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   </w:t>
      </w:r>
    </w:p>
    <w:p w14:paraId="39E82E82" w14:textId="77777777" w:rsidR="00170650" w:rsidRPr="00CB56EC" w:rsidRDefault="00170650" w:rsidP="00B162D3">
      <w:pPr>
        <w:pStyle w:val="BodyTextIndent"/>
        <w:ind w:left="0" w:firstLine="0"/>
        <w:rPr>
          <w:sz w:val="16"/>
          <w:szCs w:val="16"/>
        </w:rPr>
      </w:pPr>
    </w:p>
    <w:p w14:paraId="1B4D0107" w14:textId="77777777" w:rsidR="00170650" w:rsidRPr="00CB56EC" w:rsidRDefault="00170650" w:rsidP="00B162D3">
      <w:pPr>
        <w:pStyle w:val="BodyTextIndent"/>
        <w:ind w:left="0" w:firstLine="0"/>
      </w:pPr>
      <w:r w:rsidRPr="00CB56EC">
        <w:t xml:space="preserve">12 Aylık Beklenen Zarar Karşılığı (1. Aşama)  Finansal tablolara ilk alındıkları anda veya daha sonra kredi riskinde önemli bir artış olmayan finansal varlıklardır ve gecikme gün sayıları 30 günü geçmez. </w:t>
      </w:r>
    </w:p>
    <w:p w14:paraId="742D2E2D" w14:textId="77777777" w:rsidR="00170650" w:rsidRPr="00CB56EC" w:rsidRDefault="00170650" w:rsidP="00B162D3">
      <w:pPr>
        <w:pStyle w:val="BodyTextIndent"/>
        <w:ind w:left="0" w:firstLine="0"/>
        <w:rPr>
          <w:sz w:val="16"/>
          <w:szCs w:val="16"/>
        </w:rPr>
      </w:pPr>
    </w:p>
    <w:p w14:paraId="24DC46CC" w14:textId="77C28E3C" w:rsidR="00DC2194" w:rsidRPr="00CB56EC" w:rsidRDefault="00170650" w:rsidP="00DC2194">
      <w:pPr>
        <w:pStyle w:val="BodyTextIndent"/>
        <w:ind w:left="0" w:firstLine="0"/>
      </w:pPr>
      <w:r w:rsidRPr="00CB56EC">
        <w:t xml:space="preserve">Bu varlıklar için kredi riski değer düşüklüğü karşılığı 12 aylık beklenen kredi zarar karşılığı tutarında muhasebeleşmektedir. Kredi kalitesinde önemli bir bozulma olmadıkça tüm varlıklar için geçerlidir. </w:t>
      </w:r>
    </w:p>
    <w:p w14:paraId="74205300" w14:textId="77777777" w:rsidR="00170650" w:rsidRPr="00CB56EC" w:rsidRDefault="00170650" w:rsidP="00A840C5">
      <w:pPr>
        <w:pStyle w:val="BodyTextIndent"/>
        <w:ind w:left="0" w:firstLine="0"/>
      </w:pPr>
      <w:r w:rsidRPr="00CB56EC">
        <w:t xml:space="preserve">12 aylık beklenen kayıp değerleri, (raporlama tarihinden sonraki 12 ay içinde veya bir finansal aracın ömrü 12 aydan kısa ise daha kısa bir süre içinde) ömür boyu beklenen kayıp hesaplamasının bir parçasıdır.   </w:t>
      </w:r>
    </w:p>
    <w:p w14:paraId="171D142C" w14:textId="77777777" w:rsidR="00170650" w:rsidRPr="00CB56EC" w:rsidRDefault="00170650" w:rsidP="00B162D3">
      <w:pPr>
        <w:pStyle w:val="BodyTextIndent"/>
        <w:ind w:left="0" w:firstLine="0"/>
      </w:pPr>
    </w:p>
    <w:p w14:paraId="519BA87C" w14:textId="77777777" w:rsidR="00170650" w:rsidRPr="00CB56EC" w:rsidRDefault="00170650" w:rsidP="00B162D3">
      <w:pPr>
        <w:pStyle w:val="BodyTextIndent"/>
        <w:ind w:left="0" w:firstLine="0"/>
      </w:pPr>
      <w:r w:rsidRPr="00CB56EC">
        <w:t xml:space="preserve">Kredi Riskinde Önemli Artış (2.Aşama)  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 </w:t>
      </w:r>
    </w:p>
    <w:p w14:paraId="78CA7600" w14:textId="77777777" w:rsidR="00170650" w:rsidRPr="00CB56EC" w:rsidRDefault="00170650" w:rsidP="00B162D3">
      <w:pPr>
        <w:pStyle w:val="BodyTextIndent"/>
        <w:ind w:left="0" w:firstLine="0"/>
      </w:pPr>
    </w:p>
    <w:p w14:paraId="0A1DDCA2" w14:textId="77777777" w:rsidR="00170650" w:rsidRPr="00CB56EC" w:rsidRDefault="00170650" w:rsidP="00B162D3">
      <w:pPr>
        <w:pStyle w:val="BodyTextIndent"/>
        <w:ind w:left="0" w:firstLine="0"/>
      </w:pPr>
      <w:r w:rsidRPr="00CB56EC">
        <w:t xml:space="preserve">Banka aşağıdaki kriterleri gözeterek finansal varlıkları 2. aşama olarak sınıflandırır: </w:t>
      </w:r>
    </w:p>
    <w:p w14:paraId="36A5E56E" w14:textId="77777777" w:rsidR="00170650" w:rsidRPr="00CB56EC" w:rsidRDefault="00170650" w:rsidP="00B162D3">
      <w:pPr>
        <w:pStyle w:val="BodyTextIndent"/>
        <w:ind w:left="0" w:firstLine="0"/>
      </w:pPr>
    </w:p>
    <w:p w14:paraId="155F77BE" w14:textId="4D8155AC" w:rsidR="00170650" w:rsidRPr="00CB56EC" w:rsidRDefault="00170650" w:rsidP="00B162D3">
      <w:pPr>
        <w:pStyle w:val="BodyTextIndent"/>
        <w:numPr>
          <w:ilvl w:val="0"/>
          <w:numId w:val="48"/>
        </w:numPr>
      </w:pPr>
      <w:r w:rsidRPr="00CB56EC">
        <w:t xml:space="preserve">Gecikme gün sayısı 30 günü geçen ancak 90 günü geçmeyen krediler, </w:t>
      </w:r>
    </w:p>
    <w:p w14:paraId="230498CF" w14:textId="252F2F80" w:rsidR="00170650" w:rsidRPr="00CB56EC" w:rsidRDefault="00170650" w:rsidP="00B162D3">
      <w:pPr>
        <w:pStyle w:val="BodyTextIndent"/>
        <w:numPr>
          <w:ilvl w:val="0"/>
          <w:numId w:val="48"/>
        </w:numPr>
      </w:pPr>
      <w:r w:rsidRPr="00CB56EC">
        <w:t xml:space="preserve">Erken uyarı sisteminden alınan veriler ve bankanın bu durumda yapacağı değerlendirme, </w:t>
      </w:r>
    </w:p>
    <w:p w14:paraId="4664BDE5" w14:textId="2755176E" w:rsidR="00170650" w:rsidRPr="00CB56EC" w:rsidRDefault="00170650" w:rsidP="00B162D3">
      <w:pPr>
        <w:pStyle w:val="BodyTextIndent"/>
        <w:numPr>
          <w:ilvl w:val="0"/>
          <w:numId w:val="48"/>
        </w:numPr>
      </w:pPr>
      <w:r w:rsidRPr="00CB56EC">
        <w:t xml:space="preserve">Müşterinin temerrüde düşme riskinin kredinin verildiği ilk tanımlamadan bu yana önemli ölçüde artıp artmadığını belirlemek için kredinin başlangıcındaki temerrüde düşme riski ile yapılacak olan karşılaştırma sonucu Banka yönetiminin kredi riskinde önemli artış olduğu sonucuna varması, </w:t>
      </w:r>
    </w:p>
    <w:p w14:paraId="20E3FA39" w14:textId="51FD723D" w:rsidR="00170650" w:rsidRPr="00CB56EC" w:rsidRDefault="00170650" w:rsidP="00B162D3">
      <w:pPr>
        <w:pStyle w:val="BodyTextIndent"/>
        <w:numPr>
          <w:ilvl w:val="0"/>
          <w:numId w:val="48"/>
        </w:numPr>
      </w:pPr>
      <w:r w:rsidRPr="00CB56EC">
        <w:t xml:space="preserve">Geri ödemesi tamamen teminata bağlı olan kredilerde teminatının net gerçekleşebilir değeri alacak tutarının altına düşen krediler.  </w:t>
      </w:r>
    </w:p>
    <w:p w14:paraId="650331F9" w14:textId="77777777" w:rsidR="00170650" w:rsidRPr="00CB56EC" w:rsidRDefault="00170650" w:rsidP="00B162D3">
      <w:pPr>
        <w:pStyle w:val="BodyTextIndent"/>
        <w:ind w:left="0" w:firstLine="0"/>
      </w:pPr>
    </w:p>
    <w:p w14:paraId="46A1126C" w14:textId="77777777" w:rsidR="00170650" w:rsidRPr="00CB56EC" w:rsidRDefault="00170650" w:rsidP="00B162D3">
      <w:pPr>
        <w:pStyle w:val="BodyTextIndent"/>
        <w:ind w:left="0" w:firstLine="0"/>
      </w:pPr>
      <w:r w:rsidRPr="00CB56EC">
        <w:t xml:space="preserve">Temerrüt (3. Aşama/Özel Karşılık) Banka içsel prosedürlerine göre aşağıdaki durumların mevcut olması durumunda ilgili finansal varlık temerrüt kapsamında girmektedir: </w:t>
      </w:r>
    </w:p>
    <w:p w14:paraId="2C4C8177" w14:textId="77777777" w:rsidR="00170650" w:rsidRPr="00CB56EC" w:rsidRDefault="00170650" w:rsidP="00B162D3">
      <w:pPr>
        <w:pStyle w:val="BodyTextIndent"/>
        <w:ind w:left="0" w:firstLine="0"/>
      </w:pPr>
    </w:p>
    <w:p w14:paraId="0E0F8FF8" w14:textId="4B1291F3" w:rsidR="00170650" w:rsidRPr="00CB56EC" w:rsidRDefault="00170650" w:rsidP="00B162D3">
      <w:pPr>
        <w:pStyle w:val="BodyTextIndent"/>
        <w:numPr>
          <w:ilvl w:val="0"/>
          <w:numId w:val="48"/>
        </w:numPr>
      </w:pPr>
      <w:r w:rsidRPr="00CB56EC">
        <w:t xml:space="preserve">Son taksit tarihinde itibaren gecikmesi 90 günü geçen krediler (Bu durumda müşteri 91’inci günde takibe alınmaktadır). </w:t>
      </w:r>
    </w:p>
    <w:p w14:paraId="1C2E5353" w14:textId="6DED760F" w:rsidR="00170650" w:rsidRPr="00CB56EC" w:rsidRDefault="00170650" w:rsidP="00B162D3">
      <w:pPr>
        <w:pStyle w:val="BodyTextIndent"/>
        <w:numPr>
          <w:ilvl w:val="0"/>
          <w:numId w:val="48"/>
        </w:numPr>
      </w:pPr>
      <w:r w:rsidRPr="00CB56EC">
        <w:t xml:space="preserve">Yeniden yapılandırılarak canlı alacak olarak sınıflandırılan ve bir yıllık izleme süresi içerisinde ödemesi 30 günden fazla geciken krediler (Bu durumda müşteri 31. günde takibe alınmaktadır). </w:t>
      </w:r>
    </w:p>
    <w:p w14:paraId="704CA694" w14:textId="7D4CC6DF" w:rsidR="00170650" w:rsidRPr="00CB56EC" w:rsidRDefault="00170650" w:rsidP="00B162D3">
      <w:pPr>
        <w:pStyle w:val="BodyTextIndent"/>
        <w:numPr>
          <w:ilvl w:val="0"/>
          <w:numId w:val="48"/>
        </w:numPr>
      </w:pPr>
      <w:r w:rsidRPr="00CB56EC">
        <w:t>Yeniden yapılandırılarak canlı alacak olarak sınıflandırılan ve bir yıllık izleme süresi içerisinde en az bir kez daha yapılandırılan krediler.</w:t>
      </w:r>
    </w:p>
    <w:bookmarkEnd w:id="12"/>
    <w:p w14:paraId="4FB704F9" w14:textId="7B92671E" w:rsidR="00AF46F6" w:rsidRDefault="00AF46F6" w:rsidP="00755F19">
      <w:pPr>
        <w:pStyle w:val="BodyTextIndent"/>
        <w:ind w:left="0" w:firstLine="0"/>
      </w:pPr>
    </w:p>
    <w:p w14:paraId="1CFB926F" w14:textId="2AC0A872" w:rsidR="00446F82" w:rsidRPr="00CB56EC" w:rsidRDefault="00446F82" w:rsidP="00BB220E">
      <w:pPr>
        <w:pStyle w:val="BodyTextIndent"/>
        <w:ind w:left="0" w:firstLine="0"/>
      </w:pPr>
      <w:r>
        <w:t xml:space="preserve">Temerrüt </w:t>
      </w:r>
      <w:r w:rsidRPr="002035CB">
        <w:t>(3. Aşama/Özel Karşılık)</w:t>
      </w:r>
      <w:r>
        <w:t xml:space="preserve"> aşamasında olan kredi dosyalarında; maddi teminata haiz olanlar için özel karşılık işlemleri münferit değerleme metodu ile yapılmaktadır. Her bir müşteri için en az 2 , en fazla 3 senaryo ile değerleme yapılmakta ve  değerlemelerde teminatın bağımsız değeri, icra kıymet değeri, protokol yapılmışsa protokol ödeme planı, firmanın hukuki statüsüne, icra takibi yapılan dosyaların durumu dikkate alınmaktadır.</w:t>
      </w:r>
    </w:p>
    <w:p w14:paraId="3A8AE708" w14:textId="7D408BE3" w:rsidR="000B484F" w:rsidRDefault="000B484F" w:rsidP="00755F19">
      <w:pPr>
        <w:pStyle w:val="BodyTextIndent"/>
        <w:ind w:left="0" w:firstLine="0"/>
      </w:pPr>
      <w:r>
        <w:br w:type="page"/>
      </w:r>
    </w:p>
    <w:p w14:paraId="3B46A4AA" w14:textId="6F63AF15" w:rsidR="00AF46F6" w:rsidRPr="00CB56EC" w:rsidRDefault="00D1739F" w:rsidP="00A840C5">
      <w:pPr>
        <w:pageBreakBefore/>
        <w:ind w:hanging="567"/>
        <w:rPr>
          <w:b/>
        </w:rPr>
      </w:pPr>
      <w:r>
        <w:rPr>
          <w:b/>
        </w:rPr>
        <w:lastRenderedPageBreak/>
        <w:t>9</w:t>
      </w:r>
      <w:r w:rsidR="00AF46F6" w:rsidRPr="00CB56EC">
        <w:rPr>
          <w:b/>
        </w:rPr>
        <w:t xml:space="preserve">. </w:t>
      </w:r>
      <w:r w:rsidR="00AF46F6" w:rsidRPr="00CB56EC">
        <w:rPr>
          <w:b/>
        </w:rPr>
        <w:tab/>
        <w:t>Finansal araçların netleştirilmesine ilişkin açıklamalar</w:t>
      </w:r>
    </w:p>
    <w:p w14:paraId="2027F04A" w14:textId="77777777" w:rsidR="00AF46F6" w:rsidRPr="00CB56EC" w:rsidRDefault="00AF46F6" w:rsidP="00755F19">
      <w:pPr>
        <w:autoSpaceDE w:val="0"/>
        <w:autoSpaceDN w:val="0"/>
        <w:adjustRightInd w:val="0"/>
        <w:ind w:hanging="540"/>
        <w:rPr>
          <w:b/>
          <w:sz w:val="16"/>
          <w:szCs w:val="16"/>
        </w:rPr>
      </w:pPr>
    </w:p>
    <w:p w14:paraId="373A1B41" w14:textId="77777777" w:rsidR="00AF46F6" w:rsidRPr="00CB56EC" w:rsidRDefault="00AF46F6" w:rsidP="00755F19">
      <w:pPr>
        <w:autoSpaceDE w:val="0"/>
        <w:autoSpaceDN w:val="0"/>
        <w:adjustRightInd w:val="0"/>
        <w:jc w:val="both"/>
      </w:pPr>
      <w:r w:rsidRPr="00CB56EC">
        <w:t>Finansal varlıklar ve borçlar, Banka’nın netleştirmeye yönelik yasal bir hakka ve yaptırım gücüne sahip olması ve ilgili finansal aktif ve pasifi net tutarları üzerinden tahsil etme/ödeme niyetinde olması veya ilgili finansal varlığı ve borcu eş zamanlı olarak sonuçlandırma hakkına sahip olması durumlarında bilançoda net tutarları üzerinden gösterilir.</w:t>
      </w:r>
    </w:p>
    <w:p w14:paraId="4B345452" w14:textId="77777777" w:rsidR="00AF46F6" w:rsidRPr="00CB56EC" w:rsidRDefault="00AF46F6" w:rsidP="00755F19">
      <w:pPr>
        <w:autoSpaceDE w:val="0"/>
        <w:autoSpaceDN w:val="0"/>
        <w:adjustRightInd w:val="0"/>
        <w:ind w:left="540" w:hanging="540"/>
        <w:rPr>
          <w:b/>
          <w:sz w:val="16"/>
          <w:szCs w:val="16"/>
        </w:rPr>
      </w:pPr>
    </w:p>
    <w:p w14:paraId="3193A11C" w14:textId="5E40AAAB" w:rsidR="00AF46F6" w:rsidRPr="00CB56EC" w:rsidRDefault="00D1739F" w:rsidP="00755F19">
      <w:pPr>
        <w:autoSpaceDE w:val="0"/>
        <w:autoSpaceDN w:val="0"/>
        <w:adjustRightInd w:val="0"/>
        <w:ind w:hanging="567"/>
        <w:rPr>
          <w:b/>
        </w:rPr>
      </w:pPr>
      <w:r>
        <w:rPr>
          <w:b/>
        </w:rPr>
        <w:t>10</w:t>
      </w:r>
      <w:r w:rsidR="00AF46F6" w:rsidRPr="00CB56EC">
        <w:rPr>
          <w:b/>
        </w:rPr>
        <w:t xml:space="preserve">.   </w:t>
      </w:r>
      <w:r w:rsidR="00AF46F6" w:rsidRPr="00CB56EC">
        <w:rPr>
          <w:b/>
        </w:rPr>
        <w:tab/>
        <w:t>Satış ve geri alış anlaşmaları ve menkul değerlerin ödünç verilmesi işlemlerine ilişkin açıklamalar</w:t>
      </w:r>
    </w:p>
    <w:p w14:paraId="0798886A" w14:textId="77777777" w:rsidR="00AF46F6" w:rsidRPr="00CB56EC" w:rsidRDefault="00AF46F6" w:rsidP="00755F19">
      <w:pPr>
        <w:autoSpaceDE w:val="0"/>
        <w:autoSpaceDN w:val="0"/>
        <w:adjustRightInd w:val="0"/>
        <w:ind w:hanging="540"/>
        <w:rPr>
          <w:b/>
          <w:sz w:val="16"/>
          <w:szCs w:val="16"/>
        </w:rPr>
      </w:pPr>
    </w:p>
    <w:p w14:paraId="01B60ACD" w14:textId="5B7AFA98" w:rsidR="00AF46F6" w:rsidRPr="00CB56EC" w:rsidRDefault="00AF46F6" w:rsidP="00755F19">
      <w:pPr>
        <w:autoSpaceDE w:val="0"/>
        <w:autoSpaceDN w:val="0"/>
        <w:adjustRightInd w:val="0"/>
        <w:jc w:val="both"/>
        <w:rPr>
          <w:color w:val="000000"/>
        </w:rPr>
      </w:pPr>
      <w:r w:rsidRPr="00CB56EC">
        <w:rPr>
          <w:color w:val="000000"/>
        </w:rPr>
        <w:t xml:space="preserve">Kira sertifikalarının katılım bankacılığı prensiplerine uygun olarak T.C. Merkez Bankası (“TCMB”) açık piyasa işlemlerine (“APİ”) konu edilebilmesi için; T.C. Merkez Bankası APİ talimatında değişiklikler yapılmış ve katılım bankaları için ayrı ek çerçeve sözleşmesi oluşturulmuştur. Yapılan bu düzenlemeler ile katılım bankalarının fona ihtiyacı oldukları durumda ya da likidite fazlalıklarını değerlendirmek amacıyla portföylerinde bulunan kira sertifikalarını geri alım vaadiyle satım ya da geri satım vaadiyle alım kapsamında T.C. Merkez Bankası ile işlem yapılmasına olanak sağlayan bir işlem türü oluşturulmuştur. Bu kapsamda, T.C. Merkez Bankası katılım bankaları aktiflerine yer alan Hazine Kira Sertifikaları geri alım vaadiyle satış işlemine konu edilerek APİ işlemi gerçekleştirebilmekte ve bu yolla fon temin edebilmektedir. </w:t>
      </w:r>
    </w:p>
    <w:p w14:paraId="17EC7B87" w14:textId="77777777" w:rsidR="00607688" w:rsidRPr="00CB56EC" w:rsidRDefault="00607688" w:rsidP="00755F19">
      <w:pPr>
        <w:autoSpaceDE w:val="0"/>
        <w:autoSpaceDN w:val="0"/>
        <w:adjustRightInd w:val="0"/>
        <w:jc w:val="both"/>
        <w:rPr>
          <w:color w:val="000000"/>
        </w:rPr>
      </w:pPr>
    </w:p>
    <w:p w14:paraId="1E48BF0B" w14:textId="71E04DA4" w:rsidR="00AF46F6" w:rsidRPr="00CB56EC" w:rsidRDefault="00AF46F6" w:rsidP="00A840C5">
      <w:pPr>
        <w:ind w:hanging="567"/>
        <w:jc w:val="both"/>
        <w:rPr>
          <w:b/>
        </w:rPr>
      </w:pPr>
      <w:r w:rsidRPr="00CB56EC">
        <w:rPr>
          <w:b/>
        </w:rPr>
        <w:t>1</w:t>
      </w:r>
      <w:r w:rsidR="00D1739F">
        <w:rPr>
          <w:b/>
        </w:rPr>
        <w:t>1</w:t>
      </w:r>
      <w:r w:rsidRPr="00CB56EC">
        <w:rPr>
          <w:b/>
        </w:rPr>
        <w:t xml:space="preserve">.    </w:t>
      </w:r>
      <w:r w:rsidRPr="00CB56EC">
        <w:rPr>
          <w:b/>
        </w:rPr>
        <w:tab/>
        <w:t>Satış amaçlı elde tutulan ve durdurulan faaliyetlere ilişkin duran varlıklar ile bu varlıklara ilişkin borçlar hakkında açıklamalar</w:t>
      </w:r>
    </w:p>
    <w:p w14:paraId="67D5BB32" w14:textId="77777777" w:rsidR="00AF46F6" w:rsidRPr="00CB56EC" w:rsidRDefault="00AF46F6" w:rsidP="00755F19">
      <w:pPr>
        <w:tabs>
          <w:tab w:val="left" w:pos="0"/>
        </w:tabs>
        <w:rPr>
          <w:sz w:val="16"/>
          <w:szCs w:val="16"/>
        </w:rPr>
      </w:pPr>
      <w:r w:rsidRPr="00CB56EC">
        <w:rPr>
          <w:sz w:val="16"/>
          <w:szCs w:val="16"/>
        </w:rPr>
        <w:tab/>
      </w:r>
    </w:p>
    <w:p w14:paraId="0D7B61D5" w14:textId="77777777" w:rsidR="00AF46F6" w:rsidRPr="00CB56EC" w:rsidRDefault="00AF46F6" w:rsidP="00755F19">
      <w:pPr>
        <w:autoSpaceDE w:val="0"/>
        <w:autoSpaceDN w:val="0"/>
        <w:adjustRightInd w:val="0"/>
        <w:jc w:val="both"/>
        <w:rPr>
          <w:color w:val="000000"/>
        </w:rPr>
      </w:pPr>
      <w:r w:rsidRPr="00CB56EC">
        <w:rPr>
          <w:color w:val="000000"/>
        </w:rPr>
        <w:t>Satış amaçlı elde tutulan varlık olarak sınıflandırılan bir duran varlık (veya elden çıkarılacak duran varlık grubu) “TFRS 5 Satış Amaçlı Elde Tutulan Duran Varlıklar ve Durdurulan Faaliyetlere İlişkin Türkiye Finansal Raporlama Standardı” hükümleri uyarınca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5164D4BC" w14:textId="77777777" w:rsidR="00AF46F6" w:rsidRPr="00CB56EC" w:rsidRDefault="00AF46F6" w:rsidP="00755F19">
      <w:pPr>
        <w:autoSpaceDE w:val="0"/>
        <w:autoSpaceDN w:val="0"/>
        <w:adjustRightInd w:val="0"/>
        <w:jc w:val="both"/>
        <w:rPr>
          <w:color w:val="000000"/>
        </w:rPr>
      </w:pPr>
    </w:p>
    <w:p w14:paraId="24421E85" w14:textId="77777777" w:rsidR="00AF46F6" w:rsidRPr="00CB56EC" w:rsidRDefault="00AF46F6" w:rsidP="00755F19">
      <w:pPr>
        <w:autoSpaceDE w:val="0"/>
        <w:autoSpaceDN w:val="0"/>
        <w:adjustRightInd w:val="0"/>
        <w:jc w:val="both"/>
        <w:rPr>
          <w:color w:val="000000"/>
        </w:rPr>
      </w:pPr>
      <w:r w:rsidRPr="00CB56EC">
        <w:rPr>
          <w:color w:val="000000"/>
        </w:rPr>
        <w:t xml:space="preserve">Durdurulan bir faaliyet, Banka’nın elden çıkarılan veya satış amacıyla elde tutulan olarak sınıflandırılan bir bölümüdür. Durdurulan faaliyetlere ilişkin sonuçlar gelir tablosunda ayrı olarak sunulur. </w:t>
      </w:r>
    </w:p>
    <w:p w14:paraId="17998F36" w14:textId="77777777" w:rsidR="00AF46F6" w:rsidRPr="00CB56EC" w:rsidRDefault="00AF46F6" w:rsidP="00755F19">
      <w:pPr>
        <w:autoSpaceDE w:val="0"/>
        <w:autoSpaceDN w:val="0"/>
        <w:adjustRightInd w:val="0"/>
        <w:jc w:val="both"/>
        <w:rPr>
          <w:color w:val="000000"/>
        </w:rPr>
      </w:pPr>
    </w:p>
    <w:p w14:paraId="7917DB9D" w14:textId="77777777" w:rsidR="00AF46F6" w:rsidRPr="00CB56EC" w:rsidRDefault="00AF46F6" w:rsidP="00755F19">
      <w:pPr>
        <w:autoSpaceDE w:val="0"/>
        <w:autoSpaceDN w:val="0"/>
        <w:adjustRightInd w:val="0"/>
        <w:jc w:val="both"/>
        <w:rPr>
          <w:color w:val="000000"/>
        </w:rPr>
      </w:pPr>
      <w:r w:rsidRPr="00CB56EC">
        <w:rPr>
          <w:color w:val="000000"/>
        </w:rPr>
        <w:t>Banka’nın durdurulan faaliyeti bulunmamaktadır.</w:t>
      </w:r>
    </w:p>
    <w:p w14:paraId="2350FD70" w14:textId="77777777" w:rsidR="00AF46F6" w:rsidRPr="00CB56EC" w:rsidRDefault="00AF46F6" w:rsidP="00755F19">
      <w:pPr>
        <w:pStyle w:val="BodyText"/>
        <w:rPr>
          <w:color w:val="000000"/>
          <w:lang w:eastAsia="en-US"/>
        </w:rPr>
      </w:pPr>
    </w:p>
    <w:p w14:paraId="75177EA3" w14:textId="450F7F85" w:rsidR="00AF46F6" w:rsidRPr="00CB56EC" w:rsidRDefault="00AF46F6" w:rsidP="00755F19">
      <w:pPr>
        <w:ind w:hanging="567"/>
        <w:rPr>
          <w:b/>
        </w:rPr>
      </w:pPr>
      <w:r w:rsidRPr="00CB56EC">
        <w:rPr>
          <w:b/>
        </w:rPr>
        <w:t>1</w:t>
      </w:r>
      <w:r w:rsidR="00D1739F">
        <w:rPr>
          <w:b/>
        </w:rPr>
        <w:t>2</w:t>
      </w:r>
      <w:r w:rsidRPr="00CB56EC">
        <w:rPr>
          <w:b/>
        </w:rPr>
        <w:t xml:space="preserve">.   </w:t>
      </w:r>
      <w:r w:rsidRPr="00CB56EC">
        <w:rPr>
          <w:b/>
        </w:rPr>
        <w:tab/>
        <w:t>Şerefiye ve diğer maddi olmayan duran varlıklara ilişkin açıklamalar</w:t>
      </w:r>
    </w:p>
    <w:p w14:paraId="216221F6" w14:textId="77777777" w:rsidR="00AF46F6" w:rsidRPr="00CB56EC" w:rsidRDefault="00AF46F6" w:rsidP="00755F19">
      <w:pPr>
        <w:pStyle w:val="BodyTextIndent"/>
        <w:ind w:left="0" w:firstLine="0"/>
        <w:jc w:val="left"/>
        <w:rPr>
          <w:sz w:val="16"/>
          <w:szCs w:val="16"/>
        </w:rPr>
      </w:pPr>
    </w:p>
    <w:p w14:paraId="5D673FDB" w14:textId="77777777" w:rsidR="00A840C5" w:rsidRPr="00CB56EC" w:rsidRDefault="00A840C5" w:rsidP="00A840C5">
      <w:pPr>
        <w:autoSpaceDE w:val="0"/>
        <w:autoSpaceDN w:val="0"/>
        <w:adjustRightInd w:val="0"/>
        <w:jc w:val="both"/>
        <w:rPr>
          <w:color w:val="000000"/>
        </w:rPr>
      </w:pPr>
      <w:r w:rsidRPr="00CB56EC">
        <w:rPr>
          <w:color w:val="000000"/>
        </w:rPr>
        <w:t xml:space="preserve">Şerefiye ve diğer maddi olmayan duran varlıklar “Maddi Olmayan Duran Varlıklara İlişkin Türkiye Muhasebe Standardı” (“TMS 38”) uyarınca kayıtlara maliyet bedelinden alınmaktadır. Bilanço tarihi itibarıyla ilişikteki finansal tablolarda şerefiye tutarı bulunmamaktadır. Banka’nın maddi olmayan duran varlıkları, yazılım programları, aktifleştirilen bilgi teknolojileri hizmetleri ile </w:t>
      </w:r>
      <w:proofErr w:type="spellStart"/>
      <w:r w:rsidRPr="00CB56EC">
        <w:rPr>
          <w:color w:val="000000"/>
        </w:rPr>
        <w:t>gayrimaddi</w:t>
      </w:r>
      <w:proofErr w:type="spellEnd"/>
      <w:r w:rsidRPr="00CB56EC">
        <w:rPr>
          <w:color w:val="000000"/>
        </w:rPr>
        <w:t xml:space="preserve"> haklardan oluşmaktadır. Banka, maddi olmayan duran varlıklara ilişkin tükenme paylarını, varlıkların faydalı ömürlerine göre eşit tutarlı, doğrusal amortisman yöntemini kullanarak ayırmaktadır. Banka’nın bilgisayar yazılımlarının faydalı ömürleri 3 ile 4 yıl olarak, diğer maddi olmayan duran varlıklarının tahmini ekonomik ömrü ise 15 yıl olarak belirlenmiştir.</w:t>
      </w:r>
    </w:p>
    <w:p w14:paraId="5D0992F7" w14:textId="77777777" w:rsidR="00A840C5" w:rsidRPr="00CB56EC" w:rsidRDefault="00A840C5" w:rsidP="00A840C5">
      <w:pPr>
        <w:autoSpaceDE w:val="0"/>
        <w:autoSpaceDN w:val="0"/>
        <w:adjustRightInd w:val="0"/>
        <w:jc w:val="both"/>
        <w:rPr>
          <w:color w:val="000000"/>
        </w:rPr>
      </w:pPr>
    </w:p>
    <w:p w14:paraId="21A94A1B" w14:textId="6281DC8B" w:rsidR="00AF46F6" w:rsidRPr="00CB56EC" w:rsidRDefault="00A840C5" w:rsidP="00A840C5">
      <w:pPr>
        <w:autoSpaceDE w:val="0"/>
        <w:autoSpaceDN w:val="0"/>
        <w:adjustRightInd w:val="0"/>
        <w:jc w:val="both"/>
        <w:rPr>
          <w:color w:val="000000"/>
        </w:rPr>
      </w:pPr>
      <w:r w:rsidRPr="00CB56EC">
        <w:rPr>
          <w:color w:val="00000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38AAC165" w14:textId="3E6FA6A1" w:rsidR="000B484F" w:rsidRDefault="000B484F" w:rsidP="00A840C5">
      <w:pPr>
        <w:pStyle w:val="BodyTextIndent"/>
        <w:ind w:left="0" w:firstLine="0"/>
        <w:rPr>
          <w:color w:val="000000"/>
          <w:lang w:eastAsia="en-US"/>
        </w:rPr>
      </w:pPr>
      <w:r>
        <w:rPr>
          <w:color w:val="000000"/>
          <w:lang w:eastAsia="en-US"/>
        </w:rPr>
        <w:br w:type="page"/>
      </w:r>
    </w:p>
    <w:p w14:paraId="768CA939" w14:textId="7E9BDD5D" w:rsidR="00AF46F6" w:rsidRPr="00CB56EC" w:rsidRDefault="00AF46F6" w:rsidP="00A840C5">
      <w:pPr>
        <w:pageBreakBefore/>
        <w:ind w:hanging="567"/>
        <w:rPr>
          <w:b/>
        </w:rPr>
      </w:pPr>
      <w:r w:rsidRPr="00CB56EC">
        <w:rPr>
          <w:b/>
        </w:rPr>
        <w:lastRenderedPageBreak/>
        <w:t>1</w:t>
      </w:r>
      <w:r w:rsidR="00D1739F">
        <w:rPr>
          <w:b/>
        </w:rPr>
        <w:t>3</w:t>
      </w:r>
      <w:r w:rsidRPr="00CB56EC">
        <w:rPr>
          <w:b/>
        </w:rPr>
        <w:t xml:space="preserve">.   </w:t>
      </w:r>
      <w:r w:rsidRPr="00CB56EC">
        <w:rPr>
          <w:b/>
        </w:rPr>
        <w:tab/>
        <w:t xml:space="preserve">Maddi duran varlıklara ilişkin açıklamalar </w:t>
      </w:r>
    </w:p>
    <w:p w14:paraId="0D44F17C" w14:textId="77777777" w:rsidR="00AF46F6" w:rsidRPr="00CB56EC" w:rsidRDefault="00AF46F6" w:rsidP="00755F19">
      <w:pPr>
        <w:autoSpaceDE w:val="0"/>
        <w:autoSpaceDN w:val="0"/>
        <w:adjustRightInd w:val="0"/>
        <w:rPr>
          <w:sz w:val="16"/>
          <w:szCs w:val="16"/>
        </w:rPr>
      </w:pPr>
    </w:p>
    <w:p w14:paraId="28F0EC9A" w14:textId="77777777" w:rsidR="00AF46F6" w:rsidRPr="00CB56EC" w:rsidRDefault="00AF46F6" w:rsidP="00755F19">
      <w:pPr>
        <w:pStyle w:val="BodyText3"/>
        <w:jc w:val="both"/>
        <w:rPr>
          <w:i w:val="0"/>
          <w:iCs w:val="0"/>
          <w:sz w:val="20"/>
        </w:rPr>
      </w:pPr>
      <w:r w:rsidRPr="00CB56EC">
        <w:rPr>
          <w:i w:val="0"/>
          <w:iCs w:val="0"/>
          <w:sz w:val="20"/>
        </w:rPr>
        <w:t>Maddi duran varlıklar, maliyet tutarlarından birikmiş amortismanlar ve varsa değer düşüklüğü karşılığı düşüldükten sonraki değerleri ile izlenmektedir.</w:t>
      </w:r>
    </w:p>
    <w:p w14:paraId="3DB19F85" w14:textId="77777777" w:rsidR="00AF46F6" w:rsidRPr="00CB56EC" w:rsidRDefault="00AF46F6" w:rsidP="00755F19">
      <w:pPr>
        <w:autoSpaceDE w:val="0"/>
        <w:autoSpaceDN w:val="0"/>
        <w:adjustRightInd w:val="0"/>
        <w:jc w:val="both"/>
        <w:rPr>
          <w:sz w:val="12"/>
          <w:szCs w:val="12"/>
        </w:rPr>
      </w:pPr>
    </w:p>
    <w:p w14:paraId="62418768" w14:textId="77777777" w:rsidR="00AF46F6" w:rsidRPr="00CB56EC" w:rsidRDefault="00AF46F6" w:rsidP="00755F19">
      <w:pPr>
        <w:jc w:val="both"/>
      </w:pPr>
      <w:r w:rsidRPr="00CB56EC">
        <w:t>Amortisman, maddi duran varlıklar için doğrusal amortisman metoduyla varlıkların tahmini faydalı ömürleri dikkate alınarak ayrılmakta</w:t>
      </w:r>
      <w:r w:rsidR="00F25BFA" w:rsidRPr="00CB56EC">
        <w:t>dır</w:t>
      </w:r>
      <w:r w:rsidRPr="00CB56EC">
        <w:t>.</w:t>
      </w:r>
    </w:p>
    <w:p w14:paraId="06F495AC" w14:textId="77777777" w:rsidR="00AF46F6" w:rsidRPr="00CB56EC" w:rsidRDefault="00AF46F6" w:rsidP="00755F19">
      <w:pPr>
        <w:tabs>
          <w:tab w:val="right" w:pos="9000"/>
        </w:tabs>
        <w:autoSpaceDE w:val="0"/>
        <w:autoSpaceDN w:val="0"/>
        <w:adjustRightInd w:val="0"/>
        <w:jc w:val="both"/>
        <w:rPr>
          <w:sz w:val="16"/>
          <w:szCs w:val="16"/>
        </w:rPr>
      </w:pPr>
    </w:p>
    <w:p w14:paraId="701EA8BF" w14:textId="77777777" w:rsidR="00AF46F6" w:rsidRPr="00CB56EC" w:rsidRDefault="00AF46F6" w:rsidP="00755F19">
      <w:pPr>
        <w:jc w:val="both"/>
      </w:pPr>
      <w:r w:rsidRPr="00CB56EC">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w:t>
      </w:r>
    </w:p>
    <w:p w14:paraId="633C893E" w14:textId="77777777" w:rsidR="00AF46F6" w:rsidRPr="00CB56EC" w:rsidRDefault="00AF46F6" w:rsidP="00755F19">
      <w:pPr>
        <w:jc w:val="both"/>
        <w:rPr>
          <w:sz w:val="12"/>
          <w:szCs w:val="12"/>
        </w:rPr>
      </w:pPr>
    </w:p>
    <w:p w14:paraId="2469F20E" w14:textId="77777777" w:rsidR="00AF46F6" w:rsidRPr="00CB56EC" w:rsidRDefault="00AF46F6" w:rsidP="00755F19">
      <w:pPr>
        <w:jc w:val="both"/>
      </w:pPr>
      <w:r w:rsidRPr="00CB56EC">
        <w:t>Maddi duran varlığın geri kazanılabilir değerinin (gerçeğe uygun değer ile kullanım değerinin yüksek olanı) ilgili varlığın defter değerinden düşük olması durumunda söz konusu varlığın defter değeri karşılık ayrılmak suretiyle geri kazanılabilir değerine indirgenir.</w:t>
      </w:r>
    </w:p>
    <w:p w14:paraId="0F77D775" w14:textId="77777777" w:rsidR="00AF46F6" w:rsidRPr="00CB56EC" w:rsidRDefault="00AF46F6" w:rsidP="00755F19">
      <w:pPr>
        <w:jc w:val="both"/>
      </w:pPr>
    </w:p>
    <w:p w14:paraId="03916B37" w14:textId="77777777" w:rsidR="00AF46F6" w:rsidRPr="00CB56EC" w:rsidRDefault="00AF46F6" w:rsidP="00755F19">
      <w:pPr>
        <w:autoSpaceDE w:val="0"/>
        <w:autoSpaceDN w:val="0"/>
        <w:adjustRightInd w:val="0"/>
        <w:jc w:val="both"/>
        <w:rPr>
          <w:b/>
        </w:rPr>
      </w:pPr>
      <w:r w:rsidRPr="00CB56EC">
        <w:t>Maddi duran varlıkların elden çıkarılmasından kaynaklanan kar veya zarar, net elden çıkarma hasılatı ile ilgili maddi duran varlığın net defter değerinin farkı olarak gelir tablosuna yansıtılmaktadır.</w:t>
      </w:r>
    </w:p>
    <w:p w14:paraId="7CCAC9EF" w14:textId="77777777" w:rsidR="00AF46F6" w:rsidRPr="00CB56EC" w:rsidRDefault="00AF46F6" w:rsidP="00755F19">
      <w:pPr>
        <w:pStyle w:val="BodyTextIndent"/>
        <w:ind w:left="0" w:firstLine="0"/>
        <w:rPr>
          <w:sz w:val="12"/>
          <w:szCs w:val="12"/>
        </w:rPr>
      </w:pPr>
    </w:p>
    <w:p w14:paraId="0AB1D56E" w14:textId="77777777" w:rsidR="00AF46F6" w:rsidRPr="00CB56EC" w:rsidRDefault="00AF46F6" w:rsidP="00755F19">
      <w:pPr>
        <w:pStyle w:val="BodyTextIndent"/>
        <w:ind w:left="0" w:firstLine="0"/>
      </w:pPr>
      <w:r w:rsidRPr="00CB56EC">
        <w:t>Maddi duran varlığın onarım maliyetlerinden varlığın ekonomik ömrünü uzatıcı nitelikte olanlar aktifleştirilmekte, diğer onarım maliyetleri ise gider olarak kayıtlara yansıtılmaktadır.</w:t>
      </w:r>
    </w:p>
    <w:p w14:paraId="63559D53" w14:textId="77777777" w:rsidR="00AF46F6" w:rsidRPr="00CB56EC" w:rsidRDefault="00AF46F6" w:rsidP="00755F19">
      <w:pPr>
        <w:pStyle w:val="BodyTextIndent"/>
        <w:ind w:left="0" w:firstLine="0"/>
        <w:rPr>
          <w:sz w:val="12"/>
          <w:szCs w:val="12"/>
        </w:rPr>
      </w:pPr>
    </w:p>
    <w:p w14:paraId="6681541D" w14:textId="49257B6F" w:rsidR="00AF46F6" w:rsidRPr="00CB56EC" w:rsidRDefault="00AF46F6" w:rsidP="00755F19">
      <w:pPr>
        <w:pStyle w:val="BodyTextIndent"/>
        <w:ind w:left="0" w:firstLine="0"/>
      </w:pPr>
      <w:r w:rsidRPr="00CB56EC">
        <w:t xml:space="preserve">Maddi duran varlığın kapasitesini genişleterek kendisinden gelecekte elde edilecek faydayı artıran nitelikteki yatırım harcamaları, maddi duran varlığın maliyetine eklenmektedir. Yatırım harcamaları, varlığın faydalı ömrünü </w:t>
      </w:r>
      <w:r w:rsidR="00F25BFA" w:rsidRPr="00CB56EC">
        <w:t>uzatan, varlığın</w:t>
      </w:r>
      <w:r w:rsidRPr="00CB56EC">
        <w:t xml:space="preserve"> hizmet kapasitesini artıran, üretilen mal veya hizmetin kalitesini artıran veya maliyetini azaltan giderler gibi maliyet unsurlarından oluşmaktadır.</w:t>
      </w:r>
    </w:p>
    <w:p w14:paraId="3DFD2339" w14:textId="77777777" w:rsidR="00A840C5" w:rsidRPr="00CB56EC" w:rsidRDefault="00A840C5" w:rsidP="00755F19">
      <w:pPr>
        <w:pStyle w:val="BodyTextIndent"/>
        <w:ind w:left="0" w:firstLine="0"/>
      </w:pPr>
    </w:p>
    <w:p w14:paraId="234670AA" w14:textId="3C884700" w:rsidR="00AF46F6" w:rsidRPr="00CB56EC" w:rsidRDefault="00AF46F6" w:rsidP="00A840C5">
      <w:pPr>
        <w:spacing w:line="228" w:lineRule="auto"/>
        <w:ind w:hanging="567"/>
        <w:rPr>
          <w:b/>
        </w:rPr>
      </w:pPr>
      <w:r w:rsidRPr="00CB56EC">
        <w:rPr>
          <w:b/>
        </w:rPr>
        <w:t>1</w:t>
      </w:r>
      <w:r w:rsidR="00D1739F">
        <w:rPr>
          <w:b/>
        </w:rPr>
        <w:t>4</w:t>
      </w:r>
      <w:r w:rsidRPr="00CB56EC">
        <w:rPr>
          <w:b/>
        </w:rPr>
        <w:t xml:space="preserve">.   </w:t>
      </w:r>
      <w:r w:rsidRPr="00CB56EC">
        <w:rPr>
          <w:b/>
        </w:rPr>
        <w:tab/>
        <w:t>Kiralama işlemlerine ilişkin açıklamalar</w:t>
      </w:r>
    </w:p>
    <w:p w14:paraId="605CFD9A" w14:textId="77777777" w:rsidR="00AF46F6" w:rsidRPr="00CB56EC" w:rsidRDefault="00AF46F6" w:rsidP="00DC2194">
      <w:pPr>
        <w:spacing w:line="228" w:lineRule="auto"/>
        <w:rPr>
          <w:iCs/>
          <w:sz w:val="14"/>
          <w:szCs w:val="14"/>
        </w:rPr>
      </w:pPr>
    </w:p>
    <w:p w14:paraId="6A79E099" w14:textId="77777777" w:rsidR="00AF46F6" w:rsidRPr="00CB56EC" w:rsidRDefault="00AF46F6" w:rsidP="00DC2194">
      <w:pPr>
        <w:pStyle w:val="BodyText3"/>
        <w:spacing w:line="228" w:lineRule="auto"/>
        <w:jc w:val="both"/>
        <w:rPr>
          <w:i w:val="0"/>
          <w:sz w:val="20"/>
        </w:rPr>
      </w:pPr>
      <w:r w:rsidRPr="00CB56EC">
        <w:rPr>
          <w:i w:val="0"/>
          <w:sz w:val="20"/>
        </w:rPr>
        <w:t xml:space="preserve">Banka, bir anlaşmanın kiralama işlemi olup olmadığını veya kiralama işlemi içerip içermediğini, ilgili anlaşmanın içeriğine inceleyerek, </w:t>
      </w:r>
    </w:p>
    <w:p w14:paraId="60AA3DBF" w14:textId="77777777" w:rsidR="00AF46F6" w:rsidRPr="00CB56EC" w:rsidRDefault="00AF46F6" w:rsidP="00DC2194">
      <w:pPr>
        <w:pStyle w:val="BodyText3"/>
        <w:spacing w:line="228" w:lineRule="auto"/>
        <w:jc w:val="both"/>
        <w:rPr>
          <w:i w:val="0"/>
          <w:sz w:val="12"/>
          <w:szCs w:val="16"/>
        </w:rPr>
      </w:pPr>
    </w:p>
    <w:p w14:paraId="7E0FC55D" w14:textId="77777777" w:rsidR="00AF46F6" w:rsidRPr="00CB56EC" w:rsidRDefault="00AF46F6" w:rsidP="00DC2194">
      <w:pPr>
        <w:pStyle w:val="BodyText3"/>
        <w:spacing w:line="228" w:lineRule="auto"/>
        <w:jc w:val="both"/>
        <w:rPr>
          <w:i w:val="0"/>
          <w:sz w:val="20"/>
        </w:rPr>
      </w:pPr>
      <w:r w:rsidRPr="00CB56EC">
        <w:rPr>
          <w:i w:val="0"/>
          <w:sz w:val="20"/>
        </w:rPr>
        <w:t>(a) Kiralanan varlığının kullanımından sağlanacak ekonomik yararların tamamına yakınını elde etme hakkı ve</w:t>
      </w:r>
    </w:p>
    <w:p w14:paraId="3E138017" w14:textId="77777777" w:rsidR="00AF46F6" w:rsidRPr="00CB56EC" w:rsidRDefault="00AF46F6" w:rsidP="00DC2194">
      <w:pPr>
        <w:pStyle w:val="BodyText3"/>
        <w:spacing w:line="228" w:lineRule="auto"/>
        <w:jc w:val="both"/>
        <w:rPr>
          <w:i w:val="0"/>
          <w:sz w:val="20"/>
        </w:rPr>
      </w:pPr>
      <w:r w:rsidRPr="00CB56EC">
        <w:rPr>
          <w:i w:val="0"/>
          <w:sz w:val="20"/>
        </w:rPr>
        <w:t xml:space="preserve">(b) Kiralanan varlığın kullanımını yönetme hakkının olup olmadığını değerlendirerek belirlemektedir. </w:t>
      </w:r>
    </w:p>
    <w:p w14:paraId="0D25BD36" w14:textId="77777777" w:rsidR="00AF46F6" w:rsidRPr="00CB56EC" w:rsidRDefault="00AF46F6" w:rsidP="00DC2194">
      <w:pPr>
        <w:pStyle w:val="BodyText3"/>
        <w:spacing w:line="228" w:lineRule="auto"/>
        <w:jc w:val="both"/>
        <w:rPr>
          <w:i w:val="0"/>
          <w:sz w:val="12"/>
          <w:szCs w:val="16"/>
        </w:rPr>
      </w:pPr>
    </w:p>
    <w:p w14:paraId="7BD885B3" w14:textId="77777777" w:rsidR="00AF46F6" w:rsidRPr="00CB56EC" w:rsidRDefault="00AF46F6" w:rsidP="00DC2194">
      <w:pPr>
        <w:pStyle w:val="BodyText3"/>
        <w:spacing w:line="228" w:lineRule="auto"/>
        <w:jc w:val="both"/>
        <w:rPr>
          <w:i w:val="0"/>
          <w:sz w:val="20"/>
        </w:rPr>
      </w:pPr>
      <w:r w:rsidRPr="00CB56EC">
        <w:rPr>
          <w:i w:val="0"/>
          <w:sz w:val="20"/>
        </w:rPr>
        <w:t xml:space="preserve">Kullanım hakkı varlığı ve kira yükümlülüğü, TFRS 16 “Kiralamalar” standardına göre kira ödemelerinin bugünkü değeri üzerinden ölçülmektedir. Kira ödemeleri, Banka’nın alternatif borçlanma kar payı oranı kullanılarak </w:t>
      </w:r>
      <w:proofErr w:type="spellStart"/>
      <w:r w:rsidRPr="00CB56EC">
        <w:rPr>
          <w:i w:val="0"/>
          <w:sz w:val="20"/>
        </w:rPr>
        <w:t>iskonto</w:t>
      </w:r>
      <w:proofErr w:type="spellEnd"/>
      <w:r w:rsidRPr="00CB56EC">
        <w:rPr>
          <w:i w:val="0"/>
          <w:sz w:val="20"/>
        </w:rPr>
        <w:t xml:space="preserve"> edilmektedir. </w:t>
      </w:r>
    </w:p>
    <w:p w14:paraId="3C8E1000" w14:textId="77777777" w:rsidR="00AF46F6" w:rsidRPr="00CB56EC" w:rsidRDefault="00AF46F6" w:rsidP="00DC2194">
      <w:pPr>
        <w:spacing w:line="228" w:lineRule="auto"/>
        <w:jc w:val="both"/>
        <w:rPr>
          <w:b/>
          <w:sz w:val="16"/>
          <w:szCs w:val="16"/>
        </w:rPr>
      </w:pPr>
    </w:p>
    <w:p w14:paraId="3108A019" w14:textId="77777777" w:rsidR="00AF46F6" w:rsidRPr="00CB56EC" w:rsidRDefault="00AF46F6" w:rsidP="00DC2194">
      <w:pPr>
        <w:spacing w:line="228" w:lineRule="auto"/>
        <w:jc w:val="both"/>
        <w:rPr>
          <w:b/>
        </w:rPr>
      </w:pPr>
      <w:r w:rsidRPr="00CB56EC">
        <w:rPr>
          <w:b/>
        </w:rPr>
        <w:t>Kullanım hakkı varlığı</w:t>
      </w:r>
    </w:p>
    <w:p w14:paraId="32F2BF97" w14:textId="77777777" w:rsidR="00AF46F6" w:rsidRPr="00CB56EC" w:rsidRDefault="00AF46F6" w:rsidP="00DC2194">
      <w:pPr>
        <w:spacing w:line="228" w:lineRule="auto"/>
        <w:jc w:val="both"/>
        <w:rPr>
          <w:b/>
          <w:sz w:val="16"/>
          <w:szCs w:val="16"/>
        </w:rPr>
      </w:pPr>
    </w:p>
    <w:p w14:paraId="25ACDBE6" w14:textId="77777777" w:rsidR="00AF46F6" w:rsidRPr="00CB56EC" w:rsidRDefault="00AF46F6" w:rsidP="00DC2194">
      <w:pPr>
        <w:spacing w:line="228" w:lineRule="auto"/>
        <w:jc w:val="both"/>
      </w:pPr>
      <w:r w:rsidRPr="00CB56EC">
        <w:t>Banka, kiralamanın fiilen başladığı tarihte finansal tablolarına bir kullanım hakkı varlığı ve bir kira yükümlülüğü yansıtır.</w:t>
      </w:r>
    </w:p>
    <w:p w14:paraId="737CCA70" w14:textId="77777777" w:rsidR="00AF46F6" w:rsidRPr="00CB56EC" w:rsidRDefault="00AF46F6" w:rsidP="00DC2194">
      <w:pPr>
        <w:spacing w:line="228" w:lineRule="auto"/>
        <w:jc w:val="both"/>
        <w:rPr>
          <w:sz w:val="12"/>
          <w:szCs w:val="12"/>
        </w:rPr>
      </w:pPr>
    </w:p>
    <w:p w14:paraId="156F1A42" w14:textId="77777777" w:rsidR="00AF46F6" w:rsidRPr="00CB56EC" w:rsidRDefault="00AF46F6" w:rsidP="00DC2194">
      <w:pPr>
        <w:spacing w:line="228" w:lineRule="auto"/>
        <w:jc w:val="both"/>
      </w:pPr>
      <w:r w:rsidRPr="00CB56EC">
        <w:t>Kullanım hakkı varlığı ilk olarak maliyet yöntemiyle muhasebeleştirilir ve aşağıdakileri içerir:</w:t>
      </w:r>
    </w:p>
    <w:p w14:paraId="624F1B49" w14:textId="77777777" w:rsidR="00AF46F6" w:rsidRPr="00CB56EC" w:rsidRDefault="00AF46F6" w:rsidP="00DC2194">
      <w:pPr>
        <w:spacing w:line="228" w:lineRule="auto"/>
        <w:jc w:val="both"/>
        <w:rPr>
          <w:b/>
          <w:sz w:val="12"/>
          <w:szCs w:val="16"/>
        </w:rPr>
      </w:pPr>
    </w:p>
    <w:p w14:paraId="0FD69A09" w14:textId="77777777" w:rsidR="00AF46F6" w:rsidRPr="00CB56EC" w:rsidRDefault="00AF46F6" w:rsidP="00DC2194">
      <w:pPr>
        <w:spacing w:line="228" w:lineRule="auto"/>
        <w:jc w:val="both"/>
      </w:pPr>
      <w:r w:rsidRPr="00CB56EC">
        <w:t>(a)  Kira yükümlülüğünün ilk ölçüm tutarı,</w:t>
      </w:r>
    </w:p>
    <w:p w14:paraId="36E00EEE" w14:textId="77777777" w:rsidR="00AF46F6" w:rsidRPr="00CB56EC" w:rsidRDefault="00AF46F6" w:rsidP="00DC2194">
      <w:pPr>
        <w:spacing w:line="228" w:lineRule="auto"/>
        <w:jc w:val="both"/>
      </w:pPr>
      <w:r w:rsidRPr="00CB56EC">
        <w:t>(b) Kiralamanın fiilen başladığı tarihte veya öncesinde yapılan tüm kira ödemelerinden alınan tüm kiralama teşviklerinin düşülmesiyle elde edilen tutar,</w:t>
      </w:r>
    </w:p>
    <w:p w14:paraId="4CA99B20" w14:textId="77777777" w:rsidR="00AF46F6" w:rsidRPr="00CB56EC" w:rsidRDefault="00AF46F6" w:rsidP="00DC2194">
      <w:pPr>
        <w:spacing w:line="228" w:lineRule="auto"/>
        <w:jc w:val="both"/>
        <w:rPr>
          <w:sz w:val="12"/>
          <w:szCs w:val="16"/>
        </w:rPr>
      </w:pPr>
    </w:p>
    <w:p w14:paraId="21B0EC39" w14:textId="77777777" w:rsidR="00AF46F6" w:rsidRPr="00CB56EC" w:rsidRDefault="00AF46F6" w:rsidP="00DC2194">
      <w:pPr>
        <w:spacing w:line="228" w:lineRule="auto"/>
        <w:jc w:val="both"/>
      </w:pPr>
      <w:r w:rsidRPr="00CB56EC">
        <w:t>Banka maliyet yöntemini uygularken, kullanım hakkı varlığını:</w:t>
      </w:r>
    </w:p>
    <w:p w14:paraId="1B631921" w14:textId="77777777" w:rsidR="00AF46F6" w:rsidRPr="00CB56EC" w:rsidRDefault="00AF46F6" w:rsidP="00DC2194">
      <w:pPr>
        <w:spacing w:line="228" w:lineRule="auto"/>
        <w:jc w:val="both"/>
      </w:pPr>
      <w:r w:rsidRPr="00CB56EC">
        <w:t>(a) Birikmiş amortisman ve birikmiş değer düşüklüğü zararları düşülmüş ve</w:t>
      </w:r>
    </w:p>
    <w:p w14:paraId="43C7D956" w14:textId="77777777" w:rsidR="00AF46F6" w:rsidRPr="00CB56EC" w:rsidRDefault="00AF46F6" w:rsidP="00DC2194">
      <w:pPr>
        <w:spacing w:line="228" w:lineRule="auto"/>
        <w:jc w:val="both"/>
      </w:pPr>
      <w:r w:rsidRPr="00CB56EC">
        <w:t>(b) kira yükümlülüğünün yeniden ölçümüne göre düzeltilmiş maliyeti üzerinden ölçer.</w:t>
      </w:r>
    </w:p>
    <w:p w14:paraId="64E9839E" w14:textId="77777777" w:rsidR="00AF46F6" w:rsidRPr="00CB56EC" w:rsidRDefault="00AF46F6" w:rsidP="00DC2194">
      <w:pPr>
        <w:spacing w:line="228" w:lineRule="auto"/>
        <w:jc w:val="both"/>
      </w:pPr>
      <w:r w:rsidRPr="00CB56EC">
        <w:t xml:space="preserve">Banka, kullanım hakkı varlığını amortismana tabi tutarken TMS 16 Maddi Duran </w:t>
      </w:r>
      <w:proofErr w:type="spellStart"/>
      <w:r w:rsidRPr="00CB56EC">
        <w:t>Varlıklar’da</w:t>
      </w:r>
      <w:proofErr w:type="spellEnd"/>
      <w:r w:rsidRPr="00CB56EC">
        <w:t xml:space="preserve"> yer alan amortisman hükümlerini uygular. </w:t>
      </w:r>
    </w:p>
    <w:p w14:paraId="6D6B3A42" w14:textId="77777777" w:rsidR="00AF46F6" w:rsidRPr="00CB56EC" w:rsidRDefault="00AF46F6" w:rsidP="00DC2194">
      <w:pPr>
        <w:spacing w:line="228" w:lineRule="auto"/>
        <w:jc w:val="both"/>
        <w:rPr>
          <w:sz w:val="12"/>
          <w:szCs w:val="12"/>
        </w:rPr>
      </w:pPr>
    </w:p>
    <w:p w14:paraId="45A6EB77" w14:textId="77777777" w:rsidR="00AF46F6" w:rsidRPr="00CB56EC" w:rsidRDefault="00AF46F6" w:rsidP="00DC2194">
      <w:pPr>
        <w:spacing w:line="228" w:lineRule="auto"/>
        <w:jc w:val="both"/>
      </w:pPr>
      <w:r w:rsidRPr="00CB56EC">
        <w:t xml:space="preserve">Banka kullanım hakkı varlığının değer düşüklüğüne uğramış olup olmadığını belirlemek ve belirlenen herhangi bir değer düşüklüğü zararını muhasebeleştirmek için TMS 36 Varlıklarda Değer </w:t>
      </w:r>
      <w:proofErr w:type="spellStart"/>
      <w:r w:rsidRPr="00CB56EC">
        <w:t>Düşüklüğü’nü</w:t>
      </w:r>
      <w:proofErr w:type="spellEnd"/>
      <w:r w:rsidRPr="00CB56EC">
        <w:t xml:space="preserve"> uygular.</w:t>
      </w:r>
    </w:p>
    <w:p w14:paraId="2FA406E1" w14:textId="2D4245EB" w:rsidR="000B484F" w:rsidRDefault="000B484F" w:rsidP="00DC2194">
      <w:pPr>
        <w:spacing w:line="228" w:lineRule="auto"/>
        <w:jc w:val="both"/>
        <w:rPr>
          <w:b/>
          <w:sz w:val="16"/>
          <w:szCs w:val="16"/>
        </w:rPr>
      </w:pPr>
      <w:r>
        <w:rPr>
          <w:b/>
          <w:sz w:val="16"/>
          <w:szCs w:val="16"/>
        </w:rPr>
        <w:br w:type="page"/>
      </w:r>
    </w:p>
    <w:p w14:paraId="42A8A6A0" w14:textId="77777777" w:rsidR="00AF46F6" w:rsidRPr="00CB56EC" w:rsidRDefault="00AF46F6" w:rsidP="00A840C5">
      <w:pPr>
        <w:pageBreakBefore/>
        <w:spacing w:line="228" w:lineRule="auto"/>
        <w:rPr>
          <w:b/>
          <w:sz w:val="16"/>
          <w:szCs w:val="16"/>
        </w:rPr>
      </w:pPr>
      <w:r w:rsidRPr="00CB56EC">
        <w:rPr>
          <w:b/>
        </w:rPr>
        <w:lastRenderedPageBreak/>
        <w:t>Kira yükümlülüğü</w:t>
      </w:r>
    </w:p>
    <w:p w14:paraId="5B0D2D80" w14:textId="77777777" w:rsidR="00AF46F6" w:rsidRPr="00CB56EC" w:rsidRDefault="00AF46F6" w:rsidP="00DC2194">
      <w:pPr>
        <w:spacing w:line="228" w:lineRule="auto"/>
        <w:jc w:val="both"/>
        <w:rPr>
          <w:b/>
          <w:sz w:val="16"/>
          <w:szCs w:val="16"/>
        </w:rPr>
      </w:pPr>
    </w:p>
    <w:p w14:paraId="23977E7D" w14:textId="77777777" w:rsidR="00AF46F6" w:rsidRPr="00CB56EC" w:rsidRDefault="00AF46F6" w:rsidP="00DC2194">
      <w:pPr>
        <w:spacing w:line="228" w:lineRule="auto"/>
        <w:jc w:val="both"/>
      </w:pPr>
      <w:r w:rsidRPr="00CB56EC">
        <w:t>Kiralamanın fiilen başladığı tarihte, Banka kira yükümlülüğünü o tarihte ödenmemiş olan kira ödemelerinin bugünkü değeri üzerinden ölçer. Kira ödemelerinin bugüne indirgenmesinde Banka’nın alternatif borçlanma kar payı oranı kullanılmaktadır.</w:t>
      </w:r>
    </w:p>
    <w:p w14:paraId="05DC45F9" w14:textId="77777777" w:rsidR="00AF46F6" w:rsidRPr="00CB56EC" w:rsidRDefault="00AF46F6" w:rsidP="00DC2194">
      <w:pPr>
        <w:spacing w:line="228" w:lineRule="auto"/>
        <w:jc w:val="both"/>
        <w:rPr>
          <w:sz w:val="12"/>
          <w:szCs w:val="12"/>
        </w:rPr>
      </w:pPr>
    </w:p>
    <w:p w14:paraId="6E751CA6" w14:textId="77777777" w:rsidR="00AF46F6" w:rsidRPr="00CB56EC" w:rsidRDefault="00AF46F6" w:rsidP="00DC2194">
      <w:pPr>
        <w:spacing w:line="228" w:lineRule="auto"/>
        <w:jc w:val="both"/>
      </w:pPr>
      <w:r w:rsidRPr="00CB56EC">
        <w:t>Kiralama süresindeki her bir döneme ait kira yükümlülüğüne ilişkin kar payı, kira yükümlülüğünün kalan bakiyesine sabit bir dönemsel kar payı oranı uygulanarak bulunan tutardır. Dönemsel kar payı oranı Banka’nın alternatif borçlanma kar payı oranıdır.</w:t>
      </w:r>
    </w:p>
    <w:p w14:paraId="1DD8F92E" w14:textId="77777777" w:rsidR="00AF46F6" w:rsidRPr="00CB56EC" w:rsidRDefault="00AF46F6" w:rsidP="00DC2194">
      <w:pPr>
        <w:spacing w:line="228" w:lineRule="auto"/>
        <w:jc w:val="both"/>
        <w:rPr>
          <w:sz w:val="12"/>
          <w:szCs w:val="12"/>
        </w:rPr>
      </w:pPr>
    </w:p>
    <w:p w14:paraId="27DC0A57" w14:textId="77777777" w:rsidR="00AF46F6" w:rsidRPr="00CB56EC" w:rsidRDefault="00AF46F6" w:rsidP="00DC2194">
      <w:pPr>
        <w:spacing w:line="228" w:lineRule="auto"/>
        <w:jc w:val="both"/>
      </w:pPr>
      <w:r w:rsidRPr="00CB56EC">
        <w:t>Kiralamanın fiilen başladığı tarihten sonra, Banka kira yükümlülüğünü, kira ödemelerindeki değişiklikleri yansıtacak şekilde yeniden ölçer. Banka, kira yükümlülüğünün yeniden ölçüm tutarını, kullanım hakkı varlığında düzeltme olarak finansal tablolarına yansıtır.</w:t>
      </w:r>
    </w:p>
    <w:p w14:paraId="3F858106" w14:textId="77777777" w:rsidR="00AF46F6" w:rsidRPr="00CB56EC" w:rsidRDefault="00AF46F6" w:rsidP="00DC2194">
      <w:pPr>
        <w:spacing w:line="228" w:lineRule="auto"/>
        <w:jc w:val="both"/>
        <w:rPr>
          <w:sz w:val="16"/>
          <w:szCs w:val="16"/>
        </w:rPr>
      </w:pPr>
    </w:p>
    <w:p w14:paraId="7FB39FB6" w14:textId="53189B8C" w:rsidR="00AF46F6" w:rsidRPr="00CB56EC" w:rsidRDefault="00AF46F6" w:rsidP="00DC2194">
      <w:pPr>
        <w:autoSpaceDE w:val="0"/>
        <w:autoSpaceDN w:val="0"/>
        <w:adjustRightInd w:val="0"/>
        <w:spacing w:line="228" w:lineRule="auto"/>
        <w:ind w:hanging="567"/>
        <w:rPr>
          <w:b/>
        </w:rPr>
      </w:pPr>
      <w:r w:rsidRPr="00CB56EC">
        <w:rPr>
          <w:b/>
        </w:rPr>
        <w:t>1</w:t>
      </w:r>
      <w:r w:rsidR="00D1739F">
        <w:rPr>
          <w:b/>
        </w:rPr>
        <w:t>5</w:t>
      </w:r>
      <w:r w:rsidRPr="00CB56EC">
        <w:rPr>
          <w:b/>
        </w:rPr>
        <w:t>.</w:t>
      </w:r>
      <w:r w:rsidRPr="00CB56EC">
        <w:t xml:space="preserve">   </w:t>
      </w:r>
      <w:r w:rsidRPr="00CB56EC">
        <w:tab/>
      </w:r>
      <w:r w:rsidRPr="00CB56EC">
        <w:rPr>
          <w:b/>
        </w:rPr>
        <w:t>Karşılıklar ve koşullu yükümlülüklere ilişkin açıklamalar</w:t>
      </w:r>
    </w:p>
    <w:p w14:paraId="290315D6" w14:textId="77777777" w:rsidR="00AF46F6" w:rsidRPr="00CB56EC" w:rsidRDefault="00AF46F6" w:rsidP="00DC2194">
      <w:pPr>
        <w:spacing w:line="228" w:lineRule="auto"/>
        <w:rPr>
          <w:rFonts w:eastAsia="Arial Unicode MS"/>
          <w:sz w:val="16"/>
          <w:szCs w:val="16"/>
        </w:rPr>
      </w:pPr>
    </w:p>
    <w:p w14:paraId="76696B03" w14:textId="77777777" w:rsidR="00AF46F6" w:rsidRPr="00CB56EC" w:rsidRDefault="00AF46F6" w:rsidP="00DC2194">
      <w:pPr>
        <w:pStyle w:val="BodyTextIndent"/>
        <w:spacing w:line="228" w:lineRule="auto"/>
        <w:ind w:left="0" w:firstLine="0"/>
        <w:rPr>
          <w:rFonts w:eastAsia="Arial Unicode MS"/>
        </w:rPr>
      </w:pPr>
      <w:r w:rsidRPr="00CB56EC">
        <w:rPr>
          <w:rFonts w:eastAsia="Arial Unicode MS"/>
        </w:rPr>
        <w:t xml:space="preserve">Karşılıklar ve koşullu yükümlülükler “Karşılıklar, Koşullu Borçlar ve Koşullu Varlıklara İlişkin Türkiye Muhasebe </w:t>
      </w:r>
      <w:proofErr w:type="spellStart"/>
      <w:r w:rsidRPr="00CB56EC">
        <w:rPr>
          <w:rFonts w:eastAsia="Arial Unicode MS"/>
        </w:rPr>
        <w:t>Standardı”na</w:t>
      </w:r>
      <w:proofErr w:type="spellEnd"/>
      <w:r w:rsidRPr="00CB56EC">
        <w:rPr>
          <w:rFonts w:eastAsia="Arial Unicode MS"/>
        </w:rPr>
        <w:t xml:space="preserve"> (“TMS 37”) uygun olarak muhasebeleştirilmektedir. </w:t>
      </w:r>
    </w:p>
    <w:p w14:paraId="453B3BBD" w14:textId="77777777" w:rsidR="00AF46F6" w:rsidRPr="00CB56EC" w:rsidRDefault="00AF46F6" w:rsidP="00DC2194">
      <w:pPr>
        <w:pStyle w:val="BodyTextIndent"/>
        <w:spacing w:line="228" w:lineRule="auto"/>
        <w:ind w:left="0" w:firstLine="0"/>
        <w:rPr>
          <w:rFonts w:eastAsia="Arial Unicode MS"/>
          <w:sz w:val="12"/>
          <w:szCs w:val="12"/>
        </w:rPr>
      </w:pPr>
    </w:p>
    <w:p w14:paraId="0C6FA000" w14:textId="77777777" w:rsidR="00AF46F6" w:rsidRPr="00CB56EC" w:rsidRDefault="00AF46F6" w:rsidP="00DC2194">
      <w:pPr>
        <w:pStyle w:val="BodyTextIndent"/>
        <w:spacing w:line="228" w:lineRule="auto"/>
        <w:ind w:left="0" w:firstLine="0"/>
        <w:rPr>
          <w:rFonts w:eastAsia="Arial Unicode MS"/>
          <w:sz w:val="16"/>
          <w:szCs w:val="16"/>
        </w:rPr>
      </w:pPr>
      <w:r w:rsidRPr="00CB56EC">
        <w:rPr>
          <w:rFonts w:eastAsia="Arial Unicode MS"/>
        </w:rPr>
        <w:t>Karşılıklar bilanço tarihi itibarıyla mevcut bulunan ve geçmişten kaynaklanan yasal veya yapısal bir yükümlülüğün bulunması, yükümlülüğü yerine getirmek için ekonomik fayda sağlayan kaynakların çıkışının muhtemel olması ve yükümlülüğün tutarı konusunda güvenilir bir tahminin yapılabildiği durumlarda muhasebeleştirilmektedir.</w:t>
      </w:r>
    </w:p>
    <w:p w14:paraId="3159C76A" w14:textId="77777777" w:rsidR="00AF46F6" w:rsidRPr="00CB56EC" w:rsidRDefault="00AF46F6" w:rsidP="00DC2194">
      <w:pPr>
        <w:pStyle w:val="BodyTextIndent"/>
        <w:spacing w:line="228" w:lineRule="auto"/>
        <w:ind w:left="0" w:firstLine="0"/>
        <w:rPr>
          <w:rFonts w:eastAsia="Arial Unicode MS"/>
          <w:sz w:val="12"/>
          <w:szCs w:val="12"/>
        </w:rPr>
      </w:pPr>
    </w:p>
    <w:p w14:paraId="5C43F5D0" w14:textId="77777777" w:rsidR="00AF46F6" w:rsidRPr="00CB56EC" w:rsidRDefault="00AF46F6" w:rsidP="00DC2194">
      <w:pPr>
        <w:pStyle w:val="BodyTextIndent"/>
        <w:spacing w:line="228" w:lineRule="auto"/>
        <w:ind w:left="0" w:firstLine="0"/>
        <w:rPr>
          <w:rFonts w:eastAsia="Arial Unicode MS"/>
        </w:rPr>
      </w:pPr>
      <w:r w:rsidRPr="00CB56EC">
        <w:rPr>
          <w:rFonts w:eastAsia="Arial Unicode MS"/>
        </w:rPr>
        <w:t>Geçmiş dönemlerdeki olayların bir sonucu olarak ortaya çıkan yükümlülükler için “Dönemsellik ilkesi” uyarınca bu yükümlülüklerin ortaya çıktığı dönemde, gerçekleşme olasılığının yüksek olması durumunda ve tutarı güvenilir olarak tahmin edilebiliyorsa, karşılık ayrılmaktadır.</w:t>
      </w:r>
    </w:p>
    <w:p w14:paraId="363A1144" w14:textId="77777777" w:rsidR="00AF46F6" w:rsidRPr="00CB56EC" w:rsidRDefault="00AF46F6" w:rsidP="00DC2194">
      <w:pPr>
        <w:pStyle w:val="BodyTextIndent"/>
        <w:spacing w:line="228" w:lineRule="auto"/>
        <w:ind w:left="0" w:firstLine="0"/>
        <w:rPr>
          <w:rFonts w:eastAsia="Arial Unicode MS"/>
          <w:sz w:val="12"/>
          <w:szCs w:val="12"/>
        </w:rPr>
      </w:pPr>
    </w:p>
    <w:p w14:paraId="7FD898E3" w14:textId="59EEF5DE" w:rsidR="00DC2194" w:rsidRPr="00CB56EC" w:rsidRDefault="00AF46F6" w:rsidP="00DC2194">
      <w:pPr>
        <w:pStyle w:val="BodyTextIndent"/>
        <w:spacing w:line="228" w:lineRule="auto"/>
        <w:ind w:left="0" w:firstLine="0"/>
      </w:pPr>
      <w:r w:rsidRPr="00CB56EC">
        <w:t>Tutarın yeterince güvenilir olarak ölçülemediği ve yükümlülüğün yerine getirilmesi için Banka’dan kaynak çıkmasının muhtemel olmadığı durumlarda söz konusu yükümlülük “Koşullu” olarak kabul edilmekte ve dipnotlarda açıklanmaktadır.</w:t>
      </w:r>
    </w:p>
    <w:p w14:paraId="6D6985E0" w14:textId="77777777" w:rsidR="00A840C5" w:rsidRPr="00CB56EC" w:rsidRDefault="00A840C5" w:rsidP="00A840C5">
      <w:pPr>
        <w:ind w:hanging="567"/>
        <w:rPr>
          <w:b/>
        </w:rPr>
      </w:pPr>
    </w:p>
    <w:p w14:paraId="336E412A" w14:textId="72142DD0" w:rsidR="00AF46F6" w:rsidRPr="00CB56EC" w:rsidRDefault="00AF46F6" w:rsidP="00A840C5">
      <w:pPr>
        <w:ind w:hanging="567"/>
        <w:rPr>
          <w:rFonts w:eastAsia="Arial Unicode MS"/>
          <w:b/>
        </w:rPr>
      </w:pPr>
      <w:r w:rsidRPr="00CB56EC">
        <w:rPr>
          <w:b/>
        </w:rPr>
        <w:t>1</w:t>
      </w:r>
      <w:r w:rsidR="00D1739F">
        <w:rPr>
          <w:b/>
        </w:rPr>
        <w:t>6</w:t>
      </w:r>
      <w:r w:rsidRPr="00CB56EC">
        <w:rPr>
          <w:b/>
        </w:rPr>
        <w:t xml:space="preserve">.   </w:t>
      </w:r>
      <w:r w:rsidRPr="00CB56EC">
        <w:rPr>
          <w:b/>
        </w:rPr>
        <w:tab/>
        <w:t>Çalışanların haklarına ilişkin yükümlülüklere ilişkin açıklamalar</w:t>
      </w:r>
    </w:p>
    <w:p w14:paraId="27C6B61C" w14:textId="77777777" w:rsidR="00AF46F6" w:rsidRPr="00CB56EC" w:rsidRDefault="00AF46F6" w:rsidP="00755F19">
      <w:pPr>
        <w:pStyle w:val="BodyTextIndent3"/>
        <w:spacing w:before="0" w:line="240" w:lineRule="auto"/>
        <w:ind w:firstLine="0"/>
        <w:jc w:val="left"/>
        <w:rPr>
          <w:sz w:val="16"/>
          <w:szCs w:val="16"/>
        </w:rPr>
      </w:pPr>
    </w:p>
    <w:p w14:paraId="0D451F73" w14:textId="77777777" w:rsidR="00AF46F6" w:rsidRPr="00CB56EC" w:rsidRDefault="00F25BFA" w:rsidP="00755F19">
      <w:pPr>
        <w:pStyle w:val="BodyText3"/>
        <w:tabs>
          <w:tab w:val="clear" w:pos="539"/>
          <w:tab w:val="num" w:pos="709"/>
        </w:tabs>
        <w:ind w:right="183" w:hanging="567"/>
        <w:rPr>
          <w:b/>
          <w:bCs w:val="0"/>
          <w:i w:val="0"/>
          <w:iCs w:val="0"/>
          <w:sz w:val="20"/>
        </w:rPr>
      </w:pPr>
      <w:r w:rsidRPr="00CB56EC">
        <w:rPr>
          <w:b/>
          <w:bCs w:val="0"/>
          <w:i w:val="0"/>
          <w:iCs w:val="0"/>
          <w:sz w:val="20"/>
        </w:rPr>
        <w:tab/>
      </w:r>
      <w:r w:rsidR="00AF46F6" w:rsidRPr="00CB56EC">
        <w:rPr>
          <w:b/>
          <w:bCs w:val="0"/>
          <w:i w:val="0"/>
          <w:iCs w:val="0"/>
          <w:sz w:val="20"/>
        </w:rPr>
        <w:t>Tanımlanmış fayda planları</w:t>
      </w:r>
    </w:p>
    <w:p w14:paraId="2FD438FF" w14:textId="77777777" w:rsidR="00AF46F6" w:rsidRPr="00CB56EC" w:rsidRDefault="00AF46F6" w:rsidP="00755F19">
      <w:pPr>
        <w:pStyle w:val="BodyText3"/>
        <w:tabs>
          <w:tab w:val="clear" w:pos="539"/>
          <w:tab w:val="num" w:pos="540"/>
        </w:tabs>
        <w:ind w:right="183"/>
        <w:rPr>
          <w:b/>
          <w:bCs w:val="0"/>
          <w:i w:val="0"/>
          <w:iCs w:val="0"/>
          <w:sz w:val="16"/>
          <w:szCs w:val="16"/>
        </w:rPr>
      </w:pPr>
    </w:p>
    <w:p w14:paraId="7B9B6DA4" w14:textId="77777777" w:rsidR="00AF46F6" w:rsidRPr="00CB56EC" w:rsidRDefault="00AF46F6" w:rsidP="00755F19">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CB56EC">
        <w:rPr>
          <w:rFonts w:ascii="Times New Roman" w:eastAsia="Times New Roman" w:hAnsi="Times New Roman" w:cs="Times New Roman"/>
        </w:rPr>
        <w:t>Banka, mevcut iş kanunu gereğince, en az bir yıl hizmet verdikten sonra emeklilik</w:t>
      </w:r>
      <w:r w:rsidRPr="00CB56EC">
        <w:rPr>
          <w:rFonts w:ascii="Times New Roman" w:hAnsi="Times New Roman" w:cs="Times New Roman"/>
        </w:rPr>
        <w:t>, yaşlılık veya malullük aylığı almak amacıyla, askerlik nedeniyle, kadının evlendiği tarihten itibaren bir yıl içerisinde kendi istemesi ile veya kanunda sayılan zorlayıcı sebeplerle işten ayrılan veya istifa ve kötü davranış dışındaki nedenlerle işine son verilen ve ölüm nedeni ile iş akdi sona eren personele belirli miktarda kıdem tazminatı ödemekle yükümlüdür.</w:t>
      </w:r>
    </w:p>
    <w:p w14:paraId="2CFC3132" w14:textId="77777777" w:rsidR="00AF46F6" w:rsidRPr="00CB56EC" w:rsidRDefault="00AF46F6" w:rsidP="00755F19">
      <w:pPr>
        <w:pStyle w:val="BodyTextIndent3"/>
        <w:tabs>
          <w:tab w:val="left" w:pos="990"/>
        </w:tabs>
        <w:spacing w:before="0" w:line="240" w:lineRule="auto"/>
        <w:ind w:hanging="567"/>
        <w:jc w:val="left"/>
        <w:rPr>
          <w:rFonts w:eastAsia="Arial Unicode MS"/>
        </w:rPr>
      </w:pPr>
      <w:r w:rsidRPr="00CB56EC">
        <w:rPr>
          <w:rFonts w:eastAsia="Arial Unicode MS"/>
          <w:sz w:val="12"/>
          <w:szCs w:val="12"/>
        </w:rPr>
        <w:tab/>
      </w:r>
      <w:r w:rsidRPr="00CB56EC">
        <w:rPr>
          <w:rFonts w:eastAsia="Arial Unicode MS"/>
          <w:sz w:val="12"/>
          <w:szCs w:val="12"/>
        </w:rPr>
        <w:tab/>
      </w:r>
      <w:r w:rsidRPr="00CB56EC">
        <w:rPr>
          <w:rFonts w:eastAsia="Arial Unicode MS"/>
          <w:sz w:val="12"/>
          <w:szCs w:val="12"/>
        </w:rPr>
        <w:br/>
      </w:r>
      <w:r w:rsidRPr="00CB56EC">
        <w:rPr>
          <w:rFonts w:eastAsia="Arial Unicode MS"/>
          <w:sz w:val="20"/>
        </w:rPr>
        <w:t>Banka çalışanlarının üyesi bulundukları vakıf, sandık ve benzeri kuruluşlar yoktur.</w:t>
      </w:r>
    </w:p>
    <w:p w14:paraId="61F813D8" w14:textId="77777777" w:rsidR="00AF46F6" w:rsidRPr="00CB56EC" w:rsidRDefault="00AF46F6" w:rsidP="00755F19">
      <w:pPr>
        <w:pStyle w:val="BodyTextIndent3"/>
        <w:spacing w:before="0" w:line="240" w:lineRule="auto"/>
        <w:ind w:hanging="567"/>
        <w:jc w:val="left"/>
        <w:rPr>
          <w:rFonts w:eastAsia="Arial Unicode MS"/>
          <w:b/>
          <w:sz w:val="20"/>
        </w:rPr>
      </w:pPr>
    </w:p>
    <w:p w14:paraId="051E26A8" w14:textId="77777777" w:rsidR="00AF46F6" w:rsidRPr="00CB56EC" w:rsidRDefault="00AF46F6" w:rsidP="00F25BFA">
      <w:pPr>
        <w:pStyle w:val="BodyTextIndent3"/>
        <w:spacing w:before="0" w:line="240" w:lineRule="auto"/>
        <w:ind w:firstLine="0"/>
        <w:jc w:val="left"/>
        <w:rPr>
          <w:rFonts w:eastAsia="Arial Unicode MS"/>
          <w:b/>
          <w:sz w:val="20"/>
        </w:rPr>
      </w:pPr>
      <w:r w:rsidRPr="00CB56EC">
        <w:rPr>
          <w:rFonts w:eastAsia="Arial Unicode MS"/>
          <w:b/>
          <w:sz w:val="20"/>
        </w:rPr>
        <w:t>Tanımlanmış katkı planları</w:t>
      </w:r>
    </w:p>
    <w:p w14:paraId="70BD9EB2" w14:textId="77777777" w:rsidR="00AF46F6" w:rsidRPr="00CB56EC" w:rsidRDefault="00AF46F6" w:rsidP="00755F19">
      <w:pPr>
        <w:pStyle w:val="BodyTextIndent3"/>
        <w:spacing w:before="0" w:line="240" w:lineRule="auto"/>
        <w:ind w:firstLine="720"/>
        <w:jc w:val="left"/>
        <w:rPr>
          <w:rFonts w:eastAsia="Arial Unicode MS"/>
          <w:b/>
          <w:sz w:val="16"/>
          <w:szCs w:val="16"/>
        </w:rPr>
      </w:pPr>
    </w:p>
    <w:p w14:paraId="357DFE30" w14:textId="77777777" w:rsidR="00AF46F6" w:rsidRPr="00CB56EC" w:rsidRDefault="00AF46F6" w:rsidP="00755F19">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CB56EC">
        <w:rPr>
          <w:rFonts w:ascii="Times New Roman" w:eastAsia="Times New Roman" w:hAnsi="Times New Roman" w:cs="Times New Roman"/>
        </w:rPr>
        <w:t>Banka, çalışanları adına Sosyal Güvenlik Kurumu’na (</w:t>
      </w:r>
      <w:r w:rsidRPr="00CB56EC">
        <w:rPr>
          <w:rFonts w:ascii="Times New Roman" w:hAnsi="Times New Roman" w:cs="Times New Roman"/>
        </w:rPr>
        <w:t>“</w:t>
      </w:r>
      <w:r w:rsidRPr="00CB56EC">
        <w:rPr>
          <w:rFonts w:ascii="Times New Roman" w:eastAsia="Times New Roman" w:hAnsi="Times New Roman" w:cs="Times New Roman"/>
        </w:rPr>
        <w:t>Kurum</w:t>
      </w:r>
      <w:r w:rsidRPr="00CB56EC">
        <w:rPr>
          <w:rFonts w:ascii="Times New Roman" w:hAnsi="Times New Roman" w:cs="Times New Roman"/>
        </w:rPr>
        <w:t>”</w:t>
      </w:r>
      <w:r w:rsidRPr="00CB56EC">
        <w:rPr>
          <w:rFonts w:ascii="Times New Roman" w:eastAsia="Times New Roman" w:hAnsi="Times New Roman" w:cs="Times New Roman"/>
        </w:rPr>
        <w:t>)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3D8D4417" w14:textId="77777777" w:rsidR="00AF46F6" w:rsidRPr="00CB56EC" w:rsidRDefault="00AF46F6" w:rsidP="00755F19">
      <w:pPr>
        <w:pStyle w:val="000normal"/>
        <w:tabs>
          <w:tab w:val="left" w:pos="0"/>
          <w:tab w:val="left" w:pos="1440"/>
        </w:tabs>
        <w:spacing w:before="0" w:after="0" w:afterAutospacing="0"/>
        <w:rPr>
          <w:rFonts w:ascii="Times New Roman" w:eastAsia="Times New Roman" w:hAnsi="Times New Roman" w:cs="Times New Roman"/>
        </w:rPr>
      </w:pPr>
      <w:r w:rsidRPr="00CB56EC">
        <w:rPr>
          <w:rFonts w:ascii="Times New Roman" w:eastAsia="Times New Roman" w:hAnsi="Times New Roman" w:cs="Times New Roman"/>
          <w:sz w:val="16"/>
          <w:szCs w:val="16"/>
        </w:rPr>
        <w:tab/>
      </w:r>
    </w:p>
    <w:p w14:paraId="6F79F939" w14:textId="77777777" w:rsidR="00AF46F6" w:rsidRPr="00CB56EC" w:rsidRDefault="00F25BFA" w:rsidP="00755F19">
      <w:pPr>
        <w:pStyle w:val="000normal"/>
        <w:tabs>
          <w:tab w:val="left" w:pos="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ind w:left="709" w:hanging="1276"/>
        <w:jc w:val="left"/>
        <w:rPr>
          <w:rFonts w:ascii="Times New Roman" w:eastAsia="Times New Roman" w:hAnsi="Times New Roman" w:cs="Times New Roman"/>
          <w:b/>
        </w:rPr>
      </w:pPr>
      <w:r w:rsidRPr="00CB56EC">
        <w:rPr>
          <w:rFonts w:ascii="Times New Roman" w:eastAsia="Times New Roman" w:hAnsi="Times New Roman" w:cs="Times New Roman"/>
          <w:b/>
        </w:rPr>
        <w:tab/>
      </w:r>
      <w:r w:rsidR="00AF46F6" w:rsidRPr="00CB56EC">
        <w:rPr>
          <w:rFonts w:ascii="Times New Roman" w:eastAsia="Times New Roman" w:hAnsi="Times New Roman" w:cs="Times New Roman"/>
          <w:b/>
        </w:rPr>
        <w:t>Çalışanlara sağlanan kısa vadeli faydalar</w:t>
      </w:r>
    </w:p>
    <w:p w14:paraId="355AFBDD" w14:textId="77777777" w:rsidR="00AF46F6" w:rsidRPr="00CB56EC" w:rsidRDefault="00AF46F6" w:rsidP="00755F19">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ascii="Times New Roman" w:eastAsia="Times New Roman" w:hAnsi="Times New Roman" w:cs="Times New Roman"/>
          <w:b/>
          <w:sz w:val="16"/>
          <w:szCs w:val="16"/>
        </w:rPr>
      </w:pPr>
    </w:p>
    <w:p w14:paraId="7E7D265F" w14:textId="77777777" w:rsidR="00AF46F6" w:rsidRPr="00CB56EC" w:rsidRDefault="00AF46F6" w:rsidP="00755F19">
      <w:pPr>
        <w:pStyle w:val="BodyTextIndent3"/>
        <w:spacing w:before="0" w:line="240" w:lineRule="auto"/>
        <w:ind w:firstLine="0"/>
        <w:rPr>
          <w:sz w:val="20"/>
        </w:rPr>
      </w:pPr>
      <w:r w:rsidRPr="00CB56EC">
        <w:rPr>
          <w:sz w:val="20"/>
        </w:rPr>
        <w:t xml:space="preserve">“TMS 19” kapsamında “Çalışanlara kısa vadeli faydalar” olarak tanımlanan izin tazminatlarından doğan yükümlülükler hak kazanıldıkları dönemlerde tahakkuk ettirilmektedir. </w:t>
      </w:r>
    </w:p>
    <w:p w14:paraId="22360998" w14:textId="262C89AF" w:rsidR="000B484F" w:rsidRDefault="000B484F" w:rsidP="00755F19">
      <w:pPr>
        <w:autoSpaceDE w:val="0"/>
        <w:autoSpaceDN w:val="0"/>
        <w:adjustRightInd w:val="0"/>
        <w:rPr>
          <w:rFonts w:eastAsia="Arial Unicode MS"/>
          <w:b/>
          <w:sz w:val="16"/>
          <w:szCs w:val="16"/>
        </w:rPr>
      </w:pPr>
      <w:r>
        <w:rPr>
          <w:rFonts w:eastAsia="Arial Unicode MS"/>
          <w:b/>
          <w:sz w:val="16"/>
          <w:szCs w:val="16"/>
        </w:rPr>
        <w:br w:type="page"/>
      </w:r>
    </w:p>
    <w:p w14:paraId="0E1AC218" w14:textId="0B2E6A3E" w:rsidR="00AF46F6" w:rsidRPr="00CB56EC" w:rsidRDefault="00AF46F6" w:rsidP="00056F89">
      <w:pPr>
        <w:pageBreakBefore/>
        <w:autoSpaceDE w:val="0"/>
        <w:autoSpaceDN w:val="0"/>
        <w:adjustRightInd w:val="0"/>
        <w:ind w:hanging="567"/>
        <w:rPr>
          <w:b/>
        </w:rPr>
      </w:pPr>
      <w:r w:rsidRPr="00CB56EC">
        <w:rPr>
          <w:rFonts w:eastAsia="Arial Unicode MS"/>
          <w:b/>
        </w:rPr>
        <w:lastRenderedPageBreak/>
        <w:t>1</w:t>
      </w:r>
      <w:r w:rsidR="00D1739F">
        <w:rPr>
          <w:rFonts w:eastAsia="Arial Unicode MS"/>
          <w:b/>
        </w:rPr>
        <w:t>7</w:t>
      </w:r>
      <w:r w:rsidRPr="00CB56EC">
        <w:rPr>
          <w:rFonts w:eastAsia="Arial Unicode MS"/>
          <w:b/>
        </w:rPr>
        <w:t>.</w:t>
      </w:r>
      <w:r w:rsidRPr="00CB56EC">
        <w:rPr>
          <w:rFonts w:eastAsia="Arial Unicode MS"/>
        </w:rPr>
        <w:t xml:space="preserve">   </w:t>
      </w:r>
      <w:r w:rsidRPr="00CB56EC">
        <w:rPr>
          <w:rFonts w:eastAsia="Arial Unicode MS"/>
        </w:rPr>
        <w:tab/>
      </w:r>
      <w:r w:rsidRPr="00CB56EC">
        <w:rPr>
          <w:b/>
        </w:rPr>
        <w:t>Vergi uygulamalarına ilişkin açıklamalar</w:t>
      </w:r>
    </w:p>
    <w:p w14:paraId="3394DD33" w14:textId="77777777" w:rsidR="00AF46F6" w:rsidRPr="00CB56EC" w:rsidRDefault="00AF46F6" w:rsidP="00056F89">
      <w:pPr>
        <w:rPr>
          <w:sz w:val="16"/>
          <w:szCs w:val="16"/>
          <w:highlight w:val="yellow"/>
        </w:rPr>
      </w:pPr>
    </w:p>
    <w:p w14:paraId="70F6B621" w14:textId="293ADAAC" w:rsidR="00AF46F6" w:rsidRPr="00CB56EC" w:rsidRDefault="00A476EE" w:rsidP="00056F89">
      <w:pPr>
        <w:pStyle w:val="Heading6"/>
        <w:ind w:left="0"/>
        <w:jc w:val="left"/>
        <w:rPr>
          <w:rFonts w:cs="Times New Roman"/>
          <w:b/>
          <w:bCs/>
          <w:i/>
          <w:iCs/>
          <w:u w:val="none"/>
        </w:rPr>
      </w:pPr>
      <w:r w:rsidRPr="00CB56EC">
        <w:rPr>
          <w:rFonts w:cs="Times New Roman"/>
          <w:b/>
          <w:bCs/>
          <w:i/>
          <w:iCs/>
          <w:u w:val="none"/>
        </w:rPr>
        <w:t xml:space="preserve">Cari </w:t>
      </w:r>
      <w:r w:rsidR="00AF46F6" w:rsidRPr="00CB56EC">
        <w:rPr>
          <w:rFonts w:cs="Times New Roman"/>
          <w:b/>
          <w:bCs/>
          <w:i/>
          <w:iCs/>
          <w:u w:val="none"/>
        </w:rPr>
        <w:t>vergi</w:t>
      </w:r>
    </w:p>
    <w:p w14:paraId="43B61091" w14:textId="77777777" w:rsidR="00AF46F6" w:rsidRPr="00CB56EC" w:rsidRDefault="00AF46F6" w:rsidP="00755F19">
      <w:pPr>
        <w:pStyle w:val="EndnoteText"/>
        <w:rPr>
          <w:sz w:val="16"/>
          <w:szCs w:val="16"/>
        </w:rPr>
      </w:pPr>
    </w:p>
    <w:p w14:paraId="3AA658D4" w14:textId="77777777" w:rsidR="00A476EE" w:rsidRPr="00CB56EC" w:rsidRDefault="00A476EE" w:rsidP="00921639">
      <w:pPr>
        <w:pStyle w:val="BodyTextIndent3"/>
        <w:spacing w:before="0" w:line="240" w:lineRule="auto"/>
        <w:ind w:firstLine="0"/>
      </w:pPr>
      <w:r w:rsidRPr="00CB56EC">
        <w:rPr>
          <w:sz w:val="20"/>
        </w:rPr>
        <w:t xml:space="preserve">Türkiye’de kurum kazançları %20 oranında kurumlar vergisine tabi iken; 7456 sayılı “6/2/2023 Tarihinde Meydana Gelen Depremlerin Yol Açtığı Ekonomik Kayıpların Telafisi için Ek Motorlu Taşıtlar Vergisi İhdası ile Bazı Kanunlarda ve 375 sayılı Kanun Hükmünde Kararnamede Değişiklik Yapılması Hakkında Kanun” ile getirilen düzenleme uyarınca bu oran %25, bankalar, 6361 sayılı Kanun kapsamındaki şirketler, elektronik ödeme ve para kuruluşları, yetkili döviz müesseseleri, varlık yönetim şirketleri, sermaye piyasası kurumları ile sigorta ve reasürans şirketleri ve emeklilik şirketlerinin 2023 yılı ve sonrası vergilendirme dönemine ait kurum kazançlarına uygulanmak üzere %30 olarak belirlenmiştir. </w:t>
      </w:r>
    </w:p>
    <w:p w14:paraId="1AAA81CD" w14:textId="77777777" w:rsidR="00A476EE" w:rsidRPr="00CB56EC" w:rsidRDefault="00A476EE" w:rsidP="00921639">
      <w:pPr>
        <w:pStyle w:val="BodyTextIndent3"/>
        <w:spacing w:before="0" w:line="240" w:lineRule="auto"/>
        <w:ind w:firstLine="0"/>
      </w:pPr>
    </w:p>
    <w:p w14:paraId="1A426593" w14:textId="77777777" w:rsidR="00A476EE" w:rsidRPr="00CB56EC" w:rsidRDefault="00A476EE" w:rsidP="00921639">
      <w:pPr>
        <w:pStyle w:val="BodyTextIndent3"/>
        <w:spacing w:before="0" w:line="240" w:lineRule="auto"/>
        <w:ind w:firstLine="0"/>
      </w:pPr>
      <w:r w:rsidRPr="00CB56EC">
        <w:rPr>
          <w:sz w:val="20"/>
        </w:rPr>
        <w:t xml:space="preserve">Bu oran, kurumların ticari kazancına vergi yasaları gereğince indirimi kabul edilmeyen giderlerin ilave edilmesi, vergi yasalarında yer alan istisna (iştirak kazançları istisnası gibi) ve diğer indirimlerin düşülmesi sonucu bulunacak vergi matrahına uygulanır. Kar dağıtılmadığı takdirde başka bir vergi ödenmemektedir. </w:t>
      </w:r>
    </w:p>
    <w:p w14:paraId="003F728D" w14:textId="77777777" w:rsidR="00A476EE" w:rsidRPr="00CB56EC" w:rsidRDefault="00A476EE" w:rsidP="00921639">
      <w:pPr>
        <w:pStyle w:val="BodyTextIndent3"/>
        <w:spacing w:before="0" w:line="240" w:lineRule="auto"/>
        <w:ind w:firstLine="0"/>
      </w:pPr>
    </w:p>
    <w:p w14:paraId="1D1A3CE7" w14:textId="77777777" w:rsidR="00A476EE" w:rsidRPr="00CB56EC" w:rsidRDefault="00A476EE" w:rsidP="00921639">
      <w:pPr>
        <w:pStyle w:val="BodyTextIndent3"/>
        <w:spacing w:before="0" w:line="240" w:lineRule="auto"/>
        <w:ind w:firstLine="0"/>
      </w:pPr>
      <w:r w:rsidRPr="00CB56EC">
        <w:rPr>
          <w:sz w:val="20"/>
        </w:rPr>
        <w:t xml:space="preserve">Türkiye’deki bir işyeri ya da daimi temsilcisi aracılığı ile gelir elde eden kurumlar ile Türkiye’de yerleşik kurumlara ödenen kar paylarından (temettüler) stopaj yapılmaz. 3 Şubat 2009 tarih ve 27130 sayılı Resmi </w:t>
      </w:r>
      <w:proofErr w:type="spellStart"/>
      <w:r w:rsidRPr="00CB56EC">
        <w:rPr>
          <w:sz w:val="20"/>
        </w:rPr>
        <w:t>Gazete’de</w:t>
      </w:r>
      <w:proofErr w:type="spellEnd"/>
      <w:r w:rsidRPr="00CB56EC">
        <w:rPr>
          <w:sz w:val="20"/>
        </w:rPr>
        <w:t xml:space="preserve"> yayımlanan 2009/14593 sayılı Bakanlar Kurulu kararı ve 3 Şubat 2009 tarih ve 27130 sayılı Resmi </w:t>
      </w:r>
      <w:proofErr w:type="spellStart"/>
      <w:r w:rsidRPr="00CB56EC">
        <w:rPr>
          <w:sz w:val="20"/>
        </w:rPr>
        <w:t>Gazete’de</w:t>
      </w:r>
      <w:proofErr w:type="spellEnd"/>
      <w:r w:rsidRPr="00CB56EC">
        <w:rPr>
          <w:sz w:val="20"/>
        </w:rPr>
        <w:t xml:space="preserve"> yayımlanan 2009/14594 sayılı Bakanlar Kurulu kararı ile 5520 Sayılı Kurumlar Vergisi Kanunu’nun 15 ve 30 uncu maddelerinde yer alan bazı </w:t>
      </w:r>
      <w:proofErr w:type="spellStart"/>
      <w:r w:rsidRPr="00CB56EC">
        <w:rPr>
          <w:sz w:val="20"/>
        </w:rPr>
        <w:t>tevkifat</w:t>
      </w:r>
      <w:proofErr w:type="spellEnd"/>
      <w:r w:rsidRPr="00CB56EC">
        <w:rPr>
          <w:sz w:val="20"/>
        </w:rPr>
        <w:t xml:space="preserve"> oranları yeniden belirlenmiştir. Bu bağlamda Türkiye’de bir işyeri ya da daimi temsilcisi aracılığı ile gelir elde eden dar mükellef kurumlar ile Türkiye’de yerleşik kurumlara yapılanlar dışındaki temettü ödemelerine uygulanan stopaj oranı %15 iken 22 Aralık 2021 tarih ve 31697 sayılı Resmi Gazetede yayımlanan Cumhurbaşkanı Kararı ile bu oran %10 olarak değiştirilmiştir.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 </w:t>
      </w:r>
    </w:p>
    <w:p w14:paraId="129F2DCF" w14:textId="77777777" w:rsidR="00A476EE" w:rsidRPr="00CB56EC" w:rsidRDefault="00A476EE" w:rsidP="00921639">
      <w:pPr>
        <w:pStyle w:val="BodyTextIndent3"/>
        <w:spacing w:before="0" w:line="240" w:lineRule="auto"/>
        <w:ind w:firstLine="0"/>
      </w:pPr>
    </w:p>
    <w:p w14:paraId="7FAD0F6C" w14:textId="77777777" w:rsidR="00A476EE" w:rsidRPr="00CB56EC" w:rsidRDefault="00A476EE" w:rsidP="00921639">
      <w:pPr>
        <w:pStyle w:val="BodyTextIndent3"/>
        <w:spacing w:before="0" w:line="240" w:lineRule="auto"/>
        <w:ind w:firstLine="0"/>
      </w:pPr>
      <w:r w:rsidRPr="00CB56EC">
        <w:rPr>
          <w:sz w:val="20"/>
        </w:rPr>
        <w:t xml:space="preserve">Geçici vergiler o yıl kazançlarının tabi olduğu kurumlar vergisi oranında hesaplanarak ödenir. Yıl içinde ödenen geçici vergiler, o yılın yıllık kurumlar vergisi beyannamesi üzerinden hesaplanan kurumlar vergisine mahsup edilebilmektedir. Türk vergi mevzuatına göre beyanname üzerinde gösterilen mali zararlar 5 yılı aşmamak kaydıyla dönem kurum kazancından indirilebilirler. Ancak mali zararlar oluşması halinde geçmiş yıllarda bu zararlar tutarı kadar karlardan ödenmiş vergilerin iade edilmesi uygulaması yoktur. </w:t>
      </w:r>
    </w:p>
    <w:p w14:paraId="784642AF" w14:textId="77777777" w:rsidR="00A840C5" w:rsidRPr="00CB56EC" w:rsidRDefault="00A840C5" w:rsidP="00A840C5">
      <w:pPr>
        <w:pStyle w:val="BodyTextIndent3"/>
        <w:spacing w:before="0" w:line="240" w:lineRule="auto"/>
        <w:ind w:firstLine="0"/>
        <w:rPr>
          <w:sz w:val="20"/>
        </w:rPr>
      </w:pPr>
    </w:p>
    <w:p w14:paraId="7C031B03" w14:textId="13A9E86C" w:rsidR="00A476EE" w:rsidRPr="00CB56EC" w:rsidRDefault="00A476EE" w:rsidP="00A840C5">
      <w:pPr>
        <w:pStyle w:val="BodyTextIndent3"/>
        <w:spacing w:before="0" w:line="240" w:lineRule="auto"/>
        <w:ind w:firstLine="0"/>
      </w:pPr>
      <w:r w:rsidRPr="00CB56EC">
        <w:rPr>
          <w:sz w:val="20"/>
        </w:rPr>
        <w:t xml:space="preserve">Kurumların, en az iki tam yıl süreyle aktiflerinde yer alan iştirak hisseleri ile aynı süreyle sahip oldukları kurucu senetleri, intifa senetleri ve rüçhan haklarının satışından doğan kazançların %75’lik kısmı satışın yapıldığı yılı izleyen beşinci yılın sonuna kadar pasifte özel bir fon hesabında tutulması ve ikinci takvim yılının sonuna kadar tahsil edilmesi koşuluyla kurumlar vergisinden istisna tutulmaktadır. Aynı süreyle aktiflerinde yer alan taşınmazların satışından doğan kazançların %50’lik kısmı satışın yapıldığı yılı izleyen beşinci yılın sonuna kadar pasifte özel bir fon hesabında tutulması ve ikinci takvim yılının sonuna kadar tahsil edilmesi koşuluyla kurumlar vergisinden istisnaya tabi iken; 7456 sayılı “6/2/2023 Tarihinde Meydana Gelen Depremlerin Yol Açtığı Ekonomik Kayıpların Telafisi için Ek Motorlu Taşıtlar Vergisi İhdası ile Bazı Kanunlarda ve 375 sayılı Kanun Hükmünde Kararnamede Değişiklik Yapılması Hakkında Kanun” ile getirilen düzenleme uyarınca bu istisna maddesi kaldırılmış olup kanunun yürürlüğe girdiği tarihten (15 Temmuz 2023) önce kurumların aktifinde yer alan taşınmazlar için istisna oranının %25 olarak uygulanacağı belirlenmiştir. </w:t>
      </w:r>
    </w:p>
    <w:p w14:paraId="1E3046B7" w14:textId="77777777" w:rsidR="00A476EE" w:rsidRPr="00CB56EC" w:rsidRDefault="00A476EE" w:rsidP="00921639">
      <w:pPr>
        <w:pStyle w:val="BodyTextIndent3"/>
        <w:spacing w:before="0" w:line="240" w:lineRule="auto"/>
        <w:ind w:firstLine="0"/>
      </w:pPr>
    </w:p>
    <w:p w14:paraId="3D15A170" w14:textId="77777777" w:rsidR="00A476EE" w:rsidRPr="00CB56EC" w:rsidRDefault="00A476EE" w:rsidP="00921639">
      <w:pPr>
        <w:pStyle w:val="BodyTextIndent3"/>
        <w:spacing w:before="0" w:line="240" w:lineRule="auto"/>
        <w:ind w:firstLine="0"/>
      </w:pPr>
      <w:r w:rsidRPr="00CB56EC">
        <w:rPr>
          <w:sz w:val="20"/>
        </w:rPr>
        <w:t xml:space="preserve">Bankalara, finansal kiralama ya da finansman şirketlerine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finansal kiralama ya da finansman şirketlerine veya bu Fona devrinden sağlanan hasılatın bu borçların tasfiyesinde kullanılan kısmına isabet eden kazançların tamamı ile bankaların, finansal kiralama ya da finansman şirketlerinin bu şekilde elde ettikleri söz konusu kıymetlerden taşınmazların satışından doğan kazançların %50'lik, diğerlerinin satışından doğan kazançların %75'lik kısmı kurumlar vergisinden istisna tutulmaktadır. </w:t>
      </w:r>
    </w:p>
    <w:p w14:paraId="01DF200E" w14:textId="2DB74127" w:rsidR="000B484F" w:rsidRDefault="000B484F" w:rsidP="00921639">
      <w:pPr>
        <w:pStyle w:val="BodyTextIndent3"/>
        <w:spacing w:before="0" w:line="240" w:lineRule="auto"/>
        <w:ind w:firstLine="0"/>
      </w:pPr>
      <w:r>
        <w:br w:type="page"/>
      </w:r>
    </w:p>
    <w:p w14:paraId="67DD6ECF" w14:textId="77777777" w:rsidR="00A476EE" w:rsidRPr="00CB56EC" w:rsidRDefault="00A476EE" w:rsidP="00A840C5">
      <w:pPr>
        <w:pStyle w:val="BodyTextIndent3"/>
        <w:pageBreakBefore/>
        <w:spacing w:before="0" w:line="240" w:lineRule="auto"/>
        <w:ind w:firstLine="0"/>
      </w:pPr>
      <w:r w:rsidRPr="00CB56EC">
        <w:rPr>
          <w:sz w:val="20"/>
        </w:rPr>
        <w:lastRenderedPageBreak/>
        <w:t xml:space="preserve">Vergi Usul Kanunu’nun mükerrer 298’inci maddesi kapsamında üretici fiyat endeksindeki artışın, içinde bulunulan dönem dahil son 3 hesap döneminde %100’den ve içinde bulunulan hesap döneminde %10’dan fazla olması halinde mali tabloların enflasyon düzeltmesine tabi tutulacağı hükme bağlanmış ve 31 Aralık 2021 tarihi itibarı ile bu koşullar gerçekleşmiştir. Ancak 29 Ocak 2022 tarih ve 31734 sayılı Resmi </w:t>
      </w:r>
      <w:proofErr w:type="spellStart"/>
      <w:r w:rsidRPr="00CB56EC">
        <w:rPr>
          <w:sz w:val="20"/>
        </w:rPr>
        <w:t>Gazete’de</w:t>
      </w:r>
      <w:proofErr w:type="spellEnd"/>
      <w:r w:rsidRPr="00CB56EC">
        <w:rPr>
          <w:sz w:val="20"/>
        </w:rPr>
        <w:t xml:space="preserve"> yayımlanan 7352 sayılı “Vergi Usul Kanunu İle Kurumlar Vergisi Kanununda Değişiklik Yapılmasına Dair Kanun” ile 213 sayılı Vergi Usul Kanunu’na geçici 33’üncü madde eklenmiş ve geçici vergi dönemleri de dâhil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gösterileceği hususu yasalaşmıştır. 28 Aralık 2023 tarihli ve 32413 sayılı Resmi Gazete ’de yayımlanan 7491 sayılı Bazı Kanun ve Kanun Hükmünde Kararnamelerde Değişiklik Yapılması Hakkında Kanunun 17nci maddesine göre ise Bankalar, 21 Kasım 2012 tarihli ve 6361 sayılı Finansal Kiralama, </w:t>
      </w:r>
      <w:proofErr w:type="spellStart"/>
      <w:r w:rsidRPr="00CB56EC">
        <w:rPr>
          <w:sz w:val="20"/>
        </w:rPr>
        <w:t>Faktoring</w:t>
      </w:r>
      <w:proofErr w:type="spellEnd"/>
      <w:r w:rsidRPr="00CB56EC">
        <w:rPr>
          <w:sz w:val="20"/>
        </w:rPr>
        <w:t xml:space="preserve">, Finansman ve Tasarruf Finansman Şirketleri Kanunu kapsamındaki şirketler, ödeme ve elektronik para kuruluşları, yetkili döviz müesseseleri, varlık yönetim şirketleri, sermaye piyasası kurumları ile sigorta ve reasürans şirketleri ve emeklilik şirketleri tarafından geçici vergi dönemleri de dahil olmak üzere 2024 ve 2025 hesap dönemlerinde yapılacak enflasyon düzeltmesinden kaynaklanan kar/zarar farklarının kazancın tespitinde dikkate alınmayacağı yasalaşmıştır. Bu fıkra kapsamında belirlenen dönemleri geçici vergi dönemleri de dahil olmak üzere bir hesap dönemi kadar uzatmaya Cumhurbaşkanına yetki verilmiştir. </w:t>
      </w:r>
    </w:p>
    <w:p w14:paraId="34F0DE1C" w14:textId="77777777" w:rsidR="00A476EE" w:rsidRPr="00CB56EC" w:rsidRDefault="00A476EE" w:rsidP="00921639">
      <w:pPr>
        <w:pStyle w:val="BodyTextIndent3"/>
        <w:spacing w:before="0" w:line="240" w:lineRule="auto"/>
        <w:ind w:firstLine="0"/>
        <w:rPr>
          <w:sz w:val="14"/>
        </w:rPr>
      </w:pPr>
    </w:p>
    <w:p w14:paraId="178599A9" w14:textId="77777777" w:rsidR="00A476EE" w:rsidRPr="00CB56EC" w:rsidRDefault="00A476EE" w:rsidP="00921639">
      <w:pPr>
        <w:pStyle w:val="BodyTextIndent3"/>
        <w:spacing w:before="0" w:line="240" w:lineRule="auto"/>
        <w:ind w:firstLine="0"/>
      </w:pPr>
      <w:r w:rsidRPr="00CB56EC">
        <w:rPr>
          <w:sz w:val="20"/>
        </w:rPr>
        <w:t xml:space="preserve">14 Ocak 2023 tarih ve 32073 sayılı Resmi </w:t>
      </w:r>
      <w:proofErr w:type="spellStart"/>
      <w:r w:rsidRPr="00CB56EC">
        <w:rPr>
          <w:sz w:val="20"/>
        </w:rPr>
        <w:t>Gazete’de</w:t>
      </w:r>
      <w:proofErr w:type="spellEnd"/>
      <w:r w:rsidRPr="00CB56EC">
        <w:rPr>
          <w:sz w:val="20"/>
        </w:rPr>
        <w:t xml:space="preserve"> yayınlanan 547 sıra </w:t>
      </w:r>
      <w:proofErr w:type="spellStart"/>
      <w:r w:rsidRPr="00CB56EC">
        <w:rPr>
          <w:sz w:val="20"/>
        </w:rPr>
        <w:t>nolu</w:t>
      </w:r>
      <w:proofErr w:type="spellEnd"/>
      <w:r w:rsidRPr="00CB56EC">
        <w:rPr>
          <w:sz w:val="20"/>
        </w:rPr>
        <w:t xml:space="preserve"> Vergi Usul Kanunu Genel Tebliği (sıra </w:t>
      </w:r>
      <w:proofErr w:type="spellStart"/>
      <w:r w:rsidRPr="00CB56EC">
        <w:rPr>
          <w:sz w:val="20"/>
        </w:rPr>
        <w:t>no</w:t>
      </w:r>
      <w:proofErr w:type="spellEnd"/>
      <w:r w:rsidRPr="00CB56EC">
        <w:rPr>
          <w:sz w:val="20"/>
        </w:rPr>
        <w:t xml:space="preserve"> 537)’</w:t>
      </w:r>
      <w:proofErr w:type="spellStart"/>
      <w:r w:rsidRPr="00CB56EC">
        <w:rPr>
          <w:sz w:val="20"/>
        </w:rPr>
        <w:t>nde</w:t>
      </w:r>
      <w:proofErr w:type="spellEnd"/>
      <w:r w:rsidRPr="00CB56EC">
        <w:rPr>
          <w:sz w:val="20"/>
        </w:rPr>
        <w:t xml:space="preserve"> Değişiklik Yapılmasına Dair Tebliğ ile taşınmazlar ve amortismana tabi iktisadi kıymetlerin yeniden değerlemelerine olanak sağlayan kanun maddelerinin usul ve esasları yeniden düzenlenmiştir. Buna göre Banka, bilançosunda bulunan taşınmaz ile amortismana tabi iktisadi kıymetlerini Vergi Usul Kanunu Geçici 32nci madde ile Mükerrer madde 298/ç hükümlerindeki şartları sağlamak kaydıyla 30 Eylül 2023 dönemine kadar yeniden değerlemeye tabi tutmuştur. 31 Aralık 2023 tarihi itibarı ile mali tabloların enflasyon düzeltmesine tabi tutulması nedeniyle 31 Aralık 2023 tarihi itibariyle taşınmazlar ve amortismana tabi iktisadi kıymetler yeniden değerlemeye tabi tutulmamıştır. Kurumlar vergisi, taşınmaz ve amortismana tabi iktisadi kıymetlerin 30 Eylül 2023 dönemine kadar yeniden değerlemeye tabi tutulan değerleri üzerinden ayrılan amortismanlar dikkate alınarak hesaplanmaktadır. </w:t>
      </w:r>
    </w:p>
    <w:p w14:paraId="621219C3" w14:textId="77777777" w:rsidR="00A476EE" w:rsidRPr="00CB56EC" w:rsidRDefault="00A476EE" w:rsidP="00921639">
      <w:pPr>
        <w:pStyle w:val="BodyTextIndent3"/>
        <w:spacing w:before="0" w:line="240" w:lineRule="auto"/>
        <w:ind w:firstLine="0"/>
        <w:rPr>
          <w:sz w:val="20"/>
        </w:rPr>
      </w:pPr>
    </w:p>
    <w:p w14:paraId="36C0A815" w14:textId="77777777" w:rsidR="00A476EE" w:rsidRPr="00CB56EC" w:rsidRDefault="00A476EE" w:rsidP="00A840C5">
      <w:pPr>
        <w:pStyle w:val="BodyTextIndent3"/>
        <w:spacing w:before="0" w:line="240" w:lineRule="auto"/>
        <w:ind w:firstLine="0"/>
      </w:pPr>
      <w:r w:rsidRPr="00CB56EC">
        <w:rPr>
          <w:sz w:val="20"/>
        </w:rPr>
        <w:t xml:space="preserve">12 Mart 2023 tarih ve 32130 sayılı Resmi </w:t>
      </w:r>
      <w:proofErr w:type="spellStart"/>
      <w:r w:rsidRPr="00CB56EC">
        <w:rPr>
          <w:sz w:val="20"/>
        </w:rPr>
        <w:t>Gazete’de</w:t>
      </w:r>
      <w:proofErr w:type="spellEnd"/>
      <w:r w:rsidRPr="00CB56EC">
        <w:rPr>
          <w:sz w:val="20"/>
        </w:rPr>
        <w:t xml:space="preserve"> yayınlanan 7440 sayılı Bazı Alacakların Yeniden Yapılandırılması ile Bazı Kanunlarda Değişiklik Yapılmasına Dair Kanun ile Kurumlar vergisi mükellefleri tarafından, 2022 yılına ilişkin kurumlar vergisi beyannamesinde gösterilmek suretiyle, 5520 sayılı Kanun ile diğer kanunlarda yer alan düzenlemeler uyarınca kurum kazancından indirim konusu yapılan istisna ve indirim tutarları ile aynı Kanunun 32/A maddesi kapsamında indirimli kurumlar vergisine tabi matrahları üzerinden, dönem kazancı ile ilişkilendirilmeksizin %10 oranında, 5520 sayılı Kanunun 5 inci maddesinin birinci fıkrasının (a) bendinde düzenlenen istisna ile yurt dışından elde edilen ve en az %15 oranında vergi yükü taşıdığı tevsik edilen istisna kazançlar üzerinden ise %5 oranında ek vergi hesaplanır ve bu verginin ilk taksiti kurumlar vergisinin ödeme süresi içinde, ikinci taksiti bu süreyi takip eden dördüncü ayda ödenir.</w:t>
      </w:r>
    </w:p>
    <w:p w14:paraId="1A8D2595" w14:textId="140DEDB6" w:rsidR="000B484F" w:rsidRDefault="000B484F" w:rsidP="00755F19">
      <w:pPr>
        <w:autoSpaceDE w:val="0"/>
        <w:autoSpaceDN w:val="0"/>
        <w:jc w:val="both"/>
        <w:rPr>
          <w:sz w:val="12"/>
          <w:szCs w:val="12"/>
        </w:rPr>
      </w:pPr>
      <w:bookmarkStart w:id="13" w:name="_Hlk92543316"/>
      <w:r>
        <w:rPr>
          <w:sz w:val="12"/>
          <w:szCs w:val="12"/>
        </w:rPr>
        <w:br w:type="page"/>
      </w:r>
    </w:p>
    <w:p w14:paraId="33E7947B" w14:textId="77777777" w:rsidR="00AF46F6" w:rsidRPr="00CB56EC" w:rsidRDefault="00AF46F6" w:rsidP="00A840C5">
      <w:pPr>
        <w:pageBreakBefore/>
        <w:jc w:val="both"/>
        <w:rPr>
          <w:b/>
          <w:bCs/>
          <w:i/>
          <w:iCs/>
        </w:rPr>
      </w:pPr>
      <w:r w:rsidRPr="00CB56EC">
        <w:rPr>
          <w:b/>
          <w:bCs/>
          <w:i/>
          <w:iCs/>
        </w:rPr>
        <w:lastRenderedPageBreak/>
        <w:t xml:space="preserve">Ertelenmiş vergi </w:t>
      </w:r>
    </w:p>
    <w:p w14:paraId="5637F3DF" w14:textId="77777777" w:rsidR="00AF46F6" w:rsidRPr="00CB56EC" w:rsidRDefault="00AF46F6" w:rsidP="00755F19">
      <w:pPr>
        <w:jc w:val="both"/>
        <w:rPr>
          <w:sz w:val="12"/>
          <w:szCs w:val="12"/>
        </w:rPr>
      </w:pPr>
    </w:p>
    <w:p w14:paraId="7A443291" w14:textId="04A49A50" w:rsidR="00AF46F6" w:rsidRPr="00CB56EC" w:rsidRDefault="008D2646" w:rsidP="008D2646">
      <w:pPr>
        <w:autoSpaceDE w:val="0"/>
        <w:autoSpaceDN w:val="0"/>
        <w:adjustRightInd w:val="0"/>
        <w:ind w:right="-23"/>
        <w:jc w:val="both"/>
        <w:rPr>
          <w:rFonts w:eastAsia="Arial Unicode MS"/>
        </w:rPr>
      </w:pPr>
      <w:r w:rsidRPr="00CB56EC">
        <w:rPr>
          <w:rFonts w:eastAsia="Arial Unicode MS"/>
        </w:rPr>
        <w:t>Banka, bir varlığın veya yükümlülüğün defter değeri ile vergi mevzuatı uyarınca belirlenen vergiye esas değeri arasında ortaya çıkan vergilendirilebilir geçici farklar için “TMS 12 – Gelir Vergileri” hükümlerine, BDDK'nın açıklama ve genelgelerine ve vergi mevzuatına göre, sonraki dönemlerde indirilebilecek mali kâr elde edilmesi mümkün görüldüğü müddetçe, indirilebilir geçici farklar üzerinden ertelenmiş vergi hesaplamaktadır. Ertelenmiş vergi hesaplanmasında geçici farkların vergilendirebilir/vergiden indirilebilir olacağı zaman tahmin edilerek yürürlükteki vergi mevzuatı uyarınca bilanço tarihi itibarıyla geçerli bulunan yasalaşmış vergi oranları kullanılmaktadır. 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r w:rsidR="008D22D5" w:rsidRPr="00CB56EC">
        <w:rPr>
          <w:rFonts w:eastAsia="Arial Unicode MS"/>
        </w:rPr>
        <w:t xml:space="preserve"> </w:t>
      </w:r>
      <w:r w:rsidRPr="00CB56EC">
        <w:rPr>
          <w:rFonts w:eastAsia="Arial Unicode MS"/>
        </w:rPr>
        <w:t>Hesaplanan ertelenmiş vergi varlığı ile ertelenmiş vergi borçları finansal tablolarda netleştirilerek gösterilmektedir.</w:t>
      </w:r>
      <w:r w:rsidR="008D22D5" w:rsidRPr="00CB56EC">
        <w:rPr>
          <w:rFonts w:eastAsia="Arial Unicode MS"/>
        </w:rPr>
        <w:t xml:space="preserve"> </w:t>
      </w:r>
      <w:r w:rsidRPr="00CB56EC">
        <w:rPr>
          <w:rFonts w:eastAsia="Arial Unicode MS"/>
        </w:rPr>
        <w:t xml:space="preserve">Doğrudan </w:t>
      </w:r>
      <w:proofErr w:type="spellStart"/>
      <w:r w:rsidRPr="00CB56EC">
        <w:rPr>
          <w:rFonts w:eastAsia="Arial Unicode MS"/>
        </w:rPr>
        <w:t>özkaynaklarda</w:t>
      </w:r>
      <w:proofErr w:type="spellEnd"/>
      <w:r w:rsidRPr="00CB56EC">
        <w:rPr>
          <w:rFonts w:eastAsia="Arial Unicode MS"/>
        </w:rPr>
        <w:t xml:space="preserve"> muhasebeleştirilen işlemlerle ilgili vergi etkileri de </w:t>
      </w:r>
      <w:proofErr w:type="spellStart"/>
      <w:r w:rsidRPr="00CB56EC">
        <w:rPr>
          <w:rFonts w:eastAsia="Arial Unicode MS"/>
        </w:rPr>
        <w:t>özkaynaklara</w:t>
      </w:r>
      <w:proofErr w:type="spellEnd"/>
      <w:r w:rsidRPr="00CB56EC">
        <w:rPr>
          <w:rFonts w:eastAsia="Arial Unicode MS"/>
        </w:rPr>
        <w:t xml:space="preserve"> yansıtılır</w:t>
      </w:r>
      <w:r w:rsidR="008D22D5" w:rsidRPr="00CB56EC">
        <w:rPr>
          <w:rFonts w:eastAsia="Arial Unicode MS"/>
        </w:rPr>
        <w:t>.</w:t>
      </w:r>
    </w:p>
    <w:p w14:paraId="2554CB1B" w14:textId="77777777" w:rsidR="008D22D5" w:rsidRPr="00CB56EC" w:rsidRDefault="008D22D5" w:rsidP="008D2646">
      <w:pPr>
        <w:autoSpaceDE w:val="0"/>
        <w:autoSpaceDN w:val="0"/>
        <w:adjustRightInd w:val="0"/>
        <w:ind w:right="-23"/>
        <w:jc w:val="both"/>
      </w:pPr>
    </w:p>
    <w:p w14:paraId="410089F9" w14:textId="010D8C3D" w:rsidR="008D22D5" w:rsidRDefault="008D22D5" w:rsidP="008D2646">
      <w:pPr>
        <w:autoSpaceDE w:val="0"/>
        <w:autoSpaceDN w:val="0"/>
        <w:adjustRightInd w:val="0"/>
        <w:ind w:right="-23"/>
        <w:jc w:val="both"/>
        <w:rPr>
          <w:rFonts w:eastAsia="Arial Unicode MS"/>
        </w:rPr>
      </w:pPr>
      <w:r w:rsidRPr="00CB56EC">
        <w:rPr>
          <w:rFonts w:eastAsia="Arial Unicode MS"/>
        </w:rPr>
        <w:t xml:space="preserve">Vergi Usul Kanunu’nun geçici 33’üncü maddesine göre kurumlar vergisinin enflasyon düzeltmesine tabi tutulmasından kaynaklanan vergi etkileri </w:t>
      </w:r>
      <w:r w:rsidR="00B23252" w:rsidRPr="00CB56EC">
        <w:rPr>
          <w:rFonts w:eastAsia="Arial Unicode MS"/>
        </w:rPr>
        <w:t>finansal tablolara</w:t>
      </w:r>
      <w:r w:rsidRPr="00CB56EC">
        <w:rPr>
          <w:rFonts w:eastAsia="Arial Unicode MS"/>
        </w:rPr>
        <w:t xml:space="preserve"> dâhil edilmiştir</w:t>
      </w:r>
      <w:r w:rsidR="002839F5" w:rsidRPr="00CB56EC">
        <w:rPr>
          <w:rFonts w:eastAsia="Arial Unicode MS"/>
        </w:rPr>
        <w:t>.</w:t>
      </w:r>
    </w:p>
    <w:p w14:paraId="7FC9B2CF" w14:textId="0F59DE80" w:rsidR="00394CC9" w:rsidRDefault="00394CC9" w:rsidP="008D2646">
      <w:pPr>
        <w:autoSpaceDE w:val="0"/>
        <w:autoSpaceDN w:val="0"/>
        <w:adjustRightInd w:val="0"/>
        <w:ind w:right="-23"/>
        <w:jc w:val="both"/>
        <w:rPr>
          <w:rFonts w:eastAsia="Arial Unicode MS"/>
        </w:rPr>
      </w:pPr>
    </w:p>
    <w:p w14:paraId="05B9A0A2" w14:textId="207A01FB" w:rsidR="00394CC9" w:rsidRPr="00CB56EC" w:rsidRDefault="00394CC9" w:rsidP="008D2646">
      <w:pPr>
        <w:autoSpaceDE w:val="0"/>
        <w:autoSpaceDN w:val="0"/>
        <w:adjustRightInd w:val="0"/>
        <w:ind w:right="-23"/>
        <w:jc w:val="both"/>
        <w:rPr>
          <w:rFonts w:eastAsia="Arial Unicode MS"/>
        </w:rPr>
      </w:pPr>
      <w:r w:rsidRPr="00566FB7">
        <w:rPr>
          <w:rFonts w:eastAsia="Arial Unicode MS"/>
        </w:rPr>
        <w:t xml:space="preserve">Ertelenmiş vergi varlıkları sadece gelecek dönemlerde yeterli vergilendirilebilir karın oluşmasının muhtemel olması durumunda muhasebeleştirilebilir. Vergi avantajının muhtemel olduğu durumda, mahsup edilebilir mali zararlar üzerinden ertelenmiş vergi varlığı hesaplanır. </w:t>
      </w:r>
      <w:r w:rsidRPr="00CC19B5">
        <w:rPr>
          <w:rFonts w:eastAsia="Arial Unicode MS"/>
        </w:rPr>
        <w:t>Banka’nın detayları 5.Bölüm not 1.1.15’te belirtilen mahsup edilebilir mali zararların geri kazanabilir olduğu varsayımı ile ertelenmiş vergi varlığı muhasebeleştirmiştir</w:t>
      </w:r>
      <w:r>
        <w:rPr>
          <w:rFonts w:eastAsia="Arial Unicode MS"/>
        </w:rPr>
        <w:t>.</w:t>
      </w:r>
    </w:p>
    <w:bookmarkEnd w:id="13"/>
    <w:p w14:paraId="4CB9F404" w14:textId="77777777" w:rsidR="00AF46F6" w:rsidRPr="00CB56EC" w:rsidRDefault="00AF46F6" w:rsidP="00755F19">
      <w:pPr>
        <w:autoSpaceDE w:val="0"/>
        <w:autoSpaceDN w:val="0"/>
        <w:jc w:val="both"/>
        <w:rPr>
          <w:sz w:val="16"/>
          <w:szCs w:val="16"/>
        </w:rPr>
      </w:pPr>
    </w:p>
    <w:p w14:paraId="14D32023" w14:textId="0EAE92BC" w:rsidR="00AF46F6" w:rsidRPr="00CB56EC" w:rsidRDefault="00AF46F6" w:rsidP="00755F19">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color w:val="000000"/>
        </w:rPr>
      </w:pPr>
      <w:r w:rsidRPr="00CB56EC">
        <w:rPr>
          <w:rFonts w:eastAsia="Arial Unicode MS"/>
          <w:b/>
        </w:rPr>
        <w:t>1</w:t>
      </w:r>
      <w:r w:rsidR="00D1739F">
        <w:rPr>
          <w:rFonts w:eastAsia="Arial Unicode MS"/>
          <w:b/>
        </w:rPr>
        <w:t>8</w:t>
      </w:r>
      <w:r w:rsidRPr="00CB56EC">
        <w:rPr>
          <w:rFonts w:eastAsia="Arial Unicode MS"/>
          <w:b/>
        </w:rPr>
        <w:t>.</w:t>
      </w:r>
      <w:r w:rsidRPr="00CB56EC">
        <w:rPr>
          <w:rFonts w:eastAsia="Arial Unicode MS"/>
        </w:rPr>
        <w:tab/>
      </w:r>
      <w:r w:rsidRPr="00CB56EC">
        <w:rPr>
          <w:b/>
        </w:rPr>
        <w:t>Borçlanmalara ilişkin ilave açıklamalar</w:t>
      </w:r>
    </w:p>
    <w:p w14:paraId="02849AA9" w14:textId="77777777" w:rsidR="00AF46F6" w:rsidRPr="00CB56EC" w:rsidRDefault="00AF46F6" w:rsidP="00755F19">
      <w:pPr>
        <w:autoSpaceDE w:val="0"/>
        <w:autoSpaceDN w:val="0"/>
        <w:adjustRightInd w:val="0"/>
        <w:ind w:right="-23"/>
        <w:jc w:val="both"/>
        <w:rPr>
          <w:rFonts w:eastAsia="Arial Unicode MS"/>
          <w:sz w:val="16"/>
          <w:szCs w:val="16"/>
        </w:rPr>
      </w:pPr>
    </w:p>
    <w:p w14:paraId="342E04DC" w14:textId="2B73A60A" w:rsidR="00AF46F6" w:rsidRPr="00CB56EC" w:rsidRDefault="008D2646" w:rsidP="00755F19">
      <w:pPr>
        <w:autoSpaceDE w:val="0"/>
        <w:autoSpaceDN w:val="0"/>
        <w:adjustRightInd w:val="0"/>
        <w:ind w:right="-23"/>
        <w:jc w:val="both"/>
        <w:rPr>
          <w:rFonts w:eastAsia="Arial Unicode MS"/>
        </w:rPr>
      </w:pPr>
      <w:r w:rsidRPr="00CB56EC">
        <w:rPr>
          <w:rFonts w:eastAsia="Arial Unicode MS"/>
        </w:rPr>
        <w:t xml:space="preserve">Gerçeğe uygun değer farkı kar/zarara yansıtılan olarak sınıflanan finansal yükümlülükler, alım satım amaçlı ve türev finansal borçlar gerçeğe uygun değer üzerinden; diğer tüm finansal borçlar ise işlem maliyetleri dâhil edilmek suretiyle kayda alınmalarını izleyen dönemlerde </w:t>
      </w:r>
      <w:r w:rsidR="00903F60" w:rsidRPr="00CB56EC">
        <w:rPr>
          <w:rFonts w:eastAsia="Arial Unicode MS"/>
        </w:rPr>
        <w:t>iç verim</w:t>
      </w:r>
      <w:r w:rsidRPr="00CB56EC">
        <w:rPr>
          <w:rFonts w:eastAsia="Arial Unicode MS"/>
        </w:rPr>
        <w:t xml:space="preserve"> yöntemi ile </w:t>
      </w:r>
      <w:proofErr w:type="spellStart"/>
      <w:r w:rsidRPr="00CB56EC">
        <w:rPr>
          <w:rFonts w:eastAsia="Arial Unicode MS"/>
        </w:rPr>
        <w:t>iskonto</w:t>
      </w:r>
      <w:proofErr w:type="spellEnd"/>
      <w:r w:rsidRPr="00CB56EC">
        <w:rPr>
          <w:rFonts w:eastAsia="Arial Unicode MS"/>
        </w:rPr>
        <w:t xml:space="preserve"> edilmiş bedelleri üzerinden değerlenmektedir</w:t>
      </w:r>
    </w:p>
    <w:p w14:paraId="647D3FFE" w14:textId="77777777" w:rsidR="008D2646" w:rsidRPr="00CB56EC" w:rsidRDefault="008D2646" w:rsidP="00755F19">
      <w:pPr>
        <w:autoSpaceDE w:val="0"/>
        <w:autoSpaceDN w:val="0"/>
        <w:adjustRightInd w:val="0"/>
        <w:ind w:right="-23"/>
        <w:jc w:val="both"/>
        <w:rPr>
          <w:sz w:val="16"/>
          <w:szCs w:val="16"/>
        </w:rPr>
      </w:pPr>
    </w:p>
    <w:p w14:paraId="340CDC79" w14:textId="5A3FF157" w:rsidR="00AF46F6" w:rsidRPr="00CB56EC" w:rsidRDefault="00AF46F6" w:rsidP="00755F19">
      <w:pPr>
        <w:autoSpaceDE w:val="0"/>
        <w:autoSpaceDN w:val="0"/>
        <w:adjustRightInd w:val="0"/>
        <w:ind w:right="-23" w:hanging="567"/>
        <w:rPr>
          <w:rFonts w:eastAsia="Arial Unicode MS"/>
        </w:rPr>
      </w:pPr>
      <w:r w:rsidRPr="00CB56EC">
        <w:rPr>
          <w:b/>
        </w:rPr>
        <w:t>1</w:t>
      </w:r>
      <w:r w:rsidR="00D1739F">
        <w:rPr>
          <w:b/>
        </w:rPr>
        <w:t>9</w:t>
      </w:r>
      <w:r w:rsidRPr="00CB56EC">
        <w:rPr>
          <w:b/>
        </w:rPr>
        <w:t xml:space="preserve">.  </w:t>
      </w:r>
      <w:r w:rsidRPr="00CB56EC">
        <w:rPr>
          <w:b/>
        </w:rPr>
        <w:tab/>
        <w:t>İhraç edilen hisse senetlerine ilişkin açıklamalar</w:t>
      </w:r>
    </w:p>
    <w:p w14:paraId="6C72E8B1" w14:textId="77777777" w:rsidR="00AF46F6" w:rsidRPr="00CB56EC" w:rsidRDefault="00AF46F6" w:rsidP="00755F19">
      <w:pPr>
        <w:ind w:right="-23"/>
        <w:jc w:val="both"/>
        <w:rPr>
          <w:rFonts w:eastAsia="Arial Unicode MS"/>
          <w:sz w:val="16"/>
          <w:szCs w:val="16"/>
        </w:rPr>
      </w:pPr>
    </w:p>
    <w:p w14:paraId="0F55CD3C" w14:textId="77777777" w:rsidR="00AF46F6" w:rsidRPr="00CB56EC" w:rsidRDefault="008D2646" w:rsidP="008D2646">
      <w:pPr>
        <w:autoSpaceDE w:val="0"/>
        <w:autoSpaceDN w:val="0"/>
        <w:adjustRightInd w:val="0"/>
        <w:ind w:right="-23"/>
        <w:jc w:val="both"/>
        <w:rPr>
          <w:rFonts w:eastAsia="Arial Unicode MS"/>
        </w:rPr>
      </w:pPr>
      <w:r w:rsidRPr="00CB56EC">
        <w:rPr>
          <w:rFonts w:eastAsia="Arial Unicode MS"/>
        </w:rPr>
        <w:t xml:space="preserve">Banka, sermaye artışlarında ihraç ettiği hisse senetlerinin nominal değerinin üstünde bir bedelle ihraç edilmesi halinde, ihraç bedeli ile nominal değeri arasındaki oluşan farkı “Hisse Senedi İhraç Primleri” olarak </w:t>
      </w:r>
      <w:proofErr w:type="spellStart"/>
      <w:r w:rsidRPr="00CB56EC">
        <w:rPr>
          <w:rFonts w:eastAsia="Arial Unicode MS"/>
        </w:rPr>
        <w:t>özkaynaklarda</w:t>
      </w:r>
      <w:proofErr w:type="spellEnd"/>
      <w:r w:rsidRPr="00CB56EC">
        <w:rPr>
          <w:rFonts w:eastAsia="Arial Unicode MS"/>
        </w:rPr>
        <w:t xml:space="preserve"> muhasebeleştirmektedir.</w:t>
      </w:r>
    </w:p>
    <w:p w14:paraId="69AF1EE2" w14:textId="77777777" w:rsidR="008D2646" w:rsidRPr="00CB56EC" w:rsidRDefault="008D2646" w:rsidP="00755F19">
      <w:pPr>
        <w:autoSpaceDE w:val="0"/>
        <w:autoSpaceDN w:val="0"/>
        <w:adjustRightInd w:val="0"/>
        <w:ind w:right="-23"/>
        <w:rPr>
          <w:sz w:val="16"/>
          <w:szCs w:val="16"/>
        </w:rPr>
      </w:pPr>
    </w:p>
    <w:p w14:paraId="7E40A4C1" w14:textId="621A758A" w:rsidR="00AF46F6" w:rsidRPr="00CB56EC" w:rsidRDefault="00D1739F" w:rsidP="00755F19">
      <w:pPr>
        <w:autoSpaceDE w:val="0"/>
        <w:autoSpaceDN w:val="0"/>
        <w:adjustRightInd w:val="0"/>
        <w:ind w:right="-23" w:hanging="567"/>
        <w:rPr>
          <w:b/>
        </w:rPr>
      </w:pPr>
      <w:r>
        <w:rPr>
          <w:b/>
        </w:rPr>
        <w:t>20</w:t>
      </w:r>
      <w:r w:rsidR="00AF46F6" w:rsidRPr="00CB56EC">
        <w:rPr>
          <w:b/>
        </w:rPr>
        <w:t xml:space="preserve">.   </w:t>
      </w:r>
      <w:r w:rsidR="00AF46F6" w:rsidRPr="00CB56EC">
        <w:rPr>
          <w:b/>
        </w:rPr>
        <w:tab/>
        <w:t>Aval ve kabullere ilişkin açıklamalar</w:t>
      </w:r>
    </w:p>
    <w:p w14:paraId="10FD8C75" w14:textId="77777777" w:rsidR="00AF46F6" w:rsidRPr="00CB56EC" w:rsidRDefault="00AF46F6" w:rsidP="00755F19">
      <w:pPr>
        <w:autoSpaceDE w:val="0"/>
        <w:autoSpaceDN w:val="0"/>
        <w:adjustRightInd w:val="0"/>
        <w:ind w:right="-23"/>
        <w:rPr>
          <w:rFonts w:eastAsia="Arial Unicode MS"/>
          <w:sz w:val="16"/>
          <w:szCs w:val="16"/>
        </w:rPr>
      </w:pPr>
    </w:p>
    <w:p w14:paraId="6A022038" w14:textId="77777777" w:rsidR="00AF46F6" w:rsidRPr="00CB56EC" w:rsidRDefault="008D2646" w:rsidP="008D2646">
      <w:pPr>
        <w:autoSpaceDE w:val="0"/>
        <w:autoSpaceDN w:val="0"/>
        <w:adjustRightInd w:val="0"/>
        <w:ind w:right="-23"/>
        <w:jc w:val="both"/>
        <w:rPr>
          <w:rFonts w:eastAsia="Arial Unicode MS"/>
        </w:rPr>
      </w:pPr>
      <w:r w:rsidRPr="00CB56EC">
        <w:rPr>
          <w:rFonts w:eastAsia="Arial Unicode MS"/>
        </w:rPr>
        <w:t>Aval ve kabuller Banka’nın olası borç taahhütleri olarak “Bilanço dışı yükümlülükler” arasında gösterilmektedir.</w:t>
      </w:r>
    </w:p>
    <w:p w14:paraId="6E9AFBA1" w14:textId="77777777" w:rsidR="008D2646" w:rsidRPr="00CB56EC" w:rsidRDefault="008D2646" w:rsidP="00755F19">
      <w:pPr>
        <w:pStyle w:val="BodyTextIndent"/>
        <w:ind w:left="0" w:right="-23" w:firstLine="0"/>
        <w:rPr>
          <w:rFonts w:eastAsia="Arial Unicode MS"/>
          <w:sz w:val="16"/>
          <w:szCs w:val="16"/>
        </w:rPr>
      </w:pPr>
    </w:p>
    <w:p w14:paraId="4AB42FEC" w14:textId="2C1C0E4B" w:rsidR="00AF46F6" w:rsidRPr="00CB56EC" w:rsidRDefault="00AF46F6" w:rsidP="00755F19">
      <w:pPr>
        <w:autoSpaceDE w:val="0"/>
        <w:autoSpaceDN w:val="0"/>
        <w:adjustRightInd w:val="0"/>
        <w:ind w:right="-23" w:hanging="567"/>
        <w:rPr>
          <w:b/>
        </w:rPr>
      </w:pPr>
      <w:r w:rsidRPr="00CB56EC">
        <w:rPr>
          <w:b/>
        </w:rPr>
        <w:t>2</w:t>
      </w:r>
      <w:r w:rsidR="00D1739F">
        <w:rPr>
          <w:b/>
        </w:rPr>
        <w:t>1</w:t>
      </w:r>
      <w:r w:rsidRPr="00CB56EC">
        <w:rPr>
          <w:b/>
        </w:rPr>
        <w:t xml:space="preserve">.   </w:t>
      </w:r>
      <w:r w:rsidRPr="00CB56EC">
        <w:rPr>
          <w:b/>
        </w:rPr>
        <w:tab/>
        <w:t>Devlet teşviklerine ilişkin açıklamalar</w:t>
      </w:r>
    </w:p>
    <w:p w14:paraId="7D9F41E1" w14:textId="77777777" w:rsidR="00AF46F6" w:rsidRPr="00CB56EC" w:rsidRDefault="00AF46F6" w:rsidP="00755F19">
      <w:pPr>
        <w:autoSpaceDE w:val="0"/>
        <w:autoSpaceDN w:val="0"/>
        <w:adjustRightInd w:val="0"/>
        <w:ind w:right="-23"/>
        <w:rPr>
          <w:rFonts w:eastAsia="Arial Unicode MS"/>
          <w:sz w:val="16"/>
          <w:szCs w:val="16"/>
        </w:rPr>
      </w:pPr>
    </w:p>
    <w:p w14:paraId="61AF4A13" w14:textId="087D791B" w:rsidR="008D2646" w:rsidRPr="00CB56EC" w:rsidRDefault="001B716F" w:rsidP="008D2646">
      <w:pPr>
        <w:pStyle w:val="BodyText"/>
        <w:tabs>
          <w:tab w:val="left" w:pos="709"/>
        </w:tabs>
      </w:pPr>
      <w:r w:rsidRPr="00CB56EC">
        <w:t>Bulunmamaktadır (31 Aralık 202</w:t>
      </w:r>
      <w:r w:rsidR="00EC5644">
        <w:t>4</w:t>
      </w:r>
      <w:r w:rsidR="008D2646" w:rsidRPr="00CB56EC">
        <w:t xml:space="preserve"> – Bulunmamaktadır).</w:t>
      </w:r>
    </w:p>
    <w:p w14:paraId="1CB9A621" w14:textId="77777777" w:rsidR="00AF46F6" w:rsidRPr="00CB56EC" w:rsidRDefault="00AF46F6" w:rsidP="00755F19">
      <w:pPr>
        <w:rPr>
          <w:b/>
        </w:rPr>
      </w:pPr>
    </w:p>
    <w:p w14:paraId="1926F0B2" w14:textId="4B5D20F2" w:rsidR="00AF46F6" w:rsidRPr="00CB56EC" w:rsidRDefault="00AF46F6" w:rsidP="00755F19">
      <w:pPr>
        <w:autoSpaceDE w:val="0"/>
        <w:autoSpaceDN w:val="0"/>
        <w:adjustRightInd w:val="0"/>
        <w:ind w:right="-23" w:hanging="567"/>
        <w:rPr>
          <w:b/>
        </w:rPr>
      </w:pPr>
      <w:r w:rsidRPr="00CB56EC">
        <w:rPr>
          <w:b/>
        </w:rPr>
        <w:t>2</w:t>
      </w:r>
      <w:r w:rsidR="00D1739F">
        <w:rPr>
          <w:b/>
        </w:rPr>
        <w:t>2</w:t>
      </w:r>
      <w:r w:rsidRPr="00CB56EC">
        <w:rPr>
          <w:b/>
        </w:rPr>
        <w:t xml:space="preserve">.   </w:t>
      </w:r>
      <w:r w:rsidRPr="00CB56EC">
        <w:rPr>
          <w:b/>
        </w:rPr>
        <w:tab/>
        <w:t>Raporlamanın bölümlemeye göre yapılmasına ilişkin açıklamalar</w:t>
      </w:r>
    </w:p>
    <w:p w14:paraId="05EC92B1" w14:textId="77777777" w:rsidR="00AF46F6" w:rsidRPr="00CB56EC" w:rsidRDefault="00AF46F6" w:rsidP="00755F19">
      <w:pPr>
        <w:pStyle w:val="BodyTextIndent"/>
        <w:ind w:right="-23"/>
        <w:jc w:val="left"/>
        <w:rPr>
          <w:sz w:val="16"/>
          <w:szCs w:val="16"/>
        </w:rPr>
      </w:pPr>
    </w:p>
    <w:p w14:paraId="5FC4425A" w14:textId="77777777" w:rsidR="00AF46F6" w:rsidRPr="00CB56EC" w:rsidRDefault="00AF46F6" w:rsidP="00755F19">
      <w:pPr>
        <w:ind w:right="-23"/>
        <w:jc w:val="both"/>
      </w:pPr>
      <w:r w:rsidRPr="00CB56EC">
        <w:t>Banka Bireysel Bankacılık, Tüzel Bankacılık, Hazine ve Uluslararası Bankacılık olarak üç ayrı ana bölümle faaliyetlerini yürütmektedir. Her bir bölüm kendine mahsus ürünlerle hizmet vermekte olup faaliyet sonuçları bu bölümler bazında izlenmektedir. Faaliyet bölümlerine</w:t>
      </w:r>
      <w:r w:rsidR="008D2646" w:rsidRPr="00CB56EC">
        <w:t xml:space="preserve"> göre raporlama, Dördüncü </w:t>
      </w:r>
      <w:proofErr w:type="spellStart"/>
      <w:r w:rsidR="008D2646" w:rsidRPr="00CB56EC">
        <w:t>Bölüm’de</w:t>
      </w:r>
      <w:proofErr w:type="spellEnd"/>
      <w:r w:rsidR="008D2646" w:rsidRPr="00CB56EC">
        <w:t xml:space="preserve"> </w:t>
      </w:r>
      <w:r w:rsidRPr="00CB56EC">
        <w:t>sunulmuştur.</w:t>
      </w:r>
    </w:p>
    <w:p w14:paraId="07325D6D" w14:textId="77777777" w:rsidR="00AF46F6" w:rsidRPr="00CB56EC" w:rsidRDefault="00AF46F6" w:rsidP="00755F19">
      <w:pPr>
        <w:ind w:right="-23"/>
        <w:rPr>
          <w:sz w:val="16"/>
          <w:szCs w:val="16"/>
        </w:rPr>
      </w:pPr>
    </w:p>
    <w:p w14:paraId="3236D333" w14:textId="4EC5CB9D" w:rsidR="00AF46F6" w:rsidRPr="00CB56EC" w:rsidRDefault="00AF46F6" w:rsidP="00755F19">
      <w:pPr>
        <w:autoSpaceDE w:val="0"/>
        <w:autoSpaceDN w:val="0"/>
        <w:adjustRightInd w:val="0"/>
        <w:ind w:right="-23" w:hanging="567"/>
        <w:rPr>
          <w:b/>
        </w:rPr>
      </w:pPr>
      <w:r w:rsidRPr="00CB56EC">
        <w:rPr>
          <w:b/>
        </w:rPr>
        <w:t>2</w:t>
      </w:r>
      <w:r w:rsidR="00407D25">
        <w:rPr>
          <w:b/>
        </w:rPr>
        <w:t>3</w:t>
      </w:r>
      <w:r w:rsidRPr="00CB56EC">
        <w:rPr>
          <w:b/>
        </w:rPr>
        <w:t xml:space="preserve">.   </w:t>
      </w:r>
      <w:r w:rsidRPr="00CB56EC">
        <w:rPr>
          <w:b/>
        </w:rPr>
        <w:tab/>
        <w:t>Diğer hususlara ilişkin açıklamalar</w:t>
      </w:r>
    </w:p>
    <w:p w14:paraId="7C5112A2" w14:textId="77777777" w:rsidR="00AF46F6" w:rsidRPr="00CB56EC" w:rsidRDefault="00AF46F6" w:rsidP="00755F19">
      <w:pPr>
        <w:autoSpaceDE w:val="0"/>
        <w:autoSpaceDN w:val="0"/>
        <w:adjustRightInd w:val="0"/>
        <w:ind w:right="-23"/>
        <w:rPr>
          <w:b/>
          <w:sz w:val="16"/>
          <w:szCs w:val="16"/>
        </w:rPr>
      </w:pPr>
    </w:p>
    <w:p w14:paraId="4D44B927" w14:textId="77777777" w:rsidR="00AF46F6" w:rsidRPr="00CB56EC" w:rsidRDefault="008D2646" w:rsidP="00AF46F6">
      <w:pPr>
        <w:rPr>
          <w:rFonts w:eastAsia="Arial Unicode MS"/>
          <w:b/>
          <w:sz w:val="24"/>
        </w:rPr>
      </w:pPr>
      <w:r w:rsidRPr="00CB56EC">
        <w:t>Bulunmamaktadır.</w:t>
      </w:r>
      <w:r w:rsidR="00AF46F6" w:rsidRPr="00CB56EC">
        <w:rPr>
          <w:rFonts w:eastAsia="Arial Unicode MS"/>
          <w:b/>
          <w:sz w:val="24"/>
        </w:rPr>
        <w:br w:type="page"/>
      </w:r>
    </w:p>
    <w:p w14:paraId="607FE103" w14:textId="77777777" w:rsidR="00AF46F6" w:rsidRPr="00CB56EC" w:rsidRDefault="00AF46F6" w:rsidP="00AF46F6">
      <w:pPr>
        <w:autoSpaceDE w:val="0"/>
        <w:autoSpaceDN w:val="0"/>
        <w:adjustRightInd w:val="0"/>
        <w:ind w:left="2160" w:firstLine="720"/>
        <w:rPr>
          <w:rFonts w:eastAsia="Arial Unicode MS"/>
          <w:b/>
          <w:sz w:val="24"/>
        </w:rPr>
      </w:pPr>
      <w:r w:rsidRPr="00CB56EC">
        <w:rPr>
          <w:rFonts w:eastAsia="Arial Unicode MS"/>
          <w:b/>
          <w:sz w:val="24"/>
        </w:rPr>
        <w:lastRenderedPageBreak/>
        <w:t>DÖRDÜNCÜ BÖLÜM</w:t>
      </w:r>
    </w:p>
    <w:p w14:paraId="24E813BF" w14:textId="77777777" w:rsidR="00AF46F6" w:rsidRPr="00CB56EC" w:rsidRDefault="00AF46F6" w:rsidP="00AF46F6">
      <w:pPr>
        <w:autoSpaceDE w:val="0"/>
        <w:autoSpaceDN w:val="0"/>
        <w:adjustRightInd w:val="0"/>
        <w:ind w:left="2880" w:firstLine="720"/>
        <w:jc w:val="center"/>
        <w:rPr>
          <w:rFonts w:eastAsia="Arial Unicode MS"/>
          <w:b/>
          <w:color w:val="000000"/>
          <w:sz w:val="12"/>
        </w:rPr>
      </w:pPr>
    </w:p>
    <w:p w14:paraId="764A5030" w14:textId="77777777" w:rsidR="00AF46F6" w:rsidRPr="00CB56EC" w:rsidRDefault="00AF46F6" w:rsidP="00AF46F6">
      <w:pPr>
        <w:autoSpaceDE w:val="0"/>
        <w:autoSpaceDN w:val="0"/>
        <w:adjustRightInd w:val="0"/>
        <w:ind w:left="720" w:firstLine="720"/>
        <w:rPr>
          <w:b/>
          <w:color w:val="000000"/>
          <w:sz w:val="18"/>
          <w:szCs w:val="18"/>
        </w:rPr>
      </w:pPr>
      <w:r w:rsidRPr="00CB56EC">
        <w:rPr>
          <w:b/>
          <w:color w:val="000000"/>
        </w:rPr>
        <w:t>MALİ BÜNYEYE VE RİSK YÖNETİMİNE İLİŞKİN BİLGİLER</w:t>
      </w:r>
      <w:r w:rsidRPr="00CB56EC">
        <w:rPr>
          <w:b/>
          <w:color w:val="000000"/>
          <w:sz w:val="18"/>
          <w:szCs w:val="18"/>
        </w:rPr>
        <w:t xml:space="preserve">  </w:t>
      </w:r>
    </w:p>
    <w:p w14:paraId="1BF33E6C" w14:textId="77777777" w:rsidR="00AF46F6" w:rsidRPr="00CB56EC" w:rsidRDefault="00AF46F6" w:rsidP="00AF46F6">
      <w:pPr>
        <w:autoSpaceDE w:val="0"/>
        <w:autoSpaceDN w:val="0"/>
        <w:adjustRightInd w:val="0"/>
        <w:ind w:left="720" w:firstLine="720"/>
        <w:rPr>
          <w:b/>
          <w:color w:val="000000"/>
          <w:sz w:val="16"/>
          <w:szCs w:val="16"/>
        </w:rPr>
      </w:pPr>
      <w:r w:rsidRPr="00CB56EC">
        <w:rPr>
          <w:b/>
          <w:color w:val="000000"/>
          <w:sz w:val="18"/>
          <w:szCs w:val="18"/>
        </w:rPr>
        <w:t xml:space="preserve">           </w:t>
      </w:r>
    </w:p>
    <w:p w14:paraId="5DAE67CF" w14:textId="77777777" w:rsidR="00AF46F6" w:rsidRPr="00CB56EC" w:rsidRDefault="00AF46F6" w:rsidP="00AF46F6">
      <w:pPr>
        <w:tabs>
          <w:tab w:val="left" w:pos="709"/>
        </w:tabs>
        <w:autoSpaceDE w:val="0"/>
        <w:autoSpaceDN w:val="0"/>
        <w:adjustRightInd w:val="0"/>
        <w:ind w:hanging="567"/>
        <w:rPr>
          <w:b/>
        </w:rPr>
      </w:pPr>
      <w:r w:rsidRPr="00CB56EC">
        <w:rPr>
          <w:b/>
          <w:color w:val="000000"/>
        </w:rPr>
        <w:t>1</w:t>
      </w:r>
      <w:r w:rsidRPr="00CB56EC">
        <w:rPr>
          <w:b/>
        </w:rPr>
        <w:t xml:space="preserve">.      </w:t>
      </w:r>
      <w:r w:rsidRPr="00CB56EC">
        <w:rPr>
          <w:b/>
        </w:rPr>
        <w:tab/>
        <w:t>Özkaynak kalemlerine ilişkin açıklamalar</w:t>
      </w:r>
    </w:p>
    <w:p w14:paraId="06D16158" w14:textId="77777777" w:rsidR="00AF46F6" w:rsidRPr="00CB56EC" w:rsidRDefault="00AF46F6" w:rsidP="00AF46F6">
      <w:pPr>
        <w:pStyle w:val="BodyText3"/>
        <w:ind w:right="-23"/>
        <w:jc w:val="both"/>
        <w:rPr>
          <w:bCs w:val="0"/>
          <w:i w:val="0"/>
          <w:iCs w:val="0"/>
          <w:sz w:val="16"/>
          <w:szCs w:val="16"/>
        </w:rPr>
      </w:pPr>
    </w:p>
    <w:p w14:paraId="29902B16" w14:textId="0C3C6B3C" w:rsidR="001C5F7F" w:rsidRPr="00CB56EC" w:rsidRDefault="001C5F7F" w:rsidP="001C5F7F">
      <w:pPr>
        <w:pStyle w:val="BodyText3"/>
        <w:ind w:right="-23"/>
        <w:jc w:val="both"/>
        <w:rPr>
          <w:rFonts w:eastAsia="Arial Unicode MS"/>
          <w:i w:val="0"/>
          <w:iCs w:val="0"/>
          <w:sz w:val="20"/>
        </w:rPr>
      </w:pPr>
      <w:r w:rsidRPr="00CB56EC">
        <w:rPr>
          <w:rFonts w:eastAsia="Arial Unicode MS"/>
          <w:i w:val="0"/>
          <w:iCs w:val="0"/>
          <w:sz w:val="20"/>
        </w:rPr>
        <w:t xml:space="preserve">Özkaynak tutarı ve sermaye yeterliliği standart oranı “Bankaların </w:t>
      </w:r>
      <w:proofErr w:type="spellStart"/>
      <w:r w:rsidRPr="00CB56EC">
        <w:rPr>
          <w:rFonts w:eastAsia="Arial Unicode MS"/>
          <w:i w:val="0"/>
          <w:iCs w:val="0"/>
          <w:sz w:val="20"/>
        </w:rPr>
        <w:t>Özkaynaklarına</w:t>
      </w:r>
      <w:proofErr w:type="spellEnd"/>
      <w:r w:rsidRPr="00CB56EC">
        <w:rPr>
          <w:rFonts w:eastAsia="Arial Unicode MS"/>
          <w:i w:val="0"/>
          <w:iCs w:val="0"/>
          <w:sz w:val="20"/>
        </w:rPr>
        <w:t xml:space="preserve"> İlişkin Yönetmelik” ile “Bankaların Sermaye Yeterliliğinin Ölçülmesine ve Değerlendirilmesin</w:t>
      </w:r>
      <w:r w:rsidRPr="005C766B">
        <w:rPr>
          <w:rFonts w:eastAsia="Arial Unicode MS"/>
          <w:i w:val="0"/>
          <w:iCs w:val="0"/>
          <w:sz w:val="20"/>
        </w:rPr>
        <w:t xml:space="preserve">e İlişkin Yönetmelik” çerçevesinde hesaplanmıştır. Banka’nın </w:t>
      </w:r>
      <w:r w:rsidR="002F639E">
        <w:rPr>
          <w:rFonts w:eastAsia="Arial Unicode MS"/>
          <w:i w:val="0"/>
          <w:iCs w:val="0"/>
          <w:sz w:val="20"/>
        </w:rPr>
        <w:t xml:space="preserve">31 </w:t>
      </w:r>
      <w:r w:rsidR="00EC5644">
        <w:rPr>
          <w:rFonts w:eastAsia="Arial Unicode MS"/>
          <w:i w:val="0"/>
          <w:iCs w:val="0"/>
          <w:sz w:val="20"/>
        </w:rPr>
        <w:t>Mart</w:t>
      </w:r>
      <w:r w:rsidR="002F639E">
        <w:rPr>
          <w:rFonts w:eastAsia="Arial Unicode MS"/>
          <w:i w:val="0"/>
          <w:iCs w:val="0"/>
          <w:sz w:val="20"/>
        </w:rPr>
        <w:t xml:space="preserve"> 202</w:t>
      </w:r>
      <w:r w:rsidR="00EC5644">
        <w:rPr>
          <w:rFonts w:eastAsia="Arial Unicode MS"/>
          <w:i w:val="0"/>
          <w:iCs w:val="0"/>
          <w:sz w:val="20"/>
        </w:rPr>
        <w:t>5</w:t>
      </w:r>
      <w:r w:rsidRPr="005C766B">
        <w:rPr>
          <w:rFonts w:eastAsia="Arial Unicode MS"/>
          <w:i w:val="0"/>
          <w:iCs w:val="0"/>
          <w:sz w:val="20"/>
        </w:rPr>
        <w:t xml:space="preserve"> tarihi itibarıyla hesaplanan cari dön</w:t>
      </w:r>
      <w:r w:rsidRPr="009E4F0F">
        <w:rPr>
          <w:rFonts w:eastAsia="Arial Unicode MS"/>
          <w:i w:val="0"/>
          <w:iCs w:val="0"/>
          <w:sz w:val="20"/>
        </w:rPr>
        <w:t xml:space="preserve">em </w:t>
      </w:r>
      <w:r w:rsidRPr="004C5C80">
        <w:rPr>
          <w:rFonts w:eastAsia="Arial Unicode MS"/>
          <w:i w:val="0"/>
          <w:iCs w:val="0"/>
          <w:sz w:val="20"/>
        </w:rPr>
        <w:t xml:space="preserve">özkaynak tutarı </w:t>
      </w:r>
      <w:r w:rsidR="004C5C80" w:rsidRPr="00056F89">
        <w:rPr>
          <w:rFonts w:eastAsia="Arial Unicode MS"/>
          <w:i w:val="0"/>
          <w:iCs w:val="0"/>
          <w:sz w:val="20"/>
        </w:rPr>
        <w:t>1,605,089</w:t>
      </w:r>
      <w:r w:rsidR="004C5C80" w:rsidRPr="004C5C80">
        <w:rPr>
          <w:rFonts w:eastAsia="Arial Unicode MS"/>
          <w:i w:val="0"/>
          <w:iCs w:val="0"/>
          <w:sz w:val="20"/>
        </w:rPr>
        <w:t xml:space="preserve"> TL (</w:t>
      </w:r>
      <w:r w:rsidRPr="004C5C80">
        <w:rPr>
          <w:rFonts w:eastAsia="Arial Unicode MS"/>
          <w:i w:val="0"/>
          <w:iCs w:val="0"/>
          <w:sz w:val="20"/>
        </w:rPr>
        <w:t>31 Aralık 202</w:t>
      </w:r>
      <w:r w:rsidR="00EC5644" w:rsidRPr="004C5C80">
        <w:rPr>
          <w:rFonts w:eastAsia="Arial Unicode MS"/>
          <w:i w:val="0"/>
          <w:iCs w:val="0"/>
          <w:sz w:val="20"/>
        </w:rPr>
        <w:t>4</w:t>
      </w:r>
      <w:r w:rsidRPr="004C5C80">
        <w:rPr>
          <w:rFonts w:eastAsia="Arial Unicode MS"/>
          <w:i w:val="0"/>
          <w:iCs w:val="0"/>
          <w:sz w:val="20"/>
        </w:rPr>
        <w:t xml:space="preserve"> </w:t>
      </w:r>
      <w:r w:rsidR="00EC5644" w:rsidRPr="004C5C80">
        <w:rPr>
          <w:rFonts w:eastAsia="Arial Unicode MS"/>
          <w:i w:val="0"/>
          <w:iCs w:val="0"/>
          <w:sz w:val="20"/>
        </w:rPr>
        <w:t>–</w:t>
      </w:r>
      <w:r w:rsidRPr="004C5C80">
        <w:rPr>
          <w:rFonts w:eastAsia="Arial Unicode MS"/>
          <w:i w:val="0"/>
          <w:iCs w:val="0"/>
          <w:sz w:val="20"/>
        </w:rPr>
        <w:t xml:space="preserve"> </w:t>
      </w:r>
      <w:r w:rsidR="00EC5644" w:rsidRPr="004C5C80">
        <w:rPr>
          <w:rFonts w:eastAsia="Arial Unicode MS"/>
          <w:i w:val="0"/>
          <w:iCs w:val="0"/>
          <w:sz w:val="20"/>
        </w:rPr>
        <w:t>1,893,670</w:t>
      </w:r>
      <w:r w:rsidRPr="004C5C80">
        <w:rPr>
          <w:rFonts w:eastAsia="Arial Unicode MS"/>
          <w:i w:val="0"/>
          <w:iCs w:val="0"/>
          <w:sz w:val="20"/>
        </w:rPr>
        <w:t xml:space="preserve"> TL), sermaye yeterliliği standart oranı da %</w:t>
      </w:r>
      <w:r w:rsidR="004C5C80" w:rsidRPr="00056F89">
        <w:rPr>
          <w:rFonts w:eastAsia="Arial Unicode MS"/>
          <w:i w:val="0"/>
          <w:iCs w:val="0"/>
          <w:sz w:val="20"/>
        </w:rPr>
        <w:t>22.1</w:t>
      </w:r>
      <w:r w:rsidR="004C5C80" w:rsidRPr="004C5C80">
        <w:rPr>
          <w:rFonts w:eastAsia="Arial Unicode MS"/>
          <w:i w:val="0"/>
          <w:iCs w:val="0"/>
          <w:sz w:val="20"/>
        </w:rPr>
        <w:t xml:space="preserve">’dir </w:t>
      </w:r>
      <w:r w:rsidRPr="004C5C80">
        <w:rPr>
          <w:rFonts w:eastAsia="Arial Unicode MS"/>
          <w:i w:val="0"/>
          <w:iCs w:val="0"/>
          <w:sz w:val="20"/>
        </w:rPr>
        <w:t>(</w:t>
      </w:r>
      <w:r w:rsidRPr="00BC46E2">
        <w:rPr>
          <w:rFonts w:eastAsia="Arial Unicode MS"/>
          <w:i w:val="0"/>
          <w:iCs w:val="0"/>
          <w:sz w:val="20"/>
        </w:rPr>
        <w:t>31</w:t>
      </w:r>
      <w:r w:rsidRPr="00CB56EC">
        <w:rPr>
          <w:rFonts w:eastAsia="Arial Unicode MS"/>
          <w:i w:val="0"/>
          <w:iCs w:val="0"/>
          <w:sz w:val="20"/>
        </w:rPr>
        <w:t xml:space="preserve"> Aralık 202</w:t>
      </w:r>
      <w:r w:rsidR="00EC5644">
        <w:rPr>
          <w:rFonts w:eastAsia="Arial Unicode MS"/>
          <w:i w:val="0"/>
          <w:iCs w:val="0"/>
          <w:sz w:val="20"/>
        </w:rPr>
        <w:t>4</w:t>
      </w:r>
      <w:r w:rsidRPr="00CB56EC">
        <w:rPr>
          <w:rFonts w:eastAsia="Arial Unicode MS"/>
          <w:i w:val="0"/>
          <w:iCs w:val="0"/>
          <w:sz w:val="20"/>
        </w:rPr>
        <w:t xml:space="preserve"> - %</w:t>
      </w:r>
      <w:r w:rsidR="00EC5644">
        <w:rPr>
          <w:rFonts w:eastAsia="Arial Unicode MS"/>
          <w:i w:val="0"/>
          <w:iCs w:val="0"/>
          <w:sz w:val="20"/>
        </w:rPr>
        <w:t>31.9</w:t>
      </w:r>
      <w:r w:rsidRPr="00CB56EC">
        <w:rPr>
          <w:rFonts w:eastAsia="Arial Unicode MS"/>
          <w:i w:val="0"/>
          <w:iCs w:val="0"/>
          <w:sz w:val="20"/>
        </w:rPr>
        <w:t xml:space="preserve">). </w:t>
      </w:r>
    </w:p>
    <w:p w14:paraId="1AD1B4B9" w14:textId="77777777" w:rsidR="001C5F7F" w:rsidRPr="00CB56EC" w:rsidRDefault="001C5F7F" w:rsidP="001C5F7F">
      <w:pPr>
        <w:pStyle w:val="BodyText3"/>
        <w:ind w:right="-23"/>
        <w:jc w:val="both"/>
        <w:rPr>
          <w:rFonts w:eastAsia="Arial Unicode MS"/>
          <w:i w:val="0"/>
          <w:iCs w:val="0"/>
          <w:sz w:val="20"/>
        </w:rPr>
      </w:pPr>
    </w:p>
    <w:p w14:paraId="73E288A3" w14:textId="77777777" w:rsidR="006F7F18" w:rsidRPr="006F7F18" w:rsidRDefault="006F7F18" w:rsidP="00056F89">
      <w:pPr>
        <w:pStyle w:val="BodyText3"/>
        <w:ind w:right="-23"/>
        <w:jc w:val="both"/>
        <w:rPr>
          <w:rFonts w:eastAsia="Arial Unicode MS"/>
          <w:bCs w:val="0"/>
          <w:i w:val="0"/>
          <w:iCs w:val="0"/>
          <w:sz w:val="20"/>
        </w:rPr>
      </w:pPr>
      <w:r w:rsidRPr="006F7F18">
        <w:rPr>
          <w:rFonts w:eastAsia="Arial Unicode MS"/>
          <w:bCs w:val="0"/>
          <w:i w:val="0"/>
          <w:iCs w:val="0"/>
          <w:sz w:val="20"/>
        </w:rPr>
        <w:t xml:space="preserve">BDDK’nın 23.10.2015 tarihli ve 29511 sayılı Resmî </w:t>
      </w:r>
      <w:proofErr w:type="spellStart"/>
      <w:r w:rsidRPr="006F7F18">
        <w:rPr>
          <w:rFonts w:eastAsia="Arial Unicode MS"/>
          <w:bCs w:val="0"/>
          <w:i w:val="0"/>
          <w:iCs w:val="0"/>
          <w:sz w:val="20"/>
        </w:rPr>
        <w:t>Gazete’de</w:t>
      </w:r>
      <w:proofErr w:type="spellEnd"/>
      <w:r w:rsidRPr="006F7F18">
        <w:rPr>
          <w:rFonts w:eastAsia="Arial Unicode MS"/>
          <w:bCs w:val="0"/>
          <w:i w:val="0"/>
          <w:iCs w:val="0"/>
          <w:sz w:val="20"/>
        </w:rPr>
        <w:t xml:space="preserve"> yayımlanan Bankaların Sermaye Yeterliliğinin Ölçülmesine ve Değerlendirilmesine İlişkin Yönetmelik (Yönetmelik) uyarınca sermaye yeterliliği standart oranlarının hesaplanmasında ticari nitelikteki nakdi kredilere;</w:t>
      </w:r>
    </w:p>
    <w:p w14:paraId="54A0C71B" w14:textId="77777777" w:rsidR="006F7F18" w:rsidRPr="006F7F18" w:rsidRDefault="006F7F18" w:rsidP="00056F89">
      <w:pPr>
        <w:pStyle w:val="BodyText3"/>
        <w:ind w:right="-23"/>
        <w:jc w:val="both"/>
        <w:rPr>
          <w:rFonts w:eastAsia="Arial Unicode MS"/>
          <w:bCs w:val="0"/>
          <w:i w:val="0"/>
          <w:iCs w:val="0"/>
          <w:sz w:val="20"/>
        </w:rPr>
      </w:pPr>
      <w:r w:rsidRPr="006F7F18">
        <w:rPr>
          <w:rFonts w:eastAsia="Arial Unicode MS"/>
          <w:bCs w:val="0"/>
          <w:i w:val="0"/>
          <w:iCs w:val="0"/>
          <w:sz w:val="20"/>
        </w:rPr>
        <w:t xml:space="preserve"> </w:t>
      </w:r>
    </w:p>
    <w:p w14:paraId="255070FC" w14:textId="6DBEFFF4" w:rsidR="0060799E" w:rsidRPr="006F7F18" w:rsidRDefault="0060799E" w:rsidP="00056F89">
      <w:pPr>
        <w:pStyle w:val="BodyText3"/>
        <w:numPr>
          <w:ilvl w:val="0"/>
          <w:numId w:val="54"/>
        </w:numPr>
        <w:ind w:left="567" w:right="-23" w:hanging="207"/>
        <w:jc w:val="both"/>
        <w:rPr>
          <w:rFonts w:eastAsia="Arial Unicode MS"/>
          <w:bCs w:val="0"/>
          <w:i w:val="0"/>
          <w:iCs w:val="0"/>
          <w:sz w:val="20"/>
        </w:rPr>
      </w:pPr>
      <w:r w:rsidRPr="0060799E">
        <w:rPr>
          <w:rFonts w:eastAsia="Arial Unicode MS"/>
          <w:bCs w:val="0"/>
          <w:i w:val="0"/>
          <w:iCs w:val="0"/>
          <w:sz w:val="20"/>
        </w:rPr>
        <w:t>12.12.2023 tarihli ve 10747 sayılı Kurul Kararında belirtilen,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26.06.2023 tarihine ait Türkiye Cumhuriyet Merkez Bankası (Merkez Bankası) döviz alış kurunun kullanılabilmesine yönelik uygulamanın aksi yönde bir Kurul Kararı alınıncaya kadar, 01.01.2025 tarihinden itibaren uygulanmak üzere 28.06.2024 tarihine ait Merkez Bankası döviz alış kurunun kullanılması suretiyle devam ettirilmesine karar verilmiştir.</w:t>
      </w:r>
    </w:p>
    <w:p w14:paraId="665FE893" w14:textId="77777777" w:rsidR="006F7F18" w:rsidRPr="006F7F18" w:rsidRDefault="006F7F18">
      <w:pPr>
        <w:pStyle w:val="BodyText3"/>
        <w:ind w:right="-23"/>
        <w:jc w:val="both"/>
        <w:rPr>
          <w:rFonts w:eastAsia="Arial Unicode MS"/>
          <w:bCs w:val="0"/>
          <w:i w:val="0"/>
          <w:iCs w:val="0"/>
          <w:sz w:val="20"/>
        </w:rPr>
      </w:pPr>
    </w:p>
    <w:p w14:paraId="29A16A9F" w14:textId="790D2ADD" w:rsidR="00DC2194" w:rsidRPr="00CB56EC" w:rsidRDefault="00DC2194" w:rsidP="00BB220E">
      <w:pPr>
        <w:pStyle w:val="BodyText3"/>
        <w:jc w:val="both"/>
        <w:rPr>
          <w:rFonts w:eastAsia="Arial Unicode MS"/>
          <w:highlight w:val="yellow"/>
        </w:rPr>
      </w:pPr>
      <w:r w:rsidRPr="00CB56EC">
        <w:rPr>
          <w:rFonts w:eastAsia="Arial Unicode MS"/>
          <w:highlight w:val="yellow"/>
        </w:rPr>
        <w:br w:type="page"/>
      </w:r>
    </w:p>
    <w:p w14:paraId="30842051" w14:textId="77777777" w:rsidR="00AF46F6" w:rsidRPr="00CB56EC" w:rsidRDefault="00AF46F6" w:rsidP="006879BA">
      <w:pPr>
        <w:pageBreakBefore/>
        <w:tabs>
          <w:tab w:val="left" w:pos="709"/>
        </w:tabs>
        <w:autoSpaceDE w:val="0"/>
        <w:autoSpaceDN w:val="0"/>
        <w:adjustRightInd w:val="0"/>
        <w:rPr>
          <w:b/>
          <w:color w:val="000000"/>
        </w:rPr>
      </w:pPr>
      <w:r w:rsidRPr="00CB56EC">
        <w:rPr>
          <w:b/>
          <w:color w:val="000000"/>
        </w:rPr>
        <w:lastRenderedPageBreak/>
        <w:t>Özkaynak kalemlerine ilişkin bilgiler</w:t>
      </w:r>
    </w:p>
    <w:p w14:paraId="57D89300" w14:textId="77777777" w:rsidR="00AF46F6" w:rsidRPr="00CB56EC" w:rsidRDefault="00AF46F6" w:rsidP="00AF46F6">
      <w:pPr>
        <w:tabs>
          <w:tab w:val="left" w:pos="3229"/>
        </w:tabs>
        <w:autoSpaceDE w:val="0"/>
        <w:autoSpaceDN w:val="0"/>
        <w:adjustRightInd w:val="0"/>
        <w:rPr>
          <w:lang w:eastAsia="en-GB"/>
        </w:rPr>
      </w:pPr>
    </w:p>
    <w:tbl>
      <w:tblPr>
        <w:tblW w:w="934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6678"/>
        <w:gridCol w:w="1334"/>
        <w:gridCol w:w="1334"/>
      </w:tblGrid>
      <w:tr w:rsidR="00AF46F6" w:rsidRPr="00CB56EC" w14:paraId="1DDFCDAA" w14:textId="77777777" w:rsidTr="00056F89">
        <w:trPr>
          <w:trHeight w:val="248"/>
        </w:trPr>
        <w:tc>
          <w:tcPr>
            <w:tcW w:w="6678" w:type="dxa"/>
            <w:shd w:val="clear" w:color="auto" w:fill="auto"/>
            <w:vAlign w:val="center"/>
            <w:hideMark/>
          </w:tcPr>
          <w:p w14:paraId="2A8C3D18" w14:textId="77777777" w:rsidR="00AF46F6" w:rsidRPr="00CB56EC" w:rsidRDefault="00AF46F6" w:rsidP="00223100">
            <w:pPr>
              <w:rPr>
                <w:sz w:val="16"/>
                <w:szCs w:val="16"/>
                <w:lang w:eastAsia="tr-TR"/>
              </w:rPr>
            </w:pPr>
            <w:r w:rsidRPr="00CB56EC">
              <w:rPr>
                <w:sz w:val="16"/>
                <w:szCs w:val="16"/>
                <w:lang w:eastAsia="tr-TR"/>
              </w:rPr>
              <w:t> </w:t>
            </w:r>
          </w:p>
        </w:tc>
        <w:tc>
          <w:tcPr>
            <w:tcW w:w="1334" w:type="dxa"/>
            <w:shd w:val="clear" w:color="auto" w:fill="auto"/>
            <w:vAlign w:val="bottom"/>
            <w:hideMark/>
          </w:tcPr>
          <w:p w14:paraId="6110903E" w14:textId="37301475" w:rsidR="00AF46F6" w:rsidRPr="00CB56EC" w:rsidRDefault="00AF46F6" w:rsidP="007F500E">
            <w:pPr>
              <w:jc w:val="right"/>
              <w:rPr>
                <w:b/>
                <w:bCs/>
                <w:sz w:val="16"/>
                <w:szCs w:val="16"/>
                <w:lang w:eastAsia="tr-TR"/>
              </w:rPr>
            </w:pPr>
            <w:r w:rsidRPr="00CB56EC">
              <w:rPr>
                <w:b/>
                <w:bCs/>
                <w:sz w:val="16"/>
                <w:szCs w:val="16"/>
                <w:lang w:eastAsia="tr-TR"/>
              </w:rPr>
              <w:t xml:space="preserve">Cari Dönem </w:t>
            </w:r>
          </w:p>
        </w:tc>
        <w:tc>
          <w:tcPr>
            <w:tcW w:w="1334" w:type="dxa"/>
            <w:shd w:val="clear" w:color="auto" w:fill="auto"/>
            <w:vAlign w:val="bottom"/>
            <w:hideMark/>
          </w:tcPr>
          <w:p w14:paraId="537A8226" w14:textId="67E78040" w:rsidR="00AF46F6" w:rsidRPr="00CB56EC" w:rsidRDefault="00AF46F6" w:rsidP="007F500E">
            <w:pPr>
              <w:jc w:val="right"/>
              <w:rPr>
                <w:b/>
                <w:bCs/>
                <w:sz w:val="16"/>
                <w:szCs w:val="16"/>
                <w:lang w:eastAsia="tr-TR"/>
              </w:rPr>
            </w:pPr>
            <w:r w:rsidRPr="00CB56EC">
              <w:rPr>
                <w:b/>
                <w:bCs/>
                <w:sz w:val="16"/>
                <w:szCs w:val="16"/>
                <w:lang w:eastAsia="tr-TR"/>
              </w:rPr>
              <w:t>Önceki Dönem</w:t>
            </w:r>
          </w:p>
        </w:tc>
      </w:tr>
      <w:tr w:rsidR="00AF46F6" w:rsidRPr="00CB56EC" w14:paraId="50E411E3" w14:textId="77777777" w:rsidTr="00056F89">
        <w:trPr>
          <w:trHeight w:val="237"/>
        </w:trPr>
        <w:tc>
          <w:tcPr>
            <w:tcW w:w="6678" w:type="dxa"/>
            <w:shd w:val="clear" w:color="auto" w:fill="auto"/>
            <w:vAlign w:val="center"/>
            <w:hideMark/>
          </w:tcPr>
          <w:p w14:paraId="2DE1AEC7" w14:textId="77777777" w:rsidR="00AF46F6" w:rsidRPr="00CB56EC" w:rsidRDefault="00AF46F6" w:rsidP="00223100">
            <w:pPr>
              <w:jc w:val="center"/>
              <w:rPr>
                <w:b/>
                <w:bCs/>
                <w:sz w:val="16"/>
                <w:szCs w:val="16"/>
                <w:lang w:eastAsia="tr-TR"/>
              </w:rPr>
            </w:pPr>
            <w:r w:rsidRPr="00CB56EC">
              <w:rPr>
                <w:b/>
                <w:bCs/>
                <w:sz w:val="16"/>
                <w:szCs w:val="16"/>
                <w:lang w:eastAsia="tr-TR"/>
              </w:rPr>
              <w:t>ÇEKİRDEK SERMAYE</w:t>
            </w:r>
          </w:p>
        </w:tc>
        <w:tc>
          <w:tcPr>
            <w:tcW w:w="1334" w:type="dxa"/>
            <w:shd w:val="clear" w:color="auto" w:fill="auto"/>
            <w:vAlign w:val="bottom"/>
            <w:hideMark/>
          </w:tcPr>
          <w:p w14:paraId="45FACEBA" w14:textId="32D3178D" w:rsidR="00AF46F6" w:rsidRPr="00CB56EC" w:rsidRDefault="00AF46F6" w:rsidP="007F500E">
            <w:pPr>
              <w:jc w:val="right"/>
              <w:rPr>
                <w:b/>
                <w:bCs/>
                <w:sz w:val="16"/>
                <w:szCs w:val="16"/>
                <w:lang w:eastAsia="tr-TR"/>
              </w:rPr>
            </w:pPr>
          </w:p>
        </w:tc>
        <w:tc>
          <w:tcPr>
            <w:tcW w:w="1334" w:type="dxa"/>
            <w:shd w:val="clear" w:color="auto" w:fill="auto"/>
            <w:vAlign w:val="bottom"/>
            <w:hideMark/>
          </w:tcPr>
          <w:p w14:paraId="41D98585" w14:textId="673B3EC2" w:rsidR="00AF46F6" w:rsidRPr="00CB56EC" w:rsidRDefault="00AF46F6" w:rsidP="007F500E">
            <w:pPr>
              <w:jc w:val="right"/>
              <w:rPr>
                <w:b/>
                <w:bCs/>
                <w:sz w:val="16"/>
                <w:szCs w:val="16"/>
                <w:lang w:eastAsia="tr-TR"/>
              </w:rPr>
            </w:pPr>
          </w:p>
        </w:tc>
      </w:tr>
      <w:tr w:rsidR="00EC5644" w:rsidRPr="00CB56EC" w14:paraId="66BA558F" w14:textId="77777777" w:rsidTr="00056F89">
        <w:trPr>
          <w:trHeight w:val="162"/>
        </w:trPr>
        <w:tc>
          <w:tcPr>
            <w:tcW w:w="6678" w:type="dxa"/>
            <w:shd w:val="clear" w:color="auto" w:fill="auto"/>
            <w:vAlign w:val="bottom"/>
            <w:hideMark/>
          </w:tcPr>
          <w:p w14:paraId="588F11BF" w14:textId="77777777" w:rsidR="00EC5644" w:rsidRPr="00CB56EC" w:rsidRDefault="00EC5644" w:rsidP="00EC5644">
            <w:pPr>
              <w:rPr>
                <w:sz w:val="16"/>
                <w:szCs w:val="16"/>
                <w:lang w:eastAsia="tr-TR"/>
              </w:rPr>
            </w:pPr>
            <w:r w:rsidRPr="00CB56EC">
              <w:rPr>
                <w:sz w:val="16"/>
                <w:szCs w:val="16"/>
                <w:lang w:eastAsia="tr-TR"/>
              </w:rPr>
              <w:t>Bankanın tasfiyesi halinde alacak hakkı açısından diğer tüm alacaklardan sonra gelen ödenmiş sermaye</w:t>
            </w:r>
          </w:p>
        </w:tc>
        <w:tc>
          <w:tcPr>
            <w:tcW w:w="1334" w:type="dxa"/>
            <w:shd w:val="clear" w:color="auto" w:fill="auto"/>
            <w:vAlign w:val="bottom"/>
            <w:hideMark/>
          </w:tcPr>
          <w:p w14:paraId="03A8B5E4" w14:textId="5F9026DF" w:rsidR="00EC5644" w:rsidRPr="00CB56EC" w:rsidRDefault="00EC5644" w:rsidP="00EC5644">
            <w:pPr>
              <w:jc w:val="right"/>
              <w:rPr>
                <w:sz w:val="16"/>
                <w:szCs w:val="16"/>
                <w:lang w:eastAsia="tr-TR"/>
              </w:rPr>
            </w:pPr>
            <w:r>
              <w:rPr>
                <w:color w:val="000000"/>
                <w:sz w:val="16"/>
                <w:szCs w:val="16"/>
              </w:rPr>
              <w:t>3</w:t>
            </w:r>
            <w:r w:rsidRPr="00CB56EC">
              <w:rPr>
                <w:color w:val="000000"/>
                <w:sz w:val="16"/>
                <w:szCs w:val="16"/>
              </w:rPr>
              <w:t>,</w:t>
            </w:r>
            <w:r>
              <w:rPr>
                <w:color w:val="000000"/>
                <w:sz w:val="16"/>
                <w:szCs w:val="16"/>
              </w:rPr>
              <w:t>0</w:t>
            </w:r>
            <w:r w:rsidRPr="00CB56EC">
              <w:rPr>
                <w:color w:val="000000"/>
                <w:sz w:val="16"/>
                <w:szCs w:val="16"/>
              </w:rPr>
              <w:t>00,000</w:t>
            </w:r>
          </w:p>
        </w:tc>
        <w:tc>
          <w:tcPr>
            <w:tcW w:w="1334" w:type="dxa"/>
            <w:shd w:val="clear" w:color="auto" w:fill="auto"/>
            <w:vAlign w:val="bottom"/>
            <w:hideMark/>
          </w:tcPr>
          <w:p w14:paraId="7A5695B6" w14:textId="7BF93FC2" w:rsidR="00EC5644" w:rsidRPr="00CB56EC" w:rsidRDefault="00EC5644" w:rsidP="00EC5644">
            <w:pPr>
              <w:jc w:val="right"/>
              <w:rPr>
                <w:sz w:val="16"/>
                <w:szCs w:val="16"/>
                <w:lang w:eastAsia="tr-TR"/>
              </w:rPr>
            </w:pPr>
            <w:r>
              <w:rPr>
                <w:color w:val="000000"/>
                <w:sz w:val="16"/>
                <w:szCs w:val="16"/>
              </w:rPr>
              <w:t>3</w:t>
            </w:r>
            <w:r w:rsidRPr="00CB56EC">
              <w:rPr>
                <w:color w:val="000000"/>
                <w:sz w:val="16"/>
                <w:szCs w:val="16"/>
              </w:rPr>
              <w:t>,</w:t>
            </w:r>
            <w:r>
              <w:rPr>
                <w:color w:val="000000"/>
                <w:sz w:val="16"/>
                <w:szCs w:val="16"/>
              </w:rPr>
              <w:t>0</w:t>
            </w:r>
            <w:r w:rsidRPr="00CB56EC">
              <w:rPr>
                <w:color w:val="000000"/>
                <w:sz w:val="16"/>
                <w:szCs w:val="16"/>
              </w:rPr>
              <w:t>00,000</w:t>
            </w:r>
          </w:p>
        </w:tc>
      </w:tr>
      <w:tr w:rsidR="00EC5644" w:rsidRPr="00CB56EC" w14:paraId="2505E499" w14:textId="77777777" w:rsidTr="00056F89">
        <w:trPr>
          <w:trHeight w:val="162"/>
        </w:trPr>
        <w:tc>
          <w:tcPr>
            <w:tcW w:w="6678" w:type="dxa"/>
            <w:shd w:val="clear" w:color="auto" w:fill="auto"/>
            <w:vAlign w:val="bottom"/>
            <w:hideMark/>
          </w:tcPr>
          <w:p w14:paraId="15714544" w14:textId="77777777" w:rsidR="00EC5644" w:rsidRPr="00CB56EC" w:rsidRDefault="00EC5644" w:rsidP="00EC5644">
            <w:pPr>
              <w:rPr>
                <w:sz w:val="16"/>
                <w:szCs w:val="16"/>
                <w:lang w:eastAsia="tr-TR"/>
              </w:rPr>
            </w:pPr>
            <w:r w:rsidRPr="00CB56EC">
              <w:rPr>
                <w:sz w:val="16"/>
                <w:szCs w:val="16"/>
                <w:lang w:eastAsia="tr-TR"/>
              </w:rPr>
              <w:t>Hisse senedi ihraç primleri</w:t>
            </w:r>
          </w:p>
        </w:tc>
        <w:tc>
          <w:tcPr>
            <w:tcW w:w="1334" w:type="dxa"/>
            <w:shd w:val="clear" w:color="auto" w:fill="auto"/>
            <w:vAlign w:val="bottom"/>
            <w:hideMark/>
          </w:tcPr>
          <w:p w14:paraId="357AEDE9" w14:textId="40F7D1D4"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4805E3ED" w14:textId="12C6EC2B"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32194A7F" w14:textId="77777777" w:rsidTr="00056F89">
        <w:trPr>
          <w:trHeight w:val="162"/>
        </w:trPr>
        <w:tc>
          <w:tcPr>
            <w:tcW w:w="6678" w:type="dxa"/>
            <w:shd w:val="clear" w:color="auto" w:fill="auto"/>
            <w:vAlign w:val="bottom"/>
            <w:hideMark/>
          </w:tcPr>
          <w:p w14:paraId="6E1F91D4" w14:textId="77777777" w:rsidR="00EC5644" w:rsidRPr="00CB56EC" w:rsidRDefault="00EC5644" w:rsidP="00EC5644">
            <w:pPr>
              <w:rPr>
                <w:sz w:val="16"/>
                <w:szCs w:val="16"/>
                <w:lang w:eastAsia="tr-TR"/>
              </w:rPr>
            </w:pPr>
            <w:r w:rsidRPr="00CB56EC">
              <w:rPr>
                <w:sz w:val="16"/>
                <w:szCs w:val="16"/>
                <w:lang w:eastAsia="tr-TR"/>
              </w:rPr>
              <w:t>Yedek akçeler</w:t>
            </w:r>
          </w:p>
        </w:tc>
        <w:tc>
          <w:tcPr>
            <w:tcW w:w="1334" w:type="dxa"/>
            <w:shd w:val="clear" w:color="auto" w:fill="auto"/>
            <w:vAlign w:val="bottom"/>
            <w:hideMark/>
          </w:tcPr>
          <w:p w14:paraId="4C2A6076" w14:textId="3830304C" w:rsidR="00EC5644" w:rsidRPr="00CB56EC" w:rsidRDefault="00EC5644" w:rsidP="00EC5644">
            <w:pPr>
              <w:jc w:val="right"/>
              <w:rPr>
                <w:sz w:val="16"/>
                <w:szCs w:val="16"/>
                <w:lang w:eastAsia="tr-TR"/>
              </w:rPr>
            </w:pPr>
            <w:r>
              <w:rPr>
                <w:color w:val="000000"/>
                <w:sz w:val="16"/>
                <w:szCs w:val="16"/>
              </w:rPr>
              <w:t>-</w:t>
            </w:r>
          </w:p>
        </w:tc>
        <w:tc>
          <w:tcPr>
            <w:tcW w:w="1334" w:type="dxa"/>
            <w:shd w:val="clear" w:color="auto" w:fill="auto"/>
            <w:vAlign w:val="bottom"/>
            <w:hideMark/>
          </w:tcPr>
          <w:p w14:paraId="10C35ED2" w14:textId="78CE5827" w:rsidR="00EC5644" w:rsidRPr="00CB56EC" w:rsidRDefault="00EC5644" w:rsidP="00EC5644">
            <w:pPr>
              <w:jc w:val="right"/>
              <w:rPr>
                <w:sz w:val="16"/>
                <w:szCs w:val="16"/>
                <w:lang w:eastAsia="tr-TR"/>
              </w:rPr>
            </w:pPr>
            <w:r>
              <w:rPr>
                <w:color w:val="000000"/>
                <w:sz w:val="16"/>
                <w:szCs w:val="16"/>
              </w:rPr>
              <w:t>-</w:t>
            </w:r>
          </w:p>
        </w:tc>
      </w:tr>
      <w:tr w:rsidR="00EC5644" w:rsidRPr="00CB56EC" w14:paraId="2E7450EC" w14:textId="77777777" w:rsidTr="00056F89">
        <w:trPr>
          <w:trHeight w:val="162"/>
        </w:trPr>
        <w:tc>
          <w:tcPr>
            <w:tcW w:w="6678" w:type="dxa"/>
            <w:shd w:val="clear" w:color="auto" w:fill="auto"/>
            <w:vAlign w:val="bottom"/>
            <w:hideMark/>
          </w:tcPr>
          <w:p w14:paraId="0F4BCA6C" w14:textId="77777777" w:rsidR="00EC5644" w:rsidRPr="00CB56EC" w:rsidRDefault="00EC5644" w:rsidP="00EC5644">
            <w:pPr>
              <w:rPr>
                <w:sz w:val="16"/>
                <w:szCs w:val="16"/>
                <w:lang w:eastAsia="tr-TR"/>
              </w:rPr>
            </w:pPr>
            <w:r w:rsidRPr="00CB56EC">
              <w:rPr>
                <w:sz w:val="16"/>
                <w:szCs w:val="16"/>
                <w:lang w:eastAsia="tr-TR"/>
              </w:rPr>
              <w:t>Türkiye Muhasebe Standartları (TMS) uyarınca </w:t>
            </w:r>
            <w:proofErr w:type="spellStart"/>
            <w:r w:rsidRPr="00CB56EC">
              <w:rPr>
                <w:sz w:val="16"/>
                <w:szCs w:val="16"/>
                <w:lang w:eastAsia="tr-TR"/>
              </w:rPr>
              <w:t>özkaynaklara</w:t>
            </w:r>
            <w:proofErr w:type="spellEnd"/>
            <w:r w:rsidRPr="00CB56EC">
              <w:rPr>
                <w:sz w:val="16"/>
                <w:szCs w:val="16"/>
                <w:lang w:eastAsia="tr-TR"/>
              </w:rPr>
              <w:t> yansıtılan kazançlar</w:t>
            </w:r>
          </w:p>
        </w:tc>
        <w:tc>
          <w:tcPr>
            <w:tcW w:w="1334" w:type="dxa"/>
            <w:shd w:val="clear" w:color="auto" w:fill="auto"/>
            <w:vAlign w:val="bottom"/>
            <w:hideMark/>
          </w:tcPr>
          <w:p w14:paraId="69A1545E" w14:textId="6BF62170" w:rsidR="00EC5644" w:rsidRPr="00CB56EC" w:rsidRDefault="00F37F20" w:rsidP="00EC5644">
            <w:pPr>
              <w:jc w:val="right"/>
              <w:rPr>
                <w:sz w:val="16"/>
                <w:szCs w:val="16"/>
                <w:lang w:eastAsia="tr-TR"/>
              </w:rPr>
            </w:pPr>
            <w:r>
              <w:rPr>
                <w:color w:val="000000"/>
                <w:sz w:val="16"/>
                <w:szCs w:val="16"/>
              </w:rPr>
              <w:t>3,167</w:t>
            </w:r>
          </w:p>
        </w:tc>
        <w:tc>
          <w:tcPr>
            <w:tcW w:w="1334" w:type="dxa"/>
            <w:shd w:val="clear" w:color="auto" w:fill="auto"/>
            <w:vAlign w:val="bottom"/>
            <w:hideMark/>
          </w:tcPr>
          <w:p w14:paraId="6D2E90C2" w14:textId="16495AE6" w:rsidR="00EC5644" w:rsidRPr="00CB56EC" w:rsidRDefault="00EC5644" w:rsidP="00EC5644">
            <w:pPr>
              <w:jc w:val="right"/>
              <w:rPr>
                <w:sz w:val="16"/>
                <w:szCs w:val="16"/>
                <w:lang w:eastAsia="tr-TR"/>
              </w:rPr>
            </w:pPr>
            <w:r>
              <w:rPr>
                <w:color w:val="000000"/>
                <w:sz w:val="16"/>
                <w:szCs w:val="16"/>
              </w:rPr>
              <w:t>2,170</w:t>
            </w:r>
          </w:p>
        </w:tc>
      </w:tr>
      <w:tr w:rsidR="00EC5644" w:rsidRPr="00CB56EC" w14:paraId="417E1EB5" w14:textId="77777777" w:rsidTr="00056F89">
        <w:trPr>
          <w:trHeight w:val="162"/>
        </w:trPr>
        <w:tc>
          <w:tcPr>
            <w:tcW w:w="6678" w:type="dxa"/>
            <w:shd w:val="clear" w:color="auto" w:fill="auto"/>
            <w:vAlign w:val="bottom"/>
            <w:hideMark/>
          </w:tcPr>
          <w:p w14:paraId="3F513DAF" w14:textId="77777777" w:rsidR="00EC5644" w:rsidRPr="00CB56EC" w:rsidRDefault="00EC5644" w:rsidP="00EC5644">
            <w:pPr>
              <w:rPr>
                <w:sz w:val="16"/>
                <w:szCs w:val="16"/>
                <w:lang w:eastAsia="tr-TR"/>
              </w:rPr>
            </w:pPr>
            <w:r w:rsidRPr="00CB56EC">
              <w:rPr>
                <w:sz w:val="16"/>
                <w:szCs w:val="16"/>
                <w:lang w:eastAsia="tr-TR"/>
              </w:rPr>
              <w:t>Kâr</w:t>
            </w:r>
          </w:p>
        </w:tc>
        <w:tc>
          <w:tcPr>
            <w:tcW w:w="1334" w:type="dxa"/>
            <w:shd w:val="clear" w:color="auto" w:fill="auto"/>
            <w:vAlign w:val="bottom"/>
            <w:hideMark/>
          </w:tcPr>
          <w:p w14:paraId="2AB83526" w14:textId="7EDE370D" w:rsidR="00EC5644" w:rsidRPr="00CB56EC" w:rsidRDefault="00EC5644" w:rsidP="00EC5644">
            <w:pPr>
              <w:jc w:val="right"/>
              <w:rPr>
                <w:sz w:val="16"/>
                <w:szCs w:val="16"/>
                <w:lang w:eastAsia="tr-TR"/>
              </w:rPr>
            </w:pPr>
            <w:r>
              <w:rPr>
                <w:color w:val="000000"/>
                <w:sz w:val="16"/>
                <w:szCs w:val="16"/>
              </w:rPr>
              <w:t>-</w:t>
            </w:r>
          </w:p>
        </w:tc>
        <w:tc>
          <w:tcPr>
            <w:tcW w:w="1334" w:type="dxa"/>
            <w:shd w:val="clear" w:color="auto" w:fill="auto"/>
            <w:vAlign w:val="bottom"/>
            <w:hideMark/>
          </w:tcPr>
          <w:p w14:paraId="77DBACB9" w14:textId="4AC7149E" w:rsidR="00EC5644" w:rsidRPr="00CB56EC" w:rsidRDefault="00EC5644" w:rsidP="00EC5644">
            <w:pPr>
              <w:jc w:val="right"/>
              <w:rPr>
                <w:sz w:val="16"/>
                <w:szCs w:val="16"/>
                <w:lang w:eastAsia="tr-TR"/>
              </w:rPr>
            </w:pPr>
            <w:r>
              <w:rPr>
                <w:color w:val="000000"/>
                <w:sz w:val="16"/>
                <w:szCs w:val="16"/>
              </w:rPr>
              <w:t>-</w:t>
            </w:r>
          </w:p>
        </w:tc>
      </w:tr>
      <w:tr w:rsidR="00EC5644" w:rsidRPr="00CB56EC" w14:paraId="411C3F9D" w14:textId="77777777" w:rsidTr="00056F89">
        <w:trPr>
          <w:trHeight w:val="162"/>
        </w:trPr>
        <w:tc>
          <w:tcPr>
            <w:tcW w:w="6678" w:type="dxa"/>
            <w:shd w:val="clear" w:color="auto" w:fill="auto"/>
            <w:vAlign w:val="bottom"/>
            <w:hideMark/>
          </w:tcPr>
          <w:p w14:paraId="1E6CD601" w14:textId="77777777" w:rsidR="00EC5644" w:rsidRPr="00CB56EC" w:rsidRDefault="00EC5644" w:rsidP="00EC5644">
            <w:pPr>
              <w:rPr>
                <w:sz w:val="16"/>
                <w:szCs w:val="16"/>
                <w:lang w:eastAsia="tr-TR"/>
              </w:rPr>
            </w:pPr>
            <w:r w:rsidRPr="00CB56EC">
              <w:rPr>
                <w:sz w:val="16"/>
                <w:szCs w:val="16"/>
                <w:lang w:eastAsia="tr-TR"/>
              </w:rPr>
              <w:t>      Net Dönem Kârı</w:t>
            </w:r>
          </w:p>
        </w:tc>
        <w:tc>
          <w:tcPr>
            <w:tcW w:w="1334" w:type="dxa"/>
            <w:shd w:val="clear" w:color="auto" w:fill="auto"/>
            <w:vAlign w:val="bottom"/>
            <w:hideMark/>
          </w:tcPr>
          <w:p w14:paraId="505AAC72" w14:textId="2E9B15D1" w:rsidR="00EC5644" w:rsidRPr="00CB56EC" w:rsidRDefault="00EC5644" w:rsidP="00EC5644">
            <w:pPr>
              <w:jc w:val="right"/>
              <w:rPr>
                <w:sz w:val="16"/>
                <w:szCs w:val="16"/>
                <w:lang w:eastAsia="tr-TR"/>
              </w:rPr>
            </w:pPr>
            <w:r>
              <w:rPr>
                <w:color w:val="000000"/>
                <w:sz w:val="16"/>
                <w:szCs w:val="16"/>
              </w:rPr>
              <w:t>-</w:t>
            </w:r>
          </w:p>
        </w:tc>
        <w:tc>
          <w:tcPr>
            <w:tcW w:w="1334" w:type="dxa"/>
            <w:shd w:val="clear" w:color="auto" w:fill="auto"/>
            <w:vAlign w:val="bottom"/>
            <w:hideMark/>
          </w:tcPr>
          <w:p w14:paraId="41966137" w14:textId="00F043E5" w:rsidR="00EC5644" w:rsidRPr="00CB56EC" w:rsidRDefault="00EC5644" w:rsidP="00EC5644">
            <w:pPr>
              <w:jc w:val="right"/>
              <w:rPr>
                <w:sz w:val="16"/>
                <w:szCs w:val="16"/>
                <w:lang w:eastAsia="tr-TR"/>
              </w:rPr>
            </w:pPr>
            <w:r>
              <w:rPr>
                <w:color w:val="000000"/>
                <w:sz w:val="16"/>
                <w:szCs w:val="16"/>
              </w:rPr>
              <w:t>-</w:t>
            </w:r>
          </w:p>
        </w:tc>
      </w:tr>
      <w:tr w:rsidR="00EC5644" w:rsidRPr="00CB56EC" w14:paraId="0E0DB676" w14:textId="77777777" w:rsidTr="00056F89">
        <w:trPr>
          <w:trHeight w:val="162"/>
        </w:trPr>
        <w:tc>
          <w:tcPr>
            <w:tcW w:w="6678" w:type="dxa"/>
            <w:shd w:val="clear" w:color="auto" w:fill="auto"/>
            <w:vAlign w:val="bottom"/>
            <w:hideMark/>
          </w:tcPr>
          <w:p w14:paraId="73C1528F" w14:textId="77777777" w:rsidR="00EC5644" w:rsidRPr="00CB56EC" w:rsidRDefault="00EC5644" w:rsidP="00EC5644">
            <w:pPr>
              <w:rPr>
                <w:sz w:val="16"/>
                <w:szCs w:val="16"/>
                <w:lang w:eastAsia="tr-TR"/>
              </w:rPr>
            </w:pPr>
            <w:r w:rsidRPr="00CB56EC">
              <w:rPr>
                <w:sz w:val="16"/>
                <w:szCs w:val="16"/>
                <w:lang w:eastAsia="tr-TR"/>
              </w:rPr>
              <w:t>      Geçmiş Yıllar Kârı</w:t>
            </w:r>
          </w:p>
        </w:tc>
        <w:tc>
          <w:tcPr>
            <w:tcW w:w="1334" w:type="dxa"/>
            <w:shd w:val="clear" w:color="auto" w:fill="auto"/>
            <w:vAlign w:val="bottom"/>
            <w:hideMark/>
          </w:tcPr>
          <w:p w14:paraId="5A8920B3"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59B84A78" w14:textId="1072E65C"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5589C999" w14:textId="77777777" w:rsidTr="00056F89">
        <w:trPr>
          <w:trHeight w:val="162"/>
        </w:trPr>
        <w:tc>
          <w:tcPr>
            <w:tcW w:w="6678" w:type="dxa"/>
            <w:shd w:val="clear" w:color="auto" w:fill="auto"/>
            <w:vAlign w:val="bottom"/>
            <w:hideMark/>
          </w:tcPr>
          <w:p w14:paraId="3F1D90AD" w14:textId="77777777" w:rsidR="00EC5644" w:rsidRPr="00CB56EC" w:rsidRDefault="00EC5644" w:rsidP="00EC5644">
            <w:pPr>
              <w:rPr>
                <w:sz w:val="16"/>
                <w:szCs w:val="16"/>
                <w:lang w:eastAsia="tr-TR"/>
              </w:rPr>
            </w:pPr>
            <w:r w:rsidRPr="00CB56EC">
              <w:rPr>
                <w:sz w:val="16"/>
                <w:szCs w:val="16"/>
                <w:lang w:eastAsia="tr-TR"/>
              </w:rPr>
              <w:t>İştirakler, bağlı ortaklıklar ve birlikte kontrol edilen ortaklıklardan bedelsiz olarak edinilen ve dönem kârı içerisinde muhasebeleştirilmeyen hisseler</w:t>
            </w:r>
          </w:p>
        </w:tc>
        <w:tc>
          <w:tcPr>
            <w:tcW w:w="1334" w:type="dxa"/>
            <w:shd w:val="clear" w:color="auto" w:fill="auto"/>
            <w:vAlign w:val="bottom"/>
            <w:hideMark/>
          </w:tcPr>
          <w:p w14:paraId="6C442572"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0D5D7623" w14:textId="39B2615F"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57F0F53B" w14:textId="77777777" w:rsidTr="00056F89">
        <w:trPr>
          <w:trHeight w:val="237"/>
        </w:trPr>
        <w:tc>
          <w:tcPr>
            <w:tcW w:w="6678" w:type="dxa"/>
            <w:shd w:val="clear" w:color="auto" w:fill="auto"/>
            <w:vAlign w:val="bottom"/>
            <w:hideMark/>
          </w:tcPr>
          <w:p w14:paraId="2207C4DB" w14:textId="77777777" w:rsidR="00EC5644" w:rsidRPr="00CB56EC" w:rsidRDefault="00EC5644" w:rsidP="00EC5644">
            <w:pPr>
              <w:rPr>
                <w:b/>
                <w:bCs/>
                <w:sz w:val="16"/>
                <w:szCs w:val="16"/>
                <w:lang w:eastAsia="tr-TR"/>
              </w:rPr>
            </w:pPr>
            <w:r w:rsidRPr="00CB56EC">
              <w:rPr>
                <w:b/>
                <w:bCs/>
                <w:sz w:val="16"/>
                <w:szCs w:val="16"/>
                <w:lang w:eastAsia="tr-TR"/>
              </w:rPr>
              <w:t>İndirimler öncesi çekirdek sermaye</w:t>
            </w:r>
          </w:p>
        </w:tc>
        <w:tc>
          <w:tcPr>
            <w:tcW w:w="1334" w:type="dxa"/>
            <w:shd w:val="clear" w:color="auto" w:fill="auto"/>
            <w:vAlign w:val="bottom"/>
            <w:hideMark/>
          </w:tcPr>
          <w:p w14:paraId="1F17C9F8" w14:textId="5C6DB960" w:rsidR="00EC5644" w:rsidRPr="00CB56EC" w:rsidRDefault="00F37F20" w:rsidP="00EC5644">
            <w:pPr>
              <w:jc w:val="right"/>
              <w:rPr>
                <w:b/>
                <w:sz w:val="16"/>
                <w:szCs w:val="16"/>
                <w:lang w:eastAsia="tr-TR"/>
              </w:rPr>
            </w:pPr>
            <w:r>
              <w:rPr>
                <w:b/>
                <w:bCs/>
                <w:color w:val="000000"/>
                <w:sz w:val="16"/>
                <w:szCs w:val="16"/>
              </w:rPr>
              <w:t>3,003,167</w:t>
            </w:r>
          </w:p>
        </w:tc>
        <w:tc>
          <w:tcPr>
            <w:tcW w:w="1334" w:type="dxa"/>
            <w:shd w:val="clear" w:color="auto" w:fill="auto"/>
            <w:vAlign w:val="bottom"/>
            <w:hideMark/>
          </w:tcPr>
          <w:p w14:paraId="6EAC02B6" w14:textId="5486406C" w:rsidR="00EC5644" w:rsidRPr="00CB56EC" w:rsidRDefault="00EC5644" w:rsidP="00EC5644">
            <w:pPr>
              <w:jc w:val="right"/>
              <w:rPr>
                <w:b/>
                <w:sz w:val="16"/>
                <w:szCs w:val="16"/>
                <w:lang w:eastAsia="tr-TR"/>
              </w:rPr>
            </w:pPr>
            <w:r>
              <w:rPr>
                <w:b/>
                <w:bCs/>
                <w:color w:val="000000"/>
                <w:sz w:val="16"/>
                <w:szCs w:val="16"/>
              </w:rPr>
              <w:t>3,002,170</w:t>
            </w:r>
          </w:p>
        </w:tc>
      </w:tr>
      <w:tr w:rsidR="00EC5644" w:rsidRPr="00CB56EC" w14:paraId="74C65D3B" w14:textId="77777777" w:rsidTr="00056F89">
        <w:trPr>
          <w:trHeight w:val="237"/>
        </w:trPr>
        <w:tc>
          <w:tcPr>
            <w:tcW w:w="6678" w:type="dxa"/>
            <w:shd w:val="clear" w:color="auto" w:fill="auto"/>
            <w:vAlign w:val="bottom"/>
            <w:hideMark/>
          </w:tcPr>
          <w:p w14:paraId="51FCAEAD" w14:textId="77777777" w:rsidR="00EC5644" w:rsidRPr="00CB56EC" w:rsidRDefault="00EC5644" w:rsidP="00EC5644">
            <w:pPr>
              <w:rPr>
                <w:b/>
                <w:bCs/>
                <w:sz w:val="16"/>
                <w:szCs w:val="16"/>
                <w:lang w:eastAsia="tr-TR"/>
              </w:rPr>
            </w:pPr>
            <w:r w:rsidRPr="00CB56EC">
              <w:rPr>
                <w:b/>
                <w:bCs/>
                <w:sz w:val="16"/>
                <w:szCs w:val="16"/>
                <w:lang w:eastAsia="tr-TR"/>
              </w:rPr>
              <w:t>Çekirdek sermayeden yapılacak indirimler</w:t>
            </w:r>
          </w:p>
        </w:tc>
        <w:tc>
          <w:tcPr>
            <w:tcW w:w="1334" w:type="dxa"/>
            <w:shd w:val="clear" w:color="auto" w:fill="auto"/>
            <w:vAlign w:val="bottom"/>
            <w:hideMark/>
          </w:tcPr>
          <w:p w14:paraId="65C5FF4F" w14:textId="66E37DB4" w:rsidR="00EC5644" w:rsidRPr="00CB56EC" w:rsidRDefault="00EC5644" w:rsidP="00EC5644">
            <w:pPr>
              <w:jc w:val="right"/>
              <w:rPr>
                <w:sz w:val="16"/>
                <w:szCs w:val="16"/>
                <w:lang w:eastAsia="tr-TR"/>
              </w:rPr>
            </w:pPr>
          </w:p>
        </w:tc>
        <w:tc>
          <w:tcPr>
            <w:tcW w:w="1334" w:type="dxa"/>
            <w:shd w:val="clear" w:color="auto" w:fill="auto"/>
            <w:vAlign w:val="bottom"/>
            <w:hideMark/>
          </w:tcPr>
          <w:p w14:paraId="77E05914" w14:textId="405A4B71" w:rsidR="00EC5644" w:rsidRPr="00CB56EC" w:rsidRDefault="00EC5644" w:rsidP="00EC5644">
            <w:pPr>
              <w:jc w:val="right"/>
              <w:rPr>
                <w:sz w:val="16"/>
                <w:szCs w:val="16"/>
                <w:lang w:eastAsia="tr-TR"/>
              </w:rPr>
            </w:pPr>
          </w:p>
        </w:tc>
      </w:tr>
      <w:tr w:rsidR="00EC5644" w:rsidRPr="00CB56EC" w14:paraId="4307449A" w14:textId="77777777" w:rsidTr="00056F89">
        <w:trPr>
          <w:trHeight w:val="162"/>
        </w:trPr>
        <w:tc>
          <w:tcPr>
            <w:tcW w:w="6678" w:type="dxa"/>
            <w:shd w:val="clear" w:color="auto" w:fill="auto"/>
            <w:vAlign w:val="bottom"/>
            <w:hideMark/>
          </w:tcPr>
          <w:p w14:paraId="78F3A222" w14:textId="77777777" w:rsidR="00EC5644" w:rsidRPr="00CB56EC" w:rsidRDefault="00EC5644" w:rsidP="00EC5644">
            <w:pPr>
              <w:rPr>
                <w:sz w:val="16"/>
                <w:szCs w:val="16"/>
                <w:lang w:eastAsia="tr-TR"/>
              </w:rPr>
            </w:pPr>
            <w:r w:rsidRPr="00CB56EC">
              <w:rPr>
                <w:sz w:val="16"/>
                <w:szCs w:val="16"/>
                <w:lang w:eastAsia="tr-TR"/>
              </w:rPr>
              <w:t xml:space="preserve">Bankaların </w:t>
            </w:r>
            <w:proofErr w:type="spellStart"/>
            <w:r w:rsidRPr="00CB56EC">
              <w:rPr>
                <w:sz w:val="16"/>
                <w:szCs w:val="16"/>
                <w:lang w:eastAsia="tr-TR"/>
              </w:rPr>
              <w:t>Özkaynaklarına</w:t>
            </w:r>
            <w:proofErr w:type="spellEnd"/>
            <w:r w:rsidRPr="00CB56EC">
              <w:rPr>
                <w:sz w:val="16"/>
                <w:szCs w:val="16"/>
                <w:lang w:eastAsia="tr-TR"/>
              </w:rPr>
              <w:t xml:space="preserve"> İlişkin Yönetmeliğin 9 uncu maddesinin birinci fıkrasının (i) bendi uyarınca hesaplanan değerleme ayarlamaları</w:t>
            </w:r>
          </w:p>
        </w:tc>
        <w:tc>
          <w:tcPr>
            <w:tcW w:w="1334" w:type="dxa"/>
            <w:shd w:val="clear" w:color="auto" w:fill="auto"/>
            <w:vAlign w:val="bottom"/>
            <w:hideMark/>
          </w:tcPr>
          <w:p w14:paraId="359FDC60"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50D6299D" w14:textId="00EA54F0"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01B32D4E" w14:textId="77777777" w:rsidTr="00056F89">
        <w:trPr>
          <w:trHeight w:val="162"/>
        </w:trPr>
        <w:tc>
          <w:tcPr>
            <w:tcW w:w="6678" w:type="dxa"/>
            <w:shd w:val="clear" w:color="auto" w:fill="auto"/>
            <w:vAlign w:val="bottom"/>
            <w:hideMark/>
          </w:tcPr>
          <w:p w14:paraId="08DF9640" w14:textId="69C184B7" w:rsidR="00EC5644" w:rsidRPr="00CB56EC" w:rsidRDefault="00EC5644" w:rsidP="00EC5644">
            <w:pPr>
              <w:rPr>
                <w:sz w:val="16"/>
                <w:szCs w:val="16"/>
                <w:lang w:eastAsia="tr-TR"/>
              </w:rPr>
            </w:pPr>
            <w:r w:rsidRPr="00CB56EC">
              <w:rPr>
                <w:sz w:val="16"/>
                <w:szCs w:val="16"/>
                <w:lang w:eastAsia="tr-TR"/>
              </w:rPr>
              <w:t>Net dönem zararı ile geçmiş yıllar zararı toplamının yedek akçelerle karşılanamayan kısmı ile TMS uyarınca </w:t>
            </w:r>
            <w:proofErr w:type="spellStart"/>
            <w:r w:rsidRPr="00CB56EC">
              <w:rPr>
                <w:sz w:val="16"/>
                <w:szCs w:val="16"/>
                <w:lang w:eastAsia="tr-TR"/>
              </w:rPr>
              <w:t>özkaynaklara</w:t>
            </w:r>
            <w:proofErr w:type="spellEnd"/>
            <w:r w:rsidRPr="00CB56EC">
              <w:rPr>
                <w:sz w:val="16"/>
                <w:szCs w:val="16"/>
                <w:lang w:eastAsia="tr-TR"/>
              </w:rPr>
              <w:t> yansıtılan kayıplar</w:t>
            </w:r>
            <w:r>
              <w:rPr>
                <w:sz w:val="16"/>
                <w:szCs w:val="16"/>
                <w:lang w:eastAsia="tr-TR"/>
              </w:rPr>
              <w:t>(-)</w:t>
            </w:r>
          </w:p>
        </w:tc>
        <w:tc>
          <w:tcPr>
            <w:tcW w:w="1334" w:type="dxa"/>
            <w:shd w:val="clear" w:color="auto" w:fill="auto"/>
            <w:vAlign w:val="bottom"/>
            <w:hideMark/>
          </w:tcPr>
          <w:p w14:paraId="0493C19D" w14:textId="786D8318" w:rsidR="00EC5644" w:rsidRPr="00CB56EC" w:rsidRDefault="00F37F20" w:rsidP="00EC5644">
            <w:pPr>
              <w:jc w:val="right"/>
              <w:rPr>
                <w:sz w:val="16"/>
                <w:szCs w:val="16"/>
                <w:lang w:eastAsia="tr-TR"/>
              </w:rPr>
            </w:pPr>
            <w:r>
              <w:rPr>
                <w:color w:val="000000"/>
                <w:sz w:val="16"/>
                <w:szCs w:val="16"/>
              </w:rPr>
              <w:t>467,000</w:t>
            </w:r>
          </w:p>
        </w:tc>
        <w:tc>
          <w:tcPr>
            <w:tcW w:w="1334" w:type="dxa"/>
            <w:shd w:val="clear" w:color="auto" w:fill="auto"/>
            <w:vAlign w:val="bottom"/>
            <w:hideMark/>
          </w:tcPr>
          <w:p w14:paraId="33774587" w14:textId="18410ABF" w:rsidR="00EC5644" w:rsidRPr="00CB56EC" w:rsidRDefault="00EC5644" w:rsidP="00EC5644">
            <w:pPr>
              <w:jc w:val="right"/>
              <w:rPr>
                <w:sz w:val="16"/>
                <w:szCs w:val="16"/>
                <w:lang w:eastAsia="tr-TR"/>
              </w:rPr>
            </w:pPr>
            <w:r>
              <w:rPr>
                <w:color w:val="000000"/>
                <w:sz w:val="16"/>
                <w:szCs w:val="16"/>
              </w:rPr>
              <w:t>349,404</w:t>
            </w:r>
          </w:p>
        </w:tc>
      </w:tr>
      <w:tr w:rsidR="00EC5644" w:rsidRPr="00CB56EC" w14:paraId="08B9EC09" w14:textId="77777777" w:rsidTr="00056F89">
        <w:trPr>
          <w:trHeight w:val="162"/>
        </w:trPr>
        <w:tc>
          <w:tcPr>
            <w:tcW w:w="6678" w:type="dxa"/>
            <w:shd w:val="clear" w:color="auto" w:fill="auto"/>
            <w:vAlign w:val="bottom"/>
            <w:hideMark/>
          </w:tcPr>
          <w:p w14:paraId="51DDB3F8" w14:textId="77777777" w:rsidR="00EC5644" w:rsidRPr="00CB56EC" w:rsidRDefault="00EC5644" w:rsidP="00EC5644">
            <w:pPr>
              <w:rPr>
                <w:sz w:val="16"/>
                <w:szCs w:val="16"/>
                <w:lang w:eastAsia="tr-TR"/>
              </w:rPr>
            </w:pPr>
            <w:r w:rsidRPr="00CB56EC">
              <w:rPr>
                <w:sz w:val="16"/>
                <w:szCs w:val="16"/>
                <w:lang w:eastAsia="tr-TR"/>
              </w:rPr>
              <w:t>Faaliyet kiralaması geliştirme maliyetleri</w:t>
            </w:r>
          </w:p>
        </w:tc>
        <w:tc>
          <w:tcPr>
            <w:tcW w:w="1334" w:type="dxa"/>
            <w:shd w:val="clear" w:color="auto" w:fill="auto"/>
            <w:vAlign w:val="bottom"/>
            <w:hideMark/>
          </w:tcPr>
          <w:p w14:paraId="414E187F" w14:textId="1C4B2D27" w:rsidR="00EC5644" w:rsidRPr="00CB56EC" w:rsidRDefault="00F37F20" w:rsidP="00EC5644">
            <w:pPr>
              <w:jc w:val="right"/>
              <w:rPr>
                <w:sz w:val="16"/>
                <w:szCs w:val="16"/>
                <w:lang w:eastAsia="tr-TR"/>
              </w:rPr>
            </w:pPr>
            <w:r>
              <w:rPr>
                <w:color w:val="000000"/>
                <w:sz w:val="16"/>
                <w:szCs w:val="16"/>
              </w:rPr>
              <w:t>22,436</w:t>
            </w:r>
          </w:p>
        </w:tc>
        <w:tc>
          <w:tcPr>
            <w:tcW w:w="1334" w:type="dxa"/>
            <w:shd w:val="clear" w:color="auto" w:fill="auto"/>
            <w:vAlign w:val="bottom"/>
            <w:hideMark/>
          </w:tcPr>
          <w:p w14:paraId="6C0EA417" w14:textId="20EF3289" w:rsidR="00EC5644" w:rsidRPr="00CB56EC" w:rsidRDefault="00EC5644" w:rsidP="00EC5644">
            <w:pPr>
              <w:jc w:val="right"/>
              <w:rPr>
                <w:sz w:val="16"/>
                <w:szCs w:val="16"/>
                <w:lang w:eastAsia="tr-TR"/>
              </w:rPr>
            </w:pPr>
            <w:r>
              <w:rPr>
                <w:color w:val="000000"/>
                <w:sz w:val="16"/>
                <w:szCs w:val="16"/>
              </w:rPr>
              <w:t>418</w:t>
            </w:r>
          </w:p>
        </w:tc>
      </w:tr>
      <w:tr w:rsidR="00EC5644" w:rsidRPr="00CB56EC" w14:paraId="7319B205" w14:textId="77777777" w:rsidTr="00056F89">
        <w:trPr>
          <w:trHeight w:val="162"/>
        </w:trPr>
        <w:tc>
          <w:tcPr>
            <w:tcW w:w="6678" w:type="dxa"/>
            <w:shd w:val="clear" w:color="auto" w:fill="auto"/>
            <w:vAlign w:val="bottom"/>
            <w:hideMark/>
          </w:tcPr>
          <w:p w14:paraId="5FA0DB7A" w14:textId="77777777" w:rsidR="00EC5644" w:rsidRPr="00CB56EC" w:rsidRDefault="00EC5644" w:rsidP="00EC5644">
            <w:pPr>
              <w:rPr>
                <w:sz w:val="16"/>
                <w:szCs w:val="16"/>
                <w:lang w:eastAsia="tr-TR"/>
              </w:rPr>
            </w:pPr>
            <w:r w:rsidRPr="00CB56EC">
              <w:rPr>
                <w:sz w:val="16"/>
                <w:szCs w:val="16"/>
                <w:lang w:eastAsia="tr-TR"/>
              </w:rPr>
              <w:t>İlgili ertelenmiş vergi yükümlülüğü ile mahsup edildikten sonra kalan şerefiye</w:t>
            </w:r>
          </w:p>
        </w:tc>
        <w:tc>
          <w:tcPr>
            <w:tcW w:w="1334" w:type="dxa"/>
            <w:shd w:val="clear" w:color="auto" w:fill="auto"/>
            <w:vAlign w:val="bottom"/>
            <w:hideMark/>
          </w:tcPr>
          <w:p w14:paraId="3910B8BA"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518B9681" w14:textId="2B461E26"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0228DEBF" w14:textId="77777777" w:rsidTr="00056F89">
        <w:trPr>
          <w:trHeight w:val="162"/>
        </w:trPr>
        <w:tc>
          <w:tcPr>
            <w:tcW w:w="6678" w:type="dxa"/>
            <w:shd w:val="clear" w:color="auto" w:fill="auto"/>
            <w:vAlign w:val="bottom"/>
            <w:hideMark/>
          </w:tcPr>
          <w:p w14:paraId="3BCF5DE2" w14:textId="46B47805" w:rsidR="00EC5644" w:rsidRPr="00CB56EC" w:rsidRDefault="00EC5644" w:rsidP="00EC5644">
            <w:pPr>
              <w:rPr>
                <w:sz w:val="16"/>
                <w:szCs w:val="16"/>
                <w:lang w:eastAsia="tr-TR"/>
              </w:rPr>
            </w:pPr>
            <w:r w:rsidRPr="00CB56EC">
              <w:rPr>
                <w:sz w:val="16"/>
                <w:szCs w:val="16"/>
                <w:lang w:eastAsia="tr-TR"/>
              </w:rPr>
              <w:t>İpotek hizmeti sunma hakları hariç olmak üzere ilgili ertelenmiş vergi yükümlülüğü ile mahsup edildikten sonra kalan diğer maddi olmayan duran varlıklar</w:t>
            </w:r>
            <w:r>
              <w:rPr>
                <w:sz w:val="16"/>
                <w:szCs w:val="16"/>
                <w:lang w:eastAsia="tr-TR"/>
              </w:rPr>
              <w:t>(-)</w:t>
            </w:r>
          </w:p>
        </w:tc>
        <w:tc>
          <w:tcPr>
            <w:tcW w:w="1334" w:type="dxa"/>
            <w:shd w:val="clear" w:color="auto" w:fill="auto"/>
            <w:vAlign w:val="bottom"/>
            <w:hideMark/>
          </w:tcPr>
          <w:p w14:paraId="1D516884" w14:textId="0B0FE758" w:rsidR="00EC5644" w:rsidRPr="00CB56EC" w:rsidRDefault="00F37F20" w:rsidP="00EC5644">
            <w:pPr>
              <w:jc w:val="right"/>
              <w:rPr>
                <w:sz w:val="16"/>
                <w:szCs w:val="16"/>
                <w:lang w:eastAsia="tr-TR"/>
              </w:rPr>
            </w:pPr>
            <w:r>
              <w:rPr>
                <w:color w:val="000000"/>
                <w:sz w:val="16"/>
                <w:szCs w:val="16"/>
              </w:rPr>
              <w:t>420,654</w:t>
            </w:r>
          </w:p>
        </w:tc>
        <w:tc>
          <w:tcPr>
            <w:tcW w:w="1334" w:type="dxa"/>
            <w:shd w:val="clear" w:color="auto" w:fill="auto"/>
            <w:vAlign w:val="bottom"/>
            <w:hideMark/>
          </w:tcPr>
          <w:p w14:paraId="57235962" w14:textId="4F8CD193" w:rsidR="00EC5644" w:rsidRPr="00CB56EC" w:rsidRDefault="00EC5644" w:rsidP="00EC5644">
            <w:pPr>
              <w:jc w:val="right"/>
              <w:rPr>
                <w:sz w:val="16"/>
                <w:szCs w:val="16"/>
                <w:lang w:eastAsia="tr-TR"/>
              </w:rPr>
            </w:pPr>
            <w:r>
              <w:rPr>
                <w:color w:val="000000"/>
                <w:sz w:val="16"/>
                <w:szCs w:val="16"/>
              </w:rPr>
              <w:t>356,911</w:t>
            </w:r>
          </w:p>
        </w:tc>
      </w:tr>
      <w:tr w:rsidR="00EC5644" w:rsidRPr="00CB56EC" w14:paraId="11C735BA" w14:textId="77777777" w:rsidTr="00056F89">
        <w:trPr>
          <w:trHeight w:val="162"/>
        </w:trPr>
        <w:tc>
          <w:tcPr>
            <w:tcW w:w="6678" w:type="dxa"/>
            <w:shd w:val="clear" w:color="auto" w:fill="auto"/>
            <w:vAlign w:val="bottom"/>
            <w:hideMark/>
          </w:tcPr>
          <w:p w14:paraId="74F5E634" w14:textId="77777777" w:rsidR="00EC5644" w:rsidRPr="00CB56EC" w:rsidRDefault="00EC5644" w:rsidP="00EC5644">
            <w:pPr>
              <w:rPr>
                <w:sz w:val="16"/>
                <w:szCs w:val="16"/>
                <w:lang w:eastAsia="tr-TR"/>
              </w:rPr>
            </w:pPr>
            <w:r w:rsidRPr="00CB56EC">
              <w:rPr>
                <w:sz w:val="16"/>
                <w:szCs w:val="16"/>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334" w:type="dxa"/>
            <w:shd w:val="clear" w:color="auto" w:fill="auto"/>
            <w:vAlign w:val="bottom"/>
            <w:hideMark/>
          </w:tcPr>
          <w:p w14:paraId="188D482A" w14:textId="7C2ADAF4" w:rsidR="00EC5644" w:rsidRPr="00CB56EC" w:rsidRDefault="00F37F20" w:rsidP="00EC5644">
            <w:pPr>
              <w:jc w:val="right"/>
              <w:rPr>
                <w:sz w:val="16"/>
                <w:szCs w:val="16"/>
                <w:lang w:eastAsia="tr-TR"/>
              </w:rPr>
            </w:pPr>
            <w:r>
              <w:rPr>
                <w:color w:val="000000"/>
                <w:sz w:val="16"/>
                <w:szCs w:val="16"/>
              </w:rPr>
              <w:t>517,645</w:t>
            </w:r>
          </w:p>
        </w:tc>
        <w:tc>
          <w:tcPr>
            <w:tcW w:w="1334" w:type="dxa"/>
            <w:shd w:val="clear" w:color="auto" w:fill="auto"/>
            <w:vAlign w:val="bottom"/>
            <w:hideMark/>
          </w:tcPr>
          <w:p w14:paraId="7F16339E" w14:textId="7D69E4AF" w:rsidR="00EC5644" w:rsidRPr="00CB56EC" w:rsidRDefault="00EC5644" w:rsidP="00EC5644">
            <w:pPr>
              <w:jc w:val="right"/>
              <w:rPr>
                <w:sz w:val="16"/>
                <w:szCs w:val="16"/>
                <w:lang w:eastAsia="tr-TR"/>
              </w:rPr>
            </w:pPr>
            <w:r>
              <w:rPr>
                <w:color w:val="000000"/>
                <w:sz w:val="16"/>
                <w:szCs w:val="16"/>
              </w:rPr>
              <w:t>434,673</w:t>
            </w:r>
          </w:p>
        </w:tc>
      </w:tr>
      <w:tr w:rsidR="00EC5644" w:rsidRPr="00CB56EC" w14:paraId="0465755E" w14:textId="77777777" w:rsidTr="00056F89">
        <w:trPr>
          <w:trHeight w:val="162"/>
        </w:trPr>
        <w:tc>
          <w:tcPr>
            <w:tcW w:w="6678" w:type="dxa"/>
            <w:shd w:val="clear" w:color="auto" w:fill="auto"/>
            <w:vAlign w:val="bottom"/>
            <w:hideMark/>
          </w:tcPr>
          <w:p w14:paraId="2264E7D4" w14:textId="77777777" w:rsidR="00EC5644" w:rsidRPr="00CB56EC" w:rsidRDefault="00EC5644" w:rsidP="00EC5644">
            <w:pPr>
              <w:rPr>
                <w:sz w:val="16"/>
                <w:szCs w:val="16"/>
                <w:lang w:eastAsia="tr-TR"/>
              </w:rPr>
            </w:pPr>
            <w:r w:rsidRPr="00CB56EC">
              <w:rPr>
                <w:sz w:val="16"/>
                <w:szCs w:val="16"/>
                <w:lang w:eastAsia="tr-TR"/>
              </w:rPr>
              <w:t>Gerçeğe uygun değeri üzerinden izlenmeyen varlık veya yükümlülüklerin nakit akış riskinden korunma işlemine konu edilmesi halinde ortaya çıkan farklar</w:t>
            </w:r>
          </w:p>
        </w:tc>
        <w:tc>
          <w:tcPr>
            <w:tcW w:w="1334" w:type="dxa"/>
            <w:shd w:val="clear" w:color="auto" w:fill="auto"/>
            <w:vAlign w:val="bottom"/>
            <w:hideMark/>
          </w:tcPr>
          <w:p w14:paraId="141E7FE4"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711D196E" w14:textId="0E5AE5F8"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23CF9A17" w14:textId="77777777" w:rsidTr="00056F89">
        <w:trPr>
          <w:trHeight w:val="162"/>
        </w:trPr>
        <w:tc>
          <w:tcPr>
            <w:tcW w:w="6678" w:type="dxa"/>
            <w:shd w:val="clear" w:color="auto" w:fill="auto"/>
            <w:vAlign w:val="bottom"/>
            <w:hideMark/>
          </w:tcPr>
          <w:p w14:paraId="435459E9" w14:textId="77777777" w:rsidR="00EC5644" w:rsidRPr="00CB56EC" w:rsidRDefault="00EC5644" w:rsidP="00EC5644">
            <w:pPr>
              <w:rPr>
                <w:sz w:val="16"/>
                <w:szCs w:val="16"/>
                <w:lang w:eastAsia="tr-TR"/>
              </w:rPr>
            </w:pPr>
            <w:r w:rsidRPr="00CB56EC">
              <w:rPr>
                <w:sz w:val="16"/>
                <w:szCs w:val="16"/>
                <w:lang w:eastAsia="tr-TR"/>
              </w:rPr>
              <w:t>Kredi Riskine Esas Tutarın İçsel Derecelendirmeye Dayalı Yaklaşımlar ile Hesaplanmasına İlişkin Tebliğ uyarınca hesaplanan toplam beklenen kayıp tutarının, toplam karşılık tutarını aşan kısmı</w:t>
            </w:r>
          </w:p>
        </w:tc>
        <w:tc>
          <w:tcPr>
            <w:tcW w:w="1334" w:type="dxa"/>
            <w:shd w:val="clear" w:color="auto" w:fill="auto"/>
            <w:vAlign w:val="bottom"/>
            <w:hideMark/>
          </w:tcPr>
          <w:p w14:paraId="160A136B"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1B97A632" w14:textId="1F31E091"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23653896" w14:textId="77777777" w:rsidTr="00056F89">
        <w:trPr>
          <w:trHeight w:val="162"/>
        </w:trPr>
        <w:tc>
          <w:tcPr>
            <w:tcW w:w="6678" w:type="dxa"/>
            <w:shd w:val="clear" w:color="auto" w:fill="auto"/>
            <w:vAlign w:val="bottom"/>
            <w:hideMark/>
          </w:tcPr>
          <w:p w14:paraId="6E573A98" w14:textId="77777777" w:rsidR="00EC5644" w:rsidRPr="00CB56EC" w:rsidRDefault="00EC5644" w:rsidP="00EC5644">
            <w:pPr>
              <w:rPr>
                <w:sz w:val="16"/>
                <w:szCs w:val="16"/>
                <w:lang w:eastAsia="tr-TR"/>
              </w:rPr>
            </w:pPr>
            <w:r w:rsidRPr="00CB56EC">
              <w:rPr>
                <w:sz w:val="16"/>
                <w:szCs w:val="16"/>
                <w:lang w:eastAsia="tr-TR"/>
              </w:rPr>
              <w:t>Menkul kıymetleştirme işlemlerinden kaynaklanan kazançlar</w:t>
            </w:r>
          </w:p>
        </w:tc>
        <w:tc>
          <w:tcPr>
            <w:tcW w:w="1334" w:type="dxa"/>
            <w:shd w:val="clear" w:color="auto" w:fill="auto"/>
            <w:vAlign w:val="bottom"/>
            <w:hideMark/>
          </w:tcPr>
          <w:p w14:paraId="236FDC0C"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15597188" w14:textId="04B6513B"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6C25CF03" w14:textId="77777777" w:rsidTr="00056F89">
        <w:trPr>
          <w:trHeight w:val="162"/>
        </w:trPr>
        <w:tc>
          <w:tcPr>
            <w:tcW w:w="6678" w:type="dxa"/>
            <w:shd w:val="clear" w:color="auto" w:fill="auto"/>
            <w:vAlign w:val="bottom"/>
            <w:hideMark/>
          </w:tcPr>
          <w:p w14:paraId="7D38A596" w14:textId="77777777" w:rsidR="00EC5644" w:rsidRPr="00CB56EC" w:rsidRDefault="00EC5644" w:rsidP="00EC5644">
            <w:pPr>
              <w:rPr>
                <w:sz w:val="16"/>
                <w:szCs w:val="16"/>
                <w:lang w:eastAsia="tr-TR"/>
              </w:rPr>
            </w:pPr>
            <w:r w:rsidRPr="00CB56EC">
              <w:rPr>
                <w:sz w:val="16"/>
                <w:szCs w:val="16"/>
                <w:lang w:eastAsia="tr-TR"/>
              </w:rPr>
              <w:t>Bankanın yükümlülüklerinin gerçeğe uygun değerlerinde, kredi değerliliğindeki değişikliklere bağlı olarak oluşan farklar sonucu ortaya çıkan gerçekleşmemiş kazançlar ve kayıplar</w:t>
            </w:r>
          </w:p>
        </w:tc>
        <w:tc>
          <w:tcPr>
            <w:tcW w:w="1334" w:type="dxa"/>
            <w:shd w:val="clear" w:color="auto" w:fill="auto"/>
            <w:vAlign w:val="bottom"/>
            <w:hideMark/>
          </w:tcPr>
          <w:p w14:paraId="01355632"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76386273" w14:textId="5F942146"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6AF074EA" w14:textId="77777777" w:rsidTr="00056F89">
        <w:trPr>
          <w:trHeight w:val="162"/>
        </w:trPr>
        <w:tc>
          <w:tcPr>
            <w:tcW w:w="6678" w:type="dxa"/>
            <w:shd w:val="clear" w:color="auto" w:fill="auto"/>
            <w:vAlign w:val="bottom"/>
            <w:hideMark/>
          </w:tcPr>
          <w:p w14:paraId="0183876D" w14:textId="77777777" w:rsidR="00EC5644" w:rsidRPr="00CB56EC" w:rsidRDefault="00EC5644" w:rsidP="00EC5644">
            <w:pPr>
              <w:rPr>
                <w:sz w:val="16"/>
                <w:szCs w:val="16"/>
                <w:lang w:eastAsia="tr-TR"/>
              </w:rPr>
            </w:pPr>
            <w:r w:rsidRPr="00CB56EC">
              <w:rPr>
                <w:sz w:val="16"/>
                <w:szCs w:val="16"/>
                <w:lang w:eastAsia="tr-TR"/>
              </w:rPr>
              <w:t>Tanımlanmış fayda plan varlıklarının net tutarı</w:t>
            </w:r>
          </w:p>
        </w:tc>
        <w:tc>
          <w:tcPr>
            <w:tcW w:w="1334" w:type="dxa"/>
            <w:shd w:val="clear" w:color="auto" w:fill="auto"/>
            <w:vAlign w:val="bottom"/>
            <w:hideMark/>
          </w:tcPr>
          <w:p w14:paraId="2DEF1247"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479CF1AE" w14:textId="71A4FB89"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2B7FB5A3" w14:textId="77777777" w:rsidTr="00056F89">
        <w:trPr>
          <w:trHeight w:val="162"/>
        </w:trPr>
        <w:tc>
          <w:tcPr>
            <w:tcW w:w="6678" w:type="dxa"/>
            <w:shd w:val="clear" w:color="auto" w:fill="auto"/>
            <w:vAlign w:val="bottom"/>
            <w:hideMark/>
          </w:tcPr>
          <w:p w14:paraId="25C22F4B" w14:textId="77777777" w:rsidR="00EC5644" w:rsidRPr="00CB56EC" w:rsidRDefault="00EC5644" w:rsidP="00EC5644">
            <w:pPr>
              <w:rPr>
                <w:sz w:val="16"/>
                <w:szCs w:val="16"/>
                <w:lang w:eastAsia="tr-TR"/>
              </w:rPr>
            </w:pPr>
            <w:r w:rsidRPr="00CB56EC">
              <w:rPr>
                <w:sz w:val="16"/>
                <w:szCs w:val="16"/>
                <w:lang w:eastAsia="tr-TR"/>
              </w:rPr>
              <w:t>Bankanın kendi çekirdek sermayesine yapmış olduğu doğrudan veya dolaylı yatırımlar</w:t>
            </w:r>
          </w:p>
        </w:tc>
        <w:tc>
          <w:tcPr>
            <w:tcW w:w="1334" w:type="dxa"/>
            <w:shd w:val="clear" w:color="auto" w:fill="auto"/>
            <w:vAlign w:val="bottom"/>
            <w:hideMark/>
          </w:tcPr>
          <w:p w14:paraId="259D1482"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162884EA" w14:textId="3B8A7411"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7873D80F" w14:textId="77777777" w:rsidTr="00056F89">
        <w:trPr>
          <w:trHeight w:val="162"/>
        </w:trPr>
        <w:tc>
          <w:tcPr>
            <w:tcW w:w="6678" w:type="dxa"/>
            <w:shd w:val="clear" w:color="auto" w:fill="auto"/>
            <w:vAlign w:val="bottom"/>
            <w:hideMark/>
          </w:tcPr>
          <w:p w14:paraId="5D6803A2" w14:textId="77777777" w:rsidR="00EC5644" w:rsidRPr="00CB56EC" w:rsidRDefault="00EC5644" w:rsidP="00EC5644">
            <w:pPr>
              <w:rPr>
                <w:sz w:val="16"/>
                <w:szCs w:val="16"/>
                <w:lang w:eastAsia="tr-TR"/>
              </w:rPr>
            </w:pPr>
            <w:r w:rsidRPr="00CB56EC">
              <w:rPr>
                <w:sz w:val="16"/>
                <w:szCs w:val="16"/>
                <w:lang w:eastAsia="tr-TR"/>
              </w:rPr>
              <w:t>Kanunun 56 </w:t>
            </w:r>
            <w:proofErr w:type="spellStart"/>
            <w:r w:rsidRPr="00CB56EC">
              <w:rPr>
                <w:sz w:val="16"/>
                <w:szCs w:val="16"/>
                <w:lang w:eastAsia="tr-TR"/>
              </w:rPr>
              <w:t>ncı</w:t>
            </w:r>
            <w:proofErr w:type="spellEnd"/>
            <w:r w:rsidRPr="00CB56EC">
              <w:rPr>
                <w:sz w:val="16"/>
                <w:szCs w:val="16"/>
                <w:lang w:eastAsia="tr-TR"/>
              </w:rPr>
              <w:t> maddesinin dördüncü fıkrasına aykırı olarak edinilen paylar</w:t>
            </w:r>
          </w:p>
        </w:tc>
        <w:tc>
          <w:tcPr>
            <w:tcW w:w="1334" w:type="dxa"/>
            <w:shd w:val="clear" w:color="auto" w:fill="auto"/>
            <w:vAlign w:val="bottom"/>
            <w:hideMark/>
          </w:tcPr>
          <w:p w14:paraId="7A603A62"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58ACCE51" w14:textId="3AE93B39"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0026D0C4" w14:textId="77777777" w:rsidTr="00056F89">
        <w:trPr>
          <w:trHeight w:val="162"/>
        </w:trPr>
        <w:tc>
          <w:tcPr>
            <w:tcW w:w="6678" w:type="dxa"/>
            <w:shd w:val="clear" w:color="auto" w:fill="auto"/>
            <w:vAlign w:val="bottom"/>
            <w:hideMark/>
          </w:tcPr>
          <w:p w14:paraId="0F34A11A" w14:textId="77777777" w:rsidR="00EC5644" w:rsidRPr="00CB56EC" w:rsidRDefault="00EC5644" w:rsidP="00EC5644">
            <w:pPr>
              <w:rPr>
                <w:sz w:val="16"/>
                <w:szCs w:val="16"/>
                <w:lang w:eastAsia="tr-TR"/>
              </w:rPr>
            </w:pPr>
            <w:r w:rsidRPr="00CB56EC">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334" w:type="dxa"/>
            <w:shd w:val="clear" w:color="auto" w:fill="auto"/>
            <w:vAlign w:val="bottom"/>
            <w:hideMark/>
          </w:tcPr>
          <w:p w14:paraId="71151A6A"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51A348A5" w14:textId="13AFE794"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34976B57" w14:textId="77777777" w:rsidTr="00056F89">
        <w:trPr>
          <w:trHeight w:val="162"/>
        </w:trPr>
        <w:tc>
          <w:tcPr>
            <w:tcW w:w="6678" w:type="dxa"/>
            <w:shd w:val="clear" w:color="auto" w:fill="auto"/>
            <w:vAlign w:val="bottom"/>
            <w:hideMark/>
          </w:tcPr>
          <w:p w14:paraId="6C23951D" w14:textId="77777777" w:rsidR="00EC5644" w:rsidRPr="00CB56EC" w:rsidRDefault="00EC5644" w:rsidP="00EC5644">
            <w:pPr>
              <w:rPr>
                <w:sz w:val="16"/>
                <w:szCs w:val="16"/>
                <w:lang w:eastAsia="tr-TR"/>
              </w:rPr>
            </w:pPr>
            <w:r w:rsidRPr="00CB56EC">
              <w:rPr>
                <w:sz w:val="16"/>
                <w:szCs w:val="16"/>
                <w:lang w:eastAsia="tr-TR"/>
              </w:rPr>
              <w:t>Ortaklık paylarının %10’dan daha fazlasına sahip olunan ve konsolide edilmeyen bankalar ve finansal kuruluşların çekirdek sermaye unsurlarına yapılan yatırımların net uzun pozisyonlarının çekirdek sermayenin %10’nunu aşan kısmı </w:t>
            </w:r>
          </w:p>
        </w:tc>
        <w:tc>
          <w:tcPr>
            <w:tcW w:w="1334" w:type="dxa"/>
            <w:shd w:val="clear" w:color="auto" w:fill="auto"/>
            <w:vAlign w:val="bottom"/>
            <w:hideMark/>
          </w:tcPr>
          <w:p w14:paraId="2C1C764B"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5AF2EDBE" w14:textId="537B2DE8"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7013658A" w14:textId="77777777" w:rsidTr="00056F89">
        <w:trPr>
          <w:trHeight w:val="162"/>
        </w:trPr>
        <w:tc>
          <w:tcPr>
            <w:tcW w:w="6678" w:type="dxa"/>
            <w:shd w:val="clear" w:color="auto" w:fill="auto"/>
            <w:vAlign w:val="bottom"/>
            <w:hideMark/>
          </w:tcPr>
          <w:p w14:paraId="2FFDAFDD" w14:textId="77777777" w:rsidR="00EC5644" w:rsidRPr="00CB56EC" w:rsidRDefault="00EC5644" w:rsidP="00EC5644">
            <w:pPr>
              <w:rPr>
                <w:sz w:val="16"/>
                <w:szCs w:val="16"/>
                <w:lang w:eastAsia="tr-TR"/>
              </w:rPr>
            </w:pPr>
            <w:r w:rsidRPr="00CB56EC">
              <w:rPr>
                <w:sz w:val="16"/>
                <w:szCs w:val="16"/>
                <w:lang w:eastAsia="tr-TR"/>
              </w:rPr>
              <w:t>İpotek hizmeti sunma haklarının çekirdek sermayenin %10’nunu aşan kısmı</w:t>
            </w:r>
          </w:p>
        </w:tc>
        <w:tc>
          <w:tcPr>
            <w:tcW w:w="1334" w:type="dxa"/>
            <w:shd w:val="clear" w:color="auto" w:fill="auto"/>
            <w:vAlign w:val="bottom"/>
            <w:hideMark/>
          </w:tcPr>
          <w:p w14:paraId="32508129"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5577CD7F" w14:textId="1AF51B1E"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4AD933B8" w14:textId="77777777" w:rsidTr="00056F89">
        <w:trPr>
          <w:trHeight w:val="162"/>
        </w:trPr>
        <w:tc>
          <w:tcPr>
            <w:tcW w:w="6678" w:type="dxa"/>
            <w:shd w:val="clear" w:color="auto" w:fill="auto"/>
            <w:vAlign w:val="bottom"/>
            <w:hideMark/>
          </w:tcPr>
          <w:p w14:paraId="332B4842" w14:textId="77777777" w:rsidR="00EC5644" w:rsidRPr="00CB56EC" w:rsidRDefault="00EC5644" w:rsidP="00EC5644">
            <w:pPr>
              <w:rPr>
                <w:sz w:val="16"/>
                <w:szCs w:val="16"/>
                <w:lang w:eastAsia="tr-TR"/>
              </w:rPr>
            </w:pPr>
            <w:r w:rsidRPr="00CB56EC">
              <w:rPr>
                <w:sz w:val="16"/>
                <w:szCs w:val="16"/>
                <w:lang w:eastAsia="tr-TR"/>
              </w:rPr>
              <w:t>Geçici farklara dayanan ertelenmiş vergi varlıklarının çekirdek sermayenin %10’nunu aşan kısmı</w:t>
            </w:r>
          </w:p>
        </w:tc>
        <w:tc>
          <w:tcPr>
            <w:tcW w:w="1334" w:type="dxa"/>
            <w:shd w:val="clear" w:color="auto" w:fill="auto"/>
            <w:vAlign w:val="bottom"/>
            <w:hideMark/>
          </w:tcPr>
          <w:p w14:paraId="1E7FDFD3"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2ABA5EF2" w14:textId="45B108CF"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0C233D4D" w14:textId="77777777" w:rsidTr="00056F89">
        <w:trPr>
          <w:trHeight w:val="162"/>
        </w:trPr>
        <w:tc>
          <w:tcPr>
            <w:tcW w:w="6678" w:type="dxa"/>
            <w:shd w:val="clear" w:color="auto" w:fill="auto"/>
            <w:vAlign w:val="bottom"/>
            <w:hideMark/>
          </w:tcPr>
          <w:p w14:paraId="09A1F077" w14:textId="77777777" w:rsidR="00EC5644" w:rsidRPr="00CB56EC" w:rsidRDefault="00EC5644" w:rsidP="00EC5644">
            <w:pPr>
              <w:rPr>
                <w:sz w:val="16"/>
                <w:szCs w:val="16"/>
                <w:lang w:eastAsia="tr-TR"/>
              </w:rPr>
            </w:pPr>
            <w:r w:rsidRPr="00CB56EC">
              <w:rPr>
                <w:sz w:val="16"/>
                <w:szCs w:val="16"/>
                <w:lang w:eastAsia="tr-TR"/>
              </w:rPr>
              <w:t>Bankaların </w:t>
            </w:r>
            <w:proofErr w:type="spellStart"/>
            <w:r w:rsidRPr="00CB56EC">
              <w:rPr>
                <w:sz w:val="16"/>
                <w:szCs w:val="16"/>
                <w:lang w:eastAsia="tr-TR"/>
              </w:rPr>
              <w:t>Özkaynaklarına</w:t>
            </w:r>
            <w:proofErr w:type="spellEnd"/>
            <w:r w:rsidRPr="00CB56EC">
              <w:rPr>
                <w:sz w:val="16"/>
                <w:szCs w:val="16"/>
                <w:lang w:eastAsia="tr-TR"/>
              </w:rPr>
              <w:t> İlişkin Yönetmeliğin Geçici 2 </w:t>
            </w:r>
            <w:proofErr w:type="spellStart"/>
            <w:r w:rsidRPr="00CB56EC">
              <w:rPr>
                <w:sz w:val="16"/>
                <w:szCs w:val="16"/>
                <w:lang w:eastAsia="tr-TR"/>
              </w:rPr>
              <w:t>nci</w:t>
            </w:r>
            <w:proofErr w:type="spellEnd"/>
            <w:r w:rsidRPr="00CB56EC">
              <w:rPr>
                <w:sz w:val="16"/>
                <w:szCs w:val="16"/>
                <w:lang w:eastAsia="tr-TR"/>
              </w:rPr>
              <w:t xml:space="preserve"> maddesinin ikinci fıkrası uyarınca çekirdek sermayenin %15’ini aşan tutarlar </w:t>
            </w:r>
          </w:p>
        </w:tc>
        <w:tc>
          <w:tcPr>
            <w:tcW w:w="1334" w:type="dxa"/>
            <w:shd w:val="clear" w:color="auto" w:fill="auto"/>
            <w:vAlign w:val="bottom"/>
            <w:hideMark/>
          </w:tcPr>
          <w:p w14:paraId="2492B7CF"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2BA24AFB" w14:textId="60DCF258"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614A2011" w14:textId="77777777" w:rsidTr="00056F89">
        <w:trPr>
          <w:trHeight w:val="162"/>
        </w:trPr>
        <w:tc>
          <w:tcPr>
            <w:tcW w:w="6678" w:type="dxa"/>
            <w:shd w:val="clear" w:color="auto" w:fill="auto"/>
            <w:vAlign w:val="bottom"/>
            <w:hideMark/>
          </w:tcPr>
          <w:p w14:paraId="3EF37CB4" w14:textId="77777777" w:rsidR="00EC5644" w:rsidRPr="00CB56EC" w:rsidRDefault="00EC5644" w:rsidP="00EC5644">
            <w:pPr>
              <w:rPr>
                <w:sz w:val="16"/>
                <w:szCs w:val="16"/>
                <w:lang w:eastAsia="tr-TR"/>
              </w:rPr>
            </w:pPr>
            <w:r w:rsidRPr="00CB56EC">
              <w:rPr>
                <w:sz w:val="16"/>
                <w:szCs w:val="16"/>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1334" w:type="dxa"/>
            <w:shd w:val="clear" w:color="auto" w:fill="auto"/>
            <w:vAlign w:val="bottom"/>
            <w:hideMark/>
          </w:tcPr>
          <w:p w14:paraId="1E03D50B"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1410BDB2" w14:textId="0F3A0E69"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5A378FDF" w14:textId="77777777" w:rsidTr="00056F89">
        <w:trPr>
          <w:trHeight w:val="162"/>
        </w:trPr>
        <w:tc>
          <w:tcPr>
            <w:tcW w:w="6678" w:type="dxa"/>
            <w:shd w:val="clear" w:color="auto" w:fill="auto"/>
            <w:vAlign w:val="bottom"/>
            <w:hideMark/>
          </w:tcPr>
          <w:p w14:paraId="73BD142C" w14:textId="77777777" w:rsidR="00EC5644" w:rsidRPr="00CB56EC" w:rsidRDefault="00EC5644" w:rsidP="00EC5644">
            <w:pPr>
              <w:rPr>
                <w:sz w:val="16"/>
                <w:szCs w:val="16"/>
                <w:lang w:eastAsia="tr-TR"/>
              </w:rPr>
            </w:pPr>
            <w:r w:rsidRPr="00CB56EC">
              <w:rPr>
                <w:sz w:val="16"/>
                <w:szCs w:val="16"/>
                <w:lang w:eastAsia="tr-TR"/>
              </w:rPr>
              <w:t>İpotek hizmeti sunma haklarından kaynaklanan aşım tutarı</w:t>
            </w:r>
          </w:p>
        </w:tc>
        <w:tc>
          <w:tcPr>
            <w:tcW w:w="1334" w:type="dxa"/>
            <w:shd w:val="clear" w:color="auto" w:fill="auto"/>
            <w:vAlign w:val="bottom"/>
            <w:hideMark/>
          </w:tcPr>
          <w:p w14:paraId="37BBE0AF"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3DA7676D" w14:textId="731CB10E"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0645D51C" w14:textId="77777777" w:rsidTr="00056F89">
        <w:trPr>
          <w:trHeight w:val="162"/>
        </w:trPr>
        <w:tc>
          <w:tcPr>
            <w:tcW w:w="6678" w:type="dxa"/>
            <w:shd w:val="clear" w:color="auto" w:fill="auto"/>
            <w:vAlign w:val="bottom"/>
            <w:hideMark/>
          </w:tcPr>
          <w:p w14:paraId="20973E99" w14:textId="77777777" w:rsidR="00EC5644" w:rsidRPr="00CB56EC" w:rsidRDefault="00EC5644" w:rsidP="00EC5644">
            <w:pPr>
              <w:rPr>
                <w:sz w:val="16"/>
                <w:szCs w:val="16"/>
                <w:lang w:eastAsia="tr-TR"/>
              </w:rPr>
            </w:pPr>
            <w:r w:rsidRPr="00CB56EC">
              <w:rPr>
                <w:sz w:val="16"/>
                <w:szCs w:val="16"/>
                <w:lang w:eastAsia="tr-TR"/>
              </w:rPr>
              <w:t xml:space="preserve">Geçici farklara dayanan ertelenmiş vergi varlıklarından kaynaklanan aşım tutarı </w:t>
            </w:r>
          </w:p>
        </w:tc>
        <w:tc>
          <w:tcPr>
            <w:tcW w:w="1334" w:type="dxa"/>
            <w:shd w:val="clear" w:color="auto" w:fill="auto"/>
            <w:vAlign w:val="bottom"/>
            <w:hideMark/>
          </w:tcPr>
          <w:p w14:paraId="65492C3A"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43329333" w14:textId="4C2A9A74"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6B16D35E" w14:textId="77777777" w:rsidTr="00056F89">
        <w:trPr>
          <w:trHeight w:val="162"/>
        </w:trPr>
        <w:tc>
          <w:tcPr>
            <w:tcW w:w="6678" w:type="dxa"/>
            <w:shd w:val="clear" w:color="auto" w:fill="auto"/>
            <w:vAlign w:val="bottom"/>
            <w:hideMark/>
          </w:tcPr>
          <w:p w14:paraId="400D54E2" w14:textId="77777777" w:rsidR="00EC5644" w:rsidRPr="00CB56EC" w:rsidRDefault="00EC5644" w:rsidP="00EC5644">
            <w:pPr>
              <w:rPr>
                <w:sz w:val="16"/>
                <w:szCs w:val="16"/>
                <w:lang w:eastAsia="tr-TR"/>
              </w:rPr>
            </w:pPr>
            <w:r w:rsidRPr="00CB56EC">
              <w:rPr>
                <w:sz w:val="16"/>
                <w:szCs w:val="16"/>
                <w:lang w:eastAsia="tr-TR"/>
              </w:rPr>
              <w:t xml:space="preserve">Kurulca belirlenecek diğer kalemler </w:t>
            </w:r>
          </w:p>
        </w:tc>
        <w:tc>
          <w:tcPr>
            <w:tcW w:w="1334" w:type="dxa"/>
            <w:shd w:val="clear" w:color="auto" w:fill="auto"/>
            <w:vAlign w:val="bottom"/>
            <w:hideMark/>
          </w:tcPr>
          <w:p w14:paraId="5A7E4767"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39862A70" w14:textId="1BC3C8F3"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40BCF44E" w14:textId="77777777" w:rsidTr="00056F89">
        <w:trPr>
          <w:trHeight w:val="162"/>
        </w:trPr>
        <w:tc>
          <w:tcPr>
            <w:tcW w:w="6678" w:type="dxa"/>
            <w:shd w:val="clear" w:color="auto" w:fill="auto"/>
            <w:vAlign w:val="bottom"/>
            <w:hideMark/>
          </w:tcPr>
          <w:p w14:paraId="65B79E54" w14:textId="77777777" w:rsidR="00EC5644" w:rsidRPr="00CB56EC" w:rsidRDefault="00EC5644" w:rsidP="00EC5644">
            <w:pPr>
              <w:rPr>
                <w:sz w:val="16"/>
                <w:szCs w:val="16"/>
                <w:lang w:eastAsia="tr-TR"/>
              </w:rPr>
            </w:pPr>
            <w:r w:rsidRPr="00CB56EC">
              <w:rPr>
                <w:sz w:val="16"/>
                <w:szCs w:val="16"/>
                <w:lang w:eastAsia="tr-TR"/>
              </w:rPr>
              <w:t>Yeterli ilave ana sermaye veya katkı sermaye bulunmaması halinde çekirdek sermayeden indirim yapılacak tutar</w:t>
            </w:r>
          </w:p>
        </w:tc>
        <w:tc>
          <w:tcPr>
            <w:tcW w:w="1334" w:type="dxa"/>
            <w:shd w:val="clear" w:color="auto" w:fill="auto"/>
            <w:vAlign w:val="bottom"/>
            <w:hideMark/>
          </w:tcPr>
          <w:p w14:paraId="5041ECFB" w14:textId="77777777" w:rsidR="00EC5644" w:rsidRPr="00CB56EC" w:rsidRDefault="00EC5644" w:rsidP="00EC5644">
            <w:pPr>
              <w:jc w:val="right"/>
              <w:rPr>
                <w:sz w:val="16"/>
                <w:szCs w:val="16"/>
                <w:lang w:eastAsia="tr-TR"/>
              </w:rPr>
            </w:pPr>
            <w:r w:rsidRPr="00CB56EC">
              <w:rPr>
                <w:color w:val="000000"/>
                <w:sz w:val="16"/>
                <w:szCs w:val="16"/>
              </w:rPr>
              <w:t>-</w:t>
            </w:r>
          </w:p>
        </w:tc>
        <w:tc>
          <w:tcPr>
            <w:tcW w:w="1334" w:type="dxa"/>
            <w:shd w:val="clear" w:color="auto" w:fill="auto"/>
            <w:vAlign w:val="bottom"/>
            <w:hideMark/>
          </w:tcPr>
          <w:p w14:paraId="0C2D4BAD" w14:textId="577E19F6"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142C95C8" w14:textId="77777777" w:rsidTr="00056F89">
        <w:trPr>
          <w:trHeight w:val="237"/>
        </w:trPr>
        <w:tc>
          <w:tcPr>
            <w:tcW w:w="6678" w:type="dxa"/>
            <w:shd w:val="clear" w:color="auto" w:fill="auto"/>
            <w:vAlign w:val="bottom"/>
            <w:hideMark/>
          </w:tcPr>
          <w:p w14:paraId="2BF5209D" w14:textId="77777777" w:rsidR="00EC5644" w:rsidRPr="00CB56EC" w:rsidRDefault="00EC5644" w:rsidP="00EC5644">
            <w:pPr>
              <w:rPr>
                <w:b/>
                <w:bCs/>
                <w:sz w:val="16"/>
                <w:szCs w:val="16"/>
                <w:lang w:eastAsia="tr-TR"/>
              </w:rPr>
            </w:pPr>
            <w:r w:rsidRPr="00CB56EC">
              <w:rPr>
                <w:b/>
                <w:bCs/>
                <w:sz w:val="16"/>
                <w:szCs w:val="16"/>
                <w:lang w:eastAsia="tr-TR"/>
              </w:rPr>
              <w:t>Çekirdek Sermayeden Yapılan İndirimler Toplamı</w:t>
            </w:r>
          </w:p>
        </w:tc>
        <w:tc>
          <w:tcPr>
            <w:tcW w:w="1334" w:type="dxa"/>
            <w:shd w:val="clear" w:color="auto" w:fill="auto"/>
            <w:vAlign w:val="bottom"/>
            <w:hideMark/>
          </w:tcPr>
          <w:p w14:paraId="75F0FD6D" w14:textId="131EC77E" w:rsidR="00EC5644" w:rsidRPr="00CB56EC" w:rsidRDefault="00F37F20" w:rsidP="00EC5644">
            <w:pPr>
              <w:jc w:val="right"/>
              <w:rPr>
                <w:b/>
                <w:sz w:val="16"/>
                <w:szCs w:val="16"/>
                <w:lang w:eastAsia="tr-TR"/>
              </w:rPr>
            </w:pPr>
            <w:r>
              <w:rPr>
                <w:b/>
                <w:bCs/>
                <w:color w:val="000000"/>
                <w:sz w:val="16"/>
                <w:szCs w:val="16"/>
              </w:rPr>
              <w:t>1,427,735</w:t>
            </w:r>
          </w:p>
        </w:tc>
        <w:tc>
          <w:tcPr>
            <w:tcW w:w="1334" w:type="dxa"/>
            <w:shd w:val="clear" w:color="auto" w:fill="auto"/>
            <w:vAlign w:val="bottom"/>
            <w:hideMark/>
          </w:tcPr>
          <w:p w14:paraId="393728FF" w14:textId="52C15104" w:rsidR="00EC5644" w:rsidRPr="00CB56EC" w:rsidRDefault="00EC5644" w:rsidP="00EC5644">
            <w:pPr>
              <w:jc w:val="right"/>
              <w:rPr>
                <w:b/>
                <w:sz w:val="16"/>
                <w:szCs w:val="16"/>
                <w:lang w:eastAsia="tr-TR"/>
              </w:rPr>
            </w:pPr>
            <w:r>
              <w:rPr>
                <w:b/>
                <w:bCs/>
                <w:color w:val="000000"/>
                <w:sz w:val="16"/>
                <w:szCs w:val="16"/>
              </w:rPr>
              <w:t>1,141,406</w:t>
            </w:r>
          </w:p>
        </w:tc>
      </w:tr>
      <w:tr w:rsidR="00EC5644" w:rsidRPr="00CB56EC" w14:paraId="57B79704" w14:textId="77777777" w:rsidTr="00056F89">
        <w:trPr>
          <w:trHeight w:val="237"/>
        </w:trPr>
        <w:tc>
          <w:tcPr>
            <w:tcW w:w="6678" w:type="dxa"/>
            <w:shd w:val="clear" w:color="auto" w:fill="auto"/>
            <w:vAlign w:val="bottom"/>
            <w:hideMark/>
          </w:tcPr>
          <w:p w14:paraId="0D7AD6A7" w14:textId="77777777" w:rsidR="00EC5644" w:rsidRPr="00CB56EC" w:rsidRDefault="00EC5644" w:rsidP="00EC5644">
            <w:pPr>
              <w:rPr>
                <w:b/>
                <w:bCs/>
                <w:sz w:val="16"/>
                <w:szCs w:val="16"/>
                <w:lang w:eastAsia="tr-TR"/>
              </w:rPr>
            </w:pPr>
            <w:r w:rsidRPr="00CB56EC">
              <w:rPr>
                <w:b/>
                <w:bCs/>
                <w:sz w:val="16"/>
                <w:szCs w:val="16"/>
                <w:lang w:eastAsia="tr-TR"/>
              </w:rPr>
              <w:t>Çekirdek Sermaye Toplamı</w:t>
            </w:r>
          </w:p>
        </w:tc>
        <w:tc>
          <w:tcPr>
            <w:tcW w:w="1334" w:type="dxa"/>
            <w:shd w:val="clear" w:color="auto" w:fill="auto"/>
            <w:vAlign w:val="bottom"/>
            <w:hideMark/>
          </w:tcPr>
          <w:p w14:paraId="3C897299" w14:textId="1ED7E233" w:rsidR="00EC5644" w:rsidRPr="00CB56EC" w:rsidRDefault="00F37F20" w:rsidP="00EC5644">
            <w:pPr>
              <w:jc w:val="right"/>
              <w:rPr>
                <w:b/>
                <w:sz w:val="16"/>
                <w:szCs w:val="16"/>
                <w:lang w:eastAsia="tr-TR"/>
              </w:rPr>
            </w:pPr>
            <w:r>
              <w:rPr>
                <w:b/>
                <w:bCs/>
                <w:color w:val="000000"/>
                <w:sz w:val="16"/>
                <w:szCs w:val="16"/>
              </w:rPr>
              <w:t>1,575,432</w:t>
            </w:r>
          </w:p>
        </w:tc>
        <w:tc>
          <w:tcPr>
            <w:tcW w:w="1334" w:type="dxa"/>
            <w:shd w:val="clear" w:color="auto" w:fill="auto"/>
            <w:vAlign w:val="bottom"/>
            <w:hideMark/>
          </w:tcPr>
          <w:p w14:paraId="7FFE3EAE" w14:textId="0ECAD89F" w:rsidR="00EC5644" w:rsidRPr="00CB56EC" w:rsidRDefault="00EC5644" w:rsidP="00EC5644">
            <w:pPr>
              <w:jc w:val="right"/>
              <w:rPr>
                <w:b/>
                <w:sz w:val="16"/>
                <w:szCs w:val="16"/>
                <w:lang w:eastAsia="tr-TR"/>
              </w:rPr>
            </w:pPr>
            <w:r>
              <w:rPr>
                <w:b/>
                <w:bCs/>
                <w:color w:val="000000"/>
                <w:sz w:val="16"/>
                <w:szCs w:val="16"/>
              </w:rPr>
              <w:t>1,860,764</w:t>
            </w:r>
          </w:p>
        </w:tc>
      </w:tr>
    </w:tbl>
    <w:p w14:paraId="39294D65" w14:textId="77777777" w:rsidR="00AF46F6" w:rsidRPr="00CB56EC" w:rsidRDefault="00AF46F6" w:rsidP="00AF46F6">
      <w:pPr>
        <w:tabs>
          <w:tab w:val="left" w:pos="3229"/>
        </w:tabs>
        <w:autoSpaceDE w:val="0"/>
        <w:autoSpaceDN w:val="0"/>
        <w:adjustRightInd w:val="0"/>
        <w:rPr>
          <w:lang w:eastAsia="en-GB"/>
        </w:rPr>
      </w:pPr>
    </w:p>
    <w:p w14:paraId="008AE679" w14:textId="77777777" w:rsidR="00AF46F6" w:rsidRPr="00CB56EC" w:rsidRDefault="00AF46F6" w:rsidP="00AF46F6">
      <w:pPr>
        <w:rPr>
          <w:lang w:eastAsia="en-GB"/>
        </w:rPr>
      </w:pPr>
    </w:p>
    <w:p w14:paraId="6BB86E12" w14:textId="77777777" w:rsidR="00AF46F6" w:rsidRPr="00CB56EC" w:rsidRDefault="00AF46F6" w:rsidP="00AF46F6">
      <w:pPr>
        <w:rPr>
          <w:lang w:eastAsia="en-GB"/>
        </w:rPr>
      </w:pPr>
      <w:r w:rsidRPr="00CB56EC">
        <w:rPr>
          <w:lang w:eastAsia="en-GB"/>
        </w:rPr>
        <w:br w:type="page"/>
      </w:r>
    </w:p>
    <w:tbl>
      <w:tblPr>
        <w:tblW w:w="9271"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6674"/>
        <w:gridCol w:w="1298"/>
        <w:gridCol w:w="1299"/>
      </w:tblGrid>
      <w:tr w:rsidR="00AF46F6" w:rsidRPr="00CB56EC" w14:paraId="52D24EE1" w14:textId="77777777" w:rsidTr="00056F89">
        <w:trPr>
          <w:trHeight w:val="266"/>
        </w:trPr>
        <w:tc>
          <w:tcPr>
            <w:tcW w:w="6674" w:type="dxa"/>
            <w:shd w:val="clear" w:color="auto" w:fill="auto"/>
            <w:vAlign w:val="center"/>
            <w:hideMark/>
          </w:tcPr>
          <w:p w14:paraId="1D6398A3" w14:textId="77777777" w:rsidR="00AF46F6" w:rsidRPr="00CB56EC" w:rsidRDefault="00AF46F6" w:rsidP="00223100">
            <w:pPr>
              <w:jc w:val="center"/>
              <w:rPr>
                <w:b/>
                <w:bCs/>
                <w:sz w:val="16"/>
                <w:szCs w:val="16"/>
                <w:lang w:eastAsia="tr-TR"/>
              </w:rPr>
            </w:pPr>
            <w:r w:rsidRPr="00CB56EC">
              <w:rPr>
                <w:b/>
                <w:bCs/>
                <w:sz w:val="16"/>
                <w:szCs w:val="16"/>
                <w:lang w:eastAsia="tr-TR"/>
              </w:rPr>
              <w:lastRenderedPageBreak/>
              <w:t>İLAVE ANA SERMAYE</w:t>
            </w:r>
          </w:p>
        </w:tc>
        <w:tc>
          <w:tcPr>
            <w:tcW w:w="1298" w:type="dxa"/>
            <w:shd w:val="clear" w:color="auto" w:fill="auto"/>
            <w:vAlign w:val="bottom"/>
            <w:hideMark/>
          </w:tcPr>
          <w:p w14:paraId="10E35A0B" w14:textId="630CFADA" w:rsidR="00AF46F6" w:rsidRPr="00CB56EC" w:rsidRDefault="00AF46F6" w:rsidP="007F500E">
            <w:pPr>
              <w:jc w:val="right"/>
              <w:rPr>
                <w:b/>
                <w:bCs/>
                <w:sz w:val="16"/>
                <w:szCs w:val="16"/>
                <w:lang w:eastAsia="tr-TR"/>
              </w:rPr>
            </w:pPr>
          </w:p>
        </w:tc>
        <w:tc>
          <w:tcPr>
            <w:tcW w:w="1299" w:type="dxa"/>
            <w:shd w:val="clear" w:color="auto" w:fill="auto"/>
            <w:vAlign w:val="bottom"/>
            <w:hideMark/>
          </w:tcPr>
          <w:p w14:paraId="7D020DA4" w14:textId="04005E02" w:rsidR="00AF46F6" w:rsidRPr="00CB56EC" w:rsidRDefault="00AF46F6" w:rsidP="007F500E">
            <w:pPr>
              <w:jc w:val="right"/>
              <w:rPr>
                <w:b/>
                <w:bCs/>
                <w:sz w:val="16"/>
                <w:szCs w:val="16"/>
                <w:lang w:eastAsia="tr-TR"/>
              </w:rPr>
            </w:pPr>
          </w:p>
        </w:tc>
      </w:tr>
      <w:tr w:rsidR="00EC5644" w:rsidRPr="00CB56EC" w14:paraId="54CD5483" w14:textId="77777777" w:rsidTr="00056F89">
        <w:trPr>
          <w:trHeight w:val="180"/>
        </w:trPr>
        <w:tc>
          <w:tcPr>
            <w:tcW w:w="6674" w:type="dxa"/>
            <w:shd w:val="clear" w:color="auto" w:fill="auto"/>
            <w:vAlign w:val="bottom"/>
            <w:hideMark/>
          </w:tcPr>
          <w:p w14:paraId="6928E2C8" w14:textId="77777777" w:rsidR="00EC5644" w:rsidRPr="00CB56EC" w:rsidRDefault="00EC5644" w:rsidP="00EC5644">
            <w:pPr>
              <w:rPr>
                <w:sz w:val="16"/>
                <w:szCs w:val="16"/>
                <w:lang w:eastAsia="tr-TR"/>
              </w:rPr>
            </w:pPr>
            <w:r w:rsidRPr="00CB56EC">
              <w:rPr>
                <w:sz w:val="16"/>
                <w:szCs w:val="16"/>
                <w:lang w:eastAsia="tr-TR"/>
              </w:rPr>
              <w:t>Çekirdek sermayeye dahil edilmeyen imtiyazlı paylara tekabül eden sermaye ve bunlara ilişkin ihraç primleri</w:t>
            </w:r>
          </w:p>
        </w:tc>
        <w:tc>
          <w:tcPr>
            <w:tcW w:w="1298" w:type="dxa"/>
            <w:shd w:val="clear" w:color="auto" w:fill="auto"/>
            <w:vAlign w:val="bottom"/>
            <w:hideMark/>
          </w:tcPr>
          <w:p w14:paraId="6090F2B6"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33BC2B13" w14:textId="028EF85D"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53D69D78" w14:textId="77777777" w:rsidTr="00056F89">
        <w:trPr>
          <w:trHeight w:val="180"/>
        </w:trPr>
        <w:tc>
          <w:tcPr>
            <w:tcW w:w="6674" w:type="dxa"/>
            <w:shd w:val="clear" w:color="auto" w:fill="auto"/>
            <w:vAlign w:val="bottom"/>
            <w:hideMark/>
          </w:tcPr>
          <w:p w14:paraId="643012E9" w14:textId="77777777" w:rsidR="00EC5644" w:rsidRPr="00CB56EC" w:rsidRDefault="00EC5644" w:rsidP="00EC5644">
            <w:pPr>
              <w:rPr>
                <w:sz w:val="16"/>
                <w:szCs w:val="16"/>
                <w:lang w:eastAsia="tr-TR"/>
              </w:rPr>
            </w:pPr>
            <w:r w:rsidRPr="00CB56EC">
              <w:rPr>
                <w:sz w:val="16"/>
                <w:szCs w:val="16"/>
                <w:lang w:eastAsia="tr-TR"/>
              </w:rPr>
              <w:t>Kurumca uygun görülen borçlanma araçları ve bunlara ilişkin ihraç primleri</w:t>
            </w:r>
          </w:p>
        </w:tc>
        <w:tc>
          <w:tcPr>
            <w:tcW w:w="1298" w:type="dxa"/>
            <w:shd w:val="clear" w:color="auto" w:fill="auto"/>
            <w:vAlign w:val="bottom"/>
            <w:hideMark/>
          </w:tcPr>
          <w:p w14:paraId="23524F03"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27ADDBD1" w14:textId="7E7454D7"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72A47340" w14:textId="77777777" w:rsidTr="00056F89">
        <w:trPr>
          <w:trHeight w:val="180"/>
        </w:trPr>
        <w:tc>
          <w:tcPr>
            <w:tcW w:w="6674" w:type="dxa"/>
            <w:shd w:val="clear" w:color="auto" w:fill="auto"/>
            <w:vAlign w:val="bottom"/>
            <w:hideMark/>
          </w:tcPr>
          <w:p w14:paraId="6B63D570" w14:textId="77777777" w:rsidR="00EC5644" w:rsidRPr="00CB56EC" w:rsidRDefault="00EC5644" w:rsidP="00EC5644">
            <w:pPr>
              <w:rPr>
                <w:sz w:val="16"/>
                <w:szCs w:val="16"/>
                <w:lang w:eastAsia="tr-TR"/>
              </w:rPr>
            </w:pPr>
            <w:r w:rsidRPr="00CB56EC">
              <w:rPr>
                <w:sz w:val="16"/>
                <w:szCs w:val="16"/>
                <w:lang w:eastAsia="tr-TR"/>
              </w:rPr>
              <w:t>Kurumca uygun görülen borçlanma araçları ve bunlara ilişkin ihraç primleri (Geçici Madde 4 kapsamında olanlar)</w:t>
            </w:r>
          </w:p>
        </w:tc>
        <w:tc>
          <w:tcPr>
            <w:tcW w:w="1298" w:type="dxa"/>
            <w:shd w:val="clear" w:color="auto" w:fill="auto"/>
            <w:vAlign w:val="bottom"/>
            <w:hideMark/>
          </w:tcPr>
          <w:p w14:paraId="70002983"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5145824C" w14:textId="06C2E4CD"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3DE6CFB4" w14:textId="77777777" w:rsidTr="00056F89">
        <w:trPr>
          <w:trHeight w:val="266"/>
        </w:trPr>
        <w:tc>
          <w:tcPr>
            <w:tcW w:w="6674" w:type="dxa"/>
            <w:shd w:val="clear" w:color="auto" w:fill="auto"/>
            <w:vAlign w:val="bottom"/>
            <w:hideMark/>
          </w:tcPr>
          <w:p w14:paraId="29E64FB1" w14:textId="77777777" w:rsidR="00EC5644" w:rsidRPr="00CB56EC" w:rsidRDefault="00EC5644" w:rsidP="00EC5644">
            <w:pPr>
              <w:rPr>
                <w:b/>
                <w:bCs/>
                <w:sz w:val="16"/>
                <w:szCs w:val="16"/>
                <w:lang w:eastAsia="tr-TR"/>
              </w:rPr>
            </w:pPr>
            <w:r w:rsidRPr="00CB56EC">
              <w:rPr>
                <w:b/>
                <w:bCs/>
                <w:sz w:val="16"/>
                <w:szCs w:val="16"/>
                <w:lang w:eastAsia="tr-TR"/>
              </w:rPr>
              <w:t>İndirimler Öncesi İlave Ana Sermaye</w:t>
            </w:r>
          </w:p>
        </w:tc>
        <w:tc>
          <w:tcPr>
            <w:tcW w:w="1298" w:type="dxa"/>
            <w:shd w:val="clear" w:color="auto" w:fill="auto"/>
            <w:vAlign w:val="bottom"/>
            <w:hideMark/>
          </w:tcPr>
          <w:p w14:paraId="038C1372" w14:textId="77777777" w:rsidR="00EC5644" w:rsidRPr="00CB56EC" w:rsidRDefault="00EC5644" w:rsidP="00EC5644">
            <w:pPr>
              <w:jc w:val="right"/>
              <w:rPr>
                <w:b/>
                <w:sz w:val="16"/>
                <w:szCs w:val="16"/>
                <w:lang w:eastAsia="tr-TR"/>
              </w:rPr>
            </w:pPr>
            <w:r w:rsidRPr="00CB56EC">
              <w:rPr>
                <w:b/>
                <w:bCs/>
                <w:color w:val="000000"/>
                <w:sz w:val="16"/>
                <w:szCs w:val="16"/>
              </w:rPr>
              <w:t>-</w:t>
            </w:r>
          </w:p>
        </w:tc>
        <w:tc>
          <w:tcPr>
            <w:tcW w:w="1299" w:type="dxa"/>
            <w:shd w:val="clear" w:color="auto" w:fill="auto"/>
            <w:vAlign w:val="bottom"/>
            <w:hideMark/>
          </w:tcPr>
          <w:p w14:paraId="2FD29D3C" w14:textId="3712D765" w:rsidR="00EC5644" w:rsidRPr="00CB56EC" w:rsidRDefault="00EC5644" w:rsidP="00EC5644">
            <w:pPr>
              <w:jc w:val="right"/>
              <w:rPr>
                <w:b/>
                <w:bCs/>
                <w:sz w:val="16"/>
                <w:szCs w:val="16"/>
                <w:lang w:eastAsia="tr-TR"/>
              </w:rPr>
            </w:pPr>
            <w:r w:rsidRPr="00CB56EC">
              <w:rPr>
                <w:b/>
                <w:bCs/>
                <w:color w:val="000000"/>
                <w:sz w:val="16"/>
                <w:szCs w:val="16"/>
              </w:rPr>
              <w:t>-</w:t>
            </w:r>
          </w:p>
        </w:tc>
      </w:tr>
      <w:tr w:rsidR="00EC5644" w:rsidRPr="00CB56EC" w14:paraId="62152761" w14:textId="77777777" w:rsidTr="00056F89">
        <w:trPr>
          <w:trHeight w:val="266"/>
        </w:trPr>
        <w:tc>
          <w:tcPr>
            <w:tcW w:w="6674" w:type="dxa"/>
            <w:shd w:val="clear" w:color="auto" w:fill="auto"/>
            <w:vAlign w:val="bottom"/>
            <w:hideMark/>
          </w:tcPr>
          <w:p w14:paraId="5ABAFC1D" w14:textId="77777777" w:rsidR="00EC5644" w:rsidRPr="00CB56EC" w:rsidRDefault="00EC5644" w:rsidP="00EC5644">
            <w:pPr>
              <w:rPr>
                <w:b/>
                <w:bCs/>
                <w:sz w:val="16"/>
                <w:szCs w:val="16"/>
                <w:lang w:eastAsia="tr-TR"/>
              </w:rPr>
            </w:pPr>
            <w:r w:rsidRPr="00CB56EC">
              <w:rPr>
                <w:b/>
                <w:bCs/>
                <w:sz w:val="16"/>
                <w:szCs w:val="16"/>
                <w:lang w:eastAsia="tr-TR"/>
              </w:rPr>
              <w:t>İlave Ana Sermayeden Yapılacak İndirimler</w:t>
            </w:r>
          </w:p>
        </w:tc>
        <w:tc>
          <w:tcPr>
            <w:tcW w:w="1298" w:type="dxa"/>
            <w:shd w:val="clear" w:color="auto" w:fill="auto"/>
            <w:vAlign w:val="bottom"/>
            <w:hideMark/>
          </w:tcPr>
          <w:p w14:paraId="5266C890" w14:textId="1D2319EB" w:rsidR="00EC5644" w:rsidRPr="00CB56EC" w:rsidRDefault="00EC5644" w:rsidP="00EC5644">
            <w:pPr>
              <w:jc w:val="right"/>
              <w:rPr>
                <w:sz w:val="16"/>
                <w:szCs w:val="16"/>
                <w:lang w:eastAsia="tr-TR"/>
              </w:rPr>
            </w:pPr>
          </w:p>
        </w:tc>
        <w:tc>
          <w:tcPr>
            <w:tcW w:w="1299" w:type="dxa"/>
            <w:shd w:val="clear" w:color="auto" w:fill="auto"/>
            <w:vAlign w:val="bottom"/>
            <w:hideMark/>
          </w:tcPr>
          <w:p w14:paraId="4C2928F5" w14:textId="66A5FFC5" w:rsidR="00EC5644" w:rsidRPr="00CB56EC" w:rsidRDefault="00EC5644" w:rsidP="00EC5644">
            <w:pPr>
              <w:jc w:val="right"/>
              <w:rPr>
                <w:b/>
                <w:bCs/>
                <w:sz w:val="16"/>
                <w:szCs w:val="16"/>
                <w:lang w:eastAsia="tr-TR"/>
              </w:rPr>
            </w:pPr>
          </w:p>
        </w:tc>
      </w:tr>
      <w:tr w:rsidR="00EC5644" w:rsidRPr="00CB56EC" w14:paraId="7D6FB4A0" w14:textId="77777777" w:rsidTr="00056F89">
        <w:trPr>
          <w:trHeight w:val="180"/>
        </w:trPr>
        <w:tc>
          <w:tcPr>
            <w:tcW w:w="6674" w:type="dxa"/>
            <w:shd w:val="clear" w:color="auto" w:fill="auto"/>
            <w:vAlign w:val="bottom"/>
            <w:hideMark/>
          </w:tcPr>
          <w:p w14:paraId="60948F0D" w14:textId="77777777" w:rsidR="00EC5644" w:rsidRPr="00CB56EC" w:rsidRDefault="00EC5644" w:rsidP="00EC5644">
            <w:pPr>
              <w:rPr>
                <w:sz w:val="16"/>
                <w:szCs w:val="16"/>
                <w:lang w:eastAsia="tr-TR"/>
              </w:rPr>
            </w:pPr>
            <w:r w:rsidRPr="00CB56EC">
              <w:rPr>
                <w:sz w:val="16"/>
                <w:szCs w:val="16"/>
                <w:lang w:eastAsia="tr-TR"/>
              </w:rPr>
              <w:t>Bankanın kendi ilave ana sermayesine yapmış olduğu doğrudan veya dolaylı yatırımlar</w:t>
            </w:r>
          </w:p>
        </w:tc>
        <w:tc>
          <w:tcPr>
            <w:tcW w:w="1298" w:type="dxa"/>
            <w:shd w:val="clear" w:color="auto" w:fill="auto"/>
            <w:vAlign w:val="bottom"/>
            <w:hideMark/>
          </w:tcPr>
          <w:p w14:paraId="3E40C542"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55DC3F28" w14:textId="2728FCE5"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2BC3C90C" w14:textId="77777777" w:rsidTr="00056F89">
        <w:trPr>
          <w:trHeight w:val="180"/>
        </w:trPr>
        <w:tc>
          <w:tcPr>
            <w:tcW w:w="6674" w:type="dxa"/>
            <w:shd w:val="clear" w:color="auto" w:fill="auto"/>
            <w:vAlign w:val="bottom"/>
            <w:hideMark/>
          </w:tcPr>
          <w:p w14:paraId="417148D3" w14:textId="77777777" w:rsidR="00EC5644" w:rsidRPr="00CB56EC" w:rsidRDefault="00EC5644" w:rsidP="00EC5644">
            <w:pPr>
              <w:rPr>
                <w:sz w:val="16"/>
                <w:szCs w:val="16"/>
                <w:lang w:eastAsia="tr-TR"/>
              </w:rPr>
            </w:pPr>
            <w:r w:rsidRPr="00CB56EC">
              <w:rPr>
                <w:sz w:val="16"/>
                <w:szCs w:val="16"/>
                <w:lang w:eastAsia="tr-TR"/>
              </w:rPr>
              <w:t xml:space="preserve">Bankanın ilave ana sermaye kalemlerine yatırım yapan bankalar ile finansal kuruluşlar tarafından ihraç edilen ve Yönetmeliğin 7 </w:t>
            </w:r>
            <w:proofErr w:type="spellStart"/>
            <w:r w:rsidRPr="00CB56EC">
              <w:rPr>
                <w:sz w:val="16"/>
                <w:szCs w:val="16"/>
                <w:lang w:eastAsia="tr-TR"/>
              </w:rPr>
              <w:t>nci</w:t>
            </w:r>
            <w:proofErr w:type="spellEnd"/>
            <w:r w:rsidRPr="00CB56EC">
              <w:rPr>
                <w:sz w:val="16"/>
                <w:szCs w:val="16"/>
                <w:lang w:eastAsia="tr-TR"/>
              </w:rPr>
              <w:t xml:space="preserve"> maddesinde belirtilen şartları taşıyan özkaynak kalemlerine bankanın yaptığı yatırımlar</w:t>
            </w:r>
          </w:p>
        </w:tc>
        <w:tc>
          <w:tcPr>
            <w:tcW w:w="1298" w:type="dxa"/>
            <w:shd w:val="clear" w:color="auto" w:fill="auto"/>
            <w:vAlign w:val="bottom"/>
            <w:hideMark/>
          </w:tcPr>
          <w:p w14:paraId="3203934E"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4E36EA35" w14:textId="001487DC"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2BC5F984" w14:textId="77777777" w:rsidTr="00056F89">
        <w:trPr>
          <w:trHeight w:val="180"/>
        </w:trPr>
        <w:tc>
          <w:tcPr>
            <w:tcW w:w="6674" w:type="dxa"/>
            <w:shd w:val="clear" w:color="auto" w:fill="auto"/>
            <w:vAlign w:val="bottom"/>
            <w:hideMark/>
          </w:tcPr>
          <w:p w14:paraId="1104AA61" w14:textId="77777777" w:rsidR="00EC5644" w:rsidRPr="00CB56EC" w:rsidRDefault="00EC5644" w:rsidP="00EC5644">
            <w:pPr>
              <w:rPr>
                <w:sz w:val="16"/>
                <w:szCs w:val="16"/>
                <w:lang w:eastAsia="tr-TR"/>
              </w:rPr>
            </w:pPr>
            <w:r w:rsidRPr="00CB56EC">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298" w:type="dxa"/>
            <w:shd w:val="clear" w:color="auto" w:fill="auto"/>
            <w:vAlign w:val="bottom"/>
            <w:hideMark/>
          </w:tcPr>
          <w:p w14:paraId="7B08F69E"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21EA121F" w14:textId="321501C8"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483C362C" w14:textId="77777777" w:rsidTr="00056F89">
        <w:trPr>
          <w:trHeight w:val="180"/>
        </w:trPr>
        <w:tc>
          <w:tcPr>
            <w:tcW w:w="6674" w:type="dxa"/>
            <w:shd w:val="clear" w:color="auto" w:fill="auto"/>
            <w:vAlign w:val="bottom"/>
            <w:hideMark/>
          </w:tcPr>
          <w:p w14:paraId="65021704" w14:textId="77777777" w:rsidR="00EC5644" w:rsidRPr="00CB56EC" w:rsidRDefault="00EC5644" w:rsidP="00EC5644">
            <w:pPr>
              <w:rPr>
                <w:sz w:val="16"/>
                <w:szCs w:val="16"/>
                <w:lang w:eastAsia="tr-TR"/>
              </w:rPr>
            </w:pPr>
            <w:r w:rsidRPr="00CB56EC">
              <w:rPr>
                <w:sz w:val="16"/>
                <w:szCs w:val="16"/>
                <w:lang w:eastAsia="tr-TR"/>
              </w:rPr>
              <w:t>Ortaklık paylarının %10 veya daha fazlasına sahip olunan ve konsolide edilmeyen bankalar ve finansal kuruluşların ilave ana sermaye unsurlarına yapılan yatırımların net uzun pozisyonları toplamı</w:t>
            </w:r>
          </w:p>
        </w:tc>
        <w:tc>
          <w:tcPr>
            <w:tcW w:w="1298" w:type="dxa"/>
            <w:shd w:val="clear" w:color="auto" w:fill="auto"/>
            <w:vAlign w:val="bottom"/>
            <w:hideMark/>
          </w:tcPr>
          <w:p w14:paraId="1C39DB08"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72948EEE" w14:textId="674BB5DC"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15200808" w14:textId="77777777" w:rsidTr="00056F89">
        <w:trPr>
          <w:trHeight w:val="180"/>
        </w:trPr>
        <w:tc>
          <w:tcPr>
            <w:tcW w:w="6674" w:type="dxa"/>
            <w:shd w:val="clear" w:color="auto" w:fill="auto"/>
            <w:vAlign w:val="bottom"/>
            <w:hideMark/>
          </w:tcPr>
          <w:p w14:paraId="48F71D9C" w14:textId="77777777" w:rsidR="00EC5644" w:rsidRPr="00CB56EC" w:rsidRDefault="00EC5644" w:rsidP="00EC5644">
            <w:pPr>
              <w:rPr>
                <w:sz w:val="16"/>
                <w:szCs w:val="16"/>
                <w:lang w:eastAsia="tr-TR"/>
              </w:rPr>
            </w:pPr>
            <w:r w:rsidRPr="00CB56EC">
              <w:rPr>
                <w:sz w:val="16"/>
                <w:szCs w:val="16"/>
                <w:lang w:eastAsia="tr-TR"/>
              </w:rPr>
              <w:t>Kurulca belirlenecek diğer kalemler</w:t>
            </w:r>
          </w:p>
        </w:tc>
        <w:tc>
          <w:tcPr>
            <w:tcW w:w="1298" w:type="dxa"/>
            <w:shd w:val="clear" w:color="auto" w:fill="auto"/>
            <w:vAlign w:val="bottom"/>
            <w:hideMark/>
          </w:tcPr>
          <w:p w14:paraId="4B37CB87"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3687DC6D" w14:textId="54D272E3"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3BDAE091" w14:textId="77777777" w:rsidTr="00056F89">
        <w:trPr>
          <w:trHeight w:val="266"/>
        </w:trPr>
        <w:tc>
          <w:tcPr>
            <w:tcW w:w="6674" w:type="dxa"/>
            <w:shd w:val="clear" w:color="auto" w:fill="auto"/>
            <w:vAlign w:val="bottom"/>
            <w:hideMark/>
          </w:tcPr>
          <w:p w14:paraId="08E0EADC" w14:textId="77777777" w:rsidR="00EC5644" w:rsidRPr="00CB56EC" w:rsidRDefault="00EC5644" w:rsidP="00EC5644">
            <w:pPr>
              <w:rPr>
                <w:b/>
                <w:bCs/>
                <w:sz w:val="16"/>
                <w:szCs w:val="16"/>
                <w:lang w:eastAsia="tr-TR"/>
              </w:rPr>
            </w:pPr>
            <w:r w:rsidRPr="00CB56EC">
              <w:rPr>
                <w:b/>
                <w:bCs/>
                <w:sz w:val="16"/>
                <w:szCs w:val="16"/>
                <w:lang w:eastAsia="tr-TR"/>
              </w:rPr>
              <w:t>Geçiş Süresince Ana Sermayeden İndirilmeye Devam edecek Unsurlar</w:t>
            </w:r>
          </w:p>
        </w:tc>
        <w:tc>
          <w:tcPr>
            <w:tcW w:w="1298" w:type="dxa"/>
            <w:shd w:val="clear" w:color="auto" w:fill="auto"/>
            <w:vAlign w:val="bottom"/>
            <w:hideMark/>
          </w:tcPr>
          <w:p w14:paraId="379EA621" w14:textId="095219A3" w:rsidR="00EC5644" w:rsidRPr="00CB56EC" w:rsidRDefault="00EC5644" w:rsidP="00EC5644">
            <w:pPr>
              <w:jc w:val="right"/>
              <w:rPr>
                <w:sz w:val="16"/>
                <w:szCs w:val="16"/>
                <w:lang w:eastAsia="tr-TR"/>
              </w:rPr>
            </w:pPr>
          </w:p>
        </w:tc>
        <w:tc>
          <w:tcPr>
            <w:tcW w:w="1299" w:type="dxa"/>
            <w:shd w:val="clear" w:color="auto" w:fill="auto"/>
            <w:vAlign w:val="bottom"/>
            <w:hideMark/>
          </w:tcPr>
          <w:p w14:paraId="5C582045" w14:textId="2DAE395D" w:rsidR="00EC5644" w:rsidRPr="00CB56EC" w:rsidRDefault="00EC5644" w:rsidP="00EC5644">
            <w:pPr>
              <w:jc w:val="right"/>
              <w:rPr>
                <w:b/>
                <w:bCs/>
                <w:sz w:val="16"/>
                <w:szCs w:val="16"/>
                <w:lang w:eastAsia="tr-TR"/>
              </w:rPr>
            </w:pPr>
          </w:p>
        </w:tc>
      </w:tr>
      <w:tr w:rsidR="00EC5644" w:rsidRPr="00CB56EC" w14:paraId="42560839" w14:textId="77777777" w:rsidTr="00056F89">
        <w:trPr>
          <w:trHeight w:val="180"/>
        </w:trPr>
        <w:tc>
          <w:tcPr>
            <w:tcW w:w="6674" w:type="dxa"/>
            <w:shd w:val="clear" w:color="auto" w:fill="auto"/>
            <w:vAlign w:val="bottom"/>
            <w:hideMark/>
          </w:tcPr>
          <w:p w14:paraId="56E5EAEC" w14:textId="77777777" w:rsidR="00EC5644" w:rsidRPr="00CB56EC" w:rsidRDefault="00EC5644" w:rsidP="00EC5644">
            <w:pPr>
              <w:rPr>
                <w:sz w:val="16"/>
                <w:szCs w:val="16"/>
                <w:lang w:eastAsia="tr-TR"/>
              </w:rPr>
            </w:pPr>
            <w:r w:rsidRPr="00CB56EC">
              <w:rPr>
                <w:sz w:val="16"/>
                <w:szCs w:val="16"/>
                <w:lang w:eastAsia="tr-TR"/>
              </w:rPr>
              <w:t>Şerefiye veya diğer maddi olmayan duran varlıklar ve bunlara ilişkin ertelenmiş vergi yükümlülüklerinin Bankaların </w:t>
            </w:r>
            <w:proofErr w:type="spellStart"/>
            <w:r w:rsidRPr="00CB56EC">
              <w:rPr>
                <w:sz w:val="16"/>
                <w:szCs w:val="16"/>
                <w:lang w:eastAsia="tr-TR"/>
              </w:rPr>
              <w:t>Özkaynaklarına</w:t>
            </w:r>
            <w:proofErr w:type="spellEnd"/>
            <w:r w:rsidRPr="00CB56EC">
              <w:rPr>
                <w:sz w:val="16"/>
                <w:szCs w:val="16"/>
                <w:lang w:eastAsia="tr-TR"/>
              </w:rPr>
              <w:t> İlişkin Yönetmeliğin Geçici 2 </w:t>
            </w:r>
            <w:proofErr w:type="spellStart"/>
            <w:r w:rsidRPr="00CB56EC">
              <w:rPr>
                <w:sz w:val="16"/>
                <w:szCs w:val="16"/>
                <w:lang w:eastAsia="tr-TR"/>
              </w:rPr>
              <w:t>nci</w:t>
            </w:r>
            <w:proofErr w:type="spellEnd"/>
            <w:r w:rsidRPr="00CB56EC">
              <w:rPr>
                <w:sz w:val="16"/>
                <w:szCs w:val="16"/>
                <w:lang w:eastAsia="tr-TR"/>
              </w:rPr>
              <w:t xml:space="preserve"> maddesinin birinci fıkrası uyarınca çekirdek sermayeden indirilmeyen kısmı (-)</w:t>
            </w:r>
          </w:p>
        </w:tc>
        <w:tc>
          <w:tcPr>
            <w:tcW w:w="1298" w:type="dxa"/>
            <w:shd w:val="clear" w:color="auto" w:fill="auto"/>
            <w:vAlign w:val="bottom"/>
            <w:hideMark/>
          </w:tcPr>
          <w:p w14:paraId="4D724E2E"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352E0A83" w14:textId="75CEE620"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4F7141D1" w14:textId="77777777" w:rsidTr="00056F89">
        <w:trPr>
          <w:trHeight w:val="180"/>
        </w:trPr>
        <w:tc>
          <w:tcPr>
            <w:tcW w:w="6674" w:type="dxa"/>
            <w:shd w:val="clear" w:color="auto" w:fill="auto"/>
            <w:vAlign w:val="bottom"/>
            <w:hideMark/>
          </w:tcPr>
          <w:p w14:paraId="79865B3B" w14:textId="77777777" w:rsidR="00EC5644" w:rsidRPr="00CB56EC" w:rsidRDefault="00EC5644" w:rsidP="00EC5644">
            <w:pPr>
              <w:rPr>
                <w:sz w:val="16"/>
                <w:szCs w:val="16"/>
                <w:lang w:eastAsia="tr-TR"/>
              </w:rPr>
            </w:pPr>
            <w:r w:rsidRPr="00CB56EC">
              <w:rPr>
                <w:sz w:val="16"/>
                <w:szCs w:val="16"/>
                <w:lang w:eastAsia="tr-TR"/>
              </w:rPr>
              <w:t>Net ertelenmiş vergi varlığı/vergi borcunun Bankaların </w:t>
            </w:r>
            <w:proofErr w:type="spellStart"/>
            <w:r w:rsidRPr="00CB56EC">
              <w:rPr>
                <w:sz w:val="16"/>
                <w:szCs w:val="16"/>
                <w:lang w:eastAsia="tr-TR"/>
              </w:rPr>
              <w:t>Özkaynaklarına</w:t>
            </w:r>
            <w:proofErr w:type="spellEnd"/>
            <w:r w:rsidRPr="00CB56EC">
              <w:rPr>
                <w:sz w:val="16"/>
                <w:szCs w:val="16"/>
                <w:lang w:eastAsia="tr-TR"/>
              </w:rPr>
              <w:t> İlişkin Yönetmeliğin Geçici 2 </w:t>
            </w:r>
            <w:proofErr w:type="spellStart"/>
            <w:r w:rsidRPr="00CB56EC">
              <w:rPr>
                <w:sz w:val="16"/>
                <w:szCs w:val="16"/>
                <w:lang w:eastAsia="tr-TR"/>
              </w:rPr>
              <w:t>nci</w:t>
            </w:r>
            <w:proofErr w:type="spellEnd"/>
            <w:r w:rsidRPr="00CB56EC">
              <w:rPr>
                <w:sz w:val="16"/>
                <w:szCs w:val="16"/>
                <w:lang w:eastAsia="tr-TR"/>
              </w:rPr>
              <w:t> maddesinin birinci fıkrası uyarınca çekirdek sermayeden indirilmeyen kısmı (-)</w:t>
            </w:r>
          </w:p>
        </w:tc>
        <w:tc>
          <w:tcPr>
            <w:tcW w:w="1298" w:type="dxa"/>
            <w:shd w:val="clear" w:color="auto" w:fill="auto"/>
            <w:vAlign w:val="bottom"/>
            <w:hideMark/>
          </w:tcPr>
          <w:p w14:paraId="3266CF2F"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2D271584" w14:textId="6CACFB47"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7E6093A1" w14:textId="77777777" w:rsidTr="00056F89">
        <w:trPr>
          <w:trHeight w:val="180"/>
        </w:trPr>
        <w:tc>
          <w:tcPr>
            <w:tcW w:w="6674" w:type="dxa"/>
            <w:shd w:val="clear" w:color="auto" w:fill="auto"/>
            <w:vAlign w:val="bottom"/>
            <w:hideMark/>
          </w:tcPr>
          <w:p w14:paraId="46F6D919" w14:textId="77777777" w:rsidR="00EC5644" w:rsidRPr="00CB56EC" w:rsidRDefault="00EC5644" w:rsidP="00EC5644">
            <w:pPr>
              <w:rPr>
                <w:sz w:val="16"/>
                <w:szCs w:val="16"/>
                <w:lang w:eastAsia="tr-TR"/>
              </w:rPr>
            </w:pPr>
            <w:r w:rsidRPr="00CB56EC">
              <w:rPr>
                <w:sz w:val="16"/>
                <w:szCs w:val="16"/>
                <w:lang w:eastAsia="tr-TR"/>
              </w:rPr>
              <w:t>Yeterli katkı sermaye bulunmaması halinde ilave ana sermayeden indirim yapılacak tutar (-)</w:t>
            </w:r>
          </w:p>
        </w:tc>
        <w:tc>
          <w:tcPr>
            <w:tcW w:w="1298" w:type="dxa"/>
            <w:shd w:val="clear" w:color="auto" w:fill="auto"/>
            <w:vAlign w:val="bottom"/>
            <w:hideMark/>
          </w:tcPr>
          <w:p w14:paraId="06F37CB0"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46030EEE" w14:textId="43746E73"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73C2CC9C" w14:textId="77777777" w:rsidTr="00056F89">
        <w:trPr>
          <w:trHeight w:val="266"/>
        </w:trPr>
        <w:tc>
          <w:tcPr>
            <w:tcW w:w="6674" w:type="dxa"/>
            <w:shd w:val="clear" w:color="auto" w:fill="auto"/>
            <w:vAlign w:val="bottom"/>
            <w:hideMark/>
          </w:tcPr>
          <w:p w14:paraId="5A0C7927" w14:textId="77777777" w:rsidR="00EC5644" w:rsidRPr="00CB56EC" w:rsidRDefault="00EC5644" w:rsidP="00EC5644">
            <w:pPr>
              <w:rPr>
                <w:b/>
                <w:bCs/>
                <w:sz w:val="16"/>
                <w:szCs w:val="16"/>
                <w:lang w:eastAsia="tr-TR"/>
              </w:rPr>
            </w:pPr>
            <w:r w:rsidRPr="00CB56EC">
              <w:rPr>
                <w:b/>
                <w:bCs/>
                <w:sz w:val="16"/>
                <w:szCs w:val="16"/>
                <w:lang w:eastAsia="tr-TR"/>
              </w:rPr>
              <w:t>İlave ana sermayeden indirimler toplamı</w:t>
            </w:r>
          </w:p>
        </w:tc>
        <w:tc>
          <w:tcPr>
            <w:tcW w:w="1298" w:type="dxa"/>
            <w:shd w:val="clear" w:color="auto" w:fill="auto"/>
            <w:vAlign w:val="bottom"/>
            <w:hideMark/>
          </w:tcPr>
          <w:p w14:paraId="2B90BC23" w14:textId="77777777" w:rsidR="00EC5644" w:rsidRPr="00CB56EC" w:rsidRDefault="00EC5644" w:rsidP="00EC5644">
            <w:pPr>
              <w:jc w:val="right"/>
              <w:rPr>
                <w:sz w:val="16"/>
                <w:szCs w:val="16"/>
                <w:lang w:eastAsia="tr-TR"/>
              </w:rPr>
            </w:pPr>
            <w:r w:rsidRPr="00CB56EC">
              <w:rPr>
                <w:b/>
                <w:bCs/>
                <w:color w:val="000000"/>
                <w:sz w:val="16"/>
                <w:szCs w:val="16"/>
              </w:rPr>
              <w:t>-</w:t>
            </w:r>
          </w:p>
        </w:tc>
        <w:tc>
          <w:tcPr>
            <w:tcW w:w="1299" w:type="dxa"/>
            <w:shd w:val="clear" w:color="auto" w:fill="auto"/>
            <w:vAlign w:val="bottom"/>
            <w:hideMark/>
          </w:tcPr>
          <w:p w14:paraId="6A8E64ED" w14:textId="69F01CA5" w:rsidR="00EC5644" w:rsidRPr="00CB56EC" w:rsidRDefault="00EC5644" w:rsidP="00EC5644">
            <w:pPr>
              <w:jc w:val="right"/>
              <w:rPr>
                <w:b/>
                <w:bCs/>
                <w:sz w:val="16"/>
                <w:szCs w:val="16"/>
                <w:lang w:eastAsia="tr-TR"/>
              </w:rPr>
            </w:pPr>
            <w:r w:rsidRPr="00CB56EC">
              <w:rPr>
                <w:b/>
                <w:bCs/>
                <w:color w:val="000000"/>
                <w:sz w:val="16"/>
                <w:szCs w:val="16"/>
              </w:rPr>
              <w:t>-</w:t>
            </w:r>
          </w:p>
        </w:tc>
      </w:tr>
      <w:tr w:rsidR="00EC5644" w:rsidRPr="00CB56EC" w14:paraId="421776C8" w14:textId="77777777" w:rsidTr="00056F89">
        <w:trPr>
          <w:trHeight w:val="266"/>
        </w:trPr>
        <w:tc>
          <w:tcPr>
            <w:tcW w:w="6674" w:type="dxa"/>
            <w:shd w:val="clear" w:color="auto" w:fill="auto"/>
            <w:vAlign w:val="bottom"/>
            <w:hideMark/>
          </w:tcPr>
          <w:p w14:paraId="133067D3" w14:textId="77777777" w:rsidR="00EC5644" w:rsidRPr="00CB56EC" w:rsidRDefault="00EC5644" w:rsidP="00EC5644">
            <w:pPr>
              <w:rPr>
                <w:b/>
                <w:bCs/>
                <w:sz w:val="16"/>
                <w:szCs w:val="16"/>
                <w:lang w:eastAsia="tr-TR"/>
              </w:rPr>
            </w:pPr>
            <w:r w:rsidRPr="00CB56EC">
              <w:rPr>
                <w:b/>
                <w:bCs/>
                <w:sz w:val="16"/>
                <w:szCs w:val="16"/>
                <w:lang w:eastAsia="tr-TR"/>
              </w:rPr>
              <w:t>İlave Ana Sermaye Toplamı</w:t>
            </w:r>
          </w:p>
        </w:tc>
        <w:tc>
          <w:tcPr>
            <w:tcW w:w="1298" w:type="dxa"/>
            <w:shd w:val="clear" w:color="auto" w:fill="auto"/>
            <w:vAlign w:val="bottom"/>
            <w:hideMark/>
          </w:tcPr>
          <w:p w14:paraId="430BB38A" w14:textId="77777777" w:rsidR="00EC5644" w:rsidRPr="00CB56EC" w:rsidRDefault="00EC5644" w:rsidP="00EC5644">
            <w:pPr>
              <w:jc w:val="right"/>
              <w:rPr>
                <w:b/>
                <w:sz w:val="16"/>
                <w:szCs w:val="16"/>
                <w:lang w:eastAsia="tr-TR"/>
              </w:rPr>
            </w:pPr>
            <w:r w:rsidRPr="00CB56EC">
              <w:rPr>
                <w:b/>
                <w:bCs/>
                <w:color w:val="000000"/>
                <w:sz w:val="16"/>
                <w:szCs w:val="16"/>
              </w:rPr>
              <w:t>-</w:t>
            </w:r>
          </w:p>
        </w:tc>
        <w:tc>
          <w:tcPr>
            <w:tcW w:w="1299" w:type="dxa"/>
            <w:shd w:val="clear" w:color="auto" w:fill="auto"/>
            <w:vAlign w:val="bottom"/>
            <w:hideMark/>
          </w:tcPr>
          <w:p w14:paraId="32F37D37" w14:textId="667857EA" w:rsidR="00EC5644" w:rsidRPr="00CB56EC" w:rsidRDefault="00EC5644" w:rsidP="00EC5644">
            <w:pPr>
              <w:jc w:val="right"/>
              <w:rPr>
                <w:b/>
                <w:bCs/>
                <w:sz w:val="16"/>
                <w:szCs w:val="16"/>
                <w:lang w:eastAsia="tr-TR"/>
              </w:rPr>
            </w:pPr>
            <w:r w:rsidRPr="00CB56EC">
              <w:rPr>
                <w:b/>
                <w:bCs/>
                <w:color w:val="000000"/>
                <w:sz w:val="16"/>
                <w:szCs w:val="16"/>
              </w:rPr>
              <w:t>-</w:t>
            </w:r>
          </w:p>
        </w:tc>
      </w:tr>
      <w:tr w:rsidR="00EC5644" w:rsidRPr="00CB56EC" w14:paraId="45683CB3" w14:textId="77777777" w:rsidTr="00056F89">
        <w:trPr>
          <w:trHeight w:val="266"/>
        </w:trPr>
        <w:tc>
          <w:tcPr>
            <w:tcW w:w="6674" w:type="dxa"/>
            <w:shd w:val="clear" w:color="auto" w:fill="auto"/>
            <w:vAlign w:val="bottom"/>
            <w:hideMark/>
          </w:tcPr>
          <w:p w14:paraId="19349B4B" w14:textId="77777777" w:rsidR="00EC5644" w:rsidRPr="00CB56EC" w:rsidRDefault="00EC5644" w:rsidP="00EC5644">
            <w:pPr>
              <w:rPr>
                <w:b/>
                <w:bCs/>
                <w:sz w:val="16"/>
                <w:szCs w:val="16"/>
                <w:lang w:eastAsia="tr-TR"/>
              </w:rPr>
            </w:pPr>
            <w:r w:rsidRPr="00CB56EC">
              <w:rPr>
                <w:b/>
                <w:bCs/>
                <w:sz w:val="16"/>
                <w:szCs w:val="16"/>
                <w:lang w:eastAsia="tr-TR"/>
              </w:rPr>
              <w:t>Ana Sermaye Toplamı (Ana Sermaye = Çekirdek Sermaye + İlave Ana Sermaye)</w:t>
            </w:r>
          </w:p>
        </w:tc>
        <w:tc>
          <w:tcPr>
            <w:tcW w:w="1298" w:type="dxa"/>
            <w:shd w:val="clear" w:color="auto" w:fill="auto"/>
            <w:vAlign w:val="bottom"/>
            <w:hideMark/>
          </w:tcPr>
          <w:p w14:paraId="12364E69" w14:textId="5B0D858F" w:rsidR="00EC5644" w:rsidRPr="00CB56EC" w:rsidRDefault="00F37F20" w:rsidP="00EC5644">
            <w:pPr>
              <w:jc w:val="right"/>
              <w:rPr>
                <w:b/>
                <w:sz w:val="16"/>
                <w:szCs w:val="16"/>
                <w:lang w:eastAsia="tr-TR"/>
              </w:rPr>
            </w:pPr>
            <w:r>
              <w:rPr>
                <w:b/>
                <w:bCs/>
                <w:color w:val="000000"/>
                <w:sz w:val="16"/>
                <w:szCs w:val="16"/>
              </w:rPr>
              <w:t>1,575,432</w:t>
            </w:r>
          </w:p>
        </w:tc>
        <w:tc>
          <w:tcPr>
            <w:tcW w:w="1299" w:type="dxa"/>
            <w:shd w:val="clear" w:color="auto" w:fill="auto"/>
            <w:vAlign w:val="bottom"/>
            <w:hideMark/>
          </w:tcPr>
          <w:p w14:paraId="486AD488" w14:textId="519D9E40" w:rsidR="00EC5644" w:rsidRPr="00CB56EC" w:rsidRDefault="00EC5644" w:rsidP="00EC5644">
            <w:pPr>
              <w:jc w:val="right"/>
              <w:rPr>
                <w:b/>
                <w:bCs/>
                <w:sz w:val="16"/>
                <w:szCs w:val="16"/>
                <w:lang w:eastAsia="tr-TR"/>
              </w:rPr>
            </w:pPr>
            <w:r>
              <w:rPr>
                <w:b/>
                <w:bCs/>
                <w:color w:val="000000"/>
                <w:sz w:val="16"/>
                <w:szCs w:val="16"/>
              </w:rPr>
              <w:t>1,860,764</w:t>
            </w:r>
          </w:p>
        </w:tc>
      </w:tr>
      <w:tr w:rsidR="00EC5644" w:rsidRPr="00CB56EC" w14:paraId="49E5AF96" w14:textId="77777777" w:rsidTr="00056F89">
        <w:trPr>
          <w:trHeight w:val="266"/>
        </w:trPr>
        <w:tc>
          <w:tcPr>
            <w:tcW w:w="6674" w:type="dxa"/>
            <w:shd w:val="clear" w:color="auto" w:fill="auto"/>
            <w:vAlign w:val="bottom"/>
            <w:hideMark/>
          </w:tcPr>
          <w:p w14:paraId="4AED69F5" w14:textId="77777777" w:rsidR="00EC5644" w:rsidRPr="00CB56EC" w:rsidRDefault="00EC5644" w:rsidP="00EC5644">
            <w:pPr>
              <w:jc w:val="center"/>
              <w:rPr>
                <w:b/>
                <w:bCs/>
                <w:sz w:val="16"/>
                <w:szCs w:val="16"/>
                <w:lang w:eastAsia="tr-TR"/>
              </w:rPr>
            </w:pPr>
            <w:r w:rsidRPr="00CB56EC">
              <w:rPr>
                <w:b/>
                <w:bCs/>
                <w:sz w:val="16"/>
                <w:szCs w:val="16"/>
                <w:lang w:eastAsia="tr-TR"/>
              </w:rPr>
              <w:t>KATKI SERMAYE</w:t>
            </w:r>
          </w:p>
        </w:tc>
        <w:tc>
          <w:tcPr>
            <w:tcW w:w="1298" w:type="dxa"/>
            <w:shd w:val="clear" w:color="auto" w:fill="auto"/>
            <w:vAlign w:val="bottom"/>
            <w:hideMark/>
          </w:tcPr>
          <w:p w14:paraId="1106A80F" w14:textId="0FDB72A4" w:rsidR="00EC5644" w:rsidRPr="00CB56EC" w:rsidRDefault="00EC5644" w:rsidP="00EC5644">
            <w:pPr>
              <w:jc w:val="right"/>
              <w:rPr>
                <w:sz w:val="16"/>
                <w:szCs w:val="16"/>
                <w:lang w:eastAsia="tr-TR"/>
              </w:rPr>
            </w:pPr>
          </w:p>
        </w:tc>
        <w:tc>
          <w:tcPr>
            <w:tcW w:w="1299" w:type="dxa"/>
            <w:shd w:val="clear" w:color="auto" w:fill="auto"/>
            <w:vAlign w:val="bottom"/>
            <w:hideMark/>
          </w:tcPr>
          <w:p w14:paraId="476A08F0" w14:textId="70C9A67C" w:rsidR="00EC5644" w:rsidRPr="00CB56EC" w:rsidRDefault="00EC5644" w:rsidP="00EC5644">
            <w:pPr>
              <w:jc w:val="right"/>
              <w:rPr>
                <w:b/>
                <w:bCs/>
                <w:sz w:val="16"/>
                <w:szCs w:val="16"/>
                <w:lang w:eastAsia="tr-TR"/>
              </w:rPr>
            </w:pPr>
          </w:p>
        </w:tc>
      </w:tr>
      <w:tr w:rsidR="00EC5644" w:rsidRPr="00CB56EC" w14:paraId="6B882DEB" w14:textId="77777777" w:rsidTr="00056F89">
        <w:trPr>
          <w:trHeight w:val="180"/>
        </w:trPr>
        <w:tc>
          <w:tcPr>
            <w:tcW w:w="6674" w:type="dxa"/>
            <w:shd w:val="clear" w:color="auto" w:fill="auto"/>
            <w:vAlign w:val="bottom"/>
            <w:hideMark/>
          </w:tcPr>
          <w:p w14:paraId="0B8DE383" w14:textId="77777777" w:rsidR="00EC5644" w:rsidRPr="00CB56EC" w:rsidRDefault="00EC5644" w:rsidP="00EC5644">
            <w:pPr>
              <w:rPr>
                <w:sz w:val="16"/>
                <w:szCs w:val="16"/>
                <w:lang w:eastAsia="tr-TR"/>
              </w:rPr>
            </w:pPr>
            <w:r w:rsidRPr="00CB56EC">
              <w:rPr>
                <w:sz w:val="16"/>
                <w:szCs w:val="16"/>
                <w:lang w:eastAsia="tr-TR"/>
              </w:rPr>
              <w:t>Kurumca uygun görülen borçlanma araçları ve bunlara ilişkin ihraç primleri</w:t>
            </w:r>
          </w:p>
        </w:tc>
        <w:tc>
          <w:tcPr>
            <w:tcW w:w="1298" w:type="dxa"/>
            <w:shd w:val="clear" w:color="auto" w:fill="auto"/>
            <w:vAlign w:val="bottom"/>
            <w:hideMark/>
          </w:tcPr>
          <w:p w14:paraId="5D5DE025"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756CD72F" w14:textId="19C95186"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5BEAA964" w14:textId="77777777" w:rsidTr="00056F89">
        <w:trPr>
          <w:trHeight w:val="180"/>
        </w:trPr>
        <w:tc>
          <w:tcPr>
            <w:tcW w:w="6674" w:type="dxa"/>
            <w:shd w:val="clear" w:color="auto" w:fill="auto"/>
            <w:vAlign w:val="bottom"/>
            <w:hideMark/>
          </w:tcPr>
          <w:p w14:paraId="62567659" w14:textId="77777777" w:rsidR="00EC5644" w:rsidRPr="00CB56EC" w:rsidRDefault="00EC5644" w:rsidP="00EC5644">
            <w:pPr>
              <w:rPr>
                <w:sz w:val="16"/>
                <w:szCs w:val="16"/>
                <w:lang w:eastAsia="tr-TR"/>
              </w:rPr>
            </w:pPr>
            <w:r w:rsidRPr="00CB56EC">
              <w:rPr>
                <w:sz w:val="16"/>
                <w:szCs w:val="16"/>
                <w:lang w:eastAsia="tr-TR"/>
              </w:rPr>
              <w:t>Kurumca uygun görülen borçlanma araçları ve bunlara ilişkin ihraç primleri  (Geçici Madde 4 kapsamında olanlar)</w:t>
            </w:r>
          </w:p>
        </w:tc>
        <w:tc>
          <w:tcPr>
            <w:tcW w:w="1298" w:type="dxa"/>
            <w:shd w:val="clear" w:color="auto" w:fill="auto"/>
            <w:vAlign w:val="bottom"/>
            <w:hideMark/>
          </w:tcPr>
          <w:p w14:paraId="2A07166A"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6CF3B16E" w14:textId="248B9A0E"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551A0BBC" w14:textId="77777777" w:rsidTr="00056F89">
        <w:trPr>
          <w:trHeight w:val="180"/>
        </w:trPr>
        <w:tc>
          <w:tcPr>
            <w:tcW w:w="6674" w:type="dxa"/>
            <w:shd w:val="clear" w:color="auto" w:fill="auto"/>
            <w:vAlign w:val="bottom"/>
            <w:hideMark/>
          </w:tcPr>
          <w:p w14:paraId="547158D6" w14:textId="77777777" w:rsidR="00EC5644" w:rsidRPr="00CB56EC" w:rsidRDefault="00EC5644" w:rsidP="00EC5644">
            <w:pPr>
              <w:rPr>
                <w:sz w:val="16"/>
                <w:szCs w:val="16"/>
                <w:lang w:eastAsia="tr-TR"/>
              </w:rPr>
            </w:pPr>
            <w:r w:rsidRPr="00CB56EC">
              <w:rPr>
                <w:sz w:val="16"/>
                <w:szCs w:val="16"/>
                <w:lang w:eastAsia="tr-TR"/>
              </w:rPr>
              <w:t xml:space="preserve">Karşılıklar (Bankaların </w:t>
            </w:r>
            <w:proofErr w:type="spellStart"/>
            <w:r w:rsidRPr="00CB56EC">
              <w:rPr>
                <w:sz w:val="16"/>
                <w:szCs w:val="16"/>
                <w:lang w:eastAsia="tr-TR"/>
              </w:rPr>
              <w:t>Özkaynaklarına</w:t>
            </w:r>
            <w:proofErr w:type="spellEnd"/>
            <w:r w:rsidRPr="00CB56EC">
              <w:rPr>
                <w:sz w:val="16"/>
                <w:szCs w:val="16"/>
                <w:lang w:eastAsia="tr-TR"/>
              </w:rPr>
              <w:t xml:space="preserve"> İlişkin Yönetmeliğin 8 inci maddesinin birinci fıkrasında belirtilen tutarlar)</w:t>
            </w:r>
          </w:p>
        </w:tc>
        <w:tc>
          <w:tcPr>
            <w:tcW w:w="1298" w:type="dxa"/>
            <w:shd w:val="clear" w:color="auto" w:fill="auto"/>
            <w:vAlign w:val="bottom"/>
            <w:hideMark/>
          </w:tcPr>
          <w:p w14:paraId="1B69FF15" w14:textId="30C9A048" w:rsidR="00EC5644" w:rsidRPr="00CB56EC" w:rsidRDefault="00F37F20" w:rsidP="00EC5644">
            <w:pPr>
              <w:jc w:val="right"/>
              <w:rPr>
                <w:sz w:val="16"/>
                <w:szCs w:val="16"/>
                <w:lang w:eastAsia="tr-TR"/>
              </w:rPr>
            </w:pPr>
            <w:r>
              <w:rPr>
                <w:color w:val="000000"/>
                <w:sz w:val="16"/>
                <w:szCs w:val="16"/>
              </w:rPr>
              <w:t>29,657</w:t>
            </w:r>
          </w:p>
        </w:tc>
        <w:tc>
          <w:tcPr>
            <w:tcW w:w="1299" w:type="dxa"/>
            <w:shd w:val="clear" w:color="auto" w:fill="auto"/>
            <w:vAlign w:val="bottom"/>
            <w:hideMark/>
          </w:tcPr>
          <w:p w14:paraId="4C6B8D56" w14:textId="4E7699AD" w:rsidR="00EC5644" w:rsidRPr="00CB56EC" w:rsidRDefault="00EC5644" w:rsidP="00EC5644">
            <w:pPr>
              <w:jc w:val="right"/>
              <w:rPr>
                <w:sz w:val="16"/>
                <w:szCs w:val="16"/>
                <w:lang w:eastAsia="tr-TR"/>
              </w:rPr>
            </w:pPr>
            <w:r>
              <w:rPr>
                <w:color w:val="000000"/>
                <w:sz w:val="16"/>
                <w:szCs w:val="16"/>
              </w:rPr>
              <w:t>32,906</w:t>
            </w:r>
          </w:p>
        </w:tc>
      </w:tr>
      <w:tr w:rsidR="00EC5644" w:rsidRPr="00CB56EC" w14:paraId="4D3BCA7B" w14:textId="77777777" w:rsidTr="00056F89">
        <w:trPr>
          <w:trHeight w:val="180"/>
        </w:trPr>
        <w:tc>
          <w:tcPr>
            <w:tcW w:w="6674" w:type="dxa"/>
            <w:shd w:val="clear" w:color="auto" w:fill="auto"/>
            <w:vAlign w:val="bottom"/>
            <w:hideMark/>
          </w:tcPr>
          <w:p w14:paraId="63410FEC" w14:textId="77777777" w:rsidR="00EC5644" w:rsidRPr="00CB56EC" w:rsidRDefault="00EC5644" w:rsidP="00EC5644">
            <w:pPr>
              <w:rPr>
                <w:b/>
                <w:sz w:val="16"/>
                <w:szCs w:val="16"/>
                <w:lang w:eastAsia="tr-TR"/>
              </w:rPr>
            </w:pPr>
            <w:r w:rsidRPr="00CB56EC">
              <w:rPr>
                <w:b/>
                <w:sz w:val="16"/>
                <w:szCs w:val="16"/>
                <w:lang w:eastAsia="tr-TR"/>
              </w:rPr>
              <w:t>İndirimler Öncesi Katkı Sermaye</w:t>
            </w:r>
          </w:p>
        </w:tc>
        <w:tc>
          <w:tcPr>
            <w:tcW w:w="1298" w:type="dxa"/>
            <w:shd w:val="clear" w:color="auto" w:fill="auto"/>
            <w:vAlign w:val="bottom"/>
            <w:hideMark/>
          </w:tcPr>
          <w:p w14:paraId="520CCEC3" w14:textId="4216C21F" w:rsidR="00EC5644" w:rsidRPr="00CB56EC" w:rsidRDefault="00F37F20" w:rsidP="00EC5644">
            <w:pPr>
              <w:jc w:val="right"/>
              <w:rPr>
                <w:b/>
                <w:sz w:val="16"/>
                <w:szCs w:val="16"/>
                <w:lang w:eastAsia="tr-TR"/>
              </w:rPr>
            </w:pPr>
            <w:r>
              <w:rPr>
                <w:b/>
                <w:bCs/>
                <w:color w:val="000000"/>
                <w:sz w:val="16"/>
                <w:szCs w:val="16"/>
              </w:rPr>
              <w:t>29,657</w:t>
            </w:r>
          </w:p>
        </w:tc>
        <w:tc>
          <w:tcPr>
            <w:tcW w:w="1299" w:type="dxa"/>
            <w:shd w:val="clear" w:color="auto" w:fill="auto"/>
            <w:vAlign w:val="bottom"/>
            <w:hideMark/>
          </w:tcPr>
          <w:p w14:paraId="5064FC9C" w14:textId="0BDC534B" w:rsidR="00EC5644" w:rsidRPr="00CB56EC" w:rsidRDefault="00EC5644" w:rsidP="00EC5644">
            <w:pPr>
              <w:jc w:val="right"/>
              <w:rPr>
                <w:b/>
                <w:sz w:val="16"/>
                <w:szCs w:val="16"/>
                <w:lang w:eastAsia="tr-TR"/>
              </w:rPr>
            </w:pPr>
            <w:r>
              <w:rPr>
                <w:b/>
                <w:bCs/>
                <w:color w:val="000000"/>
                <w:sz w:val="16"/>
                <w:szCs w:val="16"/>
              </w:rPr>
              <w:t>32,906</w:t>
            </w:r>
          </w:p>
        </w:tc>
      </w:tr>
      <w:tr w:rsidR="00EC5644" w:rsidRPr="00CB56EC" w14:paraId="742CAB33" w14:textId="77777777" w:rsidTr="00056F89">
        <w:trPr>
          <w:trHeight w:val="180"/>
        </w:trPr>
        <w:tc>
          <w:tcPr>
            <w:tcW w:w="6674" w:type="dxa"/>
            <w:shd w:val="clear" w:color="auto" w:fill="auto"/>
            <w:vAlign w:val="bottom"/>
            <w:hideMark/>
          </w:tcPr>
          <w:p w14:paraId="09D3BA69" w14:textId="77777777" w:rsidR="00EC5644" w:rsidRPr="00CB56EC" w:rsidRDefault="00EC5644" w:rsidP="00EC5644">
            <w:pPr>
              <w:rPr>
                <w:sz w:val="16"/>
                <w:szCs w:val="16"/>
                <w:lang w:eastAsia="tr-TR"/>
              </w:rPr>
            </w:pPr>
            <w:r w:rsidRPr="00CB56EC">
              <w:rPr>
                <w:sz w:val="16"/>
                <w:szCs w:val="16"/>
                <w:lang w:eastAsia="tr-TR"/>
              </w:rPr>
              <w:t>Katkı Sermayeden Yapılacak İndirimler</w:t>
            </w:r>
          </w:p>
        </w:tc>
        <w:tc>
          <w:tcPr>
            <w:tcW w:w="1298" w:type="dxa"/>
            <w:shd w:val="clear" w:color="auto" w:fill="auto"/>
            <w:vAlign w:val="bottom"/>
            <w:hideMark/>
          </w:tcPr>
          <w:p w14:paraId="1AA30CF0" w14:textId="0304E9FF" w:rsidR="00EC5644" w:rsidRPr="00CB56EC" w:rsidRDefault="00EC5644" w:rsidP="00EC5644">
            <w:pPr>
              <w:jc w:val="right"/>
              <w:rPr>
                <w:sz w:val="16"/>
                <w:szCs w:val="16"/>
                <w:lang w:eastAsia="tr-TR"/>
              </w:rPr>
            </w:pPr>
          </w:p>
        </w:tc>
        <w:tc>
          <w:tcPr>
            <w:tcW w:w="1299" w:type="dxa"/>
            <w:shd w:val="clear" w:color="auto" w:fill="auto"/>
            <w:vAlign w:val="bottom"/>
            <w:hideMark/>
          </w:tcPr>
          <w:p w14:paraId="7C340EE7" w14:textId="6E91945B" w:rsidR="00EC5644" w:rsidRPr="00CB56EC" w:rsidRDefault="00EC5644" w:rsidP="00EC5644">
            <w:pPr>
              <w:jc w:val="right"/>
              <w:rPr>
                <w:sz w:val="16"/>
                <w:szCs w:val="16"/>
                <w:lang w:eastAsia="tr-TR"/>
              </w:rPr>
            </w:pPr>
          </w:p>
        </w:tc>
      </w:tr>
      <w:tr w:rsidR="00EC5644" w:rsidRPr="00CB56EC" w14:paraId="4A3101DB" w14:textId="77777777" w:rsidTr="00056F89">
        <w:trPr>
          <w:trHeight w:val="180"/>
        </w:trPr>
        <w:tc>
          <w:tcPr>
            <w:tcW w:w="6674" w:type="dxa"/>
            <w:shd w:val="clear" w:color="auto" w:fill="auto"/>
            <w:vAlign w:val="bottom"/>
            <w:hideMark/>
          </w:tcPr>
          <w:p w14:paraId="70B0CA52" w14:textId="77777777" w:rsidR="00EC5644" w:rsidRPr="00CB56EC" w:rsidRDefault="00EC5644" w:rsidP="00EC5644">
            <w:pPr>
              <w:rPr>
                <w:sz w:val="16"/>
                <w:szCs w:val="16"/>
                <w:lang w:eastAsia="tr-TR"/>
              </w:rPr>
            </w:pPr>
            <w:r w:rsidRPr="00CB56EC">
              <w:rPr>
                <w:sz w:val="16"/>
                <w:szCs w:val="16"/>
                <w:lang w:eastAsia="tr-TR"/>
              </w:rPr>
              <w:t>Bankanın kendi katkı sermayesine yapmış olduğu doğrudan veya dolaylı yatırımlar (-)</w:t>
            </w:r>
          </w:p>
        </w:tc>
        <w:tc>
          <w:tcPr>
            <w:tcW w:w="1298" w:type="dxa"/>
            <w:shd w:val="clear" w:color="auto" w:fill="auto"/>
            <w:vAlign w:val="bottom"/>
            <w:hideMark/>
          </w:tcPr>
          <w:p w14:paraId="494EA34D"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68DB9005" w14:textId="664ECAEC"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0635651E" w14:textId="77777777" w:rsidTr="00056F89">
        <w:trPr>
          <w:trHeight w:val="180"/>
        </w:trPr>
        <w:tc>
          <w:tcPr>
            <w:tcW w:w="6674" w:type="dxa"/>
            <w:shd w:val="clear" w:color="auto" w:fill="auto"/>
            <w:vAlign w:val="bottom"/>
            <w:hideMark/>
          </w:tcPr>
          <w:p w14:paraId="552119EE" w14:textId="77777777" w:rsidR="00EC5644" w:rsidRPr="00CB56EC" w:rsidRDefault="00EC5644" w:rsidP="00EC5644">
            <w:pPr>
              <w:rPr>
                <w:sz w:val="16"/>
                <w:szCs w:val="16"/>
                <w:lang w:eastAsia="tr-TR"/>
              </w:rPr>
            </w:pPr>
            <w:r w:rsidRPr="00CB56EC">
              <w:rPr>
                <w:sz w:val="16"/>
                <w:szCs w:val="16"/>
                <w:lang w:eastAsia="tr-TR"/>
              </w:rPr>
              <w:t>Bankanın katkı sermaye kalemlerine yatırım yapan bankalar ile finansal kuruluşlar tarafından ihraç edilen ve Yönetmeliğin 8 inci maddesinde belirtilen şartları taşıyan özkaynak kalemlerine bankanın yaptığı yatırımlar</w:t>
            </w:r>
          </w:p>
        </w:tc>
        <w:tc>
          <w:tcPr>
            <w:tcW w:w="1298" w:type="dxa"/>
            <w:shd w:val="clear" w:color="auto" w:fill="auto"/>
            <w:vAlign w:val="bottom"/>
            <w:hideMark/>
          </w:tcPr>
          <w:p w14:paraId="71ECA476"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1E6E3D61" w14:textId="59D5024E"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33323F26" w14:textId="77777777" w:rsidTr="00056F89">
        <w:trPr>
          <w:trHeight w:val="180"/>
        </w:trPr>
        <w:tc>
          <w:tcPr>
            <w:tcW w:w="6674" w:type="dxa"/>
            <w:shd w:val="clear" w:color="auto" w:fill="auto"/>
            <w:vAlign w:val="bottom"/>
            <w:hideMark/>
          </w:tcPr>
          <w:p w14:paraId="4974F030" w14:textId="77777777" w:rsidR="00EC5644" w:rsidRPr="00CB56EC" w:rsidRDefault="00EC5644" w:rsidP="00EC5644">
            <w:pPr>
              <w:rPr>
                <w:sz w:val="16"/>
                <w:szCs w:val="16"/>
                <w:lang w:eastAsia="tr-TR"/>
              </w:rPr>
            </w:pPr>
            <w:r w:rsidRPr="00CB56EC">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1298" w:type="dxa"/>
            <w:shd w:val="clear" w:color="auto" w:fill="auto"/>
            <w:vAlign w:val="bottom"/>
            <w:hideMark/>
          </w:tcPr>
          <w:p w14:paraId="262F356F"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7C21AE8D" w14:textId="616E75CB"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29764669" w14:textId="77777777" w:rsidTr="00056F89">
        <w:trPr>
          <w:trHeight w:val="180"/>
        </w:trPr>
        <w:tc>
          <w:tcPr>
            <w:tcW w:w="6674" w:type="dxa"/>
            <w:shd w:val="clear" w:color="auto" w:fill="auto"/>
            <w:vAlign w:val="bottom"/>
            <w:hideMark/>
          </w:tcPr>
          <w:p w14:paraId="29AD6C3F" w14:textId="77777777" w:rsidR="00EC5644" w:rsidRPr="00CB56EC" w:rsidRDefault="00EC5644" w:rsidP="00EC5644">
            <w:pPr>
              <w:rPr>
                <w:sz w:val="16"/>
                <w:szCs w:val="16"/>
                <w:lang w:eastAsia="tr-TR"/>
              </w:rPr>
            </w:pPr>
            <w:r w:rsidRPr="00CB56EC">
              <w:rPr>
                <w:sz w:val="16"/>
                <w:szCs w:val="16"/>
                <w:lang w:eastAsia="tr-TR"/>
              </w:rPr>
              <w:t>Ortaklık paylarının %10 veya daha fazlasına sahip olunan ve konsolide edilmeyen bankalar ve finansal kuruluşların katkı sermaye unsurlarına yapılan yatırımların net uzun pozisyonları toplamı</w:t>
            </w:r>
          </w:p>
        </w:tc>
        <w:tc>
          <w:tcPr>
            <w:tcW w:w="1298" w:type="dxa"/>
            <w:shd w:val="clear" w:color="auto" w:fill="auto"/>
            <w:vAlign w:val="bottom"/>
            <w:hideMark/>
          </w:tcPr>
          <w:p w14:paraId="7D1E85C0"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16FE00ED" w14:textId="3E312EC9"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2E7A65C6" w14:textId="77777777" w:rsidTr="00056F89">
        <w:trPr>
          <w:trHeight w:val="180"/>
        </w:trPr>
        <w:tc>
          <w:tcPr>
            <w:tcW w:w="6674" w:type="dxa"/>
            <w:shd w:val="clear" w:color="auto" w:fill="auto"/>
            <w:vAlign w:val="bottom"/>
            <w:hideMark/>
          </w:tcPr>
          <w:p w14:paraId="3977FA78" w14:textId="77777777" w:rsidR="00EC5644" w:rsidRPr="00CB56EC" w:rsidRDefault="00EC5644" w:rsidP="00EC5644">
            <w:pPr>
              <w:rPr>
                <w:sz w:val="16"/>
                <w:szCs w:val="16"/>
                <w:lang w:eastAsia="tr-TR"/>
              </w:rPr>
            </w:pPr>
            <w:r w:rsidRPr="00CB56EC">
              <w:rPr>
                <w:sz w:val="16"/>
                <w:szCs w:val="16"/>
                <w:lang w:eastAsia="tr-TR"/>
              </w:rPr>
              <w:t>Kurulca belirlenecek diğer kalemler (-)</w:t>
            </w:r>
          </w:p>
        </w:tc>
        <w:tc>
          <w:tcPr>
            <w:tcW w:w="1298" w:type="dxa"/>
            <w:shd w:val="clear" w:color="auto" w:fill="auto"/>
            <w:vAlign w:val="bottom"/>
            <w:hideMark/>
          </w:tcPr>
          <w:p w14:paraId="4AD09CA5" w14:textId="77777777" w:rsidR="00EC5644" w:rsidRPr="00CB56EC" w:rsidRDefault="00EC5644" w:rsidP="00EC5644">
            <w:pPr>
              <w:jc w:val="right"/>
              <w:rPr>
                <w:sz w:val="16"/>
                <w:szCs w:val="16"/>
                <w:lang w:eastAsia="tr-TR"/>
              </w:rPr>
            </w:pPr>
            <w:r w:rsidRPr="00CB56EC">
              <w:rPr>
                <w:color w:val="000000"/>
                <w:sz w:val="16"/>
                <w:szCs w:val="16"/>
              </w:rPr>
              <w:t>-</w:t>
            </w:r>
          </w:p>
        </w:tc>
        <w:tc>
          <w:tcPr>
            <w:tcW w:w="1299" w:type="dxa"/>
            <w:shd w:val="clear" w:color="auto" w:fill="auto"/>
            <w:vAlign w:val="bottom"/>
            <w:hideMark/>
          </w:tcPr>
          <w:p w14:paraId="4016319F" w14:textId="4D80DE5F"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373C7BFF" w14:textId="77777777" w:rsidTr="00056F89">
        <w:trPr>
          <w:trHeight w:val="266"/>
        </w:trPr>
        <w:tc>
          <w:tcPr>
            <w:tcW w:w="6674" w:type="dxa"/>
            <w:shd w:val="clear" w:color="auto" w:fill="auto"/>
            <w:vAlign w:val="bottom"/>
            <w:hideMark/>
          </w:tcPr>
          <w:p w14:paraId="289F1B92" w14:textId="77777777" w:rsidR="00EC5644" w:rsidRPr="00CB56EC" w:rsidRDefault="00EC5644" w:rsidP="00EC5644">
            <w:pPr>
              <w:rPr>
                <w:b/>
                <w:bCs/>
                <w:sz w:val="16"/>
                <w:szCs w:val="16"/>
                <w:lang w:eastAsia="tr-TR"/>
              </w:rPr>
            </w:pPr>
            <w:r w:rsidRPr="00CB56EC">
              <w:rPr>
                <w:b/>
                <w:bCs/>
                <w:sz w:val="16"/>
                <w:szCs w:val="16"/>
                <w:lang w:eastAsia="tr-TR"/>
              </w:rPr>
              <w:t>Katkı Sermayeden Yapılan İndirimler Toplamı</w:t>
            </w:r>
          </w:p>
        </w:tc>
        <w:tc>
          <w:tcPr>
            <w:tcW w:w="1298" w:type="dxa"/>
            <w:shd w:val="clear" w:color="auto" w:fill="auto"/>
            <w:vAlign w:val="bottom"/>
            <w:hideMark/>
          </w:tcPr>
          <w:p w14:paraId="7AF1842E" w14:textId="77777777" w:rsidR="00EC5644" w:rsidRPr="00CB56EC" w:rsidRDefault="00EC5644" w:rsidP="00EC5644">
            <w:pPr>
              <w:jc w:val="right"/>
              <w:rPr>
                <w:sz w:val="16"/>
                <w:szCs w:val="16"/>
                <w:lang w:eastAsia="tr-TR"/>
              </w:rPr>
            </w:pPr>
            <w:r w:rsidRPr="00CB56EC">
              <w:rPr>
                <w:b/>
                <w:bCs/>
                <w:color w:val="000000"/>
                <w:sz w:val="16"/>
                <w:szCs w:val="16"/>
              </w:rPr>
              <w:t>-</w:t>
            </w:r>
          </w:p>
        </w:tc>
        <w:tc>
          <w:tcPr>
            <w:tcW w:w="1299" w:type="dxa"/>
            <w:shd w:val="clear" w:color="auto" w:fill="auto"/>
            <w:vAlign w:val="bottom"/>
            <w:hideMark/>
          </w:tcPr>
          <w:p w14:paraId="1E68D83E" w14:textId="1C79F5A4" w:rsidR="00EC5644" w:rsidRPr="00CB56EC" w:rsidRDefault="00EC5644" w:rsidP="00EC5644">
            <w:pPr>
              <w:jc w:val="right"/>
              <w:rPr>
                <w:b/>
                <w:bCs/>
                <w:sz w:val="16"/>
                <w:szCs w:val="16"/>
                <w:lang w:eastAsia="tr-TR"/>
              </w:rPr>
            </w:pPr>
            <w:r w:rsidRPr="00CB56EC">
              <w:rPr>
                <w:b/>
                <w:bCs/>
                <w:color w:val="000000"/>
                <w:sz w:val="16"/>
                <w:szCs w:val="16"/>
              </w:rPr>
              <w:t>-</w:t>
            </w:r>
          </w:p>
        </w:tc>
      </w:tr>
      <w:tr w:rsidR="00EC5644" w:rsidRPr="00CB56EC" w14:paraId="5E6DF237" w14:textId="77777777" w:rsidTr="00056F89">
        <w:trPr>
          <w:trHeight w:val="266"/>
        </w:trPr>
        <w:tc>
          <w:tcPr>
            <w:tcW w:w="6674" w:type="dxa"/>
            <w:shd w:val="clear" w:color="auto" w:fill="auto"/>
            <w:vAlign w:val="bottom"/>
            <w:hideMark/>
          </w:tcPr>
          <w:p w14:paraId="266DA554" w14:textId="77777777" w:rsidR="00EC5644" w:rsidRPr="00CB56EC" w:rsidRDefault="00EC5644" w:rsidP="00EC5644">
            <w:pPr>
              <w:rPr>
                <w:b/>
                <w:bCs/>
                <w:sz w:val="16"/>
                <w:szCs w:val="16"/>
                <w:lang w:eastAsia="tr-TR"/>
              </w:rPr>
            </w:pPr>
            <w:r w:rsidRPr="00CB56EC">
              <w:rPr>
                <w:b/>
                <w:bCs/>
                <w:sz w:val="16"/>
                <w:szCs w:val="16"/>
                <w:lang w:eastAsia="tr-TR"/>
              </w:rPr>
              <w:t>Katkı Sermaye Toplamı</w:t>
            </w:r>
          </w:p>
        </w:tc>
        <w:tc>
          <w:tcPr>
            <w:tcW w:w="1298" w:type="dxa"/>
            <w:shd w:val="clear" w:color="auto" w:fill="auto"/>
            <w:vAlign w:val="bottom"/>
            <w:hideMark/>
          </w:tcPr>
          <w:p w14:paraId="576C4A20" w14:textId="7E22028A" w:rsidR="00EC5644" w:rsidRPr="00CB56EC" w:rsidRDefault="004C5C80" w:rsidP="00EC5644">
            <w:pPr>
              <w:jc w:val="right"/>
              <w:rPr>
                <w:b/>
                <w:sz w:val="16"/>
                <w:szCs w:val="16"/>
                <w:lang w:eastAsia="tr-TR"/>
              </w:rPr>
            </w:pPr>
            <w:r>
              <w:rPr>
                <w:b/>
                <w:bCs/>
                <w:color w:val="000000"/>
                <w:sz w:val="16"/>
                <w:szCs w:val="16"/>
              </w:rPr>
              <w:t>29,657</w:t>
            </w:r>
          </w:p>
        </w:tc>
        <w:tc>
          <w:tcPr>
            <w:tcW w:w="1299" w:type="dxa"/>
            <w:shd w:val="clear" w:color="auto" w:fill="auto"/>
            <w:vAlign w:val="bottom"/>
            <w:hideMark/>
          </w:tcPr>
          <w:p w14:paraId="706499D2" w14:textId="338932F2" w:rsidR="00EC5644" w:rsidRPr="00CB56EC" w:rsidRDefault="00EC5644" w:rsidP="00EC5644">
            <w:pPr>
              <w:jc w:val="right"/>
              <w:rPr>
                <w:b/>
                <w:bCs/>
                <w:sz w:val="16"/>
                <w:szCs w:val="16"/>
                <w:lang w:eastAsia="tr-TR"/>
              </w:rPr>
            </w:pPr>
            <w:r>
              <w:rPr>
                <w:b/>
                <w:bCs/>
                <w:color w:val="000000"/>
                <w:sz w:val="16"/>
                <w:szCs w:val="16"/>
              </w:rPr>
              <w:t>32,906</w:t>
            </w:r>
          </w:p>
        </w:tc>
      </w:tr>
      <w:tr w:rsidR="00EC5644" w:rsidRPr="00CB56EC" w14:paraId="54F51A87" w14:textId="77777777" w:rsidTr="00056F89">
        <w:trPr>
          <w:trHeight w:val="266"/>
        </w:trPr>
        <w:tc>
          <w:tcPr>
            <w:tcW w:w="6674" w:type="dxa"/>
            <w:shd w:val="clear" w:color="auto" w:fill="auto"/>
            <w:vAlign w:val="bottom"/>
            <w:hideMark/>
          </w:tcPr>
          <w:p w14:paraId="3AF21B98" w14:textId="77777777" w:rsidR="00EC5644" w:rsidRPr="00CB56EC" w:rsidRDefault="00EC5644" w:rsidP="00EC5644">
            <w:pPr>
              <w:rPr>
                <w:b/>
                <w:bCs/>
                <w:sz w:val="16"/>
                <w:szCs w:val="16"/>
                <w:lang w:eastAsia="tr-TR"/>
              </w:rPr>
            </w:pPr>
            <w:r w:rsidRPr="00CB56EC">
              <w:rPr>
                <w:b/>
                <w:bCs/>
                <w:sz w:val="16"/>
                <w:szCs w:val="16"/>
                <w:lang w:eastAsia="tr-TR"/>
              </w:rPr>
              <w:t>Toplam Özkaynak (Ana Sermaye ve Katkı Sermaye Toplamı)</w:t>
            </w:r>
          </w:p>
        </w:tc>
        <w:tc>
          <w:tcPr>
            <w:tcW w:w="1298" w:type="dxa"/>
            <w:shd w:val="clear" w:color="auto" w:fill="auto"/>
            <w:vAlign w:val="bottom"/>
            <w:hideMark/>
          </w:tcPr>
          <w:p w14:paraId="75197A78" w14:textId="79C85BD2" w:rsidR="00EC5644" w:rsidRPr="00CB56EC" w:rsidRDefault="004C5C80" w:rsidP="00EC5644">
            <w:pPr>
              <w:jc w:val="right"/>
              <w:rPr>
                <w:b/>
                <w:sz w:val="16"/>
                <w:szCs w:val="16"/>
                <w:lang w:eastAsia="tr-TR"/>
              </w:rPr>
            </w:pPr>
            <w:r>
              <w:rPr>
                <w:b/>
                <w:bCs/>
                <w:color w:val="000000"/>
                <w:sz w:val="16"/>
                <w:szCs w:val="16"/>
              </w:rPr>
              <w:t>1,605,089</w:t>
            </w:r>
          </w:p>
        </w:tc>
        <w:tc>
          <w:tcPr>
            <w:tcW w:w="1299" w:type="dxa"/>
            <w:shd w:val="clear" w:color="auto" w:fill="auto"/>
            <w:vAlign w:val="bottom"/>
            <w:hideMark/>
          </w:tcPr>
          <w:p w14:paraId="6D7C4F24" w14:textId="526DA5C1" w:rsidR="00EC5644" w:rsidRPr="00CB56EC" w:rsidRDefault="00EC5644" w:rsidP="00EC5644">
            <w:pPr>
              <w:jc w:val="right"/>
              <w:rPr>
                <w:b/>
                <w:bCs/>
                <w:sz w:val="16"/>
                <w:szCs w:val="16"/>
                <w:lang w:eastAsia="tr-TR"/>
              </w:rPr>
            </w:pPr>
            <w:r>
              <w:rPr>
                <w:b/>
                <w:bCs/>
                <w:color w:val="000000"/>
                <w:sz w:val="16"/>
                <w:szCs w:val="16"/>
              </w:rPr>
              <w:t>1,893,670</w:t>
            </w:r>
          </w:p>
        </w:tc>
      </w:tr>
    </w:tbl>
    <w:p w14:paraId="5A079006" w14:textId="77777777" w:rsidR="00AF46F6" w:rsidRPr="00CB56EC" w:rsidRDefault="00AF46F6" w:rsidP="00AF46F6">
      <w:pPr>
        <w:tabs>
          <w:tab w:val="left" w:pos="709"/>
        </w:tabs>
        <w:autoSpaceDE w:val="0"/>
        <w:autoSpaceDN w:val="0"/>
        <w:adjustRightInd w:val="0"/>
        <w:rPr>
          <w:lang w:eastAsia="en-GB"/>
        </w:rPr>
      </w:pPr>
    </w:p>
    <w:p w14:paraId="6F2D0DFE" w14:textId="77777777" w:rsidR="00AF46F6" w:rsidRPr="00CB56EC" w:rsidRDefault="00AF46F6" w:rsidP="00AF46F6">
      <w:pPr>
        <w:tabs>
          <w:tab w:val="left" w:pos="709"/>
        </w:tabs>
        <w:autoSpaceDE w:val="0"/>
        <w:autoSpaceDN w:val="0"/>
        <w:adjustRightInd w:val="0"/>
        <w:ind w:hanging="567"/>
      </w:pPr>
    </w:p>
    <w:p w14:paraId="2E7EC4FB" w14:textId="77777777" w:rsidR="00AF46F6" w:rsidRPr="00CB56EC" w:rsidRDefault="00AF46F6" w:rsidP="00AF46F6">
      <w:pPr>
        <w:tabs>
          <w:tab w:val="left" w:pos="709"/>
        </w:tabs>
        <w:autoSpaceDE w:val="0"/>
        <w:autoSpaceDN w:val="0"/>
        <w:adjustRightInd w:val="0"/>
        <w:ind w:hanging="567"/>
      </w:pPr>
    </w:p>
    <w:p w14:paraId="5057A6D3" w14:textId="77777777" w:rsidR="00AF46F6" w:rsidRPr="00CB56EC" w:rsidRDefault="00AF46F6" w:rsidP="00AF46F6">
      <w:r w:rsidRPr="00CB56EC">
        <w:br w:type="page"/>
      </w:r>
    </w:p>
    <w:tbl>
      <w:tblPr>
        <w:tblW w:w="9257"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6808"/>
        <w:gridCol w:w="1224"/>
        <w:gridCol w:w="1225"/>
      </w:tblGrid>
      <w:tr w:rsidR="00AF46F6" w:rsidRPr="00CB56EC" w14:paraId="7E473BEE" w14:textId="77777777" w:rsidTr="00056F89">
        <w:trPr>
          <w:trHeight w:val="199"/>
        </w:trPr>
        <w:tc>
          <w:tcPr>
            <w:tcW w:w="6808" w:type="dxa"/>
            <w:shd w:val="clear" w:color="auto" w:fill="auto"/>
            <w:vAlign w:val="center"/>
            <w:hideMark/>
          </w:tcPr>
          <w:p w14:paraId="4DA7DE18" w14:textId="77777777" w:rsidR="00AF46F6" w:rsidRPr="00CB56EC" w:rsidRDefault="00AF46F6" w:rsidP="00223100">
            <w:pPr>
              <w:jc w:val="center"/>
              <w:rPr>
                <w:b/>
                <w:bCs/>
                <w:sz w:val="16"/>
                <w:szCs w:val="16"/>
                <w:lang w:eastAsia="tr-TR"/>
              </w:rPr>
            </w:pPr>
            <w:r w:rsidRPr="00CB56EC">
              <w:rPr>
                <w:b/>
                <w:bCs/>
                <w:sz w:val="16"/>
                <w:szCs w:val="16"/>
                <w:lang w:eastAsia="tr-TR"/>
              </w:rPr>
              <w:lastRenderedPageBreak/>
              <w:t>Ana Sermaye ve Katkı Sermaye Toplamı (Toplam Özkaynak)</w:t>
            </w:r>
          </w:p>
        </w:tc>
        <w:tc>
          <w:tcPr>
            <w:tcW w:w="1224" w:type="dxa"/>
            <w:shd w:val="clear" w:color="auto" w:fill="auto"/>
            <w:vAlign w:val="bottom"/>
            <w:hideMark/>
          </w:tcPr>
          <w:p w14:paraId="3C0018B5" w14:textId="61F55428" w:rsidR="00AF46F6" w:rsidRPr="00CB56EC" w:rsidRDefault="00AF46F6" w:rsidP="007F500E">
            <w:pPr>
              <w:jc w:val="right"/>
              <w:rPr>
                <w:sz w:val="16"/>
                <w:szCs w:val="16"/>
                <w:lang w:eastAsia="tr-TR"/>
              </w:rPr>
            </w:pPr>
          </w:p>
        </w:tc>
        <w:tc>
          <w:tcPr>
            <w:tcW w:w="1225" w:type="dxa"/>
            <w:shd w:val="clear" w:color="auto" w:fill="auto"/>
            <w:vAlign w:val="bottom"/>
            <w:hideMark/>
          </w:tcPr>
          <w:p w14:paraId="6AC0B75C" w14:textId="1BAA5F12" w:rsidR="00AF46F6" w:rsidRPr="00CB56EC" w:rsidRDefault="00AF46F6" w:rsidP="007F500E">
            <w:pPr>
              <w:jc w:val="right"/>
              <w:rPr>
                <w:sz w:val="16"/>
                <w:szCs w:val="16"/>
                <w:lang w:eastAsia="tr-TR"/>
              </w:rPr>
            </w:pPr>
          </w:p>
        </w:tc>
      </w:tr>
      <w:tr w:rsidR="00EC5644" w:rsidRPr="00CB56EC" w14:paraId="24CAF274" w14:textId="77777777" w:rsidTr="00056F89">
        <w:trPr>
          <w:trHeight w:val="136"/>
        </w:trPr>
        <w:tc>
          <w:tcPr>
            <w:tcW w:w="6808" w:type="dxa"/>
            <w:shd w:val="clear" w:color="auto" w:fill="auto"/>
            <w:vAlign w:val="bottom"/>
            <w:hideMark/>
          </w:tcPr>
          <w:p w14:paraId="0DD30ECD" w14:textId="77777777" w:rsidR="00EC5644" w:rsidRPr="00CB56EC" w:rsidRDefault="00EC5644" w:rsidP="00EC5644">
            <w:pPr>
              <w:rPr>
                <w:sz w:val="16"/>
                <w:szCs w:val="16"/>
                <w:lang w:eastAsia="tr-TR"/>
              </w:rPr>
            </w:pPr>
            <w:r w:rsidRPr="00CB56EC">
              <w:rPr>
                <w:sz w:val="16"/>
                <w:szCs w:val="16"/>
                <w:lang w:eastAsia="tr-TR"/>
              </w:rPr>
              <w:t>Kanunun 50 ve 51 inci maddeleri hükümlerine aykırı olarak kullandırılan krediler</w:t>
            </w:r>
          </w:p>
        </w:tc>
        <w:tc>
          <w:tcPr>
            <w:tcW w:w="1224" w:type="dxa"/>
            <w:shd w:val="clear" w:color="auto" w:fill="auto"/>
            <w:vAlign w:val="bottom"/>
            <w:hideMark/>
          </w:tcPr>
          <w:p w14:paraId="74EB9354"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0C7FFAF3" w14:textId="22A2F362"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2FB6FB8D" w14:textId="77777777" w:rsidTr="00056F89">
        <w:trPr>
          <w:trHeight w:val="136"/>
        </w:trPr>
        <w:tc>
          <w:tcPr>
            <w:tcW w:w="6808" w:type="dxa"/>
            <w:shd w:val="clear" w:color="auto" w:fill="auto"/>
            <w:vAlign w:val="bottom"/>
            <w:hideMark/>
          </w:tcPr>
          <w:p w14:paraId="18C40C22" w14:textId="77777777" w:rsidR="00EC5644" w:rsidRPr="00CB56EC" w:rsidRDefault="00EC5644" w:rsidP="00EC5644">
            <w:pPr>
              <w:rPr>
                <w:sz w:val="16"/>
                <w:szCs w:val="16"/>
                <w:lang w:eastAsia="tr-TR"/>
              </w:rPr>
            </w:pPr>
            <w:r w:rsidRPr="00CB56EC">
              <w:rPr>
                <w:sz w:val="16"/>
                <w:szCs w:val="16"/>
                <w:lang w:eastAsia="tr-TR"/>
              </w:rPr>
              <w:t xml:space="preserve">Kanunun 57 </w:t>
            </w:r>
            <w:proofErr w:type="spellStart"/>
            <w:r w:rsidRPr="00CB56EC">
              <w:rPr>
                <w:sz w:val="16"/>
                <w:szCs w:val="16"/>
                <w:lang w:eastAsia="tr-TR"/>
              </w:rPr>
              <w:t>nci</w:t>
            </w:r>
            <w:proofErr w:type="spellEnd"/>
            <w:r w:rsidRPr="00CB56EC">
              <w:rPr>
                <w:sz w:val="16"/>
                <w:szCs w:val="16"/>
                <w:lang w:eastAsia="tr-TR"/>
              </w:rPr>
              <w:t xml:space="preserve">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1224" w:type="dxa"/>
            <w:shd w:val="clear" w:color="auto" w:fill="auto"/>
            <w:vAlign w:val="bottom"/>
            <w:hideMark/>
          </w:tcPr>
          <w:p w14:paraId="34122C79"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3840F9AC" w14:textId="53B5D449"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721FB586" w14:textId="77777777" w:rsidTr="00056F89">
        <w:trPr>
          <w:trHeight w:val="136"/>
        </w:trPr>
        <w:tc>
          <w:tcPr>
            <w:tcW w:w="6808" w:type="dxa"/>
            <w:shd w:val="clear" w:color="auto" w:fill="auto"/>
            <w:vAlign w:val="bottom"/>
            <w:hideMark/>
          </w:tcPr>
          <w:p w14:paraId="19DD0F51" w14:textId="77777777" w:rsidR="00EC5644" w:rsidRPr="00CB56EC" w:rsidRDefault="00EC5644" w:rsidP="00EC5644">
            <w:pPr>
              <w:rPr>
                <w:sz w:val="16"/>
                <w:szCs w:val="16"/>
                <w:lang w:eastAsia="tr-TR"/>
              </w:rPr>
            </w:pPr>
            <w:r w:rsidRPr="00CB56EC">
              <w:rPr>
                <w:sz w:val="16"/>
                <w:szCs w:val="16"/>
                <w:lang w:eastAsia="tr-TR"/>
              </w:rPr>
              <w:t>Kurulca belirlenecek diğer hesaplar</w:t>
            </w:r>
          </w:p>
        </w:tc>
        <w:tc>
          <w:tcPr>
            <w:tcW w:w="1224" w:type="dxa"/>
            <w:shd w:val="clear" w:color="auto" w:fill="auto"/>
            <w:vAlign w:val="bottom"/>
            <w:hideMark/>
          </w:tcPr>
          <w:p w14:paraId="50A147A7"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5646B878" w14:textId="210D6E0C"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00C03EF5" w14:textId="77777777" w:rsidTr="00056F89">
        <w:trPr>
          <w:trHeight w:val="199"/>
        </w:trPr>
        <w:tc>
          <w:tcPr>
            <w:tcW w:w="6808" w:type="dxa"/>
            <w:shd w:val="clear" w:color="auto" w:fill="auto"/>
            <w:vAlign w:val="bottom"/>
            <w:hideMark/>
          </w:tcPr>
          <w:p w14:paraId="4583BF07" w14:textId="77777777" w:rsidR="00EC5644" w:rsidRPr="00CB56EC" w:rsidRDefault="00EC5644" w:rsidP="00EC5644">
            <w:pPr>
              <w:rPr>
                <w:b/>
                <w:bCs/>
                <w:sz w:val="16"/>
                <w:szCs w:val="16"/>
                <w:lang w:eastAsia="tr-TR"/>
              </w:rPr>
            </w:pPr>
            <w:r w:rsidRPr="00CB56EC">
              <w:rPr>
                <w:b/>
                <w:bCs/>
                <w:sz w:val="16"/>
                <w:szCs w:val="16"/>
                <w:lang w:eastAsia="tr-TR"/>
              </w:rPr>
              <w:t>Geçiş Süresince Ana Sermaye ve Katlı Sermaye Toplamından (Sermayeden) İndirilmeye Devam edecek Unsurlar</w:t>
            </w:r>
          </w:p>
        </w:tc>
        <w:tc>
          <w:tcPr>
            <w:tcW w:w="1224" w:type="dxa"/>
            <w:shd w:val="clear" w:color="auto" w:fill="auto"/>
            <w:vAlign w:val="bottom"/>
            <w:hideMark/>
          </w:tcPr>
          <w:p w14:paraId="6A44585E"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5AFEEC68" w14:textId="0B1715DA"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69F5BDEB" w14:textId="77777777" w:rsidTr="00056F89">
        <w:trPr>
          <w:trHeight w:val="136"/>
        </w:trPr>
        <w:tc>
          <w:tcPr>
            <w:tcW w:w="6808" w:type="dxa"/>
            <w:shd w:val="clear" w:color="auto" w:fill="auto"/>
            <w:vAlign w:val="bottom"/>
            <w:hideMark/>
          </w:tcPr>
          <w:p w14:paraId="6A3BE311" w14:textId="77777777" w:rsidR="00EC5644" w:rsidRPr="00CB56EC" w:rsidRDefault="00EC5644" w:rsidP="00EC5644">
            <w:pPr>
              <w:rPr>
                <w:sz w:val="16"/>
                <w:szCs w:val="16"/>
                <w:lang w:eastAsia="tr-TR"/>
              </w:rPr>
            </w:pPr>
            <w:r w:rsidRPr="00CB56EC">
              <w:rPr>
                <w:sz w:val="16"/>
                <w:szCs w:val="16"/>
                <w:lang w:eastAsia="tr-TR"/>
              </w:rPr>
              <w:t xml:space="preserve">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w:t>
            </w:r>
            <w:proofErr w:type="spellStart"/>
            <w:r w:rsidRPr="00CB56EC">
              <w:rPr>
                <w:sz w:val="16"/>
                <w:szCs w:val="16"/>
                <w:lang w:eastAsia="tr-TR"/>
              </w:rPr>
              <w:t>Özkaynaklarına</w:t>
            </w:r>
            <w:proofErr w:type="spellEnd"/>
            <w:r w:rsidRPr="00CB56EC">
              <w:rPr>
                <w:sz w:val="16"/>
                <w:szCs w:val="16"/>
                <w:lang w:eastAsia="tr-TR"/>
              </w:rPr>
              <w:t xml:space="preserve"> İlişkin Yönetmeliğin Geçici 2 </w:t>
            </w:r>
            <w:proofErr w:type="spellStart"/>
            <w:r w:rsidRPr="00CB56EC">
              <w:rPr>
                <w:sz w:val="16"/>
                <w:szCs w:val="16"/>
                <w:lang w:eastAsia="tr-TR"/>
              </w:rPr>
              <w:t>nci</w:t>
            </w:r>
            <w:proofErr w:type="spellEnd"/>
            <w:r w:rsidRPr="00CB56EC">
              <w:rPr>
                <w:sz w:val="16"/>
                <w:szCs w:val="16"/>
                <w:lang w:eastAsia="tr-TR"/>
              </w:rPr>
              <w:t xml:space="preserve"> maddesinin birinci fıkrası uyarınca çekirdek sermayeden, ilave ana sermayeden ve katkı sermayeden indirilmeyen kısmı</w:t>
            </w:r>
          </w:p>
        </w:tc>
        <w:tc>
          <w:tcPr>
            <w:tcW w:w="1224" w:type="dxa"/>
            <w:shd w:val="clear" w:color="auto" w:fill="auto"/>
            <w:vAlign w:val="bottom"/>
            <w:hideMark/>
          </w:tcPr>
          <w:p w14:paraId="1682E782"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36F82D7C" w14:textId="2200E20A"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49B8EFF2" w14:textId="77777777" w:rsidTr="00056F89">
        <w:trPr>
          <w:trHeight w:val="136"/>
        </w:trPr>
        <w:tc>
          <w:tcPr>
            <w:tcW w:w="6808" w:type="dxa"/>
            <w:shd w:val="clear" w:color="auto" w:fill="auto"/>
            <w:vAlign w:val="bottom"/>
            <w:hideMark/>
          </w:tcPr>
          <w:p w14:paraId="1383D257" w14:textId="77777777" w:rsidR="00EC5644" w:rsidRPr="00CB56EC" w:rsidRDefault="00EC5644" w:rsidP="00EC5644">
            <w:pPr>
              <w:rPr>
                <w:sz w:val="16"/>
                <w:szCs w:val="16"/>
                <w:lang w:eastAsia="tr-TR"/>
              </w:rPr>
            </w:pPr>
            <w:r w:rsidRPr="00CB56EC">
              <w:rPr>
                <w:sz w:val="16"/>
                <w:szCs w:val="16"/>
                <w:lang w:eastAsia="tr-TR"/>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CB56EC">
              <w:rPr>
                <w:sz w:val="16"/>
                <w:szCs w:val="16"/>
                <w:lang w:eastAsia="tr-TR"/>
              </w:rPr>
              <w:t>Özkaynaklarına</w:t>
            </w:r>
            <w:proofErr w:type="spellEnd"/>
            <w:r w:rsidRPr="00CB56EC">
              <w:rPr>
                <w:sz w:val="16"/>
                <w:szCs w:val="16"/>
                <w:lang w:eastAsia="tr-TR"/>
              </w:rPr>
              <w:t xml:space="preserve"> İlişkin Yönetmeliğin Geçici 2 </w:t>
            </w:r>
            <w:proofErr w:type="spellStart"/>
            <w:r w:rsidRPr="00CB56EC">
              <w:rPr>
                <w:sz w:val="16"/>
                <w:szCs w:val="16"/>
                <w:lang w:eastAsia="tr-TR"/>
              </w:rPr>
              <w:t>nci</w:t>
            </w:r>
            <w:proofErr w:type="spellEnd"/>
            <w:r w:rsidRPr="00CB56EC">
              <w:rPr>
                <w:sz w:val="16"/>
                <w:szCs w:val="16"/>
                <w:lang w:eastAsia="tr-TR"/>
              </w:rPr>
              <w:t xml:space="preserve"> maddesinin birinci fıkrası uyarınca, ilave ana sermayeden ve katkı sermayeden indirilmeyen kısmı</w:t>
            </w:r>
          </w:p>
        </w:tc>
        <w:tc>
          <w:tcPr>
            <w:tcW w:w="1224" w:type="dxa"/>
            <w:shd w:val="clear" w:color="auto" w:fill="auto"/>
            <w:vAlign w:val="bottom"/>
            <w:hideMark/>
          </w:tcPr>
          <w:p w14:paraId="432911A5"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1996D012" w14:textId="0799B042"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44EC9F14" w14:textId="77777777" w:rsidTr="00056F89">
        <w:trPr>
          <w:trHeight w:val="136"/>
        </w:trPr>
        <w:tc>
          <w:tcPr>
            <w:tcW w:w="6808" w:type="dxa"/>
            <w:shd w:val="clear" w:color="auto" w:fill="auto"/>
            <w:vAlign w:val="bottom"/>
            <w:hideMark/>
          </w:tcPr>
          <w:p w14:paraId="56D9F399" w14:textId="77777777" w:rsidR="00EC5644" w:rsidRPr="00CB56EC" w:rsidRDefault="00EC5644" w:rsidP="00EC5644">
            <w:pPr>
              <w:rPr>
                <w:sz w:val="16"/>
                <w:szCs w:val="16"/>
                <w:lang w:eastAsia="tr-TR"/>
              </w:rPr>
            </w:pPr>
            <w:r w:rsidRPr="00CB56EC">
              <w:rPr>
                <w:sz w:val="16"/>
                <w:szCs w:val="16"/>
                <w:lang w:eastAsia="tr-TR"/>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CB56EC">
              <w:rPr>
                <w:sz w:val="16"/>
                <w:szCs w:val="16"/>
                <w:lang w:eastAsia="tr-TR"/>
              </w:rPr>
              <w:t>Özkaynaklarına</w:t>
            </w:r>
            <w:proofErr w:type="spellEnd"/>
            <w:r w:rsidRPr="00CB56EC">
              <w:rPr>
                <w:sz w:val="16"/>
                <w:szCs w:val="16"/>
                <w:lang w:eastAsia="tr-TR"/>
              </w:rPr>
              <w:t xml:space="preserve"> İlişkin Yönetmeliğin Geçici 2 </w:t>
            </w:r>
            <w:proofErr w:type="spellStart"/>
            <w:r w:rsidRPr="00CB56EC">
              <w:rPr>
                <w:sz w:val="16"/>
                <w:szCs w:val="16"/>
                <w:lang w:eastAsia="tr-TR"/>
              </w:rPr>
              <w:t>nci</w:t>
            </w:r>
            <w:proofErr w:type="spellEnd"/>
            <w:r w:rsidRPr="00CB56EC">
              <w:rPr>
                <w:sz w:val="16"/>
                <w:szCs w:val="16"/>
                <w:lang w:eastAsia="tr-TR"/>
              </w:rPr>
              <w:t xml:space="preserve"> maddesinin ikinci fıkrasının (1) ve (2) </w:t>
            </w:r>
            <w:proofErr w:type="spellStart"/>
            <w:r w:rsidRPr="00CB56EC">
              <w:rPr>
                <w:sz w:val="16"/>
                <w:szCs w:val="16"/>
                <w:lang w:eastAsia="tr-TR"/>
              </w:rPr>
              <w:t>nci</w:t>
            </w:r>
            <w:proofErr w:type="spellEnd"/>
            <w:r w:rsidRPr="00CB56EC">
              <w:rPr>
                <w:sz w:val="16"/>
                <w:szCs w:val="16"/>
                <w:lang w:eastAsia="tr-TR"/>
              </w:rPr>
              <w:t xml:space="preserve"> alt bentleri uyarınca çekirdek sermayeden indirilecek tutarlarının, Yönetmeliğin Geçici 2 </w:t>
            </w:r>
            <w:proofErr w:type="spellStart"/>
            <w:r w:rsidRPr="00CB56EC">
              <w:rPr>
                <w:sz w:val="16"/>
                <w:szCs w:val="16"/>
                <w:lang w:eastAsia="tr-TR"/>
              </w:rPr>
              <w:t>nci</w:t>
            </w:r>
            <w:proofErr w:type="spellEnd"/>
            <w:r w:rsidRPr="00CB56EC">
              <w:rPr>
                <w:sz w:val="16"/>
                <w:szCs w:val="16"/>
                <w:lang w:eastAsia="tr-TR"/>
              </w:rPr>
              <w:t xml:space="preserve"> maddesinin birinci fıkrası uyarınca çekirdek sermayeden indirilmeyen kısmı</w:t>
            </w:r>
          </w:p>
        </w:tc>
        <w:tc>
          <w:tcPr>
            <w:tcW w:w="1224" w:type="dxa"/>
            <w:shd w:val="clear" w:color="auto" w:fill="auto"/>
            <w:vAlign w:val="bottom"/>
            <w:hideMark/>
          </w:tcPr>
          <w:p w14:paraId="026328E0"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3123C941" w14:textId="0C456426"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1D745591" w14:textId="77777777" w:rsidTr="00056F89">
        <w:trPr>
          <w:trHeight w:val="199"/>
        </w:trPr>
        <w:tc>
          <w:tcPr>
            <w:tcW w:w="6808" w:type="dxa"/>
            <w:shd w:val="clear" w:color="auto" w:fill="auto"/>
            <w:vAlign w:val="center"/>
            <w:hideMark/>
          </w:tcPr>
          <w:p w14:paraId="449F924A" w14:textId="77777777" w:rsidR="00EC5644" w:rsidRPr="00CB56EC" w:rsidRDefault="00EC5644" w:rsidP="00EC5644">
            <w:pPr>
              <w:jc w:val="center"/>
              <w:rPr>
                <w:b/>
                <w:bCs/>
                <w:sz w:val="16"/>
                <w:szCs w:val="16"/>
                <w:lang w:eastAsia="tr-TR"/>
              </w:rPr>
            </w:pPr>
            <w:r w:rsidRPr="00CB56EC">
              <w:rPr>
                <w:b/>
                <w:bCs/>
                <w:sz w:val="16"/>
                <w:szCs w:val="16"/>
                <w:lang w:eastAsia="tr-TR"/>
              </w:rPr>
              <w:t>ÖZKAYNAK</w:t>
            </w:r>
          </w:p>
        </w:tc>
        <w:tc>
          <w:tcPr>
            <w:tcW w:w="1224" w:type="dxa"/>
            <w:shd w:val="clear" w:color="auto" w:fill="auto"/>
            <w:vAlign w:val="bottom"/>
            <w:hideMark/>
          </w:tcPr>
          <w:p w14:paraId="38BBFA6C" w14:textId="720DF586" w:rsidR="00EC5644" w:rsidRPr="00CB56EC" w:rsidRDefault="00EC5644" w:rsidP="00EC5644">
            <w:pPr>
              <w:jc w:val="right"/>
              <w:rPr>
                <w:sz w:val="16"/>
                <w:szCs w:val="16"/>
                <w:lang w:eastAsia="tr-TR"/>
              </w:rPr>
            </w:pPr>
          </w:p>
        </w:tc>
        <w:tc>
          <w:tcPr>
            <w:tcW w:w="1225" w:type="dxa"/>
            <w:shd w:val="clear" w:color="auto" w:fill="auto"/>
            <w:vAlign w:val="bottom"/>
            <w:hideMark/>
          </w:tcPr>
          <w:p w14:paraId="1E82DD66" w14:textId="1C911A88" w:rsidR="00EC5644" w:rsidRPr="00CB56EC" w:rsidRDefault="00EC5644" w:rsidP="00EC5644">
            <w:pPr>
              <w:jc w:val="right"/>
              <w:rPr>
                <w:sz w:val="16"/>
                <w:szCs w:val="16"/>
                <w:lang w:eastAsia="tr-TR"/>
              </w:rPr>
            </w:pPr>
          </w:p>
        </w:tc>
      </w:tr>
      <w:tr w:rsidR="00EC5644" w:rsidRPr="00CB56EC" w14:paraId="33AED3B2" w14:textId="77777777" w:rsidTr="00056F89">
        <w:trPr>
          <w:trHeight w:val="136"/>
        </w:trPr>
        <w:tc>
          <w:tcPr>
            <w:tcW w:w="6808" w:type="dxa"/>
            <w:shd w:val="clear" w:color="auto" w:fill="auto"/>
            <w:vAlign w:val="bottom"/>
            <w:hideMark/>
          </w:tcPr>
          <w:p w14:paraId="13036868" w14:textId="77777777" w:rsidR="00EC5644" w:rsidRPr="00CB56EC" w:rsidRDefault="00EC5644" w:rsidP="00EC5644">
            <w:pPr>
              <w:rPr>
                <w:sz w:val="16"/>
                <w:szCs w:val="16"/>
                <w:lang w:eastAsia="tr-TR"/>
              </w:rPr>
            </w:pPr>
            <w:r w:rsidRPr="00CB56EC">
              <w:rPr>
                <w:sz w:val="16"/>
                <w:szCs w:val="16"/>
                <w:lang w:eastAsia="tr-TR"/>
              </w:rPr>
              <w:t>Toplam Özkaynak ( Ana sermaye ve katkı sermaye toplamı)</w:t>
            </w:r>
          </w:p>
        </w:tc>
        <w:tc>
          <w:tcPr>
            <w:tcW w:w="1224" w:type="dxa"/>
            <w:shd w:val="clear" w:color="auto" w:fill="auto"/>
            <w:vAlign w:val="bottom"/>
            <w:hideMark/>
          </w:tcPr>
          <w:p w14:paraId="04C91143" w14:textId="16777284" w:rsidR="00EC5644" w:rsidRPr="00CB56EC" w:rsidRDefault="004C5C80" w:rsidP="00EC5644">
            <w:pPr>
              <w:jc w:val="right"/>
              <w:rPr>
                <w:sz w:val="16"/>
                <w:szCs w:val="16"/>
                <w:lang w:eastAsia="tr-TR"/>
              </w:rPr>
            </w:pPr>
            <w:r>
              <w:rPr>
                <w:color w:val="000000"/>
                <w:sz w:val="16"/>
                <w:szCs w:val="16"/>
              </w:rPr>
              <w:t>1,605,089</w:t>
            </w:r>
          </w:p>
        </w:tc>
        <w:tc>
          <w:tcPr>
            <w:tcW w:w="1225" w:type="dxa"/>
            <w:shd w:val="clear" w:color="auto" w:fill="auto"/>
            <w:vAlign w:val="bottom"/>
            <w:hideMark/>
          </w:tcPr>
          <w:p w14:paraId="30A7E2A6" w14:textId="22ED5999" w:rsidR="00EC5644" w:rsidRPr="00CB56EC" w:rsidRDefault="00EC5644" w:rsidP="00EC5644">
            <w:pPr>
              <w:jc w:val="right"/>
              <w:rPr>
                <w:sz w:val="16"/>
                <w:szCs w:val="16"/>
                <w:lang w:eastAsia="tr-TR"/>
              </w:rPr>
            </w:pPr>
            <w:r>
              <w:rPr>
                <w:color w:val="000000"/>
                <w:sz w:val="16"/>
                <w:szCs w:val="16"/>
              </w:rPr>
              <w:t>1,893,670</w:t>
            </w:r>
          </w:p>
        </w:tc>
      </w:tr>
      <w:tr w:rsidR="00EC5644" w:rsidRPr="00CB56EC" w14:paraId="10C557B2" w14:textId="77777777" w:rsidTr="00056F89">
        <w:trPr>
          <w:trHeight w:val="136"/>
        </w:trPr>
        <w:tc>
          <w:tcPr>
            <w:tcW w:w="6808" w:type="dxa"/>
            <w:shd w:val="clear" w:color="auto" w:fill="auto"/>
            <w:vAlign w:val="bottom"/>
            <w:hideMark/>
          </w:tcPr>
          <w:p w14:paraId="54FC21E3" w14:textId="77777777" w:rsidR="00EC5644" w:rsidRPr="00CB56EC" w:rsidRDefault="00EC5644" w:rsidP="00EC5644">
            <w:pPr>
              <w:rPr>
                <w:sz w:val="16"/>
                <w:szCs w:val="16"/>
                <w:lang w:eastAsia="tr-TR"/>
              </w:rPr>
            </w:pPr>
            <w:r w:rsidRPr="00CB56EC">
              <w:rPr>
                <w:sz w:val="16"/>
                <w:szCs w:val="16"/>
                <w:lang w:eastAsia="tr-TR"/>
              </w:rPr>
              <w:t>Toplam Risk Ağırlıklı Tutarlar</w:t>
            </w:r>
          </w:p>
        </w:tc>
        <w:tc>
          <w:tcPr>
            <w:tcW w:w="1224" w:type="dxa"/>
            <w:shd w:val="clear" w:color="auto" w:fill="auto"/>
            <w:vAlign w:val="bottom"/>
            <w:hideMark/>
          </w:tcPr>
          <w:p w14:paraId="67ACF394" w14:textId="7F70E2BA" w:rsidR="00EC5644" w:rsidRPr="00CB56EC" w:rsidRDefault="004C5C80" w:rsidP="00EC5644">
            <w:pPr>
              <w:jc w:val="right"/>
              <w:rPr>
                <w:sz w:val="16"/>
                <w:szCs w:val="16"/>
              </w:rPr>
            </w:pPr>
            <w:r>
              <w:rPr>
                <w:color w:val="000000"/>
                <w:sz w:val="16"/>
                <w:szCs w:val="16"/>
              </w:rPr>
              <w:t>7,258,210</w:t>
            </w:r>
          </w:p>
        </w:tc>
        <w:tc>
          <w:tcPr>
            <w:tcW w:w="1225" w:type="dxa"/>
            <w:shd w:val="clear" w:color="auto" w:fill="auto"/>
            <w:vAlign w:val="bottom"/>
            <w:hideMark/>
          </w:tcPr>
          <w:p w14:paraId="7109671B" w14:textId="4F4F8B1D" w:rsidR="00EC5644" w:rsidRPr="00CB56EC" w:rsidRDefault="00EC5644" w:rsidP="00EC5644">
            <w:pPr>
              <w:jc w:val="right"/>
              <w:rPr>
                <w:color w:val="000000"/>
                <w:sz w:val="16"/>
                <w:szCs w:val="16"/>
              </w:rPr>
            </w:pPr>
            <w:r>
              <w:rPr>
                <w:color w:val="000000"/>
                <w:sz w:val="16"/>
                <w:szCs w:val="16"/>
              </w:rPr>
              <w:t>5,936,582</w:t>
            </w:r>
          </w:p>
        </w:tc>
      </w:tr>
      <w:tr w:rsidR="00EC5644" w:rsidRPr="00CB56EC" w14:paraId="1EF9551D" w14:textId="77777777" w:rsidTr="00056F89">
        <w:trPr>
          <w:trHeight w:val="199"/>
        </w:trPr>
        <w:tc>
          <w:tcPr>
            <w:tcW w:w="6808" w:type="dxa"/>
            <w:shd w:val="clear" w:color="auto" w:fill="auto"/>
            <w:vAlign w:val="center"/>
            <w:hideMark/>
          </w:tcPr>
          <w:p w14:paraId="7DC1F5E4" w14:textId="77777777" w:rsidR="00EC5644" w:rsidRPr="00CB56EC" w:rsidRDefault="00EC5644" w:rsidP="00EC5644">
            <w:pPr>
              <w:jc w:val="center"/>
              <w:rPr>
                <w:b/>
                <w:bCs/>
                <w:sz w:val="16"/>
                <w:szCs w:val="16"/>
                <w:lang w:eastAsia="tr-TR"/>
              </w:rPr>
            </w:pPr>
            <w:r w:rsidRPr="00CB56EC">
              <w:rPr>
                <w:b/>
                <w:bCs/>
                <w:sz w:val="16"/>
                <w:szCs w:val="16"/>
                <w:lang w:eastAsia="tr-TR"/>
              </w:rPr>
              <w:t>SERMAYE YETERLİLİĞİ ORANLARI</w:t>
            </w:r>
          </w:p>
        </w:tc>
        <w:tc>
          <w:tcPr>
            <w:tcW w:w="1224" w:type="dxa"/>
            <w:shd w:val="clear" w:color="auto" w:fill="auto"/>
            <w:vAlign w:val="bottom"/>
          </w:tcPr>
          <w:p w14:paraId="15032ECE" w14:textId="05B388D6" w:rsidR="00EC5644" w:rsidRPr="00CB56EC" w:rsidRDefault="00EC5644" w:rsidP="00EC5644">
            <w:pPr>
              <w:jc w:val="right"/>
              <w:rPr>
                <w:sz w:val="16"/>
                <w:szCs w:val="16"/>
                <w:lang w:eastAsia="tr-TR"/>
              </w:rPr>
            </w:pPr>
          </w:p>
        </w:tc>
        <w:tc>
          <w:tcPr>
            <w:tcW w:w="1225" w:type="dxa"/>
            <w:shd w:val="clear" w:color="auto" w:fill="auto"/>
            <w:vAlign w:val="bottom"/>
          </w:tcPr>
          <w:p w14:paraId="36275BCB" w14:textId="53951A69" w:rsidR="00EC5644" w:rsidRPr="00CB56EC" w:rsidRDefault="00EC5644" w:rsidP="00EC5644">
            <w:pPr>
              <w:jc w:val="right"/>
              <w:rPr>
                <w:sz w:val="16"/>
                <w:szCs w:val="16"/>
                <w:lang w:eastAsia="tr-TR"/>
              </w:rPr>
            </w:pPr>
          </w:p>
        </w:tc>
      </w:tr>
      <w:tr w:rsidR="00EC5644" w:rsidRPr="00CB56EC" w14:paraId="57109ABE" w14:textId="77777777" w:rsidTr="00056F89">
        <w:trPr>
          <w:trHeight w:val="136"/>
        </w:trPr>
        <w:tc>
          <w:tcPr>
            <w:tcW w:w="6808" w:type="dxa"/>
            <w:shd w:val="clear" w:color="auto" w:fill="auto"/>
            <w:vAlign w:val="bottom"/>
            <w:hideMark/>
          </w:tcPr>
          <w:p w14:paraId="5E42EF42" w14:textId="77777777" w:rsidR="00EC5644" w:rsidRPr="00CB56EC" w:rsidRDefault="00EC5644" w:rsidP="00EC5644">
            <w:pPr>
              <w:rPr>
                <w:sz w:val="16"/>
                <w:szCs w:val="16"/>
                <w:lang w:eastAsia="tr-TR"/>
              </w:rPr>
            </w:pPr>
            <w:r w:rsidRPr="00CB56EC">
              <w:rPr>
                <w:sz w:val="16"/>
                <w:szCs w:val="16"/>
                <w:lang w:eastAsia="tr-TR"/>
              </w:rPr>
              <w:t>Çekirdek Sermaye Yeterliliği Oranı (%)</w:t>
            </w:r>
          </w:p>
        </w:tc>
        <w:tc>
          <w:tcPr>
            <w:tcW w:w="1224" w:type="dxa"/>
            <w:shd w:val="clear" w:color="auto" w:fill="auto"/>
            <w:vAlign w:val="bottom"/>
            <w:hideMark/>
          </w:tcPr>
          <w:p w14:paraId="48E199E2" w14:textId="51941F31" w:rsidR="00EC5644" w:rsidRPr="00CB56EC" w:rsidRDefault="004C5C80" w:rsidP="00EC5644">
            <w:pPr>
              <w:jc w:val="right"/>
              <w:rPr>
                <w:sz w:val="16"/>
                <w:szCs w:val="16"/>
                <w:lang w:eastAsia="tr-TR"/>
              </w:rPr>
            </w:pPr>
            <w:r>
              <w:rPr>
                <w:color w:val="000000"/>
                <w:sz w:val="16"/>
                <w:szCs w:val="16"/>
              </w:rPr>
              <w:t>21.7</w:t>
            </w:r>
          </w:p>
        </w:tc>
        <w:tc>
          <w:tcPr>
            <w:tcW w:w="1225" w:type="dxa"/>
            <w:shd w:val="clear" w:color="auto" w:fill="auto"/>
            <w:vAlign w:val="bottom"/>
            <w:hideMark/>
          </w:tcPr>
          <w:p w14:paraId="11D943F4" w14:textId="2FE2782E" w:rsidR="00EC5644" w:rsidRPr="00CB56EC" w:rsidRDefault="00EC5644" w:rsidP="00EC5644">
            <w:pPr>
              <w:jc w:val="right"/>
              <w:rPr>
                <w:sz w:val="16"/>
                <w:szCs w:val="16"/>
                <w:lang w:eastAsia="tr-TR"/>
              </w:rPr>
            </w:pPr>
            <w:r>
              <w:rPr>
                <w:color w:val="000000"/>
                <w:sz w:val="16"/>
                <w:szCs w:val="16"/>
              </w:rPr>
              <w:t>31</w:t>
            </w:r>
            <w:r w:rsidRPr="00CB56EC">
              <w:rPr>
                <w:color w:val="000000"/>
                <w:sz w:val="16"/>
                <w:szCs w:val="16"/>
              </w:rPr>
              <w:t>.</w:t>
            </w:r>
            <w:r>
              <w:rPr>
                <w:color w:val="000000"/>
                <w:sz w:val="16"/>
                <w:szCs w:val="16"/>
              </w:rPr>
              <w:t>3</w:t>
            </w:r>
          </w:p>
        </w:tc>
      </w:tr>
      <w:tr w:rsidR="00EC5644" w:rsidRPr="00CB56EC" w14:paraId="04E7CF59" w14:textId="77777777" w:rsidTr="00056F89">
        <w:trPr>
          <w:trHeight w:val="136"/>
        </w:trPr>
        <w:tc>
          <w:tcPr>
            <w:tcW w:w="6808" w:type="dxa"/>
            <w:shd w:val="clear" w:color="auto" w:fill="auto"/>
            <w:vAlign w:val="bottom"/>
            <w:hideMark/>
          </w:tcPr>
          <w:p w14:paraId="330D4038" w14:textId="77777777" w:rsidR="00EC5644" w:rsidRPr="00CB56EC" w:rsidRDefault="00EC5644" w:rsidP="00EC5644">
            <w:pPr>
              <w:rPr>
                <w:sz w:val="16"/>
                <w:szCs w:val="16"/>
                <w:lang w:eastAsia="tr-TR"/>
              </w:rPr>
            </w:pPr>
            <w:r w:rsidRPr="00CB56EC">
              <w:rPr>
                <w:sz w:val="16"/>
                <w:szCs w:val="16"/>
                <w:lang w:eastAsia="tr-TR"/>
              </w:rPr>
              <w:t>Ana Sermaye Yeterliliği Oranı (%)</w:t>
            </w:r>
          </w:p>
        </w:tc>
        <w:tc>
          <w:tcPr>
            <w:tcW w:w="1224" w:type="dxa"/>
            <w:shd w:val="clear" w:color="auto" w:fill="auto"/>
            <w:vAlign w:val="bottom"/>
            <w:hideMark/>
          </w:tcPr>
          <w:p w14:paraId="1E656BFA" w14:textId="70BF792A" w:rsidR="00EC5644" w:rsidRPr="00CB56EC" w:rsidRDefault="004C5C80" w:rsidP="00EC5644">
            <w:pPr>
              <w:jc w:val="right"/>
              <w:rPr>
                <w:sz w:val="16"/>
                <w:szCs w:val="16"/>
                <w:lang w:eastAsia="tr-TR"/>
              </w:rPr>
            </w:pPr>
            <w:r>
              <w:rPr>
                <w:color w:val="000000"/>
                <w:sz w:val="16"/>
                <w:szCs w:val="16"/>
              </w:rPr>
              <w:t>21.7</w:t>
            </w:r>
          </w:p>
        </w:tc>
        <w:tc>
          <w:tcPr>
            <w:tcW w:w="1225" w:type="dxa"/>
            <w:shd w:val="clear" w:color="auto" w:fill="auto"/>
            <w:vAlign w:val="bottom"/>
            <w:hideMark/>
          </w:tcPr>
          <w:p w14:paraId="33EC222C" w14:textId="31B0DEFE" w:rsidR="00EC5644" w:rsidRPr="00CB56EC" w:rsidRDefault="00EC5644" w:rsidP="00EC5644">
            <w:pPr>
              <w:jc w:val="right"/>
              <w:rPr>
                <w:sz w:val="16"/>
                <w:szCs w:val="16"/>
                <w:lang w:eastAsia="tr-TR"/>
              </w:rPr>
            </w:pPr>
            <w:r>
              <w:rPr>
                <w:color w:val="000000"/>
                <w:sz w:val="16"/>
                <w:szCs w:val="16"/>
              </w:rPr>
              <w:t>31</w:t>
            </w:r>
            <w:r w:rsidRPr="00CB56EC">
              <w:rPr>
                <w:color w:val="000000"/>
                <w:sz w:val="16"/>
                <w:szCs w:val="16"/>
              </w:rPr>
              <w:t>.</w:t>
            </w:r>
            <w:r>
              <w:rPr>
                <w:color w:val="000000"/>
                <w:sz w:val="16"/>
                <w:szCs w:val="16"/>
              </w:rPr>
              <w:t>3</w:t>
            </w:r>
          </w:p>
        </w:tc>
      </w:tr>
      <w:tr w:rsidR="00EC5644" w:rsidRPr="00CB56EC" w14:paraId="47FB254D" w14:textId="77777777" w:rsidTr="00056F89">
        <w:trPr>
          <w:trHeight w:val="136"/>
        </w:trPr>
        <w:tc>
          <w:tcPr>
            <w:tcW w:w="6808" w:type="dxa"/>
            <w:shd w:val="clear" w:color="auto" w:fill="auto"/>
            <w:vAlign w:val="bottom"/>
            <w:hideMark/>
          </w:tcPr>
          <w:p w14:paraId="4C0A493F" w14:textId="77777777" w:rsidR="00EC5644" w:rsidRPr="00CB56EC" w:rsidRDefault="00EC5644" w:rsidP="00EC5644">
            <w:pPr>
              <w:rPr>
                <w:sz w:val="16"/>
                <w:szCs w:val="16"/>
                <w:lang w:eastAsia="tr-TR"/>
              </w:rPr>
            </w:pPr>
            <w:r w:rsidRPr="00CB56EC">
              <w:rPr>
                <w:sz w:val="16"/>
                <w:szCs w:val="16"/>
                <w:lang w:eastAsia="tr-TR"/>
              </w:rPr>
              <w:t>Sermaye Yeterliliği Oranı (%)</w:t>
            </w:r>
          </w:p>
        </w:tc>
        <w:tc>
          <w:tcPr>
            <w:tcW w:w="1224" w:type="dxa"/>
            <w:shd w:val="clear" w:color="auto" w:fill="auto"/>
            <w:vAlign w:val="bottom"/>
            <w:hideMark/>
          </w:tcPr>
          <w:p w14:paraId="41A8CD67" w14:textId="56318DF4" w:rsidR="00EC5644" w:rsidRPr="00CB56EC" w:rsidRDefault="004C5C80" w:rsidP="00EC5644">
            <w:pPr>
              <w:jc w:val="right"/>
              <w:rPr>
                <w:sz w:val="16"/>
                <w:szCs w:val="16"/>
                <w:lang w:eastAsia="tr-TR"/>
              </w:rPr>
            </w:pPr>
            <w:r>
              <w:rPr>
                <w:color w:val="000000"/>
                <w:sz w:val="16"/>
                <w:szCs w:val="16"/>
              </w:rPr>
              <w:t>22.1</w:t>
            </w:r>
          </w:p>
        </w:tc>
        <w:tc>
          <w:tcPr>
            <w:tcW w:w="1225" w:type="dxa"/>
            <w:shd w:val="clear" w:color="auto" w:fill="auto"/>
            <w:vAlign w:val="bottom"/>
            <w:hideMark/>
          </w:tcPr>
          <w:p w14:paraId="03DCC841" w14:textId="4352EE41" w:rsidR="00EC5644" w:rsidRPr="00CB56EC" w:rsidRDefault="00EC5644" w:rsidP="00EC5644">
            <w:pPr>
              <w:jc w:val="right"/>
              <w:rPr>
                <w:sz w:val="16"/>
                <w:szCs w:val="16"/>
                <w:lang w:eastAsia="tr-TR"/>
              </w:rPr>
            </w:pPr>
            <w:r>
              <w:rPr>
                <w:color w:val="000000"/>
                <w:sz w:val="16"/>
                <w:szCs w:val="16"/>
              </w:rPr>
              <w:t>31</w:t>
            </w:r>
            <w:r w:rsidRPr="00CB56EC">
              <w:rPr>
                <w:color w:val="000000"/>
                <w:sz w:val="16"/>
                <w:szCs w:val="16"/>
              </w:rPr>
              <w:t>.</w:t>
            </w:r>
            <w:r>
              <w:rPr>
                <w:color w:val="000000"/>
                <w:sz w:val="16"/>
                <w:szCs w:val="16"/>
              </w:rPr>
              <w:t>9</w:t>
            </w:r>
          </w:p>
        </w:tc>
      </w:tr>
      <w:tr w:rsidR="00EC5644" w:rsidRPr="00CB56EC" w14:paraId="7A352C9E" w14:textId="77777777" w:rsidTr="00056F89">
        <w:trPr>
          <w:trHeight w:val="199"/>
        </w:trPr>
        <w:tc>
          <w:tcPr>
            <w:tcW w:w="6808" w:type="dxa"/>
            <w:shd w:val="clear" w:color="auto" w:fill="auto"/>
            <w:vAlign w:val="center"/>
            <w:hideMark/>
          </w:tcPr>
          <w:p w14:paraId="08D2E3F3" w14:textId="77777777" w:rsidR="00EC5644" w:rsidRPr="00CB56EC" w:rsidRDefault="00EC5644" w:rsidP="00EC5644">
            <w:pPr>
              <w:jc w:val="center"/>
              <w:rPr>
                <w:b/>
                <w:bCs/>
                <w:sz w:val="16"/>
                <w:szCs w:val="16"/>
                <w:lang w:eastAsia="tr-TR"/>
              </w:rPr>
            </w:pPr>
            <w:r w:rsidRPr="00CB56EC">
              <w:rPr>
                <w:b/>
                <w:bCs/>
                <w:sz w:val="16"/>
                <w:szCs w:val="16"/>
                <w:lang w:eastAsia="tr-TR"/>
              </w:rPr>
              <w:t>TAMPONLAR</w:t>
            </w:r>
          </w:p>
        </w:tc>
        <w:tc>
          <w:tcPr>
            <w:tcW w:w="1224" w:type="dxa"/>
            <w:shd w:val="clear" w:color="auto" w:fill="auto"/>
            <w:vAlign w:val="bottom"/>
          </w:tcPr>
          <w:p w14:paraId="1D7FA71D" w14:textId="1A230F7B" w:rsidR="00EC5644" w:rsidRPr="00CB56EC" w:rsidRDefault="00EC5644" w:rsidP="00EC5644">
            <w:pPr>
              <w:jc w:val="right"/>
              <w:rPr>
                <w:sz w:val="16"/>
                <w:szCs w:val="16"/>
                <w:lang w:eastAsia="tr-TR"/>
              </w:rPr>
            </w:pPr>
          </w:p>
        </w:tc>
        <w:tc>
          <w:tcPr>
            <w:tcW w:w="1225" w:type="dxa"/>
            <w:shd w:val="clear" w:color="auto" w:fill="auto"/>
            <w:vAlign w:val="bottom"/>
          </w:tcPr>
          <w:p w14:paraId="453AC21A" w14:textId="4E159349" w:rsidR="00EC5644" w:rsidRPr="00CB56EC" w:rsidRDefault="00EC5644" w:rsidP="00EC5644">
            <w:pPr>
              <w:jc w:val="right"/>
              <w:rPr>
                <w:sz w:val="16"/>
                <w:szCs w:val="16"/>
                <w:lang w:eastAsia="tr-TR"/>
              </w:rPr>
            </w:pPr>
          </w:p>
        </w:tc>
      </w:tr>
      <w:tr w:rsidR="00EC5644" w:rsidRPr="00CB56EC" w14:paraId="038CAED4" w14:textId="77777777" w:rsidTr="00056F89">
        <w:trPr>
          <w:trHeight w:val="136"/>
        </w:trPr>
        <w:tc>
          <w:tcPr>
            <w:tcW w:w="6808" w:type="dxa"/>
            <w:shd w:val="clear" w:color="auto" w:fill="auto"/>
            <w:vAlign w:val="bottom"/>
            <w:hideMark/>
          </w:tcPr>
          <w:p w14:paraId="64FDAD0C" w14:textId="0861B674" w:rsidR="00EC5644" w:rsidRPr="00CB56EC" w:rsidRDefault="00EC5644" w:rsidP="00EC5644">
            <w:pPr>
              <w:rPr>
                <w:sz w:val="16"/>
                <w:szCs w:val="16"/>
                <w:lang w:eastAsia="tr-TR"/>
              </w:rPr>
            </w:pPr>
            <w:r w:rsidRPr="00CB56EC">
              <w:rPr>
                <w:sz w:val="16"/>
                <w:szCs w:val="16"/>
                <w:lang w:eastAsia="tr-TR"/>
              </w:rPr>
              <w:t>Toplam ilave çekirdek sermaye gereksinimi oranı (</w:t>
            </w:r>
            <w:proofErr w:type="spellStart"/>
            <w:r w:rsidRPr="00CB56EC">
              <w:rPr>
                <w:sz w:val="16"/>
                <w:szCs w:val="16"/>
                <w:lang w:eastAsia="tr-TR"/>
              </w:rPr>
              <w:t>a+b+c</w:t>
            </w:r>
            <w:proofErr w:type="spellEnd"/>
            <w:r w:rsidRPr="00CB56EC">
              <w:rPr>
                <w:sz w:val="16"/>
                <w:szCs w:val="16"/>
                <w:lang w:eastAsia="tr-TR"/>
              </w:rPr>
              <w:t>)</w:t>
            </w:r>
          </w:p>
        </w:tc>
        <w:tc>
          <w:tcPr>
            <w:tcW w:w="1224" w:type="dxa"/>
            <w:shd w:val="clear" w:color="auto" w:fill="auto"/>
            <w:vAlign w:val="bottom"/>
            <w:hideMark/>
          </w:tcPr>
          <w:p w14:paraId="72E484BE" w14:textId="77777777" w:rsidR="00EC5644" w:rsidRPr="00CB56EC" w:rsidRDefault="00EC5644" w:rsidP="00EC5644">
            <w:pPr>
              <w:jc w:val="right"/>
              <w:rPr>
                <w:sz w:val="16"/>
                <w:szCs w:val="16"/>
                <w:lang w:eastAsia="tr-TR"/>
              </w:rPr>
            </w:pPr>
            <w:r w:rsidRPr="00CB56EC">
              <w:rPr>
                <w:color w:val="000000"/>
                <w:sz w:val="16"/>
                <w:szCs w:val="16"/>
              </w:rPr>
              <w:t>4.0</w:t>
            </w:r>
          </w:p>
        </w:tc>
        <w:tc>
          <w:tcPr>
            <w:tcW w:w="1225" w:type="dxa"/>
            <w:shd w:val="clear" w:color="auto" w:fill="auto"/>
            <w:vAlign w:val="bottom"/>
            <w:hideMark/>
          </w:tcPr>
          <w:p w14:paraId="43C54FA1" w14:textId="727C24BC" w:rsidR="00EC5644" w:rsidRPr="00CB56EC" w:rsidRDefault="00EC5644" w:rsidP="00EC5644">
            <w:pPr>
              <w:jc w:val="right"/>
              <w:rPr>
                <w:sz w:val="16"/>
                <w:szCs w:val="16"/>
                <w:lang w:eastAsia="tr-TR"/>
              </w:rPr>
            </w:pPr>
            <w:r w:rsidRPr="00CB56EC">
              <w:rPr>
                <w:color w:val="000000"/>
                <w:sz w:val="16"/>
                <w:szCs w:val="16"/>
              </w:rPr>
              <w:t>4.0</w:t>
            </w:r>
          </w:p>
        </w:tc>
      </w:tr>
      <w:tr w:rsidR="00EC5644" w:rsidRPr="00CB56EC" w14:paraId="58FB6FA8" w14:textId="77777777" w:rsidTr="00056F89">
        <w:trPr>
          <w:trHeight w:val="136"/>
        </w:trPr>
        <w:tc>
          <w:tcPr>
            <w:tcW w:w="6808" w:type="dxa"/>
            <w:shd w:val="clear" w:color="auto" w:fill="auto"/>
            <w:vAlign w:val="bottom"/>
            <w:hideMark/>
          </w:tcPr>
          <w:p w14:paraId="471BBE9A" w14:textId="7C35389D" w:rsidR="00EC5644" w:rsidRPr="00CB56EC" w:rsidRDefault="00EC5644" w:rsidP="00EC5644">
            <w:pPr>
              <w:ind w:firstLine="57"/>
              <w:rPr>
                <w:sz w:val="16"/>
                <w:szCs w:val="16"/>
                <w:lang w:eastAsia="tr-TR"/>
              </w:rPr>
            </w:pPr>
            <w:r w:rsidRPr="00CB56EC">
              <w:rPr>
                <w:sz w:val="16"/>
                <w:szCs w:val="16"/>
                <w:lang w:eastAsia="tr-TR"/>
              </w:rPr>
              <w:t>a)Sermaye koruma tamponu oranı (%)</w:t>
            </w:r>
          </w:p>
        </w:tc>
        <w:tc>
          <w:tcPr>
            <w:tcW w:w="1224" w:type="dxa"/>
            <w:shd w:val="clear" w:color="auto" w:fill="auto"/>
            <w:vAlign w:val="bottom"/>
            <w:hideMark/>
          </w:tcPr>
          <w:p w14:paraId="0E6BEDA5" w14:textId="77777777" w:rsidR="00EC5644" w:rsidRPr="00CB56EC" w:rsidRDefault="00EC5644" w:rsidP="00EC5644">
            <w:pPr>
              <w:jc w:val="right"/>
              <w:rPr>
                <w:sz w:val="16"/>
                <w:szCs w:val="16"/>
                <w:lang w:eastAsia="tr-TR"/>
              </w:rPr>
            </w:pPr>
            <w:r w:rsidRPr="00CB56EC">
              <w:rPr>
                <w:color w:val="000000"/>
                <w:sz w:val="16"/>
                <w:szCs w:val="16"/>
              </w:rPr>
              <w:t>2.5</w:t>
            </w:r>
          </w:p>
        </w:tc>
        <w:tc>
          <w:tcPr>
            <w:tcW w:w="1225" w:type="dxa"/>
            <w:shd w:val="clear" w:color="auto" w:fill="auto"/>
            <w:vAlign w:val="bottom"/>
            <w:hideMark/>
          </w:tcPr>
          <w:p w14:paraId="5D88824B" w14:textId="7ADD295A" w:rsidR="00EC5644" w:rsidRPr="00CB56EC" w:rsidRDefault="00EC5644" w:rsidP="00EC5644">
            <w:pPr>
              <w:jc w:val="right"/>
              <w:rPr>
                <w:sz w:val="16"/>
                <w:szCs w:val="16"/>
                <w:lang w:eastAsia="tr-TR"/>
              </w:rPr>
            </w:pPr>
            <w:r w:rsidRPr="00CB56EC">
              <w:rPr>
                <w:color w:val="000000"/>
                <w:sz w:val="16"/>
                <w:szCs w:val="16"/>
              </w:rPr>
              <w:t>2.5</w:t>
            </w:r>
          </w:p>
        </w:tc>
      </w:tr>
      <w:tr w:rsidR="00EC5644" w:rsidRPr="00CB56EC" w14:paraId="31389A36" w14:textId="77777777" w:rsidTr="00056F89">
        <w:trPr>
          <w:trHeight w:val="136"/>
        </w:trPr>
        <w:tc>
          <w:tcPr>
            <w:tcW w:w="6808" w:type="dxa"/>
            <w:shd w:val="clear" w:color="auto" w:fill="auto"/>
            <w:vAlign w:val="bottom"/>
            <w:hideMark/>
          </w:tcPr>
          <w:p w14:paraId="40F755E6" w14:textId="7E3F81AC" w:rsidR="00EC5644" w:rsidRPr="00CB56EC" w:rsidRDefault="00EC5644" w:rsidP="00EC5644">
            <w:pPr>
              <w:ind w:firstLine="57"/>
              <w:rPr>
                <w:sz w:val="16"/>
                <w:szCs w:val="16"/>
                <w:lang w:eastAsia="tr-TR"/>
              </w:rPr>
            </w:pPr>
            <w:r w:rsidRPr="00CB56EC">
              <w:rPr>
                <w:sz w:val="16"/>
                <w:szCs w:val="16"/>
                <w:lang w:eastAsia="tr-TR"/>
              </w:rPr>
              <w:t>b)Bankaya özgü döngüsel sermaye tamponu oranı (%)</w:t>
            </w:r>
          </w:p>
        </w:tc>
        <w:tc>
          <w:tcPr>
            <w:tcW w:w="1224" w:type="dxa"/>
            <w:shd w:val="clear" w:color="auto" w:fill="auto"/>
            <w:vAlign w:val="bottom"/>
            <w:hideMark/>
          </w:tcPr>
          <w:p w14:paraId="6BA73889" w14:textId="77777777" w:rsidR="00EC5644" w:rsidRPr="00CB56EC" w:rsidRDefault="00EC5644" w:rsidP="00EC5644">
            <w:pPr>
              <w:jc w:val="right"/>
              <w:rPr>
                <w:sz w:val="16"/>
                <w:szCs w:val="16"/>
                <w:lang w:eastAsia="tr-TR"/>
              </w:rPr>
            </w:pPr>
            <w:r w:rsidRPr="00CB56EC">
              <w:rPr>
                <w:color w:val="000000"/>
                <w:sz w:val="16"/>
                <w:szCs w:val="16"/>
              </w:rPr>
              <w:t>1.5</w:t>
            </w:r>
          </w:p>
        </w:tc>
        <w:tc>
          <w:tcPr>
            <w:tcW w:w="1225" w:type="dxa"/>
            <w:shd w:val="clear" w:color="auto" w:fill="auto"/>
            <w:vAlign w:val="bottom"/>
            <w:hideMark/>
          </w:tcPr>
          <w:p w14:paraId="0930D3C3" w14:textId="35EA3FDB" w:rsidR="00EC5644" w:rsidRPr="00CB56EC" w:rsidRDefault="00EC5644" w:rsidP="00EC5644">
            <w:pPr>
              <w:jc w:val="right"/>
              <w:rPr>
                <w:sz w:val="16"/>
                <w:szCs w:val="16"/>
                <w:lang w:eastAsia="tr-TR"/>
              </w:rPr>
            </w:pPr>
            <w:r w:rsidRPr="00CB56EC">
              <w:rPr>
                <w:color w:val="000000"/>
                <w:sz w:val="16"/>
                <w:szCs w:val="16"/>
              </w:rPr>
              <w:t>1.5</w:t>
            </w:r>
          </w:p>
        </w:tc>
      </w:tr>
      <w:tr w:rsidR="00EC5644" w:rsidRPr="00CB56EC" w14:paraId="4ABF64F9" w14:textId="77777777" w:rsidTr="00056F89">
        <w:trPr>
          <w:trHeight w:val="136"/>
        </w:trPr>
        <w:tc>
          <w:tcPr>
            <w:tcW w:w="6808" w:type="dxa"/>
            <w:shd w:val="clear" w:color="auto" w:fill="auto"/>
            <w:vAlign w:val="bottom"/>
          </w:tcPr>
          <w:p w14:paraId="7849141C" w14:textId="59C38670" w:rsidR="00EC5644" w:rsidRPr="00CB56EC" w:rsidRDefault="00EC5644" w:rsidP="00EC5644">
            <w:pPr>
              <w:ind w:firstLine="57"/>
              <w:rPr>
                <w:sz w:val="16"/>
                <w:szCs w:val="16"/>
                <w:lang w:eastAsia="tr-TR"/>
              </w:rPr>
            </w:pPr>
            <w:r w:rsidRPr="00CB56EC">
              <w:rPr>
                <w:sz w:val="16"/>
                <w:szCs w:val="16"/>
                <w:lang w:eastAsia="tr-TR"/>
              </w:rPr>
              <w:t>c)Sistemik önemli banka tamponu oranı (%)</w:t>
            </w:r>
          </w:p>
        </w:tc>
        <w:tc>
          <w:tcPr>
            <w:tcW w:w="1224" w:type="dxa"/>
            <w:shd w:val="clear" w:color="auto" w:fill="auto"/>
            <w:vAlign w:val="bottom"/>
          </w:tcPr>
          <w:p w14:paraId="269575B4" w14:textId="662BBDD1" w:rsidR="00EC5644" w:rsidRPr="00CB56EC" w:rsidRDefault="00EC5644" w:rsidP="00EC5644">
            <w:pPr>
              <w:jc w:val="right"/>
              <w:rPr>
                <w:color w:val="000000"/>
                <w:sz w:val="16"/>
                <w:szCs w:val="16"/>
              </w:rPr>
            </w:pPr>
            <w:r w:rsidRPr="00CB56EC">
              <w:rPr>
                <w:color w:val="000000"/>
                <w:sz w:val="16"/>
                <w:szCs w:val="16"/>
              </w:rPr>
              <w:t>-</w:t>
            </w:r>
          </w:p>
        </w:tc>
        <w:tc>
          <w:tcPr>
            <w:tcW w:w="1225" w:type="dxa"/>
            <w:shd w:val="clear" w:color="auto" w:fill="auto"/>
            <w:vAlign w:val="bottom"/>
          </w:tcPr>
          <w:p w14:paraId="4ED133DC" w14:textId="05B7F0EF" w:rsidR="00EC5644" w:rsidRPr="00CB56EC" w:rsidRDefault="00EC5644" w:rsidP="00EC5644">
            <w:pPr>
              <w:jc w:val="right"/>
              <w:rPr>
                <w:color w:val="000000"/>
                <w:sz w:val="16"/>
                <w:szCs w:val="16"/>
              </w:rPr>
            </w:pPr>
            <w:r w:rsidRPr="00CB56EC">
              <w:rPr>
                <w:color w:val="000000"/>
                <w:sz w:val="16"/>
                <w:szCs w:val="16"/>
              </w:rPr>
              <w:t>-</w:t>
            </w:r>
          </w:p>
        </w:tc>
      </w:tr>
      <w:tr w:rsidR="00EC5644" w:rsidRPr="00CB56EC" w14:paraId="1F3790C7" w14:textId="77777777" w:rsidTr="00056F89">
        <w:trPr>
          <w:trHeight w:val="136"/>
        </w:trPr>
        <w:tc>
          <w:tcPr>
            <w:tcW w:w="6808" w:type="dxa"/>
            <w:shd w:val="clear" w:color="auto" w:fill="auto"/>
            <w:vAlign w:val="bottom"/>
            <w:hideMark/>
          </w:tcPr>
          <w:p w14:paraId="6380D033" w14:textId="77777777" w:rsidR="00EC5644" w:rsidRPr="00CB56EC" w:rsidRDefault="00EC5644" w:rsidP="00EC5644">
            <w:pPr>
              <w:rPr>
                <w:sz w:val="16"/>
                <w:szCs w:val="16"/>
                <w:lang w:eastAsia="tr-TR"/>
              </w:rPr>
            </w:pPr>
            <w:r w:rsidRPr="00CB56EC">
              <w:rPr>
                <w:sz w:val="16"/>
                <w:szCs w:val="16"/>
                <w:lang w:eastAsia="tr-TR"/>
              </w:rPr>
              <w:t>Sermaye Koruma ve Döngüsel Sermaye Tamponlarına İlişkin Yönetmeliğin 4 üncü maddesinin birinci fıkrası uyarınca hesaplanacak ilave çekirdek sermaye tutarının risk ağırlıklı varlıklar tutarına oranı (%)</w:t>
            </w:r>
          </w:p>
        </w:tc>
        <w:tc>
          <w:tcPr>
            <w:tcW w:w="1224" w:type="dxa"/>
            <w:shd w:val="clear" w:color="auto" w:fill="auto"/>
            <w:vAlign w:val="bottom"/>
            <w:hideMark/>
          </w:tcPr>
          <w:p w14:paraId="5FC01269" w14:textId="3771DCA5" w:rsidR="00EC5644" w:rsidRPr="00CB56EC" w:rsidRDefault="004C5C80" w:rsidP="00EC5644">
            <w:pPr>
              <w:jc w:val="right"/>
              <w:rPr>
                <w:sz w:val="16"/>
                <w:szCs w:val="16"/>
                <w:lang w:eastAsia="tr-TR"/>
              </w:rPr>
            </w:pPr>
            <w:r>
              <w:rPr>
                <w:color w:val="000000"/>
                <w:sz w:val="16"/>
                <w:szCs w:val="16"/>
              </w:rPr>
              <w:t>14.1</w:t>
            </w:r>
          </w:p>
        </w:tc>
        <w:tc>
          <w:tcPr>
            <w:tcW w:w="1225" w:type="dxa"/>
            <w:shd w:val="clear" w:color="auto" w:fill="auto"/>
            <w:vAlign w:val="bottom"/>
            <w:hideMark/>
          </w:tcPr>
          <w:p w14:paraId="668F36D6" w14:textId="076A90FA" w:rsidR="00EC5644" w:rsidRPr="00CB56EC" w:rsidRDefault="00EC5644" w:rsidP="00EC5644">
            <w:pPr>
              <w:jc w:val="right"/>
              <w:rPr>
                <w:sz w:val="16"/>
                <w:szCs w:val="16"/>
                <w:lang w:eastAsia="tr-TR"/>
              </w:rPr>
            </w:pPr>
            <w:r>
              <w:rPr>
                <w:color w:val="000000"/>
                <w:sz w:val="16"/>
                <w:szCs w:val="16"/>
              </w:rPr>
              <w:t>23</w:t>
            </w:r>
            <w:r w:rsidRPr="00CB56EC">
              <w:rPr>
                <w:color w:val="000000"/>
                <w:sz w:val="16"/>
                <w:szCs w:val="16"/>
              </w:rPr>
              <w:t>.</w:t>
            </w:r>
            <w:r>
              <w:rPr>
                <w:color w:val="000000"/>
                <w:sz w:val="16"/>
                <w:szCs w:val="16"/>
              </w:rPr>
              <w:t>9</w:t>
            </w:r>
          </w:p>
        </w:tc>
      </w:tr>
      <w:tr w:rsidR="00EC5644" w:rsidRPr="00CB56EC" w14:paraId="667757C4" w14:textId="77777777" w:rsidTr="00056F89">
        <w:trPr>
          <w:trHeight w:val="136"/>
        </w:trPr>
        <w:tc>
          <w:tcPr>
            <w:tcW w:w="6808" w:type="dxa"/>
            <w:shd w:val="clear" w:color="auto" w:fill="auto"/>
            <w:vAlign w:val="center"/>
            <w:hideMark/>
          </w:tcPr>
          <w:p w14:paraId="31B9DE63" w14:textId="77777777" w:rsidR="00EC5644" w:rsidRPr="00CB56EC" w:rsidRDefault="00EC5644" w:rsidP="00EC5644">
            <w:pPr>
              <w:jc w:val="center"/>
              <w:rPr>
                <w:b/>
                <w:bCs/>
                <w:sz w:val="16"/>
                <w:szCs w:val="16"/>
                <w:lang w:eastAsia="tr-TR"/>
              </w:rPr>
            </w:pPr>
            <w:r w:rsidRPr="00CB56EC">
              <w:rPr>
                <w:b/>
                <w:bCs/>
                <w:sz w:val="16"/>
                <w:szCs w:val="16"/>
                <w:lang w:eastAsia="tr-TR"/>
              </w:rPr>
              <w:t>Uygulanacak İndirim Esaslarında Aşım Tutarının Altında Kalan Tutarlar</w:t>
            </w:r>
          </w:p>
        </w:tc>
        <w:tc>
          <w:tcPr>
            <w:tcW w:w="1224" w:type="dxa"/>
            <w:shd w:val="clear" w:color="auto" w:fill="auto"/>
            <w:vAlign w:val="bottom"/>
            <w:hideMark/>
          </w:tcPr>
          <w:p w14:paraId="4295495E"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742C66F9" w14:textId="5FBBEDEF"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71FD7FEC" w14:textId="77777777" w:rsidTr="00056F89">
        <w:trPr>
          <w:trHeight w:val="199"/>
        </w:trPr>
        <w:tc>
          <w:tcPr>
            <w:tcW w:w="6808" w:type="dxa"/>
            <w:shd w:val="clear" w:color="auto" w:fill="auto"/>
            <w:vAlign w:val="bottom"/>
            <w:hideMark/>
          </w:tcPr>
          <w:p w14:paraId="0B6ED70B" w14:textId="77777777" w:rsidR="00EC5644" w:rsidRPr="00CB56EC" w:rsidRDefault="00EC5644" w:rsidP="00EC5644">
            <w:pPr>
              <w:rPr>
                <w:sz w:val="16"/>
                <w:szCs w:val="16"/>
                <w:lang w:eastAsia="tr-TR"/>
              </w:rPr>
            </w:pPr>
            <w:r w:rsidRPr="00CB56EC">
              <w:rPr>
                <w:sz w:val="16"/>
                <w:szCs w:val="16"/>
                <w:lang w:eastAsia="tr-TR"/>
              </w:rPr>
              <w:t>Ortaklık paylarının %10 veya daha azına sahip olunan ve konsolide edilmeyen bankalar ve finansal kuruluşların özkaynak unsurlarına yapılan yatırımların net uzun pozisyonlarından kaynaklanan tutar</w:t>
            </w:r>
          </w:p>
        </w:tc>
        <w:tc>
          <w:tcPr>
            <w:tcW w:w="1224" w:type="dxa"/>
            <w:shd w:val="clear" w:color="auto" w:fill="auto"/>
            <w:vAlign w:val="bottom"/>
            <w:hideMark/>
          </w:tcPr>
          <w:p w14:paraId="363C767F"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489AB423" w14:textId="703466D3"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6EB0661F" w14:textId="77777777" w:rsidTr="00056F89">
        <w:trPr>
          <w:trHeight w:val="136"/>
        </w:trPr>
        <w:tc>
          <w:tcPr>
            <w:tcW w:w="6808" w:type="dxa"/>
            <w:shd w:val="clear" w:color="auto" w:fill="auto"/>
            <w:vAlign w:val="bottom"/>
            <w:hideMark/>
          </w:tcPr>
          <w:p w14:paraId="25217F71" w14:textId="77777777" w:rsidR="00EC5644" w:rsidRPr="00CB56EC" w:rsidRDefault="00EC5644" w:rsidP="00EC5644">
            <w:pPr>
              <w:rPr>
                <w:sz w:val="16"/>
                <w:szCs w:val="16"/>
                <w:lang w:eastAsia="tr-TR"/>
              </w:rPr>
            </w:pPr>
            <w:r w:rsidRPr="00CB56EC">
              <w:rPr>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1224" w:type="dxa"/>
            <w:shd w:val="clear" w:color="auto" w:fill="auto"/>
            <w:vAlign w:val="bottom"/>
            <w:hideMark/>
          </w:tcPr>
          <w:p w14:paraId="1122CB86"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7EE6935D" w14:textId="7A383719"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33E7D744" w14:textId="77777777" w:rsidTr="00056F89">
        <w:trPr>
          <w:trHeight w:val="136"/>
        </w:trPr>
        <w:tc>
          <w:tcPr>
            <w:tcW w:w="6808" w:type="dxa"/>
            <w:shd w:val="clear" w:color="auto" w:fill="auto"/>
            <w:vAlign w:val="bottom"/>
            <w:hideMark/>
          </w:tcPr>
          <w:p w14:paraId="004A9F8A" w14:textId="77777777" w:rsidR="00EC5644" w:rsidRPr="00CB56EC" w:rsidRDefault="00EC5644" w:rsidP="00EC5644">
            <w:pPr>
              <w:rPr>
                <w:sz w:val="16"/>
                <w:szCs w:val="16"/>
                <w:lang w:eastAsia="tr-TR"/>
              </w:rPr>
            </w:pPr>
            <w:r w:rsidRPr="00CB56EC">
              <w:rPr>
                <w:sz w:val="16"/>
                <w:szCs w:val="16"/>
                <w:lang w:eastAsia="tr-TR"/>
              </w:rPr>
              <w:t>İpotek hizmeti sunma haklarından kaynaklanan tutar</w:t>
            </w:r>
          </w:p>
        </w:tc>
        <w:tc>
          <w:tcPr>
            <w:tcW w:w="1224" w:type="dxa"/>
            <w:shd w:val="clear" w:color="auto" w:fill="auto"/>
            <w:vAlign w:val="bottom"/>
            <w:hideMark/>
          </w:tcPr>
          <w:p w14:paraId="49D71061"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5A9C2943" w14:textId="6BE6789B"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2D5F38A0" w14:textId="77777777" w:rsidTr="00056F89">
        <w:trPr>
          <w:trHeight w:val="136"/>
        </w:trPr>
        <w:tc>
          <w:tcPr>
            <w:tcW w:w="6808" w:type="dxa"/>
            <w:shd w:val="clear" w:color="auto" w:fill="auto"/>
            <w:vAlign w:val="bottom"/>
            <w:hideMark/>
          </w:tcPr>
          <w:p w14:paraId="603A2311" w14:textId="77777777" w:rsidR="00EC5644" w:rsidRPr="00CB56EC" w:rsidRDefault="00EC5644" w:rsidP="00EC5644">
            <w:pPr>
              <w:rPr>
                <w:sz w:val="16"/>
                <w:szCs w:val="16"/>
                <w:lang w:eastAsia="tr-TR"/>
              </w:rPr>
            </w:pPr>
            <w:r w:rsidRPr="00CB56EC">
              <w:rPr>
                <w:sz w:val="16"/>
                <w:szCs w:val="16"/>
                <w:lang w:eastAsia="tr-TR"/>
              </w:rPr>
              <w:t>Geçici farklara dayanan ertelenmiş vergi varlıklarından kaynaklanan tutar</w:t>
            </w:r>
          </w:p>
        </w:tc>
        <w:tc>
          <w:tcPr>
            <w:tcW w:w="1224" w:type="dxa"/>
            <w:shd w:val="clear" w:color="auto" w:fill="auto"/>
            <w:vAlign w:val="bottom"/>
            <w:hideMark/>
          </w:tcPr>
          <w:p w14:paraId="31603B70"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53D4FF9E" w14:textId="3DD96444"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0BC5DC59" w14:textId="77777777" w:rsidTr="00056F89">
        <w:trPr>
          <w:trHeight w:val="136"/>
        </w:trPr>
        <w:tc>
          <w:tcPr>
            <w:tcW w:w="6808" w:type="dxa"/>
            <w:shd w:val="clear" w:color="auto" w:fill="auto"/>
            <w:vAlign w:val="center"/>
            <w:hideMark/>
          </w:tcPr>
          <w:p w14:paraId="390C1F01" w14:textId="77777777" w:rsidR="00EC5644" w:rsidRPr="00CB56EC" w:rsidRDefault="00EC5644" w:rsidP="00EC5644">
            <w:pPr>
              <w:jc w:val="center"/>
              <w:rPr>
                <w:b/>
                <w:bCs/>
                <w:sz w:val="16"/>
                <w:szCs w:val="16"/>
                <w:lang w:eastAsia="tr-TR"/>
              </w:rPr>
            </w:pPr>
            <w:r w:rsidRPr="00CB56EC">
              <w:rPr>
                <w:b/>
                <w:bCs/>
                <w:sz w:val="16"/>
                <w:szCs w:val="16"/>
                <w:lang w:eastAsia="tr-TR"/>
              </w:rPr>
              <w:t>Katkı Sermaye Hesaplamasında Dikkate Alınan Karşılıklara İlişkin Sınırlar</w:t>
            </w:r>
          </w:p>
        </w:tc>
        <w:tc>
          <w:tcPr>
            <w:tcW w:w="1224" w:type="dxa"/>
            <w:shd w:val="clear" w:color="auto" w:fill="auto"/>
            <w:vAlign w:val="bottom"/>
            <w:hideMark/>
          </w:tcPr>
          <w:p w14:paraId="210E2AC7" w14:textId="2CC03ACD" w:rsidR="00EC5644" w:rsidRPr="00CB56EC" w:rsidRDefault="00EC5644" w:rsidP="00EC5644">
            <w:pPr>
              <w:jc w:val="right"/>
              <w:rPr>
                <w:sz w:val="16"/>
                <w:szCs w:val="16"/>
                <w:lang w:eastAsia="tr-TR"/>
              </w:rPr>
            </w:pPr>
          </w:p>
        </w:tc>
        <w:tc>
          <w:tcPr>
            <w:tcW w:w="1225" w:type="dxa"/>
            <w:shd w:val="clear" w:color="auto" w:fill="auto"/>
            <w:vAlign w:val="bottom"/>
            <w:hideMark/>
          </w:tcPr>
          <w:p w14:paraId="378BDDB9" w14:textId="659C97CC" w:rsidR="00EC5644" w:rsidRPr="00CB56EC" w:rsidRDefault="00EC5644" w:rsidP="00EC5644">
            <w:pPr>
              <w:jc w:val="right"/>
              <w:rPr>
                <w:sz w:val="16"/>
                <w:szCs w:val="16"/>
                <w:lang w:eastAsia="tr-TR"/>
              </w:rPr>
            </w:pPr>
          </w:p>
        </w:tc>
      </w:tr>
      <w:tr w:rsidR="00EC5644" w:rsidRPr="00CB56EC" w14:paraId="1A6925F9" w14:textId="77777777" w:rsidTr="00056F89">
        <w:trPr>
          <w:trHeight w:val="199"/>
        </w:trPr>
        <w:tc>
          <w:tcPr>
            <w:tcW w:w="6808" w:type="dxa"/>
            <w:shd w:val="clear" w:color="auto" w:fill="auto"/>
            <w:vAlign w:val="bottom"/>
            <w:hideMark/>
          </w:tcPr>
          <w:p w14:paraId="40A30984" w14:textId="77777777" w:rsidR="00EC5644" w:rsidRPr="00CB56EC" w:rsidRDefault="00EC5644" w:rsidP="00EC5644">
            <w:pPr>
              <w:rPr>
                <w:sz w:val="16"/>
                <w:szCs w:val="16"/>
                <w:lang w:eastAsia="tr-TR"/>
              </w:rPr>
            </w:pPr>
            <w:r w:rsidRPr="00CB56EC">
              <w:rPr>
                <w:sz w:val="16"/>
                <w:szCs w:val="16"/>
                <w:lang w:eastAsia="tr-TR"/>
              </w:rPr>
              <w:t>Standart yaklaşımın kullanıldığı alacaklar için ayrılan genel karşılıklar (</w:t>
            </w:r>
            <w:proofErr w:type="spellStart"/>
            <w:r w:rsidRPr="00CB56EC">
              <w:rPr>
                <w:sz w:val="16"/>
                <w:szCs w:val="16"/>
                <w:lang w:eastAsia="tr-TR"/>
              </w:rPr>
              <w:t>Onbindeyüzyirmibeşlik</w:t>
            </w:r>
            <w:proofErr w:type="spellEnd"/>
            <w:r w:rsidRPr="00CB56EC">
              <w:rPr>
                <w:sz w:val="16"/>
                <w:szCs w:val="16"/>
                <w:lang w:eastAsia="tr-TR"/>
              </w:rPr>
              <w:t xml:space="preserve"> sınır öncesi)</w:t>
            </w:r>
          </w:p>
        </w:tc>
        <w:tc>
          <w:tcPr>
            <w:tcW w:w="1224" w:type="dxa"/>
            <w:shd w:val="clear" w:color="auto" w:fill="auto"/>
            <w:vAlign w:val="bottom"/>
            <w:hideMark/>
          </w:tcPr>
          <w:p w14:paraId="49B0D5DC" w14:textId="262A67E1" w:rsidR="00EC5644" w:rsidRPr="00CB56EC" w:rsidRDefault="004C5C80" w:rsidP="00EC5644">
            <w:pPr>
              <w:jc w:val="right"/>
              <w:rPr>
                <w:sz w:val="16"/>
                <w:szCs w:val="16"/>
                <w:lang w:eastAsia="tr-TR"/>
              </w:rPr>
            </w:pPr>
            <w:r>
              <w:rPr>
                <w:color w:val="000000"/>
                <w:sz w:val="16"/>
                <w:szCs w:val="16"/>
              </w:rPr>
              <w:t>29.657</w:t>
            </w:r>
          </w:p>
        </w:tc>
        <w:tc>
          <w:tcPr>
            <w:tcW w:w="1225" w:type="dxa"/>
            <w:shd w:val="clear" w:color="auto" w:fill="auto"/>
            <w:vAlign w:val="bottom"/>
            <w:hideMark/>
          </w:tcPr>
          <w:p w14:paraId="200928A6" w14:textId="08C1E932" w:rsidR="00EC5644" w:rsidRPr="00CB56EC" w:rsidRDefault="00EC5644" w:rsidP="00EC5644">
            <w:pPr>
              <w:jc w:val="right"/>
              <w:rPr>
                <w:sz w:val="16"/>
                <w:szCs w:val="16"/>
                <w:lang w:eastAsia="tr-TR"/>
              </w:rPr>
            </w:pPr>
            <w:r>
              <w:rPr>
                <w:color w:val="000000"/>
                <w:sz w:val="16"/>
                <w:szCs w:val="16"/>
              </w:rPr>
              <w:t>32,906</w:t>
            </w:r>
          </w:p>
        </w:tc>
      </w:tr>
      <w:tr w:rsidR="00EC5644" w:rsidRPr="00CB56EC" w14:paraId="1CC3DF2A" w14:textId="77777777" w:rsidTr="00056F89">
        <w:trPr>
          <w:trHeight w:val="136"/>
        </w:trPr>
        <w:tc>
          <w:tcPr>
            <w:tcW w:w="6808" w:type="dxa"/>
            <w:shd w:val="clear" w:color="auto" w:fill="auto"/>
            <w:vAlign w:val="bottom"/>
            <w:hideMark/>
          </w:tcPr>
          <w:p w14:paraId="4EE287BD" w14:textId="77777777" w:rsidR="00EC5644" w:rsidRPr="00CB56EC" w:rsidRDefault="00EC5644" w:rsidP="00EC5644">
            <w:pPr>
              <w:rPr>
                <w:sz w:val="16"/>
                <w:szCs w:val="16"/>
                <w:lang w:eastAsia="tr-TR"/>
              </w:rPr>
            </w:pPr>
            <w:r w:rsidRPr="00CB56EC">
              <w:rPr>
                <w:sz w:val="16"/>
                <w:szCs w:val="16"/>
                <w:lang w:eastAsia="tr-TR"/>
              </w:rPr>
              <w:t>Standart yaklaşımın kullanıldığı alacaklar için ayrılan genel karşılıkların risk ağırlıklı tutarlar toplamının %1,25'ine kadar olan kısmı</w:t>
            </w:r>
          </w:p>
        </w:tc>
        <w:tc>
          <w:tcPr>
            <w:tcW w:w="1224" w:type="dxa"/>
            <w:shd w:val="clear" w:color="auto" w:fill="auto"/>
            <w:vAlign w:val="bottom"/>
            <w:hideMark/>
          </w:tcPr>
          <w:p w14:paraId="637E4609" w14:textId="43DFF695" w:rsidR="00EC5644" w:rsidRPr="00CB56EC" w:rsidRDefault="004C5C80" w:rsidP="00EC5644">
            <w:pPr>
              <w:jc w:val="right"/>
              <w:rPr>
                <w:sz w:val="16"/>
                <w:szCs w:val="16"/>
                <w:lang w:eastAsia="tr-TR"/>
              </w:rPr>
            </w:pPr>
            <w:r>
              <w:rPr>
                <w:color w:val="000000"/>
                <w:sz w:val="16"/>
                <w:szCs w:val="16"/>
              </w:rPr>
              <w:t>29.657</w:t>
            </w:r>
          </w:p>
        </w:tc>
        <w:tc>
          <w:tcPr>
            <w:tcW w:w="1225" w:type="dxa"/>
            <w:shd w:val="clear" w:color="auto" w:fill="auto"/>
            <w:vAlign w:val="bottom"/>
            <w:hideMark/>
          </w:tcPr>
          <w:p w14:paraId="7E51A214" w14:textId="53FFE0FA" w:rsidR="00EC5644" w:rsidRPr="00CB56EC" w:rsidRDefault="00EC5644" w:rsidP="00EC5644">
            <w:pPr>
              <w:jc w:val="right"/>
              <w:rPr>
                <w:sz w:val="16"/>
                <w:szCs w:val="16"/>
                <w:lang w:eastAsia="tr-TR"/>
              </w:rPr>
            </w:pPr>
            <w:r>
              <w:rPr>
                <w:color w:val="000000"/>
                <w:sz w:val="16"/>
                <w:szCs w:val="16"/>
              </w:rPr>
              <w:t>32,906</w:t>
            </w:r>
          </w:p>
        </w:tc>
      </w:tr>
      <w:tr w:rsidR="00EC5644" w:rsidRPr="00CB56EC" w14:paraId="0EC461EB" w14:textId="77777777" w:rsidTr="00056F89">
        <w:trPr>
          <w:trHeight w:val="136"/>
        </w:trPr>
        <w:tc>
          <w:tcPr>
            <w:tcW w:w="6808" w:type="dxa"/>
            <w:shd w:val="clear" w:color="auto" w:fill="auto"/>
            <w:vAlign w:val="bottom"/>
            <w:hideMark/>
          </w:tcPr>
          <w:p w14:paraId="21551884" w14:textId="77777777" w:rsidR="00EC5644" w:rsidRPr="00CB56EC" w:rsidRDefault="00EC5644" w:rsidP="00EC5644">
            <w:pPr>
              <w:rPr>
                <w:sz w:val="16"/>
                <w:szCs w:val="16"/>
                <w:lang w:eastAsia="tr-TR"/>
              </w:rPr>
            </w:pPr>
            <w:r w:rsidRPr="00CB56EC">
              <w:rPr>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224" w:type="dxa"/>
            <w:shd w:val="clear" w:color="auto" w:fill="auto"/>
            <w:vAlign w:val="bottom"/>
            <w:hideMark/>
          </w:tcPr>
          <w:p w14:paraId="589A33A7"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2EBC743F" w14:textId="73939289"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6E0FAE73" w14:textId="77777777" w:rsidTr="00056F89">
        <w:trPr>
          <w:trHeight w:val="136"/>
        </w:trPr>
        <w:tc>
          <w:tcPr>
            <w:tcW w:w="6808" w:type="dxa"/>
            <w:shd w:val="clear" w:color="auto" w:fill="auto"/>
            <w:vAlign w:val="bottom"/>
            <w:hideMark/>
          </w:tcPr>
          <w:p w14:paraId="1EED1D5C" w14:textId="77777777" w:rsidR="00EC5644" w:rsidRPr="00CB56EC" w:rsidRDefault="00EC5644" w:rsidP="00EC5644">
            <w:pPr>
              <w:rPr>
                <w:sz w:val="16"/>
                <w:szCs w:val="16"/>
                <w:lang w:eastAsia="tr-TR"/>
              </w:rPr>
            </w:pPr>
            <w:r w:rsidRPr="00CB56EC">
              <w:rPr>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224" w:type="dxa"/>
            <w:shd w:val="clear" w:color="auto" w:fill="auto"/>
            <w:vAlign w:val="bottom"/>
            <w:hideMark/>
          </w:tcPr>
          <w:p w14:paraId="098C139D"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5DD9228F" w14:textId="0C155D0B"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21E441DD" w14:textId="77777777" w:rsidTr="00056F89">
        <w:trPr>
          <w:trHeight w:val="136"/>
        </w:trPr>
        <w:tc>
          <w:tcPr>
            <w:tcW w:w="6808" w:type="dxa"/>
            <w:shd w:val="clear" w:color="auto" w:fill="auto"/>
            <w:vAlign w:val="bottom"/>
            <w:hideMark/>
          </w:tcPr>
          <w:p w14:paraId="6AA45E32" w14:textId="77777777" w:rsidR="00EC5644" w:rsidRPr="00CB56EC" w:rsidRDefault="00EC5644" w:rsidP="00EC5644">
            <w:pPr>
              <w:rPr>
                <w:b/>
                <w:bCs/>
                <w:sz w:val="16"/>
                <w:szCs w:val="16"/>
                <w:lang w:eastAsia="tr-TR"/>
              </w:rPr>
            </w:pPr>
            <w:r w:rsidRPr="00CB56EC">
              <w:rPr>
                <w:b/>
                <w:bCs/>
                <w:sz w:val="16"/>
                <w:szCs w:val="16"/>
                <w:lang w:eastAsia="tr-TR"/>
              </w:rPr>
              <w:t>Geçici Madde 4 hükümlerine tabi borçlanma araçları</w:t>
            </w:r>
            <w:r w:rsidRPr="00CB56EC">
              <w:rPr>
                <w:b/>
                <w:bCs/>
                <w:sz w:val="16"/>
                <w:szCs w:val="16"/>
                <w:lang w:eastAsia="tr-TR"/>
              </w:rPr>
              <w:br/>
              <w:t>(1 Ocak 2018 ve 1 Ocak 2022 arasında uygulanmak üzere)</w:t>
            </w:r>
          </w:p>
        </w:tc>
        <w:tc>
          <w:tcPr>
            <w:tcW w:w="1224" w:type="dxa"/>
            <w:shd w:val="clear" w:color="auto" w:fill="auto"/>
            <w:vAlign w:val="bottom"/>
            <w:hideMark/>
          </w:tcPr>
          <w:p w14:paraId="3EBE9E13" w14:textId="43785855" w:rsidR="00EC5644" w:rsidRPr="00CB56EC" w:rsidRDefault="00EC5644" w:rsidP="00EC5644">
            <w:pPr>
              <w:jc w:val="right"/>
              <w:rPr>
                <w:sz w:val="16"/>
                <w:szCs w:val="16"/>
                <w:lang w:eastAsia="tr-TR"/>
              </w:rPr>
            </w:pPr>
          </w:p>
        </w:tc>
        <w:tc>
          <w:tcPr>
            <w:tcW w:w="1225" w:type="dxa"/>
            <w:shd w:val="clear" w:color="auto" w:fill="auto"/>
            <w:vAlign w:val="bottom"/>
            <w:hideMark/>
          </w:tcPr>
          <w:p w14:paraId="31C306AF" w14:textId="7AE18BF1" w:rsidR="00EC5644" w:rsidRPr="00CB56EC" w:rsidRDefault="00EC5644" w:rsidP="00EC5644">
            <w:pPr>
              <w:jc w:val="right"/>
              <w:rPr>
                <w:sz w:val="16"/>
                <w:szCs w:val="16"/>
                <w:lang w:eastAsia="tr-TR"/>
              </w:rPr>
            </w:pPr>
          </w:p>
        </w:tc>
      </w:tr>
      <w:tr w:rsidR="00EC5644" w:rsidRPr="00CB56EC" w14:paraId="1C04689A" w14:textId="77777777" w:rsidTr="00056F89">
        <w:trPr>
          <w:trHeight w:val="199"/>
        </w:trPr>
        <w:tc>
          <w:tcPr>
            <w:tcW w:w="6808" w:type="dxa"/>
            <w:shd w:val="clear" w:color="auto" w:fill="auto"/>
            <w:vAlign w:val="bottom"/>
            <w:hideMark/>
          </w:tcPr>
          <w:p w14:paraId="4CBF9067" w14:textId="77777777" w:rsidR="00EC5644" w:rsidRPr="00CB56EC" w:rsidRDefault="00EC5644" w:rsidP="00EC5644">
            <w:pPr>
              <w:rPr>
                <w:sz w:val="16"/>
                <w:szCs w:val="16"/>
                <w:lang w:eastAsia="tr-TR"/>
              </w:rPr>
            </w:pPr>
            <w:r w:rsidRPr="00CB56EC">
              <w:rPr>
                <w:sz w:val="16"/>
                <w:szCs w:val="16"/>
                <w:lang w:eastAsia="tr-TR"/>
              </w:rPr>
              <w:t>Geçici Madde 4 hükümlerine tabi ilave ana sermaye kalemlerine ilişkin üst sınır</w:t>
            </w:r>
          </w:p>
        </w:tc>
        <w:tc>
          <w:tcPr>
            <w:tcW w:w="1224" w:type="dxa"/>
            <w:shd w:val="clear" w:color="auto" w:fill="auto"/>
            <w:vAlign w:val="bottom"/>
            <w:hideMark/>
          </w:tcPr>
          <w:p w14:paraId="6C13A671" w14:textId="77777777" w:rsidR="00EC5644" w:rsidRPr="00CB56EC" w:rsidRDefault="00EC5644" w:rsidP="00EC5644">
            <w:pPr>
              <w:jc w:val="right"/>
              <w:rPr>
                <w:sz w:val="16"/>
                <w:szCs w:val="16"/>
                <w:lang w:eastAsia="tr-TR"/>
              </w:rPr>
            </w:pPr>
            <w:r w:rsidRPr="00CB56EC">
              <w:rPr>
                <w:sz w:val="16"/>
                <w:szCs w:val="16"/>
                <w:lang w:eastAsia="tr-TR"/>
              </w:rPr>
              <w:t>-</w:t>
            </w:r>
          </w:p>
        </w:tc>
        <w:tc>
          <w:tcPr>
            <w:tcW w:w="1225" w:type="dxa"/>
            <w:shd w:val="clear" w:color="auto" w:fill="auto"/>
            <w:vAlign w:val="bottom"/>
            <w:hideMark/>
          </w:tcPr>
          <w:p w14:paraId="48E533E3" w14:textId="36B2455A" w:rsidR="00EC5644" w:rsidRPr="00CB56EC" w:rsidRDefault="00EC5644" w:rsidP="00EC5644">
            <w:pPr>
              <w:jc w:val="right"/>
              <w:rPr>
                <w:sz w:val="16"/>
                <w:szCs w:val="16"/>
                <w:lang w:eastAsia="tr-TR"/>
              </w:rPr>
            </w:pPr>
            <w:r w:rsidRPr="00CB56EC">
              <w:rPr>
                <w:sz w:val="16"/>
                <w:szCs w:val="16"/>
                <w:lang w:eastAsia="tr-TR"/>
              </w:rPr>
              <w:t>-</w:t>
            </w:r>
          </w:p>
        </w:tc>
      </w:tr>
      <w:tr w:rsidR="00EC5644" w:rsidRPr="00CB56EC" w14:paraId="0915497D" w14:textId="77777777" w:rsidTr="00056F89">
        <w:trPr>
          <w:trHeight w:val="136"/>
        </w:trPr>
        <w:tc>
          <w:tcPr>
            <w:tcW w:w="6808" w:type="dxa"/>
            <w:shd w:val="clear" w:color="auto" w:fill="auto"/>
            <w:vAlign w:val="bottom"/>
            <w:hideMark/>
          </w:tcPr>
          <w:p w14:paraId="702DAD51" w14:textId="77777777" w:rsidR="00EC5644" w:rsidRPr="00CB56EC" w:rsidRDefault="00EC5644" w:rsidP="00EC5644">
            <w:pPr>
              <w:rPr>
                <w:sz w:val="16"/>
                <w:szCs w:val="16"/>
                <w:lang w:eastAsia="tr-TR"/>
              </w:rPr>
            </w:pPr>
            <w:r w:rsidRPr="00CB56EC">
              <w:rPr>
                <w:sz w:val="16"/>
                <w:szCs w:val="16"/>
                <w:lang w:eastAsia="tr-TR"/>
              </w:rPr>
              <w:t>Geçici Madde 4 hükümlerine tabi ilave ana sermaye kalemlerinin üst sınırı aşan kısmı</w:t>
            </w:r>
          </w:p>
        </w:tc>
        <w:tc>
          <w:tcPr>
            <w:tcW w:w="1224" w:type="dxa"/>
            <w:shd w:val="clear" w:color="auto" w:fill="auto"/>
            <w:vAlign w:val="bottom"/>
            <w:hideMark/>
          </w:tcPr>
          <w:p w14:paraId="235EE04F"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09CFEF20" w14:textId="67067CF0"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64C40C90" w14:textId="77777777" w:rsidTr="00056F89">
        <w:trPr>
          <w:trHeight w:val="136"/>
        </w:trPr>
        <w:tc>
          <w:tcPr>
            <w:tcW w:w="6808" w:type="dxa"/>
            <w:shd w:val="clear" w:color="auto" w:fill="auto"/>
            <w:vAlign w:val="bottom"/>
            <w:hideMark/>
          </w:tcPr>
          <w:p w14:paraId="10B0EFFE" w14:textId="77777777" w:rsidR="00EC5644" w:rsidRPr="00CB56EC" w:rsidRDefault="00EC5644" w:rsidP="00EC5644">
            <w:pPr>
              <w:rPr>
                <w:sz w:val="16"/>
                <w:szCs w:val="16"/>
                <w:lang w:eastAsia="tr-TR"/>
              </w:rPr>
            </w:pPr>
            <w:r w:rsidRPr="00CB56EC">
              <w:rPr>
                <w:sz w:val="16"/>
                <w:szCs w:val="16"/>
                <w:lang w:eastAsia="tr-TR"/>
              </w:rPr>
              <w:t>Geçici Madde 4 hükümlerine tabi katkı sermaye kalemlerine ilişkin üst sınır</w:t>
            </w:r>
          </w:p>
        </w:tc>
        <w:tc>
          <w:tcPr>
            <w:tcW w:w="1224" w:type="dxa"/>
            <w:shd w:val="clear" w:color="auto" w:fill="auto"/>
            <w:vAlign w:val="bottom"/>
            <w:hideMark/>
          </w:tcPr>
          <w:p w14:paraId="6EF3A3DC"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13E21ECB" w14:textId="70CE7509" w:rsidR="00EC5644" w:rsidRPr="00CB56EC" w:rsidRDefault="00EC5644" w:rsidP="00EC5644">
            <w:pPr>
              <w:jc w:val="right"/>
              <w:rPr>
                <w:sz w:val="16"/>
                <w:szCs w:val="16"/>
                <w:lang w:eastAsia="tr-TR"/>
              </w:rPr>
            </w:pPr>
            <w:r w:rsidRPr="00CB56EC">
              <w:rPr>
                <w:color w:val="000000"/>
                <w:sz w:val="16"/>
                <w:szCs w:val="16"/>
              </w:rPr>
              <w:t>-</w:t>
            </w:r>
          </w:p>
        </w:tc>
      </w:tr>
      <w:tr w:rsidR="00EC5644" w:rsidRPr="00CB56EC" w14:paraId="67A8F364" w14:textId="77777777" w:rsidTr="00056F89">
        <w:trPr>
          <w:trHeight w:val="136"/>
        </w:trPr>
        <w:tc>
          <w:tcPr>
            <w:tcW w:w="6808" w:type="dxa"/>
            <w:shd w:val="clear" w:color="auto" w:fill="auto"/>
            <w:vAlign w:val="bottom"/>
            <w:hideMark/>
          </w:tcPr>
          <w:p w14:paraId="5022E0B4" w14:textId="77777777" w:rsidR="00EC5644" w:rsidRPr="00CB56EC" w:rsidRDefault="00EC5644" w:rsidP="00EC5644">
            <w:pPr>
              <w:rPr>
                <w:sz w:val="16"/>
                <w:szCs w:val="16"/>
                <w:lang w:eastAsia="tr-TR"/>
              </w:rPr>
            </w:pPr>
            <w:r w:rsidRPr="00CB56EC">
              <w:rPr>
                <w:sz w:val="16"/>
                <w:szCs w:val="16"/>
                <w:lang w:eastAsia="tr-TR"/>
              </w:rPr>
              <w:t>Geçici Madde 4 hükümlerine tabi katkı sermaye kalemlerinin üst sınırı aşan kısmı</w:t>
            </w:r>
          </w:p>
        </w:tc>
        <w:tc>
          <w:tcPr>
            <w:tcW w:w="1224" w:type="dxa"/>
            <w:shd w:val="clear" w:color="auto" w:fill="auto"/>
            <w:vAlign w:val="bottom"/>
            <w:hideMark/>
          </w:tcPr>
          <w:p w14:paraId="651344E9" w14:textId="77777777" w:rsidR="00EC5644" w:rsidRPr="00CB56EC" w:rsidRDefault="00EC5644" w:rsidP="00EC5644">
            <w:pPr>
              <w:jc w:val="right"/>
              <w:rPr>
                <w:sz w:val="16"/>
                <w:szCs w:val="16"/>
                <w:lang w:eastAsia="tr-TR"/>
              </w:rPr>
            </w:pPr>
            <w:r w:rsidRPr="00CB56EC">
              <w:rPr>
                <w:color w:val="000000"/>
                <w:sz w:val="16"/>
                <w:szCs w:val="16"/>
              </w:rPr>
              <w:t>-</w:t>
            </w:r>
          </w:p>
        </w:tc>
        <w:tc>
          <w:tcPr>
            <w:tcW w:w="1225" w:type="dxa"/>
            <w:shd w:val="clear" w:color="auto" w:fill="auto"/>
            <w:vAlign w:val="bottom"/>
            <w:hideMark/>
          </w:tcPr>
          <w:p w14:paraId="2F479196" w14:textId="5612533A" w:rsidR="00EC5644" w:rsidRPr="00CB56EC" w:rsidRDefault="00EC5644" w:rsidP="00EC5644">
            <w:pPr>
              <w:jc w:val="right"/>
              <w:rPr>
                <w:sz w:val="16"/>
                <w:szCs w:val="16"/>
                <w:lang w:eastAsia="tr-TR"/>
              </w:rPr>
            </w:pPr>
            <w:r w:rsidRPr="00CB56EC">
              <w:rPr>
                <w:color w:val="000000"/>
                <w:sz w:val="16"/>
                <w:szCs w:val="16"/>
              </w:rPr>
              <w:t>-</w:t>
            </w:r>
          </w:p>
        </w:tc>
      </w:tr>
    </w:tbl>
    <w:p w14:paraId="578E439B" w14:textId="77777777" w:rsidR="00AF46F6" w:rsidRPr="00CB56EC" w:rsidRDefault="00AF46F6" w:rsidP="00AF46F6">
      <w:pPr>
        <w:tabs>
          <w:tab w:val="left" w:pos="709"/>
        </w:tabs>
        <w:autoSpaceDE w:val="0"/>
        <w:autoSpaceDN w:val="0"/>
        <w:adjustRightInd w:val="0"/>
        <w:rPr>
          <w:lang w:eastAsia="en-GB"/>
        </w:rPr>
      </w:pPr>
    </w:p>
    <w:p w14:paraId="07C469F4" w14:textId="77777777" w:rsidR="00AF46F6" w:rsidRPr="00CB56EC" w:rsidRDefault="00AF46F6" w:rsidP="00AF46F6">
      <w:pPr>
        <w:rPr>
          <w:lang w:eastAsia="en-GB"/>
        </w:rPr>
      </w:pPr>
      <w:r w:rsidRPr="00CB56EC">
        <w:rPr>
          <w:lang w:eastAsia="en-GB"/>
        </w:rPr>
        <w:br w:type="page"/>
      </w:r>
    </w:p>
    <w:p w14:paraId="1521648C" w14:textId="77777777" w:rsidR="00AF46F6" w:rsidRPr="00CB56EC" w:rsidRDefault="00AF46F6" w:rsidP="006879BA">
      <w:pPr>
        <w:pageBreakBefore/>
        <w:tabs>
          <w:tab w:val="left" w:pos="567"/>
        </w:tabs>
        <w:rPr>
          <w:b/>
          <w:bCs/>
        </w:rPr>
      </w:pPr>
      <w:r w:rsidRPr="00CB56EC">
        <w:rPr>
          <w:b/>
          <w:bCs/>
        </w:rPr>
        <w:lastRenderedPageBreak/>
        <w:t xml:space="preserve">Özkaynak hesaplamalarına </w:t>
      </w:r>
      <w:r w:rsidR="00AE7CA8" w:rsidRPr="00CB56EC">
        <w:rPr>
          <w:b/>
          <w:bCs/>
        </w:rPr>
        <w:t>dâhil</w:t>
      </w:r>
      <w:r w:rsidRPr="00CB56EC">
        <w:rPr>
          <w:b/>
          <w:bCs/>
        </w:rPr>
        <w:t xml:space="preserve"> edilecek borçlanma araçlarına ilişkin bilgiler:</w:t>
      </w:r>
    </w:p>
    <w:p w14:paraId="3D1B1D76" w14:textId="77777777" w:rsidR="00AF46F6" w:rsidRPr="00CB56EC" w:rsidRDefault="00AF46F6" w:rsidP="00AF46F6">
      <w:pPr>
        <w:tabs>
          <w:tab w:val="left" w:pos="567"/>
        </w:tabs>
        <w:ind w:hanging="567"/>
      </w:pPr>
    </w:p>
    <w:p w14:paraId="54460019" w14:textId="77777777" w:rsidR="00AF46F6" w:rsidRPr="00CB56EC" w:rsidRDefault="00AF46F6" w:rsidP="00AF46F6">
      <w:pPr>
        <w:tabs>
          <w:tab w:val="left" w:pos="567"/>
        </w:tabs>
        <w:ind w:hanging="567"/>
      </w:pPr>
      <w:r w:rsidRPr="00CB56EC">
        <w:tab/>
        <w:t>Bulunmamaktadır.</w:t>
      </w:r>
    </w:p>
    <w:p w14:paraId="1C7E9CD2" w14:textId="77777777" w:rsidR="00AF46F6" w:rsidRPr="00CB56EC" w:rsidRDefault="00AF46F6" w:rsidP="00AF46F6">
      <w:pPr>
        <w:rPr>
          <w:rFonts w:eastAsia="Arial Unicode MS"/>
          <w:b/>
        </w:rPr>
      </w:pPr>
    </w:p>
    <w:p w14:paraId="4052E0AE" w14:textId="77777777" w:rsidR="00AF46F6" w:rsidRPr="00CB56EC" w:rsidRDefault="006879BA" w:rsidP="00AF46F6">
      <w:pPr>
        <w:tabs>
          <w:tab w:val="left" w:pos="567"/>
        </w:tabs>
        <w:ind w:hanging="567"/>
        <w:jc w:val="both"/>
        <w:rPr>
          <w:rFonts w:eastAsia="Arial Unicode MS"/>
          <w:b/>
        </w:rPr>
      </w:pPr>
      <w:r w:rsidRPr="00CB56EC">
        <w:rPr>
          <w:rFonts w:eastAsia="Arial Unicode MS"/>
          <w:b/>
        </w:rPr>
        <w:tab/>
      </w:r>
      <w:r w:rsidR="00AF46F6" w:rsidRPr="00CB56EC">
        <w:rPr>
          <w:rFonts w:eastAsia="Arial Unicode MS"/>
          <w:b/>
        </w:rPr>
        <w:t>İçsel sermaye gereksiniminin cari ve gelecek faaliyetler açısından yeterliliğinin değerlendirilmesi amacıyla uygulanan yaklaşımlar</w:t>
      </w:r>
    </w:p>
    <w:p w14:paraId="46825C7C" w14:textId="77777777" w:rsidR="00AF46F6" w:rsidRPr="00CB56EC" w:rsidRDefault="00AF46F6" w:rsidP="00AF46F6">
      <w:pPr>
        <w:autoSpaceDE w:val="0"/>
        <w:autoSpaceDN w:val="0"/>
        <w:adjustRightInd w:val="0"/>
        <w:jc w:val="both"/>
        <w:rPr>
          <w:rFonts w:eastAsia="Arial Unicode MS"/>
          <w:b/>
          <w:sz w:val="12"/>
          <w:szCs w:val="12"/>
        </w:rPr>
      </w:pPr>
    </w:p>
    <w:p w14:paraId="1222E2C2" w14:textId="77777777" w:rsidR="00AF46F6" w:rsidRPr="00CB56EC" w:rsidRDefault="00AE7CA8" w:rsidP="00BB220E">
      <w:pPr>
        <w:jc w:val="both"/>
        <w:rPr>
          <w:sz w:val="8"/>
        </w:rPr>
      </w:pPr>
      <w:r w:rsidRPr="00CB56EC">
        <w:t xml:space="preserve">Banka’nın sermaye yapısı faaliyetler ve maruz kalınan riskler çerçevesinde gözden geçirilmekte ve geleceğe yönelik Banka hedef ve stratejileri doğrultusunda ortaya çıkması muhtemel içsel sermaye gereksinimi değerlendirilmektedir. Bu değerlendirme, piyasa, kredi ve </w:t>
      </w:r>
      <w:proofErr w:type="spellStart"/>
      <w:r w:rsidRPr="00CB56EC">
        <w:t>operasyonel</w:t>
      </w:r>
      <w:proofErr w:type="spellEnd"/>
      <w:r w:rsidRPr="00CB56EC">
        <w:t xml:space="preserve"> risklerin yanı sıra bankacılık hesaplarından kaynaklanan kar payı oranı riski, yoğunlaşma riski, likidite riski, itibar riski, artık risk, ülke riski ve stratejik riski de içermektedir. Sermaye gereksinimi içsel değerlendirme, gelişen bir süreç olarak değerlendirilmekte ve gelecek dönem için gelişim alanları belirlenerek planlar oluşturulmaktadır.</w:t>
      </w:r>
    </w:p>
    <w:p w14:paraId="5F61DA8E" w14:textId="77777777" w:rsidR="00AF46F6" w:rsidRPr="00CB56EC" w:rsidRDefault="00AF46F6">
      <w:pPr>
        <w:jc w:val="both"/>
        <w:rPr>
          <w:sz w:val="12"/>
        </w:rPr>
      </w:pPr>
    </w:p>
    <w:p w14:paraId="4DB1C9C9" w14:textId="1079C625" w:rsidR="00AF46F6" w:rsidRPr="00CB56EC" w:rsidRDefault="00EC5644" w:rsidP="003D3B73">
      <w:pPr>
        <w:pStyle w:val="BodyText"/>
        <w:ind w:hanging="567"/>
        <w:jc w:val="left"/>
        <w:rPr>
          <w:rFonts w:eastAsia="Arial Unicode MS"/>
          <w:b/>
        </w:rPr>
      </w:pPr>
      <w:r>
        <w:rPr>
          <w:rFonts w:eastAsia="Arial Unicode MS"/>
          <w:b/>
        </w:rPr>
        <w:t>2</w:t>
      </w:r>
      <w:r w:rsidR="00AF46F6" w:rsidRPr="00CB56EC">
        <w:rPr>
          <w:rFonts w:eastAsia="Arial Unicode MS"/>
          <w:b/>
        </w:rPr>
        <w:t>.</w:t>
      </w:r>
      <w:r w:rsidR="00AF46F6" w:rsidRPr="00CB56EC">
        <w:rPr>
          <w:rFonts w:eastAsia="Arial Unicode MS"/>
          <w:b/>
        </w:rPr>
        <w:tab/>
        <w:t>Kur riskine ilişkin açıklamalar</w:t>
      </w:r>
    </w:p>
    <w:p w14:paraId="389714CA" w14:textId="77777777" w:rsidR="00AF46F6" w:rsidRPr="00CB56EC" w:rsidRDefault="00AF46F6" w:rsidP="00AF46F6">
      <w:pPr>
        <w:tabs>
          <w:tab w:val="center" w:pos="539"/>
          <w:tab w:val="center" w:pos="5310"/>
          <w:tab w:val="center" w:pos="7560"/>
        </w:tabs>
        <w:jc w:val="both"/>
        <w:rPr>
          <w:bCs/>
          <w:sz w:val="8"/>
          <w:szCs w:val="16"/>
        </w:rPr>
      </w:pPr>
    </w:p>
    <w:p w14:paraId="17054B06" w14:textId="77777777" w:rsidR="00AF46F6" w:rsidRPr="00CB56EC" w:rsidRDefault="00AF46F6" w:rsidP="00AB348C">
      <w:pPr>
        <w:tabs>
          <w:tab w:val="center" w:pos="539"/>
          <w:tab w:val="center" w:pos="5310"/>
          <w:tab w:val="center" w:pos="7560"/>
        </w:tabs>
        <w:jc w:val="both"/>
        <w:rPr>
          <w:bCs/>
        </w:rPr>
      </w:pPr>
      <w:r w:rsidRPr="00CB56EC">
        <w:rPr>
          <w:bCs/>
        </w:rPr>
        <w:t>Kur riski; döviz kurlarında meydana gelebilecek değişiklikler nedeniyle Banka’nın maruz kalabileceği zarar olasılığını ifade etmektedir. Standart metot yöntemine göre kur riskine esas sermaye yükümlülüğü hesaplanırken Banka’nın, tüm döviz varlıkları, yükümlülükleri ve vadeli döviz işlemleri göz önünde bulundurulmaktadır.</w:t>
      </w:r>
      <w:r w:rsidRPr="00CB56EC">
        <w:rPr>
          <w:bCs/>
          <w:color w:val="000000"/>
        </w:rPr>
        <w:t xml:space="preserve"> Banka’nın maruz kaldığı kur riskinin ölçülmesinde, yasal raporlamada kullanılan “Standart Metot” yöntemi kullanılmaktadır.</w:t>
      </w:r>
    </w:p>
    <w:p w14:paraId="411BDD27" w14:textId="77777777" w:rsidR="00AF46F6" w:rsidRPr="00CB56EC" w:rsidRDefault="00AF46F6" w:rsidP="00AB348C">
      <w:pPr>
        <w:tabs>
          <w:tab w:val="center" w:pos="539"/>
          <w:tab w:val="center" w:pos="5310"/>
          <w:tab w:val="center" w:pos="7560"/>
        </w:tabs>
        <w:jc w:val="both"/>
        <w:rPr>
          <w:bCs/>
          <w:sz w:val="6"/>
          <w:szCs w:val="16"/>
        </w:rPr>
      </w:pPr>
    </w:p>
    <w:p w14:paraId="64FFEEF1" w14:textId="77777777" w:rsidR="00AF46F6" w:rsidRPr="00CB56EC" w:rsidRDefault="00AF46F6" w:rsidP="00AB348C">
      <w:pPr>
        <w:tabs>
          <w:tab w:val="center" w:pos="539"/>
          <w:tab w:val="center" w:pos="5310"/>
          <w:tab w:val="center" w:pos="7560"/>
        </w:tabs>
        <w:jc w:val="both"/>
        <w:rPr>
          <w:bCs/>
          <w:spacing w:val="-6"/>
        </w:rPr>
      </w:pPr>
      <w:r w:rsidRPr="00CB56EC">
        <w:rPr>
          <w:bCs/>
          <w:spacing w:val="-6"/>
        </w:rPr>
        <w:t xml:space="preserve">Banka Yönetim Kurulu’nun belirlediği pozisyon limitleri günlük olarak izlenmekte, Banka’nın pozisyonlarında bulunan yabancı para işlemlerde oluşması muhtemel değer değişiklikleri de ayrıca gözlenmektedir. Söz konusu limitler hem yabancı para (YP) net genel pozisyon için hem de bu pozisyon içindeki çapraz kur riski için ayrı ayrı belirlenmekte ve takip edilmektedir. </w:t>
      </w:r>
    </w:p>
    <w:p w14:paraId="497E8238" w14:textId="77777777" w:rsidR="00AF46F6" w:rsidRPr="00CB56EC" w:rsidRDefault="00AF46F6" w:rsidP="00AB348C">
      <w:pPr>
        <w:autoSpaceDE w:val="0"/>
        <w:autoSpaceDN w:val="0"/>
        <w:adjustRightInd w:val="0"/>
        <w:rPr>
          <w:rFonts w:eastAsia="Arial Unicode MS"/>
          <w:b/>
          <w:sz w:val="6"/>
          <w:szCs w:val="16"/>
        </w:rPr>
      </w:pPr>
    </w:p>
    <w:p w14:paraId="1556830D" w14:textId="77777777" w:rsidR="00AF46F6" w:rsidRPr="00CB56EC" w:rsidRDefault="00AF46F6" w:rsidP="00AB348C">
      <w:pPr>
        <w:autoSpaceDE w:val="0"/>
        <w:autoSpaceDN w:val="0"/>
        <w:adjustRightInd w:val="0"/>
        <w:rPr>
          <w:rFonts w:eastAsia="Arial Unicode MS"/>
          <w:sz w:val="8"/>
          <w:szCs w:val="16"/>
        </w:rPr>
      </w:pPr>
    </w:p>
    <w:p w14:paraId="32EE41FF" w14:textId="77777777" w:rsidR="00AF46F6" w:rsidRPr="00CB56EC" w:rsidRDefault="00AF46F6" w:rsidP="00AB348C">
      <w:pPr>
        <w:autoSpaceDE w:val="0"/>
        <w:autoSpaceDN w:val="0"/>
        <w:adjustRightInd w:val="0"/>
        <w:jc w:val="both"/>
        <w:rPr>
          <w:rFonts w:eastAsia="Arial Unicode MS"/>
        </w:rPr>
      </w:pPr>
      <w:r w:rsidRPr="00CB56EC">
        <w:rPr>
          <w:rFonts w:eastAsia="Arial Unicode MS"/>
        </w:rPr>
        <w:t>Banka’nın finansal tablo tarihi ile bu tarihten geriye doğru son beş iş günü kamuya duyurulan belli başlı cari döviz alış kurları (tam TL):</w:t>
      </w:r>
    </w:p>
    <w:p w14:paraId="796696EB" w14:textId="77777777" w:rsidR="00AF46F6" w:rsidRPr="00CB56EC" w:rsidRDefault="00AF46F6" w:rsidP="00AF46F6">
      <w:pPr>
        <w:pStyle w:val="BodyText"/>
        <w:ind w:hanging="567"/>
        <w:jc w:val="left"/>
        <w:rPr>
          <w:lang w:eastAsia="en-GB"/>
        </w:rPr>
      </w:pPr>
    </w:p>
    <w:tbl>
      <w:tblPr>
        <w:tblW w:w="9295"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708"/>
        <w:gridCol w:w="1123"/>
        <w:gridCol w:w="1310"/>
        <w:gridCol w:w="1310"/>
        <w:gridCol w:w="1310"/>
        <w:gridCol w:w="1141"/>
        <w:gridCol w:w="1393"/>
      </w:tblGrid>
      <w:tr w:rsidR="00EC5644" w:rsidRPr="00CB56EC" w14:paraId="1DA7A011" w14:textId="77777777" w:rsidTr="007D5584">
        <w:trPr>
          <w:trHeight w:val="399"/>
        </w:trPr>
        <w:tc>
          <w:tcPr>
            <w:tcW w:w="1708" w:type="dxa"/>
            <w:shd w:val="clear" w:color="auto" w:fill="auto"/>
            <w:vAlign w:val="center"/>
            <w:hideMark/>
          </w:tcPr>
          <w:p w14:paraId="6FB8B9EB" w14:textId="77777777" w:rsidR="00EC5644" w:rsidRPr="00CB56EC" w:rsidRDefault="00EC5644" w:rsidP="00EC5644">
            <w:pPr>
              <w:rPr>
                <w:b/>
                <w:bCs/>
                <w:color w:val="000000"/>
                <w:sz w:val="18"/>
                <w:szCs w:val="18"/>
                <w:lang w:eastAsia="tr-TR"/>
              </w:rPr>
            </w:pPr>
            <w:r w:rsidRPr="00CB56EC">
              <w:rPr>
                <w:b/>
                <w:bCs/>
                <w:snapToGrid w:val="0"/>
                <w:color w:val="000000"/>
                <w:sz w:val="18"/>
                <w:szCs w:val="18"/>
              </w:rPr>
              <w:t> </w:t>
            </w:r>
          </w:p>
        </w:tc>
        <w:tc>
          <w:tcPr>
            <w:tcW w:w="1123" w:type="dxa"/>
            <w:shd w:val="clear" w:color="auto" w:fill="auto"/>
            <w:vAlign w:val="bottom"/>
            <w:hideMark/>
          </w:tcPr>
          <w:p w14:paraId="1CC152A7" w14:textId="47B65604" w:rsidR="00EC5644" w:rsidRPr="00CB56EC" w:rsidRDefault="00EC5644" w:rsidP="00EC5644">
            <w:pPr>
              <w:jc w:val="right"/>
              <w:rPr>
                <w:b/>
                <w:bCs/>
                <w:color w:val="000000"/>
                <w:sz w:val="18"/>
                <w:szCs w:val="18"/>
                <w:lang w:eastAsia="tr-TR"/>
              </w:rPr>
            </w:pPr>
            <w:r>
              <w:rPr>
                <w:b/>
                <w:bCs/>
                <w:color w:val="000000"/>
                <w:sz w:val="18"/>
                <w:szCs w:val="18"/>
              </w:rPr>
              <w:t>24</w:t>
            </w:r>
            <w:r w:rsidRPr="00CB56EC">
              <w:rPr>
                <w:b/>
                <w:bCs/>
                <w:color w:val="000000"/>
                <w:sz w:val="18"/>
                <w:szCs w:val="18"/>
              </w:rPr>
              <w:t>/</w:t>
            </w:r>
            <w:r>
              <w:rPr>
                <w:b/>
                <w:bCs/>
                <w:color w:val="000000"/>
                <w:sz w:val="18"/>
                <w:szCs w:val="18"/>
              </w:rPr>
              <w:t>03</w:t>
            </w:r>
            <w:r w:rsidRPr="00CB56EC">
              <w:rPr>
                <w:b/>
                <w:bCs/>
                <w:color w:val="000000"/>
                <w:sz w:val="18"/>
                <w:szCs w:val="18"/>
              </w:rPr>
              <w:t>/202</w:t>
            </w:r>
            <w:r>
              <w:rPr>
                <w:b/>
                <w:bCs/>
                <w:color w:val="000000"/>
                <w:sz w:val="18"/>
                <w:szCs w:val="18"/>
              </w:rPr>
              <w:t>5</w:t>
            </w:r>
          </w:p>
        </w:tc>
        <w:tc>
          <w:tcPr>
            <w:tcW w:w="1310" w:type="dxa"/>
            <w:shd w:val="clear" w:color="auto" w:fill="auto"/>
            <w:vAlign w:val="bottom"/>
            <w:hideMark/>
          </w:tcPr>
          <w:p w14:paraId="3F8C81E5" w14:textId="61933F4B" w:rsidR="00EC5644" w:rsidRPr="00CB56EC" w:rsidRDefault="00EC5644" w:rsidP="00EC5644">
            <w:pPr>
              <w:jc w:val="right"/>
              <w:rPr>
                <w:b/>
                <w:bCs/>
                <w:color w:val="000000"/>
                <w:sz w:val="18"/>
                <w:szCs w:val="18"/>
                <w:lang w:eastAsia="tr-TR"/>
              </w:rPr>
            </w:pPr>
            <w:r>
              <w:rPr>
                <w:b/>
                <w:bCs/>
                <w:color w:val="000000"/>
                <w:sz w:val="18"/>
                <w:szCs w:val="18"/>
              </w:rPr>
              <w:t>25</w:t>
            </w:r>
            <w:r w:rsidRPr="00CB56EC">
              <w:rPr>
                <w:b/>
                <w:bCs/>
                <w:color w:val="000000"/>
                <w:sz w:val="18"/>
                <w:szCs w:val="18"/>
              </w:rPr>
              <w:t>/</w:t>
            </w:r>
            <w:r>
              <w:rPr>
                <w:b/>
                <w:bCs/>
                <w:color w:val="000000"/>
                <w:sz w:val="18"/>
                <w:szCs w:val="18"/>
              </w:rPr>
              <w:t>03</w:t>
            </w:r>
            <w:r w:rsidRPr="00CB56EC">
              <w:rPr>
                <w:b/>
                <w:bCs/>
                <w:color w:val="000000"/>
                <w:sz w:val="18"/>
                <w:szCs w:val="18"/>
              </w:rPr>
              <w:t>/202</w:t>
            </w:r>
            <w:r>
              <w:rPr>
                <w:b/>
                <w:bCs/>
                <w:color w:val="000000"/>
                <w:sz w:val="18"/>
                <w:szCs w:val="18"/>
              </w:rPr>
              <w:t>5</w:t>
            </w:r>
          </w:p>
        </w:tc>
        <w:tc>
          <w:tcPr>
            <w:tcW w:w="1310" w:type="dxa"/>
            <w:shd w:val="clear" w:color="auto" w:fill="auto"/>
            <w:vAlign w:val="bottom"/>
            <w:hideMark/>
          </w:tcPr>
          <w:p w14:paraId="0C6014FF" w14:textId="5E61B5B9" w:rsidR="00EC5644" w:rsidRPr="00CB56EC" w:rsidRDefault="00EC5644" w:rsidP="00EC5644">
            <w:pPr>
              <w:jc w:val="right"/>
              <w:rPr>
                <w:b/>
                <w:bCs/>
                <w:color w:val="000000"/>
                <w:sz w:val="18"/>
                <w:szCs w:val="18"/>
                <w:lang w:eastAsia="tr-TR"/>
              </w:rPr>
            </w:pPr>
            <w:r>
              <w:rPr>
                <w:b/>
                <w:bCs/>
                <w:color w:val="000000"/>
                <w:sz w:val="18"/>
                <w:szCs w:val="18"/>
              </w:rPr>
              <w:t>26</w:t>
            </w:r>
            <w:r w:rsidRPr="00CB56EC">
              <w:rPr>
                <w:b/>
                <w:bCs/>
                <w:color w:val="000000"/>
                <w:sz w:val="18"/>
                <w:szCs w:val="18"/>
              </w:rPr>
              <w:t>/</w:t>
            </w:r>
            <w:r>
              <w:rPr>
                <w:b/>
                <w:bCs/>
                <w:color w:val="000000"/>
                <w:sz w:val="18"/>
                <w:szCs w:val="18"/>
              </w:rPr>
              <w:t>03</w:t>
            </w:r>
            <w:r w:rsidRPr="00CB56EC">
              <w:rPr>
                <w:b/>
                <w:bCs/>
                <w:color w:val="000000"/>
                <w:sz w:val="18"/>
                <w:szCs w:val="18"/>
              </w:rPr>
              <w:t>/202</w:t>
            </w:r>
            <w:r>
              <w:rPr>
                <w:b/>
                <w:bCs/>
                <w:color w:val="000000"/>
                <w:sz w:val="18"/>
                <w:szCs w:val="18"/>
              </w:rPr>
              <w:t>5</w:t>
            </w:r>
          </w:p>
        </w:tc>
        <w:tc>
          <w:tcPr>
            <w:tcW w:w="1310" w:type="dxa"/>
            <w:shd w:val="clear" w:color="auto" w:fill="auto"/>
            <w:vAlign w:val="bottom"/>
            <w:hideMark/>
          </w:tcPr>
          <w:p w14:paraId="5D123634" w14:textId="4BECA8DE" w:rsidR="00EC5644" w:rsidRPr="00CB56EC" w:rsidRDefault="00EC5644" w:rsidP="00EC5644">
            <w:pPr>
              <w:jc w:val="right"/>
              <w:rPr>
                <w:b/>
                <w:bCs/>
                <w:color w:val="000000"/>
                <w:sz w:val="18"/>
                <w:szCs w:val="18"/>
                <w:lang w:eastAsia="tr-TR"/>
              </w:rPr>
            </w:pPr>
            <w:r>
              <w:rPr>
                <w:b/>
                <w:bCs/>
                <w:color w:val="000000"/>
                <w:sz w:val="18"/>
                <w:szCs w:val="18"/>
              </w:rPr>
              <w:t>27</w:t>
            </w:r>
            <w:r w:rsidRPr="00CB56EC">
              <w:rPr>
                <w:b/>
                <w:bCs/>
                <w:color w:val="000000"/>
                <w:sz w:val="18"/>
                <w:szCs w:val="18"/>
              </w:rPr>
              <w:t>/</w:t>
            </w:r>
            <w:r>
              <w:rPr>
                <w:b/>
                <w:bCs/>
                <w:color w:val="000000"/>
                <w:sz w:val="18"/>
                <w:szCs w:val="18"/>
              </w:rPr>
              <w:t>03</w:t>
            </w:r>
            <w:r w:rsidRPr="00CB56EC">
              <w:rPr>
                <w:b/>
                <w:bCs/>
                <w:color w:val="000000"/>
                <w:sz w:val="18"/>
                <w:szCs w:val="18"/>
              </w:rPr>
              <w:t>/202</w:t>
            </w:r>
            <w:r>
              <w:rPr>
                <w:b/>
                <w:bCs/>
                <w:color w:val="000000"/>
                <w:sz w:val="18"/>
                <w:szCs w:val="18"/>
              </w:rPr>
              <w:t>5</w:t>
            </w:r>
          </w:p>
        </w:tc>
        <w:tc>
          <w:tcPr>
            <w:tcW w:w="1141" w:type="dxa"/>
            <w:shd w:val="clear" w:color="auto" w:fill="auto"/>
            <w:vAlign w:val="bottom"/>
            <w:hideMark/>
          </w:tcPr>
          <w:p w14:paraId="1EB6523E" w14:textId="0317B976" w:rsidR="00EC5644" w:rsidRPr="00CB56EC" w:rsidRDefault="00EC5644" w:rsidP="00EC5644">
            <w:pPr>
              <w:jc w:val="right"/>
              <w:rPr>
                <w:b/>
                <w:bCs/>
                <w:color w:val="000000"/>
                <w:sz w:val="18"/>
                <w:szCs w:val="18"/>
                <w:lang w:eastAsia="tr-TR"/>
              </w:rPr>
            </w:pPr>
            <w:r>
              <w:rPr>
                <w:b/>
                <w:bCs/>
                <w:color w:val="000000"/>
                <w:sz w:val="18"/>
                <w:szCs w:val="18"/>
              </w:rPr>
              <w:t>28</w:t>
            </w:r>
            <w:r w:rsidRPr="00CB56EC">
              <w:rPr>
                <w:b/>
                <w:bCs/>
                <w:color w:val="000000"/>
                <w:sz w:val="18"/>
                <w:szCs w:val="18"/>
              </w:rPr>
              <w:t>/</w:t>
            </w:r>
            <w:r>
              <w:rPr>
                <w:b/>
                <w:bCs/>
                <w:color w:val="000000"/>
                <w:sz w:val="18"/>
                <w:szCs w:val="18"/>
              </w:rPr>
              <w:t>03</w:t>
            </w:r>
            <w:r w:rsidRPr="00CB56EC">
              <w:rPr>
                <w:b/>
                <w:bCs/>
                <w:color w:val="000000"/>
                <w:sz w:val="18"/>
                <w:szCs w:val="18"/>
              </w:rPr>
              <w:t>/202</w:t>
            </w:r>
            <w:r>
              <w:rPr>
                <w:b/>
                <w:bCs/>
                <w:color w:val="000000"/>
                <w:sz w:val="18"/>
                <w:szCs w:val="18"/>
              </w:rPr>
              <w:t>5</w:t>
            </w:r>
          </w:p>
        </w:tc>
        <w:tc>
          <w:tcPr>
            <w:tcW w:w="1393" w:type="dxa"/>
            <w:shd w:val="clear" w:color="auto" w:fill="auto"/>
            <w:vAlign w:val="bottom"/>
            <w:hideMark/>
          </w:tcPr>
          <w:p w14:paraId="537DD6D6" w14:textId="77777777" w:rsidR="00EC5644" w:rsidRPr="00CB56EC" w:rsidRDefault="00EC5644" w:rsidP="00EC5644">
            <w:pPr>
              <w:jc w:val="right"/>
              <w:rPr>
                <w:b/>
                <w:bCs/>
                <w:color w:val="000000"/>
                <w:sz w:val="18"/>
                <w:szCs w:val="18"/>
                <w:lang w:eastAsia="tr-TR"/>
              </w:rPr>
            </w:pPr>
            <w:r w:rsidRPr="00CB56EC">
              <w:rPr>
                <w:b/>
                <w:bCs/>
                <w:color w:val="000000"/>
                <w:sz w:val="18"/>
                <w:szCs w:val="18"/>
              </w:rPr>
              <w:t>Bilanço değerleme kuru</w:t>
            </w:r>
          </w:p>
        </w:tc>
      </w:tr>
      <w:tr w:rsidR="007D5584" w:rsidRPr="00CB56EC" w14:paraId="638F8CB2" w14:textId="77777777" w:rsidTr="007D5584">
        <w:trPr>
          <w:trHeight w:val="201"/>
        </w:trPr>
        <w:tc>
          <w:tcPr>
            <w:tcW w:w="1708" w:type="dxa"/>
            <w:shd w:val="clear" w:color="auto" w:fill="auto"/>
            <w:vAlign w:val="center"/>
            <w:hideMark/>
          </w:tcPr>
          <w:p w14:paraId="42B47B3A" w14:textId="77777777" w:rsidR="007D5584" w:rsidRPr="00CB56EC" w:rsidRDefault="007D5584" w:rsidP="007D5584">
            <w:pPr>
              <w:rPr>
                <w:b/>
                <w:bCs/>
                <w:color w:val="000000"/>
                <w:sz w:val="18"/>
                <w:szCs w:val="18"/>
                <w:lang w:eastAsia="tr-TR"/>
              </w:rPr>
            </w:pPr>
            <w:r w:rsidRPr="00CB56EC">
              <w:rPr>
                <w:b/>
                <w:bCs/>
                <w:snapToGrid w:val="0"/>
                <w:color w:val="000000"/>
                <w:sz w:val="18"/>
                <w:szCs w:val="18"/>
              </w:rPr>
              <w:t>ABD Doları</w:t>
            </w:r>
          </w:p>
        </w:tc>
        <w:tc>
          <w:tcPr>
            <w:tcW w:w="1123" w:type="dxa"/>
            <w:shd w:val="clear" w:color="auto" w:fill="auto"/>
            <w:vAlign w:val="bottom"/>
            <w:hideMark/>
          </w:tcPr>
          <w:p w14:paraId="20E82BC0" w14:textId="2EFA47FD" w:rsidR="007D5584" w:rsidRPr="007D5584" w:rsidRDefault="007D5584" w:rsidP="007D5584">
            <w:pPr>
              <w:jc w:val="right"/>
              <w:rPr>
                <w:color w:val="000000"/>
                <w:sz w:val="18"/>
                <w:szCs w:val="18"/>
              </w:rPr>
            </w:pPr>
            <w:r w:rsidRPr="00176378">
              <w:rPr>
                <w:color w:val="000000"/>
                <w:sz w:val="18"/>
                <w:szCs w:val="18"/>
              </w:rPr>
              <w:t>37.8409</w:t>
            </w:r>
          </w:p>
        </w:tc>
        <w:tc>
          <w:tcPr>
            <w:tcW w:w="1310" w:type="dxa"/>
            <w:shd w:val="clear" w:color="auto" w:fill="auto"/>
            <w:vAlign w:val="bottom"/>
            <w:hideMark/>
          </w:tcPr>
          <w:p w14:paraId="05E329C3" w14:textId="184A2C56" w:rsidR="007D5584" w:rsidRPr="007D5584" w:rsidRDefault="007D5584" w:rsidP="007D5584">
            <w:pPr>
              <w:jc w:val="right"/>
              <w:rPr>
                <w:color w:val="000000"/>
                <w:sz w:val="18"/>
                <w:szCs w:val="18"/>
              </w:rPr>
            </w:pPr>
            <w:r w:rsidRPr="00176378">
              <w:rPr>
                <w:color w:val="000000"/>
                <w:sz w:val="18"/>
                <w:szCs w:val="18"/>
              </w:rPr>
              <w:t>37.8939</w:t>
            </w:r>
          </w:p>
        </w:tc>
        <w:tc>
          <w:tcPr>
            <w:tcW w:w="1310" w:type="dxa"/>
            <w:shd w:val="clear" w:color="auto" w:fill="auto"/>
            <w:vAlign w:val="bottom"/>
            <w:hideMark/>
          </w:tcPr>
          <w:p w14:paraId="76C5DC7A" w14:textId="52A87E57" w:rsidR="007D5584" w:rsidRPr="007D5584" w:rsidRDefault="007D5584" w:rsidP="007D5584">
            <w:pPr>
              <w:jc w:val="right"/>
              <w:rPr>
                <w:color w:val="000000"/>
                <w:sz w:val="18"/>
                <w:szCs w:val="18"/>
              </w:rPr>
            </w:pPr>
            <w:r w:rsidRPr="00176378">
              <w:rPr>
                <w:color w:val="000000"/>
                <w:sz w:val="18"/>
                <w:szCs w:val="18"/>
              </w:rPr>
              <w:t>37.9285</w:t>
            </w:r>
          </w:p>
        </w:tc>
        <w:tc>
          <w:tcPr>
            <w:tcW w:w="1310" w:type="dxa"/>
            <w:shd w:val="clear" w:color="auto" w:fill="auto"/>
            <w:vAlign w:val="bottom"/>
            <w:hideMark/>
          </w:tcPr>
          <w:p w14:paraId="1FA82ED5" w14:textId="78F568F1" w:rsidR="007D5584" w:rsidRPr="007D5584" w:rsidRDefault="007D5584" w:rsidP="007D5584">
            <w:pPr>
              <w:jc w:val="right"/>
              <w:rPr>
                <w:color w:val="000000"/>
                <w:sz w:val="18"/>
                <w:szCs w:val="18"/>
              </w:rPr>
            </w:pPr>
            <w:r w:rsidRPr="00176378">
              <w:rPr>
                <w:color w:val="000000"/>
                <w:sz w:val="18"/>
                <w:szCs w:val="18"/>
              </w:rPr>
              <w:t>37.931</w:t>
            </w:r>
            <w:r>
              <w:rPr>
                <w:color w:val="000000"/>
                <w:sz w:val="18"/>
                <w:szCs w:val="18"/>
              </w:rPr>
              <w:t>2</w:t>
            </w:r>
          </w:p>
        </w:tc>
        <w:tc>
          <w:tcPr>
            <w:tcW w:w="1141" w:type="dxa"/>
            <w:shd w:val="clear" w:color="auto" w:fill="auto"/>
            <w:vAlign w:val="bottom"/>
            <w:hideMark/>
          </w:tcPr>
          <w:p w14:paraId="12195442" w14:textId="1144973F" w:rsidR="007D5584" w:rsidRPr="007D5584" w:rsidRDefault="007D5584" w:rsidP="007D5584">
            <w:pPr>
              <w:jc w:val="right"/>
              <w:rPr>
                <w:color w:val="000000"/>
                <w:sz w:val="18"/>
                <w:szCs w:val="18"/>
              </w:rPr>
            </w:pPr>
            <w:r w:rsidRPr="00176378">
              <w:rPr>
                <w:color w:val="000000"/>
                <w:sz w:val="18"/>
                <w:szCs w:val="18"/>
              </w:rPr>
              <w:t>37.902</w:t>
            </w:r>
            <w:r>
              <w:rPr>
                <w:color w:val="000000"/>
                <w:sz w:val="18"/>
                <w:szCs w:val="18"/>
              </w:rPr>
              <w:t>5</w:t>
            </w:r>
          </w:p>
        </w:tc>
        <w:tc>
          <w:tcPr>
            <w:tcW w:w="1393" w:type="dxa"/>
            <w:shd w:val="clear" w:color="auto" w:fill="auto"/>
            <w:vAlign w:val="bottom"/>
            <w:hideMark/>
          </w:tcPr>
          <w:p w14:paraId="70C22843" w14:textId="6B24E4CF" w:rsidR="007D5584" w:rsidRPr="007D5584" w:rsidRDefault="007D5584" w:rsidP="007D5584">
            <w:pPr>
              <w:jc w:val="right"/>
              <w:rPr>
                <w:color w:val="000000"/>
                <w:sz w:val="18"/>
                <w:szCs w:val="18"/>
              </w:rPr>
            </w:pPr>
            <w:r w:rsidRPr="00176378">
              <w:rPr>
                <w:color w:val="000000"/>
                <w:sz w:val="18"/>
                <w:szCs w:val="18"/>
              </w:rPr>
              <w:t>37.902</w:t>
            </w:r>
            <w:r>
              <w:rPr>
                <w:color w:val="000000"/>
                <w:sz w:val="18"/>
                <w:szCs w:val="18"/>
              </w:rPr>
              <w:t>5</w:t>
            </w:r>
          </w:p>
        </w:tc>
      </w:tr>
      <w:tr w:rsidR="007D5584" w:rsidRPr="00CB56EC" w14:paraId="5BB0B5E7" w14:textId="77777777" w:rsidTr="007D5584">
        <w:trPr>
          <w:trHeight w:val="201"/>
        </w:trPr>
        <w:tc>
          <w:tcPr>
            <w:tcW w:w="1708" w:type="dxa"/>
            <w:shd w:val="clear" w:color="auto" w:fill="auto"/>
            <w:vAlign w:val="center"/>
            <w:hideMark/>
          </w:tcPr>
          <w:p w14:paraId="15157A55" w14:textId="77777777" w:rsidR="007D5584" w:rsidRPr="00CB56EC" w:rsidRDefault="007D5584" w:rsidP="007D5584">
            <w:pPr>
              <w:rPr>
                <w:b/>
                <w:bCs/>
                <w:color w:val="000000"/>
                <w:sz w:val="18"/>
                <w:szCs w:val="18"/>
                <w:lang w:eastAsia="tr-TR"/>
              </w:rPr>
            </w:pPr>
            <w:r w:rsidRPr="00CB56EC">
              <w:rPr>
                <w:b/>
                <w:bCs/>
                <w:snapToGrid w:val="0"/>
                <w:color w:val="000000"/>
                <w:sz w:val="18"/>
                <w:szCs w:val="18"/>
              </w:rPr>
              <w:t>Avro</w:t>
            </w:r>
          </w:p>
        </w:tc>
        <w:tc>
          <w:tcPr>
            <w:tcW w:w="1123" w:type="dxa"/>
            <w:shd w:val="clear" w:color="auto" w:fill="auto"/>
            <w:vAlign w:val="bottom"/>
            <w:hideMark/>
          </w:tcPr>
          <w:p w14:paraId="7402D768" w14:textId="330E0629" w:rsidR="007D5584" w:rsidRPr="007D5584" w:rsidRDefault="007D5584" w:rsidP="007D5584">
            <w:pPr>
              <w:jc w:val="right"/>
              <w:rPr>
                <w:color w:val="000000"/>
                <w:sz w:val="18"/>
                <w:szCs w:val="18"/>
              </w:rPr>
            </w:pPr>
            <w:r w:rsidRPr="00176378">
              <w:rPr>
                <w:color w:val="000000"/>
                <w:sz w:val="18"/>
                <w:szCs w:val="18"/>
              </w:rPr>
              <w:t>40.9843</w:t>
            </w:r>
          </w:p>
        </w:tc>
        <w:tc>
          <w:tcPr>
            <w:tcW w:w="1310" w:type="dxa"/>
            <w:shd w:val="clear" w:color="auto" w:fill="auto"/>
            <w:vAlign w:val="bottom"/>
            <w:hideMark/>
          </w:tcPr>
          <w:p w14:paraId="2C0EAA64" w14:textId="2C5983CD" w:rsidR="007D5584" w:rsidRPr="007D5584" w:rsidRDefault="007D5584" w:rsidP="007D5584">
            <w:pPr>
              <w:jc w:val="right"/>
              <w:rPr>
                <w:color w:val="000000"/>
                <w:sz w:val="18"/>
                <w:szCs w:val="18"/>
              </w:rPr>
            </w:pPr>
            <w:r w:rsidRPr="00176378">
              <w:rPr>
                <w:color w:val="000000"/>
                <w:sz w:val="18"/>
                <w:szCs w:val="18"/>
              </w:rPr>
              <w:t>40.9351</w:t>
            </w:r>
          </w:p>
        </w:tc>
        <w:tc>
          <w:tcPr>
            <w:tcW w:w="1310" w:type="dxa"/>
            <w:shd w:val="clear" w:color="auto" w:fill="auto"/>
            <w:vAlign w:val="bottom"/>
            <w:hideMark/>
          </w:tcPr>
          <w:p w14:paraId="49AB90AD" w14:textId="11B82BDD" w:rsidR="007D5584" w:rsidRPr="007D5584" w:rsidRDefault="007D5584" w:rsidP="007D5584">
            <w:pPr>
              <w:jc w:val="right"/>
              <w:rPr>
                <w:color w:val="000000"/>
                <w:sz w:val="18"/>
                <w:szCs w:val="18"/>
              </w:rPr>
            </w:pPr>
            <w:r w:rsidRPr="00176378">
              <w:rPr>
                <w:color w:val="000000"/>
                <w:sz w:val="18"/>
                <w:szCs w:val="18"/>
              </w:rPr>
              <w:t>40.9096</w:t>
            </w:r>
          </w:p>
        </w:tc>
        <w:tc>
          <w:tcPr>
            <w:tcW w:w="1310" w:type="dxa"/>
            <w:shd w:val="clear" w:color="auto" w:fill="auto"/>
            <w:vAlign w:val="bottom"/>
            <w:hideMark/>
          </w:tcPr>
          <w:p w14:paraId="55DA0839" w14:textId="41AE9DAA" w:rsidR="007D5584" w:rsidRPr="007D5584" w:rsidRDefault="007D5584" w:rsidP="007D5584">
            <w:pPr>
              <w:jc w:val="right"/>
              <w:rPr>
                <w:color w:val="000000"/>
                <w:sz w:val="18"/>
                <w:szCs w:val="18"/>
              </w:rPr>
            </w:pPr>
            <w:r w:rsidRPr="00176378">
              <w:rPr>
                <w:color w:val="000000"/>
                <w:sz w:val="18"/>
                <w:szCs w:val="18"/>
              </w:rPr>
              <w:t>40.8613</w:t>
            </w:r>
          </w:p>
        </w:tc>
        <w:tc>
          <w:tcPr>
            <w:tcW w:w="1141" w:type="dxa"/>
            <w:shd w:val="clear" w:color="auto" w:fill="auto"/>
            <w:vAlign w:val="bottom"/>
            <w:hideMark/>
          </w:tcPr>
          <w:p w14:paraId="287A6892" w14:textId="468C94F4" w:rsidR="007D5584" w:rsidRPr="007D5584" w:rsidRDefault="007D5584" w:rsidP="007D5584">
            <w:pPr>
              <w:jc w:val="right"/>
              <w:rPr>
                <w:color w:val="000000"/>
                <w:sz w:val="18"/>
                <w:szCs w:val="18"/>
              </w:rPr>
            </w:pPr>
            <w:r w:rsidRPr="00176378">
              <w:rPr>
                <w:color w:val="000000"/>
                <w:sz w:val="18"/>
                <w:szCs w:val="18"/>
              </w:rPr>
              <w:t>40.8753</w:t>
            </w:r>
          </w:p>
        </w:tc>
        <w:tc>
          <w:tcPr>
            <w:tcW w:w="1393" w:type="dxa"/>
            <w:shd w:val="clear" w:color="auto" w:fill="auto"/>
            <w:vAlign w:val="bottom"/>
            <w:hideMark/>
          </w:tcPr>
          <w:p w14:paraId="7B0A7829" w14:textId="40C5CF82" w:rsidR="007D5584" w:rsidRPr="007D5584" w:rsidRDefault="007D5584" w:rsidP="007D5584">
            <w:pPr>
              <w:jc w:val="right"/>
              <w:rPr>
                <w:color w:val="000000"/>
                <w:sz w:val="18"/>
                <w:szCs w:val="18"/>
              </w:rPr>
            </w:pPr>
            <w:r w:rsidRPr="00176378">
              <w:rPr>
                <w:color w:val="000000"/>
                <w:sz w:val="18"/>
                <w:szCs w:val="18"/>
              </w:rPr>
              <w:t>40.8753</w:t>
            </w:r>
          </w:p>
        </w:tc>
      </w:tr>
      <w:tr w:rsidR="007D5584" w:rsidRPr="00CB56EC" w14:paraId="24A9497B" w14:textId="77777777" w:rsidTr="007D5584">
        <w:trPr>
          <w:trHeight w:val="201"/>
        </w:trPr>
        <w:tc>
          <w:tcPr>
            <w:tcW w:w="1708" w:type="dxa"/>
            <w:shd w:val="clear" w:color="auto" w:fill="auto"/>
            <w:vAlign w:val="center"/>
          </w:tcPr>
          <w:p w14:paraId="253F463F" w14:textId="77777777" w:rsidR="007D5584" w:rsidRPr="00CB56EC" w:rsidRDefault="007D5584" w:rsidP="007D5584">
            <w:pPr>
              <w:rPr>
                <w:b/>
                <w:bCs/>
                <w:snapToGrid w:val="0"/>
                <w:color w:val="000000"/>
                <w:sz w:val="18"/>
                <w:szCs w:val="18"/>
              </w:rPr>
            </w:pPr>
            <w:r w:rsidRPr="00CB56EC">
              <w:rPr>
                <w:b/>
                <w:bCs/>
                <w:color w:val="000000"/>
                <w:sz w:val="18"/>
                <w:szCs w:val="18"/>
              </w:rPr>
              <w:t>Altın</w:t>
            </w:r>
          </w:p>
        </w:tc>
        <w:tc>
          <w:tcPr>
            <w:tcW w:w="1123" w:type="dxa"/>
            <w:shd w:val="clear" w:color="auto" w:fill="auto"/>
            <w:vAlign w:val="bottom"/>
          </w:tcPr>
          <w:p w14:paraId="0776A4E0" w14:textId="0D06F9A8" w:rsidR="007D5584" w:rsidRPr="007D5584" w:rsidRDefault="007D5584" w:rsidP="007D5584">
            <w:pPr>
              <w:jc w:val="right"/>
              <w:rPr>
                <w:color w:val="000000"/>
                <w:sz w:val="18"/>
                <w:szCs w:val="18"/>
              </w:rPr>
            </w:pPr>
            <w:r w:rsidRPr="00176378">
              <w:rPr>
                <w:color w:val="000000"/>
                <w:sz w:val="18"/>
                <w:szCs w:val="18"/>
              </w:rPr>
              <w:t>3</w:t>
            </w:r>
            <w:r>
              <w:rPr>
                <w:color w:val="000000"/>
                <w:sz w:val="18"/>
                <w:szCs w:val="18"/>
              </w:rPr>
              <w:t>,</w:t>
            </w:r>
            <w:r w:rsidRPr="00176378">
              <w:rPr>
                <w:color w:val="000000"/>
                <w:sz w:val="18"/>
                <w:szCs w:val="18"/>
              </w:rPr>
              <w:t>725.71</w:t>
            </w:r>
          </w:p>
        </w:tc>
        <w:tc>
          <w:tcPr>
            <w:tcW w:w="1310" w:type="dxa"/>
            <w:shd w:val="clear" w:color="auto" w:fill="auto"/>
            <w:vAlign w:val="bottom"/>
          </w:tcPr>
          <w:p w14:paraId="6D9FCB83" w14:textId="5FA44DB6" w:rsidR="007D5584" w:rsidRPr="007D5584" w:rsidRDefault="007D5584" w:rsidP="007D5584">
            <w:pPr>
              <w:jc w:val="right"/>
              <w:rPr>
                <w:color w:val="000000"/>
                <w:sz w:val="18"/>
                <w:szCs w:val="18"/>
              </w:rPr>
            </w:pPr>
            <w:r w:rsidRPr="00176378">
              <w:rPr>
                <w:color w:val="000000"/>
                <w:sz w:val="18"/>
                <w:szCs w:val="18"/>
              </w:rPr>
              <w:t>3</w:t>
            </w:r>
            <w:r>
              <w:rPr>
                <w:color w:val="000000"/>
                <w:sz w:val="18"/>
                <w:szCs w:val="18"/>
              </w:rPr>
              <w:t>,</w:t>
            </w:r>
            <w:r w:rsidRPr="00176378">
              <w:rPr>
                <w:color w:val="000000"/>
                <w:sz w:val="18"/>
                <w:szCs w:val="18"/>
              </w:rPr>
              <w:t>719.20</w:t>
            </w:r>
          </w:p>
        </w:tc>
        <w:tc>
          <w:tcPr>
            <w:tcW w:w="1310" w:type="dxa"/>
            <w:shd w:val="clear" w:color="auto" w:fill="auto"/>
            <w:vAlign w:val="bottom"/>
          </w:tcPr>
          <w:p w14:paraId="264F4BE4" w14:textId="3D463B59" w:rsidR="007D5584" w:rsidRPr="007D5584" w:rsidRDefault="007D5584" w:rsidP="007D5584">
            <w:pPr>
              <w:jc w:val="right"/>
              <w:rPr>
                <w:color w:val="000000"/>
                <w:sz w:val="18"/>
                <w:szCs w:val="18"/>
              </w:rPr>
            </w:pPr>
            <w:r w:rsidRPr="00176378">
              <w:rPr>
                <w:color w:val="000000"/>
                <w:sz w:val="18"/>
                <w:szCs w:val="18"/>
              </w:rPr>
              <w:t>3</w:t>
            </w:r>
            <w:r>
              <w:rPr>
                <w:color w:val="000000"/>
                <w:sz w:val="18"/>
                <w:szCs w:val="18"/>
              </w:rPr>
              <w:t>,</w:t>
            </w:r>
            <w:r w:rsidRPr="00176378">
              <w:rPr>
                <w:color w:val="000000"/>
                <w:sz w:val="18"/>
                <w:szCs w:val="18"/>
              </w:rPr>
              <w:t>719.20</w:t>
            </w:r>
          </w:p>
        </w:tc>
        <w:tc>
          <w:tcPr>
            <w:tcW w:w="1310" w:type="dxa"/>
            <w:shd w:val="clear" w:color="auto" w:fill="auto"/>
            <w:vAlign w:val="bottom"/>
          </w:tcPr>
          <w:p w14:paraId="4B1F2180" w14:textId="4A5FA551" w:rsidR="007D5584" w:rsidRPr="007D5584" w:rsidRDefault="007D5584" w:rsidP="007D5584">
            <w:pPr>
              <w:jc w:val="right"/>
              <w:rPr>
                <w:color w:val="000000"/>
                <w:sz w:val="18"/>
                <w:szCs w:val="18"/>
              </w:rPr>
            </w:pPr>
            <w:r w:rsidRPr="00176378">
              <w:rPr>
                <w:color w:val="000000"/>
                <w:sz w:val="18"/>
                <w:szCs w:val="18"/>
              </w:rPr>
              <w:t>3</w:t>
            </w:r>
            <w:r>
              <w:rPr>
                <w:color w:val="000000"/>
                <w:sz w:val="18"/>
                <w:szCs w:val="18"/>
              </w:rPr>
              <w:t>,</w:t>
            </w:r>
            <w:r w:rsidRPr="00176378">
              <w:rPr>
                <w:color w:val="000000"/>
                <w:sz w:val="18"/>
                <w:szCs w:val="18"/>
              </w:rPr>
              <w:t>741.69</w:t>
            </w:r>
          </w:p>
        </w:tc>
        <w:tc>
          <w:tcPr>
            <w:tcW w:w="1141" w:type="dxa"/>
            <w:shd w:val="clear" w:color="auto" w:fill="auto"/>
            <w:vAlign w:val="bottom"/>
          </w:tcPr>
          <w:p w14:paraId="045503C5" w14:textId="5255E20D" w:rsidR="007D5584" w:rsidRPr="007D5584" w:rsidRDefault="007D5584" w:rsidP="007D5584">
            <w:pPr>
              <w:jc w:val="right"/>
              <w:rPr>
                <w:color w:val="000000"/>
                <w:sz w:val="18"/>
                <w:szCs w:val="18"/>
              </w:rPr>
            </w:pPr>
            <w:r w:rsidRPr="00176378">
              <w:rPr>
                <w:color w:val="000000"/>
                <w:sz w:val="18"/>
                <w:szCs w:val="18"/>
              </w:rPr>
              <w:t>3</w:t>
            </w:r>
            <w:r>
              <w:rPr>
                <w:color w:val="000000"/>
                <w:sz w:val="18"/>
                <w:szCs w:val="18"/>
              </w:rPr>
              <w:t>,</w:t>
            </w:r>
            <w:r w:rsidRPr="00176378">
              <w:rPr>
                <w:color w:val="000000"/>
                <w:sz w:val="18"/>
                <w:szCs w:val="18"/>
              </w:rPr>
              <w:t>741.69</w:t>
            </w:r>
          </w:p>
        </w:tc>
        <w:tc>
          <w:tcPr>
            <w:tcW w:w="1393" w:type="dxa"/>
            <w:shd w:val="clear" w:color="auto" w:fill="auto"/>
            <w:vAlign w:val="bottom"/>
          </w:tcPr>
          <w:p w14:paraId="4C7E4EFE" w14:textId="165E3F12" w:rsidR="007D5584" w:rsidRPr="007D5584" w:rsidRDefault="007D5584" w:rsidP="007D5584">
            <w:pPr>
              <w:jc w:val="right"/>
              <w:rPr>
                <w:color w:val="000000"/>
                <w:sz w:val="18"/>
                <w:szCs w:val="18"/>
              </w:rPr>
            </w:pPr>
            <w:r w:rsidRPr="00176378">
              <w:rPr>
                <w:color w:val="000000"/>
                <w:sz w:val="18"/>
                <w:szCs w:val="18"/>
              </w:rPr>
              <w:t>3</w:t>
            </w:r>
            <w:r>
              <w:rPr>
                <w:color w:val="000000"/>
                <w:sz w:val="18"/>
                <w:szCs w:val="18"/>
              </w:rPr>
              <w:t>,</w:t>
            </w:r>
            <w:r w:rsidRPr="00176378">
              <w:rPr>
                <w:color w:val="000000"/>
                <w:sz w:val="18"/>
                <w:szCs w:val="18"/>
              </w:rPr>
              <w:t>741.69</w:t>
            </w:r>
          </w:p>
        </w:tc>
      </w:tr>
    </w:tbl>
    <w:p w14:paraId="0D74BA0B" w14:textId="77777777" w:rsidR="00AF46F6" w:rsidRPr="00CB56EC" w:rsidRDefault="00AF46F6" w:rsidP="00AF46F6">
      <w:pPr>
        <w:pStyle w:val="BodyText"/>
        <w:rPr>
          <w:rFonts w:eastAsia="Arial Unicode MS"/>
        </w:rPr>
      </w:pPr>
    </w:p>
    <w:p w14:paraId="521200FA" w14:textId="1F9B5BD9" w:rsidR="00AF46F6" w:rsidRPr="00CB56EC" w:rsidRDefault="00AF46F6" w:rsidP="00AB348C">
      <w:pPr>
        <w:pStyle w:val="BodyText"/>
        <w:rPr>
          <w:rFonts w:eastAsia="Arial Unicode MS"/>
        </w:rPr>
      </w:pPr>
      <w:r w:rsidRPr="00CB56EC">
        <w:rPr>
          <w:rFonts w:eastAsia="Arial Unicode MS"/>
        </w:rPr>
        <w:t xml:space="preserve">Banka’nın belli başlı cari döviz alış kurlarının finansal tablo tarihinden geriye doğru son </w:t>
      </w:r>
      <w:r w:rsidR="00AB348C" w:rsidRPr="00CB56EC">
        <w:rPr>
          <w:rFonts w:eastAsia="Arial Unicode MS"/>
        </w:rPr>
        <w:t>3</w:t>
      </w:r>
      <w:r w:rsidR="00B81259">
        <w:rPr>
          <w:rFonts w:eastAsia="Arial Unicode MS"/>
        </w:rPr>
        <w:t>1</w:t>
      </w:r>
      <w:r w:rsidR="00AB348C" w:rsidRPr="00CB56EC">
        <w:rPr>
          <w:rFonts w:eastAsia="Arial Unicode MS"/>
        </w:rPr>
        <w:t xml:space="preserve"> </w:t>
      </w:r>
      <w:r w:rsidRPr="00CB56EC">
        <w:rPr>
          <w:rFonts w:eastAsia="Arial Unicode MS"/>
        </w:rPr>
        <w:t>günlük basit aritmetik ortalama değerleri (tam TL):</w:t>
      </w:r>
    </w:p>
    <w:p w14:paraId="17BC4D84" w14:textId="77777777" w:rsidR="00AF46F6" w:rsidRPr="00CB56EC" w:rsidRDefault="00AF46F6" w:rsidP="00AF46F6">
      <w:pPr>
        <w:pStyle w:val="BodyText"/>
        <w:rPr>
          <w:sz w:val="14"/>
          <w:szCs w:val="14"/>
          <w:lang w:eastAsia="en-GB"/>
        </w:rPr>
      </w:pPr>
    </w:p>
    <w:tbl>
      <w:tblPr>
        <w:tblW w:w="9295"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7930"/>
        <w:gridCol w:w="1365"/>
      </w:tblGrid>
      <w:tr w:rsidR="00AF46F6" w:rsidRPr="00CB56EC" w14:paraId="48A4AE62" w14:textId="77777777" w:rsidTr="007D5584">
        <w:trPr>
          <w:trHeight w:val="235"/>
        </w:trPr>
        <w:tc>
          <w:tcPr>
            <w:tcW w:w="7930" w:type="dxa"/>
            <w:shd w:val="clear" w:color="auto" w:fill="auto"/>
            <w:vAlign w:val="center"/>
            <w:hideMark/>
          </w:tcPr>
          <w:p w14:paraId="2DF67A80" w14:textId="77777777" w:rsidR="00AF46F6" w:rsidRPr="00CB56EC" w:rsidRDefault="00AF46F6" w:rsidP="00223100">
            <w:pPr>
              <w:rPr>
                <w:b/>
                <w:bCs/>
                <w:color w:val="000000"/>
                <w:sz w:val="18"/>
                <w:lang w:eastAsia="tr-TR"/>
              </w:rPr>
            </w:pPr>
          </w:p>
        </w:tc>
        <w:tc>
          <w:tcPr>
            <w:tcW w:w="1365" w:type="dxa"/>
            <w:shd w:val="clear" w:color="auto" w:fill="auto"/>
            <w:vAlign w:val="center"/>
            <w:hideMark/>
          </w:tcPr>
          <w:p w14:paraId="63C64728" w14:textId="77777777" w:rsidR="00AF46F6" w:rsidRPr="00CB56EC" w:rsidRDefault="00AF46F6" w:rsidP="00223100">
            <w:pPr>
              <w:jc w:val="right"/>
              <w:rPr>
                <w:b/>
                <w:bCs/>
                <w:color w:val="000000"/>
                <w:sz w:val="18"/>
                <w:lang w:eastAsia="tr-TR"/>
              </w:rPr>
            </w:pPr>
            <w:r w:rsidRPr="00CB56EC">
              <w:rPr>
                <w:b/>
                <w:bCs/>
                <w:color w:val="000000"/>
                <w:sz w:val="18"/>
                <w:lang w:eastAsia="tr-TR"/>
              </w:rPr>
              <w:t>Döviz alış kuru</w:t>
            </w:r>
          </w:p>
        </w:tc>
      </w:tr>
      <w:tr w:rsidR="00D03E43" w:rsidRPr="00CB56EC" w14:paraId="6125B243" w14:textId="77777777" w:rsidTr="007D5584">
        <w:trPr>
          <w:trHeight w:val="155"/>
        </w:trPr>
        <w:tc>
          <w:tcPr>
            <w:tcW w:w="7930" w:type="dxa"/>
            <w:shd w:val="clear" w:color="auto" w:fill="auto"/>
            <w:vAlign w:val="center"/>
            <w:hideMark/>
          </w:tcPr>
          <w:p w14:paraId="70C2D22C" w14:textId="77777777" w:rsidR="00D03E43" w:rsidRPr="00CB56EC" w:rsidRDefault="00D03E43" w:rsidP="00D03E43">
            <w:pPr>
              <w:rPr>
                <w:b/>
                <w:bCs/>
                <w:color w:val="000000"/>
                <w:sz w:val="18"/>
                <w:lang w:eastAsia="tr-TR"/>
              </w:rPr>
            </w:pPr>
            <w:r w:rsidRPr="00CB56EC">
              <w:rPr>
                <w:b/>
                <w:bCs/>
                <w:color w:val="000000"/>
                <w:sz w:val="18"/>
                <w:szCs w:val="18"/>
              </w:rPr>
              <w:t>ABD Doları</w:t>
            </w:r>
          </w:p>
        </w:tc>
        <w:tc>
          <w:tcPr>
            <w:tcW w:w="1365" w:type="dxa"/>
            <w:shd w:val="clear" w:color="auto" w:fill="auto"/>
            <w:vAlign w:val="bottom"/>
            <w:hideMark/>
          </w:tcPr>
          <w:p w14:paraId="7D05C363" w14:textId="7EA65942" w:rsidR="00D03E43" w:rsidRPr="00CB56EC" w:rsidRDefault="007D5584" w:rsidP="00D03E43">
            <w:pPr>
              <w:jc w:val="right"/>
            </w:pPr>
            <w:r>
              <w:rPr>
                <w:color w:val="000000"/>
                <w:sz w:val="18"/>
                <w:szCs w:val="18"/>
              </w:rPr>
              <w:t>37.0612</w:t>
            </w:r>
          </w:p>
        </w:tc>
      </w:tr>
      <w:tr w:rsidR="00D03E43" w:rsidRPr="00CB56EC" w14:paraId="382FED45" w14:textId="77777777" w:rsidTr="007D5584">
        <w:trPr>
          <w:trHeight w:val="155"/>
        </w:trPr>
        <w:tc>
          <w:tcPr>
            <w:tcW w:w="7930" w:type="dxa"/>
            <w:shd w:val="clear" w:color="auto" w:fill="auto"/>
            <w:vAlign w:val="center"/>
            <w:hideMark/>
          </w:tcPr>
          <w:p w14:paraId="7E349392" w14:textId="77777777" w:rsidR="00D03E43" w:rsidRPr="00CB56EC" w:rsidRDefault="00D03E43" w:rsidP="00D03E43">
            <w:pPr>
              <w:rPr>
                <w:b/>
                <w:bCs/>
                <w:color w:val="000000"/>
                <w:sz w:val="18"/>
                <w:lang w:eastAsia="tr-TR"/>
              </w:rPr>
            </w:pPr>
            <w:r w:rsidRPr="00CB56EC">
              <w:rPr>
                <w:b/>
                <w:bCs/>
                <w:color w:val="000000"/>
                <w:sz w:val="18"/>
                <w:szCs w:val="18"/>
              </w:rPr>
              <w:t>Avro</w:t>
            </w:r>
          </w:p>
        </w:tc>
        <w:tc>
          <w:tcPr>
            <w:tcW w:w="1365" w:type="dxa"/>
            <w:shd w:val="clear" w:color="auto" w:fill="auto"/>
            <w:vAlign w:val="bottom"/>
            <w:hideMark/>
          </w:tcPr>
          <w:p w14:paraId="420E4312" w14:textId="600059F9" w:rsidR="00D03E43" w:rsidRPr="00CB56EC" w:rsidRDefault="007D5584" w:rsidP="00D03E43">
            <w:pPr>
              <w:jc w:val="right"/>
            </w:pPr>
            <w:r>
              <w:rPr>
                <w:color w:val="000000"/>
                <w:sz w:val="18"/>
                <w:szCs w:val="18"/>
              </w:rPr>
              <w:t>39.9415</w:t>
            </w:r>
          </w:p>
        </w:tc>
      </w:tr>
      <w:tr w:rsidR="00D03E43" w:rsidRPr="00CB56EC" w14:paraId="010CCF44" w14:textId="77777777" w:rsidTr="007D5584">
        <w:trPr>
          <w:trHeight w:val="155"/>
        </w:trPr>
        <w:tc>
          <w:tcPr>
            <w:tcW w:w="7930" w:type="dxa"/>
            <w:shd w:val="clear" w:color="auto" w:fill="auto"/>
            <w:vAlign w:val="center"/>
          </w:tcPr>
          <w:p w14:paraId="21AE40D7" w14:textId="77777777" w:rsidR="00D03E43" w:rsidRPr="00CB56EC" w:rsidRDefault="00D03E43" w:rsidP="00D03E43">
            <w:pPr>
              <w:rPr>
                <w:b/>
                <w:bCs/>
                <w:color w:val="000000"/>
                <w:sz w:val="18"/>
                <w:lang w:eastAsia="tr-TR"/>
              </w:rPr>
            </w:pPr>
            <w:r w:rsidRPr="00CB56EC">
              <w:rPr>
                <w:b/>
                <w:bCs/>
                <w:color w:val="000000"/>
                <w:sz w:val="18"/>
                <w:szCs w:val="18"/>
              </w:rPr>
              <w:t>Altın</w:t>
            </w:r>
          </w:p>
        </w:tc>
        <w:tc>
          <w:tcPr>
            <w:tcW w:w="1365" w:type="dxa"/>
            <w:shd w:val="clear" w:color="auto" w:fill="auto"/>
            <w:vAlign w:val="bottom"/>
          </w:tcPr>
          <w:p w14:paraId="34FA4A9A" w14:textId="6F1241A5" w:rsidR="00D03E43" w:rsidRPr="00CB56EC" w:rsidRDefault="007D5584" w:rsidP="00D03E43">
            <w:pPr>
              <w:jc w:val="right"/>
            </w:pPr>
            <w:r>
              <w:rPr>
                <w:color w:val="000000"/>
                <w:sz w:val="18"/>
                <w:szCs w:val="18"/>
              </w:rPr>
              <w:t>3,571.99</w:t>
            </w:r>
          </w:p>
        </w:tc>
      </w:tr>
    </w:tbl>
    <w:p w14:paraId="63780498" w14:textId="6ECCE11F" w:rsidR="000B484F" w:rsidRDefault="000B484F" w:rsidP="00AF46F6">
      <w:pPr>
        <w:rPr>
          <w:rFonts w:eastAsia="Arial Unicode MS"/>
          <w:b/>
        </w:rPr>
      </w:pPr>
      <w:r>
        <w:rPr>
          <w:rFonts w:eastAsia="Arial Unicode MS"/>
          <w:b/>
        </w:rPr>
        <w:br w:type="page"/>
      </w:r>
    </w:p>
    <w:p w14:paraId="0E553176" w14:textId="77777777" w:rsidR="00120250" w:rsidRPr="00CB56EC" w:rsidRDefault="00120250" w:rsidP="00931D40">
      <w:pPr>
        <w:pageBreakBefore/>
        <w:rPr>
          <w:rFonts w:eastAsia="Arial Unicode MS"/>
          <w:b/>
        </w:rPr>
      </w:pPr>
      <w:r w:rsidRPr="00CB56EC">
        <w:rPr>
          <w:rFonts w:eastAsia="Arial Unicode MS"/>
          <w:b/>
        </w:rPr>
        <w:lastRenderedPageBreak/>
        <w:t>Kur riskine duyarlılık</w:t>
      </w:r>
    </w:p>
    <w:p w14:paraId="75572C91" w14:textId="77777777" w:rsidR="00120250" w:rsidRPr="00CB56EC" w:rsidRDefault="00120250" w:rsidP="00120250">
      <w:pPr>
        <w:rPr>
          <w:rFonts w:eastAsia="Arial Unicode MS"/>
          <w:b/>
          <w:sz w:val="16"/>
          <w:szCs w:val="16"/>
        </w:rPr>
      </w:pPr>
    </w:p>
    <w:p w14:paraId="2C55B96D" w14:textId="77777777" w:rsidR="00120250" w:rsidRPr="00CB56EC" w:rsidRDefault="00120250" w:rsidP="00120250">
      <w:pPr>
        <w:rPr>
          <w:rFonts w:eastAsia="Arial Unicode MS"/>
          <w:b/>
          <w:sz w:val="2"/>
        </w:rPr>
      </w:pPr>
    </w:p>
    <w:p w14:paraId="5095A6C7" w14:textId="0EC4CB94" w:rsidR="00120250" w:rsidRPr="00CB56EC" w:rsidRDefault="00120250" w:rsidP="00120250">
      <w:pPr>
        <w:pStyle w:val="BodyText"/>
        <w:rPr>
          <w:rFonts w:eastAsia="Arial Unicode MS"/>
        </w:rPr>
      </w:pPr>
      <w:r w:rsidRPr="00CB56EC">
        <w:rPr>
          <w:rFonts w:eastAsia="Arial Unicode MS"/>
        </w:rPr>
        <w:t>Banka Avro, ABD Doları ve Altın cinsinden kur riskine maruz kalmaktadır.</w:t>
      </w:r>
      <w:r w:rsidR="00931D40">
        <w:rPr>
          <w:rFonts w:eastAsia="Arial Unicode MS"/>
        </w:rPr>
        <w:t xml:space="preserve"> </w:t>
      </w:r>
      <w:r w:rsidRPr="00CB56EC">
        <w:rPr>
          <w:rFonts w:eastAsia="Arial Unicode MS"/>
        </w:rPr>
        <w:t>Aşağıdaki tablo, Banka’nın ABD Doları</w:t>
      </w:r>
      <w:r w:rsidR="00CD0EDE" w:rsidRPr="00CB56EC">
        <w:rPr>
          <w:rFonts w:eastAsia="Arial Unicode MS"/>
        </w:rPr>
        <w:t>,</w:t>
      </w:r>
      <w:r w:rsidRPr="00CB56EC">
        <w:rPr>
          <w:rFonts w:eastAsia="Arial Unicode MS"/>
        </w:rPr>
        <w:t xml:space="preserve"> Avrodaki</w:t>
      </w:r>
      <w:r w:rsidR="00CD0EDE" w:rsidRPr="00CB56EC">
        <w:rPr>
          <w:rFonts w:eastAsia="Arial Unicode MS"/>
        </w:rPr>
        <w:t xml:space="preserve"> ve </w:t>
      </w:r>
      <w:r w:rsidR="00281235" w:rsidRPr="00CB56EC">
        <w:rPr>
          <w:rFonts w:eastAsia="Arial Unicode MS"/>
        </w:rPr>
        <w:t>A</w:t>
      </w:r>
      <w:r w:rsidR="00CD0EDE" w:rsidRPr="00CB56EC">
        <w:rPr>
          <w:rFonts w:eastAsia="Arial Unicode MS"/>
        </w:rPr>
        <w:t>ltındaki</w:t>
      </w:r>
      <w:r w:rsidRPr="00CB56EC">
        <w:rPr>
          <w:rFonts w:eastAsia="Arial Unicode MS"/>
        </w:rPr>
        <w:t xml:space="preserve"> %10’luk artışa olan duyarlılığını göstermektedir. </w:t>
      </w:r>
    </w:p>
    <w:p w14:paraId="182C0E24" w14:textId="77777777" w:rsidR="00120250" w:rsidRPr="00CB56EC" w:rsidRDefault="00120250" w:rsidP="00120250">
      <w:pPr>
        <w:pBdr>
          <w:bar w:val="single" w:sz="4" w:color="auto"/>
        </w:pBdr>
        <w:autoSpaceDE w:val="0"/>
        <w:autoSpaceDN w:val="0"/>
        <w:adjustRightInd w:val="0"/>
        <w:rPr>
          <w:lang w:eastAsia="en-GB"/>
        </w:rPr>
      </w:pPr>
    </w:p>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552"/>
        <w:gridCol w:w="1889"/>
        <w:gridCol w:w="1464"/>
        <w:gridCol w:w="1465"/>
        <w:gridCol w:w="1464"/>
        <w:gridCol w:w="1465"/>
      </w:tblGrid>
      <w:tr w:rsidR="002E039C" w:rsidRPr="00CB56EC" w14:paraId="31874681" w14:textId="77777777" w:rsidTr="00055565">
        <w:trPr>
          <w:trHeight w:val="235"/>
        </w:trPr>
        <w:tc>
          <w:tcPr>
            <w:tcW w:w="1552" w:type="dxa"/>
            <w:vMerge w:val="restart"/>
            <w:shd w:val="clear" w:color="auto" w:fill="auto"/>
            <w:vAlign w:val="center"/>
            <w:hideMark/>
          </w:tcPr>
          <w:p w14:paraId="6D27397E" w14:textId="77777777" w:rsidR="002E039C" w:rsidRPr="00CB56EC" w:rsidRDefault="002E039C" w:rsidP="002E039C">
            <w:pPr>
              <w:rPr>
                <w:b/>
                <w:bCs/>
                <w:color w:val="000000"/>
                <w:sz w:val="18"/>
                <w:szCs w:val="18"/>
                <w:lang w:eastAsia="tr-TR"/>
              </w:rPr>
            </w:pPr>
          </w:p>
        </w:tc>
        <w:tc>
          <w:tcPr>
            <w:tcW w:w="1889" w:type="dxa"/>
            <w:vMerge w:val="restart"/>
            <w:shd w:val="clear" w:color="auto" w:fill="auto"/>
            <w:vAlign w:val="center"/>
          </w:tcPr>
          <w:p w14:paraId="14D57C61" w14:textId="77777777" w:rsidR="002E039C" w:rsidRPr="00CB56EC" w:rsidRDefault="002E039C" w:rsidP="002E039C">
            <w:pPr>
              <w:spacing w:after="160" w:line="259" w:lineRule="auto"/>
              <w:jc w:val="center"/>
              <w:rPr>
                <w:b/>
                <w:bCs/>
                <w:sz w:val="18"/>
                <w:szCs w:val="18"/>
              </w:rPr>
            </w:pPr>
            <w:r w:rsidRPr="00CB56EC">
              <w:rPr>
                <w:b/>
                <w:bCs/>
                <w:sz w:val="18"/>
                <w:szCs w:val="18"/>
              </w:rPr>
              <w:t>Döviz kurundaki % artış</w:t>
            </w:r>
          </w:p>
        </w:tc>
        <w:tc>
          <w:tcPr>
            <w:tcW w:w="2929" w:type="dxa"/>
            <w:gridSpan w:val="2"/>
            <w:shd w:val="clear" w:color="auto" w:fill="auto"/>
            <w:vAlign w:val="center"/>
          </w:tcPr>
          <w:p w14:paraId="5D115467" w14:textId="77777777" w:rsidR="002E039C" w:rsidRPr="00CB56EC" w:rsidRDefault="002E039C" w:rsidP="002E039C">
            <w:pPr>
              <w:jc w:val="center"/>
              <w:rPr>
                <w:b/>
                <w:bCs/>
                <w:color w:val="000000"/>
                <w:sz w:val="18"/>
                <w:szCs w:val="18"/>
                <w:lang w:eastAsia="tr-TR"/>
              </w:rPr>
            </w:pPr>
            <w:r w:rsidRPr="00CB56EC">
              <w:rPr>
                <w:b/>
                <w:bCs/>
                <w:sz w:val="18"/>
                <w:szCs w:val="18"/>
              </w:rPr>
              <w:t>Kar / Zarar üzerindeki etki</w:t>
            </w:r>
          </w:p>
        </w:tc>
        <w:tc>
          <w:tcPr>
            <w:tcW w:w="2929" w:type="dxa"/>
            <w:gridSpan w:val="2"/>
            <w:shd w:val="clear" w:color="auto" w:fill="auto"/>
            <w:vAlign w:val="center"/>
          </w:tcPr>
          <w:p w14:paraId="7CDFD1F9" w14:textId="77777777" w:rsidR="002E039C" w:rsidRPr="00CB56EC" w:rsidRDefault="002E039C" w:rsidP="002E039C">
            <w:pPr>
              <w:jc w:val="center"/>
              <w:rPr>
                <w:b/>
                <w:bCs/>
                <w:color w:val="000000"/>
                <w:sz w:val="18"/>
                <w:szCs w:val="18"/>
                <w:lang w:eastAsia="tr-TR"/>
              </w:rPr>
            </w:pPr>
            <w:r w:rsidRPr="00CB56EC">
              <w:rPr>
                <w:b/>
                <w:bCs/>
                <w:sz w:val="18"/>
                <w:szCs w:val="18"/>
              </w:rPr>
              <w:t>Özkaynak üzerindeki etki</w:t>
            </w:r>
          </w:p>
        </w:tc>
      </w:tr>
      <w:tr w:rsidR="002E039C" w:rsidRPr="00CB56EC" w14:paraId="1FE0B839" w14:textId="77777777" w:rsidTr="00055565">
        <w:trPr>
          <w:trHeight w:hRule="exact" w:val="256"/>
        </w:trPr>
        <w:tc>
          <w:tcPr>
            <w:tcW w:w="1552" w:type="dxa"/>
            <w:vMerge/>
            <w:shd w:val="clear" w:color="auto" w:fill="auto"/>
            <w:vAlign w:val="center"/>
          </w:tcPr>
          <w:p w14:paraId="2DA87EE2" w14:textId="77777777" w:rsidR="002E039C" w:rsidRPr="00CB56EC" w:rsidRDefault="002E039C" w:rsidP="002E039C">
            <w:pPr>
              <w:rPr>
                <w:b/>
                <w:bCs/>
                <w:color w:val="000000"/>
                <w:sz w:val="18"/>
                <w:szCs w:val="18"/>
              </w:rPr>
            </w:pPr>
          </w:p>
        </w:tc>
        <w:tc>
          <w:tcPr>
            <w:tcW w:w="1889" w:type="dxa"/>
            <w:vMerge/>
            <w:shd w:val="clear" w:color="auto" w:fill="auto"/>
            <w:vAlign w:val="center"/>
          </w:tcPr>
          <w:p w14:paraId="34186A89" w14:textId="77777777" w:rsidR="002E039C" w:rsidRPr="00CB56EC" w:rsidRDefault="002E039C" w:rsidP="002E039C">
            <w:pPr>
              <w:spacing w:after="160" w:line="259" w:lineRule="auto"/>
              <w:rPr>
                <w:sz w:val="18"/>
                <w:szCs w:val="18"/>
              </w:rPr>
            </w:pPr>
          </w:p>
        </w:tc>
        <w:tc>
          <w:tcPr>
            <w:tcW w:w="1464" w:type="dxa"/>
            <w:shd w:val="clear" w:color="auto" w:fill="auto"/>
            <w:vAlign w:val="center"/>
          </w:tcPr>
          <w:p w14:paraId="27BBD9B8" w14:textId="77777777" w:rsidR="002E039C" w:rsidRPr="00CB56EC" w:rsidRDefault="002E039C" w:rsidP="00931D40">
            <w:pPr>
              <w:spacing w:after="160" w:line="259" w:lineRule="auto"/>
              <w:jc w:val="right"/>
              <w:rPr>
                <w:b/>
                <w:bCs/>
                <w:sz w:val="18"/>
                <w:szCs w:val="18"/>
              </w:rPr>
            </w:pPr>
            <w:r w:rsidRPr="00CB56EC">
              <w:rPr>
                <w:b/>
                <w:bCs/>
                <w:sz w:val="18"/>
                <w:szCs w:val="18"/>
              </w:rPr>
              <w:t>Cari dönem</w:t>
            </w:r>
          </w:p>
        </w:tc>
        <w:tc>
          <w:tcPr>
            <w:tcW w:w="1465" w:type="dxa"/>
            <w:shd w:val="clear" w:color="auto" w:fill="auto"/>
            <w:vAlign w:val="center"/>
          </w:tcPr>
          <w:p w14:paraId="6C9C3A6A" w14:textId="77777777" w:rsidR="002E039C" w:rsidRPr="00CB56EC" w:rsidRDefault="002E039C" w:rsidP="00931D40">
            <w:pPr>
              <w:spacing w:after="160" w:line="259" w:lineRule="auto"/>
              <w:jc w:val="right"/>
              <w:rPr>
                <w:b/>
                <w:bCs/>
                <w:sz w:val="18"/>
                <w:szCs w:val="18"/>
              </w:rPr>
            </w:pPr>
            <w:r w:rsidRPr="00CB56EC">
              <w:rPr>
                <w:b/>
                <w:bCs/>
                <w:sz w:val="18"/>
                <w:szCs w:val="18"/>
              </w:rPr>
              <w:t>Önceki dönem</w:t>
            </w:r>
          </w:p>
        </w:tc>
        <w:tc>
          <w:tcPr>
            <w:tcW w:w="1464" w:type="dxa"/>
            <w:shd w:val="clear" w:color="auto" w:fill="auto"/>
            <w:vAlign w:val="center"/>
          </w:tcPr>
          <w:p w14:paraId="4079D4CA" w14:textId="77777777" w:rsidR="002E039C" w:rsidRPr="00CB56EC" w:rsidRDefault="002E039C" w:rsidP="00931D40">
            <w:pPr>
              <w:spacing w:after="160" w:line="259" w:lineRule="auto"/>
              <w:jc w:val="right"/>
              <w:rPr>
                <w:b/>
                <w:bCs/>
                <w:sz w:val="18"/>
                <w:szCs w:val="18"/>
              </w:rPr>
            </w:pPr>
            <w:r w:rsidRPr="00CB56EC">
              <w:rPr>
                <w:b/>
                <w:bCs/>
                <w:sz w:val="18"/>
                <w:szCs w:val="18"/>
              </w:rPr>
              <w:t>Cari dönem</w:t>
            </w:r>
          </w:p>
        </w:tc>
        <w:tc>
          <w:tcPr>
            <w:tcW w:w="1465" w:type="dxa"/>
            <w:shd w:val="clear" w:color="auto" w:fill="auto"/>
            <w:vAlign w:val="center"/>
          </w:tcPr>
          <w:p w14:paraId="1CE532F6" w14:textId="77777777" w:rsidR="002E039C" w:rsidRPr="00CB56EC" w:rsidRDefault="002E039C" w:rsidP="00931D40">
            <w:pPr>
              <w:spacing w:after="160" w:line="259" w:lineRule="auto"/>
              <w:jc w:val="right"/>
              <w:rPr>
                <w:b/>
                <w:bCs/>
                <w:sz w:val="18"/>
                <w:szCs w:val="18"/>
              </w:rPr>
            </w:pPr>
            <w:r w:rsidRPr="00CB56EC">
              <w:rPr>
                <w:b/>
                <w:bCs/>
                <w:sz w:val="18"/>
                <w:szCs w:val="18"/>
              </w:rPr>
              <w:t>Önceki dönem</w:t>
            </w:r>
          </w:p>
        </w:tc>
      </w:tr>
      <w:tr w:rsidR="00055565" w:rsidRPr="00CB56EC" w14:paraId="11E384D2" w14:textId="77777777" w:rsidTr="00055565">
        <w:trPr>
          <w:trHeight w:hRule="exact" w:val="227"/>
        </w:trPr>
        <w:tc>
          <w:tcPr>
            <w:tcW w:w="1552" w:type="dxa"/>
            <w:shd w:val="clear" w:color="auto" w:fill="auto"/>
            <w:vAlign w:val="center"/>
            <w:hideMark/>
          </w:tcPr>
          <w:p w14:paraId="0B0826AC" w14:textId="77777777" w:rsidR="00055565" w:rsidRPr="00CB56EC" w:rsidRDefault="00055565" w:rsidP="00055565">
            <w:pPr>
              <w:rPr>
                <w:b/>
                <w:bCs/>
                <w:color w:val="000000"/>
                <w:sz w:val="18"/>
                <w:szCs w:val="18"/>
                <w:lang w:eastAsia="tr-TR"/>
              </w:rPr>
            </w:pPr>
            <w:r w:rsidRPr="00CB56EC">
              <w:rPr>
                <w:b/>
                <w:bCs/>
                <w:color w:val="000000"/>
                <w:sz w:val="18"/>
                <w:szCs w:val="18"/>
              </w:rPr>
              <w:t>ABD Doları</w:t>
            </w:r>
          </w:p>
        </w:tc>
        <w:tc>
          <w:tcPr>
            <w:tcW w:w="1889" w:type="dxa"/>
            <w:shd w:val="clear" w:color="auto" w:fill="auto"/>
            <w:vAlign w:val="bottom"/>
          </w:tcPr>
          <w:p w14:paraId="52C03E4B" w14:textId="77777777" w:rsidR="00055565" w:rsidRPr="00CB56EC" w:rsidRDefault="00055565" w:rsidP="00055565">
            <w:pPr>
              <w:spacing w:after="160" w:line="259" w:lineRule="auto"/>
              <w:jc w:val="center"/>
              <w:rPr>
                <w:sz w:val="18"/>
                <w:szCs w:val="18"/>
              </w:rPr>
            </w:pPr>
            <w:r w:rsidRPr="00CB56EC">
              <w:rPr>
                <w:sz w:val="18"/>
                <w:szCs w:val="18"/>
              </w:rPr>
              <w:t>%10</w:t>
            </w:r>
          </w:p>
        </w:tc>
        <w:tc>
          <w:tcPr>
            <w:tcW w:w="1464" w:type="dxa"/>
            <w:shd w:val="clear" w:color="auto" w:fill="auto"/>
          </w:tcPr>
          <w:p w14:paraId="3422AAB9" w14:textId="2C54658D" w:rsidR="00055565" w:rsidRPr="00CB56EC" w:rsidRDefault="00055565" w:rsidP="00055565">
            <w:pPr>
              <w:jc w:val="right"/>
              <w:rPr>
                <w:color w:val="000000"/>
                <w:sz w:val="18"/>
                <w:szCs w:val="18"/>
              </w:rPr>
            </w:pPr>
            <w:r>
              <w:rPr>
                <w:color w:val="000000"/>
                <w:sz w:val="18"/>
                <w:szCs w:val="18"/>
              </w:rPr>
              <w:t>(505)</w:t>
            </w:r>
          </w:p>
        </w:tc>
        <w:tc>
          <w:tcPr>
            <w:tcW w:w="1465" w:type="dxa"/>
            <w:shd w:val="clear" w:color="auto" w:fill="auto"/>
          </w:tcPr>
          <w:p w14:paraId="30FC4F21" w14:textId="738777D3" w:rsidR="00055565" w:rsidRPr="00CB56EC" w:rsidRDefault="00055565" w:rsidP="00055565">
            <w:pPr>
              <w:jc w:val="right"/>
              <w:rPr>
                <w:color w:val="000000"/>
                <w:sz w:val="18"/>
                <w:szCs w:val="18"/>
              </w:rPr>
            </w:pPr>
            <w:r>
              <w:rPr>
                <w:color w:val="000000"/>
                <w:sz w:val="18"/>
                <w:szCs w:val="18"/>
              </w:rPr>
              <w:t>3,519</w:t>
            </w:r>
          </w:p>
        </w:tc>
        <w:tc>
          <w:tcPr>
            <w:tcW w:w="1464" w:type="dxa"/>
            <w:shd w:val="clear" w:color="auto" w:fill="auto"/>
          </w:tcPr>
          <w:p w14:paraId="5A74693F" w14:textId="2CB05A92" w:rsidR="00055565" w:rsidRPr="00CB56EC" w:rsidRDefault="00055565" w:rsidP="00055565">
            <w:pPr>
              <w:jc w:val="right"/>
              <w:rPr>
                <w:color w:val="000000"/>
                <w:sz w:val="18"/>
                <w:szCs w:val="18"/>
              </w:rPr>
            </w:pPr>
            <w:r>
              <w:rPr>
                <w:color w:val="000000"/>
                <w:sz w:val="18"/>
                <w:szCs w:val="18"/>
              </w:rPr>
              <w:t>(505)</w:t>
            </w:r>
          </w:p>
        </w:tc>
        <w:tc>
          <w:tcPr>
            <w:tcW w:w="1465" w:type="dxa"/>
            <w:shd w:val="clear" w:color="auto" w:fill="auto"/>
          </w:tcPr>
          <w:p w14:paraId="3EF681EF" w14:textId="06C31878" w:rsidR="00055565" w:rsidRPr="00CB56EC" w:rsidRDefault="00055565" w:rsidP="00055565">
            <w:pPr>
              <w:jc w:val="right"/>
              <w:rPr>
                <w:color w:val="000000"/>
                <w:sz w:val="18"/>
                <w:szCs w:val="18"/>
              </w:rPr>
            </w:pPr>
            <w:r>
              <w:rPr>
                <w:color w:val="000000"/>
                <w:sz w:val="18"/>
                <w:szCs w:val="18"/>
              </w:rPr>
              <w:t>3,519</w:t>
            </w:r>
          </w:p>
        </w:tc>
      </w:tr>
      <w:tr w:rsidR="00055565" w:rsidRPr="00CB56EC" w14:paraId="73241945" w14:textId="77777777" w:rsidTr="00055565">
        <w:trPr>
          <w:trHeight w:hRule="exact" w:val="227"/>
        </w:trPr>
        <w:tc>
          <w:tcPr>
            <w:tcW w:w="1552" w:type="dxa"/>
            <w:shd w:val="clear" w:color="auto" w:fill="auto"/>
            <w:vAlign w:val="center"/>
            <w:hideMark/>
          </w:tcPr>
          <w:p w14:paraId="606B1B58" w14:textId="77777777" w:rsidR="00055565" w:rsidRPr="00CB56EC" w:rsidRDefault="00055565" w:rsidP="00055565">
            <w:pPr>
              <w:rPr>
                <w:b/>
                <w:bCs/>
                <w:color w:val="000000"/>
                <w:sz w:val="18"/>
                <w:szCs w:val="18"/>
                <w:lang w:eastAsia="tr-TR"/>
              </w:rPr>
            </w:pPr>
            <w:r w:rsidRPr="00CB56EC">
              <w:rPr>
                <w:b/>
                <w:bCs/>
                <w:color w:val="000000"/>
                <w:sz w:val="18"/>
                <w:szCs w:val="18"/>
              </w:rPr>
              <w:t>Avro</w:t>
            </w:r>
          </w:p>
        </w:tc>
        <w:tc>
          <w:tcPr>
            <w:tcW w:w="1889" w:type="dxa"/>
            <w:shd w:val="clear" w:color="auto" w:fill="auto"/>
            <w:vAlign w:val="bottom"/>
          </w:tcPr>
          <w:p w14:paraId="0804DB82" w14:textId="77777777" w:rsidR="00055565" w:rsidRPr="00CB56EC" w:rsidRDefault="00055565" w:rsidP="00055565">
            <w:pPr>
              <w:spacing w:after="160" w:line="259" w:lineRule="auto"/>
              <w:jc w:val="center"/>
              <w:rPr>
                <w:sz w:val="18"/>
                <w:szCs w:val="18"/>
              </w:rPr>
            </w:pPr>
            <w:r w:rsidRPr="00CB56EC">
              <w:rPr>
                <w:sz w:val="18"/>
                <w:szCs w:val="18"/>
              </w:rPr>
              <w:t>%10</w:t>
            </w:r>
          </w:p>
        </w:tc>
        <w:tc>
          <w:tcPr>
            <w:tcW w:w="1464" w:type="dxa"/>
            <w:shd w:val="clear" w:color="auto" w:fill="auto"/>
          </w:tcPr>
          <w:p w14:paraId="3D65CA37" w14:textId="01B2C3A4" w:rsidR="00055565" w:rsidRPr="00CB56EC" w:rsidRDefault="00055565" w:rsidP="00055565">
            <w:pPr>
              <w:jc w:val="right"/>
              <w:rPr>
                <w:color w:val="000000"/>
                <w:sz w:val="18"/>
                <w:szCs w:val="18"/>
              </w:rPr>
            </w:pPr>
            <w:r>
              <w:rPr>
                <w:color w:val="000000"/>
                <w:sz w:val="18"/>
                <w:szCs w:val="18"/>
              </w:rPr>
              <w:t>783</w:t>
            </w:r>
          </w:p>
        </w:tc>
        <w:tc>
          <w:tcPr>
            <w:tcW w:w="1465" w:type="dxa"/>
            <w:shd w:val="clear" w:color="auto" w:fill="auto"/>
          </w:tcPr>
          <w:p w14:paraId="050B7E78" w14:textId="18AFF385" w:rsidR="00055565" w:rsidRPr="00CB56EC" w:rsidRDefault="00055565" w:rsidP="00055565">
            <w:pPr>
              <w:jc w:val="right"/>
              <w:rPr>
                <w:color w:val="000000"/>
                <w:sz w:val="18"/>
                <w:szCs w:val="18"/>
              </w:rPr>
            </w:pPr>
            <w:r>
              <w:rPr>
                <w:color w:val="000000"/>
                <w:sz w:val="18"/>
                <w:szCs w:val="18"/>
              </w:rPr>
              <w:t>(69)</w:t>
            </w:r>
          </w:p>
        </w:tc>
        <w:tc>
          <w:tcPr>
            <w:tcW w:w="1464" w:type="dxa"/>
            <w:shd w:val="clear" w:color="auto" w:fill="auto"/>
          </w:tcPr>
          <w:p w14:paraId="24FF76F2" w14:textId="0D0328E8" w:rsidR="00055565" w:rsidRPr="00CB56EC" w:rsidRDefault="00055565" w:rsidP="00055565">
            <w:pPr>
              <w:jc w:val="right"/>
              <w:rPr>
                <w:color w:val="000000"/>
                <w:sz w:val="18"/>
                <w:szCs w:val="18"/>
              </w:rPr>
            </w:pPr>
            <w:r>
              <w:rPr>
                <w:color w:val="000000"/>
                <w:sz w:val="18"/>
                <w:szCs w:val="18"/>
              </w:rPr>
              <w:t>783</w:t>
            </w:r>
          </w:p>
        </w:tc>
        <w:tc>
          <w:tcPr>
            <w:tcW w:w="1465" w:type="dxa"/>
            <w:shd w:val="clear" w:color="auto" w:fill="auto"/>
          </w:tcPr>
          <w:p w14:paraId="7782E1FA" w14:textId="450638D6" w:rsidR="00055565" w:rsidRPr="00CB56EC" w:rsidRDefault="00055565" w:rsidP="00055565">
            <w:pPr>
              <w:jc w:val="right"/>
              <w:rPr>
                <w:color w:val="000000"/>
                <w:sz w:val="18"/>
                <w:szCs w:val="18"/>
              </w:rPr>
            </w:pPr>
            <w:r>
              <w:rPr>
                <w:color w:val="000000"/>
                <w:sz w:val="18"/>
                <w:szCs w:val="18"/>
              </w:rPr>
              <w:t>(69)</w:t>
            </w:r>
          </w:p>
        </w:tc>
      </w:tr>
      <w:tr w:rsidR="00055565" w:rsidRPr="00CB56EC" w14:paraId="02A9E992" w14:textId="77777777" w:rsidTr="00055565">
        <w:trPr>
          <w:trHeight w:hRule="exact" w:val="227"/>
        </w:trPr>
        <w:tc>
          <w:tcPr>
            <w:tcW w:w="1552" w:type="dxa"/>
            <w:shd w:val="clear" w:color="auto" w:fill="auto"/>
            <w:vAlign w:val="center"/>
          </w:tcPr>
          <w:p w14:paraId="4AEA6A2C" w14:textId="78C68E76" w:rsidR="00055565" w:rsidRPr="00CB56EC" w:rsidRDefault="00055565" w:rsidP="00055565">
            <w:pPr>
              <w:rPr>
                <w:b/>
                <w:bCs/>
                <w:color w:val="000000"/>
                <w:sz w:val="18"/>
                <w:szCs w:val="18"/>
                <w:lang w:eastAsia="tr-TR"/>
              </w:rPr>
            </w:pPr>
            <w:r>
              <w:rPr>
                <w:b/>
                <w:bCs/>
                <w:color w:val="000000"/>
                <w:sz w:val="18"/>
                <w:szCs w:val="18"/>
              </w:rPr>
              <w:t>Diğer YP</w:t>
            </w:r>
          </w:p>
        </w:tc>
        <w:tc>
          <w:tcPr>
            <w:tcW w:w="1889" w:type="dxa"/>
            <w:shd w:val="clear" w:color="auto" w:fill="auto"/>
            <w:vAlign w:val="bottom"/>
          </w:tcPr>
          <w:p w14:paraId="1DF7E870" w14:textId="77777777" w:rsidR="00055565" w:rsidRPr="00CB56EC" w:rsidRDefault="00055565" w:rsidP="00055565">
            <w:pPr>
              <w:spacing w:after="160" w:line="259" w:lineRule="auto"/>
              <w:jc w:val="center"/>
              <w:rPr>
                <w:sz w:val="18"/>
                <w:szCs w:val="18"/>
              </w:rPr>
            </w:pPr>
            <w:r w:rsidRPr="00CB56EC">
              <w:rPr>
                <w:sz w:val="18"/>
                <w:szCs w:val="18"/>
              </w:rPr>
              <w:t>%10</w:t>
            </w:r>
          </w:p>
        </w:tc>
        <w:tc>
          <w:tcPr>
            <w:tcW w:w="1464" w:type="dxa"/>
            <w:shd w:val="clear" w:color="auto" w:fill="auto"/>
          </w:tcPr>
          <w:p w14:paraId="4A9CCAFB" w14:textId="6C198A5F" w:rsidR="00055565" w:rsidRPr="00CB56EC" w:rsidRDefault="00055565" w:rsidP="00055565">
            <w:pPr>
              <w:jc w:val="right"/>
              <w:rPr>
                <w:color w:val="000000"/>
                <w:sz w:val="18"/>
                <w:szCs w:val="18"/>
              </w:rPr>
            </w:pPr>
            <w:r>
              <w:rPr>
                <w:color w:val="000000"/>
                <w:sz w:val="18"/>
                <w:szCs w:val="18"/>
              </w:rPr>
              <w:t>19</w:t>
            </w:r>
          </w:p>
        </w:tc>
        <w:tc>
          <w:tcPr>
            <w:tcW w:w="1465" w:type="dxa"/>
            <w:shd w:val="clear" w:color="auto" w:fill="auto"/>
          </w:tcPr>
          <w:p w14:paraId="7C23E528" w14:textId="673B7A17" w:rsidR="00055565" w:rsidRPr="00CB56EC" w:rsidRDefault="00055565" w:rsidP="00055565">
            <w:pPr>
              <w:jc w:val="right"/>
              <w:rPr>
                <w:color w:val="000000"/>
                <w:sz w:val="18"/>
                <w:szCs w:val="18"/>
              </w:rPr>
            </w:pPr>
            <w:r>
              <w:rPr>
                <w:color w:val="000000"/>
                <w:sz w:val="18"/>
                <w:szCs w:val="18"/>
              </w:rPr>
              <w:t>279</w:t>
            </w:r>
          </w:p>
        </w:tc>
        <w:tc>
          <w:tcPr>
            <w:tcW w:w="1464" w:type="dxa"/>
            <w:shd w:val="clear" w:color="auto" w:fill="auto"/>
          </w:tcPr>
          <w:p w14:paraId="081B37E8" w14:textId="6A70AE85" w:rsidR="00055565" w:rsidRPr="00CB56EC" w:rsidRDefault="00055565" w:rsidP="00055565">
            <w:pPr>
              <w:jc w:val="right"/>
              <w:rPr>
                <w:color w:val="000000"/>
                <w:sz w:val="18"/>
                <w:szCs w:val="18"/>
              </w:rPr>
            </w:pPr>
            <w:r>
              <w:rPr>
                <w:color w:val="000000"/>
                <w:sz w:val="18"/>
                <w:szCs w:val="18"/>
              </w:rPr>
              <w:t>19</w:t>
            </w:r>
          </w:p>
        </w:tc>
        <w:tc>
          <w:tcPr>
            <w:tcW w:w="1465" w:type="dxa"/>
            <w:shd w:val="clear" w:color="auto" w:fill="auto"/>
          </w:tcPr>
          <w:p w14:paraId="173C62E0" w14:textId="38E38208" w:rsidR="00055565" w:rsidRPr="00CB56EC" w:rsidRDefault="00055565" w:rsidP="00055565">
            <w:pPr>
              <w:jc w:val="right"/>
              <w:rPr>
                <w:color w:val="000000"/>
                <w:sz w:val="18"/>
                <w:szCs w:val="18"/>
              </w:rPr>
            </w:pPr>
            <w:r>
              <w:rPr>
                <w:color w:val="000000"/>
                <w:sz w:val="18"/>
                <w:szCs w:val="18"/>
              </w:rPr>
              <w:t>279</w:t>
            </w:r>
          </w:p>
        </w:tc>
      </w:tr>
    </w:tbl>
    <w:p w14:paraId="4B723060" w14:textId="77777777" w:rsidR="00120250" w:rsidRPr="00CB56EC" w:rsidRDefault="00120250" w:rsidP="00120250">
      <w:pPr>
        <w:pBdr>
          <w:bar w:val="single" w:sz="4" w:color="auto"/>
        </w:pBdr>
        <w:autoSpaceDE w:val="0"/>
        <w:autoSpaceDN w:val="0"/>
        <w:adjustRightInd w:val="0"/>
        <w:rPr>
          <w:lang w:eastAsia="en-GB"/>
        </w:rPr>
      </w:pPr>
    </w:p>
    <w:p w14:paraId="1537BAE4" w14:textId="77777777" w:rsidR="00AF46F6" w:rsidRPr="00CB56EC" w:rsidRDefault="00AF46F6" w:rsidP="00931D40">
      <w:pPr>
        <w:rPr>
          <w:rFonts w:eastAsia="Arial Unicode MS"/>
          <w:b/>
        </w:rPr>
      </w:pPr>
      <w:r w:rsidRPr="00CB56EC">
        <w:rPr>
          <w:rFonts w:eastAsia="Arial Unicode MS"/>
          <w:b/>
        </w:rPr>
        <w:t>Banka’nın kur riskine ilişkin bilgiler</w:t>
      </w:r>
    </w:p>
    <w:p w14:paraId="160978A0" w14:textId="77777777" w:rsidR="00AF46F6" w:rsidRPr="00CB56EC" w:rsidRDefault="00AF46F6" w:rsidP="00AF46F6">
      <w:pPr>
        <w:rPr>
          <w:sz w:val="12"/>
          <w:szCs w:val="12"/>
        </w:rPr>
      </w:pPr>
    </w:p>
    <w:tbl>
      <w:tblPr>
        <w:tblStyle w:val="TableGrid"/>
        <w:tblW w:w="9360" w:type="dxa"/>
        <w:jc w:val="center"/>
        <w:tblBorders>
          <w:bottom w:val="thinThickSmallGap" w:sz="24" w:space="0" w:color="auto"/>
          <w:insideH w:val="dotted" w:sz="4" w:space="0" w:color="auto"/>
          <w:insideV w:val="dotted" w:sz="4" w:space="0" w:color="auto"/>
        </w:tblBorders>
        <w:tblLayout w:type="fixed"/>
        <w:tblLook w:val="04A0" w:firstRow="1" w:lastRow="0" w:firstColumn="1" w:lastColumn="0" w:noHBand="0" w:noVBand="1"/>
      </w:tblPr>
      <w:tblGrid>
        <w:gridCol w:w="5240"/>
        <w:gridCol w:w="1030"/>
        <w:gridCol w:w="1030"/>
        <w:gridCol w:w="1030"/>
        <w:gridCol w:w="1030"/>
      </w:tblGrid>
      <w:tr w:rsidR="00AF46F6" w:rsidRPr="00CB56EC" w14:paraId="5C83B102" w14:textId="77777777" w:rsidTr="00911F6A">
        <w:trPr>
          <w:trHeight w:val="265"/>
          <w:jc w:val="center"/>
        </w:trPr>
        <w:tc>
          <w:tcPr>
            <w:tcW w:w="5240" w:type="dxa"/>
            <w:tcBorders>
              <w:top w:val="single" w:sz="4" w:space="0" w:color="auto"/>
              <w:bottom w:val="dotted" w:sz="4" w:space="0" w:color="auto"/>
            </w:tcBorders>
            <w:shd w:val="clear" w:color="auto" w:fill="auto"/>
            <w:vAlign w:val="bottom"/>
            <w:hideMark/>
          </w:tcPr>
          <w:p w14:paraId="046543A8" w14:textId="77777777" w:rsidR="00AF46F6" w:rsidRPr="00CB56EC" w:rsidRDefault="00D03E43" w:rsidP="009073E0">
            <w:pPr>
              <w:autoSpaceDE w:val="0"/>
              <w:autoSpaceDN w:val="0"/>
              <w:adjustRightInd w:val="0"/>
              <w:ind w:left="567" w:hanging="567"/>
              <w:rPr>
                <w:b/>
                <w:bCs/>
                <w:sz w:val="16"/>
                <w:szCs w:val="16"/>
                <w:lang w:val="tr-TR"/>
              </w:rPr>
            </w:pPr>
            <w:r w:rsidRPr="00CB56EC">
              <w:rPr>
                <w:b/>
                <w:bCs/>
                <w:sz w:val="16"/>
                <w:szCs w:val="16"/>
                <w:lang w:val="tr-TR"/>
              </w:rPr>
              <w:t>Cari Dönem</w:t>
            </w:r>
          </w:p>
        </w:tc>
        <w:tc>
          <w:tcPr>
            <w:tcW w:w="1030" w:type="dxa"/>
            <w:tcBorders>
              <w:top w:val="single" w:sz="4" w:space="0" w:color="auto"/>
              <w:bottom w:val="dotted" w:sz="4" w:space="0" w:color="auto"/>
            </w:tcBorders>
            <w:shd w:val="clear" w:color="auto" w:fill="auto"/>
            <w:vAlign w:val="bottom"/>
            <w:hideMark/>
          </w:tcPr>
          <w:p w14:paraId="3BE139FB" w14:textId="77777777" w:rsidR="00AF46F6" w:rsidRPr="00CB56EC" w:rsidRDefault="00AF46F6" w:rsidP="00D03E43">
            <w:pPr>
              <w:autoSpaceDE w:val="0"/>
              <w:autoSpaceDN w:val="0"/>
              <w:adjustRightInd w:val="0"/>
              <w:ind w:left="567" w:hanging="567"/>
              <w:jc w:val="right"/>
              <w:rPr>
                <w:b/>
                <w:bCs/>
                <w:sz w:val="16"/>
                <w:szCs w:val="16"/>
                <w:lang w:val="tr-TR"/>
              </w:rPr>
            </w:pPr>
            <w:r w:rsidRPr="00CB56EC">
              <w:rPr>
                <w:b/>
                <w:bCs/>
                <w:sz w:val="16"/>
                <w:szCs w:val="16"/>
                <w:lang w:val="tr-TR"/>
              </w:rPr>
              <w:t>Avro</w:t>
            </w:r>
          </w:p>
        </w:tc>
        <w:tc>
          <w:tcPr>
            <w:tcW w:w="1030" w:type="dxa"/>
            <w:tcBorders>
              <w:top w:val="single" w:sz="4" w:space="0" w:color="auto"/>
              <w:bottom w:val="dotted" w:sz="4" w:space="0" w:color="auto"/>
            </w:tcBorders>
            <w:shd w:val="clear" w:color="auto" w:fill="auto"/>
            <w:vAlign w:val="bottom"/>
            <w:hideMark/>
          </w:tcPr>
          <w:p w14:paraId="4A7A23A1" w14:textId="77777777" w:rsidR="00AF46F6" w:rsidRPr="00CB56EC" w:rsidRDefault="00AF46F6" w:rsidP="00D03E43">
            <w:pPr>
              <w:autoSpaceDE w:val="0"/>
              <w:autoSpaceDN w:val="0"/>
              <w:adjustRightInd w:val="0"/>
              <w:ind w:left="-100" w:hanging="11"/>
              <w:jc w:val="right"/>
              <w:rPr>
                <w:b/>
                <w:bCs/>
                <w:sz w:val="16"/>
                <w:szCs w:val="16"/>
                <w:lang w:val="tr-TR"/>
              </w:rPr>
            </w:pPr>
            <w:r w:rsidRPr="00CB56EC">
              <w:rPr>
                <w:b/>
                <w:bCs/>
                <w:sz w:val="16"/>
                <w:szCs w:val="16"/>
                <w:lang w:val="tr-TR"/>
              </w:rPr>
              <w:t>ABD Doları</w:t>
            </w:r>
          </w:p>
        </w:tc>
        <w:tc>
          <w:tcPr>
            <w:tcW w:w="1030" w:type="dxa"/>
            <w:tcBorders>
              <w:top w:val="single" w:sz="4" w:space="0" w:color="auto"/>
              <w:bottom w:val="dotted" w:sz="4" w:space="0" w:color="auto"/>
            </w:tcBorders>
            <w:shd w:val="clear" w:color="auto" w:fill="auto"/>
            <w:vAlign w:val="bottom"/>
            <w:hideMark/>
          </w:tcPr>
          <w:p w14:paraId="4AB5C256" w14:textId="77777777" w:rsidR="00AF46F6" w:rsidRPr="00CB56EC" w:rsidRDefault="00AF46F6" w:rsidP="00D03E43">
            <w:pPr>
              <w:autoSpaceDE w:val="0"/>
              <w:autoSpaceDN w:val="0"/>
              <w:adjustRightInd w:val="0"/>
              <w:ind w:left="567" w:hanging="567"/>
              <w:jc w:val="right"/>
              <w:rPr>
                <w:b/>
                <w:bCs/>
                <w:sz w:val="16"/>
                <w:szCs w:val="16"/>
                <w:lang w:val="tr-TR"/>
              </w:rPr>
            </w:pPr>
            <w:r w:rsidRPr="00CB56EC">
              <w:rPr>
                <w:b/>
                <w:bCs/>
                <w:sz w:val="16"/>
                <w:szCs w:val="16"/>
                <w:lang w:val="tr-TR"/>
              </w:rPr>
              <w:t>Diğer YP</w:t>
            </w:r>
          </w:p>
        </w:tc>
        <w:tc>
          <w:tcPr>
            <w:tcW w:w="1030" w:type="dxa"/>
            <w:tcBorders>
              <w:top w:val="single" w:sz="4" w:space="0" w:color="auto"/>
              <w:bottom w:val="dotted" w:sz="4" w:space="0" w:color="auto"/>
            </w:tcBorders>
            <w:shd w:val="clear" w:color="auto" w:fill="auto"/>
            <w:vAlign w:val="bottom"/>
            <w:hideMark/>
          </w:tcPr>
          <w:p w14:paraId="39ED37D5" w14:textId="77777777" w:rsidR="00AF46F6" w:rsidRPr="00CB56EC" w:rsidRDefault="00AF46F6" w:rsidP="00D03E43">
            <w:pPr>
              <w:autoSpaceDE w:val="0"/>
              <w:autoSpaceDN w:val="0"/>
              <w:adjustRightInd w:val="0"/>
              <w:ind w:left="567" w:hanging="567"/>
              <w:jc w:val="right"/>
              <w:rPr>
                <w:b/>
                <w:bCs/>
                <w:sz w:val="16"/>
                <w:szCs w:val="16"/>
                <w:lang w:val="tr-TR"/>
              </w:rPr>
            </w:pPr>
            <w:r w:rsidRPr="00CB56EC">
              <w:rPr>
                <w:b/>
                <w:bCs/>
                <w:sz w:val="16"/>
                <w:szCs w:val="16"/>
                <w:lang w:val="tr-TR"/>
              </w:rPr>
              <w:t>Toplam</w:t>
            </w:r>
          </w:p>
        </w:tc>
      </w:tr>
      <w:tr w:rsidR="00AF46F6" w:rsidRPr="007D5584" w14:paraId="2481EE5D" w14:textId="77777777" w:rsidTr="00911F6A">
        <w:trPr>
          <w:trHeight w:val="265"/>
          <w:jc w:val="center"/>
        </w:trPr>
        <w:tc>
          <w:tcPr>
            <w:tcW w:w="5240" w:type="dxa"/>
            <w:tcBorders>
              <w:top w:val="dotted" w:sz="4" w:space="0" w:color="auto"/>
            </w:tcBorders>
            <w:shd w:val="clear" w:color="auto" w:fill="auto"/>
            <w:vAlign w:val="bottom"/>
            <w:hideMark/>
          </w:tcPr>
          <w:p w14:paraId="432A7045" w14:textId="77777777" w:rsidR="00AF46F6" w:rsidRPr="007D5584" w:rsidRDefault="00AF46F6" w:rsidP="009073E0">
            <w:pPr>
              <w:autoSpaceDE w:val="0"/>
              <w:autoSpaceDN w:val="0"/>
              <w:adjustRightInd w:val="0"/>
              <w:ind w:left="567" w:hanging="567"/>
              <w:rPr>
                <w:b/>
                <w:bCs/>
                <w:sz w:val="16"/>
                <w:szCs w:val="16"/>
                <w:lang w:val="tr-TR"/>
              </w:rPr>
            </w:pPr>
            <w:r w:rsidRPr="007D5584">
              <w:rPr>
                <w:b/>
                <w:bCs/>
                <w:sz w:val="16"/>
                <w:szCs w:val="16"/>
                <w:lang w:val="tr-TR"/>
              </w:rPr>
              <w:t>Varlıklar</w:t>
            </w:r>
          </w:p>
        </w:tc>
        <w:tc>
          <w:tcPr>
            <w:tcW w:w="1030" w:type="dxa"/>
            <w:tcBorders>
              <w:top w:val="dotted" w:sz="4" w:space="0" w:color="auto"/>
            </w:tcBorders>
            <w:shd w:val="clear" w:color="auto" w:fill="auto"/>
            <w:vAlign w:val="bottom"/>
            <w:hideMark/>
          </w:tcPr>
          <w:p w14:paraId="4E21D90A" w14:textId="77777777" w:rsidR="00AF46F6" w:rsidRPr="007D5584" w:rsidRDefault="00AF46F6" w:rsidP="00D03E43">
            <w:pPr>
              <w:autoSpaceDE w:val="0"/>
              <w:autoSpaceDN w:val="0"/>
              <w:adjustRightInd w:val="0"/>
              <w:ind w:left="567" w:hanging="567"/>
              <w:jc w:val="right"/>
              <w:rPr>
                <w:b/>
                <w:bCs/>
                <w:sz w:val="16"/>
                <w:szCs w:val="16"/>
                <w:lang w:val="tr-TR"/>
              </w:rPr>
            </w:pPr>
            <w:r w:rsidRPr="007D5584">
              <w:rPr>
                <w:b/>
                <w:bCs/>
                <w:sz w:val="16"/>
                <w:szCs w:val="16"/>
                <w:lang w:val="tr-TR"/>
              </w:rPr>
              <w:t> </w:t>
            </w:r>
          </w:p>
        </w:tc>
        <w:tc>
          <w:tcPr>
            <w:tcW w:w="1030" w:type="dxa"/>
            <w:tcBorders>
              <w:top w:val="dotted" w:sz="4" w:space="0" w:color="auto"/>
            </w:tcBorders>
            <w:shd w:val="clear" w:color="auto" w:fill="auto"/>
            <w:vAlign w:val="bottom"/>
            <w:hideMark/>
          </w:tcPr>
          <w:p w14:paraId="03902389" w14:textId="77777777" w:rsidR="00AF46F6" w:rsidRPr="007D5584" w:rsidRDefault="00AF46F6" w:rsidP="00D03E43">
            <w:pPr>
              <w:autoSpaceDE w:val="0"/>
              <w:autoSpaceDN w:val="0"/>
              <w:adjustRightInd w:val="0"/>
              <w:ind w:left="567" w:hanging="567"/>
              <w:jc w:val="right"/>
              <w:rPr>
                <w:b/>
                <w:bCs/>
                <w:sz w:val="16"/>
                <w:szCs w:val="16"/>
                <w:lang w:val="tr-TR"/>
              </w:rPr>
            </w:pPr>
            <w:r w:rsidRPr="007D5584">
              <w:rPr>
                <w:b/>
                <w:bCs/>
                <w:sz w:val="16"/>
                <w:szCs w:val="16"/>
                <w:lang w:val="tr-TR"/>
              </w:rPr>
              <w:t> </w:t>
            </w:r>
          </w:p>
        </w:tc>
        <w:tc>
          <w:tcPr>
            <w:tcW w:w="1030" w:type="dxa"/>
            <w:tcBorders>
              <w:top w:val="dotted" w:sz="4" w:space="0" w:color="auto"/>
            </w:tcBorders>
            <w:shd w:val="clear" w:color="auto" w:fill="auto"/>
            <w:vAlign w:val="bottom"/>
            <w:hideMark/>
          </w:tcPr>
          <w:p w14:paraId="4BAFFC83" w14:textId="77777777" w:rsidR="00AF46F6" w:rsidRPr="007D5584" w:rsidRDefault="00AF46F6" w:rsidP="00D03E43">
            <w:pPr>
              <w:autoSpaceDE w:val="0"/>
              <w:autoSpaceDN w:val="0"/>
              <w:adjustRightInd w:val="0"/>
              <w:ind w:left="567" w:hanging="567"/>
              <w:jc w:val="right"/>
              <w:rPr>
                <w:b/>
                <w:bCs/>
                <w:sz w:val="16"/>
                <w:szCs w:val="16"/>
                <w:lang w:val="tr-TR"/>
              </w:rPr>
            </w:pPr>
            <w:r w:rsidRPr="007D5584">
              <w:rPr>
                <w:b/>
                <w:bCs/>
                <w:sz w:val="16"/>
                <w:szCs w:val="16"/>
                <w:lang w:val="tr-TR"/>
              </w:rPr>
              <w:t> </w:t>
            </w:r>
          </w:p>
        </w:tc>
        <w:tc>
          <w:tcPr>
            <w:tcW w:w="1030" w:type="dxa"/>
            <w:tcBorders>
              <w:top w:val="dotted" w:sz="4" w:space="0" w:color="auto"/>
            </w:tcBorders>
            <w:shd w:val="clear" w:color="auto" w:fill="auto"/>
            <w:vAlign w:val="bottom"/>
            <w:hideMark/>
          </w:tcPr>
          <w:p w14:paraId="3976FAD7" w14:textId="77777777" w:rsidR="00AF46F6" w:rsidRPr="007D5584" w:rsidRDefault="00AF46F6" w:rsidP="00D03E43">
            <w:pPr>
              <w:autoSpaceDE w:val="0"/>
              <w:autoSpaceDN w:val="0"/>
              <w:adjustRightInd w:val="0"/>
              <w:ind w:left="567" w:hanging="567"/>
              <w:jc w:val="right"/>
              <w:rPr>
                <w:b/>
                <w:bCs/>
                <w:sz w:val="16"/>
                <w:szCs w:val="16"/>
                <w:lang w:val="tr-TR"/>
              </w:rPr>
            </w:pPr>
            <w:r w:rsidRPr="007D5584">
              <w:rPr>
                <w:b/>
                <w:bCs/>
                <w:sz w:val="16"/>
                <w:szCs w:val="16"/>
                <w:lang w:val="tr-TR"/>
              </w:rPr>
              <w:t> </w:t>
            </w:r>
          </w:p>
        </w:tc>
      </w:tr>
      <w:tr w:rsidR="007D5584" w:rsidRPr="00CB56EC" w14:paraId="5EB5406C" w14:textId="77777777" w:rsidTr="007D5584">
        <w:trPr>
          <w:trHeight w:val="245"/>
          <w:jc w:val="center"/>
        </w:trPr>
        <w:tc>
          <w:tcPr>
            <w:tcW w:w="5240" w:type="dxa"/>
            <w:shd w:val="clear" w:color="auto" w:fill="auto"/>
            <w:vAlign w:val="bottom"/>
            <w:hideMark/>
          </w:tcPr>
          <w:p w14:paraId="27A21A9D" w14:textId="77777777" w:rsidR="007D5584" w:rsidRPr="00CB56EC" w:rsidRDefault="007D5584" w:rsidP="007D5584">
            <w:pPr>
              <w:autoSpaceDE w:val="0"/>
              <w:autoSpaceDN w:val="0"/>
              <w:adjustRightInd w:val="0"/>
              <w:ind w:left="26" w:hanging="26"/>
              <w:rPr>
                <w:sz w:val="16"/>
                <w:szCs w:val="16"/>
                <w:lang w:val="tr-TR"/>
              </w:rPr>
            </w:pPr>
            <w:r w:rsidRPr="00CB56EC">
              <w:rPr>
                <w:sz w:val="16"/>
                <w:szCs w:val="16"/>
                <w:lang w:val="tr-TR"/>
              </w:rPr>
              <w:t>Nakit değerler (kasa, efektif deposu, yoldaki paralar, satın alınan çekler) ve T.C. Merkez Bankası</w:t>
            </w:r>
            <w:r w:rsidRPr="00CB56EC">
              <w:rPr>
                <w:sz w:val="16"/>
                <w:szCs w:val="16"/>
                <w:vertAlign w:val="superscript"/>
                <w:lang w:val="tr-TR"/>
              </w:rPr>
              <w:t>1</w:t>
            </w:r>
          </w:p>
        </w:tc>
        <w:tc>
          <w:tcPr>
            <w:tcW w:w="1030" w:type="dxa"/>
            <w:shd w:val="clear" w:color="auto" w:fill="auto"/>
            <w:vAlign w:val="bottom"/>
            <w:hideMark/>
          </w:tcPr>
          <w:p w14:paraId="10E3AEB0" w14:textId="0B868554"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255,778</w:t>
            </w:r>
          </w:p>
        </w:tc>
        <w:tc>
          <w:tcPr>
            <w:tcW w:w="1030" w:type="dxa"/>
            <w:shd w:val="clear" w:color="auto" w:fill="auto"/>
            <w:vAlign w:val="bottom"/>
            <w:hideMark/>
          </w:tcPr>
          <w:p w14:paraId="09B14B84" w14:textId="4EE4D2F7"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106,394</w:t>
            </w:r>
          </w:p>
        </w:tc>
        <w:tc>
          <w:tcPr>
            <w:tcW w:w="1030" w:type="dxa"/>
            <w:shd w:val="clear" w:color="auto" w:fill="auto"/>
            <w:vAlign w:val="bottom"/>
            <w:hideMark/>
          </w:tcPr>
          <w:p w14:paraId="71AAB58E" w14:textId="752D9643"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85,605</w:t>
            </w:r>
          </w:p>
        </w:tc>
        <w:tc>
          <w:tcPr>
            <w:tcW w:w="1030" w:type="dxa"/>
            <w:shd w:val="clear" w:color="auto" w:fill="auto"/>
            <w:vAlign w:val="bottom"/>
            <w:hideMark/>
          </w:tcPr>
          <w:p w14:paraId="3D04080A" w14:textId="71CF9F71"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447,777</w:t>
            </w:r>
          </w:p>
        </w:tc>
      </w:tr>
      <w:tr w:rsidR="007D5584" w:rsidRPr="00CB56EC" w14:paraId="65733AE6" w14:textId="77777777" w:rsidTr="007D5584">
        <w:trPr>
          <w:trHeight w:val="152"/>
          <w:jc w:val="center"/>
        </w:trPr>
        <w:tc>
          <w:tcPr>
            <w:tcW w:w="5240" w:type="dxa"/>
            <w:shd w:val="clear" w:color="auto" w:fill="auto"/>
            <w:vAlign w:val="bottom"/>
            <w:hideMark/>
          </w:tcPr>
          <w:p w14:paraId="6A755270" w14:textId="77777777" w:rsidR="007D5584" w:rsidRPr="00CB56EC" w:rsidRDefault="007D5584" w:rsidP="007D5584">
            <w:pPr>
              <w:autoSpaceDE w:val="0"/>
              <w:autoSpaceDN w:val="0"/>
              <w:adjustRightInd w:val="0"/>
              <w:ind w:left="26" w:hanging="26"/>
              <w:rPr>
                <w:sz w:val="16"/>
                <w:szCs w:val="16"/>
                <w:lang w:val="tr-TR"/>
              </w:rPr>
            </w:pPr>
            <w:r w:rsidRPr="00CB56EC">
              <w:rPr>
                <w:sz w:val="16"/>
                <w:szCs w:val="16"/>
                <w:lang w:val="tr-TR"/>
              </w:rPr>
              <w:t xml:space="preserve">Bankalar </w:t>
            </w:r>
            <w:r w:rsidRPr="00CB56EC">
              <w:rPr>
                <w:sz w:val="16"/>
                <w:szCs w:val="16"/>
                <w:vertAlign w:val="superscript"/>
                <w:lang w:val="tr-TR"/>
              </w:rPr>
              <w:t>1</w:t>
            </w:r>
          </w:p>
        </w:tc>
        <w:tc>
          <w:tcPr>
            <w:tcW w:w="1030" w:type="dxa"/>
            <w:shd w:val="clear" w:color="auto" w:fill="auto"/>
            <w:vAlign w:val="bottom"/>
            <w:hideMark/>
          </w:tcPr>
          <w:p w14:paraId="31E87F69" w14:textId="2BD7395D"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22,316</w:t>
            </w:r>
          </w:p>
        </w:tc>
        <w:tc>
          <w:tcPr>
            <w:tcW w:w="1030" w:type="dxa"/>
            <w:shd w:val="clear" w:color="auto" w:fill="auto"/>
            <w:vAlign w:val="bottom"/>
            <w:hideMark/>
          </w:tcPr>
          <w:p w14:paraId="3F6CA820" w14:textId="4100E8C3"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25,074</w:t>
            </w:r>
          </w:p>
        </w:tc>
        <w:tc>
          <w:tcPr>
            <w:tcW w:w="1030" w:type="dxa"/>
            <w:shd w:val="clear" w:color="auto" w:fill="auto"/>
            <w:vAlign w:val="bottom"/>
            <w:hideMark/>
          </w:tcPr>
          <w:p w14:paraId="467AAA51" w14:textId="030E6E6D"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152,076</w:t>
            </w:r>
          </w:p>
        </w:tc>
        <w:tc>
          <w:tcPr>
            <w:tcW w:w="1030" w:type="dxa"/>
            <w:shd w:val="clear" w:color="auto" w:fill="auto"/>
            <w:vAlign w:val="bottom"/>
            <w:hideMark/>
          </w:tcPr>
          <w:p w14:paraId="6AE4C555" w14:textId="60D5EC19"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199,466</w:t>
            </w:r>
          </w:p>
        </w:tc>
      </w:tr>
      <w:tr w:rsidR="007D5584" w:rsidRPr="00CB56EC" w14:paraId="47884C1C" w14:textId="77777777" w:rsidTr="007D5584">
        <w:trPr>
          <w:trHeight w:val="113"/>
          <w:jc w:val="center"/>
        </w:trPr>
        <w:tc>
          <w:tcPr>
            <w:tcW w:w="5240" w:type="dxa"/>
            <w:shd w:val="clear" w:color="auto" w:fill="auto"/>
            <w:vAlign w:val="bottom"/>
            <w:hideMark/>
          </w:tcPr>
          <w:p w14:paraId="10A76E7C" w14:textId="77777777" w:rsidR="007D5584" w:rsidRPr="00CB56EC" w:rsidRDefault="007D5584" w:rsidP="007D5584">
            <w:pPr>
              <w:autoSpaceDE w:val="0"/>
              <w:autoSpaceDN w:val="0"/>
              <w:adjustRightInd w:val="0"/>
              <w:ind w:left="26" w:hanging="26"/>
              <w:rPr>
                <w:sz w:val="16"/>
                <w:szCs w:val="16"/>
                <w:lang w:val="tr-TR"/>
              </w:rPr>
            </w:pPr>
            <w:r w:rsidRPr="00CB56EC">
              <w:rPr>
                <w:sz w:val="16"/>
                <w:szCs w:val="16"/>
                <w:lang w:val="tr-TR"/>
              </w:rPr>
              <w:t>Gerçeğe uygun değer farkı kar veya zarara yansıtılan finansal varlıklar</w:t>
            </w:r>
          </w:p>
        </w:tc>
        <w:tc>
          <w:tcPr>
            <w:tcW w:w="1030" w:type="dxa"/>
            <w:shd w:val="clear" w:color="auto" w:fill="auto"/>
            <w:vAlign w:val="bottom"/>
            <w:hideMark/>
          </w:tcPr>
          <w:p w14:paraId="0246583A" w14:textId="71A0976A"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5FB35FFE" w14:textId="29D88E13"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7F767295" w14:textId="713D9D2B"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7E16B0C4" w14:textId="5B8596D5"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r>
      <w:tr w:rsidR="007D5584" w:rsidRPr="00CB56EC" w14:paraId="18CAEF68" w14:textId="77777777" w:rsidTr="007D5584">
        <w:trPr>
          <w:trHeight w:val="160"/>
          <w:jc w:val="center"/>
        </w:trPr>
        <w:tc>
          <w:tcPr>
            <w:tcW w:w="5240" w:type="dxa"/>
            <w:shd w:val="clear" w:color="auto" w:fill="auto"/>
            <w:vAlign w:val="bottom"/>
            <w:hideMark/>
          </w:tcPr>
          <w:p w14:paraId="52DCA038" w14:textId="77777777" w:rsidR="007D5584" w:rsidRPr="00CB56EC" w:rsidRDefault="007D5584" w:rsidP="007D5584">
            <w:pPr>
              <w:autoSpaceDE w:val="0"/>
              <w:autoSpaceDN w:val="0"/>
              <w:adjustRightInd w:val="0"/>
              <w:ind w:left="26" w:hanging="26"/>
              <w:rPr>
                <w:sz w:val="16"/>
                <w:szCs w:val="16"/>
                <w:lang w:val="tr-TR"/>
              </w:rPr>
            </w:pPr>
            <w:r w:rsidRPr="00CB56EC">
              <w:rPr>
                <w:sz w:val="16"/>
                <w:szCs w:val="16"/>
                <w:lang w:val="tr-TR"/>
              </w:rPr>
              <w:t>Para piyasalarından alacaklar</w:t>
            </w:r>
          </w:p>
        </w:tc>
        <w:tc>
          <w:tcPr>
            <w:tcW w:w="1030" w:type="dxa"/>
            <w:shd w:val="clear" w:color="auto" w:fill="auto"/>
            <w:vAlign w:val="bottom"/>
            <w:hideMark/>
          </w:tcPr>
          <w:p w14:paraId="74FB5A35" w14:textId="06096394"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69C0A999" w14:textId="2D752A7F"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1F3746A6" w14:textId="37C86405"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269E0FA5" w14:textId="4C845F63"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r>
      <w:tr w:rsidR="007D5584" w:rsidRPr="00CB56EC" w14:paraId="71C701BC" w14:textId="77777777" w:rsidTr="007D5584">
        <w:trPr>
          <w:trHeight w:val="204"/>
          <w:jc w:val="center"/>
        </w:trPr>
        <w:tc>
          <w:tcPr>
            <w:tcW w:w="5240" w:type="dxa"/>
            <w:shd w:val="clear" w:color="auto" w:fill="auto"/>
            <w:vAlign w:val="bottom"/>
            <w:hideMark/>
          </w:tcPr>
          <w:p w14:paraId="3C4F20AE" w14:textId="77777777" w:rsidR="007D5584" w:rsidRPr="00CB56EC" w:rsidRDefault="007D5584" w:rsidP="007D5584">
            <w:pPr>
              <w:autoSpaceDE w:val="0"/>
              <w:autoSpaceDN w:val="0"/>
              <w:adjustRightInd w:val="0"/>
              <w:ind w:left="26" w:hanging="26"/>
              <w:rPr>
                <w:sz w:val="16"/>
                <w:szCs w:val="16"/>
                <w:lang w:val="tr-TR"/>
              </w:rPr>
            </w:pPr>
            <w:r w:rsidRPr="00CB56EC">
              <w:rPr>
                <w:sz w:val="16"/>
                <w:szCs w:val="16"/>
                <w:lang w:val="tr-TR"/>
              </w:rPr>
              <w:t>Gerçeğe uygun değer farkı diğer kapsamlı gelire yansıtılan finansal varlıklar</w:t>
            </w:r>
          </w:p>
        </w:tc>
        <w:tc>
          <w:tcPr>
            <w:tcW w:w="1030" w:type="dxa"/>
            <w:shd w:val="clear" w:color="auto" w:fill="auto"/>
            <w:vAlign w:val="bottom"/>
            <w:hideMark/>
          </w:tcPr>
          <w:p w14:paraId="42A57A05" w14:textId="42C6B229"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6146DE3E" w14:textId="2D26E8E3"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307,101</w:t>
            </w:r>
          </w:p>
        </w:tc>
        <w:tc>
          <w:tcPr>
            <w:tcW w:w="1030" w:type="dxa"/>
            <w:shd w:val="clear" w:color="auto" w:fill="auto"/>
            <w:vAlign w:val="bottom"/>
            <w:hideMark/>
          </w:tcPr>
          <w:p w14:paraId="76C8D4D9" w14:textId="34DBD087"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119A915B" w14:textId="54F8AA50"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307,101</w:t>
            </w:r>
          </w:p>
        </w:tc>
      </w:tr>
      <w:tr w:rsidR="007D5584" w:rsidRPr="00CB56EC" w14:paraId="03EAABDD" w14:textId="77777777" w:rsidTr="007D5584">
        <w:trPr>
          <w:trHeight w:val="136"/>
          <w:jc w:val="center"/>
        </w:trPr>
        <w:tc>
          <w:tcPr>
            <w:tcW w:w="5240" w:type="dxa"/>
            <w:shd w:val="clear" w:color="auto" w:fill="auto"/>
            <w:vAlign w:val="bottom"/>
            <w:hideMark/>
          </w:tcPr>
          <w:p w14:paraId="7A9A738B" w14:textId="77777777" w:rsidR="007D5584" w:rsidRPr="00CB56EC" w:rsidRDefault="007D5584" w:rsidP="007D5584">
            <w:pPr>
              <w:autoSpaceDE w:val="0"/>
              <w:autoSpaceDN w:val="0"/>
              <w:adjustRightInd w:val="0"/>
              <w:ind w:left="26" w:hanging="26"/>
              <w:rPr>
                <w:sz w:val="16"/>
                <w:szCs w:val="16"/>
                <w:lang w:val="tr-TR"/>
              </w:rPr>
            </w:pPr>
            <w:r w:rsidRPr="00CB56EC">
              <w:rPr>
                <w:sz w:val="16"/>
                <w:szCs w:val="16"/>
                <w:lang w:val="tr-TR"/>
              </w:rPr>
              <w:t xml:space="preserve">Krediler ve kiralama işlemlerinden alacaklar </w:t>
            </w:r>
            <w:r w:rsidRPr="00CB56EC">
              <w:rPr>
                <w:sz w:val="16"/>
                <w:szCs w:val="16"/>
                <w:vertAlign w:val="superscript"/>
                <w:lang w:val="tr-TR"/>
              </w:rPr>
              <w:t>1</w:t>
            </w:r>
          </w:p>
        </w:tc>
        <w:tc>
          <w:tcPr>
            <w:tcW w:w="1030" w:type="dxa"/>
            <w:shd w:val="clear" w:color="auto" w:fill="auto"/>
            <w:vAlign w:val="bottom"/>
            <w:hideMark/>
          </w:tcPr>
          <w:p w14:paraId="124F8B38" w14:textId="45B8A797"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1,028,192</w:t>
            </w:r>
          </w:p>
        </w:tc>
        <w:tc>
          <w:tcPr>
            <w:tcW w:w="1030" w:type="dxa"/>
            <w:shd w:val="clear" w:color="auto" w:fill="auto"/>
            <w:vAlign w:val="bottom"/>
            <w:hideMark/>
          </w:tcPr>
          <w:p w14:paraId="109C903B" w14:textId="655BB01C"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509,571</w:t>
            </w:r>
          </w:p>
        </w:tc>
        <w:tc>
          <w:tcPr>
            <w:tcW w:w="1030" w:type="dxa"/>
            <w:shd w:val="clear" w:color="auto" w:fill="auto"/>
            <w:vAlign w:val="bottom"/>
            <w:hideMark/>
          </w:tcPr>
          <w:p w14:paraId="6155D357" w14:textId="119726DD"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34999B61" w14:textId="099E015C"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1,537,763</w:t>
            </w:r>
          </w:p>
        </w:tc>
      </w:tr>
      <w:tr w:rsidR="007D5584" w:rsidRPr="00CB56EC" w14:paraId="4B185F61" w14:textId="77777777" w:rsidTr="007D5584">
        <w:trPr>
          <w:trHeight w:val="82"/>
          <w:jc w:val="center"/>
        </w:trPr>
        <w:tc>
          <w:tcPr>
            <w:tcW w:w="5240" w:type="dxa"/>
            <w:shd w:val="clear" w:color="auto" w:fill="auto"/>
            <w:vAlign w:val="bottom"/>
            <w:hideMark/>
          </w:tcPr>
          <w:p w14:paraId="5CCFE5AC" w14:textId="77777777" w:rsidR="007D5584" w:rsidRPr="00CB56EC" w:rsidRDefault="007D5584" w:rsidP="007D5584">
            <w:pPr>
              <w:autoSpaceDE w:val="0"/>
              <w:autoSpaceDN w:val="0"/>
              <w:adjustRightInd w:val="0"/>
              <w:ind w:left="26" w:hanging="26"/>
              <w:rPr>
                <w:sz w:val="16"/>
                <w:szCs w:val="16"/>
                <w:lang w:val="tr-TR"/>
              </w:rPr>
            </w:pPr>
            <w:r w:rsidRPr="00CB56EC">
              <w:rPr>
                <w:sz w:val="16"/>
                <w:szCs w:val="16"/>
                <w:lang w:val="tr-TR"/>
              </w:rPr>
              <w:t xml:space="preserve">İştirak, bağlı ortaklık ve birlikte kontrol edilen ortaklıklar (iş ortaklıkları) </w:t>
            </w:r>
          </w:p>
        </w:tc>
        <w:tc>
          <w:tcPr>
            <w:tcW w:w="1030" w:type="dxa"/>
            <w:shd w:val="clear" w:color="auto" w:fill="auto"/>
            <w:vAlign w:val="bottom"/>
            <w:hideMark/>
          </w:tcPr>
          <w:p w14:paraId="2EAACDA7" w14:textId="54612578"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69A05529" w14:textId="1C8BA1BD"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46EFE966" w14:textId="32CDF42D"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7CD9D048" w14:textId="53703394"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r>
      <w:tr w:rsidR="007D5584" w:rsidRPr="00CB56EC" w14:paraId="3BBAB4AA" w14:textId="77777777" w:rsidTr="007D5584">
        <w:trPr>
          <w:trHeight w:val="170"/>
          <w:jc w:val="center"/>
        </w:trPr>
        <w:tc>
          <w:tcPr>
            <w:tcW w:w="5240" w:type="dxa"/>
            <w:shd w:val="clear" w:color="auto" w:fill="auto"/>
            <w:vAlign w:val="bottom"/>
            <w:hideMark/>
          </w:tcPr>
          <w:p w14:paraId="010FE495" w14:textId="77777777" w:rsidR="007D5584" w:rsidRPr="00CB56EC" w:rsidRDefault="007D5584" w:rsidP="007D5584">
            <w:pPr>
              <w:autoSpaceDE w:val="0"/>
              <w:autoSpaceDN w:val="0"/>
              <w:adjustRightInd w:val="0"/>
              <w:ind w:left="26" w:hanging="26"/>
              <w:rPr>
                <w:sz w:val="16"/>
                <w:szCs w:val="16"/>
                <w:lang w:val="tr-TR"/>
              </w:rPr>
            </w:pPr>
            <w:r w:rsidRPr="00CB56EC">
              <w:rPr>
                <w:sz w:val="16"/>
                <w:szCs w:val="16"/>
                <w:lang w:val="tr-TR"/>
              </w:rPr>
              <w:t xml:space="preserve">İtfa edilmiş maliyeti ile ölçülen finansal varlıklar </w:t>
            </w:r>
            <w:r w:rsidRPr="00CB56EC">
              <w:rPr>
                <w:sz w:val="16"/>
                <w:szCs w:val="16"/>
                <w:vertAlign w:val="superscript"/>
                <w:lang w:val="tr-TR"/>
              </w:rPr>
              <w:t>1</w:t>
            </w:r>
          </w:p>
        </w:tc>
        <w:tc>
          <w:tcPr>
            <w:tcW w:w="1030" w:type="dxa"/>
            <w:shd w:val="clear" w:color="auto" w:fill="auto"/>
            <w:vAlign w:val="bottom"/>
            <w:hideMark/>
          </w:tcPr>
          <w:p w14:paraId="59C0E186" w14:textId="11448F5C"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5798B0C4" w14:textId="429A39D3"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75,938</w:t>
            </w:r>
          </w:p>
        </w:tc>
        <w:tc>
          <w:tcPr>
            <w:tcW w:w="1030" w:type="dxa"/>
            <w:shd w:val="clear" w:color="auto" w:fill="auto"/>
            <w:vAlign w:val="bottom"/>
            <w:hideMark/>
          </w:tcPr>
          <w:p w14:paraId="17C22167" w14:textId="44A47107"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0D8829DD" w14:textId="1C11FA0D"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75,938</w:t>
            </w:r>
          </w:p>
        </w:tc>
      </w:tr>
      <w:tr w:rsidR="007D5584" w:rsidRPr="00CB56EC" w14:paraId="16974CF7" w14:textId="77777777" w:rsidTr="007D5584">
        <w:trPr>
          <w:trHeight w:val="117"/>
          <w:jc w:val="center"/>
        </w:trPr>
        <w:tc>
          <w:tcPr>
            <w:tcW w:w="5240" w:type="dxa"/>
            <w:shd w:val="clear" w:color="auto" w:fill="auto"/>
            <w:vAlign w:val="bottom"/>
            <w:hideMark/>
          </w:tcPr>
          <w:p w14:paraId="04B1AC23" w14:textId="77777777" w:rsidR="007D5584" w:rsidRPr="00CB56EC" w:rsidRDefault="007D5584" w:rsidP="007D5584">
            <w:pPr>
              <w:autoSpaceDE w:val="0"/>
              <w:autoSpaceDN w:val="0"/>
              <w:adjustRightInd w:val="0"/>
              <w:ind w:left="26" w:hanging="26"/>
              <w:rPr>
                <w:sz w:val="16"/>
                <w:szCs w:val="16"/>
                <w:lang w:val="tr-TR"/>
              </w:rPr>
            </w:pPr>
            <w:r w:rsidRPr="00CB56EC">
              <w:rPr>
                <w:sz w:val="16"/>
                <w:szCs w:val="16"/>
                <w:lang w:val="tr-TR"/>
              </w:rPr>
              <w:t>Riskten korunma amaçlı türev finansal varlıklar</w:t>
            </w:r>
          </w:p>
        </w:tc>
        <w:tc>
          <w:tcPr>
            <w:tcW w:w="1030" w:type="dxa"/>
            <w:shd w:val="clear" w:color="auto" w:fill="auto"/>
            <w:vAlign w:val="bottom"/>
            <w:hideMark/>
          </w:tcPr>
          <w:p w14:paraId="2F256E0B" w14:textId="72B702D1"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49FB5FBB" w14:textId="37DBBE42"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4B946A91" w14:textId="288D9A28"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17C90A28" w14:textId="0048E536"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r>
      <w:tr w:rsidR="007D5584" w:rsidRPr="00CB56EC" w14:paraId="60474DEC" w14:textId="77777777" w:rsidTr="007D5584">
        <w:trPr>
          <w:trHeight w:val="120"/>
          <w:jc w:val="center"/>
        </w:trPr>
        <w:tc>
          <w:tcPr>
            <w:tcW w:w="5240" w:type="dxa"/>
            <w:shd w:val="clear" w:color="auto" w:fill="auto"/>
            <w:vAlign w:val="bottom"/>
            <w:hideMark/>
          </w:tcPr>
          <w:p w14:paraId="45706E8E" w14:textId="77777777" w:rsidR="007D5584" w:rsidRPr="00CB56EC" w:rsidRDefault="007D5584" w:rsidP="007D5584">
            <w:pPr>
              <w:autoSpaceDE w:val="0"/>
              <w:autoSpaceDN w:val="0"/>
              <w:adjustRightInd w:val="0"/>
              <w:ind w:left="26" w:hanging="26"/>
              <w:rPr>
                <w:sz w:val="16"/>
                <w:szCs w:val="16"/>
                <w:lang w:val="tr-TR"/>
              </w:rPr>
            </w:pPr>
            <w:r w:rsidRPr="00CB56EC">
              <w:rPr>
                <w:sz w:val="16"/>
                <w:szCs w:val="16"/>
                <w:lang w:val="tr-TR"/>
              </w:rPr>
              <w:t>Maddi Duran Varlıklar</w:t>
            </w:r>
          </w:p>
        </w:tc>
        <w:tc>
          <w:tcPr>
            <w:tcW w:w="1030" w:type="dxa"/>
            <w:shd w:val="clear" w:color="auto" w:fill="auto"/>
            <w:vAlign w:val="bottom"/>
            <w:hideMark/>
          </w:tcPr>
          <w:p w14:paraId="054E1ABA" w14:textId="6D3AF452"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2063FC95" w14:textId="079A768D"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36DD9DA5" w14:textId="0562C4D1"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6EF5A1A6" w14:textId="6625FE6C"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r>
      <w:tr w:rsidR="007D5584" w:rsidRPr="00CB56EC" w14:paraId="02D8ECB9" w14:textId="77777777" w:rsidTr="007D5584">
        <w:trPr>
          <w:trHeight w:val="81"/>
          <w:jc w:val="center"/>
        </w:trPr>
        <w:tc>
          <w:tcPr>
            <w:tcW w:w="5240" w:type="dxa"/>
            <w:shd w:val="clear" w:color="auto" w:fill="auto"/>
            <w:vAlign w:val="bottom"/>
            <w:hideMark/>
          </w:tcPr>
          <w:p w14:paraId="2A8530E0" w14:textId="77777777" w:rsidR="007D5584" w:rsidRPr="00CB56EC" w:rsidRDefault="007D5584" w:rsidP="007D5584">
            <w:pPr>
              <w:autoSpaceDE w:val="0"/>
              <w:autoSpaceDN w:val="0"/>
              <w:adjustRightInd w:val="0"/>
              <w:ind w:left="26" w:hanging="26"/>
              <w:rPr>
                <w:sz w:val="16"/>
                <w:szCs w:val="16"/>
                <w:lang w:val="tr-TR"/>
              </w:rPr>
            </w:pPr>
            <w:r w:rsidRPr="00CB56EC">
              <w:rPr>
                <w:sz w:val="16"/>
                <w:szCs w:val="16"/>
                <w:lang w:val="tr-TR"/>
              </w:rPr>
              <w:t>Maddi Olmayan Duran Varlıklar</w:t>
            </w:r>
          </w:p>
        </w:tc>
        <w:tc>
          <w:tcPr>
            <w:tcW w:w="1030" w:type="dxa"/>
            <w:shd w:val="clear" w:color="auto" w:fill="auto"/>
            <w:vAlign w:val="bottom"/>
            <w:hideMark/>
          </w:tcPr>
          <w:p w14:paraId="52B0C88E" w14:textId="083227B9"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630ADEDA" w14:textId="0715913E"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33144749" w14:textId="616948C8"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2BFF7930" w14:textId="452CAEF8"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r>
      <w:tr w:rsidR="007D5584" w:rsidRPr="00CB56EC" w14:paraId="5109D8E5" w14:textId="77777777" w:rsidTr="007D5584">
        <w:trPr>
          <w:trHeight w:val="34"/>
          <w:jc w:val="center"/>
        </w:trPr>
        <w:tc>
          <w:tcPr>
            <w:tcW w:w="5240" w:type="dxa"/>
            <w:shd w:val="clear" w:color="auto" w:fill="auto"/>
            <w:vAlign w:val="bottom"/>
            <w:hideMark/>
          </w:tcPr>
          <w:p w14:paraId="56FE3738" w14:textId="77777777" w:rsidR="007D5584" w:rsidRPr="00CB56EC" w:rsidRDefault="007D5584" w:rsidP="007D5584">
            <w:pPr>
              <w:autoSpaceDE w:val="0"/>
              <w:autoSpaceDN w:val="0"/>
              <w:adjustRightInd w:val="0"/>
              <w:ind w:left="26" w:hanging="26"/>
              <w:rPr>
                <w:sz w:val="16"/>
                <w:szCs w:val="16"/>
                <w:lang w:val="tr-TR"/>
              </w:rPr>
            </w:pPr>
            <w:r w:rsidRPr="00CB56EC">
              <w:rPr>
                <w:sz w:val="16"/>
                <w:szCs w:val="16"/>
                <w:lang w:val="tr-TR"/>
              </w:rPr>
              <w:t>Diğer Varlıklar</w:t>
            </w:r>
          </w:p>
        </w:tc>
        <w:tc>
          <w:tcPr>
            <w:tcW w:w="1030" w:type="dxa"/>
            <w:shd w:val="clear" w:color="auto" w:fill="auto"/>
            <w:vAlign w:val="bottom"/>
            <w:hideMark/>
          </w:tcPr>
          <w:p w14:paraId="71993A28" w14:textId="0789354D"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1E590712" w14:textId="4EC468B7"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3,763</w:t>
            </w:r>
          </w:p>
        </w:tc>
        <w:tc>
          <w:tcPr>
            <w:tcW w:w="1030" w:type="dxa"/>
            <w:shd w:val="clear" w:color="auto" w:fill="auto"/>
            <w:vAlign w:val="bottom"/>
            <w:hideMark/>
          </w:tcPr>
          <w:p w14:paraId="5870FECD" w14:textId="64868CAD"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01EBE055" w14:textId="70B52AB4"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3,763</w:t>
            </w:r>
          </w:p>
        </w:tc>
      </w:tr>
      <w:tr w:rsidR="007D5584" w:rsidRPr="007D5584" w14:paraId="4521B434" w14:textId="77777777" w:rsidTr="007D5584">
        <w:trPr>
          <w:trHeight w:val="34"/>
          <w:jc w:val="center"/>
        </w:trPr>
        <w:tc>
          <w:tcPr>
            <w:tcW w:w="5240" w:type="dxa"/>
            <w:shd w:val="clear" w:color="auto" w:fill="auto"/>
            <w:vAlign w:val="bottom"/>
            <w:hideMark/>
          </w:tcPr>
          <w:p w14:paraId="01D2B5FE" w14:textId="1FBF0EA6" w:rsidR="007D5584" w:rsidRPr="007D5584" w:rsidRDefault="007D5584" w:rsidP="007D5584">
            <w:pPr>
              <w:autoSpaceDE w:val="0"/>
              <w:autoSpaceDN w:val="0"/>
              <w:adjustRightInd w:val="0"/>
              <w:ind w:left="567" w:hanging="567"/>
              <w:rPr>
                <w:b/>
                <w:bCs/>
                <w:sz w:val="16"/>
                <w:szCs w:val="16"/>
                <w:lang w:val="tr-TR"/>
              </w:rPr>
            </w:pPr>
            <w:r w:rsidRPr="007D5584">
              <w:rPr>
                <w:b/>
                <w:bCs/>
                <w:sz w:val="16"/>
                <w:szCs w:val="16"/>
                <w:lang w:val="tr-TR"/>
              </w:rPr>
              <w:t>Toplam Varlıklar</w:t>
            </w:r>
            <w:r w:rsidRPr="007D5584">
              <w:rPr>
                <w:b/>
                <w:bCs/>
                <w:sz w:val="16"/>
                <w:szCs w:val="16"/>
                <w:vertAlign w:val="superscript"/>
                <w:lang w:val="tr-TR"/>
              </w:rPr>
              <w:t>2</w:t>
            </w:r>
          </w:p>
        </w:tc>
        <w:tc>
          <w:tcPr>
            <w:tcW w:w="1030" w:type="dxa"/>
            <w:shd w:val="clear" w:color="auto" w:fill="auto"/>
            <w:vAlign w:val="bottom"/>
            <w:hideMark/>
          </w:tcPr>
          <w:p w14:paraId="0B9C91DD" w14:textId="777B1A74" w:rsidR="007D5584" w:rsidRPr="007D5584" w:rsidRDefault="007D5584" w:rsidP="007D5584">
            <w:pPr>
              <w:autoSpaceDE w:val="0"/>
              <w:autoSpaceDN w:val="0"/>
              <w:adjustRightInd w:val="0"/>
              <w:ind w:left="567" w:hanging="567"/>
              <w:jc w:val="right"/>
              <w:rPr>
                <w:b/>
                <w:bCs/>
                <w:sz w:val="16"/>
                <w:szCs w:val="16"/>
                <w:lang w:val="tr-TR"/>
              </w:rPr>
            </w:pPr>
            <w:r w:rsidRPr="00176378">
              <w:rPr>
                <w:b/>
                <w:bCs/>
                <w:sz w:val="16"/>
                <w:szCs w:val="16"/>
                <w:lang w:val="tr-TR"/>
              </w:rPr>
              <w:t>1,306,286</w:t>
            </w:r>
          </w:p>
        </w:tc>
        <w:tc>
          <w:tcPr>
            <w:tcW w:w="1030" w:type="dxa"/>
            <w:shd w:val="clear" w:color="auto" w:fill="auto"/>
            <w:vAlign w:val="bottom"/>
            <w:hideMark/>
          </w:tcPr>
          <w:p w14:paraId="109494CC" w14:textId="0F7D863C" w:rsidR="007D5584" w:rsidRPr="007D5584" w:rsidRDefault="007D5584" w:rsidP="007D5584">
            <w:pPr>
              <w:autoSpaceDE w:val="0"/>
              <w:autoSpaceDN w:val="0"/>
              <w:adjustRightInd w:val="0"/>
              <w:ind w:left="567" w:hanging="567"/>
              <w:jc w:val="right"/>
              <w:rPr>
                <w:b/>
                <w:bCs/>
                <w:sz w:val="16"/>
                <w:szCs w:val="16"/>
                <w:lang w:val="tr-TR"/>
              </w:rPr>
            </w:pPr>
            <w:r w:rsidRPr="00176378">
              <w:rPr>
                <w:b/>
                <w:bCs/>
                <w:sz w:val="16"/>
                <w:szCs w:val="16"/>
                <w:lang w:val="tr-TR"/>
              </w:rPr>
              <w:t>1,027,841</w:t>
            </w:r>
          </w:p>
        </w:tc>
        <w:tc>
          <w:tcPr>
            <w:tcW w:w="1030" w:type="dxa"/>
            <w:shd w:val="clear" w:color="auto" w:fill="auto"/>
            <w:vAlign w:val="bottom"/>
            <w:hideMark/>
          </w:tcPr>
          <w:p w14:paraId="2F1D017C" w14:textId="7D2D4A65" w:rsidR="007D5584" w:rsidRPr="007D5584" w:rsidRDefault="007D5584" w:rsidP="007D5584">
            <w:pPr>
              <w:autoSpaceDE w:val="0"/>
              <w:autoSpaceDN w:val="0"/>
              <w:adjustRightInd w:val="0"/>
              <w:ind w:left="567" w:hanging="567"/>
              <w:jc w:val="right"/>
              <w:rPr>
                <w:b/>
                <w:bCs/>
                <w:sz w:val="16"/>
                <w:szCs w:val="16"/>
                <w:lang w:val="tr-TR"/>
              </w:rPr>
            </w:pPr>
            <w:r w:rsidRPr="00176378">
              <w:rPr>
                <w:b/>
                <w:bCs/>
                <w:sz w:val="16"/>
                <w:szCs w:val="16"/>
                <w:lang w:val="tr-TR"/>
              </w:rPr>
              <w:t>237,681</w:t>
            </w:r>
          </w:p>
        </w:tc>
        <w:tc>
          <w:tcPr>
            <w:tcW w:w="1030" w:type="dxa"/>
            <w:shd w:val="clear" w:color="auto" w:fill="auto"/>
            <w:vAlign w:val="bottom"/>
            <w:hideMark/>
          </w:tcPr>
          <w:p w14:paraId="06CEC329" w14:textId="0FB2F638" w:rsidR="007D5584" w:rsidRPr="007D5584" w:rsidRDefault="007D5584" w:rsidP="007D5584">
            <w:pPr>
              <w:autoSpaceDE w:val="0"/>
              <w:autoSpaceDN w:val="0"/>
              <w:adjustRightInd w:val="0"/>
              <w:ind w:left="567" w:hanging="567"/>
              <w:jc w:val="right"/>
              <w:rPr>
                <w:b/>
                <w:bCs/>
                <w:sz w:val="16"/>
                <w:szCs w:val="16"/>
                <w:lang w:val="tr-TR"/>
              </w:rPr>
            </w:pPr>
            <w:r w:rsidRPr="00176378">
              <w:rPr>
                <w:b/>
                <w:bCs/>
                <w:sz w:val="16"/>
                <w:szCs w:val="16"/>
                <w:lang w:val="tr-TR"/>
              </w:rPr>
              <w:t>2,571,808</w:t>
            </w:r>
          </w:p>
        </w:tc>
      </w:tr>
      <w:tr w:rsidR="007D5584" w:rsidRPr="00CB56EC" w14:paraId="0F469810" w14:textId="77777777" w:rsidTr="007D5584">
        <w:trPr>
          <w:trHeight w:val="53"/>
          <w:jc w:val="center"/>
        </w:trPr>
        <w:tc>
          <w:tcPr>
            <w:tcW w:w="5240" w:type="dxa"/>
            <w:shd w:val="clear" w:color="auto" w:fill="auto"/>
            <w:vAlign w:val="bottom"/>
            <w:hideMark/>
          </w:tcPr>
          <w:p w14:paraId="390B08D8" w14:textId="77777777" w:rsidR="007D5584" w:rsidRPr="00CB56EC" w:rsidRDefault="007D5584" w:rsidP="007D5584">
            <w:pPr>
              <w:autoSpaceDE w:val="0"/>
              <w:autoSpaceDN w:val="0"/>
              <w:adjustRightInd w:val="0"/>
              <w:ind w:left="567" w:hanging="567"/>
              <w:rPr>
                <w:b/>
                <w:bCs/>
                <w:sz w:val="16"/>
                <w:szCs w:val="16"/>
                <w:lang w:val="tr-TR"/>
              </w:rPr>
            </w:pPr>
          </w:p>
        </w:tc>
        <w:tc>
          <w:tcPr>
            <w:tcW w:w="1030" w:type="dxa"/>
            <w:shd w:val="clear" w:color="auto" w:fill="auto"/>
            <w:vAlign w:val="bottom"/>
            <w:hideMark/>
          </w:tcPr>
          <w:p w14:paraId="775F0F72" w14:textId="12F8CD17"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 </w:t>
            </w:r>
          </w:p>
        </w:tc>
        <w:tc>
          <w:tcPr>
            <w:tcW w:w="1030" w:type="dxa"/>
            <w:shd w:val="clear" w:color="auto" w:fill="auto"/>
            <w:vAlign w:val="bottom"/>
            <w:hideMark/>
          </w:tcPr>
          <w:p w14:paraId="14E08579" w14:textId="5E39F78A"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 </w:t>
            </w:r>
          </w:p>
        </w:tc>
        <w:tc>
          <w:tcPr>
            <w:tcW w:w="1030" w:type="dxa"/>
            <w:shd w:val="clear" w:color="auto" w:fill="auto"/>
            <w:vAlign w:val="bottom"/>
            <w:hideMark/>
          </w:tcPr>
          <w:p w14:paraId="046D2C95" w14:textId="02C07FAE"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6B53F764" w14:textId="4398BED1"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 </w:t>
            </w:r>
          </w:p>
        </w:tc>
      </w:tr>
      <w:tr w:rsidR="007D5584" w:rsidRPr="007D5584" w14:paraId="32DC7690" w14:textId="77777777" w:rsidTr="007D5584">
        <w:trPr>
          <w:trHeight w:val="132"/>
          <w:jc w:val="center"/>
        </w:trPr>
        <w:tc>
          <w:tcPr>
            <w:tcW w:w="5240" w:type="dxa"/>
            <w:shd w:val="clear" w:color="auto" w:fill="auto"/>
            <w:vAlign w:val="bottom"/>
          </w:tcPr>
          <w:p w14:paraId="22446479" w14:textId="77777777" w:rsidR="007D5584" w:rsidRPr="007D5584" w:rsidRDefault="007D5584" w:rsidP="007D5584">
            <w:pPr>
              <w:autoSpaceDE w:val="0"/>
              <w:autoSpaceDN w:val="0"/>
              <w:adjustRightInd w:val="0"/>
              <w:ind w:left="567" w:hanging="567"/>
              <w:rPr>
                <w:b/>
                <w:bCs/>
                <w:sz w:val="16"/>
                <w:szCs w:val="16"/>
                <w:lang w:val="tr-TR"/>
              </w:rPr>
            </w:pPr>
            <w:r w:rsidRPr="007D5584">
              <w:rPr>
                <w:b/>
                <w:bCs/>
                <w:sz w:val="16"/>
                <w:szCs w:val="16"/>
                <w:lang w:val="tr-TR"/>
              </w:rPr>
              <w:t>Yükümlülükler</w:t>
            </w:r>
          </w:p>
        </w:tc>
        <w:tc>
          <w:tcPr>
            <w:tcW w:w="1030" w:type="dxa"/>
            <w:shd w:val="clear" w:color="auto" w:fill="auto"/>
            <w:vAlign w:val="bottom"/>
          </w:tcPr>
          <w:p w14:paraId="34CF3473" w14:textId="20C569A5" w:rsidR="007D5584" w:rsidRPr="007D5584" w:rsidRDefault="007D5584" w:rsidP="007D5584">
            <w:pPr>
              <w:autoSpaceDE w:val="0"/>
              <w:autoSpaceDN w:val="0"/>
              <w:adjustRightInd w:val="0"/>
              <w:ind w:left="567" w:hanging="567"/>
              <w:jc w:val="right"/>
              <w:rPr>
                <w:b/>
                <w:bCs/>
                <w:sz w:val="16"/>
                <w:szCs w:val="16"/>
                <w:lang w:val="tr-TR"/>
              </w:rPr>
            </w:pPr>
            <w:r w:rsidRPr="00176378">
              <w:rPr>
                <w:b/>
                <w:bCs/>
                <w:sz w:val="16"/>
                <w:szCs w:val="16"/>
                <w:lang w:val="tr-TR"/>
              </w:rPr>
              <w:t> </w:t>
            </w:r>
          </w:p>
        </w:tc>
        <w:tc>
          <w:tcPr>
            <w:tcW w:w="1030" w:type="dxa"/>
            <w:shd w:val="clear" w:color="auto" w:fill="auto"/>
            <w:vAlign w:val="bottom"/>
          </w:tcPr>
          <w:p w14:paraId="0C1BE5FD" w14:textId="5ACBD1FA" w:rsidR="007D5584" w:rsidRPr="007D5584" w:rsidRDefault="007D5584" w:rsidP="007D5584">
            <w:pPr>
              <w:autoSpaceDE w:val="0"/>
              <w:autoSpaceDN w:val="0"/>
              <w:adjustRightInd w:val="0"/>
              <w:ind w:left="567" w:hanging="567"/>
              <w:jc w:val="right"/>
              <w:rPr>
                <w:b/>
                <w:bCs/>
                <w:sz w:val="16"/>
                <w:szCs w:val="16"/>
                <w:lang w:val="tr-TR"/>
              </w:rPr>
            </w:pPr>
            <w:r w:rsidRPr="00176378">
              <w:rPr>
                <w:b/>
                <w:bCs/>
                <w:sz w:val="16"/>
                <w:szCs w:val="16"/>
                <w:lang w:val="tr-TR"/>
              </w:rPr>
              <w:t> </w:t>
            </w:r>
          </w:p>
        </w:tc>
        <w:tc>
          <w:tcPr>
            <w:tcW w:w="1030" w:type="dxa"/>
            <w:shd w:val="clear" w:color="auto" w:fill="auto"/>
            <w:vAlign w:val="bottom"/>
          </w:tcPr>
          <w:p w14:paraId="2552D5F5" w14:textId="020395CA" w:rsidR="007D5584" w:rsidRPr="007D5584" w:rsidRDefault="007D5584" w:rsidP="007D5584">
            <w:pPr>
              <w:autoSpaceDE w:val="0"/>
              <w:autoSpaceDN w:val="0"/>
              <w:adjustRightInd w:val="0"/>
              <w:ind w:left="567" w:hanging="567"/>
              <w:jc w:val="right"/>
              <w:rPr>
                <w:b/>
                <w:bCs/>
                <w:sz w:val="16"/>
                <w:szCs w:val="16"/>
                <w:lang w:val="tr-TR"/>
              </w:rPr>
            </w:pPr>
          </w:p>
        </w:tc>
        <w:tc>
          <w:tcPr>
            <w:tcW w:w="1030" w:type="dxa"/>
            <w:shd w:val="clear" w:color="auto" w:fill="auto"/>
            <w:vAlign w:val="bottom"/>
          </w:tcPr>
          <w:p w14:paraId="75E6D092" w14:textId="5E9609D3" w:rsidR="007D5584" w:rsidRPr="007D5584" w:rsidRDefault="007D5584" w:rsidP="007D5584">
            <w:pPr>
              <w:autoSpaceDE w:val="0"/>
              <w:autoSpaceDN w:val="0"/>
              <w:adjustRightInd w:val="0"/>
              <w:ind w:left="567" w:hanging="567"/>
              <w:jc w:val="right"/>
              <w:rPr>
                <w:b/>
                <w:bCs/>
                <w:sz w:val="16"/>
                <w:szCs w:val="16"/>
                <w:lang w:val="tr-TR"/>
              </w:rPr>
            </w:pPr>
          </w:p>
        </w:tc>
      </w:tr>
      <w:tr w:rsidR="007D5584" w:rsidRPr="00CB56EC" w14:paraId="30204815" w14:textId="77777777" w:rsidTr="007D5584">
        <w:trPr>
          <w:trHeight w:val="78"/>
          <w:jc w:val="center"/>
        </w:trPr>
        <w:tc>
          <w:tcPr>
            <w:tcW w:w="5240" w:type="dxa"/>
            <w:shd w:val="clear" w:color="auto" w:fill="auto"/>
            <w:vAlign w:val="bottom"/>
            <w:hideMark/>
          </w:tcPr>
          <w:p w14:paraId="4EBD402A" w14:textId="77777777" w:rsidR="007D5584" w:rsidRPr="00CB56EC" w:rsidRDefault="007D5584" w:rsidP="007D5584">
            <w:pPr>
              <w:autoSpaceDE w:val="0"/>
              <w:autoSpaceDN w:val="0"/>
              <w:adjustRightInd w:val="0"/>
              <w:ind w:left="26" w:hanging="26"/>
              <w:rPr>
                <w:sz w:val="16"/>
                <w:szCs w:val="16"/>
                <w:lang w:val="tr-TR"/>
              </w:rPr>
            </w:pPr>
            <w:r w:rsidRPr="00CB56EC">
              <w:rPr>
                <w:sz w:val="16"/>
                <w:szCs w:val="16"/>
                <w:lang w:val="tr-TR"/>
              </w:rPr>
              <w:t>Özel cari hesap ve katılma hesapları aracılığı ile bankalardan toplanan fonlar</w:t>
            </w:r>
          </w:p>
        </w:tc>
        <w:tc>
          <w:tcPr>
            <w:tcW w:w="1030" w:type="dxa"/>
            <w:shd w:val="clear" w:color="auto" w:fill="auto"/>
            <w:vAlign w:val="bottom"/>
            <w:hideMark/>
          </w:tcPr>
          <w:p w14:paraId="4D535A88" w14:textId="4BF6521E"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11C4F3FE" w14:textId="2F9088AE"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4BD10FEB" w14:textId="41DC8112"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2E5C9080" w14:textId="7EC50175"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r>
      <w:tr w:rsidR="007D5584" w:rsidRPr="00CB56EC" w14:paraId="0B5E773A" w14:textId="77777777" w:rsidTr="007D5584">
        <w:trPr>
          <w:trHeight w:val="38"/>
          <w:jc w:val="center"/>
        </w:trPr>
        <w:tc>
          <w:tcPr>
            <w:tcW w:w="5240" w:type="dxa"/>
            <w:shd w:val="clear" w:color="auto" w:fill="auto"/>
            <w:vAlign w:val="bottom"/>
            <w:hideMark/>
          </w:tcPr>
          <w:p w14:paraId="617A0F57" w14:textId="77777777" w:rsidR="007D5584" w:rsidRPr="00CB56EC" w:rsidRDefault="007D5584" w:rsidP="007D5584">
            <w:pPr>
              <w:autoSpaceDE w:val="0"/>
              <w:autoSpaceDN w:val="0"/>
              <w:adjustRightInd w:val="0"/>
              <w:ind w:left="26" w:hanging="26"/>
              <w:rPr>
                <w:sz w:val="16"/>
                <w:szCs w:val="16"/>
                <w:lang w:val="tr-TR"/>
              </w:rPr>
            </w:pPr>
            <w:r w:rsidRPr="00CB56EC">
              <w:rPr>
                <w:sz w:val="16"/>
                <w:szCs w:val="16"/>
                <w:lang w:val="tr-TR"/>
              </w:rPr>
              <w:t>Özel cari hesap ve katılma hesapları YP</w:t>
            </w:r>
          </w:p>
        </w:tc>
        <w:tc>
          <w:tcPr>
            <w:tcW w:w="1030" w:type="dxa"/>
            <w:shd w:val="clear" w:color="auto" w:fill="auto"/>
            <w:vAlign w:val="bottom"/>
            <w:hideMark/>
          </w:tcPr>
          <w:p w14:paraId="22AB61E9" w14:textId="38725023"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1,007,763</w:t>
            </w:r>
          </w:p>
        </w:tc>
        <w:tc>
          <w:tcPr>
            <w:tcW w:w="1030" w:type="dxa"/>
            <w:shd w:val="clear" w:color="auto" w:fill="auto"/>
            <w:vAlign w:val="bottom"/>
            <w:hideMark/>
          </w:tcPr>
          <w:p w14:paraId="23D7F14D" w14:textId="069A06D3"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414,692</w:t>
            </w:r>
          </w:p>
        </w:tc>
        <w:tc>
          <w:tcPr>
            <w:tcW w:w="1030" w:type="dxa"/>
            <w:shd w:val="clear" w:color="auto" w:fill="auto"/>
            <w:vAlign w:val="bottom"/>
            <w:hideMark/>
          </w:tcPr>
          <w:p w14:paraId="2E50DFA8" w14:textId="6B727DA7"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237,837</w:t>
            </w:r>
          </w:p>
        </w:tc>
        <w:tc>
          <w:tcPr>
            <w:tcW w:w="1030" w:type="dxa"/>
            <w:shd w:val="clear" w:color="auto" w:fill="auto"/>
            <w:vAlign w:val="bottom"/>
            <w:hideMark/>
          </w:tcPr>
          <w:p w14:paraId="6FA0EAD9" w14:textId="40A58B7D"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1,660,292</w:t>
            </w:r>
          </w:p>
        </w:tc>
      </w:tr>
      <w:tr w:rsidR="007D5584" w:rsidRPr="00CB56EC" w14:paraId="77582788" w14:textId="77777777" w:rsidTr="007D5584">
        <w:trPr>
          <w:trHeight w:val="127"/>
          <w:jc w:val="center"/>
        </w:trPr>
        <w:tc>
          <w:tcPr>
            <w:tcW w:w="5240" w:type="dxa"/>
            <w:shd w:val="clear" w:color="auto" w:fill="auto"/>
            <w:vAlign w:val="bottom"/>
            <w:hideMark/>
          </w:tcPr>
          <w:p w14:paraId="4210B13B" w14:textId="77777777" w:rsidR="007D5584" w:rsidRPr="00CB56EC" w:rsidRDefault="007D5584" w:rsidP="007D5584">
            <w:pPr>
              <w:autoSpaceDE w:val="0"/>
              <w:autoSpaceDN w:val="0"/>
              <w:adjustRightInd w:val="0"/>
              <w:ind w:left="26" w:hanging="26"/>
              <w:rPr>
                <w:sz w:val="16"/>
                <w:szCs w:val="16"/>
                <w:lang w:val="tr-TR"/>
              </w:rPr>
            </w:pPr>
            <w:r w:rsidRPr="00CB56EC">
              <w:rPr>
                <w:sz w:val="16"/>
                <w:szCs w:val="16"/>
                <w:lang w:val="tr-TR"/>
              </w:rPr>
              <w:t>Para piyasalarına borçlar</w:t>
            </w:r>
          </w:p>
        </w:tc>
        <w:tc>
          <w:tcPr>
            <w:tcW w:w="1030" w:type="dxa"/>
            <w:shd w:val="clear" w:color="auto" w:fill="auto"/>
            <w:vAlign w:val="bottom"/>
            <w:hideMark/>
          </w:tcPr>
          <w:p w14:paraId="156BF103" w14:textId="54C2475C"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6909CBFD" w14:textId="5E0A1991"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37E3A930" w14:textId="0DFBF13C"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33DE6F14" w14:textId="769CA259"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r>
      <w:tr w:rsidR="007D5584" w:rsidRPr="00CB56EC" w14:paraId="17FB54FB" w14:textId="77777777" w:rsidTr="007D5584">
        <w:trPr>
          <w:trHeight w:val="72"/>
          <w:jc w:val="center"/>
        </w:trPr>
        <w:tc>
          <w:tcPr>
            <w:tcW w:w="5240" w:type="dxa"/>
            <w:shd w:val="clear" w:color="auto" w:fill="auto"/>
            <w:vAlign w:val="bottom"/>
            <w:hideMark/>
          </w:tcPr>
          <w:p w14:paraId="0BF1815F" w14:textId="77777777" w:rsidR="007D5584" w:rsidRPr="00CB56EC" w:rsidRDefault="007D5584" w:rsidP="007D5584">
            <w:pPr>
              <w:autoSpaceDE w:val="0"/>
              <w:autoSpaceDN w:val="0"/>
              <w:adjustRightInd w:val="0"/>
              <w:ind w:left="26" w:hanging="26"/>
              <w:rPr>
                <w:sz w:val="16"/>
                <w:szCs w:val="16"/>
                <w:lang w:val="tr-TR"/>
              </w:rPr>
            </w:pPr>
            <w:r w:rsidRPr="00CB56EC">
              <w:rPr>
                <w:sz w:val="16"/>
                <w:szCs w:val="16"/>
                <w:lang w:val="tr-TR"/>
              </w:rPr>
              <w:t>Diğer mali kuruluşlardan sağlanan fonlar</w:t>
            </w:r>
          </w:p>
        </w:tc>
        <w:tc>
          <w:tcPr>
            <w:tcW w:w="1030" w:type="dxa"/>
            <w:shd w:val="clear" w:color="auto" w:fill="auto"/>
            <w:vAlign w:val="bottom"/>
            <w:hideMark/>
          </w:tcPr>
          <w:p w14:paraId="4AFCE1D1" w14:textId="7BAA9084"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40,954</w:t>
            </w:r>
          </w:p>
        </w:tc>
        <w:tc>
          <w:tcPr>
            <w:tcW w:w="1030" w:type="dxa"/>
            <w:shd w:val="clear" w:color="auto" w:fill="auto"/>
            <w:vAlign w:val="bottom"/>
            <w:hideMark/>
          </w:tcPr>
          <w:p w14:paraId="626FF3A1" w14:textId="471A9CF8"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7BE2461F" w14:textId="47EC3DD4"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32A8FCE9" w14:textId="0041B861"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40,954</w:t>
            </w:r>
          </w:p>
        </w:tc>
      </w:tr>
      <w:tr w:rsidR="007D5584" w:rsidRPr="00CB56EC" w14:paraId="2E0BADA0" w14:textId="77777777" w:rsidTr="007D5584">
        <w:trPr>
          <w:trHeight w:val="34"/>
          <w:jc w:val="center"/>
        </w:trPr>
        <w:tc>
          <w:tcPr>
            <w:tcW w:w="5240" w:type="dxa"/>
            <w:shd w:val="clear" w:color="auto" w:fill="auto"/>
            <w:vAlign w:val="bottom"/>
            <w:hideMark/>
          </w:tcPr>
          <w:p w14:paraId="1FF7EEF6" w14:textId="77777777" w:rsidR="007D5584" w:rsidRPr="00CB56EC" w:rsidRDefault="007D5584" w:rsidP="007D5584">
            <w:pPr>
              <w:autoSpaceDE w:val="0"/>
              <w:autoSpaceDN w:val="0"/>
              <w:adjustRightInd w:val="0"/>
              <w:ind w:left="26" w:hanging="26"/>
              <w:rPr>
                <w:sz w:val="16"/>
                <w:szCs w:val="16"/>
                <w:lang w:val="tr-TR"/>
              </w:rPr>
            </w:pPr>
            <w:r w:rsidRPr="00CB56EC">
              <w:rPr>
                <w:sz w:val="16"/>
                <w:szCs w:val="16"/>
                <w:lang w:val="tr-TR"/>
              </w:rPr>
              <w:t>İhraç edilen menkul değerler</w:t>
            </w:r>
          </w:p>
        </w:tc>
        <w:tc>
          <w:tcPr>
            <w:tcW w:w="1030" w:type="dxa"/>
            <w:shd w:val="clear" w:color="auto" w:fill="auto"/>
            <w:vAlign w:val="bottom"/>
            <w:hideMark/>
          </w:tcPr>
          <w:p w14:paraId="05971BAD" w14:textId="7E722D25"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110D7A31" w14:textId="547CC10E"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4D156212" w14:textId="16541046"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48603630" w14:textId="6CCE8777"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r>
      <w:tr w:rsidR="007D5584" w:rsidRPr="00CB56EC" w14:paraId="0D19A903" w14:textId="77777777" w:rsidTr="007D5584">
        <w:trPr>
          <w:trHeight w:val="107"/>
          <w:jc w:val="center"/>
        </w:trPr>
        <w:tc>
          <w:tcPr>
            <w:tcW w:w="5240" w:type="dxa"/>
            <w:shd w:val="clear" w:color="auto" w:fill="auto"/>
            <w:vAlign w:val="bottom"/>
            <w:hideMark/>
          </w:tcPr>
          <w:p w14:paraId="111092F8" w14:textId="77777777" w:rsidR="007D5584" w:rsidRPr="00CB56EC" w:rsidRDefault="007D5584" w:rsidP="007D5584">
            <w:pPr>
              <w:autoSpaceDE w:val="0"/>
              <w:autoSpaceDN w:val="0"/>
              <w:adjustRightInd w:val="0"/>
              <w:ind w:left="26" w:hanging="26"/>
              <w:rPr>
                <w:sz w:val="16"/>
                <w:szCs w:val="16"/>
                <w:lang w:val="tr-TR"/>
              </w:rPr>
            </w:pPr>
            <w:r w:rsidRPr="00CB56EC">
              <w:rPr>
                <w:sz w:val="16"/>
                <w:szCs w:val="16"/>
                <w:lang w:val="tr-TR"/>
              </w:rPr>
              <w:t>Muhtelif borçlar</w:t>
            </w:r>
          </w:p>
        </w:tc>
        <w:tc>
          <w:tcPr>
            <w:tcW w:w="1030" w:type="dxa"/>
            <w:shd w:val="clear" w:color="auto" w:fill="auto"/>
            <w:vAlign w:val="bottom"/>
            <w:hideMark/>
          </w:tcPr>
          <w:p w14:paraId="43E2DE47" w14:textId="298296EB"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17</w:t>
            </w:r>
          </w:p>
        </w:tc>
        <w:tc>
          <w:tcPr>
            <w:tcW w:w="1030" w:type="dxa"/>
            <w:shd w:val="clear" w:color="auto" w:fill="auto"/>
            <w:vAlign w:val="bottom"/>
            <w:hideMark/>
          </w:tcPr>
          <w:p w14:paraId="71762DBF" w14:textId="05A7DB34"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112</w:t>
            </w:r>
          </w:p>
        </w:tc>
        <w:tc>
          <w:tcPr>
            <w:tcW w:w="1030" w:type="dxa"/>
            <w:shd w:val="clear" w:color="auto" w:fill="auto"/>
            <w:vAlign w:val="bottom"/>
            <w:hideMark/>
          </w:tcPr>
          <w:p w14:paraId="5DC5DE10" w14:textId="3CC95732"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0AE4F863" w14:textId="3C5BBB5C"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129</w:t>
            </w:r>
          </w:p>
        </w:tc>
      </w:tr>
      <w:tr w:rsidR="007D5584" w:rsidRPr="00CB56EC" w14:paraId="41646BE2" w14:textId="77777777" w:rsidTr="007D5584">
        <w:trPr>
          <w:trHeight w:val="52"/>
          <w:jc w:val="center"/>
        </w:trPr>
        <w:tc>
          <w:tcPr>
            <w:tcW w:w="5240" w:type="dxa"/>
            <w:shd w:val="clear" w:color="auto" w:fill="auto"/>
            <w:vAlign w:val="bottom"/>
            <w:hideMark/>
          </w:tcPr>
          <w:p w14:paraId="2C7590AA" w14:textId="77777777" w:rsidR="007D5584" w:rsidRPr="00CB56EC" w:rsidRDefault="007D5584" w:rsidP="007D5584">
            <w:pPr>
              <w:autoSpaceDE w:val="0"/>
              <w:autoSpaceDN w:val="0"/>
              <w:adjustRightInd w:val="0"/>
              <w:ind w:left="26" w:hanging="26"/>
              <w:rPr>
                <w:sz w:val="16"/>
                <w:szCs w:val="16"/>
                <w:lang w:val="tr-TR"/>
              </w:rPr>
            </w:pPr>
            <w:r w:rsidRPr="00CB56EC">
              <w:rPr>
                <w:sz w:val="16"/>
                <w:szCs w:val="16"/>
                <w:lang w:val="tr-TR"/>
              </w:rPr>
              <w:t>Riskten korunma amaçlı türev finansal borçlar</w:t>
            </w:r>
          </w:p>
        </w:tc>
        <w:tc>
          <w:tcPr>
            <w:tcW w:w="1030" w:type="dxa"/>
            <w:shd w:val="clear" w:color="auto" w:fill="auto"/>
            <w:vAlign w:val="bottom"/>
            <w:hideMark/>
          </w:tcPr>
          <w:p w14:paraId="353B828E" w14:textId="073F2638"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470C4F49" w14:textId="3B5E6C6C"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3E4A8B39" w14:textId="27E27D54"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4CCBCC2B" w14:textId="043AA80E"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r>
      <w:tr w:rsidR="007D5584" w:rsidRPr="00CB56EC" w14:paraId="48C74BE2" w14:textId="77777777" w:rsidTr="007D5584">
        <w:trPr>
          <w:trHeight w:val="140"/>
          <w:jc w:val="center"/>
        </w:trPr>
        <w:tc>
          <w:tcPr>
            <w:tcW w:w="5240" w:type="dxa"/>
            <w:shd w:val="clear" w:color="auto" w:fill="auto"/>
            <w:vAlign w:val="bottom"/>
            <w:hideMark/>
          </w:tcPr>
          <w:p w14:paraId="448B83E9" w14:textId="77777777" w:rsidR="007D5584" w:rsidRPr="00CB56EC" w:rsidRDefault="007D5584" w:rsidP="007D5584">
            <w:pPr>
              <w:autoSpaceDE w:val="0"/>
              <w:autoSpaceDN w:val="0"/>
              <w:adjustRightInd w:val="0"/>
              <w:ind w:left="26" w:hanging="26"/>
              <w:rPr>
                <w:sz w:val="16"/>
                <w:szCs w:val="16"/>
                <w:lang w:val="tr-TR"/>
              </w:rPr>
            </w:pPr>
            <w:r w:rsidRPr="00CB56EC">
              <w:rPr>
                <w:sz w:val="16"/>
                <w:szCs w:val="16"/>
                <w:lang w:val="tr-TR"/>
              </w:rPr>
              <w:t xml:space="preserve">Diğer yükümlülükler </w:t>
            </w:r>
          </w:p>
        </w:tc>
        <w:tc>
          <w:tcPr>
            <w:tcW w:w="1030" w:type="dxa"/>
            <w:shd w:val="clear" w:color="auto" w:fill="auto"/>
            <w:vAlign w:val="bottom"/>
            <w:hideMark/>
          </w:tcPr>
          <w:p w14:paraId="37504E12" w14:textId="1787A504"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18,368</w:t>
            </w:r>
          </w:p>
        </w:tc>
        <w:tc>
          <w:tcPr>
            <w:tcW w:w="1030" w:type="dxa"/>
            <w:shd w:val="clear" w:color="auto" w:fill="auto"/>
            <w:vAlign w:val="bottom"/>
            <w:hideMark/>
          </w:tcPr>
          <w:p w14:paraId="1ECFECDF" w14:textId="24256809"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7,175</w:t>
            </w:r>
          </w:p>
        </w:tc>
        <w:tc>
          <w:tcPr>
            <w:tcW w:w="1030" w:type="dxa"/>
            <w:shd w:val="clear" w:color="auto" w:fill="auto"/>
            <w:vAlign w:val="bottom"/>
            <w:hideMark/>
          </w:tcPr>
          <w:p w14:paraId="29BEE2CE" w14:textId="20E6DEE0"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1B0FD0BB" w14:textId="421EE04A"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25,543</w:t>
            </w:r>
          </w:p>
        </w:tc>
      </w:tr>
      <w:tr w:rsidR="007D5584" w:rsidRPr="007D5584" w14:paraId="60284898" w14:textId="77777777" w:rsidTr="007D5584">
        <w:trPr>
          <w:trHeight w:val="86"/>
          <w:jc w:val="center"/>
        </w:trPr>
        <w:tc>
          <w:tcPr>
            <w:tcW w:w="5240" w:type="dxa"/>
            <w:shd w:val="clear" w:color="auto" w:fill="auto"/>
            <w:vAlign w:val="bottom"/>
            <w:hideMark/>
          </w:tcPr>
          <w:p w14:paraId="20B6EE8D" w14:textId="68D685D7" w:rsidR="007D5584" w:rsidRPr="007D5584" w:rsidRDefault="007D5584" w:rsidP="007D5584">
            <w:pPr>
              <w:autoSpaceDE w:val="0"/>
              <w:autoSpaceDN w:val="0"/>
              <w:adjustRightInd w:val="0"/>
              <w:ind w:left="567" w:hanging="567"/>
              <w:rPr>
                <w:b/>
                <w:bCs/>
                <w:sz w:val="16"/>
                <w:szCs w:val="16"/>
                <w:lang w:val="tr-TR"/>
              </w:rPr>
            </w:pPr>
            <w:r w:rsidRPr="007D5584">
              <w:rPr>
                <w:b/>
                <w:bCs/>
                <w:sz w:val="16"/>
                <w:szCs w:val="16"/>
                <w:lang w:val="tr-TR"/>
              </w:rPr>
              <w:t>Toplam Yükümlülükler</w:t>
            </w:r>
            <w:r w:rsidRPr="007D5584">
              <w:rPr>
                <w:b/>
                <w:bCs/>
                <w:sz w:val="16"/>
                <w:szCs w:val="16"/>
                <w:vertAlign w:val="superscript"/>
                <w:lang w:val="tr-TR"/>
              </w:rPr>
              <w:t>2</w:t>
            </w:r>
          </w:p>
        </w:tc>
        <w:tc>
          <w:tcPr>
            <w:tcW w:w="1030" w:type="dxa"/>
            <w:shd w:val="clear" w:color="auto" w:fill="auto"/>
            <w:vAlign w:val="bottom"/>
            <w:hideMark/>
          </w:tcPr>
          <w:p w14:paraId="24EA5BB6" w14:textId="5712AFA0" w:rsidR="007D5584" w:rsidRPr="007D5584" w:rsidRDefault="007D5584" w:rsidP="007D5584">
            <w:pPr>
              <w:autoSpaceDE w:val="0"/>
              <w:autoSpaceDN w:val="0"/>
              <w:adjustRightInd w:val="0"/>
              <w:ind w:left="567" w:hanging="567"/>
              <w:jc w:val="right"/>
              <w:rPr>
                <w:b/>
                <w:bCs/>
                <w:sz w:val="16"/>
                <w:szCs w:val="16"/>
                <w:lang w:val="tr-TR"/>
              </w:rPr>
            </w:pPr>
            <w:r w:rsidRPr="00176378">
              <w:rPr>
                <w:b/>
                <w:bCs/>
                <w:sz w:val="16"/>
                <w:szCs w:val="16"/>
                <w:lang w:val="tr-TR"/>
              </w:rPr>
              <w:t>1,067,102</w:t>
            </w:r>
          </w:p>
        </w:tc>
        <w:tc>
          <w:tcPr>
            <w:tcW w:w="1030" w:type="dxa"/>
            <w:shd w:val="clear" w:color="auto" w:fill="auto"/>
            <w:vAlign w:val="bottom"/>
            <w:hideMark/>
          </w:tcPr>
          <w:p w14:paraId="4DCD0957" w14:textId="2C7498DB" w:rsidR="007D5584" w:rsidRPr="007D5584" w:rsidRDefault="007D5584" w:rsidP="007D5584">
            <w:pPr>
              <w:autoSpaceDE w:val="0"/>
              <w:autoSpaceDN w:val="0"/>
              <w:adjustRightInd w:val="0"/>
              <w:ind w:left="567" w:hanging="567"/>
              <w:jc w:val="right"/>
              <w:rPr>
                <w:b/>
                <w:bCs/>
                <w:sz w:val="16"/>
                <w:szCs w:val="16"/>
                <w:lang w:val="tr-TR"/>
              </w:rPr>
            </w:pPr>
            <w:r w:rsidRPr="00176378">
              <w:rPr>
                <w:b/>
                <w:bCs/>
                <w:sz w:val="16"/>
                <w:szCs w:val="16"/>
                <w:lang w:val="tr-TR"/>
              </w:rPr>
              <w:t>421,979</w:t>
            </w:r>
          </w:p>
        </w:tc>
        <w:tc>
          <w:tcPr>
            <w:tcW w:w="1030" w:type="dxa"/>
            <w:shd w:val="clear" w:color="auto" w:fill="auto"/>
            <w:vAlign w:val="bottom"/>
            <w:hideMark/>
          </w:tcPr>
          <w:p w14:paraId="4DEC3F99" w14:textId="23D06024" w:rsidR="007D5584" w:rsidRPr="007D5584" w:rsidRDefault="007D5584" w:rsidP="007D5584">
            <w:pPr>
              <w:autoSpaceDE w:val="0"/>
              <w:autoSpaceDN w:val="0"/>
              <w:adjustRightInd w:val="0"/>
              <w:ind w:left="567" w:hanging="567"/>
              <w:jc w:val="right"/>
              <w:rPr>
                <w:b/>
                <w:bCs/>
                <w:sz w:val="16"/>
                <w:szCs w:val="16"/>
                <w:lang w:val="tr-TR"/>
              </w:rPr>
            </w:pPr>
            <w:r w:rsidRPr="00176378">
              <w:rPr>
                <w:b/>
                <w:bCs/>
                <w:sz w:val="16"/>
                <w:szCs w:val="16"/>
                <w:lang w:val="tr-TR"/>
              </w:rPr>
              <w:t>237,837</w:t>
            </w:r>
          </w:p>
        </w:tc>
        <w:tc>
          <w:tcPr>
            <w:tcW w:w="1030" w:type="dxa"/>
            <w:shd w:val="clear" w:color="auto" w:fill="auto"/>
            <w:vAlign w:val="bottom"/>
            <w:hideMark/>
          </w:tcPr>
          <w:p w14:paraId="7B50A71F" w14:textId="36DFA453" w:rsidR="007D5584" w:rsidRPr="007D5584" w:rsidRDefault="007D5584" w:rsidP="007D5584">
            <w:pPr>
              <w:autoSpaceDE w:val="0"/>
              <w:autoSpaceDN w:val="0"/>
              <w:adjustRightInd w:val="0"/>
              <w:ind w:left="567" w:hanging="567"/>
              <w:jc w:val="right"/>
              <w:rPr>
                <w:b/>
                <w:bCs/>
                <w:sz w:val="16"/>
                <w:szCs w:val="16"/>
                <w:lang w:val="tr-TR"/>
              </w:rPr>
            </w:pPr>
            <w:r w:rsidRPr="00176378">
              <w:rPr>
                <w:b/>
                <w:bCs/>
                <w:sz w:val="16"/>
                <w:szCs w:val="16"/>
                <w:lang w:val="tr-TR"/>
              </w:rPr>
              <w:t>1,726,918</w:t>
            </w:r>
          </w:p>
        </w:tc>
      </w:tr>
      <w:tr w:rsidR="007D5584" w:rsidRPr="00CB56EC" w14:paraId="08404977" w14:textId="77777777" w:rsidTr="007D5584">
        <w:trPr>
          <w:trHeight w:val="66"/>
          <w:jc w:val="center"/>
        </w:trPr>
        <w:tc>
          <w:tcPr>
            <w:tcW w:w="5240" w:type="dxa"/>
            <w:shd w:val="clear" w:color="auto" w:fill="auto"/>
            <w:vAlign w:val="bottom"/>
            <w:hideMark/>
          </w:tcPr>
          <w:p w14:paraId="0475E4A3" w14:textId="77777777" w:rsidR="007D5584" w:rsidRPr="00CB56EC" w:rsidRDefault="007D5584" w:rsidP="007D5584">
            <w:pPr>
              <w:autoSpaceDE w:val="0"/>
              <w:autoSpaceDN w:val="0"/>
              <w:adjustRightInd w:val="0"/>
              <w:ind w:left="567" w:hanging="567"/>
              <w:rPr>
                <w:b/>
                <w:bCs/>
                <w:sz w:val="16"/>
                <w:szCs w:val="16"/>
                <w:lang w:val="tr-TR"/>
              </w:rPr>
            </w:pPr>
          </w:p>
        </w:tc>
        <w:tc>
          <w:tcPr>
            <w:tcW w:w="1030" w:type="dxa"/>
            <w:shd w:val="clear" w:color="auto" w:fill="auto"/>
            <w:vAlign w:val="bottom"/>
            <w:hideMark/>
          </w:tcPr>
          <w:p w14:paraId="39D0E688" w14:textId="434E5AA6"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 </w:t>
            </w:r>
          </w:p>
        </w:tc>
        <w:tc>
          <w:tcPr>
            <w:tcW w:w="1030" w:type="dxa"/>
            <w:shd w:val="clear" w:color="auto" w:fill="auto"/>
            <w:vAlign w:val="bottom"/>
            <w:hideMark/>
          </w:tcPr>
          <w:p w14:paraId="1E28B46B" w14:textId="6AF47B1B"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 </w:t>
            </w:r>
          </w:p>
        </w:tc>
        <w:tc>
          <w:tcPr>
            <w:tcW w:w="1030" w:type="dxa"/>
            <w:shd w:val="clear" w:color="auto" w:fill="auto"/>
            <w:vAlign w:val="bottom"/>
            <w:hideMark/>
          </w:tcPr>
          <w:p w14:paraId="1A9E2B84" w14:textId="362BEF71"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40F814BC" w14:textId="26DC4B72"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 </w:t>
            </w:r>
          </w:p>
        </w:tc>
      </w:tr>
      <w:tr w:rsidR="007D5584" w:rsidRPr="007D5584" w14:paraId="4ACAF446" w14:textId="77777777" w:rsidTr="007D5584">
        <w:trPr>
          <w:trHeight w:val="104"/>
          <w:jc w:val="center"/>
        </w:trPr>
        <w:tc>
          <w:tcPr>
            <w:tcW w:w="5240" w:type="dxa"/>
            <w:shd w:val="clear" w:color="auto" w:fill="auto"/>
            <w:vAlign w:val="bottom"/>
            <w:hideMark/>
          </w:tcPr>
          <w:p w14:paraId="254F138D" w14:textId="77777777" w:rsidR="007D5584" w:rsidRPr="007D5584" w:rsidRDefault="007D5584" w:rsidP="007D5584">
            <w:pPr>
              <w:autoSpaceDE w:val="0"/>
              <w:autoSpaceDN w:val="0"/>
              <w:adjustRightInd w:val="0"/>
              <w:ind w:left="567" w:hanging="567"/>
              <w:rPr>
                <w:b/>
                <w:bCs/>
                <w:sz w:val="16"/>
                <w:szCs w:val="16"/>
                <w:lang w:val="tr-TR"/>
              </w:rPr>
            </w:pPr>
            <w:r w:rsidRPr="007D5584">
              <w:rPr>
                <w:b/>
                <w:bCs/>
                <w:sz w:val="16"/>
                <w:szCs w:val="16"/>
                <w:lang w:val="tr-TR"/>
              </w:rPr>
              <w:t>Net bilanço pozisyonu</w:t>
            </w:r>
          </w:p>
        </w:tc>
        <w:tc>
          <w:tcPr>
            <w:tcW w:w="1030" w:type="dxa"/>
            <w:shd w:val="clear" w:color="auto" w:fill="auto"/>
            <w:vAlign w:val="bottom"/>
            <w:hideMark/>
          </w:tcPr>
          <w:p w14:paraId="65ADE056" w14:textId="7F0604F7" w:rsidR="007D5584" w:rsidRPr="007D5584" w:rsidRDefault="007D5584" w:rsidP="007D5584">
            <w:pPr>
              <w:autoSpaceDE w:val="0"/>
              <w:autoSpaceDN w:val="0"/>
              <w:adjustRightInd w:val="0"/>
              <w:ind w:left="567" w:hanging="567"/>
              <w:jc w:val="right"/>
              <w:rPr>
                <w:b/>
                <w:bCs/>
                <w:sz w:val="16"/>
                <w:szCs w:val="16"/>
                <w:lang w:val="tr-TR"/>
              </w:rPr>
            </w:pPr>
            <w:r w:rsidRPr="00176378">
              <w:rPr>
                <w:b/>
                <w:bCs/>
                <w:sz w:val="16"/>
                <w:szCs w:val="16"/>
                <w:lang w:val="tr-TR"/>
              </w:rPr>
              <w:t>239,184</w:t>
            </w:r>
          </w:p>
        </w:tc>
        <w:tc>
          <w:tcPr>
            <w:tcW w:w="1030" w:type="dxa"/>
            <w:shd w:val="clear" w:color="auto" w:fill="auto"/>
            <w:vAlign w:val="bottom"/>
            <w:hideMark/>
          </w:tcPr>
          <w:p w14:paraId="5A843475" w14:textId="13410924" w:rsidR="007D5584" w:rsidRPr="007D5584" w:rsidRDefault="007D5584" w:rsidP="007D5584">
            <w:pPr>
              <w:autoSpaceDE w:val="0"/>
              <w:autoSpaceDN w:val="0"/>
              <w:adjustRightInd w:val="0"/>
              <w:ind w:left="567" w:hanging="567"/>
              <w:jc w:val="right"/>
              <w:rPr>
                <w:b/>
                <w:bCs/>
                <w:sz w:val="16"/>
                <w:szCs w:val="16"/>
                <w:lang w:val="tr-TR"/>
              </w:rPr>
            </w:pPr>
            <w:r w:rsidRPr="00176378">
              <w:rPr>
                <w:b/>
                <w:bCs/>
                <w:sz w:val="16"/>
                <w:szCs w:val="16"/>
                <w:lang w:val="tr-TR"/>
              </w:rPr>
              <w:t>605,862</w:t>
            </w:r>
          </w:p>
        </w:tc>
        <w:tc>
          <w:tcPr>
            <w:tcW w:w="1030" w:type="dxa"/>
            <w:shd w:val="clear" w:color="auto" w:fill="auto"/>
            <w:vAlign w:val="bottom"/>
            <w:hideMark/>
          </w:tcPr>
          <w:p w14:paraId="1CDD57F4" w14:textId="7A1C3531" w:rsidR="007D5584" w:rsidRPr="007D5584" w:rsidRDefault="007D5584" w:rsidP="007D5584">
            <w:pPr>
              <w:autoSpaceDE w:val="0"/>
              <w:autoSpaceDN w:val="0"/>
              <w:adjustRightInd w:val="0"/>
              <w:ind w:left="567" w:hanging="567"/>
              <w:jc w:val="right"/>
              <w:rPr>
                <w:b/>
                <w:bCs/>
                <w:sz w:val="16"/>
                <w:szCs w:val="16"/>
                <w:lang w:val="tr-TR"/>
              </w:rPr>
            </w:pPr>
            <w:r w:rsidRPr="00176378">
              <w:rPr>
                <w:b/>
                <w:bCs/>
                <w:sz w:val="16"/>
                <w:szCs w:val="16"/>
                <w:lang w:val="tr-TR"/>
              </w:rPr>
              <w:t>(156)</w:t>
            </w:r>
          </w:p>
        </w:tc>
        <w:tc>
          <w:tcPr>
            <w:tcW w:w="1030" w:type="dxa"/>
            <w:shd w:val="clear" w:color="auto" w:fill="auto"/>
            <w:vAlign w:val="bottom"/>
            <w:hideMark/>
          </w:tcPr>
          <w:p w14:paraId="7283F13F" w14:textId="3593A401" w:rsidR="007D5584" w:rsidRPr="007D5584" w:rsidRDefault="007D5584" w:rsidP="007D5584">
            <w:pPr>
              <w:autoSpaceDE w:val="0"/>
              <w:autoSpaceDN w:val="0"/>
              <w:adjustRightInd w:val="0"/>
              <w:ind w:left="567" w:hanging="567"/>
              <w:jc w:val="right"/>
              <w:rPr>
                <w:b/>
                <w:bCs/>
                <w:sz w:val="16"/>
                <w:szCs w:val="16"/>
                <w:lang w:val="tr-TR"/>
              </w:rPr>
            </w:pPr>
            <w:r w:rsidRPr="00176378">
              <w:rPr>
                <w:b/>
                <w:bCs/>
                <w:sz w:val="16"/>
                <w:szCs w:val="16"/>
                <w:lang w:val="tr-TR"/>
              </w:rPr>
              <w:t>844,890</w:t>
            </w:r>
          </w:p>
        </w:tc>
      </w:tr>
      <w:tr w:rsidR="007D5584" w:rsidRPr="007D5584" w14:paraId="426D3455" w14:textId="77777777" w:rsidTr="007D5584">
        <w:trPr>
          <w:trHeight w:val="51"/>
          <w:jc w:val="center"/>
        </w:trPr>
        <w:tc>
          <w:tcPr>
            <w:tcW w:w="5240" w:type="dxa"/>
            <w:shd w:val="clear" w:color="auto" w:fill="auto"/>
            <w:vAlign w:val="bottom"/>
            <w:hideMark/>
          </w:tcPr>
          <w:p w14:paraId="6709FAF8" w14:textId="77777777" w:rsidR="007D5584" w:rsidRPr="007D5584" w:rsidRDefault="007D5584" w:rsidP="007D5584">
            <w:pPr>
              <w:autoSpaceDE w:val="0"/>
              <w:autoSpaceDN w:val="0"/>
              <w:adjustRightInd w:val="0"/>
              <w:ind w:left="567" w:hanging="567"/>
              <w:rPr>
                <w:b/>
                <w:bCs/>
                <w:sz w:val="16"/>
                <w:szCs w:val="16"/>
                <w:lang w:val="tr-TR"/>
              </w:rPr>
            </w:pPr>
            <w:r w:rsidRPr="007D5584">
              <w:rPr>
                <w:b/>
                <w:bCs/>
                <w:sz w:val="16"/>
                <w:szCs w:val="16"/>
                <w:lang w:val="tr-TR"/>
              </w:rPr>
              <w:t>Net nazım hesap pozisyonu</w:t>
            </w:r>
          </w:p>
        </w:tc>
        <w:tc>
          <w:tcPr>
            <w:tcW w:w="1030" w:type="dxa"/>
            <w:shd w:val="clear" w:color="auto" w:fill="auto"/>
            <w:vAlign w:val="bottom"/>
            <w:hideMark/>
          </w:tcPr>
          <w:p w14:paraId="04EDD842" w14:textId="483812CC" w:rsidR="007D5584" w:rsidRPr="007D5584" w:rsidRDefault="007D5584" w:rsidP="007D5584">
            <w:pPr>
              <w:autoSpaceDE w:val="0"/>
              <w:autoSpaceDN w:val="0"/>
              <w:adjustRightInd w:val="0"/>
              <w:ind w:left="567" w:hanging="567"/>
              <w:jc w:val="right"/>
              <w:rPr>
                <w:b/>
                <w:bCs/>
                <w:sz w:val="16"/>
                <w:szCs w:val="16"/>
                <w:lang w:val="tr-TR"/>
              </w:rPr>
            </w:pPr>
            <w:r w:rsidRPr="00176378">
              <w:rPr>
                <w:b/>
                <w:bCs/>
                <w:sz w:val="16"/>
                <w:szCs w:val="16"/>
                <w:lang w:val="tr-TR"/>
              </w:rPr>
              <w:t>(244,229)</w:t>
            </w:r>
          </w:p>
        </w:tc>
        <w:tc>
          <w:tcPr>
            <w:tcW w:w="1030" w:type="dxa"/>
            <w:shd w:val="clear" w:color="auto" w:fill="auto"/>
            <w:vAlign w:val="bottom"/>
            <w:hideMark/>
          </w:tcPr>
          <w:p w14:paraId="338E1F7D" w14:textId="73F273E5" w:rsidR="007D5584" w:rsidRPr="007D5584" w:rsidRDefault="007D5584" w:rsidP="007D5584">
            <w:pPr>
              <w:autoSpaceDE w:val="0"/>
              <w:autoSpaceDN w:val="0"/>
              <w:adjustRightInd w:val="0"/>
              <w:ind w:left="567" w:hanging="567"/>
              <w:jc w:val="right"/>
              <w:rPr>
                <w:b/>
                <w:bCs/>
                <w:sz w:val="16"/>
                <w:szCs w:val="16"/>
                <w:lang w:val="tr-TR"/>
              </w:rPr>
            </w:pPr>
            <w:r w:rsidRPr="00176378">
              <w:rPr>
                <w:b/>
                <w:bCs/>
                <w:sz w:val="16"/>
                <w:szCs w:val="16"/>
                <w:lang w:val="tr-TR"/>
              </w:rPr>
              <w:t>(598,034)</w:t>
            </w:r>
          </w:p>
        </w:tc>
        <w:tc>
          <w:tcPr>
            <w:tcW w:w="1030" w:type="dxa"/>
            <w:shd w:val="clear" w:color="auto" w:fill="auto"/>
            <w:vAlign w:val="bottom"/>
            <w:hideMark/>
          </w:tcPr>
          <w:p w14:paraId="6E5ACB22" w14:textId="5387CF9D" w:rsidR="007D5584" w:rsidRPr="007D5584" w:rsidRDefault="007D5584" w:rsidP="007D5584">
            <w:pPr>
              <w:autoSpaceDE w:val="0"/>
              <w:autoSpaceDN w:val="0"/>
              <w:adjustRightInd w:val="0"/>
              <w:ind w:left="567" w:hanging="567"/>
              <w:jc w:val="right"/>
              <w:rPr>
                <w:b/>
                <w:bCs/>
                <w:sz w:val="16"/>
                <w:szCs w:val="16"/>
                <w:lang w:val="tr-TR"/>
              </w:rPr>
            </w:pPr>
            <w:r w:rsidRPr="00176378">
              <w:rPr>
                <w:b/>
                <w:bCs/>
                <w:sz w:val="16"/>
                <w:szCs w:val="16"/>
                <w:lang w:val="tr-TR"/>
              </w:rPr>
              <w:t>349</w:t>
            </w:r>
          </w:p>
        </w:tc>
        <w:tc>
          <w:tcPr>
            <w:tcW w:w="1030" w:type="dxa"/>
            <w:shd w:val="clear" w:color="auto" w:fill="auto"/>
            <w:vAlign w:val="bottom"/>
            <w:hideMark/>
          </w:tcPr>
          <w:p w14:paraId="2C2FD78E" w14:textId="2A55D050" w:rsidR="007D5584" w:rsidRPr="007D5584" w:rsidRDefault="007D5584" w:rsidP="007D5584">
            <w:pPr>
              <w:autoSpaceDE w:val="0"/>
              <w:autoSpaceDN w:val="0"/>
              <w:adjustRightInd w:val="0"/>
              <w:ind w:left="567" w:hanging="567"/>
              <w:jc w:val="right"/>
              <w:rPr>
                <w:b/>
                <w:bCs/>
                <w:sz w:val="16"/>
                <w:szCs w:val="16"/>
                <w:lang w:val="tr-TR"/>
              </w:rPr>
            </w:pPr>
            <w:r w:rsidRPr="00176378">
              <w:rPr>
                <w:b/>
                <w:bCs/>
                <w:sz w:val="16"/>
                <w:szCs w:val="16"/>
                <w:lang w:val="tr-TR"/>
              </w:rPr>
              <w:t>(841,914)</w:t>
            </w:r>
          </w:p>
        </w:tc>
      </w:tr>
      <w:tr w:rsidR="007D5584" w:rsidRPr="00CB56EC" w14:paraId="40C2BE7D" w14:textId="77777777" w:rsidTr="007D5584">
        <w:trPr>
          <w:trHeight w:val="138"/>
          <w:jc w:val="center"/>
        </w:trPr>
        <w:tc>
          <w:tcPr>
            <w:tcW w:w="5240" w:type="dxa"/>
            <w:shd w:val="clear" w:color="auto" w:fill="auto"/>
            <w:vAlign w:val="bottom"/>
            <w:hideMark/>
          </w:tcPr>
          <w:p w14:paraId="727D813C" w14:textId="77777777" w:rsidR="007D5584" w:rsidRPr="00CB56EC" w:rsidRDefault="007D5584" w:rsidP="007D5584">
            <w:pPr>
              <w:autoSpaceDE w:val="0"/>
              <w:autoSpaceDN w:val="0"/>
              <w:adjustRightInd w:val="0"/>
              <w:ind w:left="567" w:hanging="567"/>
              <w:rPr>
                <w:sz w:val="16"/>
                <w:szCs w:val="16"/>
                <w:lang w:val="tr-TR"/>
              </w:rPr>
            </w:pPr>
            <w:r w:rsidRPr="00CB56EC">
              <w:rPr>
                <w:sz w:val="16"/>
                <w:szCs w:val="16"/>
                <w:lang w:val="tr-TR"/>
              </w:rPr>
              <w:t>Türev finansal araçlardan alacaklar</w:t>
            </w:r>
          </w:p>
        </w:tc>
        <w:tc>
          <w:tcPr>
            <w:tcW w:w="1030" w:type="dxa"/>
            <w:shd w:val="clear" w:color="auto" w:fill="auto"/>
            <w:vAlign w:val="bottom"/>
            <w:hideMark/>
          </w:tcPr>
          <w:p w14:paraId="53D3CB43" w14:textId="68AD7753"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1,023</w:t>
            </w:r>
          </w:p>
        </w:tc>
        <w:tc>
          <w:tcPr>
            <w:tcW w:w="1030" w:type="dxa"/>
            <w:shd w:val="clear" w:color="auto" w:fill="auto"/>
            <w:vAlign w:val="bottom"/>
            <w:hideMark/>
          </w:tcPr>
          <w:p w14:paraId="7F29BBE7" w14:textId="405F5DC3"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160,365</w:t>
            </w:r>
          </w:p>
        </w:tc>
        <w:tc>
          <w:tcPr>
            <w:tcW w:w="1030" w:type="dxa"/>
            <w:shd w:val="clear" w:color="auto" w:fill="auto"/>
            <w:vAlign w:val="bottom"/>
            <w:hideMark/>
          </w:tcPr>
          <w:p w14:paraId="7F1A82B4" w14:textId="0D11DA7B"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349</w:t>
            </w:r>
          </w:p>
        </w:tc>
        <w:tc>
          <w:tcPr>
            <w:tcW w:w="1030" w:type="dxa"/>
            <w:shd w:val="clear" w:color="auto" w:fill="auto"/>
            <w:vAlign w:val="bottom"/>
            <w:hideMark/>
          </w:tcPr>
          <w:p w14:paraId="371521E9" w14:textId="2E137BA9"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161,737</w:t>
            </w:r>
          </w:p>
        </w:tc>
      </w:tr>
      <w:tr w:rsidR="007D5584" w:rsidRPr="00CB56EC" w14:paraId="563AA72D" w14:textId="77777777" w:rsidTr="007D5584">
        <w:trPr>
          <w:trHeight w:val="84"/>
          <w:jc w:val="center"/>
        </w:trPr>
        <w:tc>
          <w:tcPr>
            <w:tcW w:w="5240" w:type="dxa"/>
            <w:shd w:val="clear" w:color="auto" w:fill="auto"/>
            <w:vAlign w:val="bottom"/>
            <w:hideMark/>
          </w:tcPr>
          <w:p w14:paraId="0A1288E5" w14:textId="77777777" w:rsidR="007D5584" w:rsidRPr="00CB56EC" w:rsidRDefault="007D5584" w:rsidP="007D5584">
            <w:pPr>
              <w:autoSpaceDE w:val="0"/>
              <w:autoSpaceDN w:val="0"/>
              <w:adjustRightInd w:val="0"/>
              <w:ind w:left="567" w:hanging="567"/>
              <w:rPr>
                <w:sz w:val="16"/>
                <w:szCs w:val="16"/>
                <w:lang w:val="tr-TR"/>
              </w:rPr>
            </w:pPr>
            <w:r w:rsidRPr="00CB56EC">
              <w:rPr>
                <w:sz w:val="16"/>
                <w:szCs w:val="16"/>
                <w:lang w:val="tr-TR"/>
              </w:rPr>
              <w:t>Türev finansal araçlardan borçlar</w:t>
            </w:r>
          </w:p>
        </w:tc>
        <w:tc>
          <w:tcPr>
            <w:tcW w:w="1030" w:type="dxa"/>
            <w:shd w:val="clear" w:color="auto" w:fill="auto"/>
            <w:vAlign w:val="bottom"/>
            <w:hideMark/>
          </w:tcPr>
          <w:p w14:paraId="041A779C" w14:textId="72CBD45C"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245,252</w:t>
            </w:r>
          </w:p>
        </w:tc>
        <w:tc>
          <w:tcPr>
            <w:tcW w:w="1030" w:type="dxa"/>
            <w:shd w:val="clear" w:color="auto" w:fill="auto"/>
            <w:vAlign w:val="bottom"/>
            <w:hideMark/>
          </w:tcPr>
          <w:p w14:paraId="066B5AEA" w14:textId="37B35FE7"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758,399</w:t>
            </w:r>
          </w:p>
        </w:tc>
        <w:tc>
          <w:tcPr>
            <w:tcW w:w="1030" w:type="dxa"/>
            <w:shd w:val="clear" w:color="auto" w:fill="auto"/>
            <w:vAlign w:val="bottom"/>
            <w:hideMark/>
          </w:tcPr>
          <w:p w14:paraId="5F8B822C" w14:textId="11F94B6B"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060DB08C" w14:textId="56FA9217"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1,003,651</w:t>
            </w:r>
          </w:p>
        </w:tc>
      </w:tr>
      <w:tr w:rsidR="007D5584" w:rsidRPr="00CB56EC" w14:paraId="1AFDC4A7" w14:textId="77777777" w:rsidTr="007D5584">
        <w:trPr>
          <w:trHeight w:val="34"/>
          <w:jc w:val="center"/>
        </w:trPr>
        <w:tc>
          <w:tcPr>
            <w:tcW w:w="5240" w:type="dxa"/>
            <w:shd w:val="clear" w:color="auto" w:fill="auto"/>
            <w:vAlign w:val="bottom"/>
            <w:hideMark/>
          </w:tcPr>
          <w:p w14:paraId="232C4BA8" w14:textId="77777777" w:rsidR="007D5584" w:rsidRPr="00CB56EC" w:rsidRDefault="007D5584" w:rsidP="007D5584">
            <w:pPr>
              <w:autoSpaceDE w:val="0"/>
              <w:autoSpaceDN w:val="0"/>
              <w:adjustRightInd w:val="0"/>
              <w:ind w:left="567" w:hanging="567"/>
              <w:rPr>
                <w:sz w:val="16"/>
                <w:szCs w:val="16"/>
                <w:lang w:val="tr-TR"/>
              </w:rPr>
            </w:pPr>
            <w:proofErr w:type="spellStart"/>
            <w:r w:rsidRPr="00CB56EC">
              <w:rPr>
                <w:sz w:val="16"/>
                <w:szCs w:val="16"/>
                <w:lang w:val="tr-TR"/>
              </w:rPr>
              <w:t>Gayrinakdi</w:t>
            </w:r>
            <w:proofErr w:type="spellEnd"/>
            <w:r w:rsidRPr="00CB56EC">
              <w:rPr>
                <w:sz w:val="16"/>
                <w:szCs w:val="16"/>
                <w:lang w:val="tr-TR"/>
              </w:rPr>
              <w:t xml:space="preserve"> krediler</w:t>
            </w:r>
          </w:p>
        </w:tc>
        <w:tc>
          <w:tcPr>
            <w:tcW w:w="1030" w:type="dxa"/>
            <w:shd w:val="clear" w:color="auto" w:fill="auto"/>
            <w:vAlign w:val="bottom"/>
            <w:hideMark/>
          </w:tcPr>
          <w:p w14:paraId="755F2B7E" w14:textId="1144940C"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1,248,178</w:t>
            </w:r>
          </w:p>
        </w:tc>
        <w:tc>
          <w:tcPr>
            <w:tcW w:w="1030" w:type="dxa"/>
            <w:shd w:val="clear" w:color="auto" w:fill="auto"/>
            <w:vAlign w:val="bottom"/>
            <w:hideMark/>
          </w:tcPr>
          <w:p w14:paraId="5F147B34" w14:textId="333BF0D8"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875,021</w:t>
            </w:r>
          </w:p>
        </w:tc>
        <w:tc>
          <w:tcPr>
            <w:tcW w:w="1030" w:type="dxa"/>
            <w:shd w:val="clear" w:color="auto" w:fill="auto"/>
            <w:vAlign w:val="bottom"/>
            <w:hideMark/>
          </w:tcPr>
          <w:p w14:paraId="2FC7729A" w14:textId="3B4EEDC9" w:rsidR="007D5584" w:rsidRPr="002E07BE" w:rsidRDefault="007D5584" w:rsidP="007D5584">
            <w:pPr>
              <w:autoSpaceDE w:val="0"/>
              <w:autoSpaceDN w:val="0"/>
              <w:adjustRightInd w:val="0"/>
              <w:ind w:left="567" w:hanging="567"/>
              <w:jc w:val="right"/>
              <w:rPr>
                <w:sz w:val="16"/>
                <w:szCs w:val="16"/>
                <w:lang w:val="tr-TR"/>
              </w:rPr>
            </w:pPr>
            <w:r w:rsidRPr="007D5584">
              <w:rPr>
                <w:sz w:val="16"/>
                <w:szCs w:val="16"/>
                <w:lang w:val="tr-TR"/>
              </w:rPr>
              <w:t>-</w:t>
            </w:r>
          </w:p>
        </w:tc>
        <w:tc>
          <w:tcPr>
            <w:tcW w:w="1030" w:type="dxa"/>
            <w:shd w:val="clear" w:color="auto" w:fill="auto"/>
            <w:vAlign w:val="bottom"/>
            <w:hideMark/>
          </w:tcPr>
          <w:p w14:paraId="11844954" w14:textId="029F4134" w:rsidR="007D5584" w:rsidRPr="002E07BE" w:rsidRDefault="007D5584" w:rsidP="007D5584">
            <w:pPr>
              <w:autoSpaceDE w:val="0"/>
              <w:autoSpaceDN w:val="0"/>
              <w:adjustRightInd w:val="0"/>
              <w:ind w:left="567" w:hanging="567"/>
              <w:jc w:val="right"/>
              <w:rPr>
                <w:sz w:val="16"/>
                <w:szCs w:val="16"/>
                <w:lang w:val="tr-TR"/>
              </w:rPr>
            </w:pPr>
            <w:r w:rsidRPr="00176378">
              <w:rPr>
                <w:sz w:val="16"/>
                <w:szCs w:val="16"/>
                <w:lang w:val="tr-TR"/>
              </w:rPr>
              <w:t>2,123,199</w:t>
            </w:r>
          </w:p>
        </w:tc>
      </w:tr>
      <w:tr w:rsidR="007D5584" w:rsidRPr="00CB56EC" w14:paraId="1F9109BD" w14:textId="77777777" w:rsidTr="00911F6A">
        <w:trPr>
          <w:trHeight w:val="83"/>
          <w:jc w:val="center"/>
        </w:trPr>
        <w:tc>
          <w:tcPr>
            <w:tcW w:w="5240" w:type="dxa"/>
            <w:shd w:val="clear" w:color="auto" w:fill="auto"/>
            <w:vAlign w:val="bottom"/>
            <w:hideMark/>
          </w:tcPr>
          <w:p w14:paraId="146E09CC" w14:textId="77777777" w:rsidR="007D5584" w:rsidRPr="00CB56EC" w:rsidRDefault="007D5584" w:rsidP="007D5584">
            <w:pPr>
              <w:autoSpaceDE w:val="0"/>
              <w:autoSpaceDN w:val="0"/>
              <w:adjustRightInd w:val="0"/>
              <w:ind w:left="567" w:hanging="567"/>
              <w:rPr>
                <w:sz w:val="16"/>
                <w:szCs w:val="16"/>
                <w:lang w:val="tr-TR"/>
              </w:rPr>
            </w:pPr>
          </w:p>
        </w:tc>
        <w:tc>
          <w:tcPr>
            <w:tcW w:w="1030" w:type="dxa"/>
            <w:shd w:val="clear" w:color="auto" w:fill="auto"/>
            <w:vAlign w:val="bottom"/>
            <w:hideMark/>
          </w:tcPr>
          <w:p w14:paraId="5C7A8364" w14:textId="77777777" w:rsidR="007D5584" w:rsidRPr="00CB56EC" w:rsidRDefault="007D5584" w:rsidP="007D5584">
            <w:pPr>
              <w:autoSpaceDE w:val="0"/>
              <w:autoSpaceDN w:val="0"/>
              <w:adjustRightInd w:val="0"/>
              <w:ind w:left="567" w:hanging="567"/>
              <w:jc w:val="right"/>
              <w:rPr>
                <w:sz w:val="16"/>
                <w:szCs w:val="16"/>
                <w:lang w:val="tr-TR"/>
              </w:rPr>
            </w:pPr>
          </w:p>
        </w:tc>
        <w:tc>
          <w:tcPr>
            <w:tcW w:w="1030" w:type="dxa"/>
            <w:shd w:val="clear" w:color="auto" w:fill="auto"/>
            <w:vAlign w:val="bottom"/>
            <w:hideMark/>
          </w:tcPr>
          <w:p w14:paraId="630F7A94" w14:textId="77777777" w:rsidR="007D5584" w:rsidRPr="00CB56EC" w:rsidRDefault="007D5584" w:rsidP="007D5584">
            <w:pPr>
              <w:autoSpaceDE w:val="0"/>
              <w:autoSpaceDN w:val="0"/>
              <w:adjustRightInd w:val="0"/>
              <w:ind w:left="567" w:hanging="567"/>
              <w:jc w:val="right"/>
              <w:rPr>
                <w:sz w:val="16"/>
                <w:szCs w:val="16"/>
                <w:lang w:val="tr-TR"/>
              </w:rPr>
            </w:pPr>
          </w:p>
        </w:tc>
        <w:tc>
          <w:tcPr>
            <w:tcW w:w="1030" w:type="dxa"/>
            <w:shd w:val="clear" w:color="auto" w:fill="auto"/>
            <w:vAlign w:val="bottom"/>
            <w:hideMark/>
          </w:tcPr>
          <w:p w14:paraId="63DE6524" w14:textId="77777777" w:rsidR="007D5584" w:rsidRPr="00CB56EC" w:rsidRDefault="007D5584" w:rsidP="007D5584">
            <w:pPr>
              <w:autoSpaceDE w:val="0"/>
              <w:autoSpaceDN w:val="0"/>
              <w:adjustRightInd w:val="0"/>
              <w:ind w:left="567" w:hanging="567"/>
              <w:jc w:val="right"/>
              <w:rPr>
                <w:sz w:val="16"/>
                <w:szCs w:val="16"/>
                <w:lang w:val="tr-TR"/>
              </w:rPr>
            </w:pPr>
          </w:p>
        </w:tc>
        <w:tc>
          <w:tcPr>
            <w:tcW w:w="1030" w:type="dxa"/>
            <w:shd w:val="clear" w:color="auto" w:fill="auto"/>
            <w:vAlign w:val="bottom"/>
            <w:hideMark/>
          </w:tcPr>
          <w:p w14:paraId="65DB0D10" w14:textId="77777777" w:rsidR="007D5584" w:rsidRPr="00CB56EC" w:rsidRDefault="007D5584" w:rsidP="007D5584">
            <w:pPr>
              <w:autoSpaceDE w:val="0"/>
              <w:autoSpaceDN w:val="0"/>
              <w:adjustRightInd w:val="0"/>
              <w:ind w:left="567" w:hanging="567"/>
              <w:jc w:val="right"/>
              <w:rPr>
                <w:sz w:val="16"/>
                <w:szCs w:val="16"/>
                <w:lang w:val="tr-TR"/>
              </w:rPr>
            </w:pPr>
          </w:p>
        </w:tc>
      </w:tr>
      <w:tr w:rsidR="007D5584" w:rsidRPr="00CB56EC" w14:paraId="6C4403A4" w14:textId="77777777" w:rsidTr="00911F6A">
        <w:trPr>
          <w:trHeight w:val="34"/>
          <w:jc w:val="center"/>
        </w:trPr>
        <w:tc>
          <w:tcPr>
            <w:tcW w:w="5240" w:type="dxa"/>
            <w:shd w:val="clear" w:color="auto" w:fill="auto"/>
            <w:vAlign w:val="bottom"/>
            <w:hideMark/>
          </w:tcPr>
          <w:p w14:paraId="1A2F52DB" w14:textId="77777777" w:rsidR="007D5584" w:rsidRPr="00CB56EC" w:rsidRDefault="007D5584" w:rsidP="007D5584">
            <w:pPr>
              <w:autoSpaceDE w:val="0"/>
              <w:autoSpaceDN w:val="0"/>
              <w:adjustRightInd w:val="0"/>
              <w:ind w:left="567" w:hanging="567"/>
              <w:rPr>
                <w:b/>
                <w:bCs/>
                <w:sz w:val="16"/>
                <w:szCs w:val="16"/>
                <w:lang w:val="tr-TR"/>
              </w:rPr>
            </w:pPr>
            <w:r w:rsidRPr="00CB56EC">
              <w:rPr>
                <w:b/>
                <w:bCs/>
                <w:sz w:val="16"/>
                <w:szCs w:val="16"/>
                <w:lang w:val="tr-TR"/>
              </w:rPr>
              <w:t xml:space="preserve">Önceki Dönem </w:t>
            </w:r>
          </w:p>
        </w:tc>
        <w:tc>
          <w:tcPr>
            <w:tcW w:w="1030" w:type="dxa"/>
            <w:shd w:val="clear" w:color="auto" w:fill="auto"/>
            <w:vAlign w:val="bottom"/>
            <w:hideMark/>
          </w:tcPr>
          <w:p w14:paraId="248A6211" w14:textId="77777777" w:rsidR="007D5584" w:rsidRPr="00CB56EC" w:rsidRDefault="007D5584" w:rsidP="007D5584">
            <w:pPr>
              <w:autoSpaceDE w:val="0"/>
              <w:autoSpaceDN w:val="0"/>
              <w:adjustRightInd w:val="0"/>
              <w:ind w:left="567" w:hanging="567"/>
              <w:jc w:val="right"/>
              <w:rPr>
                <w:sz w:val="16"/>
                <w:szCs w:val="16"/>
                <w:lang w:val="tr-TR"/>
              </w:rPr>
            </w:pPr>
            <w:r w:rsidRPr="00CB56EC">
              <w:rPr>
                <w:sz w:val="16"/>
                <w:szCs w:val="16"/>
                <w:lang w:val="tr-TR"/>
              </w:rPr>
              <w:t> </w:t>
            </w:r>
          </w:p>
        </w:tc>
        <w:tc>
          <w:tcPr>
            <w:tcW w:w="1030" w:type="dxa"/>
            <w:shd w:val="clear" w:color="auto" w:fill="auto"/>
            <w:vAlign w:val="bottom"/>
            <w:hideMark/>
          </w:tcPr>
          <w:p w14:paraId="6BE0FD17" w14:textId="77777777" w:rsidR="007D5584" w:rsidRPr="00CB56EC" w:rsidRDefault="007D5584" w:rsidP="007D5584">
            <w:pPr>
              <w:autoSpaceDE w:val="0"/>
              <w:autoSpaceDN w:val="0"/>
              <w:adjustRightInd w:val="0"/>
              <w:ind w:left="567" w:hanging="567"/>
              <w:jc w:val="right"/>
              <w:rPr>
                <w:sz w:val="16"/>
                <w:szCs w:val="16"/>
                <w:lang w:val="tr-TR"/>
              </w:rPr>
            </w:pPr>
            <w:r w:rsidRPr="00CB56EC">
              <w:rPr>
                <w:sz w:val="16"/>
                <w:szCs w:val="16"/>
                <w:lang w:val="tr-TR"/>
              </w:rPr>
              <w:t> </w:t>
            </w:r>
          </w:p>
        </w:tc>
        <w:tc>
          <w:tcPr>
            <w:tcW w:w="1030" w:type="dxa"/>
            <w:shd w:val="clear" w:color="auto" w:fill="auto"/>
            <w:vAlign w:val="bottom"/>
            <w:hideMark/>
          </w:tcPr>
          <w:p w14:paraId="315A502B" w14:textId="77777777" w:rsidR="007D5584" w:rsidRPr="00CB56EC" w:rsidRDefault="007D5584" w:rsidP="007D5584">
            <w:pPr>
              <w:autoSpaceDE w:val="0"/>
              <w:autoSpaceDN w:val="0"/>
              <w:adjustRightInd w:val="0"/>
              <w:ind w:left="567" w:hanging="567"/>
              <w:jc w:val="right"/>
              <w:rPr>
                <w:sz w:val="16"/>
                <w:szCs w:val="16"/>
                <w:lang w:val="tr-TR"/>
              </w:rPr>
            </w:pPr>
            <w:r w:rsidRPr="00CB56EC">
              <w:rPr>
                <w:sz w:val="16"/>
                <w:szCs w:val="16"/>
                <w:lang w:val="tr-TR"/>
              </w:rPr>
              <w:t> </w:t>
            </w:r>
          </w:p>
        </w:tc>
        <w:tc>
          <w:tcPr>
            <w:tcW w:w="1030" w:type="dxa"/>
            <w:shd w:val="clear" w:color="auto" w:fill="auto"/>
            <w:vAlign w:val="bottom"/>
            <w:hideMark/>
          </w:tcPr>
          <w:p w14:paraId="70C2625A" w14:textId="77777777" w:rsidR="007D5584" w:rsidRPr="00CB56EC" w:rsidRDefault="007D5584" w:rsidP="007D5584">
            <w:pPr>
              <w:autoSpaceDE w:val="0"/>
              <w:autoSpaceDN w:val="0"/>
              <w:adjustRightInd w:val="0"/>
              <w:ind w:left="567" w:hanging="567"/>
              <w:jc w:val="right"/>
              <w:rPr>
                <w:sz w:val="16"/>
                <w:szCs w:val="16"/>
                <w:lang w:val="tr-TR"/>
              </w:rPr>
            </w:pPr>
            <w:r w:rsidRPr="00CB56EC">
              <w:rPr>
                <w:sz w:val="16"/>
                <w:szCs w:val="16"/>
                <w:lang w:val="tr-TR"/>
              </w:rPr>
              <w:t> </w:t>
            </w:r>
          </w:p>
        </w:tc>
      </w:tr>
      <w:tr w:rsidR="007D5584" w:rsidRPr="00CB56EC" w14:paraId="22B76DFA" w14:textId="77777777" w:rsidTr="00911F6A">
        <w:trPr>
          <w:trHeight w:val="123"/>
          <w:jc w:val="center"/>
        </w:trPr>
        <w:tc>
          <w:tcPr>
            <w:tcW w:w="5240" w:type="dxa"/>
            <w:shd w:val="clear" w:color="auto" w:fill="auto"/>
            <w:vAlign w:val="bottom"/>
            <w:hideMark/>
          </w:tcPr>
          <w:p w14:paraId="084C889E" w14:textId="77777777" w:rsidR="007D5584" w:rsidRPr="00CB56EC" w:rsidRDefault="007D5584" w:rsidP="007D5584">
            <w:pPr>
              <w:autoSpaceDE w:val="0"/>
              <w:autoSpaceDN w:val="0"/>
              <w:adjustRightInd w:val="0"/>
              <w:ind w:left="567" w:hanging="567"/>
              <w:rPr>
                <w:sz w:val="16"/>
                <w:szCs w:val="16"/>
                <w:lang w:val="tr-TR"/>
              </w:rPr>
            </w:pPr>
            <w:r w:rsidRPr="00CB56EC">
              <w:rPr>
                <w:sz w:val="16"/>
                <w:szCs w:val="16"/>
                <w:lang w:val="tr-TR"/>
              </w:rPr>
              <w:t>Toplam varlıklar</w:t>
            </w:r>
          </w:p>
        </w:tc>
        <w:tc>
          <w:tcPr>
            <w:tcW w:w="1030" w:type="dxa"/>
            <w:shd w:val="clear" w:color="auto" w:fill="auto"/>
            <w:vAlign w:val="bottom"/>
            <w:hideMark/>
          </w:tcPr>
          <w:p w14:paraId="7B21C75F" w14:textId="72010980" w:rsidR="007D5584" w:rsidRPr="00EC5644" w:rsidRDefault="007D5584" w:rsidP="007D5584">
            <w:pPr>
              <w:autoSpaceDE w:val="0"/>
              <w:autoSpaceDN w:val="0"/>
              <w:adjustRightInd w:val="0"/>
              <w:ind w:left="567" w:hanging="567"/>
              <w:jc w:val="right"/>
              <w:rPr>
                <w:sz w:val="16"/>
                <w:szCs w:val="16"/>
                <w:lang w:val="tr-TR"/>
              </w:rPr>
            </w:pPr>
            <w:r w:rsidRPr="00EC5644">
              <w:rPr>
                <w:sz w:val="16"/>
                <w:szCs w:val="16"/>
                <w:lang w:val="tr-TR"/>
              </w:rPr>
              <w:t>1,701,267</w:t>
            </w:r>
          </w:p>
        </w:tc>
        <w:tc>
          <w:tcPr>
            <w:tcW w:w="1030" w:type="dxa"/>
            <w:shd w:val="clear" w:color="auto" w:fill="auto"/>
            <w:vAlign w:val="bottom"/>
            <w:hideMark/>
          </w:tcPr>
          <w:p w14:paraId="59EA8DA2" w14:textId="39B4570D" w:rsidR="007D5584" w:rsidRPr="00EC5644" w:rsidRDefault="007D5584" w:rsidP="007D5584">
            <w:pPr>
              <w:autoSpaceDE w:val="0"/>
              <w:autoSpaceDN w:val="0"/>
              <w:adjustRightInd w:val="0"/>
              <w:ind w:left="567" w:hanging="567"/>
              <w:jc w:val="right"/>
              <w:rPr>
                <w:sz w:val="16"/>
                <w:szCs w:val="16"/>
                <w:lang w:val="tr-TR"/>
              </w:rPr>
            </w:pPr>
            <w:r w:rsidRPr="00EC5644">
              <w:rPr>
                <w:sz w:val="16"/>
                <w:szCs w:val="16"/>
                <w:lang w:val="tr-TR"/>
              </w:rPr>
              <w:t>1,002,185</w:t>
            </w:r>
          </w:p>
        </w:tc>
        <w:tc>
          <w:tcPr>
            <w:tcW w:w="1030" w:type="dxa"/>
            <w:shd w:val="clear" w:color="auto" w:fill="auto"/>
            <w:vAlign w:val="bottom"/>
            <w:hideMark/>
          </w:tcPr>
          <w:p w14:paraId="16485F17" w14:textId="7F10A04C" w:rsidR="007D5584" w:rsidRPr="00EC5644" w:rsidRDefault="007D5584" w:rsidP="007D5584">
            <w:pPr>
              <w:autoSpaceDE w:val="0"/>
              <w:autoSpaceDN w:val="0"/>
              <w:adjustRightInd w:val="0"/>
              <w:ind w:left="567" w:hanging="567"/>
              <w:jc w:val="right"/>
              <w:rPr>
                <w:sz w:val="16"/>
                <w:szCs w:val="16"/>
                <w:lang w:val="tr-TR"/>
              </w:rPr>
            </w:pPr>
            <w:r w:rsidRPr="00EC5644">
              <w:rPr>
                <w:sz w:val="16"/>
                <w:szCs w:val="16"/>
                <w:lang w:val="tr-TR"/>
              </w:rPr>
              <w:t>974,768</w:t>
            </w:r>
          </w:p>
        </w:tc>
        <w:tc>
          <w:tcPr>
            <w:tcW w:w="1030" w:type="dxa"/>
            <w:shd w:val="clear" w:color="auto" w:fill="auto"/>
            <w:vAlign w:val="bottom"/>
            <w:hideMark/>
          </w:tcPr>
          <w:p w14:paraId="7174A3A9" w14:textId="7CA82BB7" w:rsidR="007D5584" w:rsidRPr="00EC5644" w:rsidRDefault="007D5584" w:rsidP="007D5584">
            <w:pPr>
              <w:autoSpaceDE w:val="0"/>
              <w:autoSpaceDN w:val="0"/>
              <w:adjustRightInd w:val="0"/>
              <w:ind w:left="567" w:hanging="567"/>
              <w:jc w:val="right"/>
              <w:rPr>
                <w:sz w:val="16"/>
                <w:szCs w:val="16"/>
                <w:lang w:val="tr-TR"/>
              </w:rPr>
            </w:pPr>
            <w:r w:rsidRPr="00EC5644">
              <w:rPr>
                <w:sz w:val="16"/>
                <w:szCs w:val="16"/>
                <w:lang w:val="tr-TR"/>
              </w:rPr>
              <w:t>3,678,220</w:t>
            </w:r>
          </w:p>
        </w:tc>
      </w:tr>
      <w:tr w:rsidR="007D5584" w:rsidRPr="00CB56EC" w14:paraId="2B8ED2FC" w14:textId="77777777" w:rsidTr="00911F6A">
        <w:trPr>
          <w:trHeight w:val="82"/>
          <w:jc w:val="center"/>
        </w:trPr>
        <w:tc>
          <w:tcPr>
            <w:tcW w:w="5240" w:type="dxa"/>
            <w:shd w:val="clear" w:color="auto" w:fill="auto"/>
            <w:vAlign w:val="bottom"/>
            <w:hideMark/>
          </w:tcPr>
          <w:p w14:paraId="7202D2BB" w14:textId="77777777" w:rsidR="007D5584" w:rsidRPr="00CB56EC" w:rsidRDefault="007D5584" w:rsidP="007D5584">
            <w:pPr>
              <w:autoSpaceDE w:val="0"/>
              <w:autoSpaceDN w:val="0"/>
              <w:adjustRightInd w:val="0"/>
              <w:ind w:left="567" w:hanging="567"/>
              <w:rPr>
                <w:sz w:val="16"/>
                <w:szCs w:val="16"/>
                <w:lang w:val="tr-TR"/>
              </w:rPr>
            </w:pPr>
            <w:r w:rsidRPr="00CB56EC">
              <w:rPr>
                <w:sz w:val="16"/>
                <w:szCs w:val="16"/>
                <w:lang w:val="tr-TR"/>
              </w:rPr>
              <w:t>Toplam yükümlülükler</w:t>
            </w:r>
          </w:p>
        </w:tc>
        <w:tc>
          <w:tcPr>
            <w:tcW w:w="1030" w:type="dxa"/>
            <w:shd w:val="clear" w:color="auto" w:fill="auto"/>
            <w:vAlign w:val="bottom"/>
            <w:hideMark/>
          </w:tcPr>
          <w:p w14:paraId="715B31A3" w14:textId="4F7E1AB8" w:rsidR="007D5584" w:rsidRPr="00EC5644" w:rsidRDefault="007D5584" w:rsidP="007D5584">
            <w:pPr>
              <w:autoSpaceDE w:val="0"/>
              <w:autoSpaceDN w:val="0"/>
              <w:adjustRightInd w:val="0"/>
              <w:ind w:left="567" w:hanging="567"/>
              <w:jc w:val="right"/>
              <w:rPr>
                <w:sz w:val="16"/>
                <w:szCs w:val="16"/>
                <w:lang w:val="tr-TR"/>
              </w:rPr>
            </w:pPr>
            <w:r w:rsidRPr="00EC5644">
              <w:rPr>
                <w:sz w:val="16"/>
                <w:szCs w:val="16"/>
                <w:lang w:val="tr-TR"/>
              </w:rPr>
              <w:t>1,656,190</w:t>
            </w:r>
          </w:p>
        </w:tc>
        <w:tc>
          <w:tcPr>
            <w:tcW w:w="1030" w:type="dxa"/>
            <w:shd w:val="clear" w:color="auto" w:fill="auto"/>
            <w:vAlign w:val="bottom"/>
            <w:hideMark/>
          </w:tcPr>
          <w:p w14:paraId="528C3506" w14:textId="641AF9D6" w:rsidR="007D5584" w:rsidRPr="00EC5644" w:rsidRDefault="007D5584" w:rsidP="007D5584">
            <w:pPr>
              <w:autoSpaceDE w:val="0"/>
              <w:autoSpaceDN w:val="0"/>
              <w:adjustRightInd w:val="0"/>
              <w:ind w:left="567" w:hanging="567"/>
              <w:jc w:val="right"/>
              <w:rPr>
                <w:sz w:val="16"/>
                <w:szCs w:val="16"/>
                <w:lang w:val="tr-TR"/>
              </w:rPr>
            </w:pPr>
            <w:r w:rsidRPr="00EC5644">
              <w:rPr>
                <w:sz w:val="16"/>
                <w:szCs w:val="16"/>
                <w:lang w:val="tr-TR"/>
              </w:rPr>
              <w:t>790,363</w:t>
            </w:r>
          </w:p>
        </w:tc>
        <w:tc>
          <w:tcPr>
            <w:tcW w:w="1030" w:type="dxa"/>
            <w:shd w:val="clear" w:color="auto" w:fill="auto"/>
            <w:vAlign w:val="bottom"/>
            <w:hideMark/>
          </w:tcPr>
          <w:p w14:paraId="67DAF5ED" w14:textId="727B01B7" w:rsidR="007D5584" w:rsidRPr="00EC5644" w:rsidRDefault="007D5584" w:rsidP="007D5584">
            <w:pPr>
              <w:autoSpaceDE w:val="0"/>
              <w:autoSpaceDN w:val="0"/>
              <w:adjustRightInd w:val="0"/>
              <w:ind w:left="567" w:hanging="567"/>
              <w:jc w:val="right"/>
              <w:rPr>
                <w:sz w:val="16"/>
                <w:szCs w:val="16"/>
                <w:lang w:val="tr-TR"/>
              </w:rPr>
            </w:pPr>
            <w:r w:rsidRPr="00EC5644">
              <w:rPr>
                <w:sz w:val="16"/>
                <w:szCs w:val="16"/>
                <w:lang w:val="tr-TR"/>
              </w:rPr>
              <w:t>282,685</w:t>
            </w:r>
          </w:p>
        </w:tc>
        <w:tc>
          <w:tcPr>
            <w:tcW w:w="1030" w:type="dxa"/>
            <w:shd w:val="clear" w:color="auto" w:fill="auto"/>
            <w:vAlign w:val="bottom"/>
            <w:hideMark/>
          </w:tcPr>
          <w:p w14:paraId="561981A1" w14:textId="6A4BCF07" w:rsidR="007D5584" w:rsidRPr="00EC5644" w:rsidRDefault="007D5584" w:rsidP="007D5584">
            <w:pPr>
              <w:autoSpaceDE w:val="0"/>
              <w:autoSpaceDN w:val="0"/>
              <w:adjustRightInd w:val="0"/>
              <w:ind w:left="567" w:hanging="567"/>
              <w:jc w:val="right"/>
              <w:rPr>
                <w:sz w:val="16"/>
                <w:szCs w:val="16"/>
                <w:lang w:val="tr-TR"/>
              </w:rPr>
            </w:pPr>
            <w:r w:rsidRPr="00EC5644">
              <w:rPr>
                <w:sz w:val="16"/>
                <w:szCs w:val="16"/>
                <w:lang w:val="tr-TR"/>
              </w:rPr>
              <w:t>2,729,238</w:t>
            </w:r>
          </w:p>
        </w:tc>
      </w:tr>
      <w:tr w:rsidR="007D5584" w:rsidRPr="00CB56EC" w14:paraId="67ADA65C" w14:textId="77777777" w:rsidTr="00911F6A">
        <w:trPr>
          <w:trHeight w:val="34"/>
          <w:jc w:val="center"/>
        </w:trPr>
        <w:tc>
          <w:tcPr>
            <w:tcW w:w="5240" w:type="dxa"/>
            <w:shd w:val="clear" w:color="auto" w:fill="auto"/>
            <w:vAlign w:val="bottom"/>
            <w:hideMark/>
          </w:tcPr>
          <w:p w14:paraId="2140CAB1" w14:textId="77777777" w:rsidR="007D5584" w:rsidRPr="00CB56EC" w:rsidRDefault="007D5584" w:rsidP="007D5584">
            <w:pPr>
              <w:autoSpaceDE w:val="0"/>
              <w:autoSpaceDN w:val="0"/>
              <w:adjustRightInd w:val="0"/>
              <w:ind w:left="567" w:hanging="567"/>
              <w:rPr>
                <w:b/>
                <w:bCs/>
                <w:sz w:val="16"/>
                <w:szCs w:val="16"/>
                <w:lang w:val="tr-TR"/>
              </w:rPr>
            </w:pPr>
            <w:r w:rsidRPr="00CB56EC">
              <w:rPr>
                <w:b/>
                <w:bCs/>
                <w:sz w:val="16"/>
                <w:szCs w:val="16"/>
                <w:lang w:val="tr-TR"/>
              </w:rPr>
              <w:t>Net bilanço pozisyonu</w:t>
            </w:r>
          </w:p>
        </w:tc>
        <w:tc>
          <w:tcPr>
            <w:tcW w:w="1030" w:type="dxa"/>
            <w:shd w:val="clear" w:color="auto" w:fill="auto"/>
            <w:vAlign w:val="bottom"/>
            <w:hideMark/>
          </w:tcPr>
          <w:p w14:paraId="4DACA42B" w14:textId="40B09034" w:rsidR="007D5584" w:rsidRPr="00CB56EC" w:rsidRDefault="007D5584" w:rsidP="007D5584">
            <w:pPr>
              <w:autoSpaceDE w:val="0"/>
              <w:autoSpaceDN w:val="0"/>
              <w:adjustRightInd w:val="0"/>
              <w:ind w:left="567" w:hanging="567"/>
              <w:jc w:val="right"/>
              <w:rPr>
                <w:b/>
                <w:bCs/>
                <w:sz w:val="16"/>
                <w:szCs w:val="16"/>
                <w:lang w:val="tr-TR"/>
              </w:rPr>
            </w:pPr>
            <w:r w:rsidRPr="00C56E0A">
              <w:rPr>
                <w:b/>
                <w:bCs/>
                <w:sz w:val="16"/>
                <w:szCs w:val="16"/>
                <w:lang w:val="tr-TR"/>
              </w:rPr>
              <w:t>45,077</w:t>
            </w:r>
          </w:p>
        </w:tc>
        <w:tc>
          <w:tcPr>
            <w:tcW w:w="1030" w:type="dxa"/>
            <w:shd w:val="clear" w:color="auto" w:fill="auto"/>
            <w:vAlign w:val="bottom"/>
            <w:hideMark/>
          </w:tcPr>
          <w:p w14:paraId="7322E47A" w14:textId="14455A63" w:rsidR="007D5584" w:rsidRPr="00CB56EC" w:rsidRDefault="007D5584" w:rsidP="007D5584">
            <w:pPr>
              <w:autoSpaceDE w:val="0"/>
              <w:autoSpaceDN w:val="0"/>
              <w:adjustRightInd w:val="0"/>
              <w:ind w:left="567" w:hanging="567"/>
              <w:jc w:val="right"/>
              <w:rPr>
                <w:b/>
                <w:bCs/>
                <w:sz w:val="16"/>
                <w:szCs w:val="16"/>
                <w:lang w:val="tr-TR"/>
              </w:rPr>
            </w:pPr>
            <w:r w:rsidRPr="00C56E0A">
              <w:rPr>
                <w:b/>
                <w:bCs/>
                <w:sz w:val="16"/>
                <w:szCs w:val="16"/>
                <w:lang w:val="tr-TR"/>
              </w:rPr>
              <w:t>211,82</w:t>
            </w:r>
            <w:r>
              <w:rPr>
                <w:b/>
                <w:bCs/>
                <w:sz w:val="16"/>
                <w:szCs w:val="16"/>
                <w:lang w:val="tr-TR"/>
              </w:rPr>
              <w:t>2</w:t>
            </w:r>
          </w:p>
        </w:tc>
        <w:tc>
          <w:tcPr>
            <w:tcW w:w="1030" w:type="dxa"/>
            <w:shd w:val="clear" w:color="auto" w:fill="auto"/>
            <w:vAlign w:val="bottom"/>
            <w:hideMark/>
          </w:tcPr>
          <w:p w14:paraId="1CA41AE0" w14:textId="518A8AFE" w:rsidR="007D5584" w:rsidRPr="00CB56EC" w:rsidRDefault="007D5584" w:rsidP="007D5584">
            <w:pPr>
              <w:autoSpaceDE w:val="0"/>
              <w:autoSpaceDN w:val="0"/>
              <w:adjustRightInd w:val="0"/>
              <w:ind w:left="567" w:hanging="567"/>
              <w:jc w:val="right"/>
              <w:rPr>
                <w:b/>
                <w:bCs/>
                <w:sz w:val="16"/>
                <w:szCs w:val="16"/>
                <w:lang w:val="tr-TR"/>
              </w:rPr>
            </w:pPr>
            <w:r w:rsidRPr="00C56E0A">
              <w:rPr>
                <w:b/>
                <w:bCs/>
                <w:sz w:val="16"/>
                <w:szCs w:val="16"/>
                <w:lang w:val="tr-TR"/>
              </w:rPr>
              <w:t>692,08</w:t>
            </w:r>
            <w:r>
              <w:rPr>
                <w:b/>
                <w:bCs/>
                <w:sz w:val="16"/>
                <w:szCs w:val="16"/>
                <w:lang w:val="tr-TR"/>
              </w:rPr>
              <w:t>3</w:t>
            </w:r>
          </w:p>
        </w:tc>
        <w:tc>
          <w:tcPr>
            <w:tcW w:w="1030" w:type="dxa"/>
            <w:shd w:val="clear" w:color="auto" w:fill="auto"/>
            <w:vAlign w:val="bottom"/>
            <w:hideMark/>
          </w:tcPr>
          <w:p w14:paraId="5EA7D545" w14:textId="51B7A664" w:rsidR="007D5584" w:rsidRPr="00CB56EC" w:rsidRDefault="007D5584" w:rsidP="007D5584">
            <w:pPr>
              <w:autoSpaceDE w:val="0"/>
              <w:autoSpaceDN w:val="0"/>
              <w:adjustRightInd w:val="0"/>
              <w:ind w:left="567" w:hanging="567"/>
              <w:jc w:val="right"/>
              <w:rPr>
                <w:b/>
                <w:bCs/>
                <w:sz w:val="16"/>
                <w:szCs w:val="16"/>
                <w:lang w:val="tr-TR"/>
              </w:rPr>
            </w:pPr>
            <w:r w:rsidRPr="00C56E0A">
              <w:rPr>
                <w:b/>
                <w:bCs/>
                <w:sz w:val="16"/>
                <w:szCs w:val="16"/>
                <w:lang w:val="tr-TR"/>
              </w:rPr>
              <w:t>948,982</w:t>
            </w:r>
          </w:p>
        </w:tc>
      </w:tr>
      <w:tr w:rsidR="007D5584" w:rsidRPr="00CB56EC" w14:paraId="40FBB212" w14:textId="77777777" w:rsidTr="00911F6A">
        <w:trPr>
          <w:trHeight w:val="34"/>
          <w:jc w:val="center"/>
        </w:trPr>
        <w:tc>
          <w:tcPr>
            <w:tcW w:w="5240" w:type="dxa"/>
            <w:shd w:val="clear" w:color="auto" w:fill="auto"/>
            <w:vAlign w:val="bottom"/>
            <w:hideMark/>
          </w:tcPr>
          <w:p w14:paraId="0BD3FFA7" w14:textId="77777777" w:rsidR="007D5584" w:rsidRPr="00CB56EC" w:rsidRDefault="007D5584" w:rsidP="007D5584">
            <w:pPr>
              <w:autoSpaceDE w:val="0"/>
              <w:autoSpaceDN w:val="0"/>
              <w:adjustRightInd w:val="0"/>
              <w:ind w:left="567" w:hanging="567"/>
              <w:rPr>
                <w:b/>
                <w:bCs/>
                <w:sz w:val="16"/>
                <w:szCs w:val="16"/>
                <w:lang w:val="tr-TR"/>
              </w:rPr>
            </w:pPr>
            <w:r w:rsidRPr="00CB56EC">
              <w:rPr>
                <w:b/>
                <w:bCs/>
                <w:sz w:val="16"/>
                <w:szCs w:val="16"/>
                <w:lang w:val="tr-TR"/>
              </w:rPr>
              <w:t>Net bilanço dışı pozisyon</w:t>
            </w:r>
          </w:p>
        </w:tc>
        <w:tc>
          <w:tcPr>
            <w:tcW w:w="1030" w:type="dxa"/>
            <w:shd w:val="clear" w:color="auto" w:fill="auto"/>
            <w:vAlign w:val="bottom"/>
            <w:hideMark/>
          </w:tcPr>
          <w:p w14:paraId="5F03502E" w14:textId="63C69796" w:rsidR="007D5584" w:rsidRPr="00CB56EC" w:rsidRDefault="007D5584" w:rsidP="007D5584">
            <w:pPr>
              <w:autoSpaceDE w:val="0"/>
              <w:autoSpaceDN w:val="0"/>
              <w:adjustRightInd w:val="0"/>
              <w:ind w:left="567" w:hanging="567"/>
              <w:jc w:val="right"/>
              <w:rPr>
                <w:sz w:val="16"/>
                <w:szCs w:val="16"/>
                <w:lang w:val="tr-TR"/>
              </w:rPr>
            </w:pPr>
            <w:r w:rsidRPr="00C56E0A">
              <w:rPr>
                <w:b/>
                <w:bCs/>
                <w:sz w:val="16"/>
                <w:szCs w:val="16"/>
                <w:lang w:val="tr-TR"/>
              </w:rPr>
              <w:t>(45,767)</w:t>
            </w:r>
          </w:p>
        </w:tc>
        <w:tc>
          <w:tcPr>
            <w:tcW w:w="1030" w:type="dxa"/>
            <w:shd w:val="clear" w:color="auto" w:fill="auto"/>
            <w:vAlign w:val="bottom"/>
            <w:hideMark/>
          </w:tcPr>
          <w:p w14:paraId="1D27DC7D" w14:textId="564F7933" w:rsidR="007D5584" w:rsidRPr="00CB56EC" w:rsidRDefault="007D5584" w:rsidP="007D5584">
            <w:pPr>
              <w:autoSpaceDE w:val="0"/>
              <w:autoSpaceDN w:val="0"/>
              <w:adjustRightInd w:val="0"/>
              <w:ind w:left="567" w:hanging="567"/>
              <w:jc w:val="right"/>
              <w:rPr>
                <w:sz w:val="16"/>
                <w:szCs w:val="16"/>
                <w:lang w:val="tr-TR"/>
              </w:rPr>
            </w:pPr>
            <w:r w:rsidRPr="00C56E0A">
              <w:rPr>
                <w:b/>
                <w:bCs/>
                <w:sz w:val="16"/>
                <w:szCs w:val="16"/>
                <w:lang w:val="tr-TR"/>
              </w:rPr>
              <w:t>(176,633)</w:t>
            </w:r>
          </w:p>
        </w:tc>
        <w:tc>
          <w:tcPr>
            <w:tcW w:w="1030" w:type="dxa"/>
            <w:shd w:val="clear" w:color="auto" w:fill="auto"/>
            <w:vAlign w:val="bottom"/>
            <w:hideMark/>
          </w:tcPr>
          <w:p w14:paraId="1D4270D8" w14:textId="36B34F86" w:rsidR="007D5584" w:rsidRPr="00CB56EC" w:rsidRDefault="007D5584" w:rsidP="007D5584">
            <w:pPr>
              <w:autoSpaceDE w:val="0"/>
              <w:autoSpaceDN w:val="0"/>
              <w:adjustRightInd w:val="0"/>
              <w:ind w:left="567" w:hanging="567"/>
              <w:jc w:val="right"/>
              <w:rPr>
                <w:sz w:val="16"/>
                <w:szCs w:val="16"/>
                <w:lang w:val="tr-TR"/>
              </w:rPr>
            </w:pPr>
            <w:r w:rsidRPr="00C56E0A">
              <w:rPr>
                <w:b/>
                <w:bCs/>
                <w:sz w:val="16"/>
                <w:szCs w:val="16"/>
                <w:lang w:val="tr-TR"/>
              </w:rPr>
              <w:t>(689,298)</w:t>
            </w:r>
          </w:p>
        </w:tc>
        <w:tc>
          <w:tcPr>
            <w:tcW w:w="1030" w:type="dxa"/>
            <w:shd w:val="clear" w:color="auto" w:fill="auto"/>
            <w:vAlign w:val="bottom"/>
            <w:hideMark/>
          </w:tcPr>
          <w:p w14:paraId="18EFC23F" w14:textId="1E7BBD82" w:rsidR="007D5584" w:rsidRPr="00CB56EC" w:rsidRDefault="007D5584" w:rsidP="007D5584">
            <w:pPr>
              <w:autoSpaceDE w:val="0"/>
              <w:autoSpaceDN w:val="0"/>
              <w:adjustRightInd w:val="0"/>
              <w:ind w:left="567" w:hanging="567"/>
              <w:jc w:val="right"/>
              <w:rPr>
                <w:sz w:val="16"/>
                <w:szCs w:val="16"/>
                <w:lang w:val="tr-TR"/>
              </w:rPr>
            </w:pPr>
            <w:r w:rsidRPr="00C56E0A">
              <w:rPr>
                <w:b/>
                <w:bCs/>
                <w:sz w:val="16"/>
                <w:szCs w:val="16"/>
                <w:lang w:val="tr-TR"/>
              </w:rPr>
              <w:t>(911,698)</w:t>
            </w:r>
          </w:p>
        </w:tc>
      </w:tr>
      <w:tr w:rsidR="007D5584" w:rsidRPr="00CB56EC" w14:paraId="49B937C4" w14:textId="77777777" w:rsidTr="00911F6A">
        <w:trPr>
          <w:trHeight w:val="62"/>
          <w:jc w:val="center"/>
        </w:trPr>
        <w:tc>
          <w:tcPr>
            <w:tcW w:w="5240" w:type="dxa"/>
            <w:shd w:val="clear" w:color="auto" w:fill="auto"/>
            <w:vAlign w:val="bottom"/>
            <w:hideMark/>
          </w:tcPr>
          <w:p w14:paraId="12EB2573" w14:textId="77777777" w:rsidR="007D5584" w:rsidRPr="00CB56EC" w:rsidRDefault="007D5584" w:rsidP="007D5584">
            <w:pPr>
              <w:autoSpaceDE w:val="0"/>
              <w:autoSpaceDN w:val="0"/>
              <w:adjustRightInd w:val="0"/>
              <w:ind w:left="567" w:hanging="567"/>
              <w:rPr>
                <w:sz w:val="16"/>
                <w:szCs w:val="16"/>
                <w:lang w:val="tr-TR"/>
              </w:rPr>
            </w:pPr>
            <w:r w:rsidRPr="00CB56EC">
              <w:rPr>
                <w:sz w:val="16"/>
                <w:szCs w:val="16"/>
                <w:lang w:val="tr-TR"/>
              </w:rPr>
              <w:t>Türev finansal araçlardan alacaklar</w:t>
            </w:r>
          </w:p>
        </w:tc>
        <w:tc>
          <w:tcPr>
            <w:tcW w:w="1030" w:type="dxa"/>
            <w:shd w:val="clear" w:color="auto" w:fill="auto"/>
            <w:vAlign w:val="bottom"/>
            <w:hideMark/>
          </w:tcPr>
          <w:p w14:paraId="62085623" w14:textId="0BC40A64" w:rsidR="007D5584" w:rsidRPr="00CB56EC" w:rsidRDefault="007D5584" w:rsidP="007D5584">
            <w:pPr>
              <w:autoSpaceDE w:val="0"/>
              <w:autoSpaceDN w:val="0"/>
              <w:adjustRightInd w:val="0"/>
              <w:ind w:left="567" w:hanging="567"/>
              <w:jc w:val="right"/>
              <w:rPr>
                <w:sz w:val="16"/>
                <w:szCs w:val="16"/>
                <w:lang w:val="tr-TR"/>
              </w:rPr>
            </w:pPr>
            <w:r w:rsidRPr="00C56E0A">
              <w:rPr>
                <w:sz w:val="16"/>
                <w:szCs w:val="16"/>
                <w:lang w:val="tr-TR"/>
              </w:rPr>
              <w:t>4,594</w:t>
            </w:r>
          </w:p>
        </w:tc>
        <w:tc>
          <w:tcPr>
            <w:tcW w:w="1030" w:type="dxa"/>
            <w:shd w:val="clear" w:color="auto" w:fill="auto"/>
            <w:vAlign w:val="bottom"/>
            <w:hideMark/>
          </w:tcPr>
          <w:p w14:paraId="74DD60BE" w14:textId="7E821D81" w:rsidR="007D5584" w:rsidRPr="00CB56EC" w:rsidRDefault="007D5584" w:rsidP="007D5584">
            <w:pPr>
              <w:autoSpaceDE w:val="0"/>
              <w:autoSpaceDN w:val="0"/>
              <w:adjustRightInd w:val="0"/>
              <w:ind w:left="567" w:hanging="567"/>
              <w:jc w:val="right"/>
              <w:rPr>
                <w:sz w:val="16"/>
                <w:szCs w:val="16"/>
                <w:lang w:val="tr-TR"/>
              </w:rPr>
            </w:pPr>
            <w:r w:rsidRPr="00911F6A">
              <w:rPr>
                <w:sz w:val="16"/>
                <w:szCs w:val="16"/>
                <w:lang w:val="tr-TR"/>
              </w:rPr>
              <w:t>-</w:t>
            </w:r>
          </w:p>
        </w:tc>
        <w:tc>
          <w:tcPr>
            <w:tcW w:w="1030" w:type="dxa"/>
            <w:shd w:val="clear" w:color="auto" w:fill="auto"/>
            <w:vAlign w:val="bottom"/>
            <w:hideMark/>
          </w:tcPr>
          <w:p w14:paraId="6BD545AB" w14:textId="48F28471" w:rsidR="007D5584" w:rsidRPr="00CB56EC" w:rsidRDefault="007D5584" w:rsidP="007D5584">
            <w:pPr>
              <w:autoSpaceDE w:val="0"/>
              <w:autoSpaceDN w:val="0"/>
              <w:adjustRightInd w:val="0"/>
              <w:ind w:left="567" w:hanging="567"/>
              <w:jc w:val="right"/>
              <w:rPr>
                <w:sz w:val="16"/>
                <w:szCs w:val="16"/>
                <w:lang w:val="tr-TR"/>
              </w:rPr>
            </w:pPr>
            <w:r w:rsidRPr="00C56E0A">
              <w:rPr>
                <w:sz w:val="16"/>
                <w:szCs w:val="16"/>
                <w:lang w:val="tr-TR"/>
              </w:rPr>
              <w:t>299,694</w:t>
            </w:r>
          </w:p>
        </w:tc>
        <w:tc>
          <w:tcPr>
            <w:tcW w:w="1030" w:type="dxa"/>
            <w:shd w:val="clear" w:color="auto" w:fill="auto"/>
            <w:vAlign w:val="bottom"/>
            <w:hideMark/>
          </w:tcPr>
          <w:p w14:paraId="6FDE99A5" w14:textId="2C410303" w:rsidR="007D5584" w:rsidRPr="00CB56EC" w:rsidRDefault="007D5584" w:rsidP="007D5584">
            <w:pPr>
              <w:autoSpaceDE w:val="0"/>
              <w:autoSpaceDN w:val="0"/>
              <w:adjustRightInd w:val="0"/>
              <w:ind w:left="567" w:hanging="567"/>
              <w:jc w:val="right"/>
              <w:rPr>
                <w:sz w:val="16"/>
                <w:szCs w:val="16"/>
                <w:lang w:val="tr-TR"/>
              </w:rPr>
            </w:pPr>
            <w:r w:rsidRPr="00C56E0A">
              <w:rPr>
                <w:sz w:val="16"/>
                <w:szCs w:val="16"/>
                <w:lang w:val="tr-TR"/>
              </w:rPr>
              <w:t>304,288</w:t>
            </w:r>
          </w:p>
        </w:tc>
      </w:tr>
      <w:tr w:rsidR="007D5584" w:rsidRPr="00CB56EC" w14:paraId="508EE593" w14:textId="77777777" w:rsidTr="00911F6A">
        <w:trPr>
          <w:trHeight w:val="34"/>
          <w:jc w:val="center"/>
        </w:trPr>
        <w:tc>
          <w:tcPr>
            <w:tcW w:w="5240" w:type="dxa"/>
            <w:shd w:val="clear" w:color="auto" w:fill="auto"/>
            <w:vAlign w:val="bottom"/>
            <w:hideMark/>
          </w:tcPr>
          <w:p w14:paraId="619D3889" w14:textId="77777777" w:rsidR="007D5584" w:rsidRPr="00CB56EC" w:rsidRDefault="007D5584" w:rsidP="007D5584">
            <w:pPr>
              <w:autoSpaceDE w:val="0"/>
              <w:autoSpaceDN w:val="0"/>
              <w:adjustRightInd w:val="0"/>
              <w:ind w:left="567" w:hanging="567"/>
              <w:rPr>
                <w:sz w:val="16"/>
                <w:szCs w:val="16"/>
                <w:lang w:val="tr-TR"/>
              </w:rPr>
            </w:pPr>
            <w:r w:rsidRPr="00CB56EC">
              <w:rPr>
                <w:sz w:val="16"/>
                <w:szCs w:val="16"/>
                <w:lang w:val="tr-TR"/>
              </w:rPr>
              <w:t>Türev finansal araçlardan borçlar</w:t>
            </w:r>
          </w:p>
        </w:tc>
        <w:tc>
          <w:tcPr>
            <w:tcW w:w="1030" w:type="dxa"/>
            <w:shd w:val="clear" w:color="auto" w:fill="auto"/>
            <w:vAlign w:val="bottom"/>
            <w:hideMark/>
          </w:tcPr>
          <w:p w14:paraId="678ED3E8" w14:textId="639DD27C" w:rsidR="007D5584" w:rsidRPr="00CB56EC" w:rsidRDefault="007D5584" w:rsidP="007D5584">
            <w:pPr>
              <w:autoSpaceDE w:val="0"/>
              <w:autoSpaceDN w:val="0"/>
              <w:adjustRightInd w:val="0"/>
              <w:ind w:left="567" w:hanging="567"/>
              <w:jc w:val="right"/>
              <w:rPr>
                <w:sz w:val="16"/>
                <w:szCs w:val="16"/>
                <w:lang w:val="tr-TR"/>
              </w:rPr>
            </w:pPr>
            <w:r w:rsidRPr="00C56E0A">
              <w:rPr>
                <w:sz w:val="16"/>
                <w:szCs w:val="16"/>
                <w:lang w:val="tr-TR"/>
              </w:rPr>
              <w:t>50,361</w:t>
            </w:r>
          </w:p>
        </w:tc>
        <w:tc>
          <w:tcPr>
            <w:tcW w:w="1030" w:type="dxa"/>
            <w:shd w:val="clear" w:color="auto" w:fill="auto"/>
            <w:vAlign w:val="bottom"/>
            <w:hideMark/>
          </w:tcPr>
          <w:p w14:paraId="6D6459F3" w14:textId="0B79B044" w:rsidR="007D5584" w:rsidRPr="00CB56EC" w:rsidRDefault="007D5584" w:rsidP="007D5584">
            <w:pPr>
              <w:autoSpaceDE w:val="0"/>
              <w:autoSpaceDN w:val="0"/>
              <w:adjustRightInd w:val="0"/>
              <w:ind w:left="567" w:hanging="567"/>
              <w:jc w:val="right"/>
              <w:rPr>
                <w:sz w:val="16"/>
                <w:szCs w:val="16"/>
                <w:lang w:val="tr-TR"/>
              </w:rPr>
            </w:pPr>
            <w:r w:rsidRPr="00C56E0A">
              <w:rPr>
                <w:sz w:val="16"/>
                <w:szCs w:val="16"/>
                <w:lang w:val="tr-TR"/>
              </w:rPr>
              <w:t>176,633</w:t>
            </w:r>
          </w:p>
        </w:tc>
        <w:tc>
          <w:tcPr>
            <w:tcW w:w="1030" w:type="dxa"/>
            <w:shd w:val="clear" w:color="auto" w:fill="auto"/>
            <w:vAlign w:val="bottom"/>
            <w:hideMark/>
          </w:tcPr>
          <w:p w14:paraId="3DDBA3FB" w14:textId="02B78EE0" w:rsidR="007D5584" w:rsidRPr="00CB56EC" w:rsidRDefault="007D5584" w:rsidP="007D5584">
            <w:pPr>
              <w:autoSpaceDE w:val="0"/>
              <w:autoSpaceDN w:val="0"/>
              <w:adjustRightInd w:val="0"/>
              <w:ind w:left="567" w:hanging="567"/>
              <w:jc w:val="right"/>
              <w:rPr>
                <w:sz w:val="16"/>
                <w:szCs w:val="16"/>
                <w:lang w:val="tr-TR"/>
              </w:rPr>
            </w:pPr>
            <w:r w:rsidRPr="00C56E0A">
              <w:rPr>
                <w:sz w:val="16"/>
                <w:szCs w:val="16"/>
                <w:lang w:val="tr-TR"/>
              </w:rPr>
              <w:t>988,992</w:t>
            </w:r>
          </w:p>
        </w:tc>
        <w:tc>
          <w:tcPr>
            <w:tcW w:w="1030" w:type="dxa"/>
            <w:shd w:val="clear" w:color="auto" w:fill="auto"/>
            <w:vAlign w:val="bottom"/>
            <w:hideMark/>
          </w:tcPr>
          <w:p w14:paraId="2E2EB2D2" w14:textId="737E328B" w:rsidR="007D5584" w:rsidRPr="00CB56EC" w:rsidRDefault="007D5584" w:rsidP="007D5584">
            <w:pPr>
              <w:autoSpaceDE w:val="0"/>
              <w:autoSpaceDN w:val="0"/>
              <w:adjustRightInd w:val="0"/>
              <w:ind w:left="567" w:hanging="567"/>
              <w:jc w:val="right"/>
              <w:rPr>
                <w:sz w:val="16"/>
                <w:szCs w:val="16"/>
                <w:lang w:val="tr-TR"/>
              </w:rPr>
            </w:pPr>
            <w:r w:rsidRPr="00C56E0A">
              <w:rPr>
                <w:sz w:val="16"/>
                <w:szCs w:val="16"/>
                <w:lang w:val="tr-TR"/>
              </w:rPr>
              <w:t>1,215,986</w:t>
            </w:r>
          </w:p>
        </w:tc>
      </w:tr>
      <w:tr w:rsidR="007D5584" w:rsidRPr="00CB56EC" w14:paraId="486388FA" w14:textId="77777777" w:rsidTr="00911F6A">
        <w:trPr>
          <w:trHeight w:val="97"/>
          <w:jc w:val="center"/>
        </w:trPr>
        <w:tc>
          <w:tcPr>
            <w:tcW w:w="5240" w:type="dxa"/>
            <w:shd w:val="clear" w:color="auto" w:fill="auto"/>
            <w:vAlign w:val="bottom"/>
            <w:hideMark/>
          </w:tcPr>
          <w:p w14:paraId="150A1697" w14:textId="77777777" w:rsidR="007D5584" w:rsidRPr="00CB56EC" w:rsidRDefault="007D5584" w:rsidP="007D5584">
            <w:pPr>
              <w:autoSpaceDE w:val="0"/>
              <w:autoSpaceDN w:val="0"/>
              <w:adjustRightInd w:val="0"/>
              <w:ind w:left="567" w:hanging="567"/>
              <w:rPr>
                <w:sz w:val="16"/>
                <w:szCs w:val="16"/>
                <w:lang w:val="tr-TR"/>
              </w:rPr>
            </w:pPr>
            <w:proofErr w:type="spellStart"/>
            <w:r w:rsidRPr="00CB56EC">
              <w:rPr>
                <w:sz w:val="16"/>
                <w:szCs w:val="16"/>
                <w:lang w:val="tr-TR"/>
              </w:rPr>
              <w:t>Gayrinakdi</w:t>
            </w:r>
            <w:proofErr w:type="spellEnd"/>
            <w:r w:rsidRPr="00CB56EC">
              <w:rPr>
                <w:sz w:val="16"/>
                <w:szCs w:val="16"/>
                <w:lang w:val="tr-TR"/>
              </w:rPr>
              <w:t xml:space="preserve"> krediler</w:t>
            </w:r>
          </w:p>
        </w:tc>
        <w:tc>
          <w:tcPr>
            <w:tcW w:w="1030" w:type="dxa"/>
            <w:shd w:val="clear" w:color="auto" w:fill="auto"/>
            <w:vAlign w:val="bottom"/>
            <w:hideMark/>
          </w:tcPr>
          <w:p w14:paraId="3F115EB2" w14:textId="2344E6A3" w:rsidR="007D5584" w:rsidRPr="00CB56EC" w:rsidRDefault="007D5584" w:rsidP="007D5584">
            <w:pPr>
              <w:autoSpaceDE w:val="0"/>
              <w:autoSpaceDN w:val="0"/>
              <w:adjustRightInd w:val="0"/>
              <w:ind w:left="567" w:hanging="567"/>
              <w:jc w:val="right"/>
              <w:rPr>
                <w:sz w:val="16"/>
                <w:szCs w:val="16"/>
                <w:lang w:val="tr-TR"/>
              </w:rPr>
            </w:pPr>
            <w:r w:rsidRPr="00C56E0A">
              <w:rPr>
                <w:sz w:val="16"/>
                <w:szCs w:val="16"/>
                <w:lang w:val="tr-TR"/>
              </w:rPr>
              <w:t>704,461</w:t>
            </w:r>
          </w:p>
        </w:tc>
        <w:tc>
          <w:tcPr>
            <w:tcW w:w="1030" w:type="dxa"/>
            <w:shd w:val="clear" w:color="auto" w:fill="auto"/>
            <w:vAlign w:val="bottom"/>
            <w:hideMark/>
          </w:tcPr>
          <w:p w14:paraId="186AA337" w14:textId="27807D7A" w:rsidR="007D5584" w:rsidRPr="00CB56EC" w:rsidRDefault="007D5584" w:rsidP="007D5584">
            <w:pPr>
              <w:autoSpaceDE w:val="0"/>
              <w:autoSpaceDN w:val="0"/>
              <w:adjustRightInd w:val="0"/>
              <w:ind w:left="567" w:hanging="567"/>
              <w:jc w:val="right"/>
              <w:rPr>
                <w:sz w:val="16"/>
                <w:szCs w:val="16"/>
                <w:lang w:val="tr-TR"/>
              </w:rPr>
            </w:pPr>
            <w:r w:rsidRPr="00C56E0A">
              <w:rPr>
                <w:sz w:val="16"/>
                <w:szCs w:val="16"/>
                <w:lang w:val="tr-TR"/>
              </w:rPr>
              <w:t>785,505</w:t>
            </w:r>
          </w:p>
        </w:tc>
        <w:tc>
          <w:tcPr>
            <w:tcW w:w="1030" w:type="dxa"/>
            <w:shd w:val="clear" w:color="auto" w:fill="auto"/>
            <w:vAlign w:val="bottom"/>
            <w:hideMark/>
          </w:tcPr>
          <w:p w14:paraId="4E043292" w14:textId="35E76918" w:rsidR="007D5584" w:rsidRPr="00CB56EC" w:rsidRDefault="007D5584" w:rsidP="007D5584">
            <w:pPr>
              <w:autoSpaceDE w:val="0"/>
              <w:autoSpaceDN w:val="0"/>
              <w:adjustRightInd w:val="0"/>
              <w:ind w:left="567" w:hanging="567"/>
              <w:jc w:val="right"/>
              <w:rPr>
                <w:sz w:val="16"/>
                <w:szCs w:val="16"/>
                <w:lang w:val="tr-TR"/>
              </w:rPr>
            </w:pPr>
            <w:r w:rsidRPr="00911F6A">
              <w:rPr>
                <w:sz w:val="16"/>
                <w:szCs w:val="16"/>
                <w:lang w:val="tr-TR"/>
              </w:rPr>
              <w:t>-</w:t>
            </w:r>
          </w:p>
        </w:tc>
        <w:tc>
          <w:tcPr>
            <w:tcW w:w="1030" w:type="dxa"/>
            <w:shd w:val="clear" w:color="auto" w:fill="auto"/>
            <w:vAlign w:val="bottom"/>
            <w:hideMark/>
          </w:tcPr>
          <w:p w14:paraId="1214F0B8" w14:textId="6471ACC8" w:rsidR="007D5584" w:rsidRPr="00CB56EC" w:rsidRDefault="007D5584" w:rsidP="007D5584">
            <w:pPr>
              <w:autoSpaceDE w:val="0"/>
              <w:autoSpaceDN w:val="0"/>
              <w:adjustRightInd w:val="0"/>
              <w:ind w:left="567" w:hanging="567"/>
              <w:jc w:val="right"/>
              <w:rPr>
                <w:sz w:val="16"/>
                <w:szCs w:val="16"/>
                <w:lang w:val="tr-TR"/>
              </w:rPr>
            </w:pPr>
            <w:r w:rsidRPr="00C56E0A">
              <w:rPr>
                <w:sz w:val="16"/>
                <w:szCs w:val="16"/>
                <w:lang w:val="tr-TR"/>
              </w:rPr>
              <w:t>1,489,966</w:t>
            </w:r>
          </w:p>
        </w:tc>
      </w:tr>
    </w:tbl>
    <w:p w14:paraId="2D8AB943" w14:textId="77777777" w:rsidR="00AF46F6" w:rsidRPr="00CB56EC" w:rsidRDefault="00AF46F6" w:rsidP="00AF46F6">
      <w:pPr>
        <w:autoSpaceDE w:val="0"/>
        <w:autoSpaceDN w:val="0"/>
        <w:adjustRightInd w:val="0"/>
        <w:jc w:val="both"/>
        <w:rPr>
          <w:spacing w:val="-6"/>
          <w:sz w:val="10"/>
          <w:szCs w:val="16"/>
        </w:rPr>
      </w:pPr>
    </w:p>
    <w:p w14:paraId="3DF1FC08" w14:textId="20C5CE99" w:rsidR="00AF46F6" w:rsidRPr="00CB56EC" w:rsidRDefault="00D03E43" w:rsidP="00D03E43">
      <w:pPr>
        <w:autoSpaceDE w:val="0"/>
        <w:autoSpaceDN w:val="0"/>
        <w:adjustRightInd w:val="0"/>
        <w:ind w:left="142" w:hanging="284"/>
        <w:jc w:val="both"/>
        <w:rPr>
          <w:sz w:val="16"/>
          <w:szCs w:val="16"/>
        </w:rPr>
      </w:pPr>
      <w:r w:rsidRPr="00CB56EC">
        <w:rPr>
          <w:spacing w:val="-6"/>
          <w:sz w:val="16"/>
          <w:szCs w:val="16"/>
        </w:rPr>
        <w:t>1</w:t>
      </w:r>
      <w:r w:rsidR="00AF46F6" w:rsidRPr="00CB56EC">
        <w:rPr>
          <w:spacing w:val="-6"/>
          <w:sz w:val="16"/>
          <w:szCs w:val="16"/>
        </w:rPr>
        <w:tab/>
      </w:r>
      <w:r w:rsidR="00120250" w:rsidRPr="00CB56EC">
        <w:rPr>
          <w:spacing w:val="-6"/>
          <w:sz w:val="16"/>
          <w:szCs w:val="16"/>
        </w:rPr>
        <w:t xml:space="preserve">Nakit </w:t>
      </w:r>
      <w:r w:rsidR="00120250" w:rsidRPr="00911F6A">
        <w:rPr>
          <w:spacing w:val="-6"/>
          <w:sz w:val="16"/>
          <w:szCs w:val="16"/>
        </w:rPr>
        <w:t xml:space="preserve">değerlerden </w:t>
      </w:r>
      <w:bookmarkStart w:id="14" w:name="_Hlk195859165"/>
      <w:r w:rsidR="007D5584" w:rsidRPr="00055565">
        <w:rPr>
          <w:spacing w:val="-6"/>
          <w:sz w:val="16"/>
          <w:szCs w:val="16"/>
        </w:rPr>
        <w:t>134</w:t>
      </w:r>
      <w:r w:rsidR="00B21A5A" w:rsidRPr="00055565">
        <w:rPr>
          <w:spacing w:val="-6"/>
          <w:sz w:val="16"/>
          <w:szCs w:val="16"/>
        </w:rPr>
        <w:t xml:space="preserve"> </w:t>
      </w:r>
      <w:bookmarkEnd w:id="14"/>
      <w:r w:rsidR="00B21A5A" w:rsidRPr="00055565">
        <w:rPr>
          <w:spacing w:val="-6"/>
          <w:sz w:val="16"/>
          <w:szCs w:val="16"/>
        </w:rPr>
        <w:t>TL (31 Aralık 202</w:t>
      </w:r>
      <w:r w:rsidR="00F8467C" w:rsidRPr="00055565">
        <w:rPr>
          <w:spacing w:val="-6"/>
          <w:sz w:val="16"/>
          <w:szCs w:val="16"/>
        </w:rPr>
        <w:t>4</w:t>
      </w:r>
      <w:r w:rsidR="00120250" w:rsidRPr="00055565">
        <w:rPr>
          <w:spacing w:val="-6"/>
          <w:sz w:val="16"/>
          <w:szCs w:val="16"/>
        </w:rPr>
        <w:t xml:space="preserve"> </w:t>
      </w:r>
      <w:r w:rsidR="00B21A5A" w:rsidRPr="00055565">
        <w:rPr>
          <w:spacing w:val="-6"/>
          <w:sz w:val="16"/>
          <w:szCs w:val="16"/>
        </w:rPr>
        <w:t>–</w:t>
      </w:r>
      <w:r w:rsidR="00120250" w:rsidRPr="00055565">
        <w:rPr>
          <w:spacing w:val="-6"/>
          <w:sz w:val="16"/>
          <w:szCs w:val="16"/>
        </w:rPr>
        <w:t xml:space="preserve"> </w:t>
      </w:r>
      <w:r w:rsidR="00F8467C" w:rsidRPr="00055565">
        <w:rPr>
          <w:spacing w:val="-6"/>
          <w:sz w:val="16"/>
          <w:szCs w:val="16"/>
        </w:rPr>
        <w:t>180</w:t>
      </w:r>
      <w:r w:rsidR="00B21A5A" w:rsidRPr="00055565">
        <w:rPr>
          <w:spacing w:val="-6"/>
          <w:sz w:val="16"/>
          <w:szCs w:val="16"/>
        </w:rPr>
        <w:t xml:space="preserve"> TL</w:t>
      </w:r>
      <w:r w:rsidR="00120250" w:rsidRPr="00055565">
        <w:rPr>
          <w:spacing w:val="-6"/>
          <w:sz w:val="16"/>
          <w:szCs w:val="16"/>
        </w:rPr>
        <w:t>), b</w:t>
      </w:r>
      <w:r w:rsidR="00AF46F6" w:rsidRPr="00055565">
        <w:rPr>
          <w:spacing w:val="-6"/>
          <w:sz w:val="16"/>
          <w:szCs w:val="16"/>
        </w:rPr>
        <w:t xml:space="preserve">ankalardan </w:t>
      </w:r>
      <w:r w:rsidR="007D5584" w:rsidRPr="00055565">
        <w:rPr>
          <w:spacing w:val="-6"/>
          <w:sz w:val="16"/>
          <w:szCs w:val="16"/>
        </w:rPr>
        <w:t>38</w:t>
      </w:r>
      <w:r w:rsidR="00F8467C" w:rsidRPr="00055565">
        <w:rPr>
          <w:spacing w:val="-6"/>
          <w:sz w:val="16"/>
          <w:szCs w:val="16"/>
        </w:rPr>
        <w:t xml:space="preserve"> </w:t>
      </w:r>
      <w:r w:rsidR="00AF46F6" w:rsidRPr="00055565">
        <w:rPr>
          <w:spacing w:val="-6"/>
          <w:sz w:val="16"/>
          <w:szCs w:val="16"/>
        </w:rPr>
        <w:t>TL</w:t>
      </w:r>
      <w:r w:rsidR="00B21A5A" w:rsidRPr="00055565">
        <w:rPr>
          <w:spacing w:val="-6"/>
          <w:sz w:val="16"/>
          <w:szCs w:val="16"/>
        </w:rPr>
        <w:t xml:space="preserve"> (31 Aralık 202</w:t>
      </w:r>
      <w:r w:rsidR="00F8467C" w:rsidRPr="00055565">
        <w:rPr>
          <w:spacing w:val="-6"/>
          <w:sz w:val="16"/>
          <w:szCs w:val="16"/>
        </w:rPr>
        <w:t>4</w:t>
      </w:r>
      <w:r w:rsidR="00120250" w:rsidRPr="00055565">
        <w:rPr>
          <w:spacing w:val="-6"/>
          <w:sz w:val="16"/>
          <w:szCs w:val="16"/>
        </w:rPr>
        <w:t xml:space="preserve"> </w:t>
      </w:r>
      <w:r w:rsidR="00B21A5A" w:rsidRPr="00055565">
        <w:rPr>
          <w:spacing w:val="-6"/>
          <w:sz w:val="16"/>
          <w:szCs w:val="16"/>
        </w:rPr>
        <w:t>–</w:t>
      </w:r>
      <w:r w:rsidR="00120250" w:rsidRPr="00055565">
        <w:rPr>
          <w:spacing w:val="-6"/>
          <w:sz w:val="16"/>
          <w:szCs w:val="16"/>
        </w:rPr>
        <w:t xml:space="preserve"> </w:t>
      </w:r>
      <w:r w:rsidR="00F8467C" w:rsidRPr="00055565">
        <w:rPr>
          <w:spacing w:val="-6"/>
          <w:sz w:val="16"/>
          <w:szCs w:val="16"/>
        </w:rPr>
        <w:t>56</w:t>
      </w:r>
      <w:r w:rsidR="00B21A5A" w:rsidRPr="00055565">
        <w:rPr>
          <w:spacing w:val="-6"/>
          <w:sz w:val="16"/>
          <w:szCs w:val="16"/>
        </w:rPr>
        <w:t xml:space="preserve"> TL</w:t>
      </w:r>
      <w:r w:rsidR="00120250" w:rsidRPr="00055565">
        <w:rPr>
          <w:spacing w:val="-6"/>
          <w:sz w:val="16"/>
          <w:szCs w:val="16"/>
        </w:rPr>
        <w:t>)</w:t>
      </w:r>
      <w:r w:rsidR="00AF46F6" w:rsidRPr="00055565">
        <w:rPr>
          <w:spacing w:val="-6"/>
          <w:sz w:val="16"/>
          <w:szCs w:val="16"/>
        </w:rPr>
        <w:t xml:space="preserve">, </w:t>
      </w:r>
      <w:r w:rsidRPr="00055565">
        <w:rPr>
          <w:spacing w:val="-6"/>
          <w:sz w:val="16"/>
          <w:szCs w:val="16"/>
        </w:rPr>
        <w:t xml:space="preserve">kredilerden </w:t>
      </w:r>
      <w:r w:rsidR="00055565" w:rsidRPr="00055565">
        <w:rPr>
          <w:spacing w:val="-6"/>
          <w:sz w:val="16"/>
          <w:szCs w:val="16"/>
        </w:rPr>
        <w:t>11,966</w:t>
      </w:r>
      <w:r w:rsidR="00F8467C" w:rsidRPr="00055565">
        <w:rPr>
          <w:spacing w:val="-6"/>
          <w:sz w:val="16"/>
          <w:szCs w:val="16"/>
        </w:rPr>
        <w:t xml:space="preserve"> </w:t>
      </w:r>
      <w:r w:rsidR="00B21A5A" w:rsidRPr="00055565">
        <w:rPr>
          <w:spacing w:val="-6"/>
          <w:sz w:val="16"/>
          <w:szCs w:val="16"/>
        </w:rPr>
        <w:t>TL (31 Aralık 202</w:t>
      </w:r>
      <w:r w:rsidR="00F8467C" w:rsidRPr="00055565">
        <w:rPr>
          <w:spacing w:val="-6"/>
          <w:sz w:val="16"/>
          <w:szCs w:val="16"/>
        </w:rPr>
        <w:t>4</w:t>
      </w:r>
      <w:r w:rsidR="00120250" w:rsidRPr="00055565">
        <w:rPr>
          <w:spacing w:val="-6"/>
          <w:sz w:val="16"/>
          <w:szCs w:val="16"/>
        </w:rPr>
        <w:t xml:space="preserve"> </w:t>
      </w:r>
      <w:r w:rsidR="00B21A5A" w:rsidRPr="00055565">
        <w:rPr>
          <w:spacing w:val="-6"/>
          <w:sz w:val="16"/>
          <w:szCs w:val="16"/>
        </w:rPr>
        <w:t>–</w:t>
      </w:r>
      <w:r w:rsidR="00120250" w:rsidRPr="00055565">
        <w:rPr>
          <w:spacing w:val="-6"/>
          <w:sz w:val="16"/>
          <w:szCs w:val="16"/>
        </w:rPr>
        <w:t xml:space="preserve"> </w:t>
      </w:r>
      <w:r w:rsidR="00F8467C" w:rsidRPr="00055565">
        <w:rPr>
          <w:spacing w:val="-6"/>
          <w:sz w:val="16"/>
          <w:szCs w:val="16"/>
        </w:rPr>
        <w:t xml:space="preserve">7,841 </w:t>
      </w:r>
      <w:r w:rsidR="00B21A5A" w:rsidRPr="00055565">
        <w:rPr>
          <w:spacing w:val="-6"/>
          <w:sz w:val="16"/>
          <w:szCs w:val="16"/>
        </w:rPr>
        <w:t>TL</w:t>
      </w:r>
      <w:r w:rsidR="00120250" w:rsidRPr="00055565">
        <w:rPr>
          <w:spacing w:val="-6"/>
          <w:sz w:val="16"/>
          <w:szCs w:val="16"/>
        </w:rPr>
        <w:t>) ve i</w:t>
      </w:r>
      <w:r w:rsidR="00AF46F6" w:rsidRPr="00055565">
        <w:rPr>
          <w:spacing w:val="-6"/>
          <w:sz w:val="16"/>
          <w:szCs w:val="16"/>
        </w:rPr>
        <w:t xml:space="preserve">tfa edilmiş maliyeti ile ölçülen finansal varlıklardan </w:t>
      </w:r>
      <w:r w:rsidR="00055565" w:rsidRPr="00055565">
        <w:rPr>
          <w:spacing w:val="-6"/>
          <w:sz w:val="16"/>
          <w:szCs w:val="16"/>
        </w:rPr>
        <w:t>278</w:t>
      </w:r>
      <w:r w:rsidR="00B21A5A" w:rsidRPr="00055565">
        <w:rPr>
          <w:spacing w:val="-6"/>
          <w:sz w:val="16"/>
          <w:szCs w:val="16"/>
        </w:rPr>
        <w:t xml:space="preserve"> </w:t>
      </w:r>
      <w:r w:rsidR="00AF46F6" w:rsidRPr="00911F6A">
        <w:rPr>
          <w:spacing w:val="-6"/>
          <w:sz w:val="16"/>
          <w:szCs w:val="16"/>
        </w:rPr>
        <w:t xml:space="preserve">TL </w:t>
      </w:r>
      <w:r w:rsidR="00120250" w:rsidRPr="00911F6A">
        <w:rPr>
          <w:spacing w:val="-6"/>
          <w:sz w:val="16"/>
          <w:szCs w:val="16"/>
        </w:rPr>
        <w:t>(</w:t>
      </w:r>
      <w:r w:rsidR="00B21A5A" w:rsidRPr="00911F6A">
        <w:rPr>
          <w:spacing w:val="-6"/>
          <w:sz w:val="16"/>
          <w:szCs w:val="16"/>
        </w:rPr>
        <w:t>31 Aralık 202</w:t>
      </w:r>
      <w:r w:rsidR="00F8467C">
        <w:rPr>
          <w:spacing w:val="-6"/>
          <w:sz w:val="16"/>
          <w:szCs w:val="16"/>
        </w:rPr>
        <w:t>4</w:t>
      </w:r>
      <w:r w:rsidR="00120250" w:rsidRPr="00911F6A">
        <w:rPr>
          <w:spacing w:val="-6"/>
          <w:sz w:val="16"/>
          <w:szCs w:val="16"/>
        </w:rPr>
        <w:t xml:space="preserve"> </w:t>
      </w:r>
      <w:r w:rsidR="00B21A5A" w:rsidRPr="00911F6A">
        <w:rPr>
          <w:spacing w:val="-6"/>
          <w:sz w:val="16"/>
          <w:szCs w:val="16"/>
        </w:rPr>
        <w:t>–</w:t>
      </w:r>
      <w:r w:rsidR="00120250" w:rsidRPr="00911F6A">
        <w:rPr>
          <w:spacing w:val="-6"/>
          <w:sz w:val="16"/>
          <w:szCs w:val="16"/>
        </w:rPr>
        <w:t xml:space="preserve"> </w:t>
      </w:r>
      <w:r w:rsidR="00F8467C">
        <w:rPr>
          <w:spacing w:val="-6"/>
          <w:sz w:val="16"/>
          <w:szCs w:val="16"/>
        </w:rPr>
        <w:t>254</w:t>
      </w:r>
      <w:r w:rsidR="00B21A5A" w:rsidRPr="00911F6A">
        <w:rPr>
          <w:spacing w:val="-6"/>
          <w:sz w:val="16"/>
          <w:szCs w:val="16"/>
        </w:rPr>
        <w:t xml:space="preserve"> TL</w:t>
      </w:r>
      <w:r w:rsidR="00120250" w:rsidRPr="00911F6A">
        <w:rPr>
          <w:spacing w:val="-6"/>
          <w:sz w:val="16"/>
          <w:szCs w:val="16"/>
        </w:rPr>
        <w:t xml:space="preserve">) </w:t>
      </w:r>
      <w:r w:rsidRPr="00911F6A">
        <w:rPr>
          <w:spacing w:val="-6"/>
          <w:sz w:val="16"/>
          <w:szCs w:val="16"/>
        </w:rPr>
        <w:t xml:space="preserve">beklenen zarar karşılıkları </w:t>
      </w:r>
      <w:r w:rsidR="00120250" w:rsidRPr="00911F6A">
        <w:rPr>
          <w:spacing w:val="-6"/>
          <w:sz w:val="16"/>
          <w:szCs w:val="16"/>
        </w:rPr>
        <w:t>düşüldükten</w:t>
      </w:r>
      <w:r w:rsidR="00120250" w:rsidRPr="00CB56EC">
        <w:rPr>
          <w:spacing w:val="-6"/>
          <w:sz w:val="16"/>
          <w:szCs w:val="16"/>
        </w:rPr>
        <w:t xml:space="preserve"> sonraki net tutarlardır.</w:t>
      </w:r>
    </w:p>
    <w:p w14:paraId="3A5DEF3D" w14:textId="3230D550" w:rsidR="004A23EB" w:rsidRPr="00CB56EC" w:rsidRDefault="004A23EB" w:rsidP="004A23EB">
      <w:pPr>
        <w:autoSpaceDE w:val="0"/>
        <w:autoSpaceDN w:val="0"/>
        <w:adjustRightInd w:val="0"/>
        <w:ind w:left="142" w:hanging="284"/>
        <w:jc w:val="both"/>
        <w:rPr>
          <w:sz w:val="16"/>
          <w:szCs w:val="16"/>
        </w:rPr>
      </w:pPr>
      <w:r>
        <w:rPr>
          <w:spacing w:val="-6"/>
          <w:sz w:val="16"/>
          <w:szCs w:val="16"/>
        </w:rPr>
        <w:t>2</w:t>
      </w:r>
      <w:r w:rsidRPr="004923DD">
        <w:rPr>
          <w:spacing w:val="-6"/>
          <w:sz w:val="16"/>
          <w:szCs w:val="16"/>
        </w:rPr>
        <w:tab/>
        <w:t xml:space="preserve">Türev işlemler gelir/gider </w:t>
      </w:r>
      <w:r w:rsidRPr="007B05A5">
        <w:rPr>
          <w:spacing w:val="-6"/>
          <w:sz w:val="16"/>
          <w:szCs w:val="16"/>
        </w:rPr>
        <w:t>reeskontlarını içermemektedir.</w:t>
      </w:r>
    </w:p>
    <w:p w14:paraId="075E9DB2" w14:textId="77777777" w:rsidR="00D03E43" w:rsidRPr="00CB56EC" w:rsidRDefault="00D03E43" w:rsidP="00AF46F6">
      <w:pPr>
        <w:pStyle w:val="ListParagraph"/>
        <w:autoSpaceDE w:val="0"/>
        <w:autoSpaceDN w:val="0"/>
        <w:adjustRightInd w:val="0"/>
        <w:ind w:left="0"/>
        <w:jc w:val="both"/>
        <w:rPr>
          <w:spacing w:val="-6"/>
        </w:rPr>
      </w:pPr>
    </w:p>
    <w:p w14:paraId="53D46086" w14:textId="32484348" w:rsidR="00DC2194" w:rsidRPr="00CB56EC" w:rsidRDefault="00DC2194">
      <w:pPr>
        <w:spacing w:after="160" w:line="259" w:lineRule="auto"/>
        <w:rPr>
          <w:lang w:eastAsia="en-GB"/>
        </w:rPr>
      </w:pPr>
      <w:r w:rsidRPr="00CB56EC">
        <w:rPr>
          <w:lang w:eastAsia="en-GB"/>
        </w:rPr>
        <w:br w:type="page"/>
      </w:r>
    </w:p>
    <w:p w14:paraId="1587CAA0" w14:textId="0E652986" w:rsidR="00AF46F6" w:rsidRPr="00CB56EC" w:rsidRDefault="00F8467C" w:rsidP="00DC2194">
      <w:pPr>
        <w:pageBreakBefore/>
        <w:tabs>
          <w:tab w:val="left" w:pos="709"/>
        </w:tabs>
        <w:spacing w:line="230" w:lineRule="auto"/>
        <w:ind w:hanging="567"/>
        <w:rPr>
          <w:b/>
        </w:rPr>
      </w:pPr>
      <w:r>
        <w:rPr>
          <w:b/>
        </w:rPr>
        <w:lastRenderedPageBreak/>
        <w:t>3</w:t>
      </w:r>
      <w:r w:rsidR="00AF46F6" w:rsidRPr="00CB56EC">
        <w:rPr>
          <w:b/>
        </w:rPr>
        <w:t>.</w:t>
      </w:r>
      <w:r w:rsidR="00AF46F6" w:rsidRPr="00CB56EC">
        <w:rPr>
          <w:b/>
        </w:rPr>
        <w:tab/>
        <w:t>Hisse senedi pozisyon riskine ilişkin açıklamalar</w:t>
      </w:r>
    </w:p>
    <w:p w14:paraId="15751CB7" w14:textId="77777777" w:rsidR="00AF46F6" w:rsidRPr="00CB56EC" w:rsidRDefault="00AF46F6" w:rsidP="00DC2194">
      <w:pPr>
        <w:spacing w:line="230" w:lineRule="auto"/>
        <w:rPr>
          <w:b/>
          <w:sz w:val="16"/>
          <w:szCs w:val="16"/>
        </w:rPr>
      </w:pPr>
    </w:p>
    <w:p w14:paraId="48DB61FC" w14:textId="77777777" w:rsidR="00AF46F6" w:rsidRPr="00CB56EC" w:rsidRDefault="00AF46F6" w:rsidP="00DC2194">
      <w:pPr>
        <w:spacing w:line="230" w:lineRule="auto"/>
        <w:jc w:val="both"/>
        <w:rPr>
          <w:rFonts w:eastAsia="Arial Unicode MS"/>
        </w:rPr>
      </w:pPr>
      <w:r w:rsidRPr="00CB56EC">
        <w:rPr>
          <w:rFonts w:eastAsia="Arial Unicode MS"/>
          <w:b/>
        </w:rPr>
        <w:t xml:space="preserve">Risklerin </w:t>
      </w:r>
      <w:proofErr w:type="spellStart"/>
      <w:r w:rsidRPr="00CB56EC">
        <w:rPr>
          <w:rFonts w:eastAsia="Arial Unicode MS"/>
          <w:b/>
        </w:rPr>
        <w:t>özkaynaklarda</w:t>
      </w:r>
      <w:proofErr w:type="spellEnd"/>
      <w:r w:rsidRPr="00CB56EC">
        <w:rPr>
          <w:rFonts w:eastAsia="Arial Unicode MS"/>
          <w:b/>
        </w:rPr>
        <w:t xml:space="preserve"> gösterilen kazançlarla ilişkisi ve stratejik sebepleri de </w:t>
      </w:r>
      <w:r w:rsidR="008562D0" w:rsidRPr="00CB56EC">
        <w:rPr>
          <w:rFonts w:eastAsia="Arial Unicode MS"/>
          <w:b/>
        </w:rPr>
        <w:t>dâhil</w:t>
      </w:r>
      <w:r w:rsidRPr="00CB56EC">
        <w:rPr>
          <w:rFonts w:eastAsia="Arial Unicode MS"/>
          <w:b/>
        </w:rPr>
        <w:t xml:space="preserve"> olarak amaçlarına göre ayrıştırılması ve kullanılan muhasebe teknikleri ve değerleme yöntemleri hakkında genel bilgiler ile bu uygulamalardaki varsayımlar, değerlemeyi etkileyen unsurlar ve önemli değişiklikler</w:t>
      </w:r>
      <w:r w:rsidRPr="00CB56EC">
        <w:rPr>
          <w:rFonts w:eastAsia="Arial Unicode MS"/>
        </w:rPr>
        <w:t xml:space="preserve">: </w:t>
      </w:r>
    </w:p>
    <w:p w14:paraId="234AE1A8" w14:textId="77777777" w:rsidR="00AF46F6" w:rsidRPr="00CB56EC" w:rsidRDefault="00AF46F6" w:rsidP="00DC2194">
      <w:pPr>
        <w:spacing w:line="230" w:lineRule="auto"/>
        <w:jc w:val="both"/>
        <w:rPr>
          <w:rFonts w:eastAsia="Arial Unicode MS"/>
          <w:sz w:val="16"/>
          <w:szCs w:val="16"/>
        </w:rPr>
      </w:pPr>
    </w:p>
    <w:p w14:paraId="0ABFAD18" w14:textId="04CF3E09" w:rsidR="00AF46F6" w:rsidRPr="00CB56EC" w:rsidRDefault="00AF46F6" w:rsidP="00DC2194">
      <w:pPr>
        <w:spacing w:line="230" w:lineRule="auto"/>
        <w:jc w:val="both"/>
        <w:rPr>
          <w:bCs/>
          <w:lang w:eastAsia="tr-TR"/>
        </w:rPr>
      </w:pPr>
      <w:r w:rsidRPr="00CB56EC">
        <w:rPr>
          <w:bCs/>
          <w:lang w:eastAsia="tr-TR"/>
        </w:rPr>
        <w:t xml:space="preserve">Banka’nın </w:t>
      </w:r>
      <w:r w:rsidR="002F639E">
        <w:rPr>
          <w:bCs/>
          <w:lang w:eastAsia="tr-TR"/>
        </w:rPr>
        <w:t xml:space="preserve">31 </w:t>
      </w:r>
      <w:r w:rsidR="00055565">
        <w:rPr>
          <w:bCs/>
          <w:lang w:eastAsia="tr-TR"/>
        </w:rPr>
        <w:t>Mart</w:t>
      </w:r>
      <w:r w:rsidR="002F639E">
        <w:rPr>
          <w:bCs/>
          <w:lang w:eastAsia="tr-TR"/>
        </w:rPr>
        <w:t xml:space="preserve"> 202</w:t>
      </w:r>
      <w:r w:rsidR="00055565">
        <w:rPr>
          <w:bCs/>
          <w:lang w:eastAsia="tr-TR"/>
        </w:rPr>
        <w:t>5</w:t>
      </w:r>
      <w:r w:rsidRPr="00CB56EC">
        <w:rPr>
          <w:bCs/>
          <w:lang w:eastAsia="tr-TR"/>
        </w:rPr>
        <w:t xml:space="preserve"> </w:t>
      </w:r>
      <w:r w:rsidR="009073E0" w:rsidRPr="00CB56EC">
        <w:rPr>
          <w:bCs/>
          <w:lang w:eastAsia="tr-TR"/>
        </w:rPr>
        <w:t>itibarıyla</w:t>
      </w:r>
      <w:r w:rsidRPr="00CB56EC">
        <w:rPr>
          <w:bCs/>
          <w:lang w:eastAsia="tr-TR"/>
        </w:rPr>
        <w:t xml:space="preserve"> varlıklarında hisse senedi bulunmamaktadır.</w:t>
      </w:r>
    </w:p>
    <w:p w14:paraId="76603AFF" w14:textId="77777777" w:rsidR="00AF46F6" w:rsidRPr="00CB56EC" w:rsidRDefault="00AF46F6" w:rsidP="00DC2194">
      <w:pPr>
        <w:spacing w:line="230" w:lineRule="auto"/>
        <w:jc w:val="both"/>
        <w:rPr>
          <w:rFonts w:eastAsia="Arial Unicode MS"/>
          <w:b/>
          <w:sz w:val="16"/>
          <w:szCs w:val="16"/>
        </w:rPr>
      </w:pPr>
    </w:p>
    <w:p w14:paraId="64C43B33" w14:textId="77777777" w:rsidR="00AF46F6" w:rsidRPr="00CB56EC" w:rsidRDefault="00AF46F6" w:rsidP="00DC2194">
      <w:pPr>
        <w:spacing w:line="230" w:lineRule="auto"/>
        <w:jc w:val="both"/>
        <w:rPr>
          <w:rFonts w:eastAsia="Arial Unicode MS"/>
          <w:b/>
        </w:rPr>
      </w:pPr>
      <w:r w:rsidRPr="00CB56EC">
        <w:rPr>
          <w:rFonts w:eastAsia="Arial Unicode MS"/>
          <w:b/>
        </w:rPr>
        <w:t>Hisse senedi yatırımlarının bilanço değeri, gerçeğe uygun değer ve borsada işlem görenler için, piyasa değeri gerçeğe uygun değerden önemli oranda farklı ise piyasa fiyatıyla yapılan karşılaştırma</w:t>
      </w:r>
    </w:p>
    <w:p w14:paraId="57200963" w14:textId="4673D734" w:rsidR="00AF46F6" w:rsidRPr="00CB56EC" w:rsidRDefault="00AF46F6" w:rsidP="00DC2194">
      <w:pPr>
        <w:spacing w:line="230" w:lineRule="auto"/>
        <w:ind w:hanging="567"/>
        <w:jc w:val="both"/>
        <w:rPr>
          <w:rFonts w:eastAsia="Arial Unicode MS"/>
          <w:b/>
          <w:sz w:val="16"/>
          <w:szCs w:val="16"/>
        </w:rPr>
      </w:pPr>
    </w:p>
    <w:p w14:paraId="03151075" w14:textId="77777777" w:rsidR="00AF46F6" w:rsidRPr="00CB56EC" w:rsidRDefault="00AF46F6" w:rsidP="00DC2194">
      <w:pPr>
        <w:spacing w:line="230" w:lineRule="auto"/>
        <w:ind w:hanging="567"/>
        <w:jc w:val="both"/>
        <w:rPr>
          <w:rFonts w:eastAsia="Arial Unicode MS"/>
        </w:rPr>
      </w:pPr>
      <w:r w:rsidRPr="00CB56EC">
        <w:rPr>
          <w:rFonts w:eastAsia="Arial Unicode MS"/>
          <w:b/>
        </w:rPr>
        <w:tab/>
      </w:r>
      <w:r w:rsidRPr="00CB56EC">
        <w:rPr>
          <w:rFonts w:eastAsia="Arial Unicode MS"/>
        </w:rPr>
        <w:t>Bulunmamaktadır.</w:t>
      </w:r>
    </w:p>
    <w:p w14:paraId="5A2504C9" w14:textId="77777777" w:rsidR="00AF46F6" w:rsidRPr="00CB56EC" w:rsidRDefault="00AF46F6" w:rsidP="00DC2194">
      <w:pPr>
        <w:spacing w:line="230" w:lineRule="auto"/>
        <w:jc w:val="both"/>
        <w:rPr>
          <w:rFonts w:eastAsia="Arial Unicode MS"/>
          <w:b/>
          <w:sz w:val="16"/>
          <w:szCs w:val="16"/>
        </w:rPr>
      </w:pPr>
    </w:p>
    <w:p w14:paraId="59357A46" w14:textId="77777777" w:rsidR="00AF46F6" w:rsidRPr="00CB56EC" w:rsidRDefault="00AF46F6" w:rsidP="00DC2194">
      <w:pPr>
        <w:autoSpaceDE w:val="0"/>
        <w:autoSpaceDN w:val="0"/>
        <w:adjustRightInd w:val="0"/>
        <w:spacing w:line="230" w:lineRule="auto"/>
        <w:jc w:val="both"/>
        <w:rPr>
          <w:rFonts w:eastAsia="Arial Unicode MS"/>
          <w:b/>
        </w:rPr>
      </w:pPr>
      <w:r w:rsidRPr="00CB56EC">
        <w:rPr>
          <w:rFonts w:eastAsia="Arial Unicode MS"/>
          <w:b/>
          <w:spacing w:val="-6"/>
        </w:rPr>
        <w:t xml:space="preserve">Hisse senedi yatırımlarının gerçekleşmiş kazanç veya kayıpları, yeniden değerleme değer artışları ve gerçekleşmemiş kazanç veya kayıpları ile bunların ana ve katkı sermayeye </w:t>
      </w:r>
      <w:r w:rsidR="008562D0" w:rsidRPr="00CB56EC">
        <w:rPr>
          <w:rFonts w:eastAsia="Arial Unicode MS"/>
          <w:b/>
          <w:spacing w:val="-6"/>
        </w:rPr>
        <w:t>dâhil</w:t>
      </w:r>
      <w:r w:rsidRPr="00CB56EC">
        <w:rPr>
          <w:rFonts w:eastAsia="Arial Unicode MS"/>
          <w:b/>
          <w:spacing w:val="-6"/>
        </w:rPr>
        <w:t xml:space="preserve"> edilen tutarlarına ilişkin bilgiler</w:t>
      </w:r>
    </w:p>
    <w:p w14:paraId="73A0A572" w14:textId="77777777" w:rsidR="00AF46F6" w:rsidRPr="00CB56EC" w:rsidRDefault="00AF46F6" w:rsidP="00DC2194">
      <w:pPr>
        <w:autoSpaceDE w:val="0"/>
        <w:autoSpaceDN w:val="0"/>
        <w:adjustRightInd w:val="0"/>
        <w:spacing w:line="230" w:lineRule="auto"/>
        <w:ind w:hanging="567"/>
        <w:jc w:val="both"/>
        <w:rPr>
          <w:rFonts w:eastAsia="Arial Unicode MS"/>
          <w:b/>
          <w:sz w:val="16"/>
          <w:szCs w:val="16"/>
        </w:rPr>
      </w:pPr>
    </w:p>
    <w:p w14:paraId="74F7F455" w14:textId="77777777" w:rsidR="00AF46F6" w:rsidRPr="00CB56EC" w:rsidRDefault="00AF46F6" w:rsidP="00DC2194">
      <w:pPr>
        <w:tabs>
          <w:tab w:val="left" w:pos="709"/>
        </w:tabs>
        <w:autoSpaceDE w:val="0"/>
        <w:autoSpaceDN w:val="0"/>
        <w:adjustRightInd w:val="0"/>
        <w:spacing w:line="230" w:lineRule="auto"/>
        <w:rPr>
          <w:rFonts w:eastAsia="Arial Unicode MS"/>
        </w:rPr>
      </w:pPr>
      <w:r w:rsidRPr="00CB56EC">
        <w:rPr>
          <w:rFonts w:eastAsia="Arial Unicode MS"/>
        </w:rPr>
        <w:t xml:space="preserve">Bulunmamaktadır. </w:t>
      </w:r>
    </w:p>
    <w:p w14:paraId="67654CB3" w14:textId="77777777" w:rsidR="00AF46F6" w:rsidRPr="00CB56EC" w:rsidRDefault="00AF46F6" w:rsidP="00DC2194">
      <w:pPr>
        <w:tabs>
          <w:tab w:val="left" w:pos="709"/>
        </w:tabs>
        <w:autoSpaceDE w:val="0"/>
        <w:autoSpaceDN w:val="0"/>
        <w:adjustRightInd w:val="0"/>
        <w:spacing w:line="230" w:lineRule="auto"/>
        <w:ind w:hanging="567"/>
        <w:rPr>
          <w:rFonts w:eastAsia="Arial Unicode MS"/>
          <w:b/>
          <w:sz w:val="16"/>
          <w:szCs w:val="16"/>
        </w:rPr>
      </w:pPr>
    </w:p>
    <w:p w14:paraId="343C578E" w14:textId="6812C10E" w:rsidR="00AF46F6" w:rsidRPr="00CB56EC" w:rsidRDefault="00F8467C" w:rsidP="00DC2194">
      <w:pPr>
        <w:tabs>
          <w:tab w:val="left" w:pos="709"/>
        </w:tabs>
        <w:autoSpaceDE w:val="0"/>
        <w:autoSpaceDN w:val="0"/>
        <w:adjustRightInd w:val="0"/>
        <w:spacing w:line="230" w:lineRule="auto"/>
        <w:ind w:hanging="567"/>
        <w:rPr>
          <w:rFonts w:eastAsia="Arial Unicode MS"/>
          <w:b/>
        </w:rPr>
      </w:pPr>
      <w:r>
        <w:rPr>
          <w:rFonts w:eastAsia="Arial Unicode MS"/>
          <w:b/>
        </w:rPr>
        <w:t>4</w:t>
      </w:r>
      <w:r w:rsidR="00AF46F6" w:rsidRPr="00CB56EC">
        <w:rPr>
          <w:b/>
          <w:color w:val="000000"/>
        </w:rPr>
        <w:t xml:space="preserve">.     </w:t>
      </w:r>
      <w:r w:rsidR="00AF46F6" w:rsidRPr="00CB56EC">
        <w:rPr>
          <w:b/>
          <w:color w:val="000000"/>
        </w:rPr>
        <w:tab/>
        <w:t>Likidite riski yönetimin</w:t>
      </w:r>
      <w:r w:rsidR="00B21A5A" w:rsidRPr="00CB56EC">
        <w:rPr>
          <w:b/>
          <w:color w:val="000000"/>
        </w:rPr>
        <w:t xml:space="preserve">e, </w:t>
      </w:r>
      <w:r w:rsidR="00AF46F6" w:rsidRPr="00CB56EC">
        <w:rPr>
          <w:b/>
          <w:color w:val="000000"/>
        </w:rPr>
        <w:t>likidite karşılama oranına</w:t>
      </w:r>
      <w:r w:rsidR="00B21A5A" w:rsidRPr="00CB56EC">
        <w:rPr>
          <w:b/>
          <w:color w:val="000000"/>
        </w:rPr>
        <w:t xml:space="preserve"> ve net istikrarlı fonlama oranına</w:t>
      </w:r>
      <w:r w:rsidR="00AF46F6" w:rsidRPr="00CB56EC">
        <w:rPr>
          <w:b/>
          <w:color w:val="000000"/>
        </w:rPr>
        <w:t xml:space="preserve"> ilişkin açıklamalar</w:t>
      </w:r>
    </w:p>
    <w:p w14:paraId="09F7A4FA" w14:textId="77777777" w:rsidR="00AF46F6" w:rsidRPr="00CB56EC" w:rsidRDefault="00AF46F6" w:rsidP="00DC2194">
      <w:pPr>
        <w:autoSpaceDE w:val="0"/>
        <w:autoSpaceDN w:val="0"/>
        <w:adjustRightInd w:val="0"/>
        <w:spacing w:line="230" w:lineRule="auto"/>
        <w:ind w:left="-540"/>
        <w:rPr>
          <w:rFonts w:eastAsia="Arial Unicode MS"/>
          <w:sz w:val="16"/>
          <w:szCs w:val="16"/>
        </w:rPr>
      </w:pPr>
    </w:p>
    <w:p w14:paraId="7C80BBBF" w14:textId="77777777" w:rsidR="00AF46F6" w:rsidRPr="00CB56EC" w:rsidRDefault="00AF46F6" w:rsidP="00BB220E">
      <w:pPr>
        <w:spacing w:line="230" w:lineRule="auto"/>
        <w:jc w:val="both"/>
        <w:rPr>
          <w:rFonts w:eastAsia="Arial Unicode MS"/>
          <w:spacing w:val="-6"/>
        </w:rPr>
      </w:pPr>
      <w:r w:rsidRPr="00CB56EC">
        <w:rPr>
          <w:rFonts w:eastAsia="Arial Unicode MS"/>
          <w:spacing w:val="-6"/>
        </w:rPr>
        <w:t xml:space="preserve">Likidite riski, Banka’nın nakit akışındaki dengesizlik sonucunda nakit çıkışlarını tam olarak ve zamanında karşılayacak düzeyde ve nitelikte nakit mevcuduna veya nakit girişine sahip bulunmaması nedeniyle ödeme yükümlülüklerini zamanında yerine getirememe riskidir. </w:t>
      </w:r>
    </w:p>
    <w:p w14:paraId="71AF7FAD" w14:textId="77777777" w:rsidR="00AF46F6" w:rsidRPr="00CB56EC" w:rsidRDefault="00AF46F6" w:rsidP="00BB220E">
      <w:pPr>
        <w:spacing w:line="230" w:lineRule="auto"/>
        <w:jc w:val="both"/>
        <w:rPr>
          <w:rFonts w:eastAsia="Arial Unicode MS"/>
        </w:rPr>
      </w:pPr>
      <w:r w:rsidRPr="00CB56EC">
        <w:rPr>
          <w:rFonts w:eastAsia="Arial Unicode MS"/>
          <w:sz w:val="16"/>
          <w:szCs w:val="16"/>
        </w:rPr>
        <w:br/>
      </w:r>
      <w:r w:rsidR="009073E0" w:rsidRPr="00CB56EC">
        <w:rPr>
          <w:rFonts w:eastAsia="Arial Unicode MS"/>
        </w:rPr>
        <w:t>Fonlama likiditesi riski, h</w:t>
      </w:r>
      <w:r w:rsidRPr="00CB56EC">
        <w:rPr>
          <w:rFonts w:eastAsia="Arial Unicode MS"/>
        </w:rPr>
        <w:t>erhangi bir beklenmedik kayba maruz kalmadan ve temerrüde düşmeden borçlarını ve yükümlülüklerini karşılayamama riskidir.</w:t>
      </w:r>
    </w:p>
    <w:p w14:paraId="74C20243" w14:textId="77777777" w:rsidR="00AF46F6" w:rsidRPr="00CB56EC" w:rsidRDefault="00AF46F6" w:rsidP="00BB220E">
      <w:pPr>
        <w:spacing w:line="230" w:lineRule="auto"/>
        <w:jc w:val="both"/>
        <w:rPr>
          <w:rFonts w:eastAsia="Arial Unicode MS"/>
          <w:spacing w:val="-6"/>
        </w:rPr>
      </w:pPr>
      <w:r w:rsidRPr="00CB56EC">
        <w:rPr>
          <w:rFonts w:eastAsia="Arial Unicode MS"/>
          <w:sz w:val="16"/>
          <w:szCs w:val="16"/>
        </w:rPr>
        <w:br/>
      </w:r>
      <w:r w:rsidR="009073E0" w:rsidRPr="00CB56EC">
        <w:rPr>
          <w:rFonts w:eastAsia="Arial Unicode MS"/>
          <w:spacing w:val="-6"/>
        </w:rPr>
        <w:t xml:space="preserve">Piyasa likiditesi riski, yetersiz </w:t>
      </w:r>
      <w:r w:rsidRPr="00CB56EC">
        <w:rPr>
          <w:rFonts w:eastAsia="Arial Unicode MS"/>
          <w:spacing w:val="-6"/>
        </w:rPr>
        <w:t xml:space="preserve">piyasa derinliği veya piyasa şartlarının bozulması gibi nedenlerle piyasa fiyatını etkilemeden bir pozisyonun satılamaması veya kapatılamaması ile herhangi bir nedenle bir pozisyonun piyasa fiyatının oluşamaması riskidir. </w:t>
      </w:r>
    </w:p>
    <w:p w14:paraId="51DDAC44" w14:textId="77777777" w:rsidR="00AF46F6" w:rsidRPr="00CB56EC" w:rsidRDefault="00AF46F6" w:rsidP="00BB220E">
      <w:pPr>
        <w:spacing w:line="230" w:lineRule="auto"/>
        <w:jc w:val="both"/>
        <w:rPr>
          <w:rFonts w:eastAsia="Arial Unicode MS"/>
          <w:spacing w:val="-6"/>
          <w:sz w:val="12"/>
          <w:szCs w:val="12"/>
        </w:rPr>
      </w:pPr>
    </w:p>
    <w:p w14:paraId="40268425" w14:textId="7F095719" w:rsidR="00AF46F6" w:rsidRPr="00CB56EC" w:rsidRDefault="00AF46F6" w:rsidP="00BB220E">
      <w:pPr>
        <w:spacing w:line="230" w:lineRule="auto"/>
        <w:jc w:val="both"/>
        <w:rPr>
          <w:rFonts w:eastAsia="Arial Unicode MS"/>
          <w:spacing w:val="-6"/>
        </w:rPr>
      </w:pPr>
      <w:r w:rsidRPr="00CB56EC">
        <w:rPr>
          <w:rFonts w:eastAsia="Arial Unicode MS"/>
          <w:spacing w:val="-6"/>
        </w:rPr>
        <w:t>Likidite riski, Yönetim Kurulu’nun onayladığı Risk Yönetim Politikalarına İlişkin Yönetmelik’te yer alan likidite riskinin yönetimine ilişkin hususlar ve Risk İştahı Yönetmeliği çerçevesinde, Aktif Pasif Komitesi (APKO) ve ilgili iş birimleri tarafından yönetilmektedir. Likidite riski yönetiminde normal ekonomik koşullar ve stres koşulları dikkate alınarak, alınacak tedbirler ve gerçekleştirilecek uygulamalar belirlenmektedir. Banka likidite riskini tanımlamakta, uluslararası standartlara uygun likidite riski ölçümleme yöntemleri ile riskleri ölçmekte, izlemekte ve periyodik olarak ilgililere sunmaktadır. Bankanın stres koşullarında yeterli likidite düzeyini sağlamasına ve sürdürmesine ilişkin usul ve esasları düzenlemek üzere Acil Durum Fonlama Planı oluşturulmuştur.</w:t>
      </w:r>
    </w:p>
    <w:p w14:paraId="20A8584F" w14:textId="77777777" w:rsidR="00AF46F6" w:rsidRPr="00CB56EC" w:rsidRDefault="00AF46F6">
      <w:pPr>
        <w:spacing w:line="230" w:lineRule="auto"/>
        <w:jc w:val="both"/>
        <w:rPr>
          <w:rFonts w:eastAsia="Arial Unicode MS"/>
          <w:sz w:val="16"/>
          <w:szCs w:val="16"/>
        </w:rPr>
      </w:pPr>
    </w:p>
    <w:p w14:paraId="75509282" w14:textId="77777777" w:rsidR="00AF46F6" w:rsidRPr="00CB56EC" w:rsidRDefault="00AF46F6">
      <w:pPr>
        <w:spacing w:line="230" w:lineRule="auto"/>
        <w:jc w:val="both"/>
        <w:rPr>
          <w:rFonts w:eastAsia="Arial Unicode MS"/>
          <w:b/>
          <w:color w:val="000000"/>
        </w:rPr>
      </w:pPr>
      <w:r w:rsidRPr="00CB56EC">
        <w:rPr>
          <w:rFonts w:eastAsia="Arial Unicode MS"/>
          <w:b/>
          <w:color w:val="000000"/>
        </w:rPr>
        <w:t xml:space="preserve">Banka’nın risk kapasitesi, likidite riski yönetiminin sorumlulukları ve yapısı, likidite riskinin banka içinde raporlaması, likidite riski stratejisinin, politika ve uygulamalarının yönetim kurulu ve iş kollarıyla iletişiminin nasıl sağlandığı hususları </w:t>
      </w:r>
      <w:r w:rsidR="008562D0" w:rsidRPr="00CB56EC">
        <w:rPr>
          <w:rFonts w:eastAsia="Arial Unicode MS"/>
          <w:b/>
          <w:color w:val="000000"/>
        </w:rPr>
        <w:t>dâhil</w:t>
      </w:r>
      <w:r w:rsidRPr="00CB56EC">
        <w:rPr>
          <w:rFonts w:eastAsia="Arial Unicode MS"/>
          <w:b/>
          <w:color w:val="000000"/>
        </w:rPr>
        <w:t xml:space="preserve"> olmak üzere likidite riski yönetimine ilişkin bilgiler</w:t>
      </w:r>
    </w:p>
    <w:p w14:paraId="2F116DD4" w14:textId="77777777" w:rsidR="00AF46F6" w:rsidRPr="00CB56EC" w:rsidRDefault="00AF46F6">
      <w:pPr>
        <w:spacing w:line="230" w:lineRule="auto"/>
        <w:ind w:firstLine="720"/>
        <w:jc w:val="both"/>
        <w:rPr>
          <w:rFonts w:eastAsia="Arial Unicode MS"/>
          <w:sz w:val="16"/>
          <w:szCs w:val="16"/>
        </w:rPr>
      </w:pPr>
    </w:p>
    <w:p w14:paraId="4AAF275F" w14:textId="77777777" w:rsidR="00AF46F6" w:rsidRPr="00CB56EC" w:rsidRDefault="00AF46F6" w:rsidP="00BB220E">
      <w:pPr>
        <w:spacing w:line="230" w:lineRule="auto"/>
        <w:jc w:val="both"/>
        <w:rPr>
          <w:rFonts w:eastAsia="Arial Unicode MS"/>
        </w:rPr>
      </w:pPr>
      <w:r w:rsidRPr="00CB56EC">
        <w:rPr>
          <w:rFonts w:eastAsia="Arial Unicode MS"/>
        </w:rPr>
        <w:t>Likidite riskine ilişkin uygulama ve sorumluluklar Yönetim Kurulu tarafından onaylanan Hazine Yönetmeliği uyarınca belirlenmektedir. Banka’nın likidite politikası, her türlü ekonomik koşulda yükümlülükleri karşılayacak düzeyde bir likidite tamponuna sahip olunması ve gerekli likiditenin en düşük maliyetle sürdürülmesidir. Finansal kurumlar nezdinde de kullanıma hazır limitleri bulunmaktadır.</w:t>
      </w:r>
    </w:p>
    <w:p w14:paraId="3C863AAF" w14:textId="77777777" w:rsidR="00AF46F6" w:rsidRPr="00CB56EC" w:rsidRDefault="00AF46F6" w:rsidP="00BB220E">
      <w:pPr>
        <w:spacing w:line="230" w:lineRule="auto"/>
        <w:jc w:val="both"/>
        <w:rPr>
          <w:rFonts w:eastAsia="Arial Unicode MS"/>
          <w:sz w:val="12"/>
          <w:szCs w:val="12"/>
        </w:rPr>
      </w:pPr>
    </w:p>
    <w:p w14:paraId="048616E2" w14:textId="77777777" w:rsidR="00AF46F6" w:rsidRPr="00CB56EC" w:rsidRDefault="00AF46F6" w:rsidP="00BB220E">
      <w:pPr>
        <w:spacing w:line="230" w:lineRule="auto"/>
        <w:jc w:val="both"/>
        <w:rPr>
          <w:rFonts w:eastAsia="Arial Unicode MS"/>
          <w:spacing w:val="-6"/>
        </w:rPr>
      </w:pPr>
      <w:r w:rsidRPr="00CB56EC">
        <w:rPr>
          <w:rFonts w:eastAsia="Arial Unicode MS"/>
          <w:spacing w:val="-6"/>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27287E45" w14:textId="77777777" w:rsidR="00AF46F6" w:rsidRPr="00CB56EC" w:rsidRDefault="00AF46F6" w:rsidP="00BB220E">
      <w:pPr>
        <w:spacing w:line="230" w:lineRule="auto"/>
        <w:jc w:val="both"/>
        <w:rPr>
          <w:rFonts w:eastAsia="Arial Unicode MS"/>
          <w:sz w:val="12"/>
          <w:szCs w:val="12"/>
        </w:rPr>
      </w:pPr>
    </w:p>
    <w:p w14:paraId="286BB467" w14:textId="7F7A5932" w:rsidR="00DC2194" w:rsidRPr="00CB56EC" w:rsidRDefault="00AF46F6" w:rsidP="00BB220E">
      <w:pPr>
        <w:spacing w:line="230" w:lineRule="auto"/>
        <w:jc w:val="both"/>
        <w:rPr>
          <w:rFonts w:eastAsia="Arial Unicode MS"/>
        </w:rPr>
      </w:pPr>
      <w:r w:rsidRPr="00CB56EC">
        <w:rPr>
          <w:rFonts w:eastAsia="Arial Unicode MS"/>
        </w:rPr>
        <w:t xml:space="preserve">Likidite riskinin ihtiyatlı biçimde yönetilebilmesi için aktif ve pasif arasındaki uyumsuzluğun hangi ekonomik şartlarda ne tür bir sorun yaratacağının ve getireceği maliyetin bilinmesine ihtiyaç duyulur. Likidite riski yönetimi ile Bankanın mevcut ve gelecek likidite pozisyonunu, varlıklar ve yükümlülüklerin para türleri ve vadelerinin dikkate alınarak ihtiyatlı ve </w:t>
      </w:r>
      <w:proofErr w:type="spellStart"/>
      <w:r w:rsidRPr="00CB56EC">
        <w:rPr>
          <w:rFonts w:eastAsia="Arial Unicode MS"/>
        </w:rPr>
        <w:t>proaktif</w:t>
      </w:r>
      <w:proofErr w:type="spellEnd"/>
      <w:r w:rsidRPr="00CB56EC">
        <w:rPr>
          <w:rFonts w:eastAsia="Arial Unicode MS"/>
        </w:rPr>
        <w:t xml:space="preserve"> şekilde ölçülmesi hedeflenir. Risk Yönetimi Başkanlığı, Yönetim Kurulu tarafından belirlenen likidite riskine ilişkin limitleri izlemektedir. Hazine Yönetimi Bölümü, herhangi bir zamanda ya da herhangi bir kaynağa ilişkin olarak fonlama yetersizliğini önlemek için fonlama ve likidite riskini yönetmektedir ve Aktif Pasif Komitesi’ne Banka’nın likidite pozisyonuna ilişkin olarak düzenli raporlamalar yapmaktadır. Risk Yönetimi Başkanlığı, likidite karşılama oranını takip etmekte ve sonuçları BDDK’ya raporlamaktadır.</w:t>
      </w:r>
      <w:r w:rsidR="00DC2194" w:rsidRPr="00CB56EC">
        <w:rPr>
          <w:rFonts w:eastAsia="Arial Unicode MS"/>
        </w:rPr>
        <w:br w:type="page"/>
      </w:r>
    </w:p>
    <w:p w14:paraId="088FFF56" w14:textId="77777777" w:rsidR="00AF46F6" w:rsidRPr="00CB56EC" w:rsidRDefault="00AF46F6" w:rsidP="00DC2194">
      <w:pPr>
        <w:pageBreakBefore/>
        <w:spacing w:line="221" w:lineRule="auto"/>
        <w:jc w:val="both"/>
        <w:rPr>
          <w:rFonts w:eastAsia="Arial Unicode MS"/>
          <w:b/>
          <w:spacing w:val="-6"/>
        </w:rPr>
      </w:pPr>
      <w:r w:rsidRPr="00CB56EC">
        <w:rPr>
          <w:rFonts w:eastAsia="Arial Unicode MS"/>
          <w:b/>
          <w:spacing w:val="-6"/>
        </w:rPr>
        <w:lastRenderedPageBreak/>
        <w:t>Likidite yönetiminin ve fonlama stratejisinin merkezileşme derecesi ile banka ve Banka’nın ortaklıkları arasındaki işleyişi hakkında bilgiler</w:t>
      </w:r>
    </w:p>
    <w:p w14:paraId="17434AA8" w14:textId="77777777" w:rsidR="00AF46F6" w:rsidRPr="00CB56EC" w:rsidRDefault="00AF46F6" w:rsidP="00DC2194">
      <w:pPr>
        <w:spacing w:line="221" w:lineRule="auto"/>
        <w:jc w:val="both"/>
        <w:rPr>
          <w:rFonts w:eastAsia="Arial Unicode MS"/>
          <w:sz w:val="16"/>
          <w:szCs w:val="16"/>
        </w:rPr>
      </w:pPr>
    </w:p>
    <w:p w14:paraId="0B93BC4B" w14:textId="3AC3E2C7" w:rsidR="00AF46F6" w:rsidRPr="00CB56EC" w:rsidRDefault="00AF46F6" w:rsidP="00BB220E">
      <w:pPr>
        <w:spacing w:line="221" w:lineRule="auto"/>
        <w:jc w:val="both"/>
        <w:rPr>
          <w:rFonts w:eastAsia="Arial Unicode MS"/>
        </w:rPr>
      </w:pPr>
      <w:r w:rsidRPr="00CB56EC">
        <w:rPr>
          <w:rFonts w:eastAsia="Arial Unicode MS"/>
        </w:rPr>
        <w:t xml:space="preserve">Banka’nın likidite yönetimi Aktif Pasif </w:t>
      </w:r>
      <w:r w:rsidR="002E039C" w:rsidRPr="00CB56EC">
        <w:rPr>
          <w:rFonts w:eastAsia="Arial Unicode MS"/>
        </w:rPr>
        <w:t>Komitesi</w:t>
      </w:r>
      <w:r w:rsidRPr="00CB56EC">
        <w:rPr>
          <w:rFonts w:eastAsia="Arial Unicode MS"/>
        </w:rPr>
        <w:t xml:space="preserve"> taraf</w:t>
      </w:r>
      <w:r w:rsidR="002E039C" w:rsidRPr="00CB56EC">
        <w:rPr>
          <w:rFonts w:eastAsia="Arial Unicode MS"/>
        </w:rPr>
        <w:t xml:space="preserve">ından gerçekleştirilmektedir. </w:t>
      </w:r>
    </w:p>
    <w:p w14:paraId="3DAB31A2" w14:textId="77777777" w:rsidR="00AF46F6" w:rsidRPr="00CB56EC" w:rsidRDefault="00AF46F6">
      <w:pPr>
        <w:spacing w:line="221" w:lineRule="auto"/>
        <w:rPr>
          <w:rFonts w:eastAsia="Arial Unicode MS"/>
          <w:b/>
          <w:spacing w:val="-6"/>
          <w:sz w:val="10"/>
        </w:rPr>
      </w:pPr>
    </w:p>
    <w:p w14:paraId="6B9BEA04" w14:textId="77777777" w:rsidR="00AF46F6" w:rsidRPr="00CB56EC" w:rsidRDefault="00AF46F6">
      <w:pPr>
        <w:spacing w:line="221" w:lineRule="auto"/>
        <w:jc w:val="both"/>
        <w:rPr>
          <w:rFonts w:eastAsia="Arial Unicode MS"/>
          <w:b/>
          <w:spacing w:val="-6"/>
        </w:rPr>
      </w:pPr>
      <w:r w:rsidRPr="00CB56EC">
        <w:rPr>
          <w:rFonts w:eastAsia="Arial Unicode MS"/>
          <w:b/>
          <w:spacing w:val="-6"/>
        </w:rPr>
        <w:t>Fon kaynaklarının ve sürelerinin çeşitliliğine ilişkin politikalar dahil olmak üzere Banka’nın fonlama stratejisine ilişkin bilgi</w:t>
      </w:r>
    </w:p>
    <w:p w14:paraId="576D974F" w14:textId="77777777" w:rsidR="00AF46F6" w:rsidRPr="00CB56EC" w:rsidRDefault="00AF46F6">
      <w:pPr>
        <w:spacing w:line="221" w:lineRule="auto"/>
        <w:jc w:val="both"/>
        <w:rPr>
          <w:rFonts w:eastAsia="Arial Unicode MS"/>
          <w:sz w:val="14"/>
          <w:szCs w:val="16"/>
        </w:rPr>
      </w:pPr>
    </w:p>
    <w:p w14:paraId="22529548" w14:textId="77777777" w:rsidR="00AF46F6" w:rsidRPr="00BB220E" w:rsidRDefault="00AF46F6">
      <w:pPr>
        <w:spacing w:line="221" w:lineRule="auto"/>
        <w:jc w:val="both"/>
        <w:rPr>
          <w:rFonts w:eastAsia="Arial Unicode MS"/>
        </w:rPr>
      </w:pPr>
      <w:r w:rsidRPr="00BB220E">
        <w:rPr>
          <w:rFonts w:eastAsia="Arial Unicode MS"/>
        </w:rPr>
        <w:t>Banka, 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5535ADFE" w14:textId="77777777" w:rsidR="00AF46F6" w:rsidRPr="00CB56EC" w:rsidRDefault="00AF46F6">
      <w:pPr>
        <w:spacing w:line="221" w:lineRule="auto"/>
        <w:jc w:val="both"/>
        <w:rPr>
          <w:rFonts w:eastAsia="Arial Unicode MS"/>
          <w:sz w:val="12"/>
          <w:szCs w:val="16"/>
        </w:rPr>
      </w:pPr>
    </w:p>
    <w:p w14:paraId="0760C404" w14:textId="77777777" w:rsidR="00AF46F6" w:rsidRPr="00CB56EC" w:rsidRDefault="00AF46F6">
      <w:pPr>
        <w:spacing w:line="221" w:lineRule="auto"/>
        <w:jc w:val="both"/>
        <w:rPr>
          <w:rFonts w:eastAsia="Arial Unicode MS"/>
          <w:b/>
        </w:rPr>
      </w:pPr>
      <w:r w:rsidRPr="00CB56EC">
        <w:rPr>
          <w:rFonts w:eastAsia="Arial Unicode MS"/>
          <w:b/>
        </w:rPr>
        <w:t xml:space="preserve">Banka’nın toplam yükümlülüklerinin asgari yüzde beşini oluşturan para birimleri bazında likidite </w:t>
      </w:r>
      <w:r w:rsidR="009943D7" w:rsidRPr="00CB56EC">
        <w:rPr>
          <w:rFonts w:eastAsia="Arial Unicode MS"/>
          <w:b/>
        </w:rPr>
        <w:t>yönetimine ilişkin</w:t>
      </w:r>
      <w:r w:rsidRPr="00CB56EC">
        <w:rPr>
          <w:rFonts w:eastAsia="Arial Unicode MS"/>
          <w:b/>
        </w:rPr>
        <w:t xml:space="preserve"> bilgi</w:t>
      </w:r>
    </w:p>
    <w:p w14:paraId="264C7FA8" w14:textId="77777777" w:rsidR="00AF46F6" w:rsidRPr="00CB56EC" w:rsidRDefault="00AF46F6">
      <w:pPr>
        <w:spacing w:line="221" w:lineRule="auto"/>
        <w:jc w:val="both"/>
        <w:rPr>
          <w:rFonts w:eastAsia="Arial Unicode MS"/>
          <w:sz w:val="16"/>
          <w:szCs w:val="16"/>
        </w:rPr>
      </w:pPr>
    </w:p>
    <w:p w14:paraId="5FCA1E54" w14:textId="77777777" w:rsidR="00AF46F6" w:rsidRPr="00CB56EC" w:rsidRDefault="00AF46F6" w:rsidP="00BB220E">
      <w:pPr>
        <w:spacing w:line="221" w:lineRule="auto"/>
        <w:jc w:val="both"/>
        <w:rPr>
          <w:rFonts w:eastAsia="Arial Unicode MS"/>
        </w:rPr>
      </w:pPr>
      <w:r w:rsidRPr="00CB56EC">
        <w:rPr>
          <w:rFonts w:eastAsia="Arial Unicode MS"/>
        </w:rPr>
        <w:t xml:space="preserve">Banka’nın TL likiditesi, bankalar arası işlemler ile yönetilmektedir. Yabancı para likiditesi, bankalar arası işlemlerde ve limitler </w:t>
      </w:r>
      <w:r w:rsidR="009073E0" w:rsidRPr="00CB56EC">
        <w:rPr>
          <w:rFonts w:eastAsia="Arial Unicode MS"/>
        </w:rPr>
        <w:t>dâhilinde</w:t>
      </w:r>
      <w:r w:rsidRPr="00CB56EC">
        <w:rPr>
          <w:rFonts w:eastAsia="Arial Unicode MS"/>
        </w:rPr>
        <w:t xml:space="preserve"> muhabir banka hesaplarında tutulmaktadır. </w:t>
      </w:r>
    </w:p>
    <w:p w14:paraId="67FA7599" w14:textId="77777777" w:rsidR="00AF46F6" w:rsidRPr="00CB56EC" w:rsidRDefault="00AF46F6">
      <w:pPr>
        <w:spacing w:line="221" w:lineRule="auto"/>
        <w:jc w:val="both"/>
        <w:rPr>
          <w:rFonts w:eastAsia="Arial Unicode MS"/>
          <w:sz w:val="14"/>
          <w:szCs w:val="16"/>
        </w:rPr>
      </w:pPr>
    </w:p>
    <w:p w14:paraId="0E7E5CCE" w14:textId="77777777" w:rsidR="00AF46F6" w:rsidRPr="00CB56EC" w:rsidRDefault="00AF46F6">
      <w:pPr>
        <w:spacing w:line="221" w:lineRule="auto"/>
        <w:jc w:val="both"/>
        <w:rPr>
          <w:rFonts w:eastAsia="Arial Unicode MS"/>
          <w:b/>
        </w:rPr>
      </w:pPr>
      <w:r w:rsidRPr="00CB56EC">
        <w:rPr>
          <w:rFonts w:eastAsia="Arial Unicode MS"/>
          <w:b/>
        </w:rPr>
        <w:t xml:space="preserve">Kullanılan likidite riski </w:t>
      </w:r>
      <w:proofErr w:type="spellStart"/>
      <w:r w:rsidRPr="00CB56EC">
        <w:rPr>
          <w:rFonts w:eastAsia="Arial Unicode MS"/>
          <w:b/>
        </w:rPr>
        <w:t>azaltım</w:t>
      </w:r>
      <w:proofErr w:type="spellEnd"/>
      <w:r w:rsidRPr="00CB56EC">
        <w:rPr>
          <w:rFonts w:eastAsia="Arial Unicode MS"/>
          <w:b/>
        </w:rPr>
        <w:t xml:space="preserve"> tekniklerine ilişkin bilgi</w:t>
      </w:r>
    </w:p>
    <w:p w14:paraId="20BB05BB" w14:textId="77777777" w:rsidR="00AF46F6" w:rsidRPr="00CB56EC" w:rsidRDefault="00AF46F6">
      <w:pPr>
        <w:spacing w:line="221" w:lineRule="auto"/>
        <w:jc w:val="both"/>
        <w:rPr>
          <w:rFonts w:eastAsia="Arial Unicode MS"/>
          <w:sz w:val="16"/>
          <w:szCs w:val="16"/>
        </w:rPr>
      </w:pPr>
    </w:p>
    <w:p w14:paraId="41D7A7EE" w14:textId="77777777" w:rsidR="00AF46F6" w:rsidRPr="00CB56EC" w:rsidRDefault="00AF46F6">
      <w:pPr>
        <w:spacing w:line="221" w:lineRule="auto"/>
        <w:jc w:val="both"/>
        <w:rPr>
          <w:rFonts w:eastAsia="Arial Unicode MS"/>
        </w:rPr>
      </w:pPr>
      <w:r w:rsidRPr="00BB220E">
        <w:rPr>
          <w:rFonts w:eastAsia="Arial Unicode MS"/>
        </w:rPr>
        <w:t xml:space="preserve">Banka nakit çıkışlarını karşılayabilecek seviyede yeterli yüksek kaliteli likit varlık stoku bulundurmayı, likidite riski yoğunlaşmalarını azaltma amacıyla fonlama kaynaklarında çeşitlendirme yapmayı, vade boşluğu analizi ile varlıklar ve yükümlülükler arasındaki vade farkının azaltmayı ve fon kaynaklarının en az belirli bir kısmının toplanan fonlar yoluyla sağlanması gibi uygulamalarla likidite riski </w:t>
      </w:r>
      <w:proofErr w:type="spellStart"/>
      <w:r w:rsidRPr="00BB220E">
        <w:rPr>
          <w:rFonts w:eastAsia="Arial Unicode MS"/>
        </w:rPr>
        <w:t>azaltım</w:t>
      </w:r>
      <w:proofErr w:type="spellEnd"/>
      <w:r w:rsidRPr="00BB220E">
        <w:rPr>
          <w:rFonts w:eastAsia="Arial Unicode MS"/>
        </w:rPr>
        <w:t xml:space="preserve"> teknikleri yürütmeyi amaçlamaktadır</w:t>
      </w:r>
      <w:r w:rsidRPr="00A22623">
        <w:rPr>
          <w:rFonts w:eastAsia="Arial Unicode MS"/>
        </w:rPr>
        <w:t>.</w:t>
      </w:r>
      <w:r w:rsidRPr="00CB56EC">
        <w:rPr>
          <w:rFonts w:eastAsia="Arial Unicode MS"/>
        </w:rPr>
        <w:t xml:space="preserve"> </w:t>
      </w:r>
    </w:p>
    <w:p w14:paraId="09523CDE" w14:textId="77777777" w:rsidR="00AF46F6" w:rsidRPr="00CB56EC" w:rsidRDefault="00AF46F6">
      <w:pPr>
        <w:spacing w:line="221" w:lineRule="auto"/>
        <w:jc w:val="both"/>
        <w:rPr>
          <w:rFonts w:eastAsia="Arial Unicode MS"/>
          <w:sz w:val="12"/>
          <w:szCs w:val="16"/>
        </w:rPr>
      </w:pPr>
    </w:p>
    <w:p w14:paraId="32F5B73D" w14:textId="77777777" w:rsidR="00AF46F6" w:rsidRPr="00CB56EC" w:rsidRDefault="00AF46F6">
      <w:pPr>
        <w:spacing w:line="221" w:lineRule="auto"/>
        <w:jc w:val="both"/>
        <w:rPr>
          <w:rFonts w:eastAsia="Arial Unicode MS"/>
          <w:b/>
        </w:rPr>
      </w:pPr>
      <w:r w:rsidRPr="00CB56EC">
        <w:rPr>
          <w:rFonts w:eastAsia="Arial Unicode MS"/>
          <w:b/>
        </w:rPr>
        <w:t>Stres testinin kullanımına ilişkin açıklama</w:t>
      </w:r>
    </w:p>
    <w:p w14:paraId="1783678B" w14:textId="77777777" w:rsidR="00AF46F6" w:rsidRPr="00CB56EC" w:rsidRDefault="00AF46F6" w:rsidP="00BB220E">
      <w:pPr>
        <w:spacing w:line="221" w:lineRule="auto"/>
        <w:jc w:val="both"/>
        <w:rPr>
          <w:rFonts w:eastAsia="Arial Unicode MS"/>
          <w:sz w:val="12"/>
          <w:szCs w:val="16"/>
        </w:rPr>
      </w:pPr>
    </w:p>
    <w:p w14:paraId="272804CE" w14:textId="13BCC8BB" w:rsidR="00AF46F6" w:rsidRPr="00CB56EC" w:rsidRDefault="00AF46F6" w:rsidP="00BB220E">
      <w:pPr>
        <w:spacing w:line="221" w:lineRule="auto"/>
        <w:jc w:val="both"/>
        <w:rPr>
          <w:rFonts w:eastAsia="Arial Unicode MS"/>
        </w:rPr>
      </w:pPr>
      <w:r w:rsidRPr="00CB56EC">
        <w:rPr>
          <w:rFonts w:eastAsia="Arial Unicode MS"/>
        </w:rPr>
        <w:t xml:space="preserve">Stres testinin amacı muhtemel likidite zayıflıklarının kaynaklarını ve mevcut bilanço içi ve dışı pozisyonlar ile ilgili likidite risk iştahına uyumlu bir şekilde hareket edilip edilmediğini tespit edebilmektir. Stres testi analizleri geliştirilirken sistemik kriz, Banka kriz ve her iki durumu birlikte dikkate alan senaryoları içermektedir. Stres testinde öngörülen açığın tampon ile karşılanma yüzdesi için farklı eşik seviyeler belirlenir. Stres Testi, Bankanın </w:t>
      </w:r>
      <w:r w:rsidR="009943D7" w:rsidRPr="00CB56EC">
        <w:rPr>
          <w:rFonts w:eastAsia="Arial Unicode MS"/>
        </w:rPr>
        <w:t>risk iştahı çerçevesi, İSEDES, b</w:t>
      </w:r>
      <w:r w:rsidRPr="00CB56EC">
        <w:rPr>
          <w:rFonts w:eastAsia="Arial Unicode MS"/>
        </w:rPr>
        <w:t xml:space="preserve">ütçe vb. diğer süreçleri ile uyumlandırılır ve risk iştahı metrikleri ile entegre edilir. </w:t>
      </w:r>
    </w:p>
    <w:p w14:paraId="454D2D59" w14:textId="77777777" w:rsidR="00AF46F6" w:rsidRPr="00CB56EC" w:rsidRDefault="00AF46F6">
      <w:pPr>
        <w:spacing w:line="221" w:lineRule="auto"/>
        <w:ind w:hanging="567"/>
        <w:jc w:val="both"/>
        <w:rPr>
          <w:rFonts w:eastAsia="Arial Unicode MS"/>
          <w:b/>
          <w:sz w:val="12"/>
        </w:rPr>
      </w:pPr>
    </w:p>
    <w:p w14:paraId="3CD1995B" w14:textId="77777777" w:rsidR="00AF46F6" w:rsidRPr="00CB56EC" w:rsidRDefault="00AF46F6">
      <w:pPr>
        <w:spacing w:line="221" w:lineRule="auto"/>
        <w:jc w:val="both"/>
        <w:rPr>
          <w:rFonts w:eastAsia="Arial Unicode MS"/>
          <w:b/>
        </w:rPr>
      </w:pPr>
      <w:r w:rsidRPr="00CB56EC">
        <w:rPr>
          <w:rFonts w:eastAsia="Arial Unicode MS"/>
          <w:b/>
        </w:rPr>
        <w:t>Acil Durum Fonlama Planına ilişkin genel bilgi</w:t>
      </w:r>
    </w:p>
    <w:p w14:paraId="4FF512B9" w14:textId="77777777" w:rsidR="00AF46F6" w:rsidRPr="00CB56EC" w:rsidRDefault="00AF46F6">
      <w:pPr>
        <w:spacing w:line="221" w:lineRule="auto"/>
        <w:jc w:val="both"/>
        <w:rPr>
          <w:rFonts w:eastAsia="Arial Unicode MS"/>
          <w:sz w:val="10"/>
          <w:szCs w:val="16"/>
        </w:rPr>
      </w:pPr>
    </w:p>
    <w:p w14:paraId="07DC14CF" w14:textId="77777777" w:rsidR="00AF46F6" w:rsidRPr="00CB56EC" w:rsidRDefault="00AF46F6" w:rsidP="00BB220E">
      <w:pPr>
        <w:spacing w:line="221" w:lineRule="auto"/>
        <w:jc w:val="both"/>
        <w:rPr>
          <w:rFonts w:eastAsia="Arial Unicode MS"/>
        </w:rPr>
      </w:pPr>
      <w:r w:rsidRPr="00CB56EC">
        <w:rPr>
          <w:rFonts w:eastAsia="Arial Unicode MS"/>
        </w:rPr>
        <w:t>Muhtemel ciddi likidite sorunlarının tanımlanması ve yönetilmesi için gereken esasların oluşturulması amacıyla Likidite ve Acil Durum Fonlama Planı oluşturulmuş ve Yönetim Kurulu tarafından onaylanmıştır. Plan nihai olarak cari ve katılma hesap sahiplerini, alacaklıları ve sermayedarları korumayı hedefler. Acil Durum Fonlama Planının temel göstergeler belirlenmiştir, likidite vaziyetinde beklenmedik gelişmeler olması ya da diğer göstergelerin tetiklenmesi durumunda plan uygulamaya alınmaktadır. Planın uygulanmasından Aktif Pasif Komitesi sorumludur.</w:t>
      </w:r>
    </w:p>
    <w:p w14:paraId="2116F542" w14:textId="77777777" w:rsidR="00AF46F6" w:rsidRPr="00CB56EC" w:rsidRDefault="00AF46F6" w:rsidP="00DC2194">
      <w:pPr>
        <w:pStyle w:val="BodyText"/>
        <w:spacing w:line="221" w:lineRule="auto"/>
        <w:rPr>
          <w:rFonts w:eastAsia="Arial Unicode MS"/>
          <w:b/>
          <w:sz w:val="10"/>
          <w:szCs w:val="16"/>
        </w:rPr>
      </w:pPr>
    </w:p>
    <w:p w14:paraId="08CBB754" w14:textId="77777777" w:rsidR="00AF46F6" w:rsidRPr="00CB56EC" w:rsidRDefault="00AF46F6" w:rsidP="00DC2194">
      <w:pPr>
        <w:spacing w:line="221" w:lineRule="auto"/>
        <w:jc w:val="both"/>
        <w:rPr>
          <w:rFonts w:eastAsia="Arial Unicode MS"/>
          <w:b/>
        </w:rPr>
      </w:pPr>
      <w:r w:rsidRPr="00CB56EC">
        <w:rPr>
          <w:rFonts w:eastAsia="Arial Unicode MS"/>
          <w:b/>
        </w:rPr>
        <w:t>Finansal yükümlülüklerin sözleşmeye bağlanmış kalan vadelerine göre gösterimi</w:t>
      </w:r>
    </w:p>
    <w:p w14:paraId="0A44B689" w14:textId="77777777" w:rsidR="00AF46F6" w:rsidRPr="00CB56EC" w:rsidRDefault="00AF46F6" w:rsidP="00DC2194">
      <w:pPr>
        <w:pStyle w:val="BodyText"/>
        <w:spacing w:line="221" w:lineRule="auto"/>
        <w:jc w:val="left"/>
        <w:rPr>
          <w:b/>
          <w:sz w:val="14"/>
          <w:szCs w:val="16"/>
        </w:rPr>
      </w:pPr>
    </w:p>
    <w:tbl>
      <w:tblPr>
        <w:tblW w:w="920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701"/>
        <w:gridCol w:w="1072"/>
        <w:gridCol w:w="1072"/>
        <w:gridCol w:w="1072"/>
        <w:gridCol w:w="1072"/>
        <w:gridCol w:w="1072"/>
        <w:gridCol w:w="1072"/>
        <w:gridCol w:w="1073"/>
      </w:tblGrid>
      <w:tr w:rsidR="00256672" w:rsidRPr="00CB56EC" w14:paraId="09C46FDB" w14:textId="77777777" w:rsidTr="00055565">
        <w:trPr>
          <w:trHeight w:hRule="exact" w:val="57"/>
        </w:trPr>
        <w:tc>
          <w:tcPr>
            <w:tcW w:w="1701" w:type="dxa"/>
            <w:vMerge w:val="restart"/>
            <w:tcBorders>
              <w:top w:val="single" w:sz="6" w:space="0" w:color="auto"/>
              <w:bottom w:val="dotted" w:sz="4" w:space="0" w:color="auto"/>
            </w:tcBorders>
            <w:shd w:val="clear" w:color="auto" w:fill="auto"/>
            <w:vAlign w:val="center"/>
            <w:hideMark/>
          </w:tcPr>
          <w:p w14:paraId="091B4EE9" w14:textId="77777777" w:rsidR="00256672" w:rsidRPr="00CB56EC" w:rsidRDefault="00256672" w:rsidP="00DC2194">
            <w:pPr>
              <w:spacing w:line="221" w:lineRule="auto"/>
              <w:rPr>
                <w:b/>
                <w:bCs/>
                <w:color w:val="000000"/>
                <w:sz w:val="17"/>
                <w:szCs w:val="17"/>
                <w:lang w:eastAsia="tr-TR"/>
              </w:rPr>
            </w:pPr>
            <w:r w:rsidRPr="00CB56EC">
              <w:rPr>
                <w:b/>
                <w:bCs/>
                <w:color w:val="000000"/>
                <w:sz w:val="17"/>
                <w:szCs w:val="17"/>
                <w:lang w:eastAsia="tr-TR"/>
              </w:rPr>
              <w:t>Cari Dönem </w:t>
            </w:r>
          </w:p>
        </w:tc>
        <w:tc>
          <w:tcPr>
            <w:tcW w:w="1072" w:type="dxa"/>
            <w:vMerge w:val="restart"/>
            <w:tcBorders>
              <w:top w:val="single" w:sz="6" w:space="0" w:color="auto"/>
              <w:bottom w:val="dotted" w:sz="4" w:space="0" w:color="auto"/>
            </w:tcBorders>
            <w:shd w:val="clear" w:color="auto" w:fill="auto"/>
            <w:vAlign w:val="bottom"/>
            <w:hideMark/>
          </w:tcPr>
          <w:p w14:paraId="77AEE967" w14:textId="1FDBD445" w:rsidR="00256672" w:rsidRPr="00CB56EC" w:rsidRDefault="00256672" w:rsidP="0034307F">
            <w:pPr>
              <w:spacing w:line="221" w:lineRule="auto"/>
              <w:jc w:val="right"/>
              <w:rPr>
                <w:b/>
                <w:bCs/>
                <w:color w:val="000000"/>
                <w:sz w:val="17"/>
                <w:szCs w:val="17"/>
                <w:lang w:eastAsia="tr-TR"/>
              </w:rPr>
            </w:pPr>
            <w:r w:rsidRPr="00CB56EC">
              <w:rPr>
                <w:b/>
                <w:bCs/>
                <w:color w:val="000000"/>
                <w:sz w:val="17"/>
                <w:szCs w:val="17"/>
                <w:lang w:eastAsia="tr-TR"/>
              </w:rPr>
              <w:t>1 aya kadar</w:t>
            </w:r>
            <w:r w:rsidR="00AA4FCB" w:rsidRPr="00CB56EC">
              <w:rPr>
                <w:b/>
                <w:bCs/>
                <w:color w:val="000000"/>
                <w:sz w:val="17"/>
                <w:szCs w:val="17"/>
                <w:vertAlign w:val="superscript"/>
                <w:lang w:eastAsia="tr-TR"/>
              </w:rPr>
              <w:t>1</w:t>
            </w:r>
          </w:p>
        </w:tc>
        <w:tc>
          <w:tcPr>
            <w:tcW w:w="1072" w:type="dxa"/>
            <w:vMerge w:val="restart"/>
            <w:tcBorders>
              <w:top w:val="single" w:sz="6" w:space="0" w:color="auto"/>
              <w:bottom w:val="dotted" w:sz="4" w:space="0" w:color="auto"/>
            </w:tcBorders>
            <w:shd w:val="clear" w:color="auto" w:fill="auto"/>
            <w:vAlign w:val="bottom"/>
            <w:hideMark/>
          </w:tcPr>
          <w:p w14:paraId="0C3D0D6E" w14:textId="77777777" w:rsidR="00256672" w:rsidRPr="00CB56EC" w:rsidRDefault="00256672" w:rsidP="0034307F">
            <w:pPr>
              <w:spacing w:line="221" w:lineRule="auto"/>
              <w:jc w:val="right"/>
              <w:rPr>
                <w:b/>
                <w:bCs/>
                <w:color w:val="000000"/>
                <w:sz w:val="17"/>
                <w:szCs w:val="17"/>
                <w:lang w:eastAsia="tr-TR"/>
              </w:rPr>
            </w:pPr>
            <w:r w:rsidRPr="00CB56EC">
              <w:rPr>
                <w:b/>
                <w:bCs/>
                <w:color w:val="000000"/>
                <w:sz w:val="17"/>
                <w:szCs w:val="17"/>
                <w:lang w:eastAsia="tr-TR"/>
              </w:rPr>
              <w:t>1-3 ay</w:t>
            </w:r>
          </w:p>
        </w:tc>
        <w:tc>
          <w:tcPr>
            <w:tcW w:w="1072" w:type="dxa"/>
            <w:vMerge w:val="restart"/>
            <w:tcBorders>
              <w:top w:val="single" w:sz="6" w:space="0" w:color="auto"/>
              <w:bottom w:val="dotted" w:sz="4" w:space="0" w:color="auto"/>
            </w:tcBorders>
            <w:shd w:val="clear" w:color="auto" w:fill="auto"/>
            <w:vAlign w:val="bottom"/>
            <w:hideMark/>
          </w:tcPr>
          <w:p w14:paraId="1D38F5ED" w14:textId="77777777" w:rsidR="00256672" w:rsidRPr="00CB56EC" w:rsidRDefault="00256672" w:rsidP="0034307F">
            <w:pPr>
              <w:spacing w:line="221" w:lineRule="auto"/>
              <w:jc w:val="right"/>
              <w:rPr>
                <w:b/>
                <w:bCs/>
                <w:color w:val="000000"/>
                <w:sz w:val="17"/>
                <w:szCs w:val="17"/>
                <w:lang w:eastAsia="tr-TR"/>
              </w:rPr>
            </w:pPr>
            <w:r w:rsidRPr="00CB56EC">
              <w:rPr>
                <w:b/>
                <w:bCs/>
                <w:color w:val="000000"/>
                <w:sz w:val="17"/>
                <w:szCs w:val="17"/>
                <w:lang w:eastAsia="tr-TR"/>
              </w:rPr>
              <w:t>3-12 ay</w:t>
            </w:r>
          </w:p>
        </w:tc>
        <w:tc>
          <w:tcPr>
            <w:tcW w:w="1072" w:type="dxa"/>
            <w:vMerge w:val="restart"/>
            <w:tcBorders>
              <w:top w:val="single" w:sz="6" w:space="0" w:color="auto"/>
              <w:bottom w:val="dotted" w:sz="4" w:space="0" w:color="auto"/>
            </w:tcBorders>
            <w:shd w:val="clear" w:color="auto" w:fill="auto"/>
            <w:vAlign w:val="bottom"/>
            <w:hideMark/>
          </w:tcPr>
          <w:p w14:paraId="2D3F4B15" w14:textId="77777777" w:rsidR="00256672" w:rsidRPr="00CB56EC" w:rsidRDefault="00256672" w:rsidP="0034307F">
            <w:pPr>
              <w:spacing w:line="221" w:lineRule="auto"/>
              <w:jc w:val="right"/>
              <w:rPr>
                <w:b/>
                <w:bCs/>
                <w:color w:val="000000"/>
                <w:sz w:val="17"/>
                <w:szCs w:val="17"/>
                <w:lang w:eastAsia="tr-TR"/>
              </w:rPr>
            </w:pPr>
            <w:r w:rsidRPr="00CB56EC">
              <w:rPr>
                <w:b/>
                <w:bCs/>
                <w:color w:val="000000"/>
                <w:sz w:val="17"/>
                <w:szCs w:val="17"/>
                <w:lang w:eastAsia="tr-TR"/>
              </w:rPr>
              <w:t>1-5 Yıl</w:t>
            </w:r>
          </w:p>
        </w:tc>
        <w:tc>
          <w:tcPr>
            <w:tcW w:w="1072" w:type="dxa"/>
            <w:vMerge w:val="restart"/>
            <w:tcBorders>
              <w:top w:val="single" w:sz="6" w:space="0" w:color="auto"/>
              <w:bottom w:val="dotted" w:sz="4" w:space="0" w:color="auto"/>
            </w:tcBorders>
            <w:shd w:val="clear" w:color="auto" w:fill="auto"/>
            <w:vAlign w:val="bottom"/>
            <w:hideMark/>
          </w:tcPr>
          <w:p w14:paraId="70303121" w14:textId="77777777" w:rsidR="00256672" w:rsidRPr="00CB56EC" w:rsidRDefault="00256672" w:rsidP="0034307F">
            <w:pPr>
              <w:spacing w:line="221" w:lineRule="auto"/>
              <w:jc w:val="right"/>
              <w:rPr>
                <w:b/>
                <w:bCs/>
                <w:color w:val="000000"/>
                <w:sz w:val="17"/>
                <w:szCs w:val="17"/>
                <w:lang w:eastAsia="tr-TR"/>
              </w:rPr>
            </w:pPr>
            <w:r w:rsidRPr="00CB56EC">
              <w:rPr>
                <w:b/>
                <w:bCs/>
                <w:color w:val="000000"/>
                <w:sz w:val="17"/>
                <w:szCs w:val="17"/>
                <w:lang w:eastAsia="tr-TR"/>
              </w:rPr>
              <w:t>5 yıldan fazla</w:t>
            </w:r>
          </w:p>
        </w:tc>
        <w:tc>
          <w:tcPr>
            <w:tcW w:w="1072" w:type="dxa"/>
            <w:vMerge w:val="restart"/>
            <w:tcBorders>
              <w:top w:val="single" w:sz="6" w:space="0" w:color="auto"/>
              <w:bottom w:val="dotted" w:sz="4" w:space="0" w:color="auto"/>
            </w:tcBorders>
            <w:shd w:val="clear" w:color="auto" w:fill="auto"/>
            <w:vAlign w:val="bottom"/>
            <w:hideMark/>
          </w:tcPr>
          <w:p w14:paraId="03D9AA4A" w14:textId="77777777" w:rsidR="00256672" w:rsidRPr="00CB56EC" w:rsidRDefault="00256672" w:rsidP="0034307F">
            <w:pPr>
              <w:spacing w:line="221" w:lineRule="auto"/>
              <w:jc w:val="right"/>
              <w:rPr>
                <w:b/>
                <w:bCs/>
                <w:color w:val="000000"/>
                <w:sz w:val="17"/>
                <w:szCs w:val="17"/>
                <w:lang w:eastAsia="tr-TR"/>
              </w:rPr>
            </w:pPr>
            <w:r w:rsidRPr="00CB56EC">
              <w:rPr>
                <w:b/>
                <w:bCs/>
                <w:color w:val="000000"/>
                <w:sz w:val="17"/>
                <w:szCs w:val="17"/>
                <w:lang w:eastAsia="tr-TR"/>
              </w:rPr>
              <w:t>Toplam</w:t>
            </w:r>
          </w:p>
        </w:tc>
        <w:tc>
          <w:tcPr>
            <w:tcW w:w="1073" w:type="dxa"/>
            <w:vMerge w:val="restart"/>
            <w:tcBorders>
              <w:top w:val="single" w:sz="6" w:space="0" w:color="auto"/>
              <w:bottom w:val="dotted" w:sz="4" w:space="0" w:color="auto"/>
            </w:tcBorders>
            <w:shd w:val="clear" w:color="auto" w:fill="auto"/>
            <w:vAlign w:val="bottom"/>
            <w:hideMark/>
          </w:tcPr>
          <w:p w14:paraId="5066908E" w14:textId="77777777" w:rsidR="00256672" w:rsidRPr="00CB56EC" w:rsidRDefault="00256672" w:rsidP="0034307F">
            <w:pPr>
              <w:spacing w:line="221" w:lineRule="auto"/>
              <w:jc w:val="right"/>
              <w:rPr>
                <w:b/>
                <w:bCs/>
                <w:color w:val="000000"/>
                <w:sz w:val="17"/>
                <w:szCs w:val="17"/>
                <w:lang w:eastAsia="tr-TR"/>
              </w:rPr>
            </w:pPr>
            <w:r w:rsidRPr="00CB56EC">
              <w:rPr>
                <w:b/>
                <w:bCs/>
                <w:color w:val="000000"/>
                <w:sz w:val="17"/>
                <w:szCs w:val="17"/>
                <w:lang w:eastAsia="tr-TR"/>
              </w:rPr>
              <w:t>Bilanço değeri</w:t>
            </w:r>
          </w:p>
        </w:tc>
      </w:tr>
      <w:tr w:rsidR="00256672" w:rsidRPr="00CB56EC" w14:paraId="5DF46FF4" w14:textId="77777777" w:rsidTr="00055565">
        <w:trPr>
          <w:trHeight w:val="408"/>
        </w:trPr>
        <w:tc>
          <w:tcPr>
            <w:tcW w:w="1701" w:type="dxa"/>
            <w:vMerge/>
            <w:tcBorders>
              <w:top w:val="dotted" w:sz="4" w:space="0" w:color="auto"/>
              <w:bottom w:val="dotted" w:sz="4" w:space="0" w:color="auto"/>
            </w:tcBorders>
            <w:shd w:val="clear" w:color="auto" w:fill="auto"/>
            <w:vAlign w:val="center"/>
            <w:hideMark/>
          </w:tcPr>
          <w:p w14:paraId="5003D6FC" w14:textId="77777777" w:rsidR="00256672" w:rsidRPr="00CB56EC" w:rsidRDefault="00256672" w:rsidP="00DC2194">
            <w:pPr>
              <w:spacing w:line="221" w:lineRule="auto"/>
              <w:rPr>
                <w:b/>
                <w:bCs/>
                <w:color w:val="000000"/>
                <w:sz w:val="17"/>
                <w:szCs w:val="17"/>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3E5B64C1" w14:textId="77777777" w:rsidR="00256672" w:rsidRPr="00CB56EC" w:rsidRDefault="00256672" w:rsidP="0034307F">
            <w:pPr>
              <w:spacing w:line="221" w:lineRule="auto"/>
              <w:jc w:val="right"/>
              <w:rPr>
                <w:b/>
                <w:bCs/>
                <w:color w:val="000000"/>
                <w:sz w:val="17"/>
                <w:szCs w:val="17"/>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53350678" w14:textId="77777777" w:rsidR="00256672" w:rsidRPr="00CB56EC" w:rsidRDefault="00256672" w:rsidP="0034307F">
            <w:pPr>
              <w:spacing w:line="221" w:lineRule="auto"/>
              <w:jc w:val="right"/>
              <w:rPr>
                <w:b/>
                <w:bCs/>
                <w:color w:val="000000"/>
                <w:sz w:val="17"/>
                <w:szCs w:val="17"/>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344618F0" w14:textId="77777777" w:rsidR="00256672" w:rsidRPr="00CB56EC" w:rsidRDefault="00256672" w:rsidP="0034307F">
            <w:pPr>
              <w:spacing w:line="221" w:lineRule="auto"/>
              <w:jc w:val="right"/>
              <w:rPr>
                <w:b/>
                <w:bCs/>
                <w:color w:val="000000"/>
                <w:sz w:val="17"/>
                <w:szCs w:val="17"/>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003785E2" w14:textId="77777777" w:rsidR="00256672" w:rsidRPr="00CB56EC" w:rsidRDefault="00256672" w:rsidP="0034307F">
            <w:pPr>
              <w:spacing w:line="221" w:lineRule="auto"/>
              <w:jc w:val="right"/>
              <w:rPr>
                <w:b/>
                <w:bCs/>
                <w:color w:val="000000"/>
                <w:sz w:val="17"/>
                <w:szCs w:val="17"/>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6D17E8A5" w14:textId="77777777" w:rsidR="00256672" w:rsidRPr="00CB56EC" w:rsidRDefault="00256672" w:rsidP="0034307F">
            <w:pPr>
              <w:spacing w:line="221" w:lineRule="auto"/>
              <w:jc w:val="right"/>
              <w:rPr>
                <w:b/>
                <w:bCs/>
                <w:color w:val="000000"/>
                <w:sz w:val="17"/>
                <w:szCs w:val="17"/>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4944EEF7" w14:textId="77777777" w:rsidR="00256672" w:rsidRPr="00CB56EC" w:rsidRDefault="00256672" w:rsidP="0034307F">
            <w:pPr>
              <w:spacing w:line="221" w:lineRule="auto"/>
              <w:jc w:val="right"/>
              <w:rPr>
                <w:b/>
                <w:bCs/>
                <w:color w:val="000000"/>
                <w:sz w:val="17"/>
                <w:szCs w:val="17"/>
                <w:highlight w:val="yellow"/>
                <w:lang w:eastAsia="tr-TR"/>
              </w:rPr>
            </w:pPr>
          </w:p>
        </w:tc>
        <w:tc>
          <w:tcPr>
            <w:tcW w:w="1073" w:type="dxa"/>
            <w:vMerge/>
            <w:tcBorders>
              <w:top w:val="dotted" w:sz="4" w:space="0" w:color="auto"/>
              <w:bottom w:val="dotted" w:sz="4" w:space="0" w:color="auto"/>
            </w:tcBorders>
            <w:shd w:val="clear" w:color="auto" w:fill="auto"/>
            <w:vAlign w:val="bottom"/>
            <w:hideMark/>
          </w:tcPr>
          <w:p w14:paraId="749046AE" w14:textId="77777777" w:rsidR="00256672" w:rsidRPr="00CB56EC" w:rsidRDefault="00256672" w:rsidP="0034307F">
            <w:pPr>
              <w:spacing w:line="221" w:lineRule="auto"/>
              <w:jc w:val="right"/>
              <w:rPr>
                <w:b/>
                <w:bCs/>
                <w:color w:val="000000"/>
                <w:sz w:val="17"/>
                <w:szCs w:val="17"/>
                <w:highlight w:val="yellow"/>
                <w:lang w:eastAsia="tr-TR"/>
              </w:rPr>
            </w:pPr>
          </w:p>
        </w:tc>
      </w:tr>
      <w:tr w:rsidR="00055565" w:rsidRPr="00CB56EC" w14:paraId="5E9FFA0A" w14:textId="77777777" w:rsidTr="00055565">
        <w:trPr>
          <w:trHeight w:val="230"/>
        </w:trPr>
        <w:tc>
          <w:tcPr>
            <w:tcW w:w="1701" w:type="dxa"/>
            <w:tcBorders>
              <w:top w:val="dotted" w:sz="4" w:space="0" w:color="auto"/>
            </w:tcBorders>
            <w:shd w:val="clear" w:color="auto" w:fill="auto"/>
            <w:noWrap/>
            <w:vAlign w:val="bottom"/>
            <w:hideMark/>
          </w:tcPr>
          <w:p w14:paraId="0577CF77" w14:textId="77777777" w:rsidR="00055565" w:rsidRPr="00CB56EC" w:rsidRDefault="00055565" w:rsidP="00055565">
            <w:pPr>
              <w:spacing w:line="221" w:lineRule="auto"/>
              <w:rPr>
                <w:color w:val="000000"/>
                <w:sz w:val="17"/>
                <w:szCs w:val="17"/>
                <w:lang w:eastAsia="tr-TR"/>
              </w:rPr>
            </w:pPr>
            <w:r w:rsidRPr="00CB56EC">
              <w:rPr>
                <w:color w:val="000000"/>
                <w:sz w:val="17"/>
                <w:szCs w:val="17"/>
                <w:lang w:eastAsia="tr-TR"/>
              </w:rPr>
              <w:t>Toplanan Fonlar</w:t>
            </w:r>
          </w:p>
        </w:tc>
        <w:tc>
          <w:tcPr>
            <w:tcW w:w="1072" w:type="dxa"/>
            <w:tcBorders>
              <w:top w:val="dotted" w:sz="4" w:space="0" w:color="auto"/>
            </w:tcBorders>
            <w:shd w:val="clear" w:color="auto" w:fill="auto"/>
            <w:vAlign w:val="bottom"/>
            <w:hideMark/>
          </w:tcPr>
          <w:p w14:paraId="605ECA51" w14:textId="6F72BFBE" w:rsidR="00055565" w:rsidRPr="00CB56EC" w:rsidRDefault="00055565" w:rsidP="00055565">
            <w:pPr>
              <w:spacing w:line="221" w:lineRule="auto"/>
              <w:jc w:val="right"/>
              <w:rPr>
                <w:color w:val="000000"/>
                <w:sz w:val="17"/>
                <w:szCs w:val="17"/>
                <w:lang w:eastAsia="tr-TR"/>
              </w:rPr>
            </w:pPr>
            <w:r w:rsidRPr="00792674">
              <w:rPr>
                <w:color w:val="000000"/>
                <w:sz w:val="17"/>
                <w:szCs w:val="17"/>
                <w:lang w:eastAsia="tr-TR"/>
              </w:rPr>
              <w:t>8,999,132</w:t>
            </w:r>
          </w:p>
        </w:tc>
        <w:tc>
          <w:tcPr>
            <w:tcW w:w="1072" w:type="dxa"/>
            <w:tcBorders>
              <w:top w:val="dotted" w:sz="4" w:space="0" w:color="auto"/>
            </w:tcBorders>
            <w:shd w:val="clear" w:color="auto" w:fill="auto"/>
            <w:vAlign w:val="bottom"/>
            <w:hideMark/>
          </w:tcPr>
          <w:p w14:paraId="2F846735" w14:textId="573231AE" w:rsidR="00055565" w:rsidRPr="00CB56EC" w:rsidRDefault="00055565" w:rsidP="00055565">
            <w:pPr>
              <w:spacing w:line="221" w:lineRule="auto"/>
              <w:jc w:val="right"/>
              <w:rPr>
                <w:color w:val="000000"/>
                <w:sz w:val="17"/>
                <w:szCs w:val="17"/>
                <w:lang w:eastAsia="tr-TR"/>
              </w:rPr>
            </w:pPr>
            <w:r w:rsidRPr="00792674">
              <w:rPr>
                <w:color w:val="000000"/>
                <w:sz w:val="17"/>
                <w:szCs w:val="17"/>
                <w:lang w:eastAsia="tr-TR"/>
              </w:rPr>
              <w:t>704,374</w:t>
            </w:r>
          </w:p>
        </w:tc>
        <w:tc>
          <w:tcPr>
            <w:tcW w:w="1072" w:type="dxa"/>
            <w:tcBorders>
              <w:top w:val="dotted" w:sz="4" w:space="0" w:color="auto"/>
            </w:tcBorders>
            <w:shd w:val="clear" w:color="auto" w:fill="auto"/>
            <w:vAlign w:val="bottom"/>
            <w:hideMark/>
          </w:tcPr>
          <w:p w14:paraId="057837AC" w14:textId="546365F8" w:rsidR="00055565" w:rsidRPr="00CB56EC" w:rsidRDefault="00055565" w:rsidP="00055565">
            <w:pPr>
              <w:spacing w:line="221" w:lineRule="auto"/>
              <w:jc w:val="right"/>
              <w:rPr>
                <w:color w:val="000000"/>
                <w:sz w:val="17"/>
                <w:szCs w:val="17"/>
                <w:lang w:eastAsia="tr-TR"/>
              </w:rPr>
            </w:pPr>
            <w:r w:rsidRPr="00792674">
              <w:rPr>
                <w:color w:val="000000"/>
                <w:sz w:val="17"/>
                <w:szCs w:val="17"/>
                <w:lang w:eastAsia="tr-TR"/>
              </w:rPr>
              <w:t>492,731</w:t>
            </w:r>
          </w:p>
        </w:tc>
        <w:tc>
          <w:tcPr>
            <w:tcW w:w="1072" w:type="dxa"/>
            <w:tcBorders>
              <w:top w:val="dotted" w:sz="4" w:space="0" w:color="auto"/>
            </w:tcBorders>
            <w:shd w:val="clear" w:color="auto" w:fill="auto"/>
            <w:vAlign w:val="bottom"/>
            <w:hideMark/>
          </w:tcPr>
          <w:p w14:paraId="6FFC65AC" w14:textId="6965CF9A" w:rsidR="00055565" w:rsidRPr="00CB56EC" w:rsidRDefault="00055565" w:rsidP="00055565">
            <w:pPr>
              <w:spacing w:line="221" w:lineRule="auto"/>
              <w:jc w:val="right"/>
              <w:rPr>
                <w:color w:val="000000"/>
                <w:sz w:val="17"/>
                <w:szCs w:val="17"/>
                <w:lang w:eastAsia="tr-TR"/>
              </w:rPr>
            </w:pPr>
            <w:r w:rsidRPr="00055565">
              <w:rPr>
                <w:color w:val="000000"/>
                <w:sz w:val="17"/>
                <w:szCs w:val="17"/>
                <w:lang w:eastAsia="tr-TR"/>
              </w:rPr>
              <w:t>-</w:t>
            </w:r>
          </w:p>
        </w:tc>
        <w:tc>
          <w:tcPr>
            <w:tcW w:w="1072" w:type="dxa"/>
            <w:tcBorders>
              <w:top w:val="dotted" w:sz="4" w:space="0" w:color="auto"/>
            </w:tcBorders>
            <w:shd w:val="clear" w:color="auto" w:fill="auto"/>
            <w:vAlign w:val="bottom"/>
            <w:hideMark/>
          </w:tcPr>
          <w:p w14:paraId="40D56D6C" w14:textId="2DC2F029" w:rsidR="00055565" w:rsidRPr="00CB56EC" w:rsidRDefault="00055565" w:rsidP="00055565">
            <w:pPr>
              <w:spacing w:line="221" w:lineRule="auto"/>
              <w:jc w:val="right"/>
              <w:rPr>
                <w:color w:val="000000"/>
                <w:sz w:val="17"/>
                <w:szCs w:val="17"/>
                <w:lang w:eastAsia="tr-TR"/>
              </w:rPr>
            </w:pPr>
            <w:r w:rsidRPr="00055565">
              <w:rPr>
                <w:color w:val="000000"/>
                <w:sz w:val="17"/>
                <w:szCs w:val="17"/>
                <w:lang w:eastAsia="tr-TR"/>
              </w:rPr>
              <w:t>-</w:t>
            </w:r>
          </w:p>
        </w:tc>
        <w:tc>
          <w:tcPr>
            <w:tcW w:w="1072" w:type="dxa"/>
            <w:tcBorders>
              <w:top w:val="dotted" w:sz="4" w:space="0" w:color="auto"/>
            </w:tcBorders>
            <w:shd w:val="clear" w:color="auto" w:fill="auto"/>
            <w:vAlign w:val="bottom"/>
            <w:hideMark/>
          </w:tcPr>
          <w:p w14:paraId="56D39E7A" w14:textId="287853B6" w:rsidR="00055565" w:rsidRPr="00CB56EC" w:rsidRDefault="00055565" w:rsidP="00055565">
            <w:pPr>
              <w:spacing w:line="221" w:lineRule="auto"/>
              <w:jc w:val="right"/>
              <w:rPr>
                <w:color w:val="000000"/>
                <w:sz w:val="17"/>
                <w:szCs w:val="17"/>
                <w:lang w:eastAsia="tr-TR"/>
              </w:rPr>
            </w:pPr>
            <w:r w:rsidRPr="00792674">
              <w:rPr>
                <w:color w:val="000000"/>
                <w:sz w:val="17"/>
                <w:szCs w:val="17"/>
                <w:lang w:eastAsia="tr-TR"/>
              </w:rPr>
              <w:t>10,196,237</w:t>
            </w:r>
          </w:p>
        </w:tc>
        <w:tc>
          <w:tcPr>
            <w:tcW w:w="1073" w:type="dxa"/>
            <w:tcBorders>
              <w:top w:val="dotted" w:sz="4" w:space="0" w:color="auto"/>
            </w:tcBorders>
            <w:shd w:val="clear" w:color="auto" w:fill="auto"/>
            <w:vAlign w:val="bottom"/>
            <w:hideMark/>
          </w:tcPr>
          <w:p w14:paraId="0F738AC9" w14:textId="73C351D5" w:rsidR="00055565" w:rsidRPr="00CB56EC" w:rsidRDefault="00055565" w:rsidP="00055565">
            <w:pPr>
              <w:spacing w:line="221" w:lineRule="auto"/>
              <w:jc w:val="right"/>
              <w:rPr>
                <w:color w:val="000000"/>
                <w:sz w:val="17"/>
                <w:szCs w:val="17"/>
                <w:lang w:eastAsia="tr-TR"/>
              </w:rPr>
            </w:pPr>
            <w:r w:rsidRPr="00792674">
              <w:rPr>
                <w:color w:val="000000"/>
                <w:sz w:val="17"/>
                <w:szCs w:val="17"/>
                <w:lang w:eastAsia="tr-TR"/>
              </w:rPr>
              <w:t>10,049,188</w:t>
            </w:r>
          </w:p>
        </w:tc>
      </w:tr>
      <w:tr w:rsidR="00055565" w:rsidRPr="00CB56EC" w14:paraId="05C6DE4E" w14:textId="77777777" w:rsidTr="00055565">
        <w:trPr>
          <w:trHeight w:val="230"/>
        </w:trPr>
        <w:tc>
          <w:tcPr>
            <w:tcW w:w="1701" w:type="dxa"/>
            <w:tcBorders>
              <w:top w:val="dotted" w:sz="4" w:space="0" w:color="auto"/>
            </w:tcBorders>
            <w:shd w:val="clear" w:color="auto" w:fill="auto"/>
            <w:noWrap/>
            <w:vAlign w:val="bottom"/>
          </w:tcPr>
          <w:p w14:paraId="0A7049CA" w14:textId="5C5361F8" w:rsidR="00055565" w:rsidRPr="00CB56EC" w:rsidRDefault="00055565" w:rsidP="00055565">
            <w:pPr>
              <w:spacing w:line="221" w:lineRule="auto"/>
              <w:rPr>
                <w:color w:val="000000"/>
                <w:sz w:val="17"/>
                <w:szCs w:val="17"/>
                <w:lang w:eastAsia="tr-TR"/>
              </w:rPr>
            </w:pPr>
            <w:r>
              <w:rPr>
                <w:color w:val="000000"/>
                <w:sz w:val="17"/>
                <w:szCs w:val="17"/>
                <w:lang w:eastAsia="tr-TR"/>
              </w:rPr>
              <w:t>Alınan Krediler</w:t>
            </w:r>
          </w:p>
        </w:tc>
        <w:tc>
          <w:tcPr>
            <w:tcW w:w="1072" w:type="dxa"/>
            <w:tcBorders>
              <w:top w:val="dotted" w:sz="4" w:space="0" w:color="auto"/>
            </w:tcBorders>
            <w:shd w:val="clear" w:color="auto" w:fill="auto"/>
            <w:vAlign w:val="bottom"/>
          </w:tcPr>
          <w:p w14:paraId="10CB81E8" w14:textId="27274733" w:rsidR="00055565" w:rsidRPr="00C56E0A" w:rsidRDefault="00055565" w:rsidP="00055565">
            <w:pPr>
              <w:spacing w:line="221" w:lineRule="auto"/>
              <w:jc w:val="right"/>
              <w:rPr>
                <w:color w:val="000000"/>
                <w:sz w:val="17"/>
                <w:szCs w:val="17"/>
                <w:lang w:eastAsia="tr-TR"/>
              </w:rPr>
            </w:pPr>
            <w:r w:rsidRPr="00792674">
              <w:rPr>
                <w:color w:val="000000"/>
                <w:sz w:val="17"/>
                <w:szCs w:val="17"/>
                <w:lang w:eastAsia="tr-TR"/>
              </w:rPr>
              <w:t>40,980</w:t>
            </w:r>
          </w:p>
        </w:tc>
        <w:tc>
          <w:tcPr>
            <w:tcW w:w="1072" w:type="dxa"/>
            <w:tcBorders>
              <w:top w:val="dotted" w:sz="4" w:space="0" w:color="auto"/>
            </w:tcBorders>
            <w:shd w:val="clear" w:color="auto" w:fill="auto"/>
            <w:vAlign w:val="bottom"/>
          </w:tcPr>
          <w:p w14:paraId="6A436B9C" w14:textId="28E33BE2" w:rsidR="00055565" w:rsidRPr="00C56E0A" w:rsidRDefault="00055565" w:rsidP="00055565">
            <w:pPr>
              <w:spacing w:line="221" w:lineRule="auto"/>
              <w:jc w:val="right"/>
              <w:rPr>
                <w:color w:val="000000"/>
                <w:sz w:val="17"/>
                <w:szCs w:val="17"/>
                <w:lang w:eastAsia="tr-TR"/>
              </w:rPr>
            </w:pPr>
            <w:r w:rsidRPr="00055565">
              <w:rPr>
                <w:color w:val="000000"/>
                <w:sz w:val="17"/>
                <w:szCs w:val="17"/>
                <w:lang w:eastAsia="tr-TR"/>
              </w:rPr>
              <w:t>-</w:t>
            </w:r>
          </w:p>
        </w:tc>
        <w:tc>
          <w:tcPr>
            <w:tcW w:w="1072" w:type="dxa"/>
            <w:tcBorders>
              <w:top w:val="dotted" w:sz="4" w:space="0" w:color="auto"/>
            </w:tcBorders>
            <w:shd w:val="clear" w:color="auto" w:fill="auto"/>
            <w:vAlign w:val="bottom"/>
          </w:tcPr>
          <w:p w14:paraId="378420B4" w14:textId="307D041A" w:rsidR="00055565" w:rsidRPr="00C56E0A" w:rsidRDefault="00055565" w:rsidP="00055565">
            <w:pPr>
              <w:spacing w:line="221" w:lineRule="auto"/>
              <w:jc w:val="right"/>
              <w:rPr>
                <w:color w:val="000000"/>
                <w:sz w:val="17"/>
                <w:szCs w:val="17"/>
                <w:lang w:eastAsia="tr-TR"/>
              </w:rPr>
            </w:pPr>
            <w:r w:rsidRPr="00055565">
              <w:rPr>
                <w:color w:val="000000"/>
                <w:sz w:val="17"/>
                <w:szCs w:val="17"/>
                <w:lang w:eastAsia="tr-TR"/>
              </w:rPr>
              <w:t>-</w:t>
            </w:r>
          </w:p>
        </w:tc>
        <w:tc>
          <w:tcPr>
            <w:tcW w:w="1072" w:type="dxa"/>
            <w:tcBorders>
              <w:top w:val="dotted" w:sz="4" w:space="0" w:color="auto"/>
            </w:tcBorders>
            <w:shd w:val="clear" w:color="auto" w:fill="auto"/>
            <w:vAlign w:val="bottom"/>
          </w:tcPr>
          <w:p w14:paraId="62E77BD8" w14:textId="4713195C" w:rsidR="00055565" w:rsidRPr="0082393A" w:rsidRDefault="00055565" w:rsidP="00055565">
            <w:pPr>
              <w:spacing w:line="221" w:lineRule="auto"/>
              <w:jc w:val="right"/>
              <w:rPr>
                <w:color w:val="000000"/>
                <w:sz w:val="17"/>
                <w:szCs w:val="17"/>
                <w:lang w:eastAsia="tr-TR"/>
              </w:rPr>
            </w:pPr>
            <w:r w:rsidRPr="00055565">
              <w:rPr>
                <w:color w:val="000000"/>
                <w:sz w:val="17"/>
                <w:szCs w:val="17"/>
                <w:lang w:eastAsia="tr-TR"/>
              </w:rPr>
              <w:t>-</w:t>
            </w:r>
          </w:p>
        </w:tc>
        <w:tc>
          <w:tcPr>
            <w:tcW w:w="1072" w:type="dxa"/>
            <w:tcBorders>
              <w:top w:val="dotted" w:sz="4" w:space="0" w:color="auto"/>
            </w:tcBorders>
            <w:shd w:val="clear" w:color="auto" w:fill="auto"/>
            <w:vAlign w:val="bottom"/>
          </w:tcPr>
          <w:p w14:paraId="6587013B" w14:textId="42C0B5F0" w:rsidR="00055565" w:rsidRPr="0082393A" w:rsidRDefault="00055565" w:rsidP="00055565">
            <w:pPr>
              <w:spacing w:line="221" w:lineRule="auto"/>
              <w:jc w:val="right"/>
              <w:rPr>
                <w:color w:val="000000"/>
                <w:sz w:val="17"/>
                <w:szCs w:val="17"/>
                <w:lang w:eastAsia="tr-TR"/>
              </w:rPr>
            </w:pPr>
            <w:r w:rsidRPr="00055565">
              <w:rPr>
                <w:color w:val="000000"/>
                <w:sz w:val="17"/>
                <w:szCs w:val="17"/>
                <w:lang w:eastAsia="tr-TR"/>
              </w:rPr>
              <w:t>-</w:t>
            </w:r>
          </w:p>
        </w:tc>
        <w:tc>
          <w:tcPr>
            <w:tcW w:w="1072" w:type="dxa"/>
            <w:tcBorders>
              <w:top w:val="dotted" w:sz="4" w:space="0" w:color="auto"/>
            </w:tcBorders>
            <w:shd w:val="clear" w:color="auto" w:fill="auto"/>
            <w:vAlign w:val="bottom"/>
          </w:tcPr>
          <w:p w14:paraId="074726A1" w14:textId="76109805" w:rsidR="00055565" w:rsidRPr="00C56E0A" w:rsidRDefault="00055565" w:rsidP="00055565">
            <w:pPr>
              <w:spacing w:line="221" w:lineRule="auto"/>
              <w:jc w:val="right"/>
              <w:rPr>
                <w:color w:val="000000"/>
                <w:sz w:val="17"/>
                <w:szCs w:val="17"/>
                <w:lang w:eastAsia="tr-TR"/>
              </w:rPr>
            </w:pPr>
            <w:r w:rsidRPr="00792674">
              <w:rPr>
                <w:color w:val="000000"/>
                <w:sz w:val="17"/>
                <w:szCs w:val="17"/>
                <w:lang w:eastAsia="tr-TR"/>
              </w:rPr>
              <w:t>40,980</w:t>
            </w:r>
          </w:p>
        </w:tc>
        <w:tc>
          <w:tcPr>
            <w:tcW w:w="1073" w:type="dxa"/>
            <w:tcBorders>
              <w:top w:val="dotted" w:sz="4" w:space="0" w:color="auto"/>
            </w:tcBorders>
            <w:shd w:val="clear" w:color="auto" w:fill="auto"/>
            <w:vAlign w:val="bottom"/>
          </w:tcPr>
          <w:p w14:paraId="4FA19B12" w14:textId="75A4DDDE" w:rsidR="00055565" w:rsidRPr="00C56E0A" w:rsidRDefault="00055565" w:rsidP="00055565">
            <w:pPr>
              <w:spacing w:line="221" w:lineRule="auto"/>
              <w:jc w:val="right"/>
              <w:rPr>
                <w:color w:val="000000"/>
                <w:sz w:val="17"/>
                <w:szCs w:val="17"/>
                <w:lang w:eastAsia="tr-TR"/>
              </w:rPr>
            </w:pPr>
            <w:r w:rsidRPr="00792674">
              <w:rPr>
                <w:color w:val="000000"/>
                <w:sz w:val="17"/>
                <w:szCs w:val="17"/>
                <w:lang w:eastAsia="tr-TR"/>
              </w:rPr>
              <w:t>40,954</w:t>
            </w:r>
          </w:p>
        </w:tc>
      </w:tr>
      <w:tr w:rsidR="00055565" w:rsidRPr="00CB56EC" w14:paraId="716EBFAE" w14:textId="77777777" w:rsidTr="00055565">
        <w:trPr>
          <w:trHeight w:val="240"/>
        </w:trPr>
        <w:tc>
          <w:tcPr>
            <w:tcW w:w="1701" w:type="dxa"/>
            <w:shd w:val="clear" w:color="auto" w:fill="auto"/>
            <w:noWrap/>
            <w:vAlign w:val="bottom"/>
            <w:hideMark/>
          </w:tcPr>
          <w:p w14:paraId="3A48343D" w14:textId="77777777" w:rsidR="00055565" w:rsidRPr="00CB56EC" w:rsidRDefault="00055565" w:rsidP="00055565">
            <w:pPr>
              <w:spacing w:line="221" w:lineRule="auto"/>
              <w:rPr>
                <w:color w:val="000000"/>
                <w:sz w:val="17"/>
                <w:szCs w:val="17"/>
                <w:lang w:eastAsia="tr-TR"/>
              </w:rPr>
            </w:pPr>
            <w:r w:rsidRPr="00CB56EC">
              <w:rPr>
                <w:color w:val="000000"/>
                <w:sz w:val="17"/>
                <w:szCs w:val="17"/>
                <w:lang w:eastAsia="tr-TR"/>
              </w:rPr>
              <w:t>Kiralama işlemlerinden Borçlar</w:t>
            </w:r>
          </w:p>
        </w:tc>
        <w:tc>
          <w:tcPr>
            <w:tcW w:w="1072" w:type="dxa"/>
            <w:shd w:val="clear" w:color="auto" w:fill="auto"/>
            <w:vAlign w:val="bottom"/>
            <w:hideMark/>
          </w:tcPr>
          <w:p w14:paraId="7F08E37F" w14:textId="4E395DC6" w:rsidR="00055565" w:rsidRPr="00CB56EC" w:rsidRDefault="00055565" w:rsidP="00055565">
            <w:pPr>
              <w:spacing w:line="221" w:lineRule="auto"/>
              <w:jc w:val="right"/>
              <w:rPr>
                <w:color w:val="000000"/>
                <w:sz w:val="17"/>
                <w:szCs w:val="17"/>
                <w:lang w:eastAsia="tr-TR"/>
              </w:rPr>
            </w:pPr>
            <w:r w:rsidRPr="00792674">
              <w:rPr>
                <w:color w:val="000000"/>
                <w:sz w:val="17"/>
                <w:szCs w:val="17"/>
                <w:lang w:eastAsia="tr-TR"/>
              </w:rPr>
              <w:t>946</w:t>
            </w:r>
          </w:p>
        </w:tc>
        <w:tc>
          <w:tcPr>
            <w:tcW w:w="1072" w:type="dxa"/>
            <w:shd w:val="clear" w:color="auto" w:fill="auto"/>
            <w:vAlign w:val="bottom"/>
            <w:hideMark/>
          </w:tcPr>
          <w:p w14:paraId="130C6917" w14:textId="72863C4B" w:rsidR="00055565" w:rsidRPr="00CB56EC" w:rsidRDefault="00055565" w:rsidP="00055565">
            <w:pPr>
              <w:spacing w:line="221" w:lineRule="auto"/>
              <w:jc w:val="right"/>
              <w:rPr>
                <w:color w:val="000000"/>
                <w:sz w:val="17"/>
                <w:szCs w:val="17"/>
                <w:lang w:eastAsia="tr-TR"/>
              </w:rPr>
            </w:pPr>
            <w:r w:rsidRPr="00792674">
              <w:rPr>
                <w:color w:val="000000"/>
                <w:sz w:val="17"/>
                <w:szCs w:val="17"/>
                <w:lang w:eastAsia="tr-TR"/>
              </w:rPr>
              <w:t>1,087</w:t>
            </w:r>
          </w:p>
        </w:tc>
        <w:tc>
          <w:tcPr>
            <w:tcW w:w="1072" w:type="dxa"/>
            <w:shd w:val="clear" w:color="auto" w:fill="auto"/>
            <w:vAlign w:val="bottom"/>
            <w:hideMark/>
          </w:tcPr>
          <w:p w14:paraId="5E2844D6" w14:textId="552FB802" w:rsidR="00055565" w:rsidRPr="00CB56EC" w:rsidRDefault="00055565" w:rsidP="00055565">
            <w:pPr>
              <w:spacing w:line="221" w:lineRule="auto"/>
              <w:jc w:val="right"/>
              <w:rPr>
                <w:color w:val="000000"/>
                <w:sz w:val="17"/>
                <w:szCs w:val="17"/>
                <w:lang w:eastAsia="tr-TR"/>
              </w:rPr>
            </w:pPr>
            <w:r w:rsidRPr="00792674">
              <w:rPr>
                <w:color w:val="000000"/>
                <w:sz w:val="17"/>
                <w:szCs w:val="17"/>
                <w:lang w:eastAsia="tr-TR"/>
              </w:rPr>
              <w:t>9,314</w:t>
            </w:r>
          </w:p>
        </w:tc>
        <w:tc>
          <w:tcPr>
            <w:tcW w:w="1072" w:type="dxa"/>
            <w:shd w:val="clear" w:color="auto" w:fill="auto"/>
            <w:vAlign w:val="bottom"/>
            <w:hideMark/>
          </w:tcPr>
          <w:p w14:paraId="49E5A966" w14:textId="4B5ACA20" w:rsidR="00055565" w:rsidRPr="00CB56EC" w:rsidRDefault="00055565" w:rsidP="00055565">
            <w:pPr>
              <w:spacing w:line="221" w:lineRule="auto"/>
              <w:jc w:val="right"/>
              <w:rPr>
                <w:color w:val="000000"/>
                <w:sz w:val="17"/>
                <w:szCs w:val="17"/>
                <w:lang w:eastAsia="tr-TR"/>
              </w:rPr>
            </w:pPr>
            <w:r w:rsidRPr="00792674">
              <w:rPr>
                <w:color w:val="000000"/>
                <w:sz w:val="17"/>
                <w:szCs w:val="17"/>
                <w:lang w:eastAsia="tr-TR"/>
              </w:rPr>
              <w:t>31,781</w:t>
            </w:r>
          </w:p>
        </w:tc>
        <w:tc>
          <w:tcPr>
            <w:tcW w:w="1072" w:type="dxa"/>
            <w:shd w:val="clear" w:color="auto" w:fill="auto"/>
            <w:vAlign w:val="bottom"/>
            <w:hideMark/>
          </w:tcPr>
          <w:p w14:paraId="0AA077DD" w14:textId="79C5EB7D" w:rsidR="00055565" w:rsidRPr="00CB56EC" w:rsidRDefault="00055565" w:rsidP="00055565">
            <w:pPr>
              <w:spacing w:line="221" w:lineRule="auto"/>
              <w:jc w:val="right"/>
              <w:rPr>
                <w:color w:val="000000"/>
                <w:sz w:val="17"/>
                <w:szCs w:val="17"/>
                <w:lang w:eastAsia="tr-TR"/>
              </w:rPr>
            </w:pPr>
            <w:r w:rsidRPr="00055565">
              <w:rPr>
                <w:color w:val="000000"/>
                <w:sz w:val="17"/>
                <w:szCs w:val="17"/>
                <w:lang w:eastAsia="tr-TR"/>
              </w:rPr>
              <w:t>-</w:t>
            </w:r>
          </w:p>
        </w:tc>
        <w:tc>
          <w:tcPr>
            <w:tcW w:w="1072" w:type="dxa"/>
            <w:shd w:val="clear" w:color="auto" w:fill="auto"/>
            <w:vAlign w:val="bottom"/>
            <w:hideMark/>
          </w:tcPr>
          <w:p w14:paraId="4923098A" w14:textId="3BD04518" w:rsidR="00055565" w:rsidRPr="00CB56EC" w:rsidRDefault="00055565" w:rsidP="00055565">
            <w:pPr>
              <w:spacing w:line="221" w:lineRule="auto"/>
              <w:jc w:val="right"/>
              <w:rPr>
                <w:color w:val="000000"/>
                <w:sz w:val="17"/>
                <w:szCs w:val="17"/>
                <w:lang w:eastAsia="tr-TR"/>
              </w:rPr>
            </w:pPr>
            <w:r w:rsidRPr="00792674">
              <w:rPr>
                <w:color w:val="000000"/>
                <w:sz w:val="17"/>
                <w:szCs w:val="17"/>
                <w:lang w:eastAsia="tr-TR"/>
              </w:rPr>
              <w:t>43,128</w:t>
            </w:r>
          </w:p>
        </w:tc>
        <w:tc>
          <w:tcPr>
            <w:tcW w:w="1073" w:type="dxa"/>
            <w:shd w:val="clear" w:color="auto" w:fill="auto"/>
            <w:vAlign w:val="bottom"/>
            <w:hideMark/>
          </w:tcPr>
          <w:p w14:paraId="6031CC12" w14:textId="124B9B7B" w:rsidR="00055565" w:rsidRPr="00CB56EC" w:rsidRDefault="00055565" w:rsidP="00055565">
            <w:pPr>
              <w:spacing w:line="221" w:lineRule="auto"/>
              <w:jc w:val="right"/>
              <w:rPr>
                <w:color w:val="000000"/>
                <w:sz w:val="17"/>
                <w:szCs w:val="17"/>
                <w:lang w:eastAsia="tr-TR"/>
              </w:rPr>
            </w:pPr>
            <w:r w:rsidRPr="00792674">
              <w:rPr>
                <w:color w:val="000000"/>
                <w:sz w:val="17"/>
                <w:szCs w:val="17"/>
                <w:lang w:eastAsia="tr-TR"/>
              </w:rPr>
              <w:t>21,852</w:t>
            </w:r>
          </w:p>
        </w:tc>
      </w:tr>
      <w:tr w:rsidR="00055565" w:rsidRPr="00CB56EC" w14:paraId="3E2038E4" w14:textId="77777777" w:rsidTr="00055565">
        <w:trPr>
          <w:trHeight w:val="240"/>
        </w:trPr>
        <w:tc>
          <w:tcPr>
            <w:tcW w:w="1701" w:type="dxa"/>
            <w:shd w:val="clear" w:color="auto" w:fill="auto"/>
            <w:noWrap/>
            <w:vAlign w:val="bottom"/>
          </w:tcPr>
          <w:p w14:paraId="40BC5AB1" w14:textId="77777777" w:rsidR="00055565" w:rsidRPr="00CB56EC" w:rsidRDefault="00055565" w:rsidP="00055565">
            <w:pPr>
              <w:spacing w:line="221" w:lineRule="auto"/>
              <w:rPr>
                <w:color w:val="000000"/>
                <w:sz w:val="17"/>
                <w:szCs w:val="17"/>
                <w:lang w:eastAsia="tr-TR"/>
              </w:rPr>
            </w:pPr>
            <w:r w:rsidRPr="00CB56EC">
              <w:rPr>
                <w:color w:val="000000"/>
                <w:sz w:val="17"/>
                <w:szCs w:val="17"/>
                <w:lang w:eastAsia="tr-TR"/>
              </w:rPr>
              <w:t>Muhtelif Borçlar</w:t>
            </w:r>
          </w:p>
        </w:tc>
        <w:tc>
          <w:tcPr>
            <w:tcW w:w="1072" w:type="dxa"/>
            <w:shd w:val="clear" w:color="auto" w:fill="auto"/>
            <w:vAlign w:val="bottom"/>
          </w:tcPr>
          <w:p w14:paraId="14F0021C" w14:textId="6BB23B9A" w:rsidR="00055565" w:rsidRPr="00CB56EC" w:rsidRDefault="00055565" w:rsidP="00055565">
            <w:pPr>
              <w:spacing w:line="221" w:lineRule="auto"/>
              <w:jc w:val="right"/>
              <w:rPr>
                <w:color w:val="000000"/>
                <w:sz w:val="17"/>
                <w:szCs w:val="17"/>
                <w:lang w:eastAsia="tr-TR"/>
              </w:rPr>
            </w:pPr>
            <w:r w:rsidRPr="00792674">
              <w:rPr>
                <w:color w:val="000000"/>
                <w:sz w:val="17"/>
                <w:szCs w:val="17"/>
                <w:lang w:eastAsia="tr-TR"/>
              </w:rPr>
              <w:t>54,661</w:t>
            </w:r>
          </w:p>
        </w:tc>
        <w:tc>
          <w:tcPr>
            <w:tcW w:w="1072" w:type="dxa"/>
            <w:shd w:val="clear" w:color="auto" w:fill="auto"/>
            <w:vAlign w:val="bottom"/>
          </w:tcPr>
          <w:p w14:paraId="568D9C6D" w14:textId="7A7A2800" w:rsidR="00055565" w:rsidRPr="00CB56EC" w:rsidRDefault="00055565" w:rsidP="00055565">
            <w:pPr>
              <w:spacing w:line="221" w:lineRule="auto"/>
              <w:jc w:val="right"/>
              <w:rPr>
                <w:color w:val="000000"/>
                <w:sz w:val="17"/>
                <w:szCs w:val="17"/>
                <w:lang w:eastAsia="tr-TR"/>
              </w:rPr>
            </w:pPr>
            <w:r w:rsidRPr="00055565">
              <w:rPr>
                <w:color w:val="000000"/>
                <w:sz w:val="17"/>
                <w:szCs w:val="17"/>
                <w:lang w:eastAsia="tr-TR"/>
              </w:rPr>
              <w:t>-</w:t>
            </w:r>
          </w:p>
        </w:tc>
        <w:tc>
          <w:tcPr>
            <w:tcW w:w="1072" w:type="dxa"/>
            <w:shd w:val="clear" w:color="auto" w:fill="auto"/>
            <w:vAlign w:val="bottom"/>
          </w:tcPr>
          <w:p w14:paraId="11B6DA8A" w14:textId="0A76504C" w:rsidR="00055565" w:rsidRPr="00CB56EC" w:rsidRDefault="00055565" w:rsidP="00055565">
            <w:pPr>
              <w:spacing w:line="221" w:lineRule="auto"/>
              <w:jc w:val="right"/>
              <w:rPr>
                <w:color w:val="000000"/>
                <w:sz w:val="17"/>
                <w:szCs w:val="17"/>
                <w:lang w:eastAsia="tr-TR"/>
              </w:rPr>
            </w:pPr>
            <w:r w:rsidRPr="00055565">
              <w:rPr>
                <w:color w:val="000000"/>
                <w:sz w:val="17"/>
                <w:szCs w:val="17"/>
                <w:lang w:eastAsia="tr-TR"/>
              </w:rPr>
              <w:t>-</w:t>
            </w:r>
          </w:p>
        </w:tc>
        <w:tc>
          <w:tcPr>
            <w:tcW w:w="1072" w:type="dxa"/>
            <w:shd w:val="clear" w:color="auto" w:fill="auto"/>
            <w:vAlign w:val="bottom"/>
          </w:tcPr>
          <w:p w14:paraId="2EEAAAEA" w14:textId="495CC411" w:rsidR="00055565" w:rsidRPr="00CB56EC" w:rsidRDefault="00055565" w:rsidP="00055565">
            <w:pPr>
              <w:spacing w:line="221" w:lineRule="auto"/>
              <w:jc w:val="right"/>
              <w:rPr>
                <w:color w:val="000000"/>
                <w:sz w:val="17"/>
                <w:szCs w:val="17"/>
                <w:lang w:eastAsia="tr-TR"/>
              </w:rPr>
            </w:pPr>
            <w:r w:rsidRPr="00055565">
              <w:rPr>
                <w:color w:val="000000"/>
                <w:sz w:val="17"/>
                <w:szCs w:val="17"/>
                <w:lang w:eastAsia="tr-TR"/>
              </w:rPr>
              <w:t>-</w:t>
            </w:r>
          </w:p>
        </w:tc>
        <w:tc>
          <w:tcPr>
            <w:tcW w:w="1072" w:type="dxa"/>
            <w:shd w:val="clear" w:color="auto" w:fill="auto"/>
            <w:vAlign w:val="bottom"/>
          </w:tcPr>
          <w:p w14:paraId="7BAB911F" w14:textId="08F7B849" w:rsidR="00055565" w:rsidRPr="00CB56EC" w:rsidRDefault="00055565" w:rsidP="00055565">
            <w:pPr>
              <w:spacing w:line="221" w:lineRule="auto"/>
              <w:jc w:val="right"/>
              <w:rPr>
                <w:color w:val="000000"/>
                <w:sz w:val="17"/>
                <w:szCs w:val="17"/>
                <w:lang w:eastAsia="tr-TR"/>
              </w:rPr>
            </w:pPr>
            <w:r w:rsidRPr="00055565">
              <w:rPr>
                <w:color w:val="000000"/>
                <w:sz w:val="17"/>
                <w:szCs w:val="17"/>
                <w:lang w:eastAsia="tr-TR"/>
              </w:rPr>
              <w:t>-</w:t>
            </w:r>
          </w:p>
        </w:tc>
        <w:tc>
          <w:tcPr>
            <w:tcW w:w="1072" w:type="dxa"/>
            <w:shd w:val="clear" w:color="auto" w:fill="auto"/>
            <w:vAlign w:val="bottom"/>
          </w:tcPr>
          <w:p w14:paraId="7FEB425A" w14:textId="2D779319" w:rsidR="00055565" w:rsidRPr="00CB56EC" w:rsidRDefault="00055565" w:rsidP="00055565">
            <w:pPr>
              <w:spacing w:line="221" w:lineRule="auto"/>
              <w:jc w:val="right"/>
              <w:rPr>
                <w:color w:val="000000"/>
                <w:sz w:val="17"/>
                <w:szCs w:val="17"/>
                <w:lang w:eastAsia="tr-TR"/>
              </w:rPr>
            </w:pPr>
            <w:r w:rsidRPr="00792674">
              <w:rPr>
                <w:color w:val="000000"/>
                <w:sz w:val="17"/>
                <w:szCs w:val="17"/>
                <w:lang w:eastAsia="tr-TR"/>
              </w:rPr>
              <w:t>54,661</w:t>
            </w:r>
          </w:p>
        </w:tc>
        <w:tc>
          <w:tcPr>
            <w:tcW w:w="1073" w:type="dxa"/>
            <w:shd w:val="clear" w:color="auto" w:fill="auto"/>
            <w:vAlign w:val="bottom"/>
          </w:tcPr>
          <w:p w14:paraId="7F5D6CB4" w14:textId="0DAC985C" w:rsidR="00055565" w:rsidRPr="00CB56EC" w:rsidRDefault="00055565" w:rsidP="00055565">
            <w:pPr>
              <w:spacing w:line="221" w:lineRule="auto"/>
              <w:jc w:val="right"/>
              <w:rPr>
                <w:color w:val="000000"/>
                <w:sz w:val="17"/>
                <w:szCs w:val="17"/>
                <w:lang w:eastAsia="tr-TR"/>
              </w:rPr>
            </w:pPr>
            <w:r w:rsidRPr="00792674">
              <w:rPr>
                <w:color w:val="000000"/>
                <w:sz w:val="17"/>
                <w:szCs w:val="17"/>
                <w:lang w:eastAsia="tr-TR"/>
              </w:rPr>
              <w:t>54,661</w:t>
            </w:r>
          </w:p>
        </w:tc>
      </w:tr>
      <w:tr w:rsidR="00055565" w:rsidRPr="00055565" w14:paraId="2804793F" w14:textId="77777777" w:rsidTr="00055565">
        <w:trPr>
          <w:trHeight w:val="240"/>
        </w:trPr>
        <w:tc>
          <w:tcPr>
            <w:tcW w:w="1701" w:type="dxa"/>
            <w:shd w:val="clear" w:color="auto" w:fill="auto"/>
            <w:vAlign w:val="bottom"/>
            <w:hideMark/>
          </w:tcPr>
          <w:p w14:paraId="75335446" w14:textId="77777777" w:rsidR="00055565" w:rsidRPr="00055565" w:rsidRDefault="00055565" w:rsidP="00055565">
            <w:pPr>
              <w:spacing w:line="221" w:lineRule="auto"/>
              <w:rPr>
                <w:b/>
                <w:bCs/>
                <w:color w:val="000000"/>
                <w:sz w:val="17"/>
                <w:szCs w:val="17"/>
                <w:lang w:eastAsia="tr-TR"/>
              </w:rPr>
            </w:pPr>
            <w:r w:rsidRPr="00055565">
              <w:rPr>
                <w:b/>
                <w:bCs/>
                <w:color w:val="000000"/>
                <w:sz w:val="17"/>
                <w:szCs w:val="17"/>
                <w:lang w:eastAsia="tr-TR"/>
              </w:rPr>
              <w:t>Toplam</w:t>
            </w:r>
          </w:p>
        </w:tc>
        <w:tc>
          <w:tcPr>
            <w:tcW w:w="1072" w:type="dxa"/>
            <w:shd w:val="clear" w:color="auto" w:fill="auto"/>
            <w:vAlign w:val="bottom"/>
            <w:hideMark/>
          </w:tcPr>
          <w:p w14:paraId="4D34EC47" w14:textId="728A31E1" w:rsidR="00055565" w:rsidRPr="00055565" w:rsidRDefault="00055565" w:rsidP="00055565">
            <w:pPr>
              <w:spacing w:line="221" w:lineRule="auto"/>
              <w:jc w:val="right"/>
              <w:rPr>
                <w:b/>
                <w:bCs/>
                <w:color w:val="000000"/>
                <w:sz w:val="17"/>
                <w:szCs w:val="17"/>
                <w:lang w:eastAsia="tr-TR"/>
              </w:rPr>
            </w:pPr>
            <w:r w:rsidRPr="00792674">
              <w:rPr>
                <w:b/>
                <w:bCs/>
                <w:color w:val="000000"/>
                <w:sz w:val="17"/>
                <w:szCs w:val="17"/>
                <w:lang w:eastAsia="tr-TR"/>
              </w:rPr>
              <w:t>9,095,719</w:t>
            </w:r>
          </w:p>
        </w:tc>
        <w:tc>
          <w:tcPr>
            <w:tcW w:w="1072" w:type="dxa"/>
            <w:shd w:val="clear" w:color="auto" w:fill="auto"/>
            <w:vAlign w:val="bottom"/>
            <w:hideMark/>
          </w:tcPr>
          <w:p w14:paraId="02593A89" w14:textId="6D2C2CDD" w:rsidR="00055565" w:rsidRPr="00055565" w:rsidRDefault="00055565" w:rsidP="00055565">
            <w:pPr>
              <w:spacing w:line="221" w:lineRule="auto"/>
              <w:jc w:val="right"/>
              <w:rPr>
                <w:b/>
                <w:bCs/>
                <w:color w:val="000000"/>
                <w:sz w:val="17"/>
                <w:szCs w:val="17"/>
                <w:lang w:eastAsia="tr-TR"/>
              </w:rPr>
            </w:pPr>
            <w:r w:rsidRPr="00792674">
              <w:rPr>
                <w:b/>
                <w:bCs/>
                <w:color w:val="000000"/>
                <w:sz w:val="17"/>
                <w:szCs w:val="17"/>
                <w:lang w:eastAsia="tr-TR"/>
              </w:rPr>
              <w:t>705,461</w:t>
            </w:r>
          </w:p>
        </w:tc>
        <w:tc>
          <w:tcPr>
            <w:tcW w:w="1072" w:type="dxa"/>
            <w:shd w:val="clear" w:color="auto" w:fill="auto"/>
            <w:vAlign w:val="bottom"/>
            <w:hideMark/>
          </w:tcPr>
          <w:p w14:paraId="34274BF9" w14:textId="7C2E5731" w:rsidR="00055565" w:rsidRPr="00055565" w:rsidRDefault="00055565" w:rsidP="00055565">
            <w:pPr>
              <w:spacing w:line="221" w:lineRule="auto"/>
              <w:jc w:val="right"/>
              <w:rPr>
                <w:b/>
                <w:bCs/>
                <w:color w:val="000000"/>
                <w:sz w:val="17"/>
                <w:szCs w:val="17"/>
                <w:lang w:eastAsia="tr-TR"/>
              </w:rPr>
            </w:pPr>
            <w:r w:rsidRPr="00792674">
              <w:rPr>
                <w:b/>
                <w:bCs/>
                <w:color w:val="000000"/>
                <w:sz w:val="17"/>
                <w:szCs w:val="17"/>
                <w:lang w:eastAsia="tr-TR"/>
              </w:rPr>
              <w:t>502,045</w:t>
            </w:r>
          </w:p>
        </w:tc>
        <w:tc>
          <w:tcPr>
            <w:tcW w:w="1072" w:type="dxa"/>
            <w:shd w:val="clear" w:color="auto" w:fill="auto"/>
            <w:vAlign w:val="bottom"/>
            <w:hideMark/>
          </w:tcPr>
          <w:p w14:paraId="629A5DC2" w14:textId="12DF8490" w:rsidR="00055565" w:rsidRPr="00055565" w:rsidRDefault="00055565" w:rsidP="00055565">
            <w:pPr>
              <w:spacing w:line="221" w:lineRule="auto"/>
              <w:jc w:val="right"/>
              <w:rPr>
                <w:b/>
                <w:bCs/>
                <w:color w:val="000000"/>
                <w:sz w:val="17"/>
                <w:szCs w:val="17"/>
                <w:lang w:eastAsia="tr-TR"/>
              </w:rPr>
            </w:pPr>
            <w:r w:rsidRPr="00792674">
              <w:rPr>
                <w:b/>
                <w:bCs/>
                <w:color w:val="000000"/>
                <w:sz w:val="17"/>
                <w:szCs w:val="17"/>
                <w:lang w:eastAsia="tr-TR"/>
              </w:rPr>
              <w:t>31,781</w:t>
            </w:r>
          </w:p>
        </w:tc>
        <w:tc>
          <w:tcPr>
            <w:tcW w:w="1072" w:type="dxa"/>
            <w:shd w:val="clear" w:color="auto" w:fill="auto"/>
            <w:vAlign w:val="bottom"/>
            <w:hideMark/>
          </w:tcPr>
          <w:p w14:paraId="570BC533" w14:textId="61630BCD" w:rsidR="00055565" w:rsidRPr="00055565" w:rsidRDefault="00055565" w:rsidP="00055565">
            <w:pPr>
              <w:spacing w:line="221" w:lineRule="auto"/>
              <w:jc w:val="right"/>
              <w:rPr>
                <w:b/>
                <w:bCs/>
                <w:color w:val="000000"/>
                <w:sz w:val="17"/>
                <w:szCs w:val="17"/>
                <w:lang w:eastAsia="tr-TR"/>
              </w:rPr>
            </w:pPr>
            <w:r w:rsidRPr="00055565">
              <w:rPr>
                <w:b/>
                <w:bCs/>
                <w:color w:val="000000"/>
                <w:sz w:val="17"/>
                <w:szCs w:val="17"/>
                <w:lang w:eastAsia="tr-TR"/>
              </w:rPr>
              <w:t>-</w:t>
            </w:r>
          </w:p>
        </w:tc>
        <w:tc>
          <w:tcPr>
            <w:tcW w:w="1072" w:type="dxa"/>
            <w:shd w:val="clear" w:color="auto" w:fill="auto"/>
            <w:vAlign w:val="bottom"/>
            <w:hideMark/>
          </w:tcPr>
          <w:p w14:paraId="79991AAD" w14:textId="3D86CFB5" w:rsidR="00055565" w:rsidRPr="00055565" w:rsidRDefault="00055565" w:rsidP="00055565">
            <w:pPr>
              <w:spacing w:line="221" w:lineRule="auto"/>
              <w:jc w:val="right"/>
              <w:rPr>
                <w:b/>
                <w:bCs/>
                <w:color w:val="000000"/>
                <w:sz w:val="17"/>
                <w:szCs w:val="17"/>
                <w:lang w:eastAsia="tr-TR"/>
              </w:rPr>
            </w:pPr>
            <w:r w:rsidRPr="00792674">
              <w:rPr>
                <w:b/>
                <w:bCs/>
                <w:color w:val="000000"/>
                <w:sz w:val="17"/>
                <w:szCs w:val="17"/>
                <w:lang w:eastAsia="tr-TR"/>
              </w:rPr>
              <w:t>10,335,006</w:t>
            </w:r>
          </w:p>
        </w:tc>
        <w:tc>
          <w:tcPr>
            <w:tcW w:w="1073" w:type="dxa"/>
            <w:shd w:val="clear" w:color="auto" w:fill="auto"/>
            <w:vAlign w:val="bottom"/>
            <w:hideMark/>
          </w:tcPr>
          <w:p w14:paraId="01A1674C" w14:textId="2E47B505" w:rsidR="00055565" w:rsidRPr="00055565" w:rsidRDefault="00055565" w:rsidP="00055565">
            <w:pPr>
              <w:spacing w:line="221" w:lineRule="auto"/>
              <w:jc w:val="right"/>
              <w:rPr>
                <w:b/>
                <w:bCs/>
                <w:color w:val="000000"/>
                <w:sz w:val="17"/>
                <w:szCs w:val="17"/>
                <w:lang w:eastAsia="tr-TR"/>
              </w:rPr>
            </w:pPr>
            <w:r w:rsidRPr="00792674">
              <w:rPr>
                <w:b/>
                <w:bCs/>
                <w:color w:val="000000"/>
                <w:sz w:val="17"/>
                <w:szCs w:val="17"/>
                <w:lang w:eastAsia="tr-TR"/>
              </w:rPr>
              <w:t>10,166,655</w:t>
            </w:r>
          </w:p>
        </w:tc>
      </w:tr>
    </w:tbl>
    <w:p w14:paraId="0A18141D" w14:textId="0D1DCB99" w:rsidR="00AA4FCB" w:rsidRPr="00CB56EC" w:rsidRDefault="00AA4FCB" w:rsidP="00DC2194">
      <w:pPr>
        <w:autoSpaceDE w:val="0"/>
        <w:autoSpaceDN w:val="0"/>
        <w:adjustRightInd w:val="0"/>
        <w:spacing w:line="221" w:lineRule="auto"/>
        <w:ind w:left="142" w:hanging="142"/>
        <w:jc w:val="both"/>
        <w:rPr>
          <w:sz w:val="16"/>
          <w:szCs w:val="16"/>
        </w:rPr>
      </w:pPr>
      <w:r w:rsidRPr="00CB56EC">
        <w:rPr>
          <w:spacing w:val="-6"/>
          <w:sz w:val="16"/>
          <w:szCs w:val="16"/>
          <w:vertAlign w:val="superscript"/>
        </w:rPr>
        <w:t>1</w:t>
      </w:r>
      <w:r w:rsidRPr="00CB56EC">
        <w:rPr>
          <w:spacing w:val="-6"/>
          <w:sz w:val="16"/>
          <w:szCs w:val="16"/>
          <w:vertAlign w:val="superscript"/>
        </w:rPr>
        <w:tab/>
      </w:r>
      <w:r w:rsidRPr="00CB56EC">
        <w:rPr>
          <w:spacing w:val="-6"/>
          <w:sz w:val="16"/>
          <w:szCs w:val="16"/>
        </w:rPr>
        <w:t>Vadesizleri de içermektedir.</w:t>
      </w:r>
    </w:p>
    <w:p w14:paraId="4EAC26ED" w14:textId="77777777" w:rsidR="00AF46F6" w:rsidRPr="00CB56EC" w:rsidRDefault="00AF46F6" w:rsidP="00DC2194">
      <w:pPr>
        <w:spacing w:line="221" w:lineRule="auto"/>
        <w:jc w:val="both"/>
        <w:rPr>
          <w:rFonts w:eastAsia="Arial Unicode MS"/>
          <w:sz w:val="14"/>
        </w:rPr>
      </w:pPr>
    </w:p>
    <w:tbl>
      <w:tblPr>
        <w:tblW w:w="920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701"/>
        <w:gridCol w:w="1072"/>
        <w:gridCol w:w="1072"/>
        <w:gridCol w:w="1072"/>
        <w:gridCol w:w="1072"/>
        <w:gridCol w:w="1072"/>
        <w:gridCol w:w="1072"/>
        <w:gridCol w:w="1073"/>
      </w:tblGrid>
      <w:tr w:rsidR="00D66451" w:rsidRPr="00CB56EC" w14:paraId="749B016F" w14:textId="77777777" w:rsidTr="007B05A5">
        <w:trPr>
          <w:trHeight w:hRule="exact" w:val="57"/>
        </w:trPr>
        <w:tc>
          <w:tcPr>
            <w:tcW w:w="1701" w:type="dxa"/>
            <w:vMerge w:val="restart"/>
            <w:tcBorders>
              <w:top w:val="single" w:sz="6" w:space="0" w:color="auto"/>
              <w:bottom w:val="dotted" w:sz="4" w:space="0" w:color="auto"/>
            </w:tcBorders>
            <w:shd w:val="clear" w:color="auto" w:fill="auto"/>
            <w:vAlign w:val="center"/>
            <w:hideMark/>
          </w:tcPr>
          <w:p w14:paraId="3D5E2A8D" w14:textId="77777777" w:rsidR="00D66451" w:rsidRPr="00CB56EC" w:rsidRDefault="00FC7544" w:rsidP="00DC2194">
            <w:pPr>
              <w:spacing w:line="221" w:lineRule="auto"/>
              <w:rPr>
                <w:b/>
                <w:bCs/>
                <w:color w:val="000000"/>
                <w:sz w:val="17"/>
                <w:szCs w:val="17"/>
                <w:lang w:eastAsia="tr-TR"/>
              </w:rPr>
            </w:pPr>
            <w:r w:rsidRPr="00CB56EC">
              <w:rPr>
                <w:b/>
                <w:bCs/>
                <w:color w:val="000000"/>
                <w:sz w:val="17"/>
                <w:szCs w:val="17"/>
                <w:lang w:eastAsia="tr-TR"/>
              </w:rPr>
              <w:t>Önceki</w:t>
            </w:r>
            <w:r w:rsidR="00D66451" w:rsidRPr="00CB56EC">
              <w:rPr>
                <w:b/>
                <w:bCs/>
                <w:color w:val="000000"/>
                <w:sz w:val="17"/>
                <w:szCs w:val="17"/>
                <w:lang w:eastAsia="tr-TR"/>
              </w:rPr>
              <w:t xml:space="preserve"> Dönem </w:t>
            </w:r>
          </w:p>
        </w:tc>
        <w:tc>
          <w:tcPr>
            <w:tcW w:w="1072" w:type="dxa"/>
            <w:vMerge w:val="restart"/>
            <w:tcBorders>
              <w:top w:val="single" w:sz="6" w:space="0" w:color="auto"/>
              <w:bottom w:val="dotted" w:sz="4" w:space="0" w:color="auto"/>
            </w:tcBorders>
            <w:shd w:val="clear" w:color="auto" w:fill="auto"/>
            <w:vAlign w:val="bottom"/>
            <w:hideMark/>
          </w:tcPr>
          <w:p w14:paraId="60933A4A" w14:textId="25CCA3BB" w:rsidR="00D66451" w:rsidRPr="00CB56EC" w:rsidRDefault="00D66451" w:rsidP="0034307F">
            <w:pPr>
              <w:spacing w:line="221" w:lineRule="auto"/>
              <w:jc w:val="right"/>
              <w:rPr>
                <w:b/>
                <w:bCs/>
                <w:color w:val="000000"/>
                <w:sz w:val="17"/>
                <w:szCs w:val="17"/>
                <w:lang w:eastAsia="tr-TR"/>
              </w:rPr>
            </w:pPr>
            <w:r w:rsidRPr="00CB56EC">
              <w:rPr>
                <w:b/>
                <w:bCs/>
                <w:color w:val="000000"/>
                <w:sz w:val="17"/>
                <w:szCs w:val="17"/>
                <w:lang w:eastAsia="tr-TR"/>
              </w:rPr>
              <w:t>1 aya kadar</w:t>
            </w:r>
            <w:r w:rsidR="00AA4FCB" w:rsidRPr="00CB56EC">
              <w:rPr>
                <w:b/>
                <w:bCs/>
                <w:color w:val="000000"/>
                <w:sz w:val="17"/>
                <w:szCs w:val="17"/>
                <w:vertAlign w:val="superscript"/>
                <w:lang w:eastAsia="tr-TR"/>
              </w:rPr>
              <w:t>1</w:t>
            </w:r>
          </w:p>
        </w:tc>
        <w:tc>
          <w:tcPr>
            <w:tcW w:w="1072" w:type="dxa"/>
            <w:vMerge w:val="restart"/>
            <w:tcBorders>
              <w:top w:val="single" w:sz="6" w:space="0" w:color="auto"/>
              <w:bottom w:val="dotted" w:sz="4" w:space="0" w:color="auto"/>
            </w:tcBorders>
            <w:shd w:val="clear" w:color="auto" w:fill="auto"/>
            <w:vAlign w:val="bottom"/>
            <w:hideMark/>
          </w:tcPr>
          <w:p w14:paraId="0B300546" w14:textId="77777777" w:rsidR="00D66451" w:rsidRPr="00CB56EC" w:rsidRDefault="00D66451" w:rsidP="0034307F">
            <w:pPr>
              <w:spacing w:line="221" w:lineRule="auto"/>
              <w:jc w:val="right"/>
              <w:rPr>
                <w:b/>
                <w:bCs/>
                <w:color w:val="000000"/>
                <w:sz w:val="17"/>
                <w:szCs w:val="17"/>
                <w:lang w:eastAsia="tr-TR"/>
              </w:rPr>
            </w:pPr>
            <w:r w:rsidRPr="00CB56EC">
              <w:rPr>
                <w:b/>
                <w:bCs/>
                <w:color w:val="000000"/>
                <w:sz w:val="17"/>
                <w:szCs w:val="17"/>
                <w:lang w:eastAsia="tr-TR"/>
              </w:rPr>
              <w:t>1-3 ay</w:t>
            </w:r>
          </w:p>
        </w:tc>
        <w:tc>
          <w:tcPr>
            <w:tcW w:w="1072" w:type="dxa"/>
            <w:vMerge w:val="restart"/>
            <w:tcBorders>
              <w:top w:val="single" w:sz="6" w:space="0" w:color="auto"/>
              <w:bottom w:val="dotted" w:sz="4" w:space="0" w:color="auto"/>
            </w:tcBorders>
            <w:shd w:val="clear" w:color="auto" w:fill="auto"/>
            <w:vAlign w:val="bottom"/>
            <w:hideMark/>
          </w:tcPr>
          <w:p w14:paraId="4C47007B" w14:textId="77777777" w:rsidR="00D66451" w:rsidRPr="00CB56EC" w:rsidRDefault="00D66451" w:rsidP="0034307F">
            <w:pPr>
              <w:spacing w:line="221" w:lineRule="auto"/>
              <w:jc w:val="right"/>
              <w:rPr>
                <w:b/>
                <w:bCs/>
                <w:color w:val="000000"/>
                <w:sz w:val="17"/>
                <w:szCs w:val="17"/>
                <w:lang w:eastAsia="tr-TR"/>
              </w:rPr>
            </w:pPr>
            <w:r w:rsidRPr="00CB56EC">
              <w:rPr>
                <w:b/>
                <w:bCs/>
                <w:color w:val="000000"/>
                <w:sz w:val="17"/>
                <w:szCs w:val="17"/>
                <w:lang w:eastAsia="tr-TR"/>
              </w:rPr>
              <w:t>3-12 ay</w:t>
            </w:r>
          </w:p>
        </w:tc>
        <w:tc>
          <w:tcPr>
            <w:tcW w:w="1072" w:type="dxa"/>
            <w:vMerge w:val="restart"/>
            <w:tcBorders>
              <w:top w:val="single" w:sz="6" w:space="0" w:color="auto"/>
              <w:bottom w:val="dotted" w:sz="4" w:space="0" w:color="auto"/>
            </w:tcBorders>
            <w:shd w:val="clear" w:color="auto" w:fill="auto"/>
            <w:vAlign w:val="bottom"/>
            <w:hideMark/>
          </w:tcPr>
          <w:p w14:paraId="5AEA5569" w14:textId="77777777" w:rsidR="00D66451" w:rsidRPr="00CB56EC" w:rsidRDefault="00D66451" w:rsidP="0034307F">
            <w:pPr>
              <w:spacing w:line="221" w:lineRule="auto"/>
              <w:jc w:val="right"/>
              <w:rPr>
                <w:b/>
                <w:bCs/>
                <w:color w:val="000000"/>
                <w:sz w:val="17"/>
                <w:szCs w:val="17"/>
                <w:lang w:eastAsia="tr-TR"/>
              </w:rPr>
            </w:pPr>
            <w:r w:rsidRPr="00CB56EC">
              <w:rPr>
                <w:b/>
                <w:bCs/>
                <w:color w:val="000000"/>
                <w:sz w:val="17"/>
                <w:szCs w:val="17"/>
                <w:lang w:eastAsia="tr-TR"/>
              </w:rPr>
              <w:t>1-5 Yıl</w:t>
            </w:r>
          </w:p>
        </w:tc>
        <w:tc>
          <w:tcPr>
            <w:tcW w:w="1072" w:type="dxa"/>
            <w:vMerge w:val="restart"/>
            <w:tcBorders>
              <w:top w:val="single" w:sz="6" w:space="0" w:color="auto"/>
              <w:bottom w:val="dotted" w:sz="4" w:space="0" w:color="auto"/>
            </w:tcBorders>
            <w:shd w:val="clear" w:color="auto" w:fill="auto"/>
            <w:vAlign w:val="bottom"/>
            <w:hideMark/>
          </w:tcPr>
          <w:p w14:paraId="6ADB781B" w14:textId="77777777" w:rsidR="00D66451" w:rsidRPr="00CB56EC" w:rsidRDefault="00D66451" w:rsidP="0034307F">
            <w:pPr>
              <w:spacing w:line="221" w:lineRule="auto"/>
              <w:jc w:val="right"/>
              <w:rPr>
                <w:b/>
                <w:bCs/>
                <w:color w:val="000000"/>
                <w:sz w:val="17"/>
                <w:szCs w:val="17"/>
                <w:lang w:eastAsia="tr-TR"/>
              </w:rPr>
            </w:pPr>
            <w:r w:rsidRPr="00CB56EC">
              <w:rPr>
                <w:b/>
                <w:bCs/>
                <w:color w:val="000000"/>
                <w:sz w:val="17"/>
                <w:szCs w:val="17"/>
                <w:lang w:eastAsia="tr-TR"/>
              </w:rPr>
              <w:t>5 yıldan fazla</w:t>
            </w:r>
          </w:p>
        </w:tc>
        <w:tc>
          <w:tcPr>
            <w:tcW w:w="1072" w:type="dxa"/>
            <w:vMerge w:val="restart"/>
            <w:tcBorders>
              <w:top w:val="single" w:sz="6" w:space="0" w:color="auto"/>
              <w:bottom w:val="dotted" w:sz="4" w:space="0" w:color="auto"/>
            </w:tcBorders>
            <w:shd w:val="clear" w:color="auto" w:fill="auto"/>
            <w:vAlign w:val="bottom"/>
            <w:hideMark/>
          </w:tcPr>
          <w:p w14:paraId="009B9148" w14:textId="77777777" w:rsidR="00D66451" w:rsidRPr="00CB56EC" w:rsidRDefault="00D66451" w:rsidP="0034307F">
            <w:pPr>
              <w:spacing w:line="221" w:lineRule="auto"/>
              <w:jc w:val="right"/>
              <w:rPr>
                <w:b/>
                <w:bCs/>
                <w:color w:val="000000"/>
                <w:sz w:val="17"/>
                <w:szCs w:val="17"/>
                <w:lang w:eastAsia="tr-TR"/>
              </w:rPr>
            </w:pPr>
            <w:r w:rsidRPr="00CB56EC">
              <w:rPr>
                <w:b/>
                <w:bCs/>
                <w:color w:val="000000"/>
                <w:sz w:val="17"/>
                <w:szCs w:val="17"/>
                <w:lang w:eastAsia="tr-TR"/>
              </w:rPr>
              <w:t>Toplam</w:t>
            </w:r>
          </w:p>
        </w:tc>
        <w:tc>
          <w:tcPr>
            <w:tcW w:w="1073" w:type="dxa"/>
            <w:vMerge w:val="restart"/>
            <w:tcBorders>
              <w:top w:val="single" w:sz="6" w:space="0" w:color="auto"/>
              <w:bottom w:val="dotted" w:sz="4" w:space="0" w:color="auto"/>
            </w:tcBorders>
            <w:shd w:val="clear" w:color="auto" w:fill="auto"/>
            <w:vAlign w:val="bottom"/>
            <w:hideMark/>
          </w:tcPr>
          <w:p w14:paraId="6B21392A" w14:textId="77777777" w:rsidR="00D66451" w:rsidRPr="00CB56EC" w:rsidRDefault="00D66451" w:rsidP="0034307F">
            <w:pPr>
              <w:spacing w:line="221" w:lineRule="auto"/>
              <w:jc w:val="right"/>
              <w:rPr>
                <w:b/>
                <w:bCs/>
                <w:color w:val="000000"/>
                <w:sz w:val="17"/>
                <w:szCs w:val="17"/>
                <w:lang w:eastAsia="tr-TR"/>
              </w:rPr>
            </w:pPr>
            <w:r w:rsidRPr="00CB56EC">
              <w:rPr>
                <w:b/>
                <w:bCs/>
                <w:color w:val="000000"/>
                <w:sz w:val="17"/>
                <w:szCs w:val="17"/>
                <w:lang w:eastAsia="tr-TR"/>
              </w:rPr>
              <w:t>Bilanço değeri</w:t>
            </w:r>
          </w:p>
        </w:tc>
      </w:tr>
      <w:tr w:rsidR="00D66451" w:rsidRPr="00CB56EC" w14:paraId="09D5AA6C" w14:textId="77777777" w:rsidTr="007B05A5">
        <w:trPr>
          <w:trHeight w:val="408"/>
        </w:trPr>
        <w:tc>
          <w:tcPr>
            <w:tcW w:w="1701" w:type="dxa"/>
            <w:vMerge/>
            <w:tcBorders>
              <w:top w:val="dotted" w:sz="4" w:space="0" w:color="auto"/>
              <w:bottom w:val="dotted" w:sz="4" w:space="0" w:color="auto"/>
            </w:tcBorders>
            <w:shd w:val="clear" w:color="auto" w:fill="auto"/>
            <w:vAlign w:val="center"/>
            <w:hideMark/>
          </w:tcPr>
          <w:p w14:paraId="7992EA65" w14:textId="77777777" w:rsidR="00D66451" w:rsidRPr="00CB56EC" w:rsidRDefault="00D66451" w:rsidP="00DC2194">
            <w:pPr>
              <w:spacing w:line="221" w:lineRule="auto"/>
              <w:rPr>
                <w:b/>
                <w:bCs/>
                <w:color w:val="000000"/>
                <w:sz w:val="17"/>
                <w:szCs w:val="17"/>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14371443" w14:textId="77777777" w:rsidR="00D66451" w:rsidRPr="00CB56EC" w:rsidRDefault="00D66451" w:rsidP="0034307F">
            <w:pPr>
              <w:spacing w:line="221" w:lineRule="auto"/>
              <w:jc w:val="right"/>
              <w:rPr>
                <w:b/>
                <w:bCs/>
                <w:color w:val="000000"/>
                <w:sz w:val="17"/>
                <w:szCs w:val="17"/>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201113A7" w14:textId="77777777" w:rsidR="00D66451" w:rsidRPr="00CB56EC" w:rsidRDefault="00D66451" w:rsidP="0034307F">
            <w:pPr>
              <w:spacing w:line="221" w:lineRule="auto"/>
              <w:jc w:val="right"/>
              <w:rPr>
                <w:b/>
                <w:bCs/>
                <w:color w:val="000000"/>
                <w:sz w:val="17"/>
                <w:szCs w:val="17"/>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4A2BA1D1" w14:textId="77777777" w:rsidR="00D66451" w:rsidRPr="00CB56EC" w:rsidRDefault="00D66451" w:rsidP="0034307F">
            <w:pPr>
              <w:spacing w:line="221" w:lineRule="auto"/>
              <w:jc w:val="right"/>
              <w:rPr>
                <w:b/>
                <w:bCs/>
                <w:color w:val="000000"/>
                <w:sz w:val="17"/>
                <w:szCs w:val="17"/>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06EBB8F4" w14:textId="77777777" w:rsidR="00D66451" w:rsidRPr="00CB56EC" w:rsidRDefault="00D66451" w:rsidP="0034307F">
            <w:pPr>
              <w:spacing w:line="221" w:lineRule="auto"/>
              <w:jc w:val="right"/>
              <w:rPr>
                <w:b/>
                <w:bCs/>
                <w:color w:val="000000"/>
                <w:sz w:val="17"/>
                <w:szCs w:val="17"/>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1C231CF1" w14:textId="77777777" w:rsidR="00D66451" w:rsidRPr="00CB56EC" w:rsidRDefault="00D66451" w:rsidP="0034307F">
            <w:pPr>
              <w:spacing w:line="221" w:lineRule="auto"/>
              <w:jc w:val="right"/>
              <w:rPr>
                <w:b/>
                <w:bCs/>
                <w:color w:val="000000"/>
                <w:sz w:val="17"/>
                <w:szCs w:val="17"/>
                <w:highlight w:val="yellow"/>
                <w:lang w:eastAsia="tr-TR"/>
              </w:rPr>
            </w:pPr>
          </w:p>
        </w:tc>
        <w:tc>
          <w:tcPr>
            <w:tcW w:w="1072" w:type="dxa"/>
            <w:vMerge/>
            <w:tcBorders>
              <w:top w:val="dotted" w:sz="4" w:space="0" w:color="auto"/>
              <w:bottom w:val="dotted" w:sz="4" w:space="0" w:color="auto"/>
            </w:tcBorders>
            <w:shd w:val="clear" w:color="auto" w:fill="auto"/>
            <w:vAlign w:val="bottom"/>
            <w:hideMark/>
          </w:tcPr>
          <w:p w14:paraId="0A1A1B27" w14:textId="77777777" w:rsidR="00D66451" w:rsidRPr="00CB56EC" w:rsidRDefault="00D66451" w:rsidP="0034307F">
            <w:pPr>
              <w:spacing w:line="221" w:lineRule="auto"/>
              <w:jc w:val="right"/>
              <w:rPr>
                <w:b/>
                <w:bCs/>
                <w:color w:val="000000"/>
                <w:sz w:val="17"/>
                <w:szCs w:val="17"/>
                <w:highlight w:val="yellow"/>
                <w:lang w:eastAsia="tr-TR"/>
              </w:rPr>
            </w:pPr>
          </w:p>
        </w:tc>
        <w:tc>
          <w:tcPr>
            <w:tcW w:w="1073" w:type="dxa"/>
            <w:vMerge/>
            <w:tcBorders>
              <w:top w:val="dotted" w:sz="4" w:space="0" w:color="auto"/>
              <w:bottom w:val="dotted" w:sz="4" w:space="0" w:color="auto"/>
            </w:tcBorders>
            <w:shd w:val="clear" w:color="auto" w:fill="auto"/>
            <w:vAlign w:val="bottom"/>
            <w:hideMark/>
          </w:tcPr>
          <w:p w14:paraId="2690533A" w14:textId="77777777" w:rsidR="00D66451" w:rsidRPr="00CB56EC" w:rsidRDefault="00D66451" w:rsidP="0034307F">
            <w:pPr>
              <w:spacing w:line="221" w:lineRule="auto"/>
              <w:jc w:val="right"/>
              <w:rPr>
                <w:b/>
                <w:bCs/>
                <w:color w:val="000000"/>
                <w:sz w:val="17"/>
                <w:szCs w:val="17"/>
                <w:highlight w:val="yellow"/>
                <w:lang w:eastAsia="tr-TR"/>
              </w:rPr>
            </w:pPr>
          </w:p>
        </w:tc>
      </w:tr>
      <w:tr w:rsidR="00F8467C" w:rsidRPr="00CB56EC" w14:paraId="4FFFABE7" w14:textId="77777777" w:rsidTr="007B05A5">
        <w:trPr>
          <w:trHeight w:val="230"/>
        </w:trPr>
        <w:tc>
          <w:tcPr>
            <w:tcW w:w="1701" w:type="dxa"/>
            <w:tcBorders>
              <w:top w:val="dotted" w:sz="4" w:space="0" w:color="auto"/>
            </w:tcBorders>
            <w:shd w:val="clear" w:color="auto" w:fill="auto"/>
            <w:noWrap/>
            <w:vAlign w:val="bottom"/>
            <w:hideMark/>
          </w:tcPr>
          <w:p w14:paraId="64F7963F" w14:textId="77777777" w:rsidR="00F8467C" w:rsidRPr="00CB56EC" w:rsidRDefault="00F8467C" w:rsidP="00F8467C">
            <w:pPr>
              <w:spacing w:line="221" w:lineRule="auto"/>
              <w:rPr>
                <w:color w:val="000000"/>
                <w:sz w:val="17"/>
                <w:szCs w:val="17"/>
                <w:lang w:eastAsia="tr-TR"/>
              </w:rPr>
            </w:pPr>
            <w:r w:rsidRPr="00CB56EC">
              <w:rPr>
                <w:color w:val="000000"/>
                <w:sz w:val="17"/>
                <w:szCs w:val="17"/>
                <w:lang w:eastAsia="tr-TR"/>
              </w:rPr>
              <w:t>Toplanan fonlar</w:t>
            </w:r>
          </w:p>
        </w:tc>
        <w:tc>
          <w:tcPr>
            <w:tcW w:w="1072" w:type="dxa"/>
            <w:tcBorders>
              <w:top w:val="dotted" w:sz="4" w:space="0" w:color="auto"/>
            </w:tcBorders>
            <w:shd w:val="clear" w:color="auto" w:fill="auto"/>
            <w:vAlign w:val="bottom"/>
            <w:hideMark/>
          </w:tcPr>
          <w:p w14:paraId="094BE4C1" w14:textId="7EB6D1A4" w:rsidR="00F8467C" w:rsidRPr="00CB56EC" w:rsidRDefault="00F8467C" w:rsidP="00F8467C">
            <w:pPr>
              <w:spacing w:line="221" w:lineRule="auto"/>
              <w:jc w:val="right"/>
            </w:pPr>
            <w:r w:rsidRPr="00C56E0A">
              <w:rPr>
                <w:color w:val="000000"/>
                <w:sz w:val="17"/>
                <w:szCs w:val="17"/>
                <w:lang w:eastAsia="tr-TR"/>
              </w:rPr>
              <w:t>7,623,129</w:t>
            </w:r>
          </w:p>
        </w:tc>
        <w:tc>
          <w:tcPr>
            <w:tcW w:w="1072" w:type="dxa"/>
            <w:tcBorders>
              <w:top w:val="dotted" w:sz="4" w:space="0" w:color="auto"/>
            </w:tcBorders>
            <w:shd w:val="clear" w:color="auto" w:fill="auto"/>
            <w:vAlign w:val="bottom"/>
            <w:hideMark/>
          </w:tcPr>
          <w:p w14:paraId="3F9368E0" w14:textId="6E274519" w:rsidR="00F8467C" w:rsidRPr="00CB56EC" w:rsidRDefault="00F8467C" w:rsidP="00F8467C">
            <w:pPr>
              <w:spacing w:line="221" w:lineRule="auto"/>
              <w:jc w:val="right"/>
            </w:pPr>
            <w:r w:rsidRPr="00C56E0A">
              <w:rPr>
                <w:color w:val="000000"/>
                <w:sz w:val="17"/>
                <w:szCs w:val="17"/>
                <w:lang w:eastAsia="tr-TR"/>
              </w:rPr>
              <w:t>1,555,488</w:t>
            </w:r>
          </w:p>
        </w:tc>
        <w:tc>
          <w:tcPr>
            <w:tcW w:w="1072" w:type="dxa"/>
            <w:tcBorders>
              <w:top w:val="dotted" w:sz="4" w:space="0" w:color="auto"/>
            </w:tcBorders>
            <w:shd w:val="clear" w:color="auto" w:fill="auto"/>
            <w:vAlign w:val="bottom"/>
            <w:hideMark/>
          </w:tcPr>
          <w:p w14:paraId="152B2C06" w14:textId="5DD825AF" w:rsidR="00F8467C" w:rsidRPr="00CB56EC" w:rsidRDefault="00F8467C" w:rsidP="00F8467C">
            <w:pPr>
              <w:spacing w:line="221" w:lineRule="auto"/>
              <w:jc w:val="right"/>
            </w:pPr>
            <w:r w:rsidRPr="00C56E0A">
              <w:rPr>
                <w:color w:val="000000"/>
                <w:sz w:val="17"/>
                <w:szCs w:val="17"/>
                <w:lang w:eastAsia="tr-TR"/>
              </w:rPr>
              <w:t>495,953</w:t>
            </w:r>
          </w:p>
        </w:tc>
        <w:tc>
          <w:tcPr>
            <w:tcW w:w="1072" w:type="dxa"/>
            <w:tcBorders>
              <w:top w:val="dotted" w:sz="4" w:space="0" w:color="auto"/>
            </w:tcBorders>
            <w:shd w:val="clear" w:color="auto" w:fill="auto"/>
            <w:vAlign w:val="bottom"/>
            <w:hideMark/>
          </w:tcPr>
          <w:p w14:paraId="3444A312" w14:textId="2226A82F" w:rsidR="00F8467C" w:rsidRPr="00CB56EC" w:rsidRDefault="00F8467C" w:rsidP="00F8467C">
            <w:pPr>
              <w:spacing w:line="221" w:lineRule="auto"/>
              <w:jc w:val="right"/>
            </w:pPr>
            <w:r w:rsidRPr="0082393A">
              <w:rPr>
                <w:color w:val="000000"/>
                <w:sz w:val="17"/>
                <w:szCs w:val="17"/>
                <w:lang w:eastAsia="tr-TR"/>
              </w:rPr>
              <w:t>-</w:t>
            </w:r>
          </w:p>
        </w:tc>
        <w:tc>
          <w:tcPr>
            <w:tcW w:w="1072" w:type="dxa"/>
            <w:tcBorders>
              <w:top w:val="dotted" w:sz="4" w:space="0" w:color="auto"/>
            </w:tcBorders>
            <w:shd w:val="clear" w:color="auto" w:fill="auto"/>
            <w:vAlign w:val="bottom"/>
            <w:hideMark/>
          </w:tcPr>
          <w:p w14:paraId="4830A88E" w14:textId="11D2A1AC" w:rsidR="00F8467C" w:rsidRPr="00CB56EC" w:rsidRDefault="00F8467C" w:rsidP="00F8467C">
            <w:pPr>
              <w:spacing w:line="221" w:lineRule="auto"/>
              <w:jc w:val="right"/>
            </w:pPr>
            <w:r w:rsidRPr="0082393A">
              <w:rPr>
                <w:color w:val="000000"/>
                <w:sz w:val="17"/>
                <w:szCs w:val="17"/>
                <w:lang w:eastAsia="tr-TR"/>
              </w:rPr>
              <w:t>-</w:t>
            </w:r>
          </w:p>
        </w:tc>
        <w:tc>
          <w:tcPr>
            <w:tcW w:w="1072" w:type="dxa"/>
            <w:tcBorders>
              <w:top w:val="dotted" w:sz="4" w:space="0" w:color="auto"/>
            </w:tcBorders>
            <w:shd w:val="clear" w:color="auto" w:fill="auto"/>
            <w:vAlign w:val="bottom"/>
            <w:hideMark/>
          </w:tcPr>
          <w:p w14:paraId="0DBF2036" w14:textId="50026323" w:rsidR="00F8467C" w:rsidRPr="00CB56EC" w:rsidRDefault="00F8467C" w:rsidP="00F8467C">
            <w:pPr>
              <w:spacing w:line="221" w:lineRule="auto"/>
              <w:jc w:val="right"/>
            </w:pPr>
            <w:r w:rsidRPr="00C56E0A">
              <w:rPr>
                <w:color w:val="000000"/>
                <w:sz w:val="17"/>
                <w:szCs w:val="17"/>
                <w:lang w:eastAsia="tr-TR"/>
              </w:rPr>
              <w:t>9,674,570</w:t>
            </w:r>
          </w:p>
        </w:tc>
        <w:tc>
          <w:tcPr>
            <w:tcW w:w="1073" w:type="dxa"/>
            <w:tcBorders>
              <w:top w:val="dotted" w:sz="4" w:space="0" w:color="auto"/>
            </w:tcBorders>
            <w:shd w:val="clear" w:color="auto" w:fill="auto"/>
            <w:vAlign w:val="bottom"/>
            <w:hideMark/>
          </w:tcPr>
          <w:p w14:paraId="78437C2C" w14:textId="1349C01B" w:rsidR="00F8467C" w:rsidRPr="00CB56EC" w:rsidRDefault="00F8467C" w:rsidP="00F8467C">
            <w:pPr>
              <w:spacing w:line="221" w:lineRule="auto"/>
              <w:jc w:val="right"/>
            </w:pPr>
            <w:r w:rsidRPr="00C56E0A">
              <w:rPr>
                <w:color w:val="000000"/>
                <w:sz w:val="17"/>
                <w:szCs w:val="17"/>
                <w:lang w:eastAsia="tr-TR"/>
              </w:rPr>
              <w:t>9,482,970</w:t>
            </w:r>
          </w:p>
        </w:tc>
      </w:tr>
      <w:tr w:rsidR="00055565" w:rsidRPr="00CB56EC" w14:paraId="48CDD611" w14:textId="77777777" w:rsidTr="007B05A5">
        <w:trPr>
          <w:trHeight w:val="230"/>
        </w:trPr>
        <w:tc>
          <w:tcPr>
            <w:tcW w:w="1701" w:type="dxa"/>
            <w:tcBorders>
              <w:top w:val="dotted" w:sz="4" w:space="0" w:color="auto"/>
            </w:tcBorders>
            <w:shd w:val="clear" w:color="auto" w:fill="auto"/>
            <w:noWrap/>
            <w:vAlign w:val="bottom"/>
          </w:tcPr>
          <w:p w14:paraId="36C08B52" w14:textId="6AC28637" w:rsidR="00055565" w:rsidRPr="00CB56EC" w:rsidRDefault="00055565" w:rsidP="00F8467C">
            <w:pPr>
              <w:spacing w:line="221" w:lineRule="auto"/>
              <w:rPr>
                <w:color w:val="000000"/>
                <w:sz w:val="17"/>
                <w:szCs w:val="17"/>
                <w:lang w:eastAsia="tr-TR"/>
              </w:rPr>
            </w:pPr>
            <w:r>
              <w:rPr>
                <w:color w:val="000000"/>
                <w:sz w:val="17"/>
                <w:szCs w:val="17"/>
                <w:lang w:eastAsia="tr-TR"/>
              </w:rPr>
              <w:t>Alınan Krediler</w:t>
            </w:r>
          </w:p>
        </w:tc>
        <w:tc>
          <w:tcPr>
            <w:tcW w:w="1072" w:type="dxa"/>
            <w:tcBorders>
              <w:top w:val="dotted" w:sz="4" w:space="0" w:color="auto"/>
            </w:tcBorders>
            <w:shd w:val="clear" w:color="auto" w:fill="auto"/>
            <w:vAlign w:val="bottom"/>
          </w:tcPr>
          <w:p w14:paraId="13AD88DB" w14:textId="43A3D302" w:rsidR="00055565" w:rsidRPr="00C56E0A" w:rsidRDefault="00055565" w:rsidP="00F8467C">
            <w:pPr>
              <w:spacing w:line="221" w:lineRule="auto"/>
              <w:jc w:val="right"/>
              <w:rPr>
                <w:color w:val="000000"/>
                <w:sz w:val="17"/>
                <w:szCs w:val="17"/>
                <w:lang w:eastAsia="tr-TR"/>
              </w:rPr>
            </w:pPr>
            <w:r>
              <w:rPr>
                <w:color w:val="000000"/>
                <w:sz w:val="17"/>
                <w:szCs w:val="17"/>
                <w:lang w:eastAsia="tr-TR"/>
              </w:rPr>
              <w:t>-</w:t>
            </w:r>
          </w:p>
        </w:tc>
        <w:tc>
          <w:tcPr>
            <w:tcW w:w="1072" w:type="dxa"/>
            <w:tcBorders>
              <w:top w:val="dotted" w:sz="4" w:space="0" w:color="auto"/>
            </w:tcBorders>
            <w:shd w:val="clear" w:color="auto" w:fill="auto"/>
            <w:vAlign w:val="bottom"/>
          </w:tcPr>
          <w:p w14:paraId="0367F8A7" w14:textId="7EE2C432" w:rsidR="00055565" w:rsidRPr="00C56E0A" w:rsidRDefault="00055565" w:rsidP="00F8467C">
            <w:pPr>
              <w:spacing w:line="221" w:lineRule="auto"/>
              <w:jc w:val="right"/>
              <w:rPr>
                <w:color w:val="000000"/>
                <w:sz w:val="17"/>
                <w:szCs w:val="17"/>
                <w:lang w:eastAsia="tr-TR"/>
              </w:rPr>
            </w:pPr>
            <w:r>
              <w:rPr>
                <w:color w:val="000000"/>
                <w:sz w:val="17"/>
                <w:szCs w:val="17"/>
                <w:lang w:eastAsia="tr-TR"/>
              </w:rPr>
              <w:t>-</w:t>
            </w:r>
          </w:p>
        </w:tc>
        <w:tc>
          <w:tcPr>
            <w:tcW w:w="1072" w:type="dxa"/>
            <w:tcBorders>
              <w:top w:val="dotted" w:sz="4" w:space="0" w:color="auto"/>
            </w:tcBorders>
            <w:shd w:val="clear" w:color="auto" w:fill="auto"/>
            <w:vAlign w:val="bottom"/>
          </w:tcPr>
          <w:p w14:paraId="46BACFE5" w14:textId="5C8DB583" w:rsidR="00055565" w:rsidRPr="00C56E0A" w:rsidRDefault="00055565" w:rsidP="00F8467C">
            <w:pPr>
              <w:spacing w:line="221" w:lineRule="auto"/>
              <w:jc w:val="right"/>
              <w:rPr>
                <w:color w:val="000000"/>
                <w:sz w:val="17"/>
                <w:szCs w:val="17"/>
                <w:lang w:eastAsia="tr-TR"/>
              </w:rPr>
            </w:pPr>
            <w:r>
              <w:rPr>
                <w:color w:val="000000"/>
                <w:sz w:val="17"/>
                <w:szCs w:val="17"/>
                <w:lang w:eastAsia="tr-TR"/>
              </w:rPr>
              <w:t>-</w:t>
            </w:r>
          </w:p>
        </w:tc>
        <w:tc>
          <w:tcPr>
            <w:tcW w:w="1072" w:type="dxa"/>
            <w:tcBorders>
              <w:top w:val="dotted" w:sz="4" w:space="0" w:color="auto"/>
            </w:tcBorders>
            <w:shd w:val="clear" w:color="auto" w:fill="auto"/>
            <w:vAlign w:val="bottom"/>
          </w:tcPr>
          <w:p w14:paraId="07C66AFF" w14:textId="43794C77" w:rsidR="00055565" w:rsidRPr="0082393A" w:rsidRDefault="00055565" w:rsidP="00F8467C">
            <w:pPr>
              <w:spacing w:line="221" w:lineRule="auto"/>
              <w:jc w:val="right"/>
              <w:rPr>
                <w:color w:val="000000"/>
                <w:sz w:val="17"/>
                <w:szCs w:val="17"/>
                <w:lang w:eastAsia="tr-TR"/>
              </w:rPr>
            </w:pPr>
            <w:r>
              <w:rPr>
                <w:color w:val="000000"/>
                <w:sz w:val="17"/>
                <w:szCs w:val="17"/>
                <w:lang w:eastAsia="tr-TR"/>
              </w:rPr>
              <w:t>-</w:t>
            </w:r>
          </w:p>
        </w:tc>
        <w:tc>
          <w:tcPr>
            <w:tcW w:w="1072" w:type="dxa"/>
            <w:tcBorders>
              <w:top w:val="dotted" w:sz="4" w:space="0" w:color="auto"/>
            </w:tcBorders>
            <w:shd w:val="clear" w:color="auto" w:fill="auto"/>
            <w:vAlign w:val="bottom"/>
          </w:tcPr>
          <w:p w14:paraId="62037434" w14:textId="1F773DF6" w:rsidR="00055565" w:rsidRPr="0082393A" w:rsidRDefault="00055565" w:rsidP="00F8467C">
            <w:pPr>
              <w:spacing w:line="221" w:lineRule="auto"/>
              <w:jc w:val="right"/>
              <w:rPr>
                <w:color w:val="000000"/>
                <w:sz w:val="17"/>
                <w:szCs w:val="17"/>
                <w:lang w:eastAsia="tr-TR"/>
              </w:rPr>
            </w:pPr>
            <w:r>
              <w:rPr>
                <w:color w:val="000000"/>
                <w:sz w:val="17"/>
                <w:szCs w:val="17"/>
                <w:lang w:eastAsia="tr-TR"/>
              </w:rPr>
              <w:t>-</w:t>
            </w:r>
          </w:p>
        </w:tc>
        <w:tc>
          <w:tcPr>
            <w:tcW w:w="1072" w:type="dxa"/>
            <w:tcBorders>
              <w:top w:val="dotted" w:sz="4" w:space="0" w:color="auto"/>
            </w:tcBorders>
            <w:shd w:val="clear" w:color="auto" w:fill="auto"/>
            <w:vAlign w:val="bottom"/>
          </w:tcPr>
          <w:p w14:paraId="398DD83E" w14:textId="3C90B9D8" w:rsidR="00055565" w:rsidRPr="00C56E0A" w:rsidRDefault="00055565" w:rsidP="00F8467C">
            <w:pPr>
              <w:spacing w:line="221" w:lineRule="auto"/>
              <w:jc w:val="right"/>
              <w:rPr>
                <w:color w:val="000000"/>
                <w:sz w:val="17"/>
                <w:szCs w:val="17"/>
                <w:lang w:eastAsia="tr-TR"/>
              </w:rPr>
            </w:pPr>
            <w:r>
              <w:rPr>
                <w:color w:val="000000"/>
                <w:sz w:val="17"/>
                <w:szCs w:val="17"/>
                <w:lang w:eastAsia="tr-TR"/>
              </w:rPr>
              <w:t>-</w:t>
            </w:r>
          </w:p>
        </w:tc>
        <w:tc>
          <w:tcPr>
            <w:tcW w:w="1073" w:type="dxa"/>
            <w:tcBorders>
              <w:top w:val="dotted" w:sz="4" w:space="0" w:color="auto"/>
            </w:tcBorders>
            <w:shd w:val="clear" w:color="auto" w:fill="auto"/>
            <w:vAlign w:val="bottom"/>
          </w:tcPr>
          <w:p w14:paraId="11AD84D7" w14:textId="17366525" w:rsidR="00055565" w:rsidRPr="00C56E0A" w:rsidRDefault="00055565" w:rsidP="00F8467C">
            <w:pPr>
              <w:spacing w:line="221" w:lineRule="auto"/>
              <w:jc w:val="right"/>
              <w:rPr>
                <w:color w:val="000000"/>
                <w:sz w:val="17"/>
                <w:szCs w:val="17"/>
                <w:lang w:eastAsia="tr-TR"/>
              </w:rPr>
            </w:pPr>
            <w:r>
              <w:rPr>
                <w:color w:val="000000"/>
                <w:sz w:val="17"/>
                <w:szCs w:val="17"/>
                <w:lang w:eastAsia="tr-TR"/>
              </w:rPr>
              <w:t>-</w:t>
            </w:r>
          </w:p>
        </w:tc>
      </w:tr>
      <w:tr w:rsidR="00F8467C" w:rsidRPr="00CB56EC" w14:paraId="07A710AE" w14:textId="77777777" w:rsidTr="0034307F">
        <w:trPr>
          <w:trHeight w:val="240"/>
        </w:trPr>
        <w:tc>
          <w:tcPr>
            <w:tcW w:w="1701" w:type="dxa"/>
            <w:shd w:val="clear" w:color="auto" w:fill="auto"/>
            <w:noWrap/>
            <w:vAlign w:val="bottom"/>
            <w:hideMark/>
          </w:tcPr>
          <w:p w14:paraId="1E72A9F1" w14:textId="77777777" w:rsidR="00F8467C" w:rsidRPr="00CB56EC" w:rsidRDefault="00F8467C" w:rsidP="00F8467C">
            <w:pPr>
              <w:spacing w:line="221" w:lineRule="auto"/>
              <w:rPr>
                <w:color w:val="000000"/>
                <w:sz w:val="17"/>
                <w:szCs w:val="17"/>
                <w:lang w:eastAsia="tr-TR"/>
              </w:rPr>
            </w:pPr>
            <w:r w:rsidRPr="00CB56EC">
              <w:rPr>
                <w:color w:val="000000"/>
                <w:sz w:val="17"/>
                <w:szCs w:val="17"/>
                <w:lang w:eastAsia="tr-TR"/>
              </w:rPr>
              <w:t>Kiralama işlemlerinden borçlar</w:t>
            </w:r>
          </w:p>
        </w:tc>
        <w:tc>
          <w:tcPr>
            <w:tcW w:w="1072" w:type="dxa"/>
            <w:shd w:val="clear" w:color="auto" w:fill="auto"/>
            <w:vAlign w:val="bottom"/>
            <w:hideMark/>
          </w:tcPr>
          <w:p w14:paraId="2FEE410B" w14:textId="438DEC6F" w:rsidR="00F8467C" w:rsidRPr="00CB56EC" w:rsidRDefault="00F8467C" w:rsidP="00F8467C">
            <w:pPr>
              <w:spacing w:line="221" w:lineRule="auto"/>
              <w:jc w:val="right"/>
            </w:pPr>
            <w:r w:rsidRPr="00C56E0A">
              <w:rPr>
                <w:color w:val="000000"/>
                <w:sz w:val="17"/>
                <w:szCs w:val="17"/>
                <w:lang w:eastAsia="tr-TR"/>
              </w:rPr>
              <w:t>142</w:t>
            </w:r>
          </w:p>
        </w:tc>
        <w:tc>
          <w:tcPr>
            <w:tcW w:w="1072" w:type="dxa"/>
            <w:shd w:val="clear" w:color="auto" w:fill="auto"/>
            <w:vAlign w:val="bottom"/>
            <w:hideMark/>
          </w:tcPr>
          <w:p w14:paraId="62420934" w14:textId="3AE134AC" w:rsidR="00F8467C" w:rsidRPr="00CB56EC" w:rsidRDefault="00F8467C" w:rsidP="00F8467C">
            <w:pPr>
              <w:spacing w:line="221" w:lineRule="auto"/>
              <w:jc w:val="right"/>
            </w:pPr>
            <w:r w:rsidRPr="00C56E0A">
              <w:rPr>
                <w:color w:val="000000"/>
                <w:sz w:val="17"/>
                <w:szCs w:val="17"/>
                <w:lang w:eastAsia="tr-TR"/>
              </w:rPr>
              <w:t>2,695</w:t>
            </w:r>
          </w:p>
        </w:tc>
        <w:tc>
          <w:tcPr>
            <w:tcW w:w="1072" w:type="dxa"/>
            <w:shd w:val="clear" w:color="auto" w:fill="auto"/>
            <w:vAlign w:val="bottom"/>
            <w:hideMark/>
          </w:tcPr>
          <w:p w14:paraId="1A67F14D" w14:textId="7CC9C4D3" w:rsidR="00F8467C" w:rsidRPr="00CB56EC" w:rsidRDefault="00F8467C" w:rsidP="00F8467C">
            <w:pPr>
              <w:spacing w:line="221" w:lineRule="auto"/>
              <w:jc w:val="right"/>
            </w:pPr>
            <w:r w:rsidRPr="00C56E0A">
              <w:rPr>
                <w:color w:val="000000"/>
                <w:sz w:val="17"/>
                <w:szCs w:val="17"/>
                <w:lang w:eastAsia="tr-TR"/>
              </w:rPr>
              <w:t>8,510</w:t>
            </w:r>
          </w:p>
        </w:tc>
        <w:tc>
          <w:tcPr>
            <w:tcW w:w="1072" w:type="dxa"/>
            <w:shd w:val="clear" w:color="auto" w:fill="auto"/>
            <w:vAlign w:val="bottom"/>
            <w:hideMark/>
          </w:tcPr>
          <w:p w14:paraId="20A0CF8C" w14:textId="42D11184" w:rsidR="00F8467C" w:rsidRPr="00CB56EC" w:rsidRDefault="00F8467C" w:rsidP="00F8467C">
            <w:pPr>
              <w:spacing w:line="221" w:lineRule="auto"/>
              <w:jc w:val="right"/>
            </w:pPr>
            <w:r w:rsidRPr="00C56E0A">
              <w:rPr>
                <w:color w:val="000000"/>
                <w:sz w:val="17"/>
                <w:szCs w:val="17"/>
                <w:lang w:eastAsia="tr-TR"/>
              </w:rPr>
              <w:t>34,618</w:t>
            </w:r>
          </w:p>
        </w:tc>
        <w:tc>
          <w:tcPr>
            <w:tcW w:w="1072" w:type="dxa"/>
            <w:shd w:val="clear" w:color="auto" w:fill="auto"/>
            <w:vAlign w:val="bottom"/>
            <w:hideMark/>
          </w:tcPr>
          <w:p w14:paraId="5446E6A7" w14:textId="4E0C22FE" w:rsidR="00F8467C" w:rsidRPr="00CB56EC" w:rsidRDefault="00F8467C" w:rsidP="00F8467C">
            <w:pPr>
              <w:spacing w:line="221" w:lineRule="auto"/>
              <w:jc w:val="right"/>
            </w:pPr>
            <w:r w:rsidRPr="0082393A">
              <w:rPr>
                <w:color w:val="000000"/>
                <w:sz w:val="17"/>
                <w:szCs w:val="17"/>
                <w:lang w:eastAsia="tr-TR"/>
              </w:rPr>
              <w:t>-</w:t>
            </w:r>
          </w:p>
        </w:tc>
        <w:tc>
          <w:tcPr>
            <w:tcW w:w="1072" w:type="dxa"/>
            <w:shd w:val="clear" w:color="auto" w:fill="auto"/>
            <w:vAlign w:val="bottom"/>
            <w:hideMark/>
          </w:tcPr>
          <w:p w14:paraId="3F0B88BB" w14:textId="27E9A751" w:rsidR="00F8467C" w:rsidRPr="00CB56EC" w:rsidRDefault="00F8467C" w:rsidP="00F8467C">
            <w:pPr>
              <w:spacing w:line="221" w:lineRule="auto"/>
              <w:jc w:val="right"/>
            </w:pPr>
            <w:r w:rsidRPr="00C56E0A">
              <w:rPr>
                <w:color w:val="000000"/>
                <w:sz w:val="17"/>
                <w:szCs w:val="17"/>
                <w:lang w:eastAsia="tr-TR"/>
              </w:rPr>
              <w:t>45,965</w:t>
            </w:r>
          </w:p>
        </w:tc>
        <w:tc>
          <w:tcPr>
            <w:tcW w:w="1073" w:type="dxa"/>
            <w:shd w:val="clear" w:color="auto" w:fill="auto"/>
            <w:vAlign w:val="bottom"/>
            <w:hideMark/>
          </w:tcPr>
          <w:p w14:paraId="388955A3" w14:textId="1852AC0F" w:rsidR="00F8467C" w:rsidRPr="00CB56EC" w:rsidRDefault="00F8467C" w:rsidP="00F8467C">
            <w:pPr>
              <w:spacing w:line="221" w:lineRule="auto"/>
              <w:jc w:val="right"/>
            </w:pPr>
            <w:r w:rsidRPr="00C56E0A">
              <w:rPr>
                <w:color w:val="000000"/>
                <w:sz w:val="17"/>
                <w:szCs w:val="17"/>
                <w:lang w:eastAsia="tr-TR"/>
              </w:rPr>
              <w:t>22,660</w:t>
            </w:r>
          </w:p>
        </w:tc>
      </w:tr>
      <w:tr w:rsidR="00F8467C" w:rsidRPr="00CB56EC" w14:paraId="4AA04577" w14:textId="77777777" w:rsidTr="0034307F">
        <w:trPr>
          <w:trHeight w:val="240"/>
        </w:trPr>
        <w:tc>
          <w:tcPr>
            <w:tcW w:w="1701" w:type="dxa"/>
            <w:shd w:val="clear" w:color="auto" w:fill="auto"/>
            <w:noWrap/>
            <w:vAlign w:val="bottom"/>
          </w:tcPr>
          <w:p w14:paraId="2F379B1C" w14:textId="77777777" w:rsidR="00F8467C" w:rsidRPr="00CB56EC" w:rsidRDefault="00F8467C" w:rsidP="00F8467C">
            <w:pPr>
              <w:spacing w:line="221" w:lineRule="auto"/>
              <w:rPr>
                <w:color w:val="000000"/>
                <w:sz w:val="17"/>
                <w:szCs w:val="17"/>
                <w:lang w:eastAsia="tr-TR"/>
              </w:rPr>
            </w:pPr>
            <w:r w:rsidRPr="00CB56EC">
              <w:rPr>
                <w:color w:val="000000"/>
                <w:sz w:val="17"/>
                <w:szCs w:val="17"/>
                <w:lang w:eastAsia="tr-TR"/>
              </w:rPr>
              <w:t>Muhtelif Borçlar</w:t>
            </w:r>
          </w:p>
        </w:tc>
        <w:tc>
          <w:tcPr>
            <w:tcW w:w="1072" w:type="dxa"/>
            <w:shd w:val="clear" w:color="auto" w:fill="auto"/>
            <w:vAlign w:val="bottom"/>
          </w:tcPr>
          <w:p w14:paraId="034647FC" w14:textId="1FA5924B" w:rsidR="00F8467C" w:rsidRPr="00CB56EC" w:rsidRDefault="00F8467C" w:rsidP="00F8467C">
            <w:pPr>
              <w:spacing w:line="221" w:lineRule="auto"/>
              <w:jc w:val="right"/>
              <w:rPr>
                <w:color w:val="000000"/>
                <w:sz w:val="17"/>
                <w:szCs w:val="17"/>
                <w:lang w:eastAsia="tr-TR"/>
              </w:rPr>
            </w:pPr>
            <w:r w:rsidRPr="00C56E0A">
              <w:rPr>
                <w:color w:val="000000"/>
                <w:sz w:val="17"/>
                <w:szCs w:val="17"/>
                <w:lang w:eastAsia="tr-TR"/>
              </w:rPr>
              <w:t>175,919</w:t>
            </w:r>
          </w:p>
        </w:tc>
        <w:tc>
          <w:tcPr>
            <w:tcW w:w="1072" w:type="dxa"/>
            <w:shd w:val="clear" w:color="auto" w:fill="auto"/>
            <w:vAlign w:val="bottom"/>
          </w:tcPr>
          <w:p w14:paraId="3A44349C" w14:textId="0904462D" w:rsidR="00F8467C" w:rsidRPr="00CB56EC" w:rsidRDefault="00F8467C" w:rsidP="00F8467C">
            <w:pPr>
              <w:spacing w:line="221" w:lineRule="auto"/>
              <w:jc w:val="right"/>
              <w:rPr>
                <w:color w:val="000000"/>
                <w:sz w:val="17"/>
                <w:szCs w:val="17"/>
                <w:lang w:eastAsia="tr-TR"/>
              </w:rPr>
            </w:pPr>
            <w:r w:rsidRPr="0082393A">
              <w:rPr>
                <w:color w:val="000000"/>
                <w:sz w:val="17"/>
                <w:szCs w:val="17"/>
                <w:lang w:eastAsia="tr-TR"/>
              </w:rPr>
              <w:t>-</w:t>
            </w:r>
          </w:p>
        </w:tc>
        <w:tc>
          <w:tcPr>
            <w:tcW w:w="1072" w:type="dxa"/>
            <w:shd w:val="clear" w:color="auto" w:fill="auto"/>
            <w:vAlign w:val="bottom"/>
          </w:tcPr>
          <w:p w14:paraId="65A32900" w14:textId="4D332EFC" w:rsidR="00F8467C" w:rsidRPr="00CB56EC" w:rsidRDefault="00F8467C" w:rsidP="00F8467C">
            <w:pPr>
              <w:spacing w:line="221" w:lineRule="auto"/>
              <w:jc w:val="right"/>
              <w:rPr>
                <w:color w:val="000000"/>
                <w:sz w:val="17"/>
                <w:szCs w:val="17"/>
                <w:lang w:eastAsia="tr-TR"/>
              </w:rPr>
            </w:pPr>
            <w:r w:rsidRPr="0082393A">
              <w:rPr>
                <w:color w:val="000000"/>
                <w:sz w:val="17"/>
                <w:szCs w:val="17"/>
                <w:lang w:eastAsia="tr-TR"/>
              </w:rPr>
              <w:t>-</w:t>
            </w:r>
          </w:p>
        </w:tc>
        <w:tc>
          <w:tcPr>
            <w:tcW w:w="1072" w:type="dxa"/>
            <w:shd w:val="clear" w:color="auto" w:fill="auto"/>
            <w:vAlign w:val="bottom"/>
          </w:tcPr>
          <w:p w14:paraId="3F68DE29" w14:textId="36CF7BB3" w:rsidR="00F8467C" w:rsidRPr="00CB56EC" w:rsidRDefault="00F8467C" w:rsidP="00F8467C">
            <w:pPr>
              <w:spacing w:line="221" w:lineRule="auto"/>
              <w:jc w:val="right"/>
              <w:rPr>
                <w:color w:val="000000"/>
                <w:sz w:val="17"/>
                <w:szCs w:val="17"/>
                <w:lang w:eastAsia="tr-TR"/>
              </w:rPr>
            </w:pPr>
            <w:r w:rsidRPr="0082393A">
              <w:rPr>
                <w:color w:val="000000"/>
                <w:sz w:val="17"/>
                <w:szCs w:val="17"/>
                <w:lang w:eastAsia="tr-TR"/>
              </w:rPr>
              <w:t>-</w:t>
            </w:r>
          </w:p>
        </w:tc>
        <w:tc>
          <w:tcPr>
            <w:tcW w:w="1072" w:type="dxa"/>
            <w:shd w:val="clear" w:color="auto" w:fill="auto"/>
            <w:vAlign w:val="bottom"/>
          </w:tcPr>
          <w:p w14:paraId="351F99B8" w14:textId="56E7900E" w:rsidR="00F8467C" w:rsidRPr="00CB56EC" w:rsidRDefault="00F8467C" w:rsidP="00F8467C">
            <w:pPr>
              <w:spacing w:line="221" w:lineRule="auto"/>
              <w:jc w:val="right"/>
              <w:rPr>
                <w:color w:val="000000"/>
                <w:sz w:val="17"/>
                <w:szCs w:val="17"/>
                <w:lang w:eastAsia="tr-TR"/>
              </w:rPr>
            </w:pPr>
            <w:r w:rsidRPr="0082393A">
              <w:rPr>
                <w:color w:val="000000"/>
                <w:sz w:val="17"/>
                <w:szCs w:val="17"/>
                <w:lang w:eastAsia="tr-TR"/>
              </w:rPr>
              <w:t>-</w:t>
            </w:r>
          </w:p>
        </w:tc>
        <w:tc>
          <w:tcPr>
            <w:tcW w:w="1072" w:type="dxa"/>
            <w:shd w:val="clear" w:color="auto" w:fill="auto"/>
            <w:vAlign w:val="bottom"/>
          </w:tcPr>
          <w:p w14:paraId="185904FB" w14:textId="481D761B" w:rsidR="00F8467C" w:rsidRPr="00CB56EC" w:rsidRDefault="00F8467C" w:rsidP="00F8467C">
            <w:pPr>
              <w:spacing w:line="221" w:lineRule="auto"/>
              <w:jc w:val="right"/>
              <w:rPr>
                <w:color w:val="000000"/>
                <w:sz w:val="17"/>
                <w:szCs w:val="17"/>
                <w:lang w:eastAsia="tr-TR"/>
              </w:rPr>
            </w:pPr>
            <w:r w:rsidRPr="00C56E0A">
              <w:rPr>
                <w:color w:val="000000"/>
                <w:sz w:val="17"/>
                <w:szCs w:val="17"/>
                <w:lang w:eastAsia="tr-TR"/>
              </w:rPr>
              <w:t>175,919</w:t>
            </w:r>
          </w:p>
        </w:tc>
        <w:tc>
          <w:tcPr>
            <w:tcW w:w="1073" w:type="dxa"/>
            <w:shd w:val="clear" w:color="auto" w:fill="auto"/>
            <w:vAlign w:val="bottom"/>
          </w:tcPr>
          <w:p w14:paraId="2A20E28F" w14:textId="5CF9584B" w:rsidR="00F8467C" w:rsidRPr="00CB56EC" w:rsidRDefault="00F8467C" w:rsidP="00F8467C">
            <w:pPr>
              <w:spacing w:line="221" w:lineRule="auto"/>
              <w:jc w:val="right"/>
              <w:rPr>
                <w:color w:val="000000"/>
                <w:sz w:val="17"/>
                <w:szCs w:val="17"/>
                <w:lang w:eastAsia="tr-TR"/>
              </w:rPr>
            </w:pPr>
            <w:r w:rsidRPr="00C56E0A">
              <w:rPr>
                <w:color w:val="000000"/>
                <w:sz w:val="17"/>
                <w:szCs w:val="17"/>
                <w:lang w:eastAsia="tr-TR"/>
              </w:rPr>
              <w:t>175,919</w:t>
            </w:r>
          </w:p>
        </w:tc>
      </w:tr>
      <w:tr w:rsidR="00F8467C" w:rsidRPr="00CB56EC" w14:paraId="303E154A" w14:textId="77777777" w:rsidTr="0034307F">
        <w:trPr>
          <w:trHeight w:val="240"/>
        </w:trPr>
        <w:tc>
          <w:tcPr>
            <w:tcW w:w="1701" w:type="dxa"/>
            <w:shd w:val="clear" w:color="auto" w:fill="auto"/>
            <w:vAlign w:val="bottom"/>
            <w:hideMark/>
          </w:tcPr>
          <w:p w14:paraId="0195C4F2" w14:textId="77777777" w:rsidR="00F8467C" w:rsidRPr="00CB56EC" w:rsidRDefault="00F8467C" w:rsidP="00F8467C">
            <w:pPr>
              <w:spacing w:line="221" w:lineRule="auto"/>
              <w:rPr>
                <w:b/>
                <w:bCs/>
                <w:color w:val="000000"/>
                <w:sz w:val="17"/>
                <w:szCs w:val="17"/>
                <w:lang w:eastAsia="tr-TR"/>
              </w:rPr>
            </w:pPr>
            <w:r w:rsidRPr="00CB56EC">
              <w:rPr>
                <w:b/>
                <w:bCs/>
                <w:color w:val="000000"/>
                <w:sz w:val="17"/>
                <w:szCs w:val="17"/>
                <w:lang w:eastAsia="tr-TR"/>
              </w:rPr>
              <w:t>Toplam</w:t>
            </w:r>
          </w:p>
        </w:tc>
        <w:tc>
          <w:tcPr>
            <w:tcW w:w="1072" w:type="dxa"/>
            <w:shd w:val="clear" w:color="auto" w:fill="auto"/>
            <w:vAlign w:val="bottom"/>
            <w:hideMark/>
          </w:tcPr>
          <w:p w14:paraId="69B11BCD" w14:textId="44B92800" w:rsidR="00F8467C" w:rsidRPr="00CB56EC" w:rsidRDefault="00F8467C" w:rsidP="00F8467C">
            <w:pPr>
              <w:spacing w:line="221" w:lineRule="auto"/>
              <w:jc w:val="right"/>
              <w:rPr>
                <w:b/>
              </w:rPr>
            </w:pPr>
            <w:r w:rsidRPr="00C56E0A">
              <w:rPr>
                <w:b/>
                <w:bCs/>
                <w:color w:val="000000"/>
                <w:sz w:val="17"/>
                <w:szCs w:val="17"/>
                <w:lang w:eastAsia="tr-TR"/>
              </w:rPr>
              <w:t>7,799,190</w:t>
            </w:r>
          </w:p>
        </w:tc>
        <w:tc>
          <w:tcPr>
            <w:tcW w:w="1072" w:type="dxa"/>
            <w:shd w:val="clear" w:color="auto" w:fill="auto"/>
            <w:vAlign w:val="bottom"/>
            <w:hideMark/>
          </w:tcPr>
          <w:p w14:paraId="4A8487E7" w14:textId="55C2B49D" w:rsidR="00F8467C" w:rsidRPr="00CB56EC" w:rsidRDefault="00F8467C" w:rsidP="00F8467C">
            <w:pPr>
              <w:spacing w:line="221" w:lineRule="auto"/>
              <w:jc w:val="right"/>
              <w:rPr>
                <w:b/>
              </w:rPr>
            </w:pPr>
            <w:r w:rsidRPr="00C56E0A">
              <w:rPr>
                <w:b/>
                <w:bCs/>
                <w:color w:val="000000"/>
                <w:sz w:val="17"/>
                <w:szCs w:val="17"/>
                <w:lang w:eastAsia="tr-TR"/>
              </w:rPr>
              <w:t>1,558,183</w:t>
            </w:r>
          </w:p>
        </w:tc>
        <w:tc>
          <w:tcPr>
            <w:tcW w:w="1072" w:type="dxa"/>
            <w:shd w:val="clear" w:color="auto" w:fill="auto"/>
            <w:vAlign w:val="bottom"/>
            <w:hideMark/>
          </w:tcPr>
          <w:p w14:paraId="595E7498" w14:textId="412E971B" w:rsidR="00F8467C" w:rsidRPr="00CB56EC" w:rsidRDefault="00F8467C" w:rsidP="00F8467C">
            <w:pPr>
              <w:spacing w:line="221" w:lineRule="auto"/>
              <w:jc w:val="right"/>
              <w:rPr>
                <w:b/>
              </w:rPr>
            </w:pPr>
            <w:r w:rsidRPr="00C56E0A">
              <w:rPr>
                <w:b/>
                <w:bCs/>
                <w:color w:val="000000"/>
                <w:sz w:val="17"/>
                <w:szCs w:val="17"/>
                <w:lang w:eastAsia="tr-TR"/>
              </w:rPr>
              <w:t>504,463</w:t>
            </w:r>
          </w:p>
        </w:tc>
        <w:tc>
          <w:tcPr>
            <w:tcW w:w="1072" w:type="dxa"/>
            <w:shd w:val="clear" w:color="auto" w:fill="auto"/>
            <w:vAlign w:val="bottom"/>
            <w:hideMark/>
          </w:tcPr>
          <w:p w14:paraId="17ABD698" w14:textId="2B34760F" w:rsidR="00F8467C" w:rsidRPr="00CB56EC" w:rsidRDefault="00F8467C" w:rsidP="00F8467C">
            <w:pPr>
              <w:spacing w:line="221" w:lineRule="auto"/>
              <w:jc w:val="right"/>
              <w:rPr>
                <w:b/>
              </w:rPr>
            </w:pPr>
            <w:r w:rsidRPr="00C56E0A">
              <w:rPr>
                <w:b/>
                <w:bCs/>
                <w:color w:val="000000"/>
                <w:sz w:val="17"/>
                <w:szCs w:val="17"/>
                <w:lang w:eastAsia="tr-TR"/>
              </w:rPr>
              <w:t>34,618</w:t>
            </w:r>
          </w:p>
        </w:tc>
        <w:tc>
          <w:tcPr>
            <w:tcW w:w="1072" w:type="dxa"/>
            <w:shd w:val="clear" w:color="auto" w:fill="auto"/>
            <w:vAlign w:val="bottom"/>
            <w:hideMark/>
          </w:tcPr>
          <w:p w14:paraId="365443DC" w14:textId="5E5C4645" w:rsidR="00F8467C" w:rsidRPr="00CB56EC" w:rsidRDefault="00F8467C" w:rsidP="00F8467C">
            <w:pPr>
              <w:spacing w:line="221" w:lineRule="auto"/>
              <w:jc w:val="right"/>
              <w:rPr>
                <w:b/>
              </w:rPr>
            </w:pPr>
            <w:r w:rsidRPr="002560C7">
              <w:rPr>
                <w:b/>
                <w:bCs/>
                <w:color w:val="000000"/>
                <w:sz w:val="17"/>
                <w:szCs w:val="17"/>
                <w:lang w:eastAsia="tr-TR"/>
              </w:rPr>
              <w:t>-</w:t>
            </w:r>
          </w:p>
        </w:tc>
        <w:tc>
          <w:tcPr>
            <w:tcW w:w="1072" w:type="dxa"/>
            <w:shd w:val="clear" w:color="auto" w:fill="auto"/>
            <w:vAlign w:val="bottom"/>
            <w:hideMark/>
          </w:tcPr>
          <w:p w14:paraId="59BC2311" w14:textId="55444BC9" w:rsidR="00F8467C" w:rsidRPr="00CB56EC" w:rsidRDefault="00F8467C" w:rsidP="00F8467C">
            <w:pPr>
              <w:spacing w:line="221" w:lineRule="auto"/>
              <w:jc w:val="right"/>
              <w:rPr>
                <w:b/>
              </w:rPr>
            </w:pPr>
            <w:r w:rsidRPr="00C56E0A">
              <w:rPr>
                <w:b/>
                <w:bCs/>
                <w:color w:val="000000"/>
                <w:sz w:val="17"/>
                <w:szCs w:val="17"/>
                <w:lang w:eastAsia="tr-TR"/>
              </w:rPr>
              <w:t>9,896,454</w:t>
            </w:r>
          </w:p>
        </w:tc>
        <w:tc>
          <w:tcPr>
            <w:tcW w:w="1073" w:type="dxa"/>
            <w:shd w:val="clear" w:color="auto" w:fill="auto"/>
            <w:vAlign w:val="bottom"/>
            <w:hideMark/>
          </w:tcPr>
          <w:p w14:paraId="219A1C58" w14:textId="30D0BF7A" w:rsidR="00F8467C" w:rsidRPr="00CB56EC" w:rsidRDefault="00F8467C" w:rsidP="00F8467C">
            <w:pPr>
              <w:spacing w:line="221" w:lineRule="auto"/>
              <w:jc w:val="right"/>
              <w:rPr>
                <w:b/>
              </w:rPr>
            </w:pPr>
            <w:r w:rsidRPr="00C56E0A">
              <w:rPr>
                <w:b/>
                <w:bCs/>
                <w:color w:val="000000"/>
                <w:sz w:val="17"/>
                <w:szCs w:val="17"/>
                <w:lang w:eastAsia="tr-TR"/>
              </w:rPr>
              <w:t>9,681,549</w:t>
            </w:r>
          </w:p>
        </w:tc>
      </w:tr>
    </w:tbl>
    <w:p w14:paraId="6642C49F" w14:textId="4D1E6D0C" w:rsidR="00DC2194" w:rsidRPr="00CB56EC" w:rsidRDefault="00AA4FCB" w:rsidP="00055565">
      <w:pPr>
        <w:autoSpaceDE w:val="0"/>
        <w:autoSpaceDN w:val="0"/>
        <w:adjustRightInd w:val="0"/>
        <w:spacing w:line="221" w:lineRule="auto"/>
        <w:ind w:left="142" w:hanging="142"/>
        <w:jc w:val="both"/>
        <w:rPr>
          <w:spacing w:val="-6"/>
          <w:sz w:val="16"/>
          <w:szCs w:val="16"/>
        </w:rPr>
      </w:pPr>
      <w:r w:rsidRPr="00CB56EC">
        <w:rPr>
          <w:spacing w:val="-6"/>
          <w:sz w:val="16"/>
          <w:szCs w:val="16"/>
          <w:vertAlign w:val="superscript"/>
        </w:rPr>
        <w:t>1</w:t>
      </w:r>
      <w:r w:rsidRPr="00CB56EC">
        <w:rPr>
          <w:spacing w:val="-6"/>
          <w:sz w:val="16"/>
          <w:szCs w:val="16"/>
          <w:vertAlign w:val="superscript"/>
        </w:rPr>
        <w:tab/>
      </w:r>
      <w:r w:rsidRPr="00CB56EC">
        <w:rPr>
          <w:spacing w:val="-6"/>
          <w:sz w:val="16"/>
          <w:szCs w:val="16"/>
        </w:rPr>
        <w:t>Vadesizleri de içermektedir.</w:t>
      </w:r>
      <w:r w:rsidR="00DC2194" w:rsidRPr="00CB56EC">
        <w:rPr>
          <w:spacing w:val="-6"/>
          <w:sz w:val="16"/>
          <w:szCs w:val="16"/>
        </w:rPr>
        <w:br w:type="page"/>
      </w:r>
    </w:p>
    <w:p w14:paraId="58C38FFF" w14:textId="246A62F9" w:rsidR="00256672" w:rsidRPr="00CB56EC" w:rsidRDefault="00256672">
      <w:pPr>
        <w:pageBreakBefore/>
        <w:jc w:val="both"/>
        <w:rPr>
          <w:rFonts w:eastAsia="Arial Unicode MS"/>
          <w:b/>
        </w:rPr>
      </w:pPr>
      <w:r w:rsidRPr="00CB56EC">
        <w:rPr>
          <w:rFonts w:eastAsia="Arial Unicode MS"/>
          <w:b/>
        </w:rPr>
        <w:lastRenderedPageBreak/>
        <w:t>Likidite karşılama oranı</w:t>
      </w:r>
    </w:p>
    <w:p w14:paraId="61781ADA" w14:textId="77777777" w:rsidR="00256672" w:rsidRPr="00CB56EC" w:rsidRDefault="00256672" w:rsidP="00256672">
      <w:pPr>
        <w:ind w:hanging="567"/>
        <w:jc w:val="both"/>
        <w:rPr>
          <w:rFonts w:eastAsia="Arial Unicode MS"/>
          <w:b/>
          <w:sz w:val="12"/>
          <w:szCs w:val="12"/>
        </w:rPr>
      </w:pPr>
    </w:p>
    <w:p w14:paraId="57AB08A4" w14:textId="77777777" w:rsidR="00256672" w:rsidRPr="00CB56EC" w:rsidRDefault="00256672" w:rsidP="00256672">
      <w:pPr>
        <w:jc w:val="both"/>
        <w:rPr>
          <w:bCs/>
          <w:snapToGrid w:val="0"/>
        </w:rPr>
      </w:pPr>
      <w:r w:rsidRPr="00CB56EC">
        <w:rPr>
          <w:bCs/>
          <w:snapToGrid w:val="0"/>
        </w:rPr>
        <w:t xml:space="preserve">Likidite karşılama oranı, Banka’nın sahip olduğu yüksek kaliteli likit varlıkların, bir aylık vade penceresindeki net nakit çıkışlarına oranlanması ile hesaplanır. </w:t>
      </w:r>
    </w:p>
    <w:p w14:paraId="5777678C" w14:textId="77777777" w:rsidR="00256672" w:rsidRPr="00CB56EC" w:rsidRDefault="00256672" w:rsidP="00AF46F6">
      <w:pPr>
        <w:ind w:hanging="567"/>
        <w:jc w:val="both"/>
        <w:rPr>
          <w:rFonts w:eastAsia="Arial Unicode MS"/>
        </w:rPr>
      </w:pPr>
    </w:p>
    <w:tbl>
      <w:tblPr>
        <w:tblW w:w="9207" w:type="dxa"/>
        <w:tblInd w:w="-10"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20"/>
        <w:gridCol w:w="4927"/>
        <w:gridCol w:w="992"/>
        <w:gridCol w:w="993"/>
        <w:gridCol w:w="924"/>
        <w:gridCol w:w="1051"/>
      </w:tblGrid>
      <w:tr w:rsidR="00C65294" w:rsidRPr="00CB56EC" w14:paraId="3B0AAF5A" w14:textId="77777777" w:rsidTr="00BB220E">
        <w:trPr>
          <w:trHeight w:val="1249"/>
        </w:trPr>
        <w:tc>
          <w:tcPr>
            <w:tcW w:w="5247" w:type="dxa"/>
            <w:gridSpan w:val="2"/>
            <w:vMerge w:val="restart"/>
            <w:tcBorders>
              <w:top w:val="single" w:sz="6" w:space="0" w:color="auto"/>
              <w:bottom w:val="dotted" w:sz="4" w:space="0" w:color="auto"/>
            </w:tcBorders>
            <w:shd w:val="clear" w:color="auto" w:fill="auto"/>
            <w:noWrap/>
            <w:vAlign w:val="center"/>
            <w:hideMark/>
          </w:tcPr>
          <w:p w14:paraId="1ACC5C40" w14:textId="77777777" w:rsidR="00C65294" w:rsidRPr="00CB56EC" w:rsidRDefault="00C65294" w:rsidP="00256672">
            <w:pPr>
              <w:rPr>
                <w:b/>
                <w:bCs/>
                <w:iCs/>
                <w:color w:val="000000"/>
                <w:sz w:val="16"/>
                <w:szCs w:val="16"/>
                <w:lang w:eastAsia="tr-TR"/>
              </w:rPr>
            </w:pPr>
            <w:r w:rsidRPr="00CB56EC">
              <w:rPr>
                <w:b/>
                <w:bCs/>
                <w:iCs/>
                <w:color w:val="000000"/>
                <w:sz w:val="16"/>
                <w:szCs w:val="16"/>
                <w:lang w:eastAsia="tr-TR"/>
              </w:rPr>
              <w:t>Cari Dönem</w:t>
            </w:r>
          </w:p>
        </w:tc>
        <w:tc>
          <w:tcPr>
            <w:tcW w:w="1985" w:type="dxa"/>
            <w:gridSpan w:val="2"/>
            <w:tcBorders>
              <w:top w:val="single" w:sz="6" w:space="0" w:color="auto"/>
              <w:bottom w:val="dotted" w:sz="4" w:space="0" w:color="auto"/>
            </w:tcBorders>
            <w:shd w:val="clear" w:color="auto" w:fill="auto"/>
            <w:vAlign w:val="center"/>
            <w:hideMark/>
          </w:tcPr>
          <w:p w14:paraId="2CFBB66D" w14:textId="77777777" w:rsidR="00C65294" w:rsidRPr="00CB56EC" w:rsidRDefault="00C65294">
            <w:pPr>
              <w:jc w:val="center"/>
              <w:rPr>
                <w:b/>
                <w:bCs/>
                <w:color w:val="000000"/>
                <w:sz w:val="16"/>
                <w:szCs w:val="16"/>
                <w:lang w:eastAsia="tr-TR"/>
              </w:rPr>
            </w:pPr>
            <w:r w:rsidRPr="00CB56EC">
              <w:rPr>
                <w:b/>
                <w:bCs/>
                <w:color w:val="000000"/>
                <w:sz w:val="16"/>
                <w:szCs w:val="16"/>
                <w:lang w:eastAsia="tr-TR"/>
              </w:rPr>
              <w:t xml:space="preserve">Dikkate Alınma Oranı Uygulanmamış Toplam Değer </w:t>
            </w:r>
            <w:r w:rsidRPr="00CB56EC">
              <w:rPr>
                <w:b/>
                <w:bCs/>
                <w:color w:val="000000"/>
                <w:sz w:val="16"/>
                <w:szCs w:val="16"/>
                <w:vertAlign w:val="superscript"/>
                <w:lang w:eastAsia="tr-TR"/>
              </w:rPr>
              <w:t>1</w:t>
            </w:r>
          </w:p>
        </w:tc>
        <w:tc>
          <w:tcPr>
            <w:tcW w:w="1975" w:type="dxa"/>
            <w:gridSpan w:val="2"/>
            <w:tcBorders>
              <w:top w:val="single" w:sz="6" w:space="0" w:color="auto"/>
              <w:bottom w:val="dotted" w:sz="4" w:space="0" w:color="auto"/>
            </w:tcBorders>
            <w:shd w:val="clear" w:color="auto" w:fill="auto"/>
            <w:vAlign w:val="center"/>
            <w:hideMark/>
          </w:tcPr>
          <w:p w14:paraId="4F924FC2" w14:textId="77777777" w:rsidR="00C65294" w:rsidRPr="00CB56EC" w:rsidRDefault="00C65294">
            <w:pPr>
              <w:jc w:val="center"/>
              <w:rPr>
                <w:b/>
                <w:bCs/>
                <w:color w:val="000000"/>
                <w:sz w:val="16"/>
                <w:szCs w:val="16"/>
                <w:lang w:eastAsia="tr-TR"/>
              </w:rPr>
            </w:pPr>
            <w:r w:rsidRPr="00CB56EC">
              <w:rPr>
                <w:b/>
                <w:bCs/>
                <w:color w:val="000000"/>
                <w:sz w:val="16"/>
                <w:szCs w:val="16"/>
                <w:lang w:eastAsia="tr-TR"/>
              </w:rPr>
              <w:t xml:space="preserve">Dikkate Alınma Oranı Uygulanmış Toplam Değer </w:t>
            </w:r>
            <w:r w:rsidRPr="00CB56EC">
              <w:rPr>
                <w:b/>
                <w:bCs/>
                <w:color w:val="000000"/>
                <w:sz w:val="16"/>
                <w:szCs w:val="16"/>
                <w:vertAlign w:val="superscript"/>
                <w:lang w:eastAsia="tr-TR"/>
              </w:rPr>
              <w:t>1</w:t>
            </w:r>
          </w:p>
        </w:tc>
      </w:tr>
      <w:tr w:rsidR="00C65294" w:rsidRPr="00CB56EC" w14:paraId="68E4FC02" w14:textId="77777777" w:rsidTr="00BB220E">
        <w:trPr>
          <w:trHeight w:val="41"/>
        </w:trPr>
        <w:tc>
          <w:tcPr>
            <w:tcW w:w="5247" w:type="dxa"/>
            <w:gridSpan w:val="2"/>
            <w:vMerge/>
            <w:tcBorders>
              <w:bottom w:val="dotted" w:sz="4" w:space="0" w:color="auto"/>
            </w:tcBorders>
            <w:shd w:val="clear" w:color="auto" w:fill="auto"/>
            <w:vAlign w:val="center"/>
            <w:hideMark/>
          </w:tcPr>
          <w:p w14:paraId="28DE24F7" w14:textId="77777777" w:rsidR="00C65294" w:rsidRPr="00CB56EC" w:rsidRDefault="00C65294" w:rsidP="00223100">
            <w:pPr>
              <w:rPr>
                <w:b/>
                <w:bCs/>
                <w:i/>
                <w:iCs/>
                <w:color w:val="000000"/>
                <w:sz w:val="16"/>
                <w:szCs w:val="16"/>
                <w:lang w:eastAsia="tr-TR"/>
              </w:rPr>
            </w:pPr>
          </w:p>
        </w:tc>
        <w:tc>
          <w:tcPr>
            <w:tcW w:w="992" w:type="dxa"/>
            <w:tcBorders>
              <w:top w:val="dotted" w:sz="4" w:space="0" w:color="auto"/>
              <w:bottom w:val="dotted" w:sz="4" w:space="0" w:color="auto"/>
            </w:tcBorders>
            <w:shd w:val="clear" w:color="auto" w:fill="auto"/>
            <w:vAlign w:val="bottom"/>
            <w:hideMark/>
          </w:tcPr>
          <w:p w14:paraId="6D3CED5F" w14:textId="77777777" w:rsidR="00C65294" w:rsidRPr="00CB56EC" w:rsidRDefault="00C65294" w:rsidP="00C522E5">
            <w:pPr>
              <w:jc w:val="right"/>
              <w:rPr>
                <w:b/>
                <w:bCs/>
                <w:color w:val="000000"/>
                <w:sz w:val="16"/>
                <w:szCs w:val="16"/>
                <w:lang w:eastAsia="tr-TR"/>
              </w:rPr>
            </w:pPr>
            <w:r w:rsidRPr="00CB56EC">
              <w:rPr>
                <w:b/>
                <w:bCs/>
                <w:color w:val="000000"/>
                <w:sz w:val="16"/>
                <w:szCs w:val="16"/>
                <w:lang w:eastAsia="tr-TR"/>
              </w:rPr>
              <w:t>TP+YP</w:t>
            </w:r>
          </w:p>
        </w:tc>
        <w:tc>
          <w:tcPr>
            <w:tcW w:w="993" w:type="dxa"/>
            <w:tcBorders>
              <w:top w:val="dotted" w:sz="4" w:space="0" w:color="auto"/>
              <w:bottom w:val="dotted" w:sz="4" w:space="0" w:color="auto"/>
            </w:tcBorders>
            <w:shd w:val="clear" w:color="auto" w:fill="auto"/>
            <w:vAlign w:val="bottom"/>
            <w:hideMark/>
          </w:tcPr>
          <w:p w14:paraId="556B46F4" w14:textId="77777777" w:rsidR="00C65294" w:rsidRPr="00CB56EC" w:rsidRDefault="00C65294" w:rsidP="00C522E5">
            <w:pPr>
              <w:jc w:val="right"/>
              <w:rPr>
                <w:b/>
                <w:bCs/>
                <w:color w:val="000000"/>
                <w:sz w:val="16"/>
                <w:szCs w:val="16"/>
                <w:lang w:eastAsia="tr-TR"/>
              </w:rPr>
            </w:pPr>
            <w:r w:rsidRPr="00CB56EC">
              <w:rPr>
                <w:b/>
                <w:bCs/>
                <w:color w:val="000000"/>
                <w:sz w:val="16"/>
                <w:szCs w:val="16"/>
                <w:lang w:eastAsia="tr-TR"/>
              </w:rPr>
              <w:t>YP</w:t>
            </w:r>
          </w:p>
        </w:tc>
        <w:tc>
          <w:tcPr>
            <w:tcW w:w="924" w:type="dxa"/>
            <w:tcBorders>
              <w:top w:val="dotted" w:sz="4" w:space="0" w:color="auto"/>
              <w:bottom w:val="dotted" w:sz="4" w:space="0" w:color="auto"/>
            </w:tcBorders>
            <w:shd w:val="clear" w:color="auto" w:fill="auto"/>
            <w:vAlign w:val="bottom"/>
            <w:hideMark/>
          </w:tcPr>
          <w:p w14:paraId="0F8DD8C8" w14:textId="77777777" w:rsidR="00C65294" w:rsidRPr="00CB56EC" w:rsidRDefault="00C65294" w:rsidP="00C522E5">
            <w:pPr>
              <w:jc w:val="right"/>
              <w:rPr>
                <w:b/>
                <w:bCs/>
                <w:color w:val="000000"/>
                <w:sz w:val="16"/>
                <w:szCs w:val="16"/>
                <w:lang w:eastAsia="tr-TR"/>
              </w:rPr>
            </w:pPr>
            <w:r w:rsidRPr="00CB56EC">
              <w:rPr>
                <w:b/>
                <w:bCs/>
                <w:color w:val="000000"/>
                <w:sz w:val="16"/>
                <w:szCs w:val="16"/>
                <w:lang w:eastAsia="tr-TR"/>
              </w:rPr>
              <w:t>TP+YP</w:t>
            </w:r>
          </w:p>
        </w:tc>
        <w:tc>
          <w:tcPr>
            <w:tcW w:w="1051" w:type="dxa"/>
            <w:tcBorders>
              <w:top w:val="dotted" w:sz="4" w:space="0" w:color="auto"/>
              <w:bottom w:val="dotted" w:sz="4" w:space="0" w:color="auto"/>
            </w:tcBorders>
            <w:shd w:val="clear" w:color="auto" w:fill="auto"/>
            <w:vAlign w:val="bottom"/>
            <w:hideMark/>
          </w:tcPr>
          <w:p w14:paraId="4FC237D6" w14:textId="77777777" w:rsidR="00C65294" w:rsidRPr="00CB56EC" w:rsidRDefault="00C65294" w:rsidP="00C522E5">
            <w:pPr>
              <w:jc w:val="right"/>
              <w:rPr>
                <w:b/>
                <w:bCs/>
                <w:color w:val="000000"/>
                <w:sz w:val="16"/>
                <w:szCs w:val="16"/>
                <w:lang w:eastAsia="tr-TR"/>
              </w:rPr>
            </w:pPr>
            <w:r w:rsidRPr="00CB56EC">
              <w:rPr>
                <w:b/>
                <w:bCs/>
                <w:color w:val="000000"/>
                <w:sz w:val="16"/>
                <w:szCs w:val="16"/>
                <w:lang w:eastAsia="tr-TR"/>
              </w:rPr>
              <w:t>YP</w:t>
            </w:r>
          </w:p>
        </w:tc>
      </w:tr>
      <w:tr w:rsidR="00C65294" w:rsidRPr="00C65294" w14:paraId="6E2128D7" w14:textId="77777777" w:rsidTr="00F8467C">
        <w:trPr>
          <w:trHeight w:val="227"/>
        </w:trPr>
        <w:tc>
          <w:tcPr>
            <w:tcW w:w="5247" w:type="dxa"/>
            <w:gridSpan w:val="2"/>
            <w:tcBorders>
              <w:top w:val="dotted" w:sz="4" w:space="0" w:color="auto"/>
            </w:tcBorders>
            <w:shd w:val="clear" w:color="auto" w:fill="auto"/>
            <w:noWrap/>
            <w:vAlign w:val="center"/>
            <w:hideMark/>
          </w:tcPr>
          <w:p w14:paraId="33A4CED1" w14:textId="77777777" w:rsidR="00C65294" w:rsidRPr="00C65294" w:rsidRDefault="00C65294" w:rsidP="00223100">
            <w:pPr>
              <w:rPr>
                <w:b/>
                <w:bCs/>
                <w:color w:val="000000"/>
                <w:sz w:val="16"/>
                <w:szCs w:val="16"/>
                <w:lang w:eastAsia="tr-TR"/>
              </w:rPr>
            </w:pPr>
            <w:r w:rsidRPr="00C65294">
              <w:rPr>
                <w:b/>
                <w:bCs/>
                <w:color w:val="000000"/>
                <w:sz w:val="16"/>
                <w:szCs w:val="16"/>
                <w:lang w:eastAsia="tr-TR"/>
              </w:rPr>
              <w:t>YÜKSEK KALİTELİ LİKİT VARLIKLAR</w:t>
            </w:r>
          </w:p>
        </w:tc>
        <w:tc>
          <w:tcPr>
            <w:tcW w:w="992" w:type="dxa"/>
            <w:tcBorders>
              <w:top w:val="dotted" w:sz="4" w:space="0" w:color="auto"/>
            </w:tcBorders>
            <w:shd w:val="clear" w:color="auto" w:fill="D9D9D9" w:themeFill="background1" w:themeFillShade="D9"/>
            <w:vAlign w:val="bottom"/>
            <w:hideMark/>
          </w:tcPr>
          <w:p w14:paraId="549EE597" w14:textId="65C414F9" w:rsidR="00C65294" w:rsidRPr="00E7087A" w:rsidRDefault="00C65294" w:rsidP="00C522E5">
            <w:pPr>
              <w:jc w:val="right"/>
              <w:rPr>
                <w:b/>
                <w:color w:val="000000"/>
                <w:sz w:val="16"/>
                <w:szCs w:val="16"/>
                <w:lang w:eastAsia="tr-TR"/>
              </w:rPr>
            </w:pPr>
          </w:p>
        </w:tc>
        <w:tc>
          <w:tcPr>
            <w:tcW w:w="993" w:type="dxa"/>
            <w:tcBorders>
              <w:top w:val="dotted" w:sz="4" w:space="0" w:color="auto"/>
            </w:tcBorders>
            <w:shd w:val="clear" w:color="auto" w:fill="D9D9D9" w:themeFill="background1" w:themeFillShade="D9"/>
            <w:vAlign w:val="bottom"/>
            <w:hideMark/>
          </w:tcPr>
          <w:p w14:paraId="6EDABE80" w14:textId="2E657078" w:rsidR="00C65294" w:rsidRPr="00E7087A" w:rsidRDefault="00C65294" w:rsidP="00C522E5">
            <w:pPr>
              <w:jc w:val="right"/>
              <w:rPr>
                <w:b/>
                <w:color w:val="000000"/>
                <w:sz w:val="16"/>
                <w:szCs w:val="16"/>
                <w:lang w:eastAsia="tr-TR"/>
              </w:rPr>
            </w:pPr>
          </w:p>
        </w:tc>
        <w:tc>
          <w:tcPr>
            <w:tcW w:w="924" w:type="dxa"/>
            <w:tcBorders>
              <w:top w:val="dotted" w:sz="4" w:space="0" w:color="auto"/>
            </w:tcBorders>
            <w:shd w:val="clear" w:color="auto" w:fill="D9D9D9" w:themeFill="background1" w:themeFillShade="D9"/>
            <w:vAlign w:val="bottom"/>
            <w:hideMark/>
          </w:tcPr>
          <w:p w14:paraId="58CB1CE0" w14:textId="04988789" w:rsidR="00C65294" w:rsidRPr="00E7087A" w:rsidRDefault="00C65294" w:rsidP="00C522E5">
            <w:pPr>
              <w:jc w:val="right"/>
              <w:rPr>
                <w:b/>
                <w:color w:val="000000"/>
                <w:sz w:val="16"/>
                <w:szCs w:val="16"/>
                <w:lang w:eastAsia="tr-TR"/>
              </w:rPr>
            </w:pPr>
          </w:p>
        </w:tc>
        <w:tc>
          <w:tcPr>
            <w:tcW w:w="1051" w:type="dxa"/>
            <w:tcBorders>
              <w:top w:val="dotted" w:sz="4" w:space="0" w:color="auto"/>
            </w:tcBorders>
            <w:shd w:val="clear" w:color="auto" w:fill="D9D9D9" w:themeFill="background1" w:themeFillShade="D9"/>
            <w:vAlign w:val="bottom"/>
            <w:hideMark/>
          </w:tcPr>
          <w:p w14:paraId="031F9844" w14:textId="6A94415F" w:rsidR="00C65294" w:rsidRPr="00E7087A" w:rsidRDefault="00C65294" w:rsidP="00C522E5">
            <w:pPr>
              <w:jc w:val="right"/>
              <w:rPr>
                <w:b/>
                <w:color w:val="000000"/>
                <w:sz w:val="16"/>
                <w:szCs w:val="16"/>
                <w:lang w:eastAsia="tr-TR"/>
              </w:rPr>
            </w:pPr>
          </w:p>
        </w:tc>
      </w:tr>
      <w:tr w:rsidR="00620D47" w:rsidRPr="00CB56EC" w14:paraId="5D9B7D5A" w14:textId="77777777" w:rsidTr="00056F89">
        <w:trPr>
          <w:trHeight w:val="227"/>
        </w:trPr>
        <w:tc>
          <w:tcPr>
            <w:tcW w:w="320" w:type="dxa"/>
            <w:shd w:val="clear" w:color="auto" w:fill="auto"/>
            <w:noWrap/>
            <w:vAlign w:val="center"/>
            <w:hideMark/>
          </w:tcPr>
          <w:p w14:paraId="0928AC88" w14:textId="77777777" w:rsidR="00620D47" w:rsidRPr="00CB56EC" w:rsidRDefault="00620D47" w:rsidP="00620D47">
            <w:pPr>
              <w:jc w:val="right"/>
              <w:rPr>
                <w:color w:val="000000"/>
                <w:sz w:val="16"/>
                <w:szCs w:val="16"/>
                <w:lang w:eastAsia="tr-TR"/>
              </w:rPr>
            </w:pPr>
            <w:r w:rsidRPr="00CB56EC">
              <w:rPr>
                <w:color w:val="000000"/>
                <w:sz w:val="16"/>
                <w:szCs w:val="16"/>
                <w:lang w:eastAsia="tr-TR"/>
              </w:rPr>
              <w:t>1</w:t>
            </w:r>
          </w:p>
        </w:tc>
        <w:tc>
          <w:tcPr>
            <w:tcW w:w="4927" w:type="dxa"/>
            <w:shd w:val="clear" w:color="auto" w:fill="auto"/>
            <w:noWrap/>
            <w:vAlign w:val="center"/>
            <w:hideMark/>
          </w:tcPr>
          <w:p w14:paraId="786FA183" w14:textId="77777777" w:rsidR="00620D47" w:rsidRPr="00CB56EC" w:rsidRDefault="00620D47" w:rsidP="00620D47">
            <w:pPr>
              <w:rPr>
                <w:color w:val="000000"/>
                <w:sz w:val="16"/>
                <w:szCs w:val="16"/>
                <w:lang w:eastAsia="tr-TR"/>
              </w:rPr>
            </w:pPr>
            <w:r w:rsidRPr="00CB56EC">
              <w:rPr>
                <w:color w:val="000000"/>
                <w:sz w:val="16"/>
                <w:szCs w:val="16"/>
                <w:lang w:eastAsia="tr-TR"/>
              </w:rPr>
              <w:t>Yüksek kaliteli likit varlıklar</w:t>
            </w:r>
          </w:p>
        </w:tc>
        <w:tc>
          <w:tcPr>
            <w:tcW w:w="992" w:type="dxa"/>
            <w:shd w:val="clear" w:color="auto" w:fill="auto"/>
            <w:vAlign w:val="bottom"/>
            <w:hideMark/>
          </w:tcPr>
          <w:p w14:paraId="6D942310" w14:textId="07DFB5F4" w:rsidR="00620D47" w:rsidRPr="00CB56EC" w:rsidRDefault="00620D47">
            <w:pPr>
              <w:jc w:val="right"/>
              <w:rPr>
                <w:color w:val="000000"/>
                <w:sz w:val="16"/>
                <w:szCs w:val="16"/>
                <w:lang w:eastAsia="tr-TR"/>
              </w:rPr>
            </w:pPr>
            <w:r w:rsidRPr="00056F89">
              <w:rPr>
                <w:color w:val="000000"/>
                <w:sz w:val="16"/>
                <w:szCs w:val="16"/>
                <w:lang w:eastAsia="tr-TR"/>
              </w:rPr>
              <w:t>2,342,781</w:t>
            </w:r>
          </w:p>
        </w:tc>
        <w:tc>
          <w:tcPr>
            <w:tcW w:w="993" w:type="dxa"/>
            <w:shd w:val="clear" w:color="auto" w:fill="auto"/>
            <w:vAlign w:val="bottom"/>
            <w:hideMark/>
          </w:tcPr>
          <w:p w14:paraId="6711FC0B" w14:textId="2C53F3F6" w:rsidR="00620D47" w:rsidRPr="00CB56EC" w:rsidRDefault="00620D47">
            <w:pPr>
              <w:jc w:val="right"/>
              <w:rPr>
                <w:color w:val="000000"/>
                <w:sz w:val="16"/>
                <w:szCs w:val="16"/>
                <w:lang w:eastAsia="tr-TR"/>
              </w:rPr>
            </w:pPr>
            <w:r w:rsidRPr="00056F89">
              <w:rPr>
                <w:color w:val="000000"/>
                <w:sz w:val="16"/>
                <w:szCs w:val="16"/>
                <w:lang w:eastAsia="tr-TR"/>
              </w:rPr>
              <w:t>823,782</w:t>
            </w:r>
          </w:p>
        </w:tc>
        <w:tc>
          <w:tcPr>
            <w:tcW w:w="924" w:type="dxa"/>
            <w:shd w:val="clear" w:color="auto" w:fill="auto"/>
            <w:vAlign w:val="bottom"/>
            <w:hideMark/>
          </w:tcPr>
          <w:p w14:paraId="37FF2D1B" w14:textId="2BC2DF30" w:rsidR="00620D47" w:rsidRPr="00CB56EC" w:rsidRDefault="00620D47">
            <w:pPr>
              <w:jc w:val="right"/>
              <w:rPr>
                <w:color w:val="000000"/>
                <w:sz w:val="16"/>
                <w:szCs w:val="16"/>
                <w:lang w:eastAsia="tr-TR"/>
              </w:rPr>
            </w:pPr>
            <w:r w:rsidRPr="00056F89">
              <w:rPr>
                <w:color w:val="000000"/>
                <w:sz w:val="16"/>
                <w:szCs w:val="16"/>
                <w:lang w:eastAsia="tr-TR"/>
              </w:rPr>
              <w:t>2,342,781</w:t>
            </w:r>
          </w:p>
        </w:tc>
        <w:tc>
          <w:tcPr>
            <w:tcW w:w="1051" w:type="dxa"/>
            <w:shd w:val="clear" w:color="auto" w:fill="auto"/>
            <w:vAlign w:val="bottom"/>
            <w:hideMark/>
          </w:tcPr>
          <w:p w14:paraId="537228FE" w14:textId="6DF8FE77" w:rsidR="00620D47" w:rsidRPr="00CB56EC" w:rsidRDefault="00620D47">
            <w:pPr>
              <w:jc w:val="right"/>
              <w:rPr>
                <w:color w:val="000000"/>
                <w:sz w:val="16"/>
                <w:szCs w:val="16"/>
                <w:lang w:eastAsia="tr-TR"/>
              </w:rPr>
            </w:pPr>
            <w:r w:rsidRPr="00056F89">
              <w:rPr>
                <w:color w:val="000000"/>
                <w:sz w:val="16"/>
                <w:szCs w:val="16"/>
                <w:lang w:eastAsia="tr-TR"/>
              </w:rPr>
              <w:t>823,782</w:t>
            </w:r>
          </w:p>
        </w:tc>
      </w:tr>
      <w:tr w:rsidR="00620D47" w:rsidRPr="00C65294" w14:paraId="1FF5341E" w14:textId="3D82986F" w:rsidTr="00056F89">
        <w:trPr>
          <w:trHeight w:val="227"/>
        </w:trPr>
        <w:tc>
          <w:tcPr>
            <w:tcW w:w="5247" w:type="dxa"/>
            <w:gridSpan w:val="2"/>
            <w:shd w:val="clear" w:color="auto" w:fill="auto"/>
            <w:noWrap/>
            <w:vAlign w:val="center"/>
            <w:hideMark/>
          </w:tcPr>
          <w:p w14:paraId="3124C0CF" w14:textId="77777777" w:rsidR="00620D47" w:rsidRPr="00C65294" w:rsidRDefault="00620D47" w:rsidP="00620D47">
            <w:pPr>
              <w:rPr>
                <w:b/>
                <w:bCs/>
                <w:color w:val="000000"/>
                <w:sz w:val="16"/>
                <w:szCs w:val="16"/>
                <w:lang w:eastAsia="tr-TR"/>
              </w:rPr>
            </w:pPr>
            <w:r w:rsidRPr="00C65294">
              <w:rPr>
                <w:b/>
                <w:bCs/>
                <w:color w:val="000000"/>
                <w:sz w:val="16"/>
                <w:szCs w:val="16"/>
                <w:lang w:eastAsia="tr-TR"/>
              </w:rPr>
              <w:t>NAKİT ÇIKIŞLARI</w:t>
            </w:r>
          </w:p>
        </w:tc>
        <w:tc>
          <w:tcPr>
            <w:tcW w:w="992" w:type="dxa"/>
            <w:shd w:val="clear" w:color="auto" w:fill="D9D9D9" w:themeFill="background1" w:themeFillShade="D9"/>
            <w:vAlign w:val="bottom"/>
          </w:tcPr>
          <w:p w14:paraId="6A059A3E" w14:textId="77777777" w:rsidR="00620D47" w:rsidRPr="00BB220E" w:rsidRDefault="00620D47">
            <w:pPr>
              <w:jc w:val="right"/>
              <w:rPr>
                <w:color w:val="000000"/>
                <w:sz w:val="16"/>
                <w:szCs w:val="16"/>
                <w:lang w:eastAsia="tr-TR"/>
              </w:rPr>
            </w:pPr>
          </w:p>
        </w:tc>
        <w:tc>
          <w:tcPr>
            <w:tcW w:w="993" w:type="dxa"/>
            <w:shd w:val="clear" w:color="auto" w:fill="D9D9D9" w:themeFill="background1" w:themeFillShade="D9"/>
            <w:vAlign w:val="bottom"/>
          </w:tcPr>
          <w:p w14:paraId="73FB1C94" w14:textId="77777777" w:rsidR="00620D47" w:rsidRPr="00BB220E" w:rsidRDefault="00620D47">
            <w:pPr>
              <w:jc w:val="right"/>
              <w:rPr>
                <w:color w:val="000000"/>
                <w:sz w:val="16"/>
                <w:szCs w:val="16"/>
                <w:lang w:eastAsia="tr-TR"/>
              </w:rPr>
            </w:pPr>
          </w:p>
        </w:tc>
        <w:tc>
          <w:tcPr>
            <w:tcW w:w="924" w:type="dxa"/>
            <w:shd w:val="clear" w:color="auto" w:fill="D9D9D9" w:themeFill="background1" w:themeFillShade="D9"/>
            <w:vAlign w:val="bottom"/>
          </w:tcPr>
          <w:p w14:paraId="038454BA" w14:textId="70E9209D" w:rsidR="00620D47" w:rsidRPr="00BB220E" w:rsidRDefault="00620D47">
            <w:pPr>
              <w:jc w:val="right"/>
              <w:rPr>
                <w:color w:val="000000"/>
                <w:sz w:val="16"/>
                <w:szCs w:val="16"/>
                <w:lang w:eastAsia="tr-TR"/>
              </w:rPr>
            </w:pPr>
          </w:p>
        </w:tc>
        <w:tc>
          <w:tcPr>
            <w:tcW w:w="1051" w:type="dxa"/>
            <w:shd w:val="clear" w:color="auto" w:fill="D9D9D9" w:themeFill="background1" w:themeFillShade="D9"/>
            <w:vAlign w:val="bottom"/>
          </w:tcPr>
          <w:p w14:paraId="06B319E6" w14:textId="3A95170E" w:rsidR="00620D47" w:rsidRPr="00BB220E" w:rsidRDefault="00620D47">
            <w:pPr>
              <w:jc w:val="right"/>
              <w:rPr>
                <w:color w:val="000000"/>
                <w:sz w:val="16"/>
                <w:szCs w:val="16"/>
                <w:lang w:eastAsia="tr-TR"/>
              </w:rPr>
            </w:pPr>
          </w:p>
        </w:tc>
      </w:tr>
      <w:tr w:rsidR="00620D47" w:rsidRPr="00CB56EC" w14:paraId="5860CF7E" w14:textId="77777777" w:rsidTr="00056F89">
        <w:trPr>
          <w:trHeight w:val="227"/>
        </w:trPr>
        <w:tc>
          <w:tcPr>
            <w:tcW w:w="320" w:type="dxa"/>
            <w:shd w:val="clear" w:color="auto" w:fill="auto"/>
            <w:noWrap/>
            <w:vAlign w:val="center"/>
            <w:hideMark/>
          </w:tcPr>
          <w:p w14:paraId="1CDD3925" w14:textId="77777777" w:rsidR="00620D47" w:rsidRPr="00CB56EC" w:rsidRDefault="00620D47" w:rsidP="00620D47">
            <w:pPr>
              <w:jc w:val="right"/>
              <w:rPr>
                <w:color w:val="000000"/>
                <w:sz w:val="16"/>
                <w:szCs w:val="16"/>
                <w:lang w:eastAsia="tr-TR"/>
              </w:rPr>
            </w:pPr>
            <w:r w:rsidRPr="00CB56EC">
              <w:rPr>
                <w:color w:val="000000"/>
                <w:sz w:val="16"/>
                <w:szCs w:val="16"/>
                <w:lang w:eastAsia="tr-TR"/>
              </w:rPr>
              <w:t>2</w:t>
            </w:r>
          </w:p>
        </w:tc>
        <w:tc>
          <w:tcPr>
            <w:tcW w:w="4927" w:type="dxa"/>
            <w:shd w:val="clear" w:color="auto" w:fill="auto"/>
            <w:vAlign w:val="center"/>
            <w:hideMark/>
          </w:tcPr>
          <w:p w14:paraId="6DE5F68A" w14:textId="609EF8DF" w:rsidR="00620D47" w:rsidRPr="00CB56EC" w:rsidRDefault="00620D47" w:rsidP="00620D47">
            <w:pPr>
              <w:rPr>
                <w:color w:val="000000"/>
                <w:sz w:val="16"/>
                <w:szCs w:val="16"/>
                <w:lang w:eastAsia="tr-TR"/>
              </w:rPr>
            </w:pPr>
            <w:r w:rsidRPr="00CB56EC">
              <w:rPr>
                <w:color w:val="000000"/>
                <w:sz w:val="16"/>
                <w:szCs w:val="16"/>
                <w:lang w:eastAsia="tr-TR"/>
              </w:rPr>
              <w:t>Gerçek kişi mevduat ve perakende toplanan fon</w:t>
            </w:r>
          </w:p>
        </w:tc>
        <w:tc>
          <w:tcPr>
            <w:tcW w:w="992" w:type="dxa"/>
            <w:shd w:val="clear" w:color="auto" w:fill="auto"/>
            <w:vAlign w:val="bottom"/>
            <w:hideMark/>
          </w:tcPr>
          <w:p w14:paraId="2A2FEB85" w14:textId="044706C2" w:rsidR="00620D47" w:rsidRPr="00CB56EC" w:rsidRDefault="00620D47">
            <w:pPr>
              <w:jc w:val="right"/>
              <w:rPr>
                <w:color w:val="000000"/>
                <w:sz w:val="16"/>
                <w:szCs w:val="16"/>
                <w:lang w:eastAsia="tr-TR"/>
              </w:rPr>
            </w:pPr>
            <w:r w:rsidRPr="00056F89">
              <w:rPr>
                <w:color w:val="000000"/>
                <w:sz w:val="16"/>
                <w:szCs w:val="16"/>
                <w:lang w:eastAsia="tr-TR"/>
              </w:rPr>
              <w:t>4,627,427</w:t>
            </w:r>
          </w:p>
        </w:tc>
        <w:tc>
          <w:tcPr>
            <w:tcW w:w="993" w:type="dxa"/>
            <w:shd w:val="clear" w:color="auto" w:fill="auto"/>
            <w:vAlign w:val="bottom"/>
            <w:hideMark/>
          </w:tcPr>
          <w:p w14:paraId="0B6B09A3" w14:textId="33DAE6C4" w:rsidR="00620D47" w:rsidRPr="00CB56EC" w:rsidRDefault="00620D47">
            <w:pPr>
              <w:jc w:val="right"/>
              <w:rPr>
                <w:color w:val="000000"/>
                <w:sz w:val="16"/>
                <w:szCs w:val="16"/>
                <w:lang w:eastAsia="tr-TR"/>
              </w:rPr>
            </w:pPr>
            <w:r w:rsidRPr="00056F89">
              <w:rPr>
                <w:color w:val="000000"/>
                <w:sz w:val="16"/>
                <w:szCs w:val="16"/>
                <w:lang w:eastAsia="tr-TR"/>
              </w:rPr>
              <w:t>263,203</w:t>
            </w:r>
          </w:p>
        </w:tc>
        <w:tc>
          <w:tcPr>
            <w:tcW w:w="924" w:type="dxa"/>
            <w:shd w:val="clear" w:color="auto" w:fill="auto"/>
            <w:vAlign w:val="bottom"/>
            <w:hideMark/>
          </w:tcPr>
          <w:p w14:paraId="245D6E29" w14:textId="6FD3C012" w:rsidR="00620D47" w:rsidRPr="00CB56EC" w:rsidRDefault="00620D47">
            <w:pPr>
              <w:jc w:val="right"/>
              <w:rPr>
                <w:color w:val="000000"/>
                <w:sz w:val="16"/>
                <w:szCs w:val="16"/>
                <w:lang w:eastAsia="tr-TR"/>
              </w:rPr>
            </w:pPr>
            <w:r w:rsidRPr="00056F89">
              <w:rPr>
                <w:color w:val="000000"/>
                <w:sz w:val="16"/>
                <w:szCs w:val="16"/>
                <w:lang w:eastAsia="tr-TR"/>
              </w:rPr>
              <w:t>462,670</w:t>
            </w:r>
          </w:p>
        </w:tc>
        <w:tc>
          <w:tcPr>
            <w:tcW w:w="1051" w:type="dxa"/>
            <w:shd w:val="clear" w:color="auto" w:fill="auto"/>
            <w:vAlign w:val="bottom"/>
            <w:hideMark/>
          </w:tcPr>
          <w:p w14:paraId="2F57DA5C" w14:textId="297C6EB2" w:rsidR="00620D47" w:rsidRPr="00CB56EC" w:rsidRDefault="00620D47">
            <w:pPr>
              <w:jc w:val="right"/>
              <w:rPr>
                <w:color w:val="000000"/>
                <w:sz w:val="16"/>
                <w:szCs w:val="16"/>
                <w:lang w:eastAsia="tr-TR"/>
              </w:rPr>
            </w:pPr>
            <w:r w:rsidRPr="00056F89">
              <w:rPr>
                <w:color w:val="000000"/>
                <w:sz w:val="16"/>
                <w:szCs w:val="16"/>
                <w:lang w:eastAsia="tr-TR"/>
              </w:rPr>
              <w:t>26,318</w:t>
            </w:r>
          </w:p>
        </w:tc>
      </w:tr>
      <w:tr w:rsidR="00620D47" w:rsidRPr="00CB56EC" w14:paraId="47C6A61A" w14:textId="77777777" w:rsidTr="00056F89">
        <w:trPr>
          <w:trHeight w:val="227"/>
        </w:trPr>
        <w:tc>
          <w:tcPr>
            <w:tcW w:w="320" w:type="dxa"/>
            <w:shd w:val="clear" w:color="auto" w:fill="auto"/>
            <w:noWrap/>
            <w:vAlign w:val="center"/>
            <w:hideMark/>
          </w:tcPr>
          <w:p w14:paraId="1504E6F9" w14:textId="77777777" w:rsidR="00620D47" w:rsidRPr="00CB56EC" w:rsidRDefault="00620D47" w:rsidP="00620D47">
            <w:pPr>
              <w:jc w:val="right"/>
              <w:rPr>
                <w:color w:val="000000"/>
                <w:sz w:val="16"/>
                <w:szCs w:val="16"/>
                <w:lang w:eastAsia="tr-TR"/>
              </w:rPr>
            </w:pPr>
            <w:r w:rsidRPr="00CB56EC">
              <w:rPr>
                <w:color w:val="000000"/>
                <w:sz w:val="16"/>
                <w:szCs w:val="16"/>
                <w:lang w:eastAsia="tr-TR"/>
              </w:rPr>
              <w:t>3</w:t>
            </w:r>
          </w:p>
        </w:tc>
        <w:tc>
          <w:tcPr>
            <w:tcW w:w="4927" w:type="dxa"/>
            <w:shd w:val="clear" w:color="auto" w:fill="auto"/>
            <w:vAlign w:val="center"/>
            <w:hideMark/>
          </w:tcPr>
          <w:p w14:paraId="781D9BE5" w14:textId="4DBE6BC3" w:rsidR="00620D47" w:rsidRPr="00CB56EC" w:rsidRDefault="00620D47" w:rsidP="00620D47">
            <w:pPr>
              <w:rPr>
                <w:color w:val="000000"/>
                <w:sz w:val="16"/>
                <w:szCs w:val="16"/>
                <w:lang w:eastAsia="tr-TR"/>
              </w:rPr>
            </w:pPr>
            <w:r w:rsidRPr="00CB56EC">
              <w:rPr>
                <w:color w:val="000000"/>
                <w:sz w:val="16"/>
                <w:szCs w:val="16"/>
                <w:lang w:eastAsia="tr-TR"/>
              </w:rPr>
              <w:t xml:space="preserve">       İstikrarlı toplanan fon</w:t>
            </w:r>
          </w:p>
        </w:tc>
        <w:tc>
          <w:tcPr>
            <w:tcW w:w="992" w:type="dxa"/>
            <w:shd w:val="clear" w:color="auto" w:fill="auto"/>
            <w:vAlign w:val="bottom"/>
            <w:hideMark/>
          </w:tcPr>
          <w:p w14:paraId="22F29E4C" w14:textId="25AF7BC1" w:rsidR="00620D47" w:rsidRPr="00CB56EC" w:rsidRDefault="00620D47">
            <w:pPr>
              <w:jc w:val="right"/>
              <w:rPr>
                <w:color w:val="000000"/>
                <w:sz w:val="16"/>
                <w:szCs w:val="16"/>
                <w:lang w:eastAsia="tr-TR"/>
              </w:rPr>
            </w:pPr>
            <w:r w:rsidRPr="00056F89">
              <w:rPr>
                <w:color w:val="000000"/>
                <w:sz w:val="16"/>
                <w:szCs w:val="16"/>
                <w:lang w:eastAsia="tr-TR"/>
              </w:rPr>
              <w:t>1,442</w:t>
            </w:r>
          </w:p>
        </w:tc>
        <w:tc>
          <w:tcPr>
            <w:tcW w:w="993" w:type="dxa"/>
            <w:shd w:val="clear" w:color="auto" w:fill="auto"/>
            <w:vAlign w:val="bottom"/>
            <w:hideMark/>
          </w:tcPr>
          <w:p w14:paraId="50AF980F" w14:textId="582B73D4" w:rsidR="00620D47" w:rsidRPr="00CB56EC" w:rsidRDefault="00620D47">
            <w:pPr>
              <w:jc w:val="right"/>
              <w:rPr>
                <w:color w:val="000000"/>
                <w:sz w:val="16"/>
                <w:szCs w:val="16"/>
                <w:lang w:eastAsia="tr-TR"/>
              </w:rPr>
            </w:pPr>
            <w:r w:rsidRPr="00056F89">
              <w:rPr>
                <w:color w:val="000000"/>
                <w:sz w:val="16"/>
                <w:szCs w:val="16"/>
                <w:lang w:eastAsia="tr-TR"/>
              </w:rPr>
              <w:t>40</w:t>
            </w:r>
          </w:p>
        </w:tc>
        <w:tc>
          <w:tcPr>
            <w:tcW w:w="924" w:type="dxa"/>
            <w:shd w:val="clear" w:color="auto" w:fill="auto"/>
            <w:vAlign w:val="bottom"/>
            <w:hideMark/>
          </w:tcPr>
          <w:p w14:paraId="7B69581A" w14:textId="16076841" w:rsidR="00620D47" w:rsidRPr="00CB56EC" w:rsidRDefault="00620D47">
            <w:pPr>
              <w:jc w:val="right"/>
              <w:rPr>
                <w:color w:val="000000"/>
                <w:sz w:val="16"/>
                <w:szCs w:val="16"/>
                <w:lang w:eastAsia="tr-TR"/>
              </w:rPr>
            </w:pPr>
            <w:r w:rsidRPr="00056F89">
              <w:rPr>
                <w:color w:val="000000"/>
                <w:sz w:val="16"/>
                <w:szCs w:val="16"/>
                <w:lang w:eastAsia="tr-TR"/>
              </w:rPr>
              <w:t>72</w:t>
            </w:r>
          </w:p>
        </w:tc>
        <w:tc>
          <w:tcPr>
            <w:tcW w:w="1051" w:type="dxa"/>
            <w:shd w:val="clear" w:color="auto" w:fill="auto"/>
            <w:vAlign w:val="bottom"/>
            <w:hideMark/>
          </w:tcPr>
          <w:p w14:paraId="1365E9CA" w14:textId="35375018" w:rsidR="00620D47" w:rsidRPr="00CB56EC" w:rsidRDefault="00620D47">
            <w:pPr>
              <w:jc w:val="right"/>
              <w:rPr>
                <w:color w:val="000000"/>
                <w:sz w:val="16"/>
                <w:szCs w:val="16"/>
                <w:lang w:eastAsia="tr-TR"/>
              </w:rPr>
            </w:pPr>
            <w:r w:rsidRPr="00056F89">
              <w:rPr>
                <w:color w:val="000000"/>
                <w:sz w:val="16"/>
                <w:szCs w:val="16"/>
                <w:lang w:eastAsia="tr-TR"/>
              </w:rPr>
              <w:t>2</w:t>
            </w:r>
          </w:p>
        </w:tc>
      </w:tr>
      <w:tr w:rsidR="00620D47" w:rsidRPr="00CB56EC" w14:paraId="72AE5211" w14:textId="77777777" w:rsidTr="00056F89">
        <w:trPr>
          <w:trHeight w:val="227"/>
        </w:trPr>
        <w:tc>
          <w:tcPr>
            <w:tcW w:w="320" w:type="dxa"/>
            <w:shd w:val="clear" w:color="auto" w:fill="auto"/>
            <w:noWrap/>
            <w:vAlign w:val="center"/>
            <w:hideMark/>
          </w:tcPr>
          <w:p w14:paraId="2ADF045F" w14:textId="77777777" w:rsidR="00620D47" w:rsidRPr="00CB56EC" w:rsidRDefault="00620D47" w:rsidP="00620D47">
            <w:pPr>
              <w:jc w:val="right"/>
              <w:rPr>
                <w:color w:val="000000"/>
                <w:sz w:val="16"/>
                <w:szCs w:val="16"/>
                <w:lang w:eastAsia="tr-TR"/>
              </w:rPr>
            </w:pPr>
            <w:r w:rsidRPr="00CB56EC">
              <w:rPr>
                <w:color w:val="000000"/>
                <w:sz w:val="16"/>
                <w:szCs w:val="16"/>
                <w:lang w:eastAsia="tr-TR"/>
              </w:rPr>
              <w:t>4</w:t>
            </w:r>
          </w:p>
        </w:tc>
        <w:tc>
          <w:tcPr>
            <w:tcW w:w="4927" w:type="dxa"/>
            <w:shd w:val="clear" w:color="auto" w:fill="auto"/>
            <w:vAlign w:val="center"/>
            <w:hideMark/>
          </w:tcPr>
          <w:p w14:paraId="48B76A95" w14:textId="1D38EF22" w:rsidR="00620D47" w:rsidRPr="00CB56EC" w:rsidRDefault="00620D47" w:rsidP="00620D47">
            <w:pPr>
              <w:rPr>
                <w:color w:val="000000"/>
                <w:sz w:val="16"/>
                <w:szCs w:val="16"/>
                <w:lang w:eastAsia="tr-TR"/>
              </w:rPr>
            </w:pPr>
            <w:r w:rsidRPr="00CB56EC">
              <w:rPr>
                <w:color w:val="000000"/>
                <w:sz w:val="16"/>
                <w:szCs w:val="16"/>
                <w:lang w:eastAsia="tr-TR"/>
              </w:rPr>
              <w:t xml:space="preserve">       Düşük istikrarlı toplanan fon</w:t>
            </w:r>
          </w:p>
        </w:tc>
        <w:tc>
          <w:tcPr>
            <w:tcW w:w="992" w:type="dxa"/>
            <w:shd w:val="clear" w:color="auto" w:fill="auto"/>
            <w:vAlign w:val="bottom"/>
            <w:hideMark/>
          </w:tcPr>
          <w:p w14:paraId="3F80A734" w14:textId="26087154" w:rsidR="00620D47" w:rsidRPr="00CB56EC" w:rsidRDefault="00620D47">
            <w:pPr>
              <w:jc w:val="right"/>
              <w:rPr>
                <w:color w:val="000000"/>
                <w:sz w:val="16"/>
                <w:szCs w:val="16"/>
                <w:lang w:eastAsia="tr-TR"/>
              </w:rPr>
            </w:pPr>
            <w:r w:rsidRPr="00056F89">
              <w:rPr>
                <w:color w:val="000000"/>
                <w:sz w:val="16"/>
                <w:szCs w:val="16"/>
                <w:lang w:eastAsia="tr-TR"/>
              </w:rPr>
              <w:t>4,625,985</w:t>
            </w:r>
          </w:p>
        </w:tc>
        <w:tc>
          <w:tcPr>
            <w:tcW w:w="993" w:type="dxa"/>
            <w:shd w:val="clear" w:color="auto" w:fill="auto"/>
            <w:vAlign w:val="bottom"/>
            <w:hideMark/>
          </w:tcPr>
          <w:p w14:paraId="459B3DE6" w14:textId="2CF0575E" w:rsidR="00620D47" w:rsidRPr="00CB56EC" w:rsidRDefault="00620D47">
            <w:pPr>
              <w:jc w:val="right"/>
              <w:rPr>
                <w:color w:val="000000"/>
                <w:sz w:val="16"/>
                <w:szCs w:val="16"/>
                <w:lang w:eastAsia="tr-TR"/>
              </w:rPr>
            </w:pPr>
            <w:r w:rsidRPr="00056F89">
              <w:rPr>
                <w:color w:val="000000"/>
                <w:sz w:val="16"/>
                <w:szCs w:val="16"/>
                <w:lang w:eastAsia="tr-TR"/>
              </w:rPr>
              <w:t>263,163</w:t>
            </w:r>
          </w:p>
        </w:tc>
        <w:tc>
          <w:tcPr>
            <w:tcW w:w="924" w:type="dxa"/>
            <w:shd w:val="clear" w:color="auto" w:fill="auto"/>
            <w:vAlign w:val="bottom"/>
            <w:hideMark/>
          </w:tcPr>
          <w:p w14:paraId="6FA26962" w14:textId="1B547F4D" w:rsidR="00620D47" w:rsidRPr="00CB56EC" w:rsidRDefault="00620D47">
            <w:pPr>
              <w:jc w:val="right"/>
              <w:rPr>
                <w:color w:val="000000"/>
                <w:sz w:val="16"/>
                <w:szCs w:val="16"/>
                <w:lang w:eastAsia="tr-TR"/>
              </w:rPr>
            </w:pPr>
            <w:r w:rsidRPr="00056F89">
              <w:rPr>
                <w:color w:val="000000"/>
                <w:sz w:val="16"/>
                <w:szCs w:val="16"/>
                <w:lang w:eastAsia="tr-TR"/>
              </w:rPr>
              <w:t>462,598</w:t>
            </w:r>
          </w:p>
        </w:tc>
        <w:tc>
          <w:tcPr>
            <w:tcW w:w="1051" w:type="dxa"/>
            <w:shd w:val="clear" w:color="auto" w:fill="auto"/>
            <w:vAlign w:val="bottom"/>
            <w:hideMark/>
          </w:tcPr>
          <w:p w14:paraId="44B1C3B8" w14:textId="13A471C3" w:rsidR="00620D47" w:rsidRPr="00CB56EC" w:rsidRDefault="00620D47">
            <w:pPr>
              <w:jc w:val="right"/>
              <w:rPr>
                <w:color w:val="000000"/>
                <w:sz w:val="16"/>
                <w:szCs w:val="16"/>
                <w:lang w:eastAsia="tr-TR"/>
              </w:rPr>
            </w:pPr>
            <w:r w:rsidRPr="00056F89">
              <w:rPr>
                <w:color w:val="000000"/>
                <w:sz w:val="16"/>
                <w:szCs w:val="16"/>
                <w:lang w:eastAsia="tr-TR"/>
              </w:rPr>
              <w:t>26,316</w:t>
            </w:r>
          </w:p>
        </w:tc>
      </w:tr>
      <w:tr w:rsidR="00620D47" w:rsidRPr="00CB56EC" w14:paraId="442CF2CF" w14:textId="77777777" w:rsidTr="00056F89">
        <w:trPr>
          <w:trHeight w:val="227"/>
        </w:trPr>
        <w:tc>
          <w:tcPr>
            <w:tcW w:w="320" w:type="dxa"/>
            <w:shd w:val="clear" w:color="auto" w:fill="auto"/>
            <w:noWrap/>
            <w:vAlign w:val="center"/>
            <w:hideMark/>
          </w:tcPr>
          <w:p w14:paraId="248F496B" w14:textId="77777777" w:rsidR="00620D47" w:rsidRPr="00CB56EC" w:rsidRDefault="00620D47" w:rsidP="00620D47">
            <w:pPr>
              <w:jc w:val="right"/>
              <w:rPr>
                <w:color w:val="000000"/>
                <w:sz w:val="16"/>
                <w:szCs w:val="16"/>
                <w:lang w:eastAsia="tr-TR"/>
              </w:rPr>
            </w:pPr>
            <w:r w:rsidRPr="00CB56EC">
              <w:rPr>
                <w:color w:val="000000"/>
                <w:sz w:val="16"/>
                <w:szCs w:val="16"/>
                <w:lang w:eastAsia="tr-TR"/>
              </w:rPr>
              <w:t>5</w:t>
            </w:r>
          </w:p>
        </w:tc>
        <w:tc>
          <w:tcPr>
            <w:tcW w:w="4927" w:type="dxa"/>
            <w:shd w:val="clear" w:color="auto" w:fill="auto"/>
            <w:vAlign w:val="center"/>
            <w:hideMark/>
          </w:tcPr>
          <w:p w14:paraId="28004F6F" w14:textId="77777777" w:rsidR="00620D47" w:rsidRPr="00CB56EC" w:rsidRDefault="00620D47" w:rsidP="00620D47">
            <w:pPr>
              <w:rPr>
                <w:color w:val="000000"/>
                <w:sz w:val="16"/>
                <w:szCs w:val="16"/>
                <w:lang w:eastAsia="tr-TR"/>
              </w:rPr>
            </w:pPr>
            <w:r w:rsidRPr="00CB56EC">
              <w:rPr>
                <w:color w:val="000000"/>
                <w:sz w:val="16"/>
                <w:szCs w:val="16"/>
                <w:lang w:eastAsia="tr-TR"/>
              </w:rPr>
              <w:t>Gerçek kişi mevduat ve perakende mevduat dışında kalan teminatsız borçlar</w:t>
            </w:r>
          </w:p>
        </w:tc>
        <w:tc>
          <w:tcPr>
            <w:tcW w:w="992" w:type="dxa"/>
            <w:shd w:val="clear" w:color="auto" w:fill="auto"/>
            <w:vAlign w:val="bottom"/>
            <w:hideMark/>
          </w:tcPr>
          <w:p w14:paraId="2EF42CB1" w14:textId="26ACEF94" w:rsidR="00620D47" w:rsidRPr="00CB56EC" w:rsidRDefault="00620D47">
            <w:pPr>
              <w:jc w:val="right"/>
              <w:rPr>
                <w:color w:val="000000"/>
                <w:sz w:val="16"/>
                <w:szCs w:val="16"/>
                <w:lang w:eastAsia="tr-TR"/>
              </w:rPr>
            </w:pPr>
            <w:r w:rsidRPr="00056F89">
              <w:rPr>
                <w:color w:val="000000"/>
                <w:sz w:val="16"/>
                <w:szCs w:val="16"/>
                <w:lang w:eastAsia="tr-TR"/>
              </w:rPr>
              <w:t>4,165,728</w:t>
            </w:r>
          </w:p>
        </w:tc>
        <w:tc>
          <w:tcPr>
            <w:tcW w:w="993" w:type="dxa"/>
            <w:shd w:val="clear" w:color="auto" w:fill="auto"/>
            <w:vAlign w:val="bottom"/>
            <w:hideMark/>
          </w:tcPr>
          <w:p w14:paraId="68635432" w14:textId="536FBAE9" w:rsidR="00620D47" w:rsidRPr="00CB56EC" w:rsidRDefault="00620D47">
            <w:pPr>
              <w:jc w:val="right"/>
              <w:rPr>
                <w:color w:val="000000"/>
                <w:sz w:val="16"/>
                <w:szCs w:val="16"/>
                <w:lang w:eastAsia="tr-TR"/>
              </w:rPr>
            </w:pPr>
            <w:r w:rsidRPr="00056F89">
              <w:rPr>
                <w:color w:val="000000"/>
                <w:sz w:val="16"/>
                <w:szCs w:val="16"/>
                <w:lang w:eastAsia="tr-TR"/>
              </w:rPr>
              <w:t>610,855</w:t>
            </w:r>
          </w:p>
        </w:tc>
        <w:tc>
          <w:tcPr>
            <w:tcW w:w="924" w:type="dxa"/>
            <w:shd w:val="clear" w:color="auto" w:fill="auto"/>
            <w:vAlign w:val="bottom"/>
            <w:hideMark/>
          </w:tcPr>
          <w:p w14:paraId="45A1F075" w14:textId="006254B1" w:rsidR="00620D47" w:rsidRPr="00CB56EC" w:rsidRDefault="00620D47">
            <w:pPr>
              <w:jc w:val="right"/>
              <w:rPr>
                <w:color w:val="000000"/>
                <w:sz w:val="16"/>
                <w:szCs w:val="16"/>
                <w:lang w:eastAsia="tr-TR"/>
              </w:rPr>
            </w:pPr>
            <w:r w:rsidRPr="00056F89">
              <w:rPr>
                <w:color w:val="000000"/>
                <w:sz w:val="16"/>
                <w:szCs w:val="16"/>
                <w:lang w:eastAsia="tr-TR"/>
              </w:rPr>
              <w:t>2,858,219</w:t>
            </w:r>
          </w:p>
        </w:tc>
        <w:tc>
          <w:tcPr>
            <w:tcW w:w="1051" w:type="dxa"/>
            <w:shd w:val="clear" w:color="auto" w:fill="auto"/>
            <w:vAlign w:val="bottom"/>
            <w:hideMark/>
          </w:tcPr>
          <w:p w14:paraId="7092A0BA" w14:textId="5757A7D2" w:rsidR="00620D47" w:rsidRPr="00CB56EC" w:rsidRDefault="00620D47">
            <w:pPr>
              <w:jc w:val="right"/>
              <w:rPr>
                <w:color w:val="000000"/>
                <w:sz w:val="16"/>
                <w:szCs w:val="16"/>
                <w:lang w:eastAsia="tr-TR"/>
              </w:rPr>
            </w:pPr>
            <w:r w:rsidRPr="00056F89">
              <w:rPr>
                <w:color w:val="000000"/>
                <w:sz w:val="16"/>
                <w:szCs w:val="16"/>
                <w:lang w:eastAsia="tr-TR"/>
              </w:rPr>
              <w:t>269,072</w:t>
            </w:r>
          </w:p>
        </w:tc>
      </w:tr>
      <w:tr w:rsidR="00620D47" w:rsidRPr="00CB56EC" w14:paraId="2A20E743" w14:textId="77777777" w:rsidTr="00056F89">
        <w:trPr>
          <w:trHeight w:val="227"/>
        </w:trPr>
        <w:tc>
          <w:tcPr>
            <w:tcW w:w="320" w:type="dxa"/>
            <w:shd w:val="clear" w:color="auto" w:fill="auto"/>
            <w:noWrap/>
            <w:vAlign w:val="center"/>
            <w:hideMark/>
          </w:tcPr>
          <w:p w14:paraId="0B6BD721" w14:textId="77777777" w:rsidR="00620D47" w:rsidRPr="00CB56EC" w:rsidRDefault="00620D47" w:rsidP="00620D47">
            <w:pPr>
              <w:jc w:val="right"/>
              <w:rPr>
                <w:color w:val="000000"/>
                <w:sz w:val="16"/>
                <w:szCs w:val="16"/>
                <w:lang w:eastAsia="tr-TR"/>
              </w:rPr>
            </w:pPr>
            <w:r w:rsidRPr="00CB56EC">
              <w:rPr>
                <w:color w:val="000000"/>
                <w:sz w:val="16"/>
                <w:szCs w:val="16"/>
                <w:lang w:eastAsia="tr-TR"/>
              </w:rPr>
              <w:t>6</w:t>
            </w:r>
          </w:p>
        </w:tc>
        <w:tc>
          <w:tcPr>
            <w:tcW w:w="4927" w:type="dxa"/>
            <w:shd w:val="clear" w:color="auto" w:fill="auto"/>
            <w:vAlign w:val="center"/>
            <w:hideMark/>
          </w:tcPr>
          <w:p w14:paraId="4328BDFE" w14:textId="2C3AB648" w:rsidR="00620D47" w:rsidRPr="00CB56EC" w:rsidRDefault="00620D47" w:rsidP="00620D47">
            <w:pPr>
              <w:rPr>
                <w:color w:val="000000"/>
                <w:sz w:val="16"/>
                <w:szCs w:val="16"/>
                <w:lang w:eastAsia="tr-TR"/>
              </w:rPr>
            </w:pPr>
            <w:r w:rsidRPr="00CB56EC">
              <w:rPr>
                <w:color w:val="000000"/>
                <w:sz w:val="16"/>
                <w:szCs w:val="16"/>
                <w:lang w:eastAsia="tr-TR"/>
              </w:rPr>
              <w:t xml:space="preserve">       </w:t>
            </w:r>
            <w:proofErr w:type="spellStart"/>
            <w:r w:rsidRPr="00CB56EC">
              <w:rPr>
                <w:color w:val="000000"/>
                <w:sz w:val="16"/>
                <w:szCs w:val="16"/>
                <w:lang w:eastAsia="tr-TR"/>
              </w:rPr>
              <w:t>Operasyonel</w:t>
            </w:r>
            <w:proofErr w:type="spellEnd"/>
            <w:r w:rsidRPr="00CB56EC">
              <w:rPr>
                <w:color w:val="000000"/>
                <w:sz w:val="16"/>
                <w:szCs w:val="16"/>
                <w:lang w:eastAsia="tr-TR"/>
              </w:rPr>
              <w:t xml:space="preserve"> toplanan fon</w:t>
            </w:r>
          </w:p>
        </w:tc>
        <w:tc>
          <w:tcPr>
            <w:tcW w:w="992" w:type="dxa"/>
            <w:shd w:val="clear" w:color="auto" w:fill="auto"/>
            <w:vAlign w:val="bottom"/>
            <w:hideMark/>
          </w:tcPr>
          <w:p w14:paraId="0D0D8B2C" w14:textId="58CE12DC" w:rsidR="00620D47" w:rsidRPr="00CB56EC" w:rsidRDefault="00620D47">
            <w:pPr>
              <w:jc w:val="right"/>
              <w:rPr>
                <w:color w:val="000000"/>
                <w:sz w:val="16"/>
                <w:szCs w:val="16"/>
                <w:lang w:eastAsia="tr-TR"/>
              </w:rPr>
            </w:pPr>
            <w:r w:rsidRPr="00056F89">
              <w:rPr>
                <w:color w:val="000000"/>
                <w:sz w:val="16"/>
                <w:szCs w:val="16"/>
                <w:lang w:eastAsia="tr-TR"/>
              </w:rPr>
              <w:t>-</w:t>
            </w:r>
          </w:p>
        </w:tc>
        <w:tc>
          <w:tcPr>
            <w:tcW w:w="993" w:type="dxa"/>
            <w:shd w:val="clear" w:color="auto" w:fill="auto"/>
            <w:vAlign w:val="bottom"/>
            <w:hideMark/>
          </w:tcPr>
          <w:p w14:paraId="5BA0DEEA" w14:textId="74B6558A" w:rsidR="00620D47" w:rsidRPr="00CB56EC" w:rsidRDefault="00620D47">
            <w:pPr>
              <w:jc w:val="right"/>
              <w:rPr>
                <w:color w:val="000000"/>
                <w:sz w:val="16"/>
                <w:szCs w:val="16"/>
                <w:lang w:eastAsia="tr-TR"/>
              </w:rPr>
            </w:pPr>
            <w:r w:rsidRPr="00056F89">
              <w:rPr>
                <w:color w:val="000000"/>
                <w:sz w:val="16"/>
                <w:szCs w:val="16"/>
                <w:lang w:eastAsia="tr-TR"/>
              </w:rPr>
              <w:t>-</w:t>
            </w:r>
          </w:p>
        </w:tc>
        <w:tc>
          <w:tcPr>
            <w:tcW w:w="924" w:type="dxa"/>
            <w:shd w:val="clear" w:color="auto" w:fill="auto"/>
            <w:vAlign w:val="bottom"/>
            <w:hideMark/>
          </w:tcPr>
          <w:p w14:paraId="45949F3C" w14:textId="11FC8440" w:rsidR="00620D47" w:rsidRPr="00CB56EC" w:rsidRDefault="00620D47">
            <w:pPr>
              <w:jc w:val="right"/>
              <w:rPr>
                <w:color w:val="000000"/>
                <w:sz w:val="16"/>
                <w:szCs w:val="16"/>
                <w:lang w:eastAsia="tr-TR"/>
              </w:rPr>
            </w:pPr>
            <w:r w:rsidRPr="00056F89">
              <w:rPr>
                <w:color w:val="000000"/>
                <w:sz w:val="16"/>
                <w:szCs w:val="16"/>
                <w:lang w:eastAsia="tr-TR"/>
              </w:rPr>
              <w:t>-</w:t>
            </w:r>
          </w:p>
        </w:tc>
        <w:tc>
          <w:tcPr>
            <w:tcW w:w="1051" w:type="dxa"/>
            <w:shd w:val="clear" w:color="auto" w:fill="auto"/>
            <w:vAlign w:val="bottom"/>
            <w:hideMark/>
          </w:tcPr>
          <w:p w14:paraId="71AD8DAC" w14:textId="1F6A3B22" w:rsidR="00620D47" w:rsidRPr="00CB56EC" w:rsidRDefault="00620D47">
            <w:pPr>
              <w:jc w:val="right"/>
              <w:rPr>
                <w:color w:val="000000"/>
                <w:sz w:val="16"/>
                <w:szCs w:val="16"/>
                <w:lang w:eastAsia="tr-TR"/>
              </w:rPr>
            </w:pPr>
            <w:r w:rsidRPr="00056F89">
              <w:rPr>
                <w:color w:val="000000"/>
                <w:sz w:val="16"/>
                <w:szCs w:val="16"/>
                <w:lang w:eastAsia="tr-TR"/>
              </w:rPr>
              <w:t>-</w:t>
            </w:r>
          </w:p>
        </w:tc>
      </w:tr>
      <w:tr w:rsidR="00620D47" w:rsidRPr="00CB56EC" w14:paraId="6AAB0210" w14:textId="77777777" w:rsidTr="00056F89">
        <w:trPr>
          <w:trHeight w:val="227"/>
        </w:trPr>
        <w:tc>
          <w:tcPr>
            <w:tcW w:w="320" w:type="dxa"/>
            <w:shd w:val="clear" w:color="auto" w:fill="auto"/>
            <w:noWrap/>
            <w:vAlign w:val="center"/>
            <w:hideMark/>
          </w:tcPr>
          <w:p w14:paraId="4B54BED8" w14:textId="77777777" w:rsidR="00620D47" w:rsidRPr="00CB56EC" w:rsidRDefault="00620D47" w:rsidP="00620D47">
            <w:pPr>
              <w:jc w:val="right"/>
              <w:rPr>
                <w:color w:val="000000"/>
                <w:sz w:val="16"/>
                <w:szCs w:val="16"/>
                <w:lang w:eastAsia="tr-TR"/>
              </w:rPr>
            </w:pPr>
            <w:r w:rsidRPr="00CB56EC">
              <w:rPr>
                <w:color w:val="000000"/>
                <w:sz w:val="16"/>
                <w:szCs w:val="16"/>
                <w:lang w:eastAsia="tr-TR"/>
              </w:rPr>
              <w:t>7</w:t>
            </w:r>
          </w:p>
        </w:tc>
        <w:tc>
          <w:tcPr>
            <w:tcW w:w="4927" w:type="dxa"/>
            <w:shd w:val="clear" w:color="auto" w:fill="auto"/>
            <w:vAlign w:val="center"/>
            <w:hideMark/>
          </w:tcPr>
          <w:p w14:paraId="0D2A4594" w14:textId="636FB435" w:rsidR="00620D47" w:rsidRPr="00CB56EC" w:rsidRDefault="00620D47" w:rsidP="00620D47">
            <w:pPr>
              <w:rPr>
                <w:color w:val="000000"/>
                <w:sz w:val="16"/>
                <w:szCs w:val="16"/>
                <w:lang w:eastAsia="tr-TR"/>
              </w:rPr>
            </w:pPr>
            <w:r w:rsidRPr="00CB56EC">
              <w:rPr>
                <w:color w:val="000000"/>
                <w:sz w:val="16"/>
                <w:szCs w:val="16"/>
                <w:lang w:eastAsia="tr-TR"/>
              </w:rPr>
              <w:t xml:space="preserve">       </w:t>
            </w:r>
            <w:proofErr w:type="spellStart"/>
            <w:r w:rsidRPr="00CB56EC">
              <w:rPr>
                <w:color w:val="000000"/>
                <w:sz w:val="16"/>
                <w:szCs w:val="16"/>
                <w:lang w:eastAsia="tr-TR"/>
              </w:rPr>
              <w:t>Operasyonel</w:t>
            </w:r>
            <w:proofErr w:type="spellEnd"/>
            <w:r w:rsidRPr="00CB56EC">
              <w:rPr>
                <w:color w:val="000000"/>
                <w:sz w:val="16"/>
                <w:szCs w:val="16"/>
                <w:lang w:eastAsia="tr-TR"/>
              </w:rPr>
              <w:t xml:space="preserve"> olmayan toplanan fon</w:t>
            </w:r>
          </w:p>
        </w:tc>
        <w:tc>
          <w:tcPr>
            <w:tcW w:w="992" w:type="dxa"/>
            <w:shd w:val="clear" w:color="auto" w:fill="auto"/>
            <w:vAlign w:val="bottom"/>
            <w:hideMark/>
          </w:tcPr>
          <w:p w14:paraId="29BC01D4" w14:textId="496B3D73" w:rsidR="00620D47" w:rsidRPr="00CB56EC" w:rsidRDefault="00620D47">
            <w:pPr>
              <w:jc w:val="right"/>
              <w:rPr>
                <w:color w:val="000000"/>
                <w:sz w:val="16"/>
                <w:szCs w:val="16"/>
                <w:lang w:eastAsia="tr-TR"/>
              </w:rPr>
            </w:pPr>
            <w:r w:rsidRPr="00056F89">
              <w:rPr>
                <w:color w:val="000000"/>
                <w:sz w:val="16"/>
                <w:szCs w:val="16"/>
                <w:lang w:eastAsia="tr-TR"/>
              </w:rPr>
              <w:t>3,947,387</w:t>
            </w:r>
          </w:p>
        </w:tc>
        <w:tc>
          <w:tcPr>
            <w:tcW w:w="993" w:type="dxa"/>
            <w:shd w:val="clear" w:color="auto" w:fill="auto"/>
            <w:vAlign w:val="bottom"/>
            <w:hideMark/>
          </w:tcPr>
          <w:p w14:paraId="2C9EEB4C" w14:textId="3221442A" w:rsidR="00620D47" w:rsidRPr="00CB56EC" w:rsidRDefault="00620D47">
            <w:pPr>
              <w:jc w:val="right"/>
              <w:rPr>
                <w:color w:val="000000"/>
                <w:sz w:val="16"/>
                <w:szCs w:val="16"/>
                <w:lang w:eastAsia="tr-TR"/>
              </w:rPr>
            </w:pPr>
            <w:r w:rsidRPr="00056F89">
              <w:rPr>
                <w:color w:val="000000"/>
                <w:sz w:val="16"/>
                <w:szCs w:val="16"/>
                <w:lang w:eastAsia="tr-TR"/>
              </w:rPr>
              <w:t>569,661</w:t>
            </w:r>
          </w:p>
        </w:tc>
        <w:tc>
          <w:tcPr>
            <w:tcW w:w="924" w:type="dxa"/>
            <w:shd w:val="clear" w:color="auto" w:fill="auto"/>
            <w:vAlign w:val="bottom"/>
            <w:hideMark/>
          </w:tcPr>
          <w:p w14:paraId="67B58ECF" w14:textId="4140BB80" w:rsidR="00620D47" w:rsidRPr="00CB56EC" w:rsidRDefault="00620D47">
            <w:pPr>
              <w:jc w:val="right"/>
              <w:rPr>
                <w:color w:val="000000"/>
                <w:sz w:val="16"/>
                <w:szCs w:val="16"/>
                <w:lang w:eastAsia="tr-TR"/>
              </w:rPr>
            </w:pPr>
            <w:r w:rsidRPr="00056F89">
              <w:rPr>
                <w:color w:val="000000"/>
                <w:sz w:val="16"/>
                <w:szCs w:val="16"/>
                <w:lang w:eastAsia="tr-TR"/>
              </w:rPr>
              <w:t>2,693,037</w:t>
            </w:r>
          </w:p>
        </w:tc>
        <w:tc>
          <w:tcPr>
            <w:tcW w:w="1051" w:type="dxa"/>
            <w:shd w:val="clear" w:color="auto" w:fill="auto"/>
            <w:vAlign w:val="bottom"/>
            <w:hideMark/>
          </w:tcPr>
          <w:p w14:paraId="3B3490FD" w14:textId="6B65F8D6" w:rsidR="00620D47" w:rsidRPr="00CB56EC" w:rsidRDefault="00620D47">
            <w:pPr>
              <w:jc w:val="right"/>
              <w:rPr>
                <w:color w:val="000000"/>
                <w:sz w:val="16"/>
                <w:szCs w:val="16"/>
                <w:lang w:eastAsia="tr-TR"/>
              </w:rPr>
            </w:pPr>
            <w:r w:rsidRPr="00056F89">
              <w:rPr>
                <w:color w:val="000000"/>
                <w:sz w:val="16"/>
                <w:szCs w:val="16"/>
                <w:lang w:eastAsia="tr-TR"/>
              </w:rPr>
              <w:t>227,878</w:t>
            </w:r>
          </w:p>
        </w:tc>
      </w:tr>
      <w:tr w:rsidR="00620D47" w:rsidRPr="00CB56EC" w14:paraId="529DA24D" w14:textId="77777777" w:rsidTr="00056F89">
        <w:trPr>
          <w:trHeight w:val="227"/>
        </w:trPr>
        <w:tc>
          <w:tcPr>
            <w:tcW w:w="320" w:type="dxa"/>
            <w:shd w:val="clear" w:color="auto" w:fill="auto"/>
            <w:noWrap/>
            <w:vAlign w:val="center"/>
            <w:hideMark/>
          </w:tcPr>
          <w:p w14:paraId="3D7B1CF1" w14:textId="77777777" w:rsidR="00620D47" w:rsidRPr="00CB56EC" w:rsidRDefault="00620D47" w:rsidP="00620D47">
            <w:pPr>
              <w:jc w:val="right"/>
              <w:rPr>
                <w:color w:val="000000"/>
                <w:sz w:val="16"/>
                <w:szCs w:val="16"/>
                <w:lang w:eastAsia="tr-TR"/>
              </w:rPr>
            </w:pPr>
            <w:r w:rsidRPr="00CB56EC">
              <w:rPr>
                <w:color w:val="000000"/>
                <w:sz w:val="16"/>
                <w:szCs w:val="16"/>
                <w:lang w:eastAsia="tr-TR"/>
              </w:rPr>
              <w:t>8</w:t>
            </w:r>
          </w:p>
        </w:tc>
        <w:tc>
          <w:tcPr>
            <w:tcW w:w="4927" w:type="dxa"/>
            <w:shd w:val="clear" w:color="auto" w:fill="auto"/>
            <w:vAlign w:val="center"/>
            <w:hideMark/>
          </w:tcPr>
          <w:p w14:paraId="3712306E" w14:textId="77777777" w:rsidR="00620D47" w:rsidRPr="00CB56EC" w:rsidRDefault="00620D47" w:rsidP="00620D47">
            <w:pPr>
              <w:rPr>
                <w:color w:val="000000"/>
                <w:sz w:val="16"/>
                <w:szCs w:val="16"/>
                <w:lang w:eastAsia="tr-TR"/>
              </w:rPr>
            </w:pPr>
            <w:r w:rsidRPr="00CB56EC">
              <w:rPr>
                <w:color w:val="000000"/>
                <w:sz w:val="16"/>
                <w:szCs w:val="16"/>
                <w:lang w:eastAsia="tr-TR"/>
              </w:rPr>
              <w:t xml:space="preserve">       Diğer teminatsız borçlar</w:t>
            </w:r>
          </w:p>
        </w:tc>
        <w:tc>
          <w:tcPr>
            <w:tcW w:w="992" w:type="dxa"/>
            <w:shd w:val="clear" w:color="auto" w:fill="auto"/>
            <w:vAlign w:val="bottom"/>
            <w:hideMark/>
          </w:tcPr>
          <w:p w14:paraId="4FD8AE7F" w14:textId="420813B1" w:rsidR="00620D47" w:rsidRPr="00CB56EC" w:rsidRDefault="00620D47">
            <w:pPr>
              <w:jc w:val="right"/>
              <w:rPr>
                <w:color w:val="000000"/>
                <w:sz w:val="16"/>
                <w:szCs w:val="16"/>
                <w:lang w:eastAsia="tr-TR"/>
              </w:rPr>
            </w:pPr>
            <w:r w:rsidRPr="00056F89">
              <w:rPr>
                <w:color w:val="000000"/>
                <w:sz w:val="16"/>
                <w:szCs w:val="16"/>
                <w:lang w:eastAsia="tr-TR"/>
              </w:rPr>
              <w:t>218,341</w:t>
            </w:r>
          </w:p>
        </w:tc>
        <w:tc>
          <w:tcPr>
            <w:tcW w:w="993" w:type="dxa"/>
            <w:shd w:val="clear" w:color="auto" w:fill="auto"/>
            <w:vAlign w:val="bottom"/>
            <w:hideMark/>
          </w:tcPr>
          <w:p w14:paraId="46AB235D" w14:textId="4AE84125" w:rsidR="00620D47" w:rsidRPr="00CB56EC" w:rsidRDefault="00620D47">
            <w:pPr>
              <w:jc w:val="right"/>
              <w:rPr>
                <w:color w:val="000000"/>
                <w:sz w:val="16"/>
                <w:szCs w:val="16"/>
                <w:lang w:eastAsia="tr-TR"/>
              </w:rPr>
            </w:pPr>
            <w:r w:rsidRPr="00056F89">
              <w:rPr>
                <w:color w:val="000000"/>
                <w:sz w:val="16"/>
                <w:szCs w:val="16"/>
                <w:lang w:eastAsia="tr-TR"/>
              </w:rPr>
              <w:t>41,194</w:t>
            </w:r>
          </w:p>
        </w:tc>
        <w:tc>
          <w:tcPr>
            <w:tcW w:w="924" w:type="dxa"/>
            <w:shd w:val="clear" w:color="auto" w:fill="auto"/>
            <w:vAlign w:val="bottom"/>
            <w:hideMark/>
          </w:tcPr>
          <w:p w14:paraId="2E788FD6" w14:textId="4B180C18" w:rsidR="00620D47" w:rsidRPr="00CB56EC" w:rsidRDefault="00620D47">
            <w:pPr>
              <w:jc w:val="right"/>
              <w:rPr>
                <w:color w:val="000000"/>
                <w:sz w:val="16"/>
                <w:szCs w:val="16"/>
                <w:lang w:eastAsia="tr-TR"/>
              </w:rPr>
            </w:pPr>
            <w:r w:rsidRPr="00056F89">
              <w:rPr>
                <w:color w:val="000000"/>
                <w:sz w:val="16"/>
                <w:szCs w:val="16"/>
                <w:lang w:eastAsia="tr-TR"/>
              </w:rPr>
              <w:t>165,182</w:t>
            </w:r>
          </w:p>
        </w:tc>
        <w:tc>
          <w:tcPr>
            <w:tcW w:w="1051" w:type="dxa"/>
            <w:shd w:val="clear" w:color="auto" w:fill="auto"/>
            <w:vAlign w:val="bottom"/>
            <w:hideMark/>
          </w:tcPr>
          <w:p w14:paraId="6232D18B" w14:textId="7494E4E2" w:rsidR="00620D47" w:rsidRPr="00CB56EC" w:rsidRDefault="00620D47">
            <w:pPr>
              <w:jc w:val="right"/>
              <w:rPr>
                <w:color w:val="000000"/>
                <w:sz w:val="16"/>
                <w:szCs w:val="16"/>
                <w:lang w:eastAsia="tr-TR"/>
              </w:rPr>
            </w:pPr>
            <w:r w:rsidRPr="00056F89">
              <w:rPr>
                <w:color w:val="000000"/>
                <w:sz w:val="16"/>
                <w:szCs w:val="16"/>
                <w:lang w:eastAsia="tr-TR"/>
              </w:rPr>
              <w:t>41,194</w:t>
            </w:r>
          </w:p>
        </w:tc>
      </w:tr>
      <w:tr w:rsidR="00620D47" w:rsidRPr="00CB56EC" w14:paraId="797F474E" w14:textId="77777777" w:rsidTr="00056F89">
        <w:trPr>
          <w:trHeight w:val="227"/>
        </w:trPr>
        <w:tc>
          <w:tcPr>
            <w:tcW w:w="320" w:type="dxa"/>
            <w:shd w:val="clear" w:color="auto" w:fill="auto"/>
            <w:noWrap/>
            <w:vAlign w:val="center"/>
            <w:hideMark/>
          </w:tcPr>
          <w:p w14:paraId="046857E4" w14:textId="77777777" w:rsidR="00620D47" w:rsidRPr="00CB56EC" w:rsidRDefault="00620D47" w:rsidP="00620D47">
            <w:pPr>
              <w:jc w:val="right"/>
              <w:rPr>
                <w:color w:val="000000"/>
                <w:sz w:val="16"/>
                <w:szCs w:val="16"/>
                <w:lang w:eastAsia="tr-TR"/>
              </w:rPr>
            </w:pPr>
            <w:r w:rsidRPr="00CB56EC">
              <w:rPr>
                <w:color w:val="000000"/>
                <w:sz w:val="16"/>
                <w:szCs w:val="16"/>
                <w:lang w:eastAsia="tr-TR"/>
              </w:rPr>
              <w:t>9</w:t>
            </w:r>
          </w:p>
        </w:tc>
        <w:tc>
          <w:tcPr>
            <w:tcW w:w="4927" w:type="dxa"/>
            <w:shd w:val="clear" w:color="auto" w:fill="auto"/>
            <w:vAlign w:val="center"/>
            <w:hideMark/>
          </w:tcPr>
          <w:p w14:paraId="3200793B" w14:textId="77777777" w:rsidR="00620D47" w:rsidRPr="00CB56EC" w:rsidRDefault="00620D47" w:rsidP="00620D47">
            <w:pPr>
              <w:rPr>
                <w:color w:val="000000"/>
                <w:sz w:val="16"/>
                <w:szCs w:val="16"/>
                <w:lang w:eastAsia="tr-TR"/>
              </w:rPr>
            </w:pPr>
            <w:r w:rsidRPr="00CB56EC">
              <w:rPr>
                <w:color w:val="000000"/>
                <w:sz w:val="16"/>
                <w:szCs w:val="16"/>
                <w:lang w:eastAsia="tr-TR"/>
              </w:rPr>
              <w:t>Teminatlı borçlar</w:t>
            </w:r>
          </w:p>
        </w:tc>
        <w:tc>
          <w:tcPr>
            <w:tcW w:w="992" w:type="dxa"/>
            <w:shd w:val="clear" w:color="auto" w:fill="D9D9D9" w:themeFill="background1" w:themeFillShade="D9"/>
            <w:vAlign w:val="bottom"/>
          </w:tcPr>
          <w:p w14:paraId="57379723" w14:textId="77777777" w:rsidR="00620D47" w:rsidRPr="00CB56EC" w:rsidRDefault="00620D47">
            <w:pPr>
              <w:jc w:val="right"/>
              <w:rPr>
                <w:color w:val="000000"/>
                <w:sz w:val="16"/>
                <w:szCs w:val="16"/>
                <w:lang w:eastAsia="tr-TR"/>
              </w:rPr>
            </w:pPr>
          </w:p>
        </w:tc>
        <w:tc>
          <w:tcPr>
            <w:tcW w:w="993" w:type="dxa"/>
            <w:shd w:val="clear" w:color="auto" w:fill="D9D9D9" w:themeFill="background1" w:themeFillShade="D9"/>
            <w:vAlign w:val="bottom"/>
          </w:tcPr>
          <w:p w14:paraId="0AADF73B" w14:textId="77777777" w:rsidR="00620D47" w:rsidRPr="00CB56EC" w:rsidRDefault="00620D47">
            <w:pPr>
              <w:jc w:val="right"/>
              <w:rPr>
                <w:color w:val="000000"/>
                <w:sz w:val="16"/>
                <w:szCs w:val="16"/>
                <w:lang w:eastAsia="tr-TR"/>
              </w:rPr>
            </w:pPr>
          </w:p>
        </w:tc>
        <w:tc>
          <w:tcPr>
            <w:tcW w:w="924" w:type="dxa"/>
            <w:shd w:val="clear" w:color="auto" w:fill="auto"/>
            <w:vAlign w:val="bottom"/>
            <w:hideMark/>
          </w:tcPr>
          <w:p w14:paraId="4EF239EC" w14:textId="77777777" w:rsidR="00620D47" w:rsidRPr="00CB56EC" w:rsidRDefault="00620D47">
            <w:pPr>
              <w:jc w:val="right"/>
              <w:rPr>
                <w:color w:val="000000"/>
                <w:sz w:val="16"/>
                <w:szCs w:val="16"/>
                <w:lang w:eastAsia="tr-TR"/>
              </w:rPr>
            </w:pPr>
            <w:r w:rsidRPr="00CB56EC">
              <w:rPr>
                <w:color w:val="000000"/>
                <w:sz w:val="16"/>
                <w:szCs w:val="16"/>
                <w:lang w:eastAsia="tr-TR"/>
              </w:rPr>
              <w:t>-</w:t>
            </w:r>
          </w:p>
        </w:tc>
        <w:tc>
          <w:tcPr>
            <w:tcW w:w="1051" w:type="dxa"/>
            <w:shd w:val="clear" w:color="auto" w:fill="auto"/>
            <w:vAlign w:val="bottom"/>
            <w:hideMark/>
          </w:tcPr>
          <w:p w14:paraId="3DA4E202" w14:textId="77777777" w:rsidR="00620D47" w:rsidRPr="00CB56EC" w:rsidRDefault="00620D47">
            <w:pPr>
              <w:jc w:val="right"/>
              <w:rPr>
                <w:color w:val="000000"/>
                <w:sz w:val="16"/>
                <w:szCs w:val="16"/>
                <w:lang w:eastAsia="tr-TR"/>
              </w:rPr>
            </w:pPr>
            <w:r w:rsidRPr="00CB56EC">
              <w:rPr>
                <w:color w:val="000000"/>
                <w:sz w:val="16"/>
                <w:szCs w:val="16"/>
                <w:lang w:eastAsia="tr-TR"/>
              </w:rPr>
              <w:t>-</w:t>
            </w:r>
          </w:p>
        </w:tc>
      </w:tr>
      <w:tr w:rsidR="00620D47" w:rsidRPr="00CB56EC" w14:paraId="01E8A3DD" w14:textId="77777777" w:rsidTr="00056F89">
        <w:trPr>
          <w:trHeight w:val="227"/>
        </w:trPr>
        <w:tc>
          <w:tcPr>
            <w:tcW w:w="320" w:type="dxa"/>
            <w:shd w:val="clear" w:color="auto" w:fill="auto"/>
            <w:noWrap/>
            <w:vAlign w:val="center"/>
            <w:hideMark/>
          </w:tcPr>
          <w:p w14:paraId="22DF80B6" w14:textId="77777777" w:rsidR="00620D47" w:rsidRPr="00CB56EC" w:rsidRDefault="00620D47" w:rsidP="00620D47">
            <w:pPr>
              <w:jc w:val="right"/>
              <w:rPr>
                <w:color w:val="000000"/>
                <w:sz w:val="16"/>
                <w:szCs w:val="16"/>
                <w:lang w:eastAsia="tr-TR"/>
              </w:rPr>
            </w:pPr>
            <w:r w:rsidRPr="00CB56EC">
              <w:rPr>
                <w:color w:val="000000"/>
                <w:sz w:val="16"/>
                <w:szCs w:val="16"/>
                <w:lang w:eastAsia="tr-TR"/>
              </w:rPr>
              <w:t>10</w:t>
            </w:r>
          </w:p>
        </w:tc>
        <w:tc>
          <w:tcPr>
            <w:tcW w:w="4927" w:type="dxa"/>
            <w:shd w:val="clear" w:color="auto" w:fill="auto"/>
            <w:vAlign w:val="center"/>
            <w:hideMark/>
          </w:tcPr>
          <w:p w14:paraId="735985E1" w14:textId="77777777" w:rsidR="00620D47" w:rsidRPr="00CB56EC" w:rsidRDefault="00620D47" w:rsidP="00620D47">
            <w:pPr>
              <w:rPr>
                <w:color w:val="000000"/>
                <w:sz w:val="16"/>
                <w:szCs w:val="16"/>
                <w:lang w:eastAsia="tr-TR"/>
              </w:rPr>
            </w:pPr>
            <w:r w:rsidRPr="00CB56EC">
              <w:rPr>
                <w:color w:val="000000"/>
                <w:sz w:val="16"/>
                <w:szCs w:val="16"/>
                <w:lang w:eastAsia="tr-TR"/>
              </w:rPr>
              <w:t>Diğer nakit çıkışları</w:t>
            </w:r>
          </w:p>
        </w:tc>
        <w:tc>
          <w:tcPr>
            <w:tcW w:w="992" w:type="dxa"/>
            <w:shd w:val="clear" w:color="auto" w:fill="auto"/>
            <w:vAlign w:val="bottom"/>
            <w:hideMark/>
          </w:tcPr>
          <w:p w14:paraId="4C71F8AE" w14:textId="0F1DAF16" w:rsidR="00620D47" w:rsidRPr="00CB56EC" w:rsidRDefault="00620D47">
            <w:pPr>
              <w:jc w:val="right"/>
              <w:rPr>
                <w:color w:val="000000"/>
                <w:sz w:val="16"/>
                <w:szCs w:val="16"/>
                <w:lang w:eastAsia="tr-TR"/>
              </w:rPr>
            </w:pPr>
            <w:r w:rsidRPr="00056F89">
              <w:rPr>
                <w:color w:val="000000"/>
                <w:sz w:val="16"/>
                <w:szCs w:val="16"/>
                <w:lang w:eastAsia="tr-TR"/>
              </w:rPr>
              <w:t>8,353</w:t>
            </w:r>
          </w:p>
        </w:tc>
        <w:tc>
          <w:tcPr>
            <w:tcW w:w="993" w:type="dxa"/>
            <w:shd w:val="clear" w:color="auto" w:fill="auto"/>
            <w:vAlign w:val="bottom"/>
            <w:hideMark/>
          </w:tcPr>
          <w:p w14:paraId="4B5E1370" w14:textId="00D29193" w:rsidR="00620D47" w:rsidRPr="00CB56EC" w:rsidRDefault="00620D47">
            <w:pPr>
              <w:jc w:val="right"/>
              <w:rPr>
                <w:color w:val="000000"/>
                <w:sz w:val="16"/>
                <w:szCs w:val="16"/>
                <w:lang w:eastAsia="tr-TR"/>
              </w:rPr>
            </w:pPr>
            <w:r w:rsidRPr="00056F89">
              <w:rPr>
                <w:color w:val="000000"/>
                <w:sz w:val="16"/>
                <w:szCs w:val="16"/>
                <w:lang w:eastAsia="tr-TR"/>
              </w:rPr>
              <w:t>478,797</w:t>
            </w:r>
          </w:p>
        </w:tc>
        <w:tc>
          <w:tcPr>
            <w:tcW w:w="924" w:type="dxa"/>
            <w:shd w:val="clear" w:color="auto" w:fill="auto"/>
            <w:vAlign w:val="bottom"/>
            <w:hideMark/>
          </w:tcPr>
          <w:p w14:paraId="731C7C90" w14:textId="292758D2" w:rsidR="00620D47" w:rsidRPr="00CB56EC" w:rsidRDefault="00620D47">
            <w:pPr>
              <w:jc w:val="right"/>
              <w:rPr>
                <w:color w:val="000000"/>
                <w:sz w:val="16"/>
                <w:szCs w:val="16"/>
                <w:lang w:eastAsia="tr-TR"/>
              </w:rPr>
            </w:pPr>
            <w:r w:rsidRPr="00056F89">
              <w:rPr>
                <w:color w:val="000000"/>
                <w:sz w:val="16"/>
                <w:szCs w:val="16"/>
                <w:lang w:eastAsia="tr-TR"/>
              </w:rPr>
              <w:t>8,353</w:t>
            </w:r>
          </w:p>
        </w:tc>
        <w:tc>
          <w:tcPr>
            <w:tcW w:w="1051" w:type="dxa"/>
            <w:shd w:val="clear" w:color="auto" w:fill="auto"/>
            <w:vAlign w:val="bottom"/>
            <w:hideMark/>
          </w:tcPr>
          <w:p w14:paraId="26E38817" w14:textId="65872E67" w:rsidR="00620D47" w:rsidRPr="00CB56EC" w:rsidRDefault="00620D47">
            <w:pPr>
              <w:jc w:val="right"/>
              <w:rPr>
                <w:color w:val="000000"/>
                <w:sz w:val="16"/>
                <w:szCs w:val="16"/>
                <w:lang w:eastAsia="tr-TR"/>
              </w:rPr>
            </w:pPr>
            <w:r w:rsidRPr="00056F89">
              <w:rPr>
                <w:color w:val="000000"/>
                <w:sz w:val="16"/>
                <w:szCs w:val="16"/>
                <w:lang w:eastAsia="tr-TR"/>
              </w:rPr>
              <w:t>478,797</w:t>
            </w:r>
          </w:p>
        </w:tc>
      </w:tr>
      <w:tr w:rsidR="00620D47" w:rsidRPr="00CB56EC" w14:paraId="742E486C" w14:textId="77777777" w:rsidTr="00056F89">
        <w:trPr>
          <w:trHeight w:val="227"/>
        </w:trPr>
        <w:tc>
          <w:tcPr>
            <w:tcW w:w="320" w:type="dxa"/>
            <w:shd w:val="clear" w:color="auto" w:fill="auto"/>
            <w:noWrap/>
            <w:vAlign w:val="center"/>
            <w:hideMark/>
          </w:tcPr>
          <w:p w14:paraId="54E31007" w14:textId="77777777" w:rsidR="00620D47" w:rsidRPr="00CB56EC" w:rsidRDefault="00620D47" w:rsidP="00620D47">
            <w:pPr>
              <w:jc w:val="right"/>
              <w:rPr>
                <w:color w:val="000000"/>
                <w:sz w:val="16"/>
                <w:szCs w:val="16"/>
                <w:lang w:eastAsia="tr-TR"/>
              </w:rPr>
            </w:pPr>
            <w:r w:rsidRPr="00CB56EC">
              <w:rPr>
                <w:color w:val="000000"/>
                <w:sz w:val="16"/>
                <w:szCs w:val="16"/>
                <w:lang w:eastAsia="tr-TR"/>
              </w:rPr>
              <w:t>11</w:t>
            </w:r>
          </w:p>
        </w:tc>
        <w:tc>
          <w:tcPr>
            <w:tcW w:w="4927" w:type="dxa"/>
            <w:shd w:val="clear" w:color="auto" w:fill="auto"/>
            <w:vAlign w:val="center"/>
            <w:hideMark/>
          </w:tcPr>
          <w:p w14:paraId="25EAC5F9" w14:textId="77777777" w:rsidR="00620D47" w:rsidRPr="00CB56EC" w:rsidRDefault="00620D47" w:rsidP="00620D47">
            <w:pPr>
              <w:rPr>
                <w:color w:val="000000"/>
                <w:sz w:val="16"/>
                <w:szCs w:val="16"/>
                <w:lang w:eastAsia="tr-TR"/>
              </w:rPr>
            </w:pPr>
            <w:r w:rsidRPr="00CB56EC">
              <w:rPr>
                <w:color w:val="000000"/>
                <w:sz w:val="16"/>
                <w:szCs w:val="16"/>
                <w:lang w:eastAsia="tr-TR"/>
              </w:rPr>
              <w:t xml:space="preserve">       Türev yükümlülükler ve teminat tamamlama yükümlülükleri</w:t>
            </w:r>
          </w:p>
        </w:tc>
        <w:tc>
          <w:tcPr>
            <w:tcW w:w="992" w:type="dxa"/>
            <w:shd w:val="clear" w:color="auto" w:fill="auto"/>
            <w:vAlign w:val="bottom"/>
            <w:hideMark/>
          </w:tcPr>
          <w:p w14:paraId="3AB99B61" w14:textId="0E0C2104" w:rsidR="00620D47" w:rsidRPr="00CB56EC" w:rsidRDefault="00620D47">
            <w:pPr>
              <w:jc w:val="right"/>
              <w:rPr>
                <w:color w:val="000000"/>
                <w:sz w:val="16"/>
                <w:szCs w:val="16"/>
                <w:lang w:eastAsia="tr-TR"/>
              </w:rPr>
            </w:pPr>
            <w:r w:rsidRPr="00056F89">
              <w:rPr>
                <w:color w:val="000000"/>
                <w:sz w:val="16"/>
                <w:szCs w:val="16"/>
                <w:lang w:eastAsia="tr-TR"/>
              </w:rPr>
              <w:t>8,353</w:t>
            </w:r>
          </w:p>
        </w:tc>
        <w:tc>
          <w:tcPr>
            <w:tcW w:w="993" w:type="dxa"/>
            <w:shd w:val="clear" w:color="auto" w:fill="auto"/>
            <w:vAlign w:val="bottom"/>
            <w:hideMark/>
          </w:tcPr>
          <w:p w14:paraId="7D8A9B5F" w14:textId="025B4E5B" w:rsidR="00620D47" w:rsidRPr="00CB56EC" w:rsidRDefault="00620D47">
            <w:pPr>
              <w:jc w:val="right"/>
              <w:rPr>
                <w:color w:val="000000"/>
                <w:sz w:val="16"/>
                <w:szCs w:val="16"/>
                <w:lang w:eastAsia="tr-TR"/>
              </w:rPr>
            </w:pPr>
            <w:r w:rsidRPr="00056F89">
              <w:rPr>
                <w:color w:val="000000"/>
                <w:sz w:val="16"/>
                <w:szCs w:val="16"/>
                <w:lang w:eastAsia="tr-TR"/>
              </w:rPr>
              <w:t>478,797</w:t>
            </w:r>
          </w:p>
        </w:tc>
        <w:tc>
          <w:tcPr>
            <w:tcW w:w="924" w:type="dxa"/>
            <w:shd w:val="clear" w:color="auto" w:fill="auto"/>
            <w:vAlign w:val="bottom"/>
            <w:hideMark/>
          </w:tcPr>
          <w:p w14:paraId="4977821F" w14:textId="03D99982" w:rsidR="00620D47" w:rsidRPr="00CB56EC" w:rsidRDefault="00620D47">
            <w:pPr>
              <w:jc w:val="right"/>
              <w:rPr>
                <w:color w:val="000000"/>
                <w:sz w:val="16"/>
                <w:szCs w:val="16"/>
                <w:lang w:eastAsia="tr-TR"/>
              </w:rPr>
            </w:pPr>
            <w:r w:rsidRPr="00056F89">
              <w:rPr>
                <w:color w:val="000000"/>
                <w:sz w:val="16"/>
                <w:szCs w:val="16"/>
                <w:lang w:eastAsia="tr-TR"/>
              </w:rPr>
              <w:t>8,353</w:t>
            </w:r>
          </w:p>
        </w:tc>
        <w:tc>
          <w:tcPr>
            <w:tcW w:w="1051" w:type="dxa"/>
            <w:shd w:val="clear" w:color="auto" w:fill="auto"/>
            <w:vAlign w:val="bottom"/>
            <w:hideMark/>
          </w:tcPr>
          <w:p w14:paraId="08C7CDC9" w14:textId="4DE2B64B" w:rsidR="00620D47" w:rsidRPr="00CB56EC" w:rsidRDefault="00620D47">
            <w:pPr>
              <w:jc w:val="right"/>
              <w:rPr>
                <w:color w:val="000000"/>
                <w:sz w:val="16"/>
                <w:szCs w:val="16"/>
                <w:lang w:eastAsia="tr-TR"/>
              </w:rPr>
            </w:pPr>
            <w:r w:rsidRPr="00056F89">
              <w:rPr>
                <w:color w:val="000000"/>
                <w:sz w:val="16"/>
                <w:szCs w:val="16"/>
                <w:lang w:eastAsia="tr-TR"/>
              </w:rPr>
              <w:t>478,797</w:t>
            </w:r>
          </w:p>
        </w:tc>
      </w:tr>
      <w:tr w:rsidR="00620D47" w:rsidRPr="00CB56EC" w14:paraId="72B28AC5" w14:textId="77777777" w:rsidTr="00056F89">
        <w:trPr>
          <w:trHeight w:val="227"/>
        </w:trPr>
        <w:tc>
          <w:tcPr>
            <w:tcW w:w="320" w:type="dxa"/>
            <w:shd w:val="clear" w:color="auto" w:fill="auto"/>
            <w:noWrap/>
            <w:vAlign w:val="center"/>
            <w:hideMark/>
          </w:tcPr>
          <w:p w14:paraId="2E9D3E1D" w14:textId="77777777" w:rsidR="00620D47" w:rsidRPr="00CB56EC" w:rsidRDefault="00620D47" w:rsidP="00620D47">
            <w:pPr>
              <w:jc w:val="right"/>
              <w:rPr>
                <w:color w:val="000000"/>
                <w:sz w:val="16"/>
                <w:szCs w:val="16"/>
                <w:lang w:eastAsia="tr-TR"/>
              </w:rPr>
            </w:pPr>
            <w:r w:rsidRPr="00CB56EC">
              <w:rPr>
                <w:color w:val="000000"/>
                <w:sz w:val="16"/>
                <w:szCs w:val="16"/>
                <w:lang w:eastAsia="tr-TR"/>
              </w:rPr>
              <w:t>12</w:t>
            </w:r>
          </w:p>
        </w:tc>
        <w:tc>
          <w:tcPr>
            <w:tcW w:w="4927" w:type="dxa"/>
            <w:shd w:val="clear" w:color="auto" w:fill="auto"/>
            <w:vAlign w:val="center"/>
            <w:hideMark/>
          </w:tcPr>
          <w:p w14:paraId="6164A125" w14:textId="77777777" w:rsidR="00620D47" w:rsidRPr="00CB56EC" w:rsidRDefault="00620D47" w:rsidP="00620D47">
            <w:pPr>
              <w:rPr>
                <w:color w:val="000000"/>
                <w:sz w:val="16"/>
                <w:szCs w:val="16"/>
                <w:lang w:eastAsia="tr-TR"/>
              </w:rPr>
            </w:pPr>
            <w:r w:rsidRPr="00CB56EC">
              <w:rPr>
                <w:color w:val="000000"/>
                <w:sz w:val="16"/>
                <w:szCs w:val="16"/>
                <w:lang w:eastAsia="tr-TR"/>
              </w:rPr>
              <w:t xml:space="preserve">       Yapılandırılmış finansal araçlardan borçlar</w:t>
            </w:r>
          </w:p>
        </w:tc>
        <w:tc>
          <w:tcPr>
            <w:tcW w:w="992" w:type="dxa"/>
            <w:shd w:val="clear" w:color="auto" w:fill="auto"/>
            <w:vAlign w:val="bottom"/>
            <w:hideMark/>
          </w:tcPr>
          <w:p w14:paraId="6C86F4A3" w14:textId="0D783035" w:rsidR="00620D47" w:rsidRPr="00CB56EC" w:rsidRDefault="00620D47">
            <w:pPr>
              <w:jc w:val="right"/>
              <w:rPr>
                <w:color w:val="000000"/>
                <w:sz w:val="16"/>
                <w:szCs w:val="16"/>
                <w:lang w:eastAsia="tr-TR"/>
              </w:rPr>
            </w:pPr>
            <w:r w:rsidRPr="00056F89">
              <w:rPr>
                <w:color w:val="000000"/>
                <w:sz w:val="16"/>
                <w:szCs w:val="16"/>
                <w:lang w:eastAsia="tr-TR"/>
              </w:rPr>
              <w:t>-</w:t>
            </w:r>
          </w:p>
        </w:tc>
        <w:tc>
          <w:tcPr>
            <w:tcW w:w="993" w:type="dxa"/>
            <w:shd w:val="clear" w:color="auto" w:fill="auto"/>
            <w:vAlign w:val="bottom"/>
            <w:hideMark/>
          </w:tcPr>
          <w:p w14:paraId="1063F626" w14:textId="56DE2B0F" w:rsidR="00620D47" w:rsidRPr="00CB56EC" w:rsidRDefault="00620D47">
            <w:pPr>
              <w:jc w:val="right"/>
              <w:rPr>
                <w:color w:val="000000"/>
                <w:sz w:val="16"/>
                <w:szCs w:val="16"/>
                <w:lang w:eastAsia="tr-TR"/>
              </w:rPr>
            </w:pPr>
            <w:r w:rsidRPr="00056F89">
              <w:rPr>
                <w:color w:val="000000"/>
                <w:sz w:val="16"/>
                <w:szCs w:val="16"/>
                <w:lang w:eastAsia="tr-TR"/>
              </w:rPr>
              <w:t>-</w:t>
            </w:r>
          </w:p>
        </w:tc>
        <w:tc>
          <w:tcPr>
            <w:tcW w:w="924" w:type="dxa"/>
            <w:shd w:val="clear" w:color="auto" w:fill="auto"/>
            <w:vAlign w:val="bottom"/>
            <w:hideMark/>
          </w:tcPr>
          <w:p w14:paraId="65E6B6B1" w14:textId="2426B511" w:rsidR="00620D47" w:rsidRPr="00CB56EC" w:rsidRDefault="00620D47">
            <w:pPr>
              <w:jc w:val="right"/>
              <w:rPr>
                <w:color w:val="000000"/>
                <w:sz w:val="16"/>
                <w:szCs w:val="16"/>
                <w:lang w:eastAsia="tr-TR"/>
              </w:rPr>
            </w:pPr>
            <w:r w:rsidRPr="00056F89">
              <w:rPr>
                <w:color w:val="000000"/>
                <w:sz w:val="16"/>
                <w:szCs w:val="16"/>
                <w:lang w:eastAsia="tr-TR"/>
              </w:rPr>
              <w:t>-</w:t>
            </w:r>
          </w:p>
        </w:tc>
        <w:tc>
          <w:tcPr>
            <w:tcW w:w="1051" w:type="dxa"/>
            <w:shd w:val="clear" w:color="auto" w:fill="auto"/>
            <w:vAlign w:val="bottom"/>
            <w:hideMark/>
          </w:tcPr>
          <w:p w14:paraId="5EFB888E" w14:textId="7BFD261D" w:rsidR="00620D47" w:rsidRPr="00CB56EC" w:rsidRDefault="00620D47">
            <w:pPr>
              <w:jc w:val="right"/>
              <w:rPr>
                <w:color w:val="000000"/>
                <w:sz w:val="16"/>
                <w:szCs w:val="16"/>
                <w:lang w:eastAsia="tr-TR"/>
              </w:rPr>
            </w:pPr>
            <w:r w:rsidRPr="00056F89">
              <w:rPr>
                <w:color w:val="000000"/>
                <w:sz w:val="16"/>
                <w:szCs w:val="16"/>
                <w:lang w:eastAsia="tr-TR"/>
              </w:rPr>
              <w:t>-</w:t>
            </w:r>
          </w:p>
        </w:tc>
      </w:tr>
      <w:tr w:rsidR="00620D47" w:rsidRPr="00CB56EC" w14:paraId="4D983EF6" w14:textId="77777777" w:rsidTr="00056F89">
        <w:trPr>
          <w:trHeight w:val="227"/>
        </w:trPr>
        <w:tc>
          <w:tcPr>
            <w:tcW w:w="320" w:type="dxa"/>
            <w:shd w:val="clear" w:color="auto" w:fill="auto"/>
            <w:noWrap/>
            <w:vAlign w:val="center"/>
            <w:hideMark/>
          </w:tcPr>
          <w:p w14:paraId="4682A9F1" w14:textId="77777777" w:rsidR="00620D47" w:rsidRPr="00CB56EC" w:rsidRDefault="00620D47" w:rsidP="00620D47">
            <w:pPr>
              <w:jc w:val="right"/>
              <w:rPr>
                <w:color w:val="000000"/>
                <w:sz w:val="16"/>
                <w:szCs w:val="16"/>
                <w:lang w:eastAsia="tr-TR"/>
              </w:rPr>
            </w:pPr>
            <w:r w:rsidRPr="00CB56EC">
              <w:rPr>
                <w:color w:val="000000"/>
                <w:sz w:val="16"/>
                <w:szCs w:val="16"/>
                <w:lang w:eastAsia="tr-TR"/>
              </w:rPr>
              <w:t>13</w:t>
            </w:r>
          </w:p>
        </w:tc>
        <w:tc>
          <w:tcPr>
            <w:tcW w:w="4927" w:type="dxa"/>
            <w:shd w:val="clear" w:color="auto" w:fill="auto"/>
            <w:vAlign w:val="center"/>
            <w:hideMark/>
          </w:tcPr>
          <w:p w14:paraId="1DBE5E7D" w14:textId="477C81E8" w:rsidR="00620D47" w:rsidRPr="00CB56EC" w:rsidRDefault="00620D47" w:rsidP="00620D47">
            <w:pPr>
              <w:ind w:left="321" w:hanging="283"/>
              <w:rPr>
                <w:color w:val="000000"/>
                <w:sz w:val="16"/>
                <w:szCs w:val="16"/>
                <w:lang w:eastAsia="tr-TR"/>
              </w:rPr>
            </w:pPr>
            <w:r>
              <w:rPr>
                <w:color w:val="000000"/>
                <w:sz w:val="16"/>
                <w:szCs w:val="16"/>
                <w:lang w:eastAsia="tr-TR"/>
              </w:rPr>
              <w:t xml:space="preserve">       </w:t>
            </w:r>
            <w:r w:rsidRPr="00CB56EC">
              <w:rPr>
                <w:color w:val="000000"/>
                <w:sz w:val="16"/>
                <w:szCs w:val="16"/>
                <w:lang w:eastAsia="tr-TR"/>
              </w:rPr>
              <w:t>Finansal piyasalara olan borçlar için verilen ödeme taahhütleri ile diğer bilanço dışı yükümlülükler</w:t>
            </w:r>
          </w:p>
        </w:tc>
        <w:tc>
          <w:tcPr>
            <w:tcW w:w="992" w:type="dxa"/>
            <w:shd w:val="clear" w:color="auto" w:fill="auto"/>
            <w:vAlign w:val="bottom"/>
            <w:hideMark/>
          </w:tcPr>
          <w:p w14:paraId="2B3BB661" w14:textId="39AC17AD" w:rsidR="00620D47" w:rsidRPr="00CB56EC" w:rsidRDefault="00620D47">
            <w:pPr>
              <w:jc w:val="right"/>
              <w:rPr>
                <w:color w:val="000000"/>
                <w:sz w:val="16"/>
                <w:szCs w:val="16"/>
                <w:lang w:eastAsia="tr-TR"/>
              </w:rPr>
            </w:pPr>
            <w:r w:rsidRPr="00056F89">
              <w:rPr>
                <w:color w:val="000000"/>
                <w:sz w:val="16"/>
                <w:szCs w:val="16"/>
                <w:lang w:eastAsia="tr-TR"/>
              </w:rPr>
              <w:t>-</w:t>
            </w:r>
          </w:p>
        </w:tc>
        <w:tc>
          <w:tcPr>
            <w:tcW w:w="993" w:type="dxa"/>
            <w:shd w:val="clear" w:color="auto" w:fill="auto"/>
            <w:vAlign w:val="bottom"/>
            <w:hideMark/>
          </w:tcPr>
          <w:p w14:paraId="2CD08054" w14:textId="1A152C7B" w:rsidR="00620D47" w:rsidRPr="00CB56EC" w:rsidRDefault="00620D47">
            <w:pPr>
              <w:jc w:val="right"/>
              <w:rPr>
                <w:color w:val="000000"/>
                <w:sz w:val="16"/>
                <w:szCs w:val="16"/>
                <w:lang w:eastAsia="tr-TR"/>
              </w:rPr>
            </w:pPr>
            <w:r w:rsidRPr="00056F89">
              <w:rPr>
                <w:color w:val="000000"/>
                <w:sz w:val="16"/>
                <w:szCs w:val="16"/>
                <w:lang w:eastAsia="tr-TR"/>
              </w:rPr>
              <w:t>-</w:t>
            </w:r>
          </w:p>
        </w:tc>
        <w:tc>
          <w:tcPr>
            <w:tcW w:w="924" w:type="dxa"/>
            <w:shd w:val="clear" w:color="auto" w:fill="auto"/>
            <w:vAlign w:val="bottom"/>
            <w:hideMark/>
          </w:tcPr>
          <w:p w14:paraId="55D7EF3B" w14:textId="39581BFD" w:rsidR="00620D47" w:rsidRPr="00CB56EC" w:rsidRDefault="00620D47">
            <w:pPr>
              <w:jc w:val="right"/>
              <w:rPr>
                <w:color w:val="000000"/>
                <w:sz w:val="16"/>
                <w:szCs w:val="16"/>
                <w:lang w:eastAsia="tr-TR"/>
              </w:rPr>
            </w:pPr>
            <w:r w:rsidRPr="00056F89">
              <w:rPr>
                <w:color w:val="000000"/>
                <w:sz w:val="16"/>
                <w:szCs w:val="16"/>
                <w:lang w:eastAsia="tr-TR"/>
              </w:rPr>
              <w:t>-</w:t>
            </w:r>
          </w:p>
        </w:tc>
        <w:tc>
          <w:tcPr>
            <w:tcW w:w="1051" w:type="dxa"/>
            <w:shd w:val="clear" w:color="auto" w:fill="auto"/>
            <w:vAlign w:val="bottom"/>
            <w:hideMark/>
          </w:tcPr>
          <w:p w14:paraId="580186AB" w14:textId="04368052" w:rsidR="00620D47" w:rsidRPr="00CB56EC" w:rsidRDefault="00620D47">
            <w:pPr>
              <w:jc w:val="right"/>
              <w:rPr>
                <w:color w:val="000000"/>
                <w:sz w:val="16"/>
                <w:szCs w:val="16"/>
                <w:lang w:eastAsia="tr-TR"/>
              </w:rPr>
            </w:pPr>
            <w:r w:rsidRPr="00056F89">
              <w:rPr>
                <w:color w:val="000000"/>
                <w:sz w:val="16"/>
                <w:szCs w:val="16"/>
                <w:lang w:eastAsia="tr-TR"/>
              </w:rPr>
              <w:t>-</w:t>
            </w:r>
          </w:p>
        </w:tc>
      </w:tr>
      <w:tr w:rsidR="00620D47" w:rsidRPr="00CB56EC" w14:paraId="13D90E2F" w14:textId="77777777" w:rsidTr="00056F89">
        <w:trPr>
          <w:trHeight w:val="227"/>
        </w:trPr>
        <w:tc>
          <w:tcPr>
            <w:tcW w:w="320" w:type="dxa"/>
            <w:shd w:val="clear" w:color="auto" w:fill="auto"/>
            <w:noWrap/>
            <w:vAlign w:val="center"/>
            <w:hideMark/>
          </w:tcPr>
          <w:p w14:paraId="64B45256" w14:textId="77777777" w:rsidR="00620D47" w:rsidRPr="00CB56EC" w:rsidRDefault="00620D47" w:rsidP="00620D47">
            <w:pPr>
              <w:jc w:val="right"/>
              <w:rPr>
                <w:color w:val="000000"/>
                <w:sz w:val="16"/>
                <w:szCs w:val="16"/>
                <w:lang w:eastAsia="tr-TR"/>
              </w:rPr>
            </w:pPr>
            <w:r w:rsidRPr="00CB56EC">
              <w:rPr>
                <w:color w:val="000000"/>
                <w:sz w:val="16"/>
                <w:szCs w:val="16"/>
                <w:lang w:eastAsia="tr-TR"/>
              </w:rPr>
              <w:t>14</w:t>
            </w:r>
          </w:p>
        </w:tc>
        <w:tc>
          <w:tcPr>
            <w:tcW w:w="4927" w:type="dxa"/>
            <w:shd w:val="clear" w:color="auto" w:fill="auto"/>
            <w:vAlign w:val="center"/>
            <w:hideMark/>
          </w:tcPr>
          <w:p w14:paraId="74C78774" w14:textId="77777777" w:rsidR="00620D47" w:rsidRPr="00CB56EC" w:rsidRDefault="00620D47" w:rsidP="00620D47">
            <w:pPr>
              <w:rPr>
                <w:color w:val="000000"/>
                <w:sz w:val="16"/>
                <w:szCs w:val="16"/>
                <w:lang w:eastAsia="tr-TR"/>
              </w:rPr>
            </w:pPr>
            <w:r w:rsidRPr="00CB56EC">
              <w:rPr>
                <w:color w:val="000000"/>
                <w:sz w:val="16"/>
                <w:szCs w:val="16"/>
                <w:lang w:eastAsia="tr-TR"/>
              </w:rPr>
              <w:t>Herhangi bir şarta bağlı olmaksızın cayılabilir bilanço dışı diğer yükümlülükler ile sözleşmeye dayalı diğer yükümlülükler</w:t>
            </w:r>
          </w:p>
        </w:tc>
        <w:tc>
          <w:tcPr>
            <w:tcW w:w="992" w:type="dxa"/>
            <w:shd w:val="clear" w:color="auto" w:fill="auto"/>
            <w:vAlign w:val="bottom"/>
            <w:hideMark/>
          </w:tcPr>
          <w:p w14:paraId="25A461A8" w14:textId="39E5813D" w:rsidR="00620D47" w:rsidRPr="00CB56EC" w:rsidRDefault="00620D47">
            <w:pPr>
              <w:jc w:val="right"/>
              <w:rPr>
                <w:color w:val="000000"/>
                <w:sz w:val="16"/>
                <w:szCs w:val="16"/>
                <w:lang w:eastAsia="tr-TR"/>
              </w:rPr>
            </w:pPr>
            <w:r w:rsidRPr="00056F89">
              <w:rPr>
                <w:color w:val="000000"/>
                <w:sz w:val="16"/>
                <w:szCs w:val="16"/>
                <w:lang w:eastAsia="tr-TR"/>
              </w:rPr>
              <w:t>-</w:t>
            </w:r>
          </w:p>
        </w:tc>
        <w:tc>
          <w:tcPr>
            <w:tcW w:w="993" w:type="dxa"/>
            <w:shd w:val="clear" w:color="auto" w:fill="auto"/>
            <w:vAlign w:val="bottom"/>
            <w:hideMark/>
          </w:tcPr>
          <w:p w14:paraId="2E432EE4" w14:textId="349BC486" w:rsidR="00620D47" w:rsidRPr="00CB56EC" w:rsidRDefault="00620D47">
            <w:pPr>
              <w:jc w:val="right"/>
              <w:rPr>
                <w:color w:val="000000"/>
                <w:sz w:val="16"/>
                <w:szCs w:val="16"/>
                <w:lang w:eastAsia="tr-TR"/>
              </w:rPr>
            </w:pPr>
            <w:r w:rsidRPr="00056F89">
              <w:rPr>
                <w:color w:val="000000"/>
                <w:sz w:val="16"/>
                <w:szCs w:val="16"/>
                <w:lang w:eastAsia="tr-TR"/>
              </w:rPr>
              <w:t>-</w:t>
            </w:r>
          </w:p>
        </w:tc>
        <w:tc>
          <w:tcPr>
            <w:tcW w:w="924" w:type="dxa"/>
            <w:shd w:val="clear" w:color="auto" w:fill="auto"/>
            <w:vAlign w:val="bottom"/>
            <w:hideMark/>
          </w:tcPr>
          <w:p w14:paraId="626AB7E5" w14:textId="56CF0778" w:rsidR="00620D47" w:rsidRPr="00CB56EC" w:rsidRDefault="00620D47">
            <w:pPr>
              <w:jc w:val="right"/>
              <w:rPr>
                <w:color w:val="000000"/>
                <w:sz w:val="16"/>
                <w:szCs w:val="16"/>
                <w:lang w:eastAsia="tr-TR"/>
              </w:rPr>
            </w:pPr>
            <w:r w:rsidRPr="00056F89">
              <w:rPr>
                <w:color w:val="000000"/>
                <w:sz w:val="16"/>
                <w:szCs w:val="16"/>
                <w:lang w:eastAsia="tr-TR"/>
              </w:rPr>
              <w:t>-</w:t>
            </w:r>
          </w:p>
        </w:tc>
        <w:tc>
          <w:tcPr>
            <w:tcW w:w="1051" w:type="dxa"/>
            <w:shd w:val="clear" w:color="auto" w:fill="auto"/>
            <w:vAlign w:val="bottom"/>
            <w:hideMark/>
          </w:tcPr>
          <w:p w14:paraId="331DA894" w14:textId="5F5E68AC" w:rsidR="00620D47" w:rsidRPr="00CB56EC" w:rsidRDefault="00620D47">
            <w:pPr>
              <w:jc w:val="right"/>
              <w:rPr>
                <w:color w:val="000000"/>
                <w:sz w:val="16"/>
                <w:szCs w:val="16"/>
                <w:lang w:eastAsia="tr-TR"/>
              </w:rPr>
            </w:pPr>
            <w:r w:rsidRPr="00056F89">
              <w:rPr>
                <w:color w:val="000000"/>
                <w:sz w:val="16"/>
                <w:szCs w:val="16"/>
                <w:lang w:eastAsia="tr-TR"/>
              </w:rPr>
              <w:t>-</w:t>
            </w:r>
          </w:p>
        </w:tc>
      </w:tr>
      <w:tr w:rsidR="00620D47" w:rsidRPr="00CB56EC" w14:paraId="04E85475" w14:textId="77777777" w:rsidTr="00056F89">
        <w:trPr>
          <w:trHeight w:val="227"/>
        </w:trPr>
        <w:tc>
          <w:tcPr>
            <w:tcW w:w="320" w:type="dxa"/>
            <w:shd w:val="clear" w:color="auto" w:fill="auto"/>
            <w:noWrap/>
            <w:vAlign w:val="center"/>
            <w:hideMark/>
          </w:tcPr>
          <w:p w14:paraId="0901E171" w14:textId="77777777" w:rsidR="00620D47" w:rsidRPr="00CB56EC" w:rsidRDefault="00620D47" w:rsidP="00620D47">
            <w:pPr>
              <w:jc w:val="right"/>
              <w:rPr>
                <w:color w:val="000000"/>
                <w:sz w:val="16"/>
                <w:szCs w:val="16"/>
                <w:lang w:eastAsia="tr-TR"/>
              </w:rPr>
            </w:pPr>
            <w:r w:rsidRPr="00CB56EC">
              <w:rPr>
                <w:color w:val="000000"/>
                <w:sz w:val="16"/>
                <w:szCs w:val="16"/>
                <w:lang w:eastAsia="tr-TR"/>
              </w:rPr>
              <w:t>15</w:t>
            </w:r>
          </w:p>
        </w:tc>
        <w:tc>
          <w:tcPr>
            <w:tcW w:w="4927" w:type="dxa"/>
            <w:shd w:val="clear" w:color="auto" w:fill="auto"/>
            <w:vAlign w:val="center"/>
            <w:hideMark/>
          </w:tcPr>
          <w:p w14:paraId="283260A7" w14:textId="77777777" w:rsidR="00620D47" w:rsidRPr="00CB56EC" w:rsidRDefault="00620D47" w:rsidP="00620D47">
            <w:pPr>
              <w:rPr>
                <w:color w:val="000000"/>
                <w:sz w:val="16"/>
                <w:szCs w:val="16"/>
                <w:lang w:eastAsia="tr-TR"/>
              </w:rPr>
            </w:pPr>
            <w:r w:rsidRPr="00CB56EC">
              <w:rPr>
                <w:color w:val="000000"/>
                <w:sz w:val="16"/>
                <w:szCs w:val="16"/>
                <w:lang w:eastAsia="tr-TR"/>
              </w:rPr>
              <w:t>Diğer cayılamaz veya şartı bağlı olarak cayılabilir bilanço dışı borçlar</w:t>
            </w:r>
          </w:p>
        </w:tc>
        <w:tc>
          <w:tcPr>
            <w:tcW w:w="992" w:type="dxa"/>
            <w:shd w:val="clear" w:color="auto" w:fill="auto"/>
            <w:vAlign w:val="bottom"/>
            <w:hideMark/>
          </w:tcPr>
          <w:p w14:paraId="2FB2ADC7" w14:textId="43E285C5" w:rsidR="00620D47" w:rsidRPr="00CB56EC" w:rsidRDefault="00620D47">
            <w:pPr>
              <w:jc w:val="right"/>
              <w:rPr>
                <w:color w:val="000000"/>
                <w:sz w:val="16"/>
                <w:szCs w:val="16"/>
                <w:lang w:eastAsia="tr-TR"/>
              </w:rPr>
            </w:pPr>
            <w:r w:rsidRPr="00056F89">
              <w:rPr>
                <w:color w:val="000000"/>
                <w:sz w:val="16"/>
                <w:szCs w:val="16"/>
                <w:lang w:eastAsia="tr-TR"/>
              </w:rPr>
              <w:t>2,675,954</w:t>
            </w:r>
          </w:p>
        </w:tc>
        <w:tc>
          <w:tcPr>
            <w:tcW w:w="993" w:type="dxa"/>
            <w:shd w:val="clear" w:color="auto" w:fill="auto"/>
            <w:vAlign w:val="bottom"/>
            <w:hideMark/>
          </w:tcPr>
          <w:p w14:paraId="74C16D3A" w14:textId="6432B6FF" w:rsidR="00620D47" w:rsidRPr="00CB56EC" w:rsidRDefault="00620D47">
            <w:pPr>
              <w:jc w:val="right"/>
              <w:rPr>
                <w:color w:val="000000"/>
                <w:sz w:val="16"/>
                <w:szCs w:val="16"/>
                <w:lang w:eastAsia="tr-TR"/>
              </w:rPr>
            </w:pPr>
            <w:r w:rsidRPr="00056F89">
              <w:rPr>
                <w:color w:val="000000"/>
                <w:sz w:val="16"/>
                <w:szCs w:val="16"/>
                <w:lang w:eastAsia="tr-TR"/>
              </w:rPr>
              <w:t>2,123,199</w:t>
            </w:r>
          </w:p>
        </w:tc>
        <w:tc>
          <w:tcPr>
            <w:tcW w:w="924" w:type="dxa"/>
            <w:shd w:val="clear" w:color="auto" w:fill="auto"/>
            <w:vAlign w:val="bottom"/>
            <w:hideMark/>
          </w:tcPr>
          <w:p w14:paraId="3B884447" w14:textId="08A34C13" w:rsidR="00620D47" w:rsidRPr="00CB56EC" w:rsidRDefault="00620D47">
            <w:pPr>
              <w:jc w:val="right"/>
              <w:rPr>
                <w:color w:val="000000"/>
                <w:sz w:val="16"/>
                <w:szCs w:val="16"/>
                <w:lang w:eastAsia="tr-TR"/>
              </w:rPr>
            </w:pPr>
            <w:r w:rsidRPr="00056F89">
              <w:rPr>
                <w:color w:val="000000"/>
                <w:sz w:val="16"/>
                <w:szCs w:val="16"/>
                <w:lang w:eastAsia="tr-TR"/>
              </w:rPr>
              <w:t>133,798</w:t>
            </w:r>
          </w:p>
        </w:tc>
        <w:tc>
          <w:tcPr>
            <w:tcW w:w="1051" w:type="dxa"/>
            <w:shd w:val="clear" w:color="auto" w:fill="auto"/>
            <w:vAlign w:val="bottom"/>
            <w:hideMark/>
          </w:tcPr>
          <w:p w14:paraId="75B03B85" w14:textId="7BAA3CE8" w:rsidR="00620D47" w:rsidRPr="00CB56EC" w:rsidRDefault="00620D47">
            <w:pPr>
              <w:jc w:val="right"/>
              <w:rPr>
                <w:color w:val="000000"/>
                <w:sz w:val="16"/>
                <w:szCs w:val="16"/>
                <w:lang w:eastAsia="tr-TR"/>
              </w:rPr>
            </w:pPr>
            <w:r w:rsidRPr="00056F89">
              <w:rPr>
                <w:color w:val="000000"/>
                <w:sz w:val="16"/>
                <w:szCs w:val="16"/>
                <w:lang w:eastAsia="tr-TR"/>
              </w:rPr>
              <w:t>106,160</w:t>
            </w:r>
          </w:p>
        </w:tc>
      </w:tr>
      <w:tr w:rsidR="00620D47" w:rsidRPr="00C65294" w14:paraId="0468F923" w14:textId="77777777" w:rsidTr="00056F89">
        <w:trPr>
          <w:trHeight w:val="227"/>
        </w:trPr>
        <w:tc>
          <w:tcPr>
            <w:tcW w:w="320" w:type="dxa"/>
            <w:shd w:val="clear" w:color="auto" w:fill="auto"/>
            <w:noWrap/>
            <w:vAlign w:val="center"/>
            <w:hideMark/>
          </w:tcPr>
          <w:p w14:paraId="5FFCB8C9" w14:textId="77777777" w:rsidR="00620D47" w:rsidRPr="00C65294" w:rsidRDefault="00620D47" w:rsidP="00620D47">
            <w:pPr>
              <w:jc w:val="right"/>
              <w:rPr>
                <w:b/>
                <w:bCs/>
                <w:color w:val="000000"/>
                <w:sz w:val="16"/>
                <w:szCs w:val="16"/>
                <w:lang w:eastAsia="tr-TR"/>
              </w:rPr>
            </w:pPr>
            <w:r w:rsidRPr="00C65294">
              <w:rPr>
                <w:b/>
                <w:bCs/>
                <w:color w:val="000000"/>
                <w:sz w:val="16"/>
                <w:szCs w:val="16"/>
                <w:lang w:eastAsia="tr-TR"/>
              </w:rPr>
              <w:t>16</w:t>
            </w:r>
          </w:p>
        </w:tc>
        <w:tc>
          <w:tcPr>
            <w:tcW w:w="4927" w:type="dxa"/>
            <w:shd w:val="clear" w:color="auto" w:fill="auto"/>
            <w:vAlign w:val="center"/>
            <w:hideMark/>
          </w:tcPr>
          <w:p w14:paraId="7D49DE44" w14:textId="77777777" w:rsidR="00620D47" w:rsidRPr="00C65294" w:rsidRDefault="00620D47" w:rsidP="00620D47">
            <w:pPr>
              <w:rPr>
                <w:b/>
                <w:bCs/>
                <w:color w:val="000000"/>
                <w:sz w:val="16"/>
                <w:szCs w:val="16"/>
                <w:lang w:eastAsia="tr-TR"/>
              </w:rPr>
            </w:pPr>
            <w:r w:rsidRPr="00C65294">
              <w:rPr>
                <w:b/>
                <w:bCs/>
                <w:color w:val="000000"/>
                <w:sz w:val="16"/>
                <w:szCs w:val="16"/>
                <w:lang w:eastAsia="tr-TR"/>
              </w:rPr>
              <w:t>TOPLAM NAKİT ÇIKIŞLARI</w:t>
            </w:r>
          </w:p>
        </w:tc>
        <w:tc>
          <w:tcPr>
            <w:tcW w:w="992" w:type="dxa"/>
            <w:shd w:val="clear" w:color="auto" w:fill="D9D9D9" w:themeFill="background1" w:themeFillShade="D9"/>
            <w:vAlign w:val="bottom"/>
          </w:tcPr>
          <w:p w14:paraId="15E0E273" w14:textId="77777777" w:rsidR="00620D47" w:rsidRPr="00C65294" w:rsidRDefault="00620D47">
            <w:pPr>
              <w:jc w:val="right"/>
              <w:rPr>
                <w:b/>
                <w:color w:val="000000"/>
                <w:sz w:val="16"/>
                <w:szCs w:val="16"/>
                <w:lang w:eastAsia="tr-TR"/>
              </w:rPr>
            </w:pPr>
          </w:p>
        </w:tc>
        <w:tc>
          <w:tcPr>
            <w:tcW w:w="993" w:type="dxa"/>
            <w:shd w:val="clear" w:color="auto" w:fill="D9D9D9" w:themeFill="background1" w:themeFillShade="D9"/>
            <w:vAlign w:val="bottom"/>
          </w:tcPr>
          <w:p w14:paraId="6F5C001C" w14:textId="77777777" w:rsidR="00620D47" w:rsidRPr="00C65294" w:rsidRDefault="00620D47">
            <w:pPr>
              <w:jc w:val="right"/>
              <w:rPr>
                <w:b/>
                <w:color w:val="000000"/>
                <w:sz w:val="16"/>
                <w:szCs w:val="16"/>
                <w:lang w:eastAsia="tr-TR"/>
              </w:rPr>
            </w:pPr>
          </w:p>
        </w:tc>
        <w:tc>
          <w:tcPr>
            <w:tcW w:w="924" w:type="dxa"/>
            <w:shd w:val="clear" w:color="auto" w:fill="auto"/>
            <w:vAlign w:val="bottom"/>
            <w:hideMark/>
          </w:tcPr>
          <w:p w14:paraId="377D2410" w14:textId="4CEF7F79" w:rsidR="00620D47" w:rsidRPr="00BB220E" w:rsidRDefault="00620D47">
            <w:pPr>
              <w:jc w:val="right"/>
              <w:rPr>
                <w:b/>
                <w:bCs/>
                <w:color w:val="000000"/>
                <w:sz w:val="16"/>
                <w:szCs w:val="16"/>
                <w:lang w:eastAsia="tr-TR"/>
              </w:rPr>
            </w:pPr>
            <w:r w:rsidRPr="00056F89">
              <w:rPr>
                <w:b/>
                <w:bCs/>
                <w:color w:val="000000"/>
                <w:sz w:val="16"/>
                <w:szCs w:val="16"/>
                <w:lang w:eastAsia="tr-TR"/>
              </w:rPr>
              <w:t>3,463,040</w:t>
            </w:r>
          </w:p>
        </w:tc>
        <w:tc>
          <w:tcPr>
            <w:tcW w:w="1051" w:type="dxa"/>
            <w:shd w:val="clear" w:color="auto" w:fill="auto"/>
            <w:vAlign w:val="bottom"/>
            <w:hideMark/>
          </w:tcPr>
          <w:p w14:paraId="56DD573F" w14:textId="1AFA3414" w:rsidR="00620D47" w:rsidRPr="00BB220E" w:rsidRDefault="00620D47">
            <w:pPr>
              <w:jc w:val="right"/>
              <w:rPr>
                <w:b/>
                <w:bCs/>
                <w:color w:val="000000"/>
                <w:sz w:val="16"/>
                <w:szCs w:val="16"/>
                <w:lang w:eastAsia="tr-TR"/>
              </w:rPr>
            </w:pPr>
            <w:r w:rsidRPr="00056F89">
              <w:rPr>
                <w:b/>
                <w:bCs/>
                <w:color w:val="000000"/>
                <w:sz w:val="16"/>
                <w:szCs w:val="16"/>
                <w:lang w:eastAsia="tr-TR"/>
              </w:rPr>
              <w:t>880,347</w:t>
            </w:r>
          </w:p>
        </w:tc>
      </w:tr>
      <w:tr w:rsidR="00620D47" w:rsidRPr="00C65294" w14:paraId="6C58FF69" w14:textId="77777777" w:rsidTr="00056F89">
        <w:trPr>
          <w:trHeight w:val="227"/>
        </w:trPr>
        <w:tc>
          <w:tcPr>
            <w:tcW w:w="5247" w:type="dxa"/>
            <w:gridSpan w:val="2"/>
            <w:shd w:val="clear" w:color="auto" w:fill="auto"/>
            <w:noWrap/>
            <w:vAlign w:val="center"/>
            <w:hideMark/>
          </w:tcPr>
          <w:p w14:paraId="4A2A60BF" w14:textId="77777777" w:rsidR="00620D47" w:rsidRPr="00C65294" w:rsidRDefault="00620D47" w:rsidP="00620D47">
            <w:pPr>
              <w:rPr>
                <w:b/>
                <w:bCs/>
                <w:color w:val="000000"/>
                <w:sz w:val="16"/>
                <w:szCs w:val="16"/>
                <w:lang w:eastAsia="tr-TR"/>
              </w:rPr>
            </w:pPr>
            <w:r w:rsidRPr="00C65294">
              <w:rPr>
                <w:b/>
                <w:bCs/>
                <w:color w:val="000000"/>
                <w:sz w:val="16"/>
                <w:szCs w:val="16"/>
                <w:lang w:eastAsia="tr-TR"/>
              </w:rPr>
              <w:t>NAKİT GİRİŞLERİ</w:t>
            </w:r>
          </w:p>
        </w:tc>
        <w:tc>
          <w:tcPr>
            <w:tcW w:w="992" w:type="dxa"/>
            <w:shd w:val="clear" w:color="auto" w:fill="D9D9D9" w:themeFill="background1" w:themeFillShade="D9"/>
            <w:vAlign w:val="bottom"/>
          </w:tcPr>
          <w:p w14:paraId="56CE5F98" w14:textId="77777777" w:rsidR="00620D47" w:rsidRPr="00E7087A" w:rsidRDefault="00620D47">
            <w:pPr>
              <w:jc w:val="right"/>
              <w:rPr>
                <w:b/>
                <w:color w:val="000000"/>
                <w:sz w:val="16"/>
                <w:szCs w:val="16"/>
                <w:lang w:eastAsia="tr-TR"/>
              </w:rPr>
            </w:pPr>
          </w:p>
        </w:tc>
        <w:tc>
          <w:tcPr>
            <w:tcW w:w="993" w:type="dxa"/>
            <w:shd w:val="clear" w:color="auto" w:fill="D9D9D9" w:themeFill="background1" w:themeFillShade="D9"/>
            <w:vAlign w:val="bottom"/>
          </w:tcPr>
          <w:p w14:paraId="46362CC0" w14:textId="77777777" w:rsidR="00620D47" w:rsidRPr="008A50EF" w:rsidRDefault="00620D47">
            <w:pPr>
              <w:jc w:val="right"/>
              <w:rPr>
                <w:b/>
                <w:color w:val="000000"/>
                <w:sz w:val="16"/>
                <w:szCs w:val="16"/>
                <w:lang w:eastAsia="tr-TR"/>
              </w:rPr>
            </w:pPr>
          </w:p>
        </w:tc>
        <w:tc>
          <w:tcPr>
            <w:tcW w:w="924" w:type="dxa"/>
            <w:shd w:val="clear" w:color="auto" w:fill="D9D9D9" w:themeFill="background1" w:themeFillShade="D9"/>
            <w:vAlign w:val="bottom"/>
          </w:tcPr>
          <w:p w14:paraId="275F961F" w14:textId="04A23CD8" w:rsidR="00620D47" w:rsidRPr="00AB7B49" w:rsidRDefault="00620D47">
            <w:pPr>
              <w:jc w:val="right"/>
              <w:rPr>
                <w:b/>
                <w:color w:val="000000"/>
                <w:sz w:val="16"/>
                <w:szCs w:val="16"/>
                <w:lang w:eastAsia="tr-TR"/>
              </w:rPr>
            </w:pPr>
          </w:p>
        </w:tc>
        <w:tc>
          <w:tcPr>
            <w:tcW w:w="1051" w:type="dxa"/>
            <w:shd w:val="clear" w:color="auto" w:fill="D9D9D9" w:themeFill="background1" w:themeFillShade="D9"/>
            <w:vAlign w:val="bottom"/>
          </w:tcPr>
          <w:p w14:paraId="190EEAF9" w14:textId="5F04EC41" w:rsidR="00620D47" w:rsidRPr="00E7087A" w:rsidRDefault="00620D47">
            <w:pPr>
              <w:jc w:val="right"/>
              <w:rPr>
                <w:b/>
                <w:color w:val="000000"/>
                <w:sz w:val="16"/>
                <w:szCs w:val="16"/>
                <w:lang w:eastAsia="tr-TR"/>
              </w:rPr>
            </w:pPr>
          </w:p>
        </w:tc>
      </w:tr>
      <w:tr w:rsidR="00620D47" w:rsidRPr="00CB56EC" w14:paraId="28EB5380" w14:textId="77777777" w:rsidTr="00056F89">
        <w:trPr>
          <w:trHeight w:val="227"/>
        </w:trPr>
        <w:tc>
          <w:tcPr>
            <w:tcW w:w="320" w:type="dxa"/>
            <w:shd w:val="clear" w:color="auto" w:fill="auto"/>
            <w:noWrap/>
            <w:vAlign w:val="center"/>
            <w:hideMark/>
          </w:tcPr>
          <w:p w14:paraId="2D4B5EC0" w14:textId="77777777" w:rsidR="00620D47" w:rsidRPr="00CB56EC" w:rsidRDefault="00620D47" w:rsidP="00620D47">
            <w:pPr>
              <w:jc w:val="right"/>
              <w:rPr>
                <w:color w:val="000000"/>
                <w:sz w:val="16"/>
                <w:szCs w:val="16"/>
                <w:lang w:eastAsia="tr-TR"/>
              </w:rPr>
            </w:pPr>
            <w:r w:rsidRPr="00CB56EC">
              <w:rPr>
                <w:color w:val="000000"/>
                <w:sz w:val="16"/>
                <w:szCs w:val="16"/>
                <w:lang w:eastAsia="tr-TR"/>
              </w:rPr>
              <w:t>17</w:t>
            </w:r>
          </w:p>
        </w:tc>
        <w:tc>
          <w:tcPr>
            <w:tcW w:w="4927" w:type="dxa"/>
            <w:shd w:val="clear" w:color="auto" w:fill="auto"/>
            <w:vAlign w:val="center"/>
            <w:hideMark/>
          </w:tcPr>
          <w:p w14:paraId="3F7EAC1D" w14:textId="77777777" w:rsidR="00620D47" w:rsidRPr="00CB56EC" w:rsidRDefault="00620D47" w:rsidP="00620D47">
            <w:pPr>
              <w:rPr>
                <w:color w:val="000000"/>
                <w:sz w:val="16"/>
                <w:szCs w:val="16"/>
                <w:lang w:eastAsia="tr-TR"/>
              </w:rPr>
            </w:pPr>
            <w:r w:rsidRPr="00CB56EC">
              <w:rPr>
                <w:color w:val="000000"/>
                <w:sz w:val="16"/>
                <w:szCs w:val="16"/>
                <w:lang w:eastAsia="tr-TR"/>
              </w:rPr>
              <w:t>Teminatlı alacaklar</w:t>
            </w:r>
          </w:p>
        </w:tc>
        <w:tc>
          <w:tcPr>
            <w:tcW w:w="992" w:type="dxa"/>
            <w:shd w:val="clear" w:color="auto" w:fill="auto"/>
            <w:vAlign w:val="bottom"/>
            <w:hideMark/>
          </w:tcPr>
          <w:p w14:paraId="799DAF7F" w14:textId="0BACA50E" w:rsidR="00620D47" w:rsidRPr="00CB56EC" w:rsidRDefault="00620D47">
            <w:pPr>
              <w:jc w:val="right"/>
              <w:rPr>
                <w:color w:val="000000"/>
                <w:sz w:val="16"/>
                <w:szCs w:val="16"/>
                <w:lang w:eastAsia="tr-TR"/>
              </w:rPr>
            </w:pPr>
            <w:r w:rsidRPr="00056F89">
              <w:rPr>
                <w:color w:val="000000"/>
                <w:sz w:val="16"/>
                <w:szCs w:val="16"/>
                <w:lang w:eastAsia="tr-TR"/>
              </w:rPr>
              <w:t>-</w:t>
            </w:r>
          </w:p>
        </w:tc>
        <w:tc>
          <w:tcPr>
            <w:tcW w:w="993" w:type="dxa"/>
            <w:shd w:val="clear" w:color="auto" w:fill="auto"/>
            <w:vAlign w:val="bottom"/>
            <w:hideMark/>
          </w:tcPr>
          <w:p w14:paraId="3162889C" w14:textId="7944CFFE" w:rsidR="00620D47" w:rsidRPr="00CB56EC" w:rsidRDefault="00620D47">
            <w:pPr>
              <w:jc w:val="right"/>
              <w:rPr>
                <w:color w:val="000000"/>
                <w:sz w:val="16"/>
                <w:szCs w:val="16"/>
                <w:lang w:eastAsia="tr-TR"/>
              </w:rPr>
            </w:pPr>
            <w:r w:rsidRPr="00056F89">
              <w:rPr>
                <w:color w:val="000000"/>
                <w:sz w:val="16"/>
                <w:szCs w:val="16"/>
                <w:lang w:eastAsia="tr-TR"/>
              </w:rPr>
              <w:t>-</w:t>
            </w:r>
          </w:p>
        </w:tc>
        <w:tc>
          <w:tcPr>
            <w:tcW w:w="924" w:type="dxa"/>
            <w:shd w:val="clear" w:color="auto" w:fill="auto"/>
            <w:vAlign w:val="bottom"/>
            <w:hideMark/>
          </w:tcPr>
          <w:p w14:paraId="2C1F8AAF" w14:textId="5FEC2F2B" w:rsidR="00620D47" w:rsidRPr="00CB56EC" w:rsidRDefault="00620D47">
            <w:pPr>
              <w:jc w:val="right"/>
              <w:rPr>
                <w:color w:val="000000"/>
                <w:sz w:val="16"/>
                <w:szCs w:val="16"/>
                <w:lang w:eastAsia="tr-TR"/>
              </w:rPr>
            </w:pPr>
            <w:r w:rsidRPr="00056F89">
              <w:rPr>
                <w:color w:val="000000"/>
                <w:sz w:val="16"/>
                <w:szCs w:val="16"/>
                <w:lang w:eastAsia="tr-TR"/>
              </w:rPr>
              <w:t>-</w:t>
            </w:r>
          </w:p>
        </w:tc>
        <w:tc>
          <w:tcPr>
            <w:tcW w:w="1051" w:type="dxa"/>
            <w:shd w:val="clear" w:color="auto" w:fill="auto"/>
            <w:vAlign w:val="bottom"/>
            <w:hideMark/>
          </w:tcPr>
          <w:p w14:paraId="51183663" w14:textId="02DA740B" w:rsidR="00620D47" w:rsidRPr="00CB56EC" w:rsidRDefault="00620D47">
            <w:pPr>
              <w:jc w:val="right"/>
              <w:rPr>
                <w:color w:val="000000"/>
                <w:sz w:val="16"/>
                <w:szCs w:val="16"/>
                <w:lang w:eastAsia="tr-TR"/>
              </w:rPr>
            </w:pPr>
            <w:r w:rsidRPr="00056F89">
              <w:rPr>
                <w:color w:val="000000"/>
                <w:sz w:val="16"/>
                <w:szCs w:val="16"/>
                <w:lang w:eastAsia="tr-TR"/>
              </w:rPr>
              <w:t>-</w:t>
            </w:r>
          </w:p>
        </w:tc>
      </w:tr>
      <w:tr w:rsidR="00620D47" w:rsidRPr="00CB56EC" w14:paraId="7FE77775" w14:textId="77777777" w:rsidTr="00056F89">
        <w:trPr>
          <w:trHeight w:val="227"/>
        </w:trPr>
        <w:tc>
          <w:tcPr>
            <w:tcW w:w="320" w:type="dxa"/>
            <w:shd w:val="clear" w:color="auto" w:fill="auto"/>
            <w:noWrap/>
            <w:vAlign w:val="center"/>
            <w:hideMark/>
          </w:tcPr>
          <w:p w14:paraId="66EF1FAD" w14:textId="77777777" w:rsidR="00620D47" w:rsidRPr="00CB56EC" w:rsidRDefault="00620D47" w:rsidP="00620D47">
            <w:pPr>
              <w:jc w:val="right"/>
              <w:rPr>
                <w:color w:val="000000"/>
                <w:sz w:val="16"/>
                <w:szCs w:val="16"/>
                <w:lang w:eastAsia="tr-TR"/>
              </w:rPr>
            </w:pPr>
            <w:r w:rsidRPr="00CB56EC">
              <w:rPr>
                <w:color w:val="000000"/>
                <w:sz w:val="16"/>
                <w:szCs w:val="16"/>
                <w:lang w:eastAsia="tr-TR"/>
              </w:rPr>
              <w:t>18</w:t>
            </w:r>
          </w:p>
        </w:tc>
        <w:tc>
          <w:tcPr>
            <w:tcW w:w="4927" w:type="dxa"/>
            <w:shd w:val="clear" w:color="auto" w:fill="auto"/>
            <w:vAlign w:val="center"/>
            <w:hideMark/>
          </w:tcPr>
          <w:p w14:paraId="7E9F294E" w14:textId="77777777" w:rsidR="00620D47" w:rsidRPr="00CB56EC" w:rsidRDefault="00620D47" w:rsidP="00620D47">
            <w:pPr>
              <w:rPr>
                <w:color w:val="000000"/>
                <w:sz w:val="16"/>
                <w:szCs w:val="16"/>
                <w:lang w:eastAsia="tr-TR"/>
              </w:rPr>
            </w:pPr>
            <w:r w:rsidRPr="00CB56EC">
              <w:rPr>
                <w:color w:val="000000"/>
                <w:sz w:val="16"/>
                <w:szCs w:val="16"/>
                <w:lang w:eastAsia="tr-TR"/>
              </w:rPr>
              <w:t>Teminatsız alacaklar</w:t>
            </w:r>
          </w:p>
        </w:tc>
        <w:tc>
          <w:tcPr>
            <w:tcW w:w="992" w:type="dxa"/>
            <w:shd w:val="clear" w:color="auto" w:fill="auto"/>
            <w:vAlign w:val="bottom"/>
            <w:hideMark/>
          </w:tcPr>
          <w:p w14:paraId="3B008009" w14:textId="11A2814C" w:rsidR="00620D47" w:rsidRPr="00CB56EC" w:rsidRDefault="00620D47">
            <w:pPr>
              <w:jc w:val="right"/>
              <w:rPr>
                <w:color w:val="000000"/>
                <w:sz w:val="16"/>
                <w:szCs w:val="16"/>
                <w:lang w:eastAsia="tr-TR"/>
              </w:rPr>
            </w:pPr>
            <w:r w:rsidRPr="00056F89">
              <w:rPr>
                <w:color w:val="000000"/>
                <w:sz w:val="16"/>
                <w:szCs w:val="16"/>
                <w:lang w:eastAsia="tr-TR"/>
              </w:rPr>
              <w:t>3,281,564</w:t>
            </w:r>
          </w:p>
        </w:tc>
        <w:tc>
          <w:tcPr>
            <w:tcW w:w="993" w:type="dxa"/>
            <w:shd w:val="clear" w:color="auto" w:fill="auto"/>
            <w:vAlign w:val="bottom"/>
            <w:hideMark/>
          </w:tcPr>
          <w:p w14:paraId="1D3CA5EC" w14:textId="2246F60A" w:rsidR="00620D47" w:rsidRPr="00CB56EC" w:rsidRDefault="00620D47">
            <w:pPr>
              <w:jc w:val="right"/>
              <w:rPr>
                <w:color w:val="000000"/>
                <w:sz w:val="16"/>
                <w:szCs w:val="16"/>
                <w:lang w:eastAsia="tr-TR"/>
              </w:rPr>
            </w:pPr>
            <w:r w:rsidRPr="00056F89">
              <w:rPr>
                <w:color w:val="000000"/>
                <w:sz w:val="16"/>
                <w:szCs w:val="16"/>
                <w:lang w:eastAsia="tr-TR"/>
              </w:rPr>
              <w:t>544,100</w:t>
            </w:r>
          </w:p>
        </w:tc>
        <w:tc>
          <w:tcPr>
            <w:tcW w:w="924" w:type="dxa"/>
            <w:shd w:val="clear" w:color="auto" w:fill="auto"/>
            <w:vAlign w:val="bottom"/>
            <w:hideMark/>
          </w:tcPr>
          <w:p w14:paraId="3AB6219B" w14:textId="1759954F" w:rsidR="00620D47" w:rsidRPr="00CB56EC" w:rsidRDefault="00620D47">
            <w:pPr>
              <w:jc w:val="right"/>
              <w:rPr>
                <w:color w:val="000000"/>
                <w:sz w:val="16"/>
                <w:szCs w:val="16"/>
                <w:lang w:eastAsia="tr-TR"/>
              </w:rPr>
            </w:pPr>
            <w:r w:rsidRPr="00056F89">
              <w:rPr>
                <w:color w:val="000000"/>
                <w:sz w:val="16"/>
                <w:szCs w:val="16"/>
                <w:lang w:eastAsia="tr-TR"/>
              </w:rPr>
              <w:t>2,756,553</w:t>
            </w:r>
          </w:p>
        </w:tc>
        <w:tc>
          <w:tcPr>
            <w:tcW w:w="1051" w:type="dxa"/>
            <w:shd w:val="clear" w:color="auto" w:fill="auto"/>
            <w:vAlign w:val="bottom"/>
            <w:hideMark/>
          </w:tcPr>
          <w:p w14:paraId="78340D19" w14:textId="62C1A99A" w:rsidR="00620D47" w:rsidRPr="00CB56EC" w:rsidRDefault="00620D47">
            <w:pPr>
              <w:jc w:val="right"/>
              <w:rPr>
                <w:color w:val="000000"/>
                <w:sz w:val="16"/>
                <w:szCs w:val="16"/>
                <w:lang w:eastAsia="tr-TR"/>
              </w:rPr>
            </w:pPr>
            <w:r w:rsidRPr="00056F89">
              <w:rPr>
                <w:color w:val="000000"/>
                <w:sz w:val="16"/>
                <w:szCs w:val="16"/>
                <w:lang w:eastAsia="tr-TR"/>
              </w:rPr>
              <w:t>428,907</w:t>
            </w:r>
          </w:p>
        </w:tc>
      </w:tr>
      <w:tr w:rsidR="00620D47" w:rsidRPr="00CB56EC" w14:paraId="30E63E84" w14:textId="77777777" w:rsidTr="00056F89">
        <w:trPr>
          <w:trHeight w:val="227"/>
        </w:trPr>
        <w:tc>
          <w:tcPr>
            <w:tcW w:w="320" w:type="dxa"/>
            <w:shd w:val="clear" w:color="auto" w:fill="auto"/>
            <w:noWrap/>
            <w:vAlign w:val="center"/>
            <w:hideMark/>
          </w:tcPr>
          <w:p w14:paraId="6DDEBB9D" w14:textId="77777777" w:rsidR="00620D47" w:rsidRPr="00CB56EC" w:rsidRDefault="00620D47" w:rsidP="00620D47">
            <w:pPr>
              <w:jc w:val="right"/>
              <w:rPr>
                <w:color w:val="000000"/>
                <w:sz w:val="16"/>
                <w:szCs w:val="16"/>
                <w:lang w:eastAsia="tr-TR"/>
              </w:rPr>
            </w:pPr>
            <w:r w:rsidRPr="00CB56EC">
              <w:rPr>
                <w:color w:val="000000"/>
                <w:sz w:val="16"/>
                <w:szCs w:val="16"/>
                <w:lang w:eastAsia="tr-TR"/>
              </w:rPr>
              <w:t>19</w:t>
            </w:r>
          </w:p>
        </w:tc>
        <w:tc>
          <w:tcPr>
            <w:tcW w:w="4927" w:type="dxa"/>
            <w:shd w:val="clear" w:color="auto" w:fill="auto"/>
            <w:vAlign w:val="center"/>
            <w:hideMark/>
          </w:tcPr>
          <w:p w14:paraId="14D05679" w14:textId="77777777" w:rsidR="00620D47" w:rsidRPr="00CB56EC" w:rsidRDefault="00620D47" w:rsidP="00620D47">
            <w:pPr>
              <w:rPr>
                <w:color w:val="000000"/>
                <w:sz w:val="16"/>
                <w:szCs w:val="16"/>
                <w:lang w:eastAsia="tr-TR"/>
              </w:rPr>
            </w:pPr>
            <w:r w:rsidRPr="00CB56EC">
              <w:rPr>
                <w:color w:val="000000"/>
                <w:sz w:val="16"/>
                <w:szCs w:val="16"/>
                <w:lang w:eastAsia="tr-TR"/>
              </w:rPr>
              <w:t>Diğer nakit girişleri</w:t>
            </w:r>
          </w:p>
        </w:tc>
        <w:tc>
          <w:tcPr>
            <w:tcW w:w="992" w:type="dxa"/>
            <w:shd w:val="clear" w:color="auto" w:fill="auto"/>
            <w:vAlign w:val="bottom"/>
            <w:hideMark/>
          </w:tcPr>
          <w:p w14:paraId="17920ABE" w14:textId="3A9451BC" w:rsidR="00620D47" w:rsidRPr="00CB56EC" w:rsidRDefault="00620D47">
            <w:pPr>
              <w:jc w:val="right"/>
              <w:rPr>
                <w:color w:val="000000"/>
                <w:sz w:val="16"/>
                <w:szCs w:val="16"/>
                <w:lang w:eastAsia="tr-TR"/>
              </w:rPr>
            </w:pPr>
            <w:r w:rsidRPr="00056F89">
              <w:rPr>
                <w:color w:val="000000"/>
                <w:sz w:val="16"/>
                <w:szCs w:val="16"/>
                <w:lang w:eastAsia="tr-TR"/>
              </w:rPr>
              <w:t>4,253</w:t>
            </w:r>
          </w:p>
        </w:tc>
        <w:tc>
          <w:tcPr>
            <w:tcW w:w="993" w:type="dxa"/>
            <w:shd w:val="clear" w:color="auto" w:fill="auto"/>
            <w:vAlign w:val="bottom"/>
            <w:hideMark/>
          </w:tcPr>
          <w:p w14:paraId="58B2E9FF" w14:textId="67107C80" w:rsidR="00620D47" w:rsidRPr="00CB56EC" w:rsidRDefault="00620D47">
            <w:pPr>
              <w:jc w:val="right"/>
              <w:rPr>
                <w:color w:val="000000"/>
                <w:sz w:val="16"/>
                <w:szCs w:val="16"/>
                <w:lang w:eastAsia="tr-TR"/>
              </w:rPr>
            </w:pPr>
            <w:r w:rsidRPr="00056F89">
              <w:rPr>
                <w:color w:val="000000"/>
                <w:sz w:val="16"/>
                <w:szCs w:val="16"/>
                <w:lang w:eastAsia="tr-TR"/>
              </w:rPr>
              <w:t>161,853</w:t>
            </w:r>
          </w:p>
        </w:tc>
        <w:tc>
          <w:tcPr>
            <w:tcW w:w="924" w:type="dxa"/>
            <w:shd w:val="clear" w:color="auto" w:fill="auto"/>
            <w:vAlign w:val="bottom"/>
            <w:hideMark/>
          </w:tcPr>
          <w:p w14:paraId="62C7C6B5" w14:textId="7E852738" w:rsidR="00620D47" w:rsidRPr="00CB56EC" w:rsidRDefault="00620D47">
            <w:pPr>
              <w:jc w:val="right"/>
              <w:rPr>
                <w:color w:val="000000"/>
                <w:sz w:val="16"/>
                <w:szCs w:val="16"/>
                <w:lang w:eastAsia="tr-TR"/>
              </w:rPr>
            </w:pPr>
            <w:r w:rsidRPr="00056F89">
              <w:rPr>
                <w:color w:val="000000"/>
                <w:sz w:val="16"/>
                <w:szCs w:val="16"/>
                <w:lang w:eastAsia="tr-TR"/>
              </w:rPr>
              <w:t>4,253</w:t>
            </w:r>
          </w:p>
        </w:tc>
        <w:tc>
          <w:tcPr>
            <w:tcW w:w="1051" w:type="dxa"/>
            <w:shd w:val="clear" w:color="auto" w:fill="auto"/>
            <w:vAlign w:val="bottom"/>
            <w:hideMark/>
          </w:tcPr>
          <w:p w14:paraId="251EFD40" w14:textId="553E7EB0" w:rsidR="00620D47" w:rsidRPr="00CB56EC" w:rsidRDefault="00620D47">
            <w:pPr>
              <w:jc w:val="right"/>
              <w:rPr>
                <w:color w:val="000000"/>
                <w:sz w:val="16"/>
                <w:szCs w:val="16"/>
                <w:lang w:eastAsia="tr-TR"/>
              </w:rPr>
            </w:pPr>
            <w:r w:rsidRPr="00056F89">
              <w:rPr>
                <w:color w:val="000000"/>
                <w:sz w:val="16"/>
                <w:szCs w:val="16"/>
                <w:lang w:eastAsia="tr-TR"/>
              </w:rPr>
              <w:t>161,853</w:t>
            </w:r>
          </w:p>
        </w:tc>
      </w:tr>
      <w:tr w:rsidR="00620D47" w:rsidRPr="00620D47" w14:paraId="469A1697" w14:textId="77777777" w:rsidTr="00056F89">
        <w:trPr>
          <w:trHeight w:val="227"/>
        </w:trPr>
        <w:tc>
          <w:tcPr>
            <w:tcW w:w="320" w:type="dxa"/>
            <w:shd w:val="clear" w:color="auto" w:fill="auto"/>
            <w:noWrap/>
            <w:vAlign w:val="center"/>
            <w:hideMark/>
          </w:tcPr>
          <w:p w14:paraId="0BF9259F" w14:textId="77777777" w:rsidR="00620D47" w:rsidRPr="00620D47" w:rsidRDefault="00620D47" w:rsidP="00620D47">
            <w:pPr>
              <w:jc w:val="right"/>
              <w:rPr>
                <w:b/>
                <w:color w:val="000000"/>
                <w:sz w:val="16"/>
                <w:szCs w:val="16"/>
                <w:lang w:eastAsia="tr-TR"/>
              </w:rPr>
            </w:pPr>
            <w:r w:rsidRPr="00620D47">
              <w:rPr>
                <w:b/>
                <w:color w:val="000000"/>
                <w:sz w:val="16"/>
                <w:szCs w:val="16"/>
                <w:lang w:eastAsia="tr-TR"/>
              </w:rPr>
              <w:t>20</w:t>
            </w:r>
          </w:p>
        </w:tc>
        <w:tc>
          <w:tcPr>
            <w:tcW w:w="4927" w:type="dxa"/>
            <w:shd w:val="clear" w:color="auto" w:fill="auto"/>
            <w:vAlign w:val="center"/>
            <w:hideMark/>
          </w:tcPr>
          <w:p w14:paraId="70250C2A" w14:textId="77777777" w:rsidR="00620D47" w:rsidRPr="001F3FA8" w:rsidRDefault="00620D47" w:rsidP="00620D47">
            <w:pPr>
              <w:rPr>
                <w:b/>
                <w:color w:val="000000"/>
                <w:sz w:val="16"/>
                <w:szCs w:val="16"/>
                <w:lang w:eastAsia="tr-TR"/>
              </w:rPr>
            </w:pPr>
            <w:r w:rsidRPr="001F3FA8">
              <w:rPr>
                <w:b/>
                <w:color w:val="000000"/>
                <w:sz w:val="16"/>
                <w:szCs w:val="16"/>
                <w:lang w:eastAsia="tr-TR"/>
              </w:rPr>
              <w:t>TOPLAM NAKİT GİRİŞLERİ</w:t>
            </w:r>
          </w:p>
        </w:tc>
        <w:tc>
          <w:tcPr>
            <w:tcW w:w="992" w:type="dxa"/>
            <w:shd w:val="clear" w:color="auto" w:fill="auto"/>
            <w:vAlign w:val="bottom"/>
            <w:hideMark/>
          </w:tcPr>
          <w:p w14:paraId="5850AB6E" w14:textId="598EFCC7" w:rsidR="00620D47" w:rsidRPr="00056F89" w:rsidRDefault="00620D47">
            <w:pPr>
              <w:jc w:val="right"/>
              <w:rPr>
                <w:b/>
                <w:color w:val="000000"/>
                <w:sz w:val="16"/>
                <w:szCs w:val="16"/>
                <w:lang w:eastAsia="tr-TR"/>
              </w:rPr>
            </w:pPr>
            <w:r w:rsidRPr="00056F89">
              <w:rPr>
                <w:b/>
                <w:color w:val="000000"/>
                <w:sz w:val="16"/>
                <w:szCs w:val="16"/>
                <w:lang w:eastAsia="tr-TR"/>
              </w:rPr>
              <w:t>3,285,817</w:t>
            </w:r>
          </w:p>
        </w:tc>
        <w:tc>
          <w:tcPr>
            <w:tcW w:w="993" w:type="dxa"/>
            <w:shd w:val="clear" w:color="auto" w:fill="auto"/>
            <w:vAlign w:val="bottom"/>
            <w:hideMark/>
          </w:tcPr>
          <w:p w14:paraId="29CD84B0" w14:textId="5D844C23" w:rsidR="00620D47" w:rsidRPr="00056F89" w:rsidRDefault="00620D47">
            <w:pPr>
              <w:jc w:val="right"/>
              <w:rPr>
                <w:b/>
                <w:color w:val="000000"/>
                <w:sz w:val="16"/>
                <w:szCs w:val="16"/>
                <w:lang w:eastAsia="tr-TR"/>
              </w:rPr>
            </w:pPr>
            <w:r w:rsidRPr="00056F89">
              <w:rPr>
                <w:b/>
                <w:color w:val="000000"/>
                <w:sz w:val="16"/>
                <w:szCs w:val="16"/>
                <w:lang w:eastAsia="tr-TR"/>
              </w:rPr>
              <w:t>705,953</w:t>
            </w:r>
          </w:p>
        </w:tc>
        <w:tc>
          <w:tcPr>
            <w:tcW w:w="924" w:type="dxa"/>
            <w:shd w:val="clear" w:color="auto" w:fill="auto"/>
            <w:vAlign w:val="bottom"/>
            <w:hideMark/>
          </w:tcPr>
          <w:p w14:paraId="4C6812BA" w14:textId="3769BF7F" w:rsidR="00620D47" w:rsidRPr="00056F89" w:rsidRDefault="00620D47">
            <w:pPr>
              <w:jc w:val="right"/>
              <w:rPr>
                <w:b/>
                <w:color w:val="000000"/>
                <w:sz w:val="16"/>
                <w:szCs w:val="16"/>
                <w:lang w:eastAsia="tr-TR"/>
              </w:rPr>
            </w:pPr>
            <w:r w:rsidRPr="00056F89">
              <w:rPr>
                <w:b/>
                <w:color w:val="000000"/>
                <w:sz w:val="16"/>
                <w:szCs w:val="16"/>
                <w:lang w:eastAsia="tr-TR"/>
              </w:rPr>
              <w:t>2,760,806</w:t>
            </w:r>
          </w:p>
        </w:tc>
        <w:tc>
          <w:tcPr>
            <w:tcW w:w="1051" w:type="dxa"/>
            <w:shd w:val="clear" w:color="auto" w:fill="auto"/>
            <w:vAlign w:val="bottom"/>
            <w:hideMark/>
          </w:tcPr>
          <w:p w14:paraId="4FA34BA7" w14:textId="6EE42A60" w:rsidR="00620D47" w:rsidRPr="00056F89" w:rsidRDefault="00620D47">
            <w:pPr>
              <w:jc w:val="right"/>
              <w:rPr>
                <w:b/>
                <w:color w:val="000000"/>
                <w:sz w:val="16"/>
                <w:szCs w:val="16"/>
                <w:lang w:eastAsia="tr-TR"/>
              </w:rPr>
            </w:pPr>
            <w:r w:rsidRPr="00056F89">
              <w:rPr>
                <w:b/>
                <w:color w:val="000000"/>
                <w:sz w:val="16"/>
                <w:szCs w:val="16"/>
                <w:lang w:eastAsia="tr-TR"/>
              </w:rPr>
              <w:t>590,760</w:t>
            </w:r>
          </w:p>
        </w:tc>
      </w:tr>
      <w:tr w:rsidR="00620D47" w:rsidRPr="00CB56EC" w14:paraId="0A5E6990" w14:textId="77777777" w:rsidTr="00056F89">
        <w:trPr>
          <w:trHeight w:val="227"/>
        </w:trPr>
        <w:tc>
          <w:tcPr>
            <w:tcW w:w="320" w:type="dxa"/>
            <w:shd w:val="clear" w:color="auto" w:fill="auto"/>
            <w:noWrap/>
            <w:vAlign w:val="center"/>
            <w:hideMark/>
          </w:tcPr>
          <w:p w14:paraId="20617F4A" w14:textId="77777777" w:rsidR="00620D47" w:rsidRPr="00CB56EC" w:rsidRDefault="00620D47" w:rsidP="00620D47">
            <w:pPr>
              <w:rPr>
                <w:color w:val="000000"/>
                <w:sz w:val="16"/>
                <w:szCs w:val="16"/>
                <w:lang w:eastAsia="tr-TR"/>
              </w:rPr>
            </w:pPr>
            <w:r w:rsidRPr="00CB56EC">
              <w:rPr>
                <w:color w:val="000000"/>
                <w:sz w:val="16"/>
                <w:szCs w:val="16"/>
                <w:lang w:eastAsia="tr-TR"/>
              </w:rPr>
              <w:t> </w:t>
            </w:r>
          </w:p>
        </w:tc>
        <w:tc>
          <w:tcPr>
            <w:tcW w:w="4927" w:type="dxa"/>
            <w:shd w:val="clear" w:color="auto" w:fill="auto"/>
            <w:vAlign w:val="center"/>
            <w:hideMark/>
          </w:tcPr>
          <w:p w14:paraId="575D0AF4" w14:textId="77777777" w:rsidR="00620D47" w:rsidRPr="00CB56EC" w:rsidRDefault="00620D47" w:rsidP="00620D47">
            <w:pPr>
              <w:rPr>
                <w:color w:val="000000"/>
                <w:sz w:val="16"/>
                <w:szCs w:val="16"/>
                <w:lang w:eastAsia="tr-TR"/>
              </w:rPr>
            </w:pPr>
            <w:r w:rsidRPr="00CB56EC">
              <w:rPr>
                <w:color w:val="000000"/>
                <w:sz w:val="16"/>
                <w:szCs w:val="16"/>
                <w:lang w:eastAsia="tr-TR"/>
              </w:rPr>
              <w:t> </w:t>
            </w:r>
          </w:p>
        </w:tc>
        <w:tc>
          <w:tcPr>
            <w:tcW w:w="992" w:type="dxa"/>
            <w:shd w:val="clear" w:color="auto" w:fill="D9D9D9" w:themeFill="background1" w:themeFillShade="D9"/>
            <w:vAlign w:val="bottom"/>
            <w:hideMark/>
          </w:tcPr>
          <w:p w14:paraId="277A2103" w14:textId="549CD8F7" w:rsidR="00620D47" w:rsidRPr="00CB56EC" w:rsidRDefault="00620D47" w:rsidP="00620D47">
            <w:pPr>
              <w:jc w:val="right"/>
              <w:rPr>
                <w:color w:val="000000"/>
                <w:sz w:val="16"/>
                <w:szCs w:val="16"/>
                <w:lang w:eastAsia="tr-TR"/>
              </w:rPr>
            </w:pPr>
          </w:p>
        </w:tc>
        <w:tc>
          <w:tcPr>
            <w:tcW w:w="993" w:type="dxa"/>
            <w:shd w:val="clear" w:color="auto" w:fill="D9D9D9" w:themeFill="background1" w:themeFillShade="D9"/>
            <w:vAlign w:val="bottom"/>
            <w:hideMark/>
          </w:tcPr>
          <w:p w14:paraId="135138EC" w14:textId="203C5473" w:rsidR="00620D47" w:rsidRPr="00CB56EC" w:rsidRDefault="00620D47" w:rsidP="00620D47">
            <w:pPr>
              <w:jc w:val="right"/>
              <w:rPr>
                <w:color w:val="000000"/>
                <w:sz w:val="16"/>
                <w:szCs w:val="16"/>
                <w:lang w:eastAsia="tr-TR"/>
              </w:rPr>
            </w:pPr>
          </w:p>
        </w:tc>
        <w:tc>
          <w:tcPr>
            <w:tcW w:w="1975" w:type="dxa"/>
            <w:gridSpan w:val="2"/>
            <w:shd w:val="clear" w:color="auto" w:fill="auto"/>
            <w:vAlign w:val="bottom"/>
            <w:hideMark/>
          </w:tcPr>
          <w:p w14:paraId="2E017E7E" w14:textId="77777777" w:rsidR="00620D47" w:rsidRPr="00CB56EC" w:rsidRDefault="00620D47" w:rsidP="00620D47">
            <w:pPr>
              <w:jc w:val="center"/>
              <w:rPr>
                <w:b/>
                <w:bCs/>
                <w:color w:val="000000"/>
                <w:sz w:val="16"/>
                <w:szCs w:val="16"/>
                <w:lang w:eastAsia="tr-TR"/>
              </w:rPr>
            </w:pPr>
            <w:r w:rsidRPr="00CB56EC">
              <w:rPr>
                <w:b/>
                <w:bCs/>
                <w:color w:val="000000"/>
                <w:sz w:val="16"/>
                <w:szCs w:val="16"/>
                <w:lang w:eastAsia="tr-TR"/>
              </w:rPr>
              <w:t>Üst Sınır Uygulanmış Değer</w:t>
            </w:r>
          </w:p>
        </w:tc>
      </w:tr>
      <w:tr w:rsidR="00620D47" w:rsidRPr="00CB56EC" w14:paraId="0F1541C1" w14:textId="77777777" w:rsidTr="00056F89">
        <w:trPr>
          <w:trHeight w:val="227"/>
        </w:trPr>
        <w:tc>
          <w:tcPr>
            <w:tcW w:w="320" w:type="dxa"/>
            <w:shd w:val="clear" w:color="auto" w:fill="auto"/>
            <w:noWrap/>
            <w:vAlign w:val="center"/>
            <w:hideMark/>
          </w:tcPr>
          <w:p w14:paraId="63047F38" w14:textId="77777777" w:rsidR="00620D47" w:rsidRPr="00CB56EC" w:rsidRDefault="00620D47" w:rsidP="00620D47">
            <w:pPr>
              <w:jc w:val="right"/>
              <w:rPr>
                <w:color w:val="000000"/>
                <w:sz w:val="16"/>
                <w:szCs w:val="16"/>
                <w:lang w:eastAsia="tr-TR"/>
              </w:rPr>
            </w:pPr>
            <w:r w:rsidRPr="00CB56EC">
              <w:rPr>
                <w:color w:val="000000"/>
                <w:sz w:val="16"/>
                <w:szCs w:val="16"/>
                <w:lang w:eastAsia="tr-TR"/>
              </w:rPr>
              <w:t>21</w:t>
            </w:r>
          </w:p>
        </w:tc>
        <w:tc>
          <w:tcPr>
            <w:tcW w:w="4927" w:type="dxa"/>
            <w:shd w:val="clear" w:color="auto" w:fill="auto"/>
            <w:vAlign w:val="center"/>
            <w:hideMark/>
          </w:tcPr>
          <w:p w14:paraId="3E91733E" w14:textId="77777777" w:rsidR="00620D47" w:rsidRPr="00CB56EC" w:rsidRDefault="00620D47" w:rsidP="00620D47">
            <w:pPr>
              <w:rPr>
                <w:bCs/>
                <w:color w:val="000000"/>
                <w:sz w:val="16"/>
                <w:szCs w:val="16"/>
                <w:lang w:eastAsia="tr-TR"/>
              </w:rPr>
            </w:pPr>
            <w:r w:rsidRPr="00CB56EC">
              <w:rPr>
                <w:bCs/>
                <w:color w:val="000000"/>
                <w:sz w:val="16"/>
                <w:szCs w:val="16"/>
                <w:lang w:eastAsia="tr-TR"/>
              </w:rPr>
              <w:t>TOPLAM YKLV STOKU</w:t>
            </w:r>
          </w:p>
        </w:tc>
        <w:tc>
          <w:tcPr>
            <w:tcW w:w="992" w:type="dxa"/>
            <w:shd w:val="clear" w:color="auto" w:fill="D9D9D9" w:themeFill="background1" w:themeFillShade="D9"/>
            <w:vAlign w:val="bottom"/>
            <w:hideMark/>
          </w:tcPr>
          <w:p w14:paraId="6CFEDA93" w14:textId="458075A7" w:rsidR="00620D47" w:rsidRPr="00CB56EC" w:rsidRDefault="00620D47" w:rsidP="00620D47">
            <w:pPr>
              <w:jc w:val="right"/>
              <w:rPr>
                <w:color w:val="000000"/>
                <w:sz w:val="16"/>
                <w:szCs w:val="16"/>
                <w:lang w:eastAsia="tr-TR"/>
              </w:rPr>
            </w:pPr>
          </w:p>
        </w:tc>
        <w:tc>
          <w:tcPr>
            <w:tcW w:w="993" w:type="dxa"/>
            <w:shd w:val="clear" w:color="auto" w:fill="D9D9D9" w:themeFill="background1" w:themeFillShade="D9"/>
            <w:vAlign w:val="bottom"/>
            <w:hideMark/>
          </w:tcPr>
          <w:p w14:paraId="08143D6E" w14:textId="6C2E5225" w:rsidR="00620D47" w:rsidRPr="00CB56EC" w:rsidRDefault="00620D47" w:rsidP="00620D47">
            <w:pPr>
              <w:jc w:val="right"/>
              <w:rPr>
                <w:color w:val="000000"/>
                <w:sz w:val="16"/>
                <w:szCs w:val="16"/>
                <w:lang w:eastAsia="tr-TR"/>
              </w:rPr>
            </w:pPr>
          </w:p>
        </w:tc>
        <w:tc>
          <w:tcPr>
            <w:tcW w:w="924" w:type="dxa"/>
            <w:shd w:val="clear" w:color="auto" w:fill="auto"/>
            <w:vAlign w:val="center"/>
            <w:hideMark/>
          </w:tcPr>
          <w:p w14:paraId="0B855A8A" w14:textId="423A8A67" w:rsidR="00620D47" w:rsidRPr="00E7087A" w:rsidRDefault="00620D47" w:rsidP="00620D47">
            <w:pPr>
              <w:jc w:val="right"/>
              <w:rPr>
                <w:color w:val="000000"/>
                <w:sz w:val="16"/>
                <w:szCs w:val="16"/>
                <w:lang w:eastAsia="tr-TR"/>
              </w:rPr>
            </w:pPr>
            <w:r w:rsidRPr="00056F89">
              <w:rPr>
                <w:color w:val="000000"/>
                <w:sz w:val="16"/>
                <w:szCs w:val="16"/>
                <w:lang w:eastAsia="tr-TR"/>
              </w:rPr>
              <w:t>2,342,781</w:t>
            </w:r>
          </w:p>
        </w:tc>
        <w:tc>
          <w:tcPr>
            <w:tcW w:w="1051" w:type="dxa"/>
            <w:shd w:val="clear" w:color="auto" w:fill="auto"/>
            <w:vAlign w:val="center"/>
            <w:hideMark/>
          </w:tcPr>
          <w:p w14:paraId="15EF0EBE" w14:textId="5ADC700D" w:rsidR="00620D47" w:rsidRPr="00E7087A" w:rsidRDefault="00620D47" w:rsidP="00620D47">
            <w:pPr>
              <w:jc w:val="right"/>
              <w:rPr>
                <w:color w:val="000000"/>
                <w:sz w:val="16"/>
                <w:szCs w:val="16"/>
                <w:lang w:eastAsia="tr-TR"/>
              </w:rPr>
            </w:pPr>
            <w:r w:rsidRPr="00056F89">
              <w:rPr>
                <w:color w:val="000000"/>
                <w:sz w:val="16"/>
                <w:szCs w:val="16"/>
                <w:lang w:eastAsia="tr-TR"/>
              </w:rPr>
              <w:t>823,782</w:t>
            </w:r>
          </w:p>
        </w:tc>
      </w:tr>
      <w:tr w:rsidR="00620D47" w:rsidRPr="00CB56EC" w14:paraId="65DDCA90" w14:textId="77777777" w:rsidTr="00056F89">
        <w:trPr>
          <w:trHeight w:val="227"/>
        </w:trPr>
        <w:tc>
          <w:tcPr>
            <w:tcW w:w="320" w:type="dxa"/>
            <w:shd w:val="clear" w:color="auto" w:fill="auto"/>
            <w:noWrap/>
            <w:vAlign w:val="center"/>
            <w:hideMark/>
          </w:tcPr>
          <w:p w14:paraId="3D883B77" w14:textId="77777777" w:rsidR="00620D47" w:rsidRPr="00CB56EC" w:rsidRDefault="00620D47" w:rsidP="00620D47">
            <w:pPr>
              <w:jc w:val="right"/>
              <w:rPr>
                <w:color w:val="000000"/>
                <w:sz w:val="16"/>
                <w:szCs w:val="16"/>
                <w:lang w:eastAsia="tr-TR"/>
              </w:rPr>
            </w:pPr>
            <w:r w:rsidRPr="00CB56EC">
              <w:rPr>
                <w:color w:val="000000"/>
                <w:sz w:val="16"/>
                <w:szCs w:val="16"/>
                <w:lang w:eastAsia="tr-TR"/>
              </w:rPr>
              <w:t>22</w:t>
            </w:r>
          </w:p>
        </w:tc>
        <w:tc>
          <w:tcPr>
            <w:tcW w:w="4927" w:type="dxa"/>
            <w:shd w:val="clear" w:color="auto" w:fill="auto"/>
            <w:vAlign w:val="center"/>
            <w:hideMark/>
          </w:tcPr>
          <w:p w14:paraId="2E5E2078" w14:textId="77777777" w:rsidR="00620D47" w:rsidRPr="00CB56EC" w:rsidRDefault="00620D47" w:rsidP="00620D47">
            <w:pPr>
              <w:rPr>
                <w:bCs/>
                <w:color w:val="000000"/>
                <w:sz w:val="16"/>
                <w:szCs w:val="16"/>
                <w:lang w:eastAsia="tr-TR"/>
              </w:rPr>
            </w:pPr>
            <w:r w:rsidRPr="00CB56EC">
              <w:rPr>
                <w:bCs/>
                <w:color w:val="000000"/>
                <w:sz w:val="16"/>
                <w:szCs w:val="16"/>
                <w:lang w:eastAsia="tr-TR"/>
              </w:rPr>
              <w:t>TOPLAM NET NAKİT ÇIKIŞLARI</w:t>
            </w:r>
          </w:p>
        </w:tc>
        <w:tc>
          <w:tcPr>
            <w:tcW w:w="992" w:type="dxa"/>
            <w:shd w:val="clear" w:color="auto" w:fill="D9D9D9" w:themeFill="background1" w:themeFillShade="D9"/>
            <w:vAlign w:val="bottom"/>
            <w:hideMark/>
          </w:tcPr>
          <w:p w14:paraId="6C106612" w14:textId="48124469" w:rsidR="00620D47" w:rsidRPr="00CB56EC" w:rsidRDefault="00620D47" w:rsidP="00620D47">
            <w:pPr>
              <w:jc w:val="right"/>
              <w:rPr>
                <w:color w:val="000000"/>
                <w:sz w:val="16"/>
                <w:szCs w:val="16"/>
                <w:lang w:eastAsia="tr-TR"/>
              </w:rPr>
            </w:pPr>
          </w:p>
        </w:tc>
        <w:tc>
          <w:tcPr>
            <w:tcW w:w="993" w:type="dxa"/>
            <w:shd w:val="clear" w:color="auto" w:fill="D9D9D9" w:themeFill="background1" w:themeFillShade="D9"/>
            <w:vAlign w:val="bottom"/>
            <w:hideMark/>
          </w:tcPr>
          <w:p w14:paraId="4C28AF82" w14:textId="7FD74A6E" w:rsidR="00620D47" w:rsidRPr="00CB56EC" w:rsidRDefault="00620D47" w:rsidP="00620D47">
            <w:pPr>
              <w:jc w:val="right"/>
              <w:rPr>
                <w:color w:val="000000"/>
                <w:sz w:val="16"/>
                <w:szCs w:val="16"/>
                <w:lang w:eastAsia="tr-TR"/>
              </w:rPr>
            </w:pPr>
          </w:p>
        </w:tc>
        <w:tc>
          <w:tcPr>
            <w:tcW w:w="924" w:type="dxa"/>
            <w:shd w:val="clear" w:color="auto" w:fill="auto"/>
            <w:vAlign w:val="center"/>
            <w:hideMark/>
          </w:tcPr>
          <w:p w14:paraId="4FE1E884" w14:textId="55C38C5F" w:rsidR="00620D47" w:rsidRPr="00E7087A" w:rsidRDefault="00620D47" w:rsidP="00620D47">
            <w:pPr>
              <w:jc w:val="right"/>
              <w:rPr>
                <w:color w:val="000000"/>
                <w:sz w:val="16"/>
                <w:szCs w:val="16"/>
                <w:lang w:eastAsia="tr-TR"/>
              </w:rPr>
            </w:pPr>
            <w:r w:rsidRPr="00056F89">
              <w:rPr>
                <w:color w:val="000000"/>
                <w:sz w:val="16"/>
                <w:szCs w:val="16"/>
                <w:lang w:eastAsia="tr-TR"/>
              </w:rPr>
              <w:t>865,760</w:t>
            </w:r>
          </w:p>
        </w:tc>
        <w:tc>
          <w:tcPr>
            <w:tcW w:w="1051" w:type="dxa"/>
            <w:shd w:val="clear" w:color="auto" w:fill="auto"/>
            <w:vAlign w:val="center"/>
            <w:hideMark/>
          </w:tcPr>
          <w:p w14:paraId="28A1E513" w14:textId="49ECF6B2" w:rsidR="00620D47" w:rsidRPr="00E7087A" w:rsidRDefault="00620D47" w:rsidP="00620D47">
            <w:pPr>
              <w:jc w:val="right"/>
              <w:rPr>
                <w:color w:val="000000"/>
                <w:sz w:val="16"/>
                <w:szCs w:val="16"/>
                <w:lang w:eastAsia="tr-TR"/>
              </w:rPr>
            </w:pPr>
            <w:r w:rsidRPr="00056F89">
              <w:rPr>
                <w:color w:val="000000"/>
                <w:sz w:val="16"/>
                <w:szCs w:val="16"/>
                <w:lang w:eastAsia="tr-TR"/>
              </w:rPr>
              <w:t>289,587</w:t>
            </w:r>
          </w:p>
        </w:tc>
      </w:tr>
      <w:tr w:rsidR="00620D47" w:rsidRPr="00620D47" w14:paraId="651EF1B8" w14:textId="77777777" w:rsidTr="00056F89">
        <w:trPr>
          <w:trHeight w:val="227"/>
        </w:trPr>
        <w:tc>
          <w:tcPr>
            <w:tcW w:w="320" w:type="dxa"/>
            <w:shd w:val="clear" w:color="auto" w:fill="auto"/>
            <w:noWrap/>
            <w:vAlign w:val="center"/>
            <w:hideMark/>
          </w:tcPr>
          <w:p w14:paraId="08B0ED27" w14:textId="77777777" w:rsidR="00620D47" w:rsidRPr="00620D47" w:rsidRDefault="00620D47" w:rsidP="00620D47">
            <w:pPr>
              <w:jc w:val="right"/>
              <w:rPr>
                <w:b/>
                <w:color w:val="000000"/>
                <w:sz w:val="16"/>
                <w:szCs w:val="16"/>
                <w:lang w:eastAsia="tr-TR"/>
              </w:rPr>
            </w:pPr>
            <w:r w:rsidRPr="00620D47">
              <w:rPr>
                <w:b/>
                <w:color w:val="000000"/>
                <w:sz w:val="16"/>
                <w:szCs w:val="16"/>
                <w:lang w:eastAsia="tr-TR"/>
              </w:rPr>
              <w:t>23</w:t>
            </w:r>
          </w:p>
        </w:tc>
        <w:tc>
          <w:tcPr>
            <w:tcW w:w="4927" w:type="dxa"/>
            <w:shd w:val="clear" w:color="auto" w:fill="auto"/>
            <w:vAlign w:val="center"/>
            <w:hideMark/>
          </w:tcPr>
          <w:p w14:paraId="0686A7CB" w14:textId="77777777" w:rsidR="00620D47" w:rsidRPr="00620D47" w:rsidRDefault="00620D47" w:rsidP="00620D47">
            <w:pPr>
              <w:rPr>
                <w:b/>
                <w:color w:val="000000"/>
                <w:sz w:val="16"/>
                <w:szCs w:val="16"/>
                <w:lang w:eastAsia="tr-TR"/>
              </w:rPr>
            </w:pPr>
            <w:r w:rsidRPr="00620D47">
              <w:rPr>
                <w:b/>
                <w:color w:val="000000"/>
                <w:sz w:val="16"/>
                <w:szCs w:val="16"/>
                <w:lang w:eastAsia="tr-TR"/>
              </w:rPr>
              <w:t>LİKİDİTE KARŞILAMA ORANI (%)</w:t>
            </w:r>
          </w:p>
        </w:tc>
        <w:tc>
          <w:tcPr>
            <w:tcW w:w="992" w:type="dxa"/>
            <w:shd w:val="clear" w:color="auto" w:fill="D9D9D9" w:themeFill="background1" w:themeFillShade="D9"/>
            <w:vAlign w:val="bottom"/>
            <w:hideMark/>
          </w:tcPr>
          <w:p w14:paraId="76DFDA2E" w14:textId="014F5972" w:rsidR="00620D47" w:rsidRPr="00620D47" w:rsidRDefault="00620D47" w:rsidP="00620D47">
            <w:pPr>
              <w:jc w:val="right"/>
              <w:rPr>
                <w:b/>
                <w:color w:val="000000"/>
                <w:sz w:val="16"/>
                <w:szCs w:val="16"/>
                <w:lang w:eastAsia="tr-TR"/>
              </w:rPr>
            </w:pPr>
          </w:p>
        </w:tc>
        <w:tc>
          <w:tcPr>
            <w:tcW w:w="993" w:type="dxa"/>
            <w:shd w:val="clear" w:color="auto" w:fill="D9D9D9" w:themeFill="background1" w:themeFillShade="D9"/>
            <w:vAlign w:val="bottom"/>
            <w:hideMark/>
          </w:tcPr>
          <w:p w14:paraId="04C202D6" w14:textId="5C272B13" w:rsidR="00620D47" w:rsidRPr="00620D47" w:rsidRDefault="00620D47" w:rsidP="00620D47">
            <w:pPr>
              <w:jc w:val="right"/>
              <w:rPr>
                <w:b/>
                <w:color w:val="000000"/>
                <w:sz w:val="16"/>
                <w:szCs w:val="16"/>
                <w:lang w:eastAsia="tr-TR"/>
              </w:rPr>
            </w:pPr>
          </w:p>
        </w:tc>
        <w:tc>
          <w:tcPr>
            <w:tcW w:w="924" w:type="dxa"/>
            <w:shd w:val="clear" w:color="auto" w:fill="auto"/>
            <w:vAlign w:val="center"/>
            <w:hideMark/>
          </w:tcPr>
          <w:p w14:paraId="21F3836B" w14:textId="22C0F0DE" w:rsidR="00620D47" w:rsidRPr="00620D47" w:rsidRDefault="00620D47" w:rsidP="00620D47">
            <w:pPr>
              <w:jc w:val="right"/>
              <w:rPr>
                <w:b/>
                <w:color w:val="000000"/>
                <w:sz w:val="16"/>
                <w:szCs w:val="16"/>
                <w:lang w:eastAsia="tr-TR"/>
              </w:rPr>
            </w:pPr>
            <w:r w:rsidRPr="00056F89">
              <w:rPr>
                <w:b/>
                <w:color w:val="000000"/>
                <w:sz w:val="16"/>
                <w:szCs w:val="16"/>
                <w:lang w:eastAsia="tr-TR"/>
              </w:rPr>
              <w:t>270.60</w:t>
            </w:r>
          </w:p>
        </w:tc>
        <w:tc>
          <w:tcPr>
            <w:tcW w:w="1051" w:type="dxa"/>
            <w:shd w:val="clear" w:color="auto" w:fill="auto"/>
            <w:vAlign w:val="center"/>
            <w:hideMark/>
          </w:tcPr>
          <w:p w14:paraId="160551C7" w14:textId="5EE54532" w:rsidR="00620D47" w:rsidRPr="00620D47" w:rsidRDefault="00620D47" w:rsidP="00620D47">
            <w:pPr>
              <w:jc w:val="right"/>
              <w:rPr>
                <w:b/>
                <w:color w:val="000000"/>
                <w:sz w:val="16"/>
                <w:szCs w:val="16"/>
                <w:lang w:eastAsia="tr-TR"/>
              </w:rPr>
            </w:pPr>
            <w:r w:rsidRPr="00056F89">
              <w:rPr>
                <w:b/>
                <w:color w:val="000000"/>
                <w:sz w:val="16"/>
                <w:szCs w:val="16"/>
                <w:lang w:eastAsia="tr-TR"/>
              </w:rPr>
              <w:t>284.47</w:t>
            </w:r>
          </w:p>
        </w:tc>
      </w:tr>
    </w:tbl>
    <w:p w14:paraId="6F2C030C" w14:textId="77777777" w:rsidR="00AF46F6" w:rsidRPr="00CB56EC" w:rsidRDefault="000131D2" w:rsidP="000131D2">
      <w:pPr>
        <w:jc w:val="both"/>
        <w:rPr>
          <w:rFonts w:eastAsia="Arial Unicode MS"/>
        </w:rPr>
      </w:pPr>
      <w:r w:rsidRPr="00CB56EC">
        <w:rPr>
          <w:bCs/>
          <w:snapToGrid w:val="0"/>
          <w:sz w:val="18"/>
          <w:vertAlign w:val="superscript"/>
        </w:rPr>
        <w:t>1</w:t>
      </w:r>
      <w:r w:rsidRPr="00CB56EC">
        <w:rPr>
          <w:bCs/>
          <w:snapToGrid w:val="0"/>
          <w:sz w:val="18"/>
        </w:rPr>
        <w:t xml:space="preserve"> </w:t>
      </w:r>
      <w:r w:rsidRPr="00CB56EC">
        <w:rPr>
          <w:bCs/>
          <w:snapToGrid w:val="0"/>
          <w:sz w:val="16"/>
          <w:szCs w:val="16"/>
        </w:rPr>
        <w:t>Haftalık basit aritmetik ortalama alınmak suretiyle hesaplanan likidite karşılama oranının son üç ay için hesaplanan ortalaması</w:t>
      </w:r>
    </w:p>
    <w:p w14:paraId="067DD016" w14:textId="2A7DF9A8" w:rsidR="00DC2194" w:rsidRPr="00CB56EC" w:rsidRDefault="00DC2194">
      <w:pPr>
        <w:spacing w:after="160" w:line="259" w:lineRule="auto"/>
        <w:rPr>
          <w:rFonts w:eastAsia="Arial Unicode MS"/>
        </w:rPr>
      </w:pPr>
      <w:r w:rsidRPr="00CB56EC">
        <w:rPr>
          <w:rFonts w:eastAsia="Arial Unicode MS"/>
        </w:rPr>
        <w:br w:type="page"/>
      </w:r>
    </w:p>
    <w:tbl>
      <w:tblPr>
        <w:tblW w:w="9207" w:type="dxa"/>
        <w:tblInd w:w="-10"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20"/>
        <w:gridCol w:w="4927"/>
        <w:gridCol w:w="992"/>
        <w:gridCol w:w="993"/>
        <w:gridCol w:w="924"/>
        <w:gridCol w:w="1051"/>
      </w:tblGrid>
      <w:tr w:rsidR="008E1904" w:rsidRPr="00CB56EC" w14:paraId="7DA04811" w14:textId="77777777" w:rsidTr="008E1904">
        <w:trPr>
          <w:trHeight w:val="1249"/>
        </w:trPr>
        <w:tc>
          <w:tcPr>
            <w:tcW w:w="5247" w:type="dxa"/>
            <w:gridSpan w:val="2"/>
            <w:vMerge w:val="restart"/>
            <w:tcBorders>
              <w:top w:val="single" w:sz="6" w:space="0" w:color="auto"/>
              <w:bottom w:val="dotted" w:sz="4" w:space="0" w:color="auto"/>
            </w:tcBorders>
            <w:shd w:val="clear" w:color="auto" w:fill="auto"/>
            <w:noWrap/>
            <w:vAlign w:val="center"/>
            <w:hideMark/>
          </w:tcPr>
          <w:p w14:paraId="176AC7DA" w14:textId="1EF14AAC" w:rsidR="008E1904" w:rsidRPr="00CB56EC" w:rsidRDefault="008E1904" w:rsidP="00B21A5A">
            <w:pPr>
              <w:pageBreakBefore/>
              <w:rPr>
                <w:b/>
                <w:bCs/>
                <w:iCs/>
                <w:color w:val="000000"/>
                <w:sz w:val="16"/>
                <w:szCs w:val="16"/>
                <w:lang w:eastAsia="tr-TR"/>
              </w:rPr>
            </w:pPr>
            <w:r w:rsidRPr="00CB56EC">
              <w:rPr>
                <w:b/>
                <w:bCs/>
                <w:iCs/>
                <w:color w:val="000000"/>
                <w:sz w:val="16"/>
                <w:szCs w:val="16"/>
                <w:lang w:eastAsia="tr-TR"/>
              </w:rPr>
              <w:lastRenderedPageBreak/>
              <w:t>Önceki Dönem</w:t>
            </w:r>
          </w:p>
        </w:tc>
        <w:tc>
          <w:tcPr>
            <w:tcW w:w="1985" w:type="dxa"/>
            <w:gridSpan w:val="2"/>
            <w:tcBorders>
              <w:bottom w:val="dotted" w:sz="4" w:space="0" w:color="auto"/>
            </w:tcBorders>
            <w:shd w:val="clear" w:color="auto" w:fill="auto"/>
            <w:vAlign w:val="bottom"/>
            <w:hideMark/>
          </w:tcPr>
          <w:p w14:paraId="7681A4DF" w14:textId="77777777" w:rsidR="008E1904" w:rsidRPr="00CB56EC" w:rsidRDefault="008E1904" w:rsidP="00C522E5">
            <w:pPr>
              <w:jc w:val="center"/>
              <w:rPr>
                <w:b/>
                <w:bCs/>
                <w:color w:val="000000"/>
                <w:sz w:val="16"/>
                <w:szCs w:val="16"/>
                <w:lang w:eastAsia="tr-TR"/>
              </w:rPr>
            </w:pPr>
            <w:r w:rsidRPr="00CB56EC">
              <w:rPr>
                <w:b/>
                <w:bCs/>
                <w:color w:val="000000"/>
                <w:sz w:val="16"/>
                <w:szCs w:val="16"/>
                <w:lang w:eastAsia="tr-TR"/>
              </w:rPr>
              <w:t xml:space="preserve">Dikkate Alınma Oranı Uygulanmamış Toplam Değer </w:t>
            </w:r>
            <w:r w:rsidRPr="00CB56EC">
              <w:rPr>
                <w:b/>
                <w:bCs/>
                <w:color w:val="000000"/>
                <w:sz w:val="16"/>
                <w:szCs w:val="16"/>
                <w:vertAlign w:val="superscript"/>
                <w:lang w:eastAsia="tr-TR"/>
              </w:rPr>
              <w:t>1</w:t>
            </w:r>
          </w:p>
        </w:tc>
        <w:tc>
          <w:tcPr>
            <w:tcW w:w="1975" w:type="dxa"/>
            <w:gridSpan w:val="2"/>
            <w:tcBorders>
              <w:bottom w:val="dotted" w:sz="4" w:space="0" w:color="auto"/>
            </w:tcBorders>
            <w:shd w:val="clear" w:color="auto" w:fill="auto"/>
            <w:vAlign w:val="bottom"/>
            <w:hideMark/>
          </w:tcPr>
          <w:p w14:paraId="669F056E" w14:textId="77777777" w:rsidR="008E1904" w:rsidRPr="00CB56EC" w:rsidRDefault="008E1904" w:rsidP="00C522E5">
            <w:pPr>
              <w:jc w:val="center"/>
              <w:rPr>
                <w:b/>
                <w:bCs/>
                <w:color w:val="000000"/>
                <w:sz w:val="16"/>
                <w:szCs w:val="16"/>
                <w:lang w:eastAsia="tr-TR"/>
              </w:rPr>
            </w:pPr>
            <w:r w:rsidRPr="00CB56EC">
              <w:rPr>
                <w:b/>
                <w:bCs/>
                <w:color w:val="000000"/>
                <w:sz w:val="16"/>
                <w:szCs w:val="16"/>
                <w:lang w:eastAsia="tr-TR"/>
              </w:rPr>
              <w:t xml:space="preserve">Dikkate Alınma Oranı Uygulanmış Toplam Değer </w:t>
            </w:r>
            <w:r w:rsidRPr="00CB56EC">
              <w:rPr>
                <w:b/>
                <w:bCs/>
                <w:color w:val="000000"/>
                <w:sz w:val="16"/>
                <w:szCs w:val="16"/>
                <w:vertAlign w:val="superscript"/>
                <w:lang w:eastAsia="tr-TR"/>
              </w:rPr>
              <w:t>1</w:t>
            </w:r>
          </w:p>
        </w:tc>
      </w:tr>
      <w:tr w:rsidR="008E1904" w:rsidRPr="00CB56EC" w14:paraId="3E8B6F11" w14:textId="77777777" w:rsidTr="008E1904">
        <w:trPr>
          <w:trHeight w:val="41"/>
        </w:trPr>
        <w:tc>
          <w:tcPr>
            <w:tcW w:w="5247" w:type="dxa"/>
            <w:gridSpan w:val="2"/>
            <w:vMerge/>
            <w:tcBorders>
              <w:bottom w:val="dotted" w:sz="4" w:space="0" w:color="auto"/>
            </w:tcBorders>
            <w:vAlign w:val="center"/>
            <w:hideMark/>
          </w:tcPr>
          <w:p w14:paraId="64AAE1A9" w14:textId="77777777" w:rsidR="008E1904" w:rsidRPr="00CB56EC" w:rsidRDefault="008E1904" w:rsidP="00C9549A">
            <w:pPr>
              <w:rPr>
                <w:b/>
                <w:bCs/>
                <w:i/>
                <w:iCs/>
                <w:color w:val="000000"/>
                <w:sz w:val="16"/>
                <w:szCs w:val="16"/>
                <w:lang w:eastAsia="tr-TR"/>
              </w:rPr>
            </w:pPr>
          </w:p>
        </w:tc>
        <w:tc>
          <w:tcPr>
            <w:tcW w:w="992" w:type="dxa"/>
            <w:tcBorders>
              <w:top w:val="dotted" w:sz="4" w:space="0" w:color="auto"/>
              <w:bottom w:val="dotted" w:sz="4" w:space="0" w:color="auto"/>
            </w:tcBorders>
            <w:shd w:val="clear" w:color="auto" w:fill="auto"/>
            <w:vAlign w:val="bottom"/>
            <w:hideMark/>
          </w:tcPr>
          <w:p w14:paraId="0A9FF913" w14:textId="77777777" w:rsidR="008E1904" w:rsidRPr="00CB56EC" w:rsidRDefault="008E1904" w:rsidP="00C522E5">
            <w:pPr>
              <w:jc w:val="right"/>
              <w:rPr>
                <w:b/>
                <w:bCs/>
                <w:color w:val="000000"/>
                <w:sz w:val="16"/>
                <w:szCs w:val="16"/>
                <w:lang w:eastAsia="tr-TR"/>
              </w:rPr>
            </w:pPr>
            <w:r w:rsidRPr="00CB56EC">
              <w:rPr>
                <w:b/>
                <w:bCs/>
                <w:color w:val="000000"/>
                <w:sz w:val="16"/>
                <w:szCs w:val="16"/>
                <w:lang w:eastAsia="tr-TR"/>
              </w:rPr>
              <w:t>TP+YP</w:t>
            </w:r>
          </w:p>
        </w:tc>
        <w:tc>
          <w:tcPr>
            <w:tcW w:w="993" w:type="dxa"/>
            <w:tcBorders>
              <w:top w:val="dotted" w:sz="4" w:space="0" w:color="auto"/>
              <w:bottom w:val="dotted" w:sz="4" w:space="0" w:color="auto"/>
            </w:tcBorders>
            <w:shd w:val="clear" w:color="auto" w:fill="auto"/>
            <w:vAlign w:val="bottom"/>
            <w:hideMark/>
          </w:tcPr>
          <w:p w14:paraId="36230EDE" w14:textId="77777777" w:rsidR="008E1904" w:rsidRPr="00CB56EC" w:rsidRDefault="008E1904" w:rsidP="00C522E5">
            <w:pPr>
              <w:jc w:val="right"/>
              <w:rPr>
                <w:b/>
                <w:bCs/>
                <w:color w:val="000000"/>
                <w:sz w:val="16"/>
                <w:szCs w:val="16"/>
                <w:lang w:eastAsia="tr-TR"/>
              </w:rPr>
            </w:pPr>
            <w:r w:rsidRPr="00CB56EC">
              <w:rPr>
                <w:b/>
                <w:bCs/>
                <w:color w:val="000000"/>
                <w:sz w:val="16"/>
                <w:szCs w:val="16"/>
                <w:lang w:eastAsia="tr-TR"/>
              </w:rPr>
              <w:t>YP</w:t>
            </w:r>
          </w:p>
        </w:tc>
        <w:tc>
          <w:tcPr>
            <w:tcW w:w="924" w:type="dxa"/>
            <w:tcBorders>
              <w:top w:val="dotted" w:sz="4" w:space="0" w:color="auto"/>
              <w:bottom w:val="dotted" w:sz="4" w:space="0" w:color="auto"/>
            </w:tcBorders>
            <w:shd w:val="clear" w:color="auto" w:fill="auto"/>
            <w:vAlign w:val="bottom"/>
            <w:hideMark/>
          </w:tcPr>
          <w:p w14:paraId="79FE20A1" w14:textId="77777777" w:rsidR="008E1904" w:rsidRPr="00CB56EC" w:rsidRDefault="008E1904" w:rsidP="00C522E5">
            <w:pPr>
              <w:jc w:val="right"/>
              <w:rPr>
                <w:b/>
                <w:bCs/>
                <w:color w:val="000000"/>
                <w:sz w:val="16"/>
                <w:szCs w:val="16"/>
                <w:lang w:eastAsia="tr-TR"/>
              </w:rPr>
            </w:pPr>
            <w:r w:rsidRPr="00CB56EC">
              <w:rPr>
                <w:b/>
                <w:bCs/>
                <w:color w:val="000000"/>
                <w:sz w:val="16"/>
                <w:szCs w:val="16"/>
                <w:lang w:eastAsia="tr-TR"/>
              </w:rPr>
              <w:t>TP+YP</w:t>
            </w:r>
          </w:p>
        </w:tc>
        <w:tc>
          <w:tcPr>
            <w:tcW w:w="1051" w:type="dxa"/>
            <w:tcBorders>
              <w:top w:val="dotted" w:sz="4" w:space="0" w:color="auto"/>
              <w:bottom w:val="dotted" w:sz="4" w:space="0" w:color="auto"/>
            </w:tcBorders>
            <w:shd w:val="clear" w:color="auto" w:fill="auto"/>
            <w:vAlign w:val="bottom"/>
            <w:hideMark/>
          </w:tcPr>
          <w:p w14:paraId="2536B35B" w14:textId="77777777" w:rsidR="008E1904" w:rsidRPr="00CB56EC" w:rsidRDefault="008E1904" w:rsidP="00C522E5">
            <w:pPr>
              <w:jc w:val="right"/>
              <w:rPr>
                <w:b/>
                <w:bCs/>
                <w:color w:val="000000"/>
                <w:sz w:val="16"/>
                <w:szCs w:val="16"/>
                <w:lang w:eastAsia="tr-TR"/>
              </w:rPr>
            </w:pPr>
            <w:r w:rsidRPr="00CB56EC">
              <w:rPr>
                <w:b/>
                <w:bCs/>
                <w:color w:val="000000"/>
                <w:sz w:val="16"/>
                <w:szCs w:val="16"/>
                <w:lang w:eastAsia="tr-TR"/>
              </w:rPr>
              <w:t>YP</w:t>
            </w:r>
          </w:p>
        </w:tc>
      </w:tr>
      <w:tr w:rsidR="00B21A5A" w:rsidRPr="00CB56EC" w14:paraId="4895FEA3" w14:textId="77777777" w:rsidTr="00F8467C">
        <w:trPr>
          <w:trHeight w:val="227"/>
        </w:trPr>
        <w:tc>
          <w:tcPr>
            <w:tcW w:w="5247" w:type="dxa"/>
            <w:gridSpan w:val="2"/>
            <w:tcBorders>
              <w:top w:val="dotted" w:sz="4" w:space="0" w:color="auto"/>
            </w:tcBorders>
            <w:shd w:val="clear" w:color="auto" w:fill="auto"/>
            <w:noWrap/>
            <w:vAlign w:val="center"/>
            <w:hideMark/>
          </w:tcPr>
          <w:p w14:paraId="0630C42F" w14:textId="77777777" w:rsidR="00B21A5A" w:rsidRPr="00CB56EC" w:rsidRDefault="00B21A5A" w:rsidP="00C9549A">
            <w:pPr>
              <w:rPr>
                <w:b/>
                <w:bCs/>
                <w:color w:val="000000"/>
                <w:sz w:val="16"/>
                <w:szCs w:val="16"/>
                <w:lang w:eastAsia="tr-TR"/>
              </w:rPr>
            </w:pPr>
            <w:r w:rsidRPr="00CB56EC">
              <w:rPr>
                <w:b/>
                <w:bCs/>
                <w:color w:val="000000"/>
                <w:sz w:val="16"/>
                <w:szCs w:val="16"/>
                <w:lang w:eastAsia="tr-TR"/>
              </w:rPr>
              <w:t>YÜKSEK KALİTELİ LİKİT VARLIKLAR</w:t>
            </w:r>
          </w:p>
        </w:tc>
        <w:tc>
          <w:tcPr>
            <w:tcW w:w="992" w:type="dxa"/>
            <w:tcBorders>
              <w:top w:val="dotted" w:sz="4" w:space="0" w:color="auto"/>
            </w:tcBorders>
            <w:shd w:val="clear" w:color="auto" w:fill="D9D9D9" w:themeFill="background1" w:themeFillShade="D9"/>
            <w:vAlign w:val="bottom"/>
            <w:hideMark/>
          </w:tcPr>
          <w:p w14:paraId="17E2ECDC" w14:textId="65AC6EBD" w:rsidR="00B21A5A" w:rsidRPr="00CB56EC" w:rsidRDefault="00B21A5A" w:rsidP="00C522E5">
            <w:pPr>
              <w:jc w:val="right"/>
              <w:rPr>
                <w:color w:val="000000"/>
                <w:sz w:val="16"/>
                <w:szCs w:val="16"/>
                <w:lang w:eastAsia="tr-TR"/>
              </w:rPr>
            </w:pPr>
          </w:p>
        </w:tc>
        <w:tc>
          <w:tcPr>
            <w:tcW w:w="993" w:type="dxa"/>
            <w:tcBorders>
              <w:top w:val="dotted" w:sz="4" w:space="0" w:color="auto"/>
            </w:tcBorders>
            <w:shd w:val="clear" w:color="auto" w:fill="D9D9D9" w:themeFill="background1" w:themeFillShade="D9"/>
            <w:vAlign w:val="bottom"/>
            <w:hideMark/>
          </w:tcPr>
          <w:p w14:paraId="77A566B8" w14:textId="2321311D" w:rsidR="00B21A5A" w:rsidRPr="00CB56EC" w:rsidRDefault="00B21A5A" w:rsidP="00C522E5">
            <w:pPr>
              <w:jc w:val="right"/>
              <w:rPr>
                <w:color w:val="000000"/>
                <w:sz w:val="16"/>
                <w:szCs w:val="16"/>
                <w:lang w:eastAsia="tr-TR"/>
              </w:rPr>
            </w:pPr>
          </w:p>
        </w:tc>
        <w:tc>
          <w:tcPr>
            <w:tcW w:w="924" w:type="dxa"/>
            <w:tcBorders>
              <w:top w:val="dotted" w:sz="4" w:space="0" w:color="auto"/>
            </w:tcBorders>
            <w:shd w:val="clear" w:color="auto" w:fill="D9D9D9" w:themeFill="background1" w:themeFillShade="D9"/>
            <w:vAlign w:val="bottom"/>
            <w:hideMark/>
          </w:tcPr>
          <w:p w14:paraId="1F62A6E5" w14:textId="4B65E0F4" w:rsidR="00B21A5A" w:rsidRPr="00CB56EC" w:rsidRDefault="00B21A5A" w:rsidP="00C522E5">
            <w:pPr>
              <w:jc w:val="right"/>
              <w:rPr>
                <w:color w:val="000000"/>
                <w:sz w:val="16"/>
                <w:szCs w:val="16"/>
                <w:lang w:eastAsia="tr-TR"/>
              </w:rPr>
            </w:pPr>
          </w:p>
        </w:tc>
        <w:tc>
          <w:tcPr>
            <w:tcW w:w="1051" w:type="dxa"/>
            <w:tcBorders>
              <w:top w:val="dotted" w:sz="4" w:space="0" w:color="auto"/>
            </w:tcBorders>
            <w:shd w:val="clear" w:color="auto" w:fill="D9D9D9" w:themeFill="background1" w:themeFillShade="D9"/>
            <w:vAlign w:val="bottom"/>
            <w:hideMark/>
          </w:tcPr>
          <w:p w14:paraId="26A95105" w14:textId="1E73CC0E" w:rsidR="00B21A5A" w:rsidRPr="00CB56EC" w:rsidRDefault="00B21A5A" w:rsidP="00C522E5">
            <w:pPr>
              <w:jc w:val="right"/>
              <w:rPr>
                <w:color w:val="000000"/>
                <w:sz w:val="16"/>
                <w:szCs w:val="16"/>
                <w:lang w:eastAsia="tr-TR"/>
              </w:rPr>
            </w:pPr>
          </w:p>
        </w:tc>
      </w:tr>
      <w:tr w:rsidR="00F8467C" w:rsidRPr="00CB56EC" w14:paraId="76BF4A69" w14:textId="77777777" w:rsidTr="005D7A90">
        <w:trPr>
          <w:trHeight w:val="227"/>
        </w:trPr>
        <w:tc>
          <w:tcPr>
            <w:tcW w:w="320" w:type="dxa"/>
            <w:shd w:val="clear" w:color="auto" w:fill="auto"/>
            <w:noWrap/>
            <w:vAlign w:val="center"/>
            <w:hideMark/>
          </w:tcPr>
          <w:p w14:paraId="3D569A8B" w14:textId="77777777" w:rsidR="00F8467C" w:rsidRPr="00CB56EC" w:rsidRDefault="00F8467C" w:rsidP="00F8467C">
            <w:pPr>
              <w:jc w:val="right"/>
              <w:rPr>
                <w:color w:val="000000"/>
                <w:sz w:val="16"/>
                <w:szCs w:val="16"/>
                <w:lang w:eastAsia="tr-TR"/>
              </w:rPr>
            </w:pPr>
            <w:r w:rsidRPr="00CB56EC">
              <w:rPr>
                <w:color w:val="000000"/>
                <w:sz w:val="16"/>
                <w:szCs w:val="16"/>
                <w:lang w:eastAsia="tr-TR"/>
              </w:rPr>
              <w:t>1</w:t>
            </w:r>
          </w:p>
        </w:tc>
        <w:tc>
          <w:tcPr>
            <w:tcW w:w="4927" w:type="dxa"/>
            <w:shd w:val="clear" w:color="auto" w:fill="auto"/>
            <w:noWrap/>
            <w:vAlign w:val="center"/>
            <w:hideMark/>
          </w:tcPr>
          <w:p w14:paraId="3E738C7B" w14:textId="77777777" w:rsidR="00F8467C" w:rsidRPr="00CB56EC" w:rsidRDefault="00F8467C" w:rsidP="00F8467C">
            <w:pPr>
              <w:rPr>
                <w:color w:val="000000"/>
                <w:sz w:val="16"/>
                <w:szCs w:val="16"/>
                <w:lang w:eastAsia="tr-TR"/>
              </w:rPr>
            </w:pPr>
            <w:r w:rsidRPr="00CB56EC">
              <w:rPr>
                <w:color w:val="000000"/>
                <w:sz w:val="16"/>
                <w:szCs w:val="16"/>
                <w:lang w:eastAsia="tr-TR"/>
              </w:rPr>
              <w:t>Yüksek kaliteli likit varlıklar</w:t>
            </w:r>
          </w:p>
        </w:tc>
        <w:tc>
          <w:tcPr>
            <w:tcW w:w="992" w:type="dxa"/>
            <w:shd w:val="clear" w:color="auto" w:fill="auto"/>
            <w:vAlign w:val="center"/>
            <w:hideMark/>
          </w:tcPr>
          <w:p w14:paraId="71E1172F" w14:textId="202C9366" w:rsidR="00F8467C" w:rsidRPr="00CB56EC" w:rsidRDefault="00F8467C" w:rsidP="00F8467C">
            <w:pPr>
              <w:jc w:val="right"/>
              <w:rPr>
                <w:color w:val="000000"/>
                <w:sz w:val="16"/>
                <w:szCs w:val="16"/>
                <w:lang w:eastAsia="tr-TR"/>
              </w:rPr>
            </w:pPr>
            <w:r w:rsidRPr="00BB220E">
              <w:rPr>
                <w:color w:val="000000"/>
                <w:sz w:val="16"/>
                <w:szCs w:val="16"/>
                <w:lang w:eastAsia="tr-TR"/>
              </w:rPr>
              <w:t>973,023</w:t>
            </w:r>
          </w:p>
        </w:tc>
        <w:tc>
          <w:tcPr>
            <w:tcW w:w="993" w:type="dxa"/>
            <w:shd w:val="clear" w:color="auto" w:fill="auto"/>
            <w:vAlign w:val="center"/>
            <w:hideMark/>
          </w:tcPr>
          <w:p w14:paraId="6343515F" w14:textId="76F4AAA6" w:rsidR="00F8467C" w:rsidRPr="00CB56EC" w:rsidRDefault="00F8467C" w:rsidP="00F8467C">
            <w:pPr>
              <w:jc w:val="right"/>
              <w:rPr>
                <w:color w:val="000000"/>
                <w:sz w:val="16"/>
                <w:szCs w:val="16"/>
                <w:lang w:eastAsia="tr-TR"/>
              </w:rPr>
            </w:pPr>
            <w:r w:rsidRPr="00BB220E">
              <w:rPr>
                <w:color w:val="000000"/>
                <w:sz w:val="16"/>
                <w:szCs w:val="16"/>
                <w:lang w:eastAsia="tr-TR"/>
              </w:rPr>
              <w:t>770,078</w:t>
            </w:r>
          </w:p>
        </w:tc>
        <w:tc>
          <w:tcPr>
            <w:tcW w:w="924" w:type="dxa"/>
            <w:shd w:val="clear" w:color="auto" w:fill="auto"/>
            <w:vAlign w:val="center"/>
            <w:hideMark/>
          </w:tcPr>
          <w:p w14:paraId="2895878C" w14:textId="74148E87" w:rsidR="00F8467C" w:rsidRPr="00CB56EC" w:rsidRDefault="00F8467C" w:rsidP="00F8467C">
            <w:pPr>
              <w:jc w:val="right"/>
              <w:rPr>
                <w:color w:val="000000"/>
                <w:sz w:val="16"/>
                <w:szCs w:val="16"/>
                <w:lang w:eastAsia="tr-TR"/>
              </w:rPr>
            </w:pPr>
            <w:r w:rsidRPr="00BB220E">
              <w:rPr>
                <w:color w:val="000000"/>
                <w:sz w:val="16"/>
                <w:szCs w:val="16"/>
                <w:lang w:eastAsia="tr-TR"/>
              </w:rPr>
              <w:t>973,023</w:t>
            </w:r>
          </w:p>
        </w:tc>
        <w:tc>
          <w:tcPr>
            <w:tcW w:w="1051" w:type="dxa"/>
            <w:shd w:val="clear" w:color="auto" w:fill="auto"/>
            <w:vAlign w:val="center"/>
            <w:hideMark/>
          </w:tcPr>
          <w:p w14:paraId="0B7DDE21" w14:textId="24047C54" w:rsidR="00F8467C" w:rsidRPr="00CB56EC" w:rsidRDefault="00F8467C" w:rsidP="00F8467C">
            <w:pPr>
              <w:jc w:val="right"/>
              <w:rPr>
                <w:color w:val="000000"/>
                <w:sz w:val="16"/>
                <w:szCs w:val="16"/>
                <w:lang w:eastAsia="tr-TR"/>
              </w:rPr>
            </w:pPr>
            <w:r w:rsidRPr="00BB220E">
              <w:rPr>
                <w:color w:val="000000"/>
                <w:sz w:val="16"/>
                <w:szCs w:val="16"/>
                <w:lang w:eastAsia="tr-TR"/>
              </w:rPr>
              <w:t>770,078</w:t>
            </w:r>
          </w:p>
        </w:tc>
      </w:tr>
      <w:tr w:rsidR="00F8467C" w:rsidRPr="00CB56EC" w14:paraId="7F8294B3" w14:textId="77777777" w:rsidTr="00F8467C">
        <w:trPr>
          <w:trHeight w:val="227"/>
        </w:trPr>
        <w:tc>
          <w:tcPr>
            <w:tcW w:w="5247" w:type="dxa"/>
            <w:gridSpan w:val="2"/>
            <w:shd w:val="clear" w:color="auto" w:fill="auto"/>
            <w:noWrap/>
            <w:vAlign w:val="center"/>
            <w:hideMark/>
          </w:tcPr>
          <w:p w14:paraId="2396A7B7" w14:textId="77777777" w:rsidR="00F8467C" w:rsidRPr="00CB56EC" w:rsidRDefault="00F8467C" w:rsidP="00F8467C">
            <w:pPr>
              <w:rPr>
                <w:b/>
                <w:bCs/>
                <w:color w:val="000000"/>
                <w:sz w:val="16"/>
                <w:szCs w:val="16"/>
                <w:lang w:eastAsia="tr-TR"/>
              </w:rPr>
            </w:pPr>
            <w:r w:rsidRPr="00CB56EC">
              <w:rPr>
                <w:b/>
                <w:bCs/>
                <w:color w:val="000000"/>
                <w:sz w:val="16"/>
                <w:szCs w:val="16"/>
                <w:lang w:eastAsia="tr-TR"/>
              </w:rPr>
              <w:t>NAKİT ÇIKIŞLARI</w:t>
            </w:r>
          </w:p>
        </w:tc>
        <w:tc>
          <w:tcPr>
            <w:tcW w:w="992" w:type="dxa"/>
            <w:shd w:val="clear" w:color="auto" w:fill="D9D9D9" w:themeFill="background1" w:themeFillShade="D9"/>
            <w:vAlign w:val="bottom"/>
          </w:tcPr>
          <w:p w14:paraId="65ACDDD6" w14:textId="77777777" w:rsidR="00F8467C" w:rsidRPr="00CB56EC" w:rsidRDefault="00F8467C" w:rsidP="00F8467C">
            <w:pPr>
              <w:jc w:val="right"/>
              <w:rPr>
                <w:color w:val="000000"/>
                <w:sz w:val="16"/>
                <w:szCs w:val="16"/>
                <w:lang w:eastAsia="tr-TR"/>
              </w:rPr>
            </w:pPr>
          </w:p>
        </w:tc>
        <w:tc>
          <w:tcPr>
            <w:tcW w:w="993" w:type="dxa"/>
            <w:shd w:val="clear" w:color="auto" w:fill="D9D9D9" w:themeFill="background1" w:themeFillShade="D9"/>
            <w:vAlign w:val="bottom"/>
          </w:tcPr>
          <w:p w14:paraId="33C74A16" w14:textId="77777777" w:rsidR="00F8467C" w:rsidRPr="00CB56EC" w:rsidRDefault="00F8467C" w:rsidP="00F8467C">
            <w:pPr>
              <w:jc w:val="right"/>
              <w:rPr>
                <w:b/>
                <w:bCs/>
                <w:color w:val="000000"/>
                <w:sz w:val="16"/>
                <w:szCs w:val="16"/>
                <w:lang w:eastAsia="tr-TR"/>
              </w:rPr>
            </w:pPr>
          </w:p>
        </w:tc>
        <w:tc>
          <w:tcPr>
            <w:tcW w:w="924" w:type="dxa"/>
            <w:shd w:val="clear" w:color="auto" w:fill="D9D9D9" w:themeFill="background1" w:themeFillShade="D9"/>
            <w:vAlign w:val="bottom"/>
          </w:tcPr>
          <w:p w14:paraId="7F7204AE" w14:textId="77777777" w:rsidR="00F8467C" w:rsidRPr="00CB56EC" w:rsidRDefault="00F8467C" w:rsidP="00F8467C">
            <w:pPr>
              <w:jc w:val="right"/>
              <w:rPr>
                <w:b/>
                <w:bCs/>
                <w:color w:val="000000"/>
                <w:sz w:val="16"/>
                <w:szCs w:val="16"/>
                <w:lang w:eastAsia="tr-TR"/>
              </w:rPr>
            </w:pPr>
          </w:p>
        </w:tc>
        <w:tc>
          <w:tcPr>
            <w:tcW w:w="1051" w:type="dxa"/>
            <w:shd w:val="clear" w:color="auto" w:fill="D9D9D9" w:themeFill="background1" w:themeFillShade="D9"/>
            <w:vAlign w:val="bottom"/>
          </w:tcPr>
          <w:p w14:paraId="542A8D7B" w14:textId="77777777" w:rsidR="00F8467C" w:rsidRPr="00CB56EC" w:rsidRDefault="00F8467C" w:rsidP="00F8467C">
            <w:pPr>
              <w:jc w:val="right"/>
              <w:rPr>
                <w:b/>
                <w:bCs/>
                <w:color w:val="000000"/>
                <w:sz w:val="16"/>
                <w:szCs w:val="16"/>
                <w:lang w:eastAsia="tr-TR"/>
              </w:rPr>
            </w:pPr>
          </w:p>
        </w:tc>
      </w:tr>
      <w:tr w:rsidR="00F8467C" w:rsidRPr="00CB56EC" w14:paraId="6F169986" w14:textId="77777777" w:rsidTr="00483501">
        <w:trPr>
          <w:trHeight w:val="227"/>
        </w:trPr>
        <w:tc>
          <w:tcPr>
            <w:tcW w:w="320" w:type="dxa"/>
            <w:shd w:val="clear" w:color="auto" w:fill="auto"/>
            <w:noWrap/>
            <w:vAlign w:val="center"/>
            <w:hideMark/>
          </w:tcPr>
          <w:p w14:paraId="4F8FA23E" w14:textId="77777777" w:rsidR="00F8467C" w:rsidRPr="00CB56EC" w:rsidRDefault="00F8467C" w:rsidP="00F8467C">
            <w:pPr>
              <w:jc w:val="right"/>
              <w:rPr>
                <w:color w:val="000000"/>
                <w:sz w:val="16"/>
                <w:szCs w:val="16"/>
                <w:lang w:eastAsia="tr-TR"/>
              </w:rPr>
            </w:pPr>
            <w:r w:rsidRPr="00CB56EC">
              <w:rPr>
                <w:color w:val="000000"/>
                <w:sz w:val="16"/>
                <w:szCs w:val="16"/>
                <w:lang w:eastAsia="tr-TR"/>
              </w:rPr>
              <w:t>2</w:t>
            </w:r>
          </w:p>
        </w:tc>
        <w:tc>
          <w:tcPr>
            <w:tcW w:w="4927" w:type="dxa"/>
            <w:shd w:val="clear" w:color="auto" w:fill="auto"/>
            <w:vAlign w:val="center"/>
            <w:hideMark/>
          </w:tcPr>
          <w:p w14:paraId="5450113E" w14:textId="77777777" w:rsidR="00F8467C" w:rsidRPr="00CB56EC" w:rsidRDefault="00F8467C" w:rsidP="00F8467C">
            <w:pPr>
              <w:rPr>
                <w:color w:val="000000"/>
                <w:sz w:val="16"/>
                <w:szCs w:val="16"/>
                <w:lang w:eastAsia="tr-TR"/>
              </w:rPr>
            </w:pPr>
            <w:r w:rsidRPr="00CB56EC">
              <w:rPr>
                <w:color w:val="000000"/>
                <w:sz w:val="16"/>
                <w:szCs w:val="16"/>
                <w:lang w:eastAsia="tr-TR"/>
              </w:rPr>
              <w:t>Gerçek kişi mevduat ve perakende mevduat</w:t>
            </w:r>
          </w:p>
        </w:tc>
        <w:tc>
          <w:tcPr>
            <w:tcW w:w="992" w:type="dxa"/>
            <w:shd w:val="clear" w:color="auto" w:fill="auto"/>
            <w:vAlign w:val="center"/>
            <w:hideMark/>
          </w:tcPr>
          <w:p w14:paraId="1EB266DF" w14:textId="694C64E6" w:rsidR="00F8467C" w:rsidRPr="00CB56EC" w:rsidRDefault="00F8467C" w:rsidP="00F8467C">
            <w:pPr>
              <w:jc w:val="right"/>
              <w:rPr>
                <w:color w:val="000000"/>
                <w:sz w:val="16"/>
                <w:szCs w:val="16"/>
                <w:lang w:eastAsia="tr-TR"/>
              </w:rPr>
            </w:pPr>
            <w:r w:rsidRPr="00BB220E">
              <w:rPr>
                <w:color w:val="000000"/>
                <w:sz w:val="16"/>
                <w:szCs w:val="16"/>
                <w:lang w:eastAsia="tr-TR"/>
              </w:rPr>
              <w:t>3,801,825</w:t>
            </w:r>
          </w:p>
        </w:tc>
        <w:tc>
          <w:tcPr>
            <w:tcW w:w="993" w:type="dxa"/>
            <w:shd w:val="clear" w:color="auto" w:fill="auto"/>
            <w:vAlign w:val="center"/>
            <w:hideMark/>
          </w:tcPr>
          <w:p w14:paraId="3D212957" w14:textId="3409385C" w:rsidR="00F8467C" w:rsidRPr="00CB56EC" w:rsidRDefault="00F8467C" w:rsidP="00F8467C">
            <w:pPr>
              <w:jc w:val="right"/>
              <w:rPr>
                <w:color w:val="000000"/>
                <w:sz w:val="16"/>
                <w:szCs w:val="16"/>
                <w:lang w:eastAsia="tr-TR"/>
              </w:rPr>
            </w:pPr>
            <w:r w:rsidRPr="00BB220E">
              <w:rPr>
                <w:color w:val="000000"/>
                <w:sz w:val="16"/>
                <w:szCs w:val="16"/>
                <w:lang w:eastAsia="tr-TR"/>
              </w:rPr>
              <w:t>370,864</w:t>
            </w:r>
          </w:p>
        </w:tc>
        <w:tc>
          <w:tcPr>
            <w:tcW w:w="924" w:type="dxa"/>
            <w:shd w:val="clear" w:color="auto" w:fill="auto"/>
            <w:vAlign w:val="center"/>
            <w:hideMark/>
          </w:tcPr>
          <w:p w14:paraId="3C3BCE84" w14:textId="57466522" w:rsidR="00F8467C" w:rsidRPr="00CB56EC" w:rsidRDefault="00F8467C" w:rsidP="00F8467C">
            <w:pPr>
              <w:jc w:val="right"/>
              <w:rPr>
                <w:color w:val="000000"/>
                <w:sz w:val="16"/>
                <w:szCs w:val="16"/>
                <w:lang w:eastAsia="tr-TR"/>
              </w:rPr>
            </w:pPr>
            <w:r w:rsidRPr="00BB220E">
              <w:rPr>
                <w:color w:val="000000"/>
                <w:sz w:val="16"/>
                <w:szCs w:val="16"/>
                <w:lang w:eastAsia="tr-TR"/>
              </w:rPr>
              <w:t>380,167</w:t>
            </w:r>
          </w:p>
        </w:tc>
        <w:tc>
          <w:tcPr>
            <w:tcW w:w="1051" w:type="dxa"/>
            <w:shd w:val="clear" w:color="auto" w:fill="auto"/>
            <w:vAlign w:val="center"/>
            <w:hideMark/>
          </w:tcPr>
          <w:p w14:paraId="5D6E649C" w14:textId="784F32F2" w:rsidR="00F8467C" w:rsidRPr="00CB56EC" w:rsidRDefault="00F8467C" w:rsidP="00F8467C">
            <w:pPr>
              <w:jc w:val="right"/>
              <w:rPr>
                <w:color w:val="000000"/>
                <w:sz w:val="16"/>
                <w:szCs w:val="16"/>
                <w:lang w:eastAsia="tr-TR"/>
              </w:rPr>
            </w:pPr>
            <w:r w:rsidRPr="00BB220E">
              <w:rPr>
                <w:color w:val="000000"/>
                <w:sz w:val="16"/>
                <w:szCs w:val="16"/>
                <w:lang w:eastAsia="tr-TR"/>
              </w:rPr>
              <w:t>37,087</w:t>
            </w:r>
          </w:p>
        </w:tc>
      </w:tr>
      <w:tr w:rsidR="00F8467C" w:rsidRPr="00CB56EC" w14:paraId="0BB09993" w14:textId="77777777" w:rsidTr="00483501">
        <w:trPr>
          <w:trHeight w:val="227"/>
        </w:trPr>
        <w:tc>
          <w:tcPr>
            <w:tcW w:w="320" w:type="dxa"/>
            <w:shd w:val="clear" w:color="auto" w:fill="auto"/>
            <w:noWrap/>
            <w:vAlign w:val="center"/>
            <w:hideMark/>
          </w:tcPr>
          <w:p w14:paraId="510C9640" w14:textId="77777777" w:rsidR="00F8467C" w:rsidRPr="00CB56EC" w:rsidRDefault="00F8467C" w:rsidP="00F8467C">
            <w:pPr>
              <w:jc w:val="right"/>
              <w:rPr>
                <w:color w:val="000000"/>
                <w:sz w:val="16"/>
                <w:szCs w:val="16"/>
                <w:lang w:eastAsia="tr-TR"/>
              </w:rPr>
            </w:pPr>
            <w:r w:rsidRPr="00CB56EC">
              <w:rPr>
                <w:color w:val="000000"/>
                <w:sz w:val="16"/>
                <w:szCs w:val="16"/>
                <w:lang w:eastAsia="tr-TR"/>
              </w:rPr>
              <w:t>3</w:t>
            </w:r>
          </w:p>
        </w:tc>
        <w:tc>
          <w:tcPr>
            <w:tcW w:w="4927" w:type="dxa"/>
            <w:shd w:val="clear" w:color="auto" w:fill="auto"/>
            <w:vAlign w:val="center"/>
            <w:hideMark/>
          </w:tcPr>
          <w:p w14:paraId="6AECF6BB" w14:textId="77777777" w:rsidR="00F8467C" w:rsidRPr="00CB56EC" w:rsidRDefault="00F8467C" w:rsidP="00F8467C">
            <w:pPr>
              <w:rPr>
                <w:color w:val="000000"/>
                <w:sz w:val="16"/>
                <w:szCs w:val="16"/>
                <w:lang w:eastAsia="tr-TR"/>
              </w:rPr>
            </w:pPr>
            <w:r w:rsidRPr="00CB56EC">
              <w:rPr>
                <w:color w:val="000000"/>
                <w:sz w:val="16"/>
                <w:szCs w:val="16"/>
                <w:lang w:eastAsia="tr-TR"/>
              </w:rPr>
              <w:t xml:space="preserve">       İstikrarlı mevduat</w:t>
            </w:r>
          </w:p>
        </w:tc>
        <w:tc>
          <w:tcPr>
            <w:tcW w:w="992" w:type="dxa"/>
            <w:shd w:val="clear" w:color="auto" w:fill="auto"/>
            <w:vAlign w:val="center"/>
            <w:hideMark/>
          </w:tcPr>
          <w:p w14:paraId="1FC249D7" w14:textId="0929FB02" w:rsidR="00F8467C" w:rsidRPr="00CB56EC" w:rsidRDefault="00F8467C" w:rsidP="00F8467C">
            <w:pPr>
              <w:jc w:val="right"/>
              <w:rPr>
                <w:color w:val="000000"/>
                <w:sz w:val="16"/>
                <w:szCs w:val="16"/>
                <w:lang w:eastAsia="tr-TR"/>
              </w:rPr>
            </w:pPr>
            <w:r w:rsidRPr="00BB220E">
              <w:rPr>
                <w:color w:val="000000"/>
                <w:sz w:val="16"/>
                <w:szCs w:val="16"/>
                <w:lang w:eastAsia="tr-TR"/>
              </w:rPr>
              <w:t>316</w:t>
            </w:r>
          </w:p>
        </w:tc>
        <w:tc>
          <w:tcPr>
            <w:tcW w:w="993" w:type="dxa"/>
            <w:shd w:val="clear" w:color="auto" w:fill="auto"/>
            <w:vAlign w:val="center"/>
            <w:hideMark/>
          </w:tcPr>
          <w:p w14:paraId="7B9771C7" w14:textId="54F56E53"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924" w:type="dxa"/>
            <w:shd w:val="clear" w:color="auto" w:fill="auto"/>
            <w:vAlign w:val="center"/>
            <w:hideMark/>
          </w:tcPr>
          <w:p w14:paraId="7BF4D3BA" w14:textId="2F524BBA" w:rsidR="00F8467C" w:rsidRPr="00CB56EC" w:rsidRDefault="00F8467C" w:rsidP="00F8467C">
            <w:pPr>
              <w:jc w:val="right"/>
              <w:rPr>
                <w:color w:val="000000"/>
                <w:sz w:val="16"/>
                <w:szCs w:val="16"/>
                <w:lang w:eastAsia="tr-TR"/>
              </w:rPr>
            </w:pPr>
            <w:r w:rsidRPr="00BB220E">
              <w:rPr>
                <w:color w:val="000000"/>
                <w:sz w:val="16"/>
                <w:szCs w:val="16"/>
                <w:lang w:eastAsia="tr-TR"/>
              </w:rPr>
              <w:t>16</w:t>
            </w:r>
          </w:p>
        </w:tc>
        <w:tc>
          <w:tcPr>
            <w:tcW w:w="1051" w:type="dxa"/>
            <w:shd w:val="clear" w:color="auto" w:fill="auto"/>
            <w:vAlign w:val="center"/>
            <w:hideMark/>
          </w:tcPr>
          <w:p w14:paraId="7A6B9142" w14:textId="62960319" w:rsidR="00F8467C" w:rsidRPr="00CB56EC" w:rsidRDefault="00F8467C" w:rsidP="00F8467C">
            <w:pPr>
              <w:jc w:val="right"/>
              <w:rPr>
                <w:color w:val="000000"/>
                <w:sz w:val="16"/>
                <w:szCs w:val="16"/>
                <w:lang w:eastAsia="tr-TR"/>
              </w:rPr>
            </w:pPr>
            <w:r w:rsidRPr="00BB220E">
              <w:rPr>
                <w:color w:val="000000"/>
                <w:sz w:val="16"/>
                <w:szCs w:val="16"/>
                <w:lang w:eastAsia="tr-TR"/>
              </w:rPr>
              <w:t>-</w:t>
            </w:r>
          </w:p>
        </w:tc>
      </w:tr>
      <w:tr w:rsidR="00F8467C" w:rsidRPr="00CB56EC" w14:paraId="1329AFB9" w14:textId="77777777" w:rsidTr="00483501">
        <w:trPr>
          <w:trHeight w:val="227"/>
        </w:trPr>
        <w:tc>
          <w:tcPr>
            <w:tcW w:w="320" w:type="dxa"/>
            <w:shd w:val="clear" w:color="auto" w:fill="auto"/>
            <w:noWrap/>
            <w:vAlign w:val="center"/>
            <w:hideMark/>
          </w:tcPr>
          <w:p w14:paraId="110054FA" w14:textId="77777777" w:rsidR="00F8467C" w:rsidRPr="00CB56EC" w:rsidRDefault="00F8467C" w:rsidP="00F8467C">
            <w:pPr>
              <w:jc w:val="right"/>
              <w:rPr>
                <w:color w:val="000000"/>
                <w:sz w:val="16"/>
                <w:szCs w:val="16"/>
                <w:lang w:eastAsia="tr-TR"/>
              </w:rPr>
            </w:pPr>
            <w:r w:rsidRPr="00CB56EC">
              <w:rPr>
                <w:color w:val="000000"/>
                <w:sz w:val="16"/>
                <w:szCs w:val="16"/>
                <w:lang w:eastAsia="tr-TR"/>
              </w:rPr>
              <w:t>4</w:t>
            </w:r>
          </w:p>
        </w:tc>
        <w:tc>
          <w:tcPr>
            <w:tcW w:w="4927" w:type="dxa"/>
            <w:shd w:val="clear" w:color="auto" w:fill="auto"/>
            <w:vAlign w:val="center"/>
            <w:hideMark/>
          </w:tcPr>
          <w:p w14:paraId="54C8B39D" w14:textId="77777777" w:rsidR="00F8467C" w:rsidRPr="00CB56EC" w:rsidRDefault="00F8467C" w:rsidP="00F8467C">
            <w:pPr>
              <w:rPr>
                <w:color w:val="000000"/>
                <w:sz w:val="16"/>
                <w:szCs w:val="16"/>
                <w:lang w:eastAsia="tr-TR"/>
              </w:rPr>
            </w:pPr>
            <w:r w:rsidRPr="00CB56EC">
              <w:rPr>
                <w:color w:val="000000"/>
                <w:sz w:val="16"/>
                <w:szCs w:val="16"/>
                <w:lang w:eastAsia="tr-TR"/>
              </w:rPr>
              <w:t xml:space="preserve">       Düşük istikrarlı mevduat</w:t>
            </w:r>
          </w:p>
        </w:tc>
        <w:tc>
          <w:tcPr>
            <w:tcW w:w="992" w:type="dxa"/>
            <w:shd w:val="clear" w:color="auto" w:fill="auto"/>
            <w:vAlign w:val="center"/>
            <w:hideMark/>
          </w:tcPr>
          <w:p w14:paraId="329F821A" w14:textId="4FFCC8E9" w:rsidR="00F8467C" w:rsidRPr="00CB56EC" w:rsidRDefault="00F8467C" w:rsidP="00F8467C">
            <w:pPr>
              <w:jc w:val="right"/>
              <w:rPr>
                <w:color w:val="000000"/>
                <w:sz w:val="16"/>
                <w:szCs w:val="16"/>
                <w:lang w:eastAsia="tr-TR"/>
              </w:rPr>
            </w:pPr>
            <w:r w:rsidRPr="00BB220E">
              <w:rPr>
                <w:color w:val="000000"/>
                <w:sz w:val="16"/>
                <w:szCs w:val="16"/>
                <w:lang w:eastAsia="tr-TR"/>
              </w:rPr>
              <w:t>3,801,509</w:t>
            </w:r>
          </w:p>
        </w:tc>
        <w:tc>
          <w:tcPr>
            <w:tcW w:w="993" w:type="dxa"/>
            <w:shd w:val="clear" w:color="auto" w:fill="auto"/>
            <w:vAlign w:val="center"/>
            <w:hideMark/>
          </w:tcPr>
          <w:p w14:paraId="2C4EE0C9" w14:textId="3A6483AE" w:rsidR="00F8467C" w:rsidRPr="00CB56EC" w:rsidRDefault="00F8467C" w:rsidP="00F8467C">
            <w:pPr>
              <w:jc w:val="right"/>
              <w:rPr>
                <w:color w:val="000000"/>
                <w:sz w:val="16"/>
                <w:szCs w:val="16"/>
                <w:lang w:eastAsia="tr-TR"/>
              </w:rPr>
            </w:pPr>
            <w:r w:rsidRPr="00BB220E">
              <w:rPr>
                <w:color w:val="000000"/>
                <w:sz w:val="16"/>
                <w:szCs w:val="16"/>
                <w:lang w:eastAsia="tr-TR"/>
              </w:rPr>
              <w:t>370,864</w:t>
            </w:r>
          </w:p>
        </w:tc>
        <w:tc>
          <w:tcPr>
            <w:tcW w:w="924" w:type="dxa"/>
            <w:shd w:val="clear" w:color="auto" w:fill="auto"/>
            <w:vAlign w:val="center"/>
            <w:hideMark/>
          </w:tcPr>
          <w:p w14:paraId="6912417B" w14:textId="0B336AB1" w:rsidR="00F8467C" w:rsidRPr="00CB56EC" w:rsidRDefault="00F8467C" w:rsidP="00F8467C">
            <w:pPr>
              <w:jc w:val="right"/>
              <w:rPr>
                <w:color w:val="000000"/>
                <w:sz w:val="16"/>
                <w:szCs w:val="16"/>
                <w:lang w:eastAsia="tr-TR"/>
              </w:rPr>
            </w:pPr>
            <w:r w:rsidRPr="00BB220E">
              <w:rPr>
                <w:color w:val="000000"/>
                <w:sz w:val="16"/>
                <w:szCs w:val="16"/>
                <w:lang w:eastAsia="tr-TR"/>
              </w:rPr>
              <w:t>380,151</w:t>
            </w:r>
          </w:p>
        </w:tc>
        <w:tc>
          <w:tcPr>
            <w:tcW w:w="1051" w:type="dxa"/>
            <w:shd w:val="clear" w:color="auto" w:fill="auto"/>
            <w:vAlign w:val="center"/>
            <w:hideMark/>
          </w:tcPr>
          <w:p w14:paraId="7C66E9F1" w14:textId="1F362D5A" w:rsidR="00F8467C" w:rsidRPr="00CB56EC" w:rsidRDefault="00F8467C" w:rsidP="00F8467C">
            <w:pPr>
              <w:jc w:val="right"/>
              <w:rPr>
                <w:color w:val="000000"/>
                <w:sz w:val="16"/>
                <w:szCs w:val="16"/>
                <w:lang w:eastAsia="tr-TR"/>
              </w:rPr>
            </w:pPr>
            <w:r w:rsidRPr="00BB220E">
              <w:rPr>
                <w:color w:val="000000"/>
                <w:sz w:val="16"/>
                <w:szCs w:val="16"/>
                <w:lang w:eastAsia="tr-TR"/>
              </w:rPr>
              <w:t>37,087</w:t>
            </w:r>
          </w:p>
        </w:tc>
      </w:tr>
      <w:tr w:rsidR="00F8467C" w:rsidRPr="00CB56EC" w14:paraId="1A7DE3ED" w14:textId="77777777" w:rsidTr="00483501">
        <w:trPr>
          <w:trHeight w:val="227"/>
        </w:trPr>
        <w:tc>
          <w:tcPr>
            <w:tcW w:w="320" w:type="dxa"/>
            <w:shd w:val="clear" w:color="auto" w:fill="auto"/>
            <w:noWrap/>
            <w:vAlign w:val="center"/>
            <w:hideMark/>
          </w:tcPr>
          <w:p w14:paraId="414718B6" w14:textId="77777777" w:rsidR="00F8467C" w:rsidRPr="00CB56EC" w:rsidRDefault="00F8467C" w:rsidP="00F8467C">
            <w:pPr>
              <w:jc w:val="right"/>
              <w:rPr>
                <w:color w:val="000000"/>
                <w:sz w:val="16"/>
                <w:szCs w:val="16"/>
                <w:lang w:eastAsia="tr-TR"/>
              </w:rPr>
            </w:pPr>
            <w:r w:rsidRPr="00CB56EC">
              <w:rPr>
                <w:color w:val="000000"/>
                <w:sz w:val="16"/>
                <w:szCs w:val="16"/>
                <w:lang w:eastAsia="tr-TR"/>
              </w:rPr>
              <w:t>5</w:t>
            </w:r>
          </w:p>
        </w:tc>
        <w:tc>
          <w:tcPr>
            <w:tcW w:w="4927" w:type="dxa"/>
            <w:shd w:val="clear" w:color="auto" w:fill="auto"/>
            <w:vAlign w:val="center"/>
            <w:hideMark/>
          </w:tcPr>
          <w:p w14:paraId="5F8BC30D" w14:textId="77777777" w:rsidR="00F8467C" w:rsidRPr="00CB56EC" w:rsidRDefault="00F8467C" w:rsidP="00F8467C">
            <w:pPr>
              <w:rPr>
                <w:color w:val="000000"/>
                <w:sz w:val="16"/>
                <w:szCs w:val="16"/>
                <w:lang w:eastAsia="tr-TR"/>
              </w:rPr>
            </w:pPr>
            <w:r w:rsidRPr="00CB56EC">
              <w:rPr>
                <w:color w:val="000000"/>
                <w:sz w:val="16"/>
                <w:szCs w:val="16"/>
                <w:lang w:eastAsia="tr-TR"/>
              </w:rPr>
              <w:t>Gerçek kişi mevduat ve perakende mevduat dışında kalan teminatsız borçlar</w:t>
            </w:r>
          </w:p>
        </w:tc>
        <w:tc>
          <w:tcPr>
            <w:tcW w:w="992" w:type="dxa"/>
            <w:shd w:val="clear" w:color="auto" w:fill="auto"/>
            <w:vAlign w:val="center"/>
            <w:hideMark/>
          </w:tcPr>
          <w:p w14:paraId="0FC6A7C3" w14:textId="69E9751F" w:rsidR="00F8467C" w:rsidRPr="00CB56EC" w:rsidRDefault="00F8467C" w:rsidP="00F8467C">
            <w:pPr>
              <w:jc w:val="right"/>
              <w:rPr>
                <w:color w:val="000000"/>
                <w:sz w:val="16"/>
                <w:szCs w:val="16"/>
                <w:lang w:eastAsia="tr-TR"/>
              </w:rPr>
            </w:pPr>
            <w:r w:rsidRPr="00BB220E">
              <w:rPr>
                <w:color w:val="000000"/>
                <w:sz w:val="16"/>
                <w:szCs w:val="16"/>
                <w:lang w:eastAsia="tr-TR"/>
              </w:rPr>
              <w:t>3,593,528</w:t>
            </w:r>
          </w:p>
        </w:tc>
        <w:tc>
          <w:tcPr>
            <w:tcW w:w="993" w:type="dxa"/>
            <w:shd w:val="clear" w:color="auto" w:fill="auto"/>
            <w:vAlign w:val="center"/>
            <w:hideMark/>
          </w:tcPr>
          <w:p w14:paraId="531E95BE" w14:textId="5A049F52" w:rsidR="00F8467C" w:rsidRPr="00CB56EC" w:rsidRDefault="00F8467C" w:rsidP="00F8467C">
            <w:pPr>
              <w:jc w:val="right"/>
              <w:rPr>
                <w:color w:val="000000"/>
                <w:sz w:val="16"/>
                <w:szCs w:val="16"/>
                <w:lang w:eastAsia="tr-TR"/>
              </w:rPr>
            </w:pPr>
            <w:r w:rsidRPr="00BB220E">
              <w:rPr>
                <w:color w:val="000000"/>
                <w:sz w:val="16"/>
                <w:szCs w:val="16"/>
                <w:lang w:eastAsia="tr-TR"/>
              </w:rPr>
              <w:t>1,759,237</w:t>
            </w:r>
          </w:p>
        </w:tc>
        <w:tc>
          <w:tcPr>
            <w:tcW w:w="924" w:type="dxa"/>
            <w:shd w:val="clear" w:color="auto" w:fill="auto"/>
            <w:vAlign w:val="center"/>
            <w:hideMark/>
          </w:tcPr>
          <w:p w14:paraId="576372D0" w14:textId="67C4316A" w:rsidR="00F8467C" w:rsidRPr="00CB56EC" w:rsidRDefault="00F8467C" w:rsidP="00F8467C">
            <w:pPr>
              <w:jc w:val="right"/>
              <w:rPr>
                <w:color w:val="000000"/>
                <w:sz w:val="16"/>
                <w:szCs w:val="16"/>
                <w:lang w:eastAsia="tr-TR"/>
              </w:rPr>
            </w:pPr>
            <w:r w:rsidRPr="00BB220E">
              <w:rPr>
                <w:color w:val="000000"/>
                <w:sz w:val="16"/>
                <w:szCs w:val="16"/>
                <w:lang w:eastAsia="tr-TR"/>
              </w:rPr>
              <w:t>1,965,518</w:t>
            </w:r>
          </w:p>
        </w:tc>
        <w:tc>
          <w:tcPr>
            <w:tcW w:w="1051" w:type="dxa"/>
            <w:shd w:val="clear" w:color="auto" w:fill="auto"/>
            <w:vAlign w:val="center"/>
            <w:hideMark/>
          </w:tcPr>
          <w:p w14:paraId="1D3878C5" w14:textId="1CEE3BDD" w:rsidR="00F8467C" w:rsidRPr="00CB56EC" w:rsidRDefault="00F8467C" w:rsidP="00F8467C">
            <w:pPr>
              <w:jc w:val="right"/>
              <w:rPr>
                <w:color w:val="000000"/>
                <w:sz w:val="16"/>
                <w:szCs w:val="16"/>
                <w:lang w:eastAsia="tr-TR"/>
              </w:rPr>
            </w:pPr>
            <w:r w:rsidRPr="00BB220E">
              <w:rPr>
                <w:color w:val="000000"/>
                <w:sz w:val="16"/>
                <w:szCs w:val="16"/>
                <w:lang w:eastAsia="tr-TR"/>
              </w:rPr>
              <w:t>780,404</w:t>
            </w:r>
          </w:p>
        </w:tc>
      </w:tr>
      <w:tr w:rsidR="00F8467C" w:rsidRPr="00CB56EC" w14:paraId="05B2F102" w14:textId="77777777" w:rsidTr="00483501">
        <w:trPr>
          <w:trHeight w:val="227"/>
        </w:trPr>
        <w:tc>
          <w:tcPr>
            <w:tcW w:w="320" w:type="dxa"/>
            <w:shd w:val="clear" w:color="auto" w:fill="auto"/>
            <w:noWrap/>
            <w:vAlign w:val="center"/>
            <w:hideMark/>
          </w:tcPr>
          <w:p w14:paraId="6A9DC413" w14:textId="77777777" w:rsidR="00F8467C" w:rsidRPr="00CB56EC" w:rsidRDefault="00F8467C" w:rsidP="00F8467C">
            <w:pPr>
              <w:jc w:val="right"/>
              <w:rPr>
                <w:color w:val="000000"/>
                <w:sz w:val="16"/>
                <w:szCs w:val="16"/>
                <w:lang w:eastAsia="tr-TR"/>
              </w:rPr>
            </w:pPr>
            <w:r w:rsidRPr="00CB56EC">
              <w:rPr>
                <w:color w:val="000000"/>
                <w:sz w:val="16"/>
                <w:szCs w:val="16"/>
                <w:lang w:eastAsia="tr-TR"/>
              </w:rPr>
              <w:t>6</w:t>
            </w:r>
          </w:p>
        </w:tc>
        <w:tc>
          <w:tcPr>
            <w:tcW w:w="4927" w:type="dxa"/>
            <w:shd w:val="clear" w:color="auto" w:fill="auto"/>
            <w:vAlign w:val="center"/>
            <w:hideMark/>
          </w:tcPr>
          <w:p w14:paraId="417809F5" w14:textId="77777777" w:rsidR="00F8467C" w:rsidRPr="00CB56EC" w:rsidRDefault="00F8467C" w:rsidP="00F8467C">
            <w:pPr>
              <w:rPr>
                <w:color w:val="000000"/>
                <w:sz w:val="16"/>
                <w:szCs w:val="16"/>
                <w:lang w:eastAsia="tr-TR"/>
              </w:rPr>
            </w:pPr>
            <w:r w:rsidRPr="00CB56EC">
              <w:rPr>
                <w:color w:val="000000"/>
                <w:sz w:val="16"/>
                <w:szCs w:val="16"/>
                <w:lang w:eastAsia="tr-TR"/>
              </w:rPr>
              <w:t xml:space="preserve">       </w:t>
            </w:r>
            <w:proofErr w:type="spellStart"/>
            <w:r w:rsidRPr="00CB56EC">
              <w:rPr>
                <w:color w:val="000000"/>
                <w:sz w:val="16"/>
                <w:szCs w:val="16"/>
                <w:lang w:eastAsia="tr-TR"/>
              </w:rPr>
              <w:t>Operasyonel</w:t>
            </w:r>
            <w:proofErr w:type="spellEnd"/>
            <w:r w:rsidRPr="00CB56EC">
              <w:rPr>
                <w:color w:val="000000"/>
                <w:sz w:val="16"/>
                <w:szCs w:val="16"/>
                <w:lang w:eastAsia="tr-TR"/>
              </w:rPr>
              <w:t xml:space="preserve"> mevduat</w:t>
            </w:r>
          </w:p>
        </w:tc>
        <w:tc>
          <w:tcPr>
            <w:tcW w:w="992" w:type="dxa"/>
            <w:shd w:val="clear" w:color="auto" w:fill="auto"/>
            <w:vAlign w:val="center"/>
            <w:hideMark/>
          </w:tcPr>
          <w:p w14:paraId="3522DBEA" w14:textId="666D3F21"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993" w:type="dxa"/>
            <w:shd w:val="clear" w:color="auto" w:fill="auto"/>
            <w:vAlign w:val="center"/>
            <w:hideMark/>
          </w:tcPr>
          <w:p w14:paraId="155B66AB" w14:textId="2C2828FF"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924" w:type="dxa"/>
            <w:shd w:val="clear" w:color="auto" w:fill="auto"/>
            <w:vAlign w:val="center"/>
            <w:hideMark/>
          </w:tcPr>
          <w:p w14:paraId="6E7E6C9C" w14:textId="364FBDB5"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1051" w:type="dxa"/>
            <w:shd w:val="clear" w:color="auto" w:fill="auto"/>
            <w:vAlign w:val="center"/>
            <w:hideMark/>
          </w:tcPr>
          <w:p w14:paraId="0319893F" w14:textId="69B8A172" w:rsidR="00F8467C" w:rsidRPr="00CB56EC" w:rsidRDefault="00F8467C" w:rsidP="00F8467C">
            <w:pPr>
              <w:jc w:val="right"/>
              <w:rPr>
                <w:color w:val="000000"/>
                <w:sz w:val="16"/>
                <w:szCs w:val="16"/>
                <w:lang w:eastAsia="tr-TR"/>
              </w:rPr>
            </w:pPr>
            <w:r w:rsidRPr="00BB220E">
              <w:rPr>
                <w:color w:val="000000"/>
                <w:sz w:val="16"/>
                <w:szCs w:val="16"/>
                <w:lang w:eastAsia="tr-TR"/>
              </w:rPr>
              <w:t>-</w:t>
            </w:r>
          </w:p>
        </w:tc>
      </w:tr>
      <w:tr w:rsidR="00F8467C" w:rsidRPr="00CB56EC" w14:paraId="0A790E58" w14:textId="77777777" w:rsidTr="00483501">
        <w:trPr>
          <w:trHeight w:val="227"/>
        </w:trPr>
        <w:tc>
          <w:tcPr>
            <w:tcW w:w="320" w:type="dxa"/>
            <w:shd w:val="clear" w:color="auto" w:fill="auto"/>
            <w:noWrap/>
            <w:vAlign w:val="center"/>
            <w:hideMark/>
          </w:tcPr>
          <w:p w14:paraId="3CD49945" w14:textId="77777777" w:rsidR="00F8467C" w:rsidRPr="00CB56EC" w:rsidRDefault="00F8467C" w:rsidP="00F8467C">
            <w:pPr>
              <w:jc w:val="right"/>
              <w:rPr>
                <w:color w:val="000000"/>
                <w:sz w:val="16"/>
                <w:szCs w:val="16"/>
                <w:lang w:eastAsia="tr-TR"/>
              </w:rPr>
            </w:pPr>
            <w:r w:rsidRPr="00CB56EC">
              <w:rPr>
                <w:color w:val="000000"/>
                <w:sz w:val="16"/>
                <w:szCs w:val="16"/>
                <w:lang w:eastAsia="tr-TR"/>
              </w:rPr>
              <w:t>7</w:t>
            </w:r>
          </w:p>
        </w:tc>
        <w:tc>
          <w:tcPr>
            <w:tcW w:w="4927" w:type="dxa"/>
            <w:shd w:val="clear" w:color="auto" w:fill="auto"/>
            <w:vAlign w:val="center"/>
            <w:hideMark/>
          </w:tcPr>
          <w:p w14:paraId="4308B7BC" w14:textId="77777777" w:rsidR="00F8467C" w:rsidRPr="00CB56EC" w:rsidRDefault="00F8467C" w:rsidP="00F8467C">
            <w:pPr>
              <w:rPr>
                <w:color w:val="000000"/>
                <w:sz w:val="16"/>
                <w:szCs w:val="16"/>
                <w:lang w:eastAsia="tr-TR"/>
              </w:rPr>
            </w:pPr>
            <w:r w:rsidRPr="00CB56EC">
              <w:rPr>
                <w:color w:val="000000"/>
                <w:sz w:val="16"/>
                <w:szCs w:val="16"/>
                <w:lang w:eastAsia="tr-TR"/>
              </w:rPr>
              <w:t xml:space="preserve">       </w:t>
            </w:r>
            <w:proofErr w:type="spellStart"/>
            <w:r w:rsidRPr="00CB56EC">
              <w:rPr>
                <w:color w:val="000000"/>
                <w:sz w:val="16"/>
                <w:szCs w:val="16"/>
                <w:lang w:eastAsia="tr-TR"/>
              </w:rPr>
              <w:t>Operasyonel</w:t>
            </w:r>
            <w:proofErr w:type="spellEnd"/>
            <w:r w:rsidRPr="00CB56EC">
              <w:rPr>
                <w:color w:val="000000"/>
                <w:sz w:val="16"/>
                <w:szCs w:val="16"/>
                <w:lang w:eastAsia="tr-TR"/>
              </w:rPr>
              <w:t xml:space="preserve"> olmayan mevduat</w:t>
            </w:r>
          </w:p>
        </w:tc>
        <w:tc>
          <w:tcPr>
            <w:tcW w:w="992" w:type="dxa"/>
            <w:shd w:val="clear" w:color="auto" w:fill="auto"/>
            <w:vAlign w:val="center"/>
            <w:hideMark/>
          </w:tcPr>
          <w:p w14:paraId="407D8362" w14:textId="5A0F5F92" w:rsidR="00F8467C" w:rsidRPr="00CB56EC" w:rsidRDefault="00F8467C" w:rsidP="00F8467C">
            <w:pPr>
              <w:jc w:val="right"/>
              <w:rPr>
                <w:color w:val="000000"/>
                <w:sz w:val="16"/>
                <w:szCs w:val="16"/>
                <w:lang w:eastAsia="tr-TR"/>
              </w:rPr>
            </w:pPr>
            <w:r w:rsidRPr="00BB220E">
              <w:rPr>
                <w:color w:val="000000"/>
                <w:sz w:val="16"/>
                <w:szCs w:val="16"/>
                <w:lang w:eastAsia="tr-TR"/>
              </w:rPr>
              <w:t>3,415,008</w:t>
            </w:r>
          </w:p>
        </w:tc>
        <w:tc>
          <w:tcPr>
            <w:tcW w:w="993" w:type="dxa"/>
            <w:shd w:val="clear" w:color="auto" w:fill="auto"/>
            <w:vAlign w:val="center"/>
            <w:hideMark/>
          </w:tcPr>
          <w:p w14:paraId="2A262982" w14:textId="12850568" w:rsidR="00F8467C" w:rsidRPr="00CB56EC" w:rsidRDefault="00F8467C" w:rsidP="00F8467C">
            <w:pPr>
              <w:jc w:val="right"/>
              <w:rPr>
                <w:color w:val="000000"/>
                <w:sz w:val="16"/>
                <w:szCs w:val="16"/>
                <w:lang w:eastAsia="tr-TR"/>
              </w:rPr>
            </w:pPr>
            <w:r w:rsidRPr="00BB220E">
              <w:rPr>
                <w:color w:val="000000"/>
                <w:sz w:val="16"/>
                <w:szCs w:val="16"/>
                <w:lang w:eastAsia="tr-TR"/>
              </w:rPr>
              <w:t>1,714,554</w:t>
            </w:r>
          </w:p>
        </w:tc>
        <w:tc>
          <w:tcPr>
            <w:tcW w:w="924" w:type="dxa"/>
            <w:shd w:val="clear" w:color="auto" w:fill="auto"/>
            <w:vAlign w:val="center"/>
            <w:hideMark/>
          </w:tcPr>
          <w:p w14:paraId="15133114" w14:textId="24D03F8F" w:rsidR="00F8467C" w:rsidRPr="00CB56EC" w:rsidRDefault="00F8467C" w:rsidP="00F8467C">
            <w:pPr>
              <w:jc w:val="right"/>
              <w:rPr>
                <w:color w:val="000000"/>
                <w:sz w:val="16"/>
                <w:szCs w:val="16"/>
                <w:lang w:eastAsia="tr-TR"/>
              </w:rPr>
            </w:pPr>
            <w:r w:rsidRPr="00BB220E">
              <w:rPr>
                <w:color w:val="000000"/>
                <w:sz w:val="16"/>
                <w:szCs w:val="16"/>
                <w:lang w:eastAsia="tr-TR"/>
              </w:rPr>
              <w:t>1,813,284</w:t>
            </w:r>
          </w:p>
        </w:tc>
        <w:tc>
          <w:tcPr>
            <w:tcW w:w="1051" w:type="dxa"/>
            <w:shd w:val="clear" w:color="auto" w:fill="auto"/>
            <w:vAlign w:val="center"/>
            <w:hideMark/>
          </w:tcPr>
          <w:p w14:paraId="1C4E7F5F" w14:textId="32616DBF" w:rsidR="00F8467C" w:rsidRPr="00CB56EC" w:rsidRDefault="00F8467C" w:rsidP="00F8467C">
            <w:pPr>
              <w:jc w:val="right"/>
              <w:rPr>
                <w:color w:val="000000"/>
                <w:sz w:val="16"/>
                <w:szCs w:val="16"/>
                <w:lang w:eastAsia="tr-TR"/>
              </w:rPr>
            </w:pPr>
            <w:r w:rsidRPr="00BB220E">
              <w:rPr>
                <w:color w:val="000000"/>
                <w:sz w:val="16"/>
                <w:szCs w:val="16"/>
                <w:lang w:eastAsia="tr-TR"/>
              </w:rPr>
              <w:t>735,721</w:t>
            </w:r>
          </w:p>
        </w:tc>
      </w:tr>
      <w:tr w:rsidR="00F8467C" w:rsidRPr="00CB56EC" w14:paraId="686EEDED" w14:textId="77777777" w:rsidTr="00483501">
        <w:trPr>
          <w:trHeight w:val="227"/>
        </w:trPr>
        <w:tc>
          <w:tcPr>
            <w:tcW w:w="320" w:type="dxa"/>
            <w:shd w:val="clear" w:color="auto" w:fill="auto"/>
            <w:noWrap/>
            <w:vAlign w:val="center"/>
            <w:hideMark/>
          </w:tcPr>
          <w:p w14:paraId="61280D99" w14:textId="77777777" w:rsidR="00F8467C" w:rsidRPr="00CB56EC" w:rsidRDefault="00F8467C" w:rsidP="00F8467C">
            <w:pPr>
              <w:jc w:val="right"/>
              <w:rPr>
                <w:color w:val="000000"/>
                <w:sz w:val="16"/>
                <w:szCs w:val="16"/>
                <w:lang w:eastAsia="tr-TR"/>
              </w:rPr>
            </w:pPr>
            <w:r w:rsidRPr="00CB56EC">
              <w:rPr>
                <w:color w:val="000000"/>
                <w:sz w:val="16"/>
                <w:szCs w:val="16"/>
                <w:lang w:eastAsia="tr-TR"/>
              </w:rPr>
              <w:t>8</w:t>
            </w:r>
          </w:p>
        </w:tc>
        <w:tc>
          <w:tcPr>
            <w:tcW w:w="4927" w:type="dxa"/>
            <w:shd w:val="clear" w:color="auto" w:fill="auto"/>
            <w:vAlign w:val="center"/>
            <w:hideMark/>
          </w:tcPr>
          <w:p w14:paraId="589E994C" w14:textId="77777777" w:rsidR="00F8467C" w:rsidRPr="00CB56EC" w:rsidRDefault="00F8467C" w:rsidP="00F8467C">
            <w:pPr>
              <w:rPr>
                <w:color w:val="000000"/>
                <w:sz w:val="16"/>
                <w:szCs w:val="16"/>
                <w:lang w:eastAsia="tr-TR"/>
              </w:rPr>
            </w:pPr>
            <w:r w:rsidRPr="00CB56EC">
              <w:rPr>
                <w:color w:val="000000"/>
                <w:sz w:val="16"/>
                <w:szCs w:val="16"/>
                <w:lang w:eastAsia="tr-TR"/>
              </w:rPr>
              <w:t xml:space="preserve">       Diğer teminatsız borçlar</w:t>
            </w:r>
          </w:p>
        </w:tc>
        <w:tc>
          <w:tcPr>
            <w:tcW w:w="992" w:type="dxa"/>
            <w:shd w:val="clear" w:color="auto" w:fill="auto"/>
            <w:vAlign w:val="center"/>
            <w:hideMark/>
          </w:tcPr>
          <w:p w14:paraId="576BD5F8" w14:textId="7116C11A" w:rsidR="00F8467C" w:rsidRPr="00CB56EC" w:rsidRDefault="00F8467C" w:rsidP="00F8467C">
            <w:pPr>
              <w:jc w:val="right"/>
              <w:rPr>
                <w:color w:val="000000"/>
                <w:sz w:val="16"/>
                <w:szCs w:val="16"/>
                <w:lang w:eastAsia="tr-TR"/>
              </w:rPr>
            </w:pPr>
            <w:r w:rsidRPr="00BB220E">
              <w:rPr>
                <w:color w:val="000000"/>
                <w:sz w:val="16"/>
                <w:szCs w:val="16"/>
                <w:lang w:eastAsia="tr-TR"/>
              </w:rPr>
              <w:t>178,520</w:t>
            </w:r>
          </w:p>
        </w:tc>
        <w:tc>
          <w:tcPr>
            <w:tcW w:w="993" w:type="dxa"/>
            <w:shd w:val="clear" w:color="auto" w:fill="auto"/>
            <w:vAlign w:val="center"/>
            <w:hideMark/>
          </w:tcPr>
          <w:p w14:paraId="5EFC715F" w14:textId="04B91910" w:rsidR="00F8467C" w:rsidRPr="00CB56EC" w:rsidRDefault="00F8467C" w:rsidP="00F8467C">
            <w:pPr>
              <w:jc w:val="right"/>
              <w:rPr>
                <w:color w:val="000000"/>
                <w:sz w:val="16"/>
                <w:szCs w:val="16"/>
                <w:lang w:eastAsia="tr-TR"/>
              </w:rPr>
            </w:pPr>
            <w:r w:rsidRPr="00BB220E">
              <w:rPr>
                <w:color w:val="000000"/>
                <w:sz w:val="16"/>
                <w:szCs w:val="16"/>
                <w:lang w:eastAsia="tr-TR"/>
              </w:rPr>
              <w:t>44,683</w:t>
            </w:r>
          </w:p>
        </w:tc>
        <w:tc>
          <w:tcPr>
            <w:tcW w:w="924" w:type="dxa"/>
            <w:shd w:val="clear" w:color="auto" w:fill="auto"/>
            <w:vAlign w:val="center"/>
            <w:hideMark/>
          </w:tcPr>
          <w:p w14:paraId="15962108" w14:textId="2E815C2C" w:rsidR="00F8467C" w:rsidRPr="00CB56EC" w:rsidRDefault="00F8467C" w:rsidP="00F8467C">
            <w:pPr>
              <w:jc w:val="right"/>
              <w:rPr>
                <w:color w:val="000000"/>
                <w:sz w:val="16"/>
                <w:szCs w:val="16"/>
                <w:lang w:eastAsia="tr-TR"/>
              </w:rPr>
            </w:pPr>
            <w:r w:rsidRPr="00BB220E">
              <w:rPr>
                <w:color w:val="000000"/>
                <w:sz w:val="16"/>
                <w:szCs w:val="16"/>
                <w:lang w:eastAsia="tr-TR"/>
              </w:rPr>
              <w:t>152,234</w:t>
            </w:r>
          </w:p>
        </w:tc>
        <w:tc>
          <w:tcPr>
            <w:tcW w:w="1051" w:type="dxa"/>
            <w:shd w:val="clear" w:color="auto" w:fill="auto"/>
            <w:vAlign w:val="center"/>
            <w:hideMark/>
          </w:tcPr>
          <w:p w14:paraId="3B7DE960" w14:textId="7A21349C" w:rsidR="00F8467C" w:rsidRPr="00CB56EC" w:rsidRDefault="00F8467C" w:rsidP="00F8467C">
            <w:pPr>
              <w:jc w:val="right"/>
              <w:rPr>
                <w:color w:val="000000"/>
                <w:sz w:val="16"/>
                <w:szCs w:val="16"/>
                <w:lang w:eastAsia="tr-TR"/>
              </w:rPr>
            </w:pPr>
            <w:r w:rsidRPr="00BB220E">
              <w:rPr>
                <w:color w:val="000000"/>
                <w:sz w:val="16"/>
                <w:szCs w:val="16"/>
                <w:lang w:eastAsia="tr-TR"/>
              </w:rPr>
              <w:t>44,683</w:t>
            </w:r>
          </w:p>
        </w:tc>
      </w:tr>
      <w:tr w:rsidR="00F8467C" w:rsidRPr="00CB56EC" w14:paraId="0CAF7336" w14:textId="77777777" w:rsidTr="00F8467C">
        <w:trPr>
          <w:trHeight w:val="227"/>
        </w:trPr>
        <w:tc>
          <w:tcPr>
            <w:tcW w:w="320" w:type="dxa"/>
            <w:shd w:val="clear" w:color="auto" w:fill="auto"/>
            <w:noWrap/>
            <w:vAlign w:val="center"/>
            <w:hideMark/>
          </w:tcPr>
          <w:p w14:paraId="02AA8614" w14:textId="77777777" w:rsidR="00F8467C" w:rsidRPr="00CB56EC" w:rsidRDefault="00F8467C" w:rsidP="00F8467C">
            <w:pPr>
              <w:jc w:val="right"/>
              <w:rPr>
                <w:color w:val="000000"/>
                <w:sz w:val="16"/>
                <w:szCs w:val="16"/>
                <w:lang w:eastAsia="tr-TR"/>
              </w:rPr>
            </w:pPr>
            <w:r w:rsidRPr="00CB56EC">
              <w:rPr>
                <w:color w:val="000000"/>
                <w:sz w:val="16"/>
                <w:szCs w:val="16"/>
                <w:lang w:eastAsia="tr-TR"/>
              </w:rPr>
              <w:t>9</w:t>
            </w:r>
          </w:p>
        </w:tc>
        <w:tc>
          <w:tcPr>
            <w:tcW w:w="4927" w:type="dxa"/>
            <w:shd w:val="clear" w:color="auto" w:fill="auto"/>
            <w:vAlign w:val="center"/>
            <w:hideMark/>
          </w:tcPr>
          <w:p w14:paraId="62E64CBC" w14:textId="77777777" w:rsidR="00F8467C" w:rsidRPr="00CB56EC" w:rsidRDefault="00F8467C" w:rsidP="00F8467C">
            <w:pPr>
              <w:rPr>
                <w:color w:val="000000"/>
                <w:sz w:val="16"/>
                <w:szCs w:val="16"/>
                <w:lang w:eastAsia="tr-TR"/>
              </w:rPr>
            </w:pPr>
            <w:r w:rsidRPr="00CB56EC">
              <w:rPr>
                <w:color w:val="000000"/>
                <w:sz w:val="16"/>
                <w:szCs w:val="16"/>
                <w:lang w:eastAsia="tr-TR"/>
              </w:rPr>
              <w:t>Teminatlı borçlar</w:t>
            </w:r>
          </w:p>
        </w:tc>
        <w:tc>
          <w:tcPr>
            <w:tcW w:w="992" w:type="dxa"/>
            <w:shd w:val="clear" w:color="auto" w:fill="D9D9D9" w:themeFill="background1" w:themeFillShade="D9"/>
            <w:vAlign w:val="bottom"/>
          </w:tcPr>
          <w:p w14:paraId="381AAD3A" w14:textId="77777777" w:rsidR="00F8467C" w:rsidRPr="00CB56EC" w:rsidRDefault="00F8467C" w:rsidP="00F8467C">
            <w:pPr>
              <w:jc w:val="right"/>
              <w:rPr>
                <w:color w:val="000000"/>
                <w:sz w:val="16"/>
                <w:szCs w:val="16"/>
                <w:lang w:eastAsia="tr-TR"/>
              </w:rPr>
            </w:pPr>
          </w:p>
        </w:tc>
        <w:tc>
          <w:tcPr>
            <w:tcW w:w="993" w:type="dxa"/>
            <w:shd w:val="clear" w:color="auto" w:fill="D9D9D9" w:themeFill="background1" w:themeFillShade="D9"/>
            <w:vAlign w:val="bottom"/>
          </w:tcPr>
          <w:p w14:paraId="72746E3F" w14:textId="77777777" w:rsidR="00F8467C" w:rsidRPr="00CB56EC" w:rsidRDefault="00F8467C" w:rsidP="00F8467C">
            <w:pPr>
              <w:jc w:val="right"/>
              <w:rPr>
                <w:color w:val="000000"/>
                <w:sz w:val="16"/>
                <w:szCs w:val="16"/>
                <w:lang w:eastAsia="tr-TR"/>
              </w:rPr>
            </w:pPr>
          </w:p>
        </w:tc>
        <w:tc>
          <w:tcPr>
            <w:tcW w:w="924" w:type="dxa"/>
            <w:shd w:val="clear" w:color="auto" w:fill="auto"/>
            <w:vAlign w:val="bottom"/>
            <w:hideMark/>
          </w:tcPr>
          <w:p w14:paraId="77B66177" w14:textId="77777777" w:rsidR="00F8467C" w:rsidRPr="00CB56EC" w:rsidRDefault="00F8467C" w:rsidP="00F8467C">
            <w:pPr>
              <w:jc w:val="right"/>
              <w:rPr>
                <w:color w:val="000000"/>
                <w:sz w:val="16"/>
                <w:szCs w:val="16"/>
                <w:lang w:eastAsia="tr-TR"/>
              </w:rPr>
            </w:pPr>
            <w:r w:rsidRPr="00CB56EC">
              <w:rPr>
                <w:color w:val="000000"/>
                <w:sz w:val="16"/>
                <w:szCs w:val="16"/>
                <w:lang w:eastAsia="tr-TR"/>
              </w:rPr>
              <w:t>-</w:t>
            </w:r>
          </w:p>
        </w:tc>
        <w:tc>
          <w:tcPr>
            <w:tcW w:w="1051" w:type="dxa"/>
            <w:shd w:val="clear" w:color="auto" w:fill="auto"/>
            <w:vAlign w:val="bottom"/>
            <w:hideMark/>
          </w:tcPr>
          <w:p w14:paraId="2AC618BA" w14:textId="77777777" w:rsidR="00F8467C" w:rsidRPr="00CB56EC" w:rsidRDefault="00F8467C" w:rsidP="00F8467C">
            <w:pPr>
              <w:jc w:val="right"/>
              <w:rPr>
                <w:color w:val="000000"/>
                <w:sz w:val="16"/>
                <w:szCs w:val="16"/>
                <w:lang w:eastAsia="tr-TR"/>
              </w:rPr>
            </w:pPr>
            <w:r w:rsidRPr="00CB56EC">
              <w:rPr>
                <w:color w:val="000000"/>
                <w:sz w:val="16"/>
                <w:szCs w:val="16"/>
                <w:lang w:eastAsia="tr-TR"/>
              </w:rPr>
              <w:t>-</w:t>
            </w:r>
          </w:p>
        </w:tc>
      </w:tr>
      <w:tr w:rsidR="00F8467C" w:rsidRPr="00CB56EC" w14:paraId="1751D7FE" w14:textId="77777777" w:rsidTr="00703E43">
        <w:trPr>
          <w:trHeight w:val="227"/>
        </w:trPr>
        <w:tc>
          <w:tcPr>
            <w:tcW w:w="320" w:type="dxa"/>
            <w:shd w:val="clear" w:color="auto" w:fill="auto"/>
            <w:noWrap/>
            <w:vAlign w:val="center"/>
            <w:hideMark/>
          </w:tcPr>
          <w:p w14:paraId="41E397B6" w14:textId="77777777" w:rsidR="00F8467C" w:rsidRPr="00CB56EC" w:rsidRDefault="00F8467C" w:rsidP="00F8467C">
            <w:pPr>
              <w:jc w:val="right"/>
              <w:rPr>
                <w:color w:val="000000"/>
                <w:sz w:val="16"/>
                <w:szCs w:val="16"/>
                <w:lang w:eastAsia="tr-TR"/>
              </w:rPr>
            </w:pPr>
            <w:r w:rsidRPr="00CB56EC">
              <w:rPr>
                <w:color w:val="000000"/>
                <w:sz w:val="16"/>
                <w:szCs w:val="16"/>
                <w:lang w:eastAsia="tr-TR"/>
              </w:rPr>
              <w:t>10</w:t>
            </w:r>
          </w:p>
        </w:tc>
        <w:tc>
          <w:tcPr>
            <w:tcW w:w="4927" w:type="dxa"/>
            <w:shd w:val="clear" w:color="auto" w:fill="auto"/>
            <w:vAlign w:val="center"/>
            <w:hideMark/>
          </w:tcPr>
          <w:p w14:paraId="53400AB1" w14:textId="77777777" w:rsidR="00F8467C" w:rsidRPr="00CB56EC" w:rsidRDefault="00F8467C" w:rsidP="00F8467C">
            <w:pPr>
              <w:rPr>
                <w:color w:val="000000"/>
                <w:sz w:val="16"/>
                <w:szCs w:val="16"/>
                <w:lang w:eastAsia="tr-TR"/>
              </w:rPr>
            </w:pPr>
            <w:r w:rsidRPr="00CB56EC">
              <w:rPr>
                <w:color w:val="000000"/>
                <w:sz w:val="16"/>
                <w:szCs w:val="16"/>
                <w:lang w:eastAsia="tr-TR"/>
              </w:rPr>
              <w:t>Diğer nakit çıkışları</w:t>
            </w:r>
          </w:p>
        </w:tc>
        <w:tc>
          <w:tcPr>
            <w:tcW w:w="992" w:type="dxa"/>
            <w:shd w:val="clear" w:color="auto" w:fill="auto"/>
            <w:vAlign w:val="center"/>
            <w:hideMark/>
          </w:tcPr>
          <w:p w14:paraId="5AE6FF84" w14:textId="48BFDAD1" w:rsidR="00F8467C" w:rsidRPr="00CB56EC" w:rsidRDefault="00F8467C" w:rsidP="00F8467C">
            <w:pPr>
              <w:jc w:val="right"/>
              <w:rPr>
                <w:color w:val="000000"/>
                <w:sz w:val="16"/>
                <w:szCs w:val="16"/>
                <w:lang w:eastAsia="tr-TR"/>
              </w:rPr>
            </w:pPr>
            <w:r w:rsidRPr="003C3BA6">
              <w:rPr>
                <w:color w:val="000000"/>
                <w:sz w:val="16"/>
                <w:szCs w:val="16"/>
                <w:lang w:eastAsia="tr-TR"/>
              </w:rPr>
              <w:t>1,525,634</w:t>
            </w:r>
          </w:p>
        </w:tc>
        <w:tc>
          <w:tcPr>
            <w:tcW w:w="993" w:type="dxa"/>
            <w:shd w:val="clear" w:color="auto" w:fill="auto"/>
            <w:vAlign w:val="center"/>
            <w:hideMark/>
          </w:tcPr>
          <w:p w14:paraId="6AE55546" w14:textId="7359A0C8" w:rsidR="00F8467C" w:rsidRPr="00CB56EC" w:rsidRDefault="00F8467C" w:rsidP="00F8467C">
            <w:pPr>
              <w:jc w:val="right"/>
              <w:rPr>
                <w:color w:val="000000"/>
                <w:sz w:val="16"/>
                <w:szCs w:val="16"/>
                <w:lang w:eastAsia="tr-TR"/>
              </w:rPr>
            </w:pPr>
            <w:r w:rsidRPr="003C3BA6">
              <w:rPr>
                <w:color w:val="000000"/>
                <w:sz w:val="16"/>
                <w:szCs w:val="16"/>
                <w:lang w:eastAsia="tr-TR"/>
              </w:rPr>
              <w:t>1,215,985</w:t>
            </w:r>
          </w:p>
        </w:tc>
        <w:tc>
          <w:tcPr>
            <w:tcW w:w="924" w:type="dxa"/>
            <w:shd w:val="clear" w:color="auto" w:fill="auto"/>
            <w:vAlign w:val="center"/>
            <w:hideMark/>
          </w:tcPr>
          <w:p w14:paraId="7B0554F7" w14:textId="77F30EC4" w:rsidR="00F8467C" w:rsidRPr="00CB56EC" w:rsidRDefault="00F8467C" w:rsidP="00F8467C">
            <w:pPr>
              <w:jc w:val="right"/>
              <w:rPr>
                <w:color w:val="000000"/>
                <w:sz w:val="16"/>
                <w:szCs w:val="16"/>
                <w:lang w:eastAsia="tr-TR"/>
              </w:rPr>
            </w:pPr>
            <w:r w:rsidRPr="003C3BA6">
              <w:rPr>
                <w:color w:val="000000"/>
                <w:sz w:val="16"/>
                <w:szCs w:val="16"/>
                <w:lang w:eastAsia="tr-TR"/>
              </w:rPr>
              <w:t>1,525,634</w:t>
            </w:r>
          </w:p>
        </w:tc>
        <w:tc>
          <w:tcPr>
            <w:tcW w:w="1051" w:type="dxa"/>
            <w:shd w:val="clear" w:color="auto" w:fill="auto"/>
            <w:vAlign w:val="center"/>
            <w:hideMark/>
          </w:tcPr>
          <w:p w14:paraId="16996F5C" w14:textId="526863BD" w:rsidR="00F8467C" w:rsidRPr="00CB56EC" w:rsidRDefault="00F8467C" w:rsidP="00F8467C">
            <w:pPr>
              <w:jc w:val="right"/>
              <w:rPr>
                <w:color w:val="000000"/>
                <w:sz w:val="16"/>
                <w:szCs w:val="16"/>
                <w:lang w:eastAsia="tr-TR"/>
              </w:rPr>
            </w:pPr>
            <w:r w:rsidRPr="003C3BA6">
              <w:rPr>
                <w:color w:val="000000"/>
                <w:sz w:val="16"/>
                <w:szCs w:val="16"/>
                <w:lang w:eastAsia="tr-TR"/>
              </w:rPr>
              <w:t>1,215,985</w:t>
            </w:r>
          </w:p>
        </w:tc>
      </w:tr>
      <w:tr w:rsidR="00F8467C" w:rsidRPr="00CB56EC" w14:paraId="766B28F7" w14:textId="77777777" w:rsidTr="00703E43">
        <w:trPr>
          <w:trHeight w:val="227"/>
        </w:trPr>
        <w:tc>
          <w:tcPr>
            <w:tcW w:w="320" w:type="dxa"/>
            <w:shd w:val="clear" w:color="auto" w:fill="auto"/>
            <w:noWrap/>
            <w:vAlign w:val="center"/>
            <w:hideMark/>
          </w:tcPr>
          <w:p w14:paraId="39D7EE43" w14:textId="77777777" w:rsidR="00F8467C" w:rsidRPr="00CB56EC" w:rsidRDefault="00F8467C" w:rsidP="00F8467C">
            <w:pPr>
              <w:jc w:val="right"/>
              <w:rPr>
                <w:color w:val="000000"/>
                <w:sz w:val="16"/>
                <w:szCs w:val="16"/>
                <w:lang w:eastAsia="tr-TR"/>
              </w:rPr>
            </w:pPr>
            <w:r w:rsidRPr="00CB56EC">
              <w:rPr>
                <w:color w:val="000000"/>
                <w:sz w:val="16"/>
                <w:szCs w:val="16"/>
                <w:lang w:eastAsia="tr-TR"/>
              </w:rPr>
              <w:t>11</w:t>
            </w:r>
          </w:p>
        </w:tc>
        <w:tc>
          <w:tcPr>
            <w:tcW w:w="4927" w:type="dxa"/>
            <w:shd w:val="clear" w:color="auto" w:fill="auto"/>
            <w:vAlign w:val="center"/>
            <w:hideMark/>
          </w:tcPr>
          <w:p w14:paraId="2BDC42A7" w14:textId="77777777" w:rsidR="00F8467C" w:rsidRPr="00CB56EC" w:rsidRDefault="00F8467C" w:rsidP="00F8467C">
            <w:pPr>
              <w:rPr>
                <w:color w:val="000000"/>
                <w:sz w:val="16"/>
                <w:szCs w:val="16"/>
                <w:lang w:eastAsia="tr-TR"/>
              </w:rPr>
            </w:pPr>
            <w:r w:rsidRPr="00CB56EC">
              <w:rPr>
                <w:color w:val="000000"/>
                <w:sz w:val="16"/>
                <w:szCs w:val="16"/>
                <w:lang w:eastAsia="tr-TR"/>
              </w:rPr>
              <w:t xml:space="preserve">       Türev yükümlülükler ve teminat tamamlama yükümlülükleri</w:t>
            </w:r>
          </w:p>
        </w:tc>
        <w:tc>
          <w:tcPr>
            <w:tcW w:w="992" w:type="dxa"/>
            <w:shd w:val="clear" w:color="auto" w:fill="auto"/>
            <w:vAlign w:val="center"/>
            <w:hideMark/>
          </w:tcPr>
          <w:p w14:paraId="3BF5D0FE" w14:textId="3B6CABD9" w:rsidR="00F8467C" w:rsidRPr="00CB56EC" w:rsidRDefault="00F8467C" w:rsidP="00F8467C">
            <w:pPr>
              <w:jc w:val="right"/>
              <w:rPr>
                <w:color w:val="000000"/>
                <w:sz w:val="16"/>
                <w:szCs w:val="16"/>
                <w:lang w:eastAsia="tr-TR"/>
              </w:rPr>
            </w:pPr>
            <w:r w:rsidRPr="00BB220E">
              <w:rPr>
                <w:color w:val="000000"/>
                <w:sz w:val="16"/>
                <w:szCs w:val="16"/>
                <w:lang w:eastAsia="tr-TR"/>
              </w:rPr>
              <w:t>1,525,634</w:t>
            </w:r>
          </w:p>
        </w:tc>
        <w:tc>
          <w:tcPr>
            <w:tcW w:w="993" w:type="dxa"/>
            <w:shd w:val="clear" w:color="auto" w:fill="auto"/>
            <w:vAlign w:val="center"/>
            <w:hideMark/>
          </w:tcPr>
          <w:p w14:paraId="605F6F52" w14:textId="2E29E107" w:rsidR="00F8467C" w:rsidRPr="00CB56EC" w:rsidRDefault="00F8467C" w:rsidP="00F8467C">
            <w:pPr>
              <w:jc w:val="right"/>
              <w:rPr>
                <w:color w:val="000000"/>
                <w:sz w:val="16"/>
                <w:szCs w:val="16"/>
                <w:lang w:eastAsia="tr-TR"/>
              </w:rPr>
            </w:pPr>
            <w:r w:rsidRPr="00BB220E">
              <w:rPr>
                <w:color w:val="000000"/>
                <w:sz w:val="16"/>
                <w:szCs w:val="16"/>
                <w:lang w:eastAsia="tr-TR"/>
              </w:rPr>
              <w:t>1,215,985</w:t>
            </w:r>
          </w:p>
        </w:tc>
        <w:tc>
          <w:tcPr>
            <w:tcW w:w="924" w:type="dxa"/>
            <w:shd w:val="clear" w:color="auto" w:fill="auto"/>
            <w:vAlign w:val="center"/>
            <w:hideMark/>
          </w:tcPr>
          <w:p w14:paraId="483E8ED4" w14:textId="079B602B" w:rsidR="00F8467C" w:rsidRPr="00CB56EC" w:rsidRDefault="00F8467C" w:rsidP="00F8467C">
            <w:pPr>
              <w:jc w:val="right"/>
              <w:rPr>
                <w:color w:val="000000"/>
                <w:sz w:val="16"/>
                <w:szCs w:val="16"/>
                <w:lang w:eastAsia="tr-TR"/>
              </w:rPr>
            </w:pPr>
            <w:r w:rsidRPr="00BB220E">
              <w:rPr>
                <w:color w:val="000000"/>
                <w:sz w:val="16"/>
                <w:szCs w:val="16"/>
                <w:lang w:eastAsia="tr-TR"/>
              </w:rPr>
              <w:t>1,525,634</w:t>
            </w:r>
          </w:p>
        </w:tc>
        <w:tc>
          <w:tcPr>
            <w:tcW w:w="1051" w:type="dxa"/>
            <w:shd w:val="clear" w:color="auto" w:fill="auto"/>
            <w:vAlign w:val="center"/>
            <w:hideMark/>
          </w:tcPr>
          <w:p w14:paraId="22FA4664" w14:textId="14BDE026" w:rsidR="00F8467C" w:rsidRPr="00CB56EC" w:rsidRDefault="00F8467C" w:rsidP="00F8467C">
            <w:pPr>
              <w:jc w:val="right"/>
              <w:rPr>
                <w:color w:val="000000"/>
                <w:sz w:val="16"/>
                <w:szCs w:val="16"/>
                <w:lang w:eastAsia="tr-TR"/>
              </w:rPr>
            </w:pPr>
            <w:r w:rsidRPr="00BB220E">
              <w:rPr>
                <w:color w:val="000000"/>
                <w:sz w:val="16"/>
                <w:szCs w:val="16"/>
                <w:lang w:eastAsia="tr-TR"/>
              </w:rPr>
              <w:t>1,215,985</w:t>
            </w:r>
          </w:p>
        </w:tc>
      </w:tr>
      <w:tr w:rsidR="00F8467C" w:rsidRPr="00CB56EC" w14:paraId="6AB883A4" w14:textId="77777777" w:rsidTr="00703E43">
        <w:trPr>
          <w:trHeight w:val="227"/>
        </w:trPr>
        <w:tc>
          <w:tcPr>
            <w:tcW w:w="320" w:type="dxa"/>
            <w:shd w:val="clear" w:color="auto" w:fill="auto"/>
            <w:noWrap/>
            <w:vAlign w:val="center"/>
            <w:hideMark/>
          </w:tcPr>
          <w:p w14:paraId="080F863E" w14:textId="77777777" w:rsidR="00F8467C" w:rsidRPr="00CB56EC" w:rsidRDefault="00F8467C" w:rsidP="00F8467C">
            <w:pPr>
              <w:jc w:val="right"/>
              <w:rPr>
                <w:color w:val="000000"/>
                <w:sz w:val="16"/>
                <w:szCs w:val="16"/>
                <w:lang w:eastAsia="tr-TR"/>
              </w:rPr>
            </w:pPr>
            <w:r w:rsidRPr="00CB56EC">
              <w:rPr>
                <w:color w:val="000000"/>
                <w:sz w:val="16"/>
                <w:szCs w:val="16"/>
                <w:lang w:eastAsia="tr-TR"/>
              </w:rPr>
              <w:t>12</w:t>
            </w:r>
          </w:p>
        </w:tc>
        <w:tc>
          <w:tcPr>
            <w:tcW w:w="4927" w:type="dxa"/>
            <w:shd w:val="clear" w:color="auto" w:fill="auto"/>
            <w:vAlign w:val="center"/>
            <w:hideMark/>
          </w:tcPr>
          <w:p w14:paraId="569DAB66" w14:textId="77777777" w:rsidR="00F8467C" w:rsidRPr="00CB56EC" w:rsidRDefault="00F8467C" w:rsidP="00F8467C">
            <w:pPr>
              <w:rPr>
                <w:color w:val="000000"/>
                <w:sz w:val="16"/>
                <w:szCs w:val="16"/>
                <w:lang w:eastAsia="tr-TR"/>
              </w:rPr>
            </w:pPr>
            <w:r w:rsidRPr="00CB56EC">
              <w:rPr>
                <w:color w:val="000000"/>
                <w:sz w:val="16"/>
                <w:szCs w:val="16"/>
                <w:lang w:eastAsia="tr-TR"/>
              </w:rPr>
              <w:t xml:space="preserve">       Yapılandırılmış finansal araçlardan borçlar</w:t>
            </w:r>
          </w:p>
        </w:tc>
        <w:tc>
          <w:tcPr>
            <w:tcW w:w="992" w:type="dxa"/>
            <w:shd w:val="clear" w:color="auto" w:fill="auto"/>
            <w:vAlign w:val="center"/>
            <w:hideMark/>
          </w:tcPr>
          <w:p w14:paraId="79C54EB4" w14:textId="44921D4F"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993" w:type="dxa"/>
            <w:shd w:val="clear" w:color="auto" w:fill="auto"/>
            <w:vAlign w:val="center"/>
            <w:hideMark/>
          </w:tcPr>
          <w:p w14:paraId="216949C0" w14:textId="76EAEE56"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924" w:type="dxa"/>
            <w:shd w:val="clear" w:color="auto" w:fill="auto"/>
            <w:vAlign w:val="center"/>
            <w:hideMark/>
          </w:tcPr>
          <w:p w14:paraId="5F3F160D" w14:textId="2B2ED583"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1051" w:type="dxa"/>
            <w:shd w:val="clear" w:color="auto" w:fill="auto"/>
            <w:vAlign w:val="center"/>
            <w:hideMark/>
          </w:tcPr>
          <w:p w14:paraId="123DDF9F" w14:textId="29BD0CFA" w:rsidR="00F8467C" w:rsidRPr="00CB56EC" w:rsidRDefault="00F8467C" w:rsidP="00F8467C">
            <w:pPr>
              <w:jc w:val="right"/>
              <w:rPr>
                <w:color w:val="000000"/>
                <w:sz w:val="16"/>
                <w:szCs w:val="16"/>
                <w:lang w:eastAsia="tr-TR"/>
              </w:rPr>
            </w:pPr>
            <w:r w:rsidRPr="00BB220E">
              <w:rPr>
                <w:color w:val="000000"/>
                <w:sz w:val="16"/>
                <w:szCs w:val="16"/>
                <w:lang w:eastAsia="tr-TR"/>
              </w:rPr>
              <w:t>-</w:t>
            </w:r>
          </w:p>
        </w:tc>
      </w:tr>
      <w:tr w:rsidR="00F8467C" w:rsidRPr="00CB56EC" w14:paraId="23D8E62E" w14:textId="77777777" w:rsidTr="00703E43">
        <w:trPr>
          <w:trHeight w:val="227"/>
        </w:trPr>
        <w:tc>
          <w:tcPr>
            <w:tcW w:w="320" w:type="dxa"/>
            <w:shd w:val="clear" w:color="auto" w:fill="auto"/>
            <w:noWrap/>
            <w:vAlign w:val="center"/>
            <w:hideMark/>
          </w:tcPr>
          <w:p w14:paraId="439F2336" w14:textId="77777777" w:rsidR="00F8467C" w:rsidRPr="00CB56EC" w:rsidRDefault="00F8467C" w:rsidP="00F8467C">
            <w:pPr>
              <w:jc w:val="right"/>
              <w:rPr>
                <w:color w:val="000000"/>
                <w:sz w:val="16"/>
                <w:szCs w:val="16"/>
                <w:lang w:eastAsia="tr-TR"/>
              </w:rPr>
            </w:pPr>
            <w:r w:rsidRPr="00CB56EC">
              <w:rPr>
                <w:color w:val="000000"/>
                <w:sz w:val="16"/>
                <w:szCs w:val="16"/>
                <w:lang w:eastAsia="tr-TR"/>
              </w:rPr>
              <w:t>13</w:t>
            </w:r>
          </w:p>
        </w:tc>
        <w:tc>
          <w:tcPr>
            <w:tcW w:w="4927" w:type="dxa"/>
            <w:shd w:val="clear" w:color="auto" w:fill="auto"/>
            <w:vAlign w:val="center"/>
            <w:hideMark/>
          </w:tcPr>
          <w:p w14:paraId="4B16B964" w14:textId="2373F561" w:rsidR="00F8467C" w:rsidRPr="00CB56EC" w:rsidRDefault="00F8467C" w:rsidP="00F8467C">
            <w:pPr>
              <w:ind w:left="321" w:hanging="321"/>
              <w:rPr>
                <w:color w:val="000000"/>
                <w:sz w:val="16"/>
                <w:szCs w:val="16"/>
                <w:lang w:eastAsia="tr-TR"/>
              </w:rPr>
            </w:pPr>
            <w:r>
              <w:rPr>
                <w:color w:val="000000"/>
                <w:sz w:val="16"/>
                <w:szCs w:val="16"/>
                <w:lang w:eastAsia="tr-TR"/>
              </w:rPr>
              <w:t xml:space="preserve">        </w:t>
            </w:r>
            <w:r w:rsidRPr="00CB56EC">
              <w:rPr>
                <w:color w:val="000000"/>
                <w:sz w:val="16"/>
                <w:szCs w:val="16"/>
                <w:lang w:eastAsia="tr-TR"/>
              </w:rPr>
              <w:t>Finansal piyasalara olan borçlar için verilen ödeme taahhütleri ile diğer bilanço dışı yükümlülükler</w:t>
            </w:r>
          </w:p>
        </w:tc>
        <w:tc>
          <w:tcPr>
            <w:tcW w:w="992" w:type="dxa"/>
            <w:shd w:val="clear" w:color="auto" w:fill="auto"/>
            <w:vAlign w:val="center"/>
            <w:hideMark/>
          </w:tcPr>
          <w:p w14:paraId="41D304F3" w14:textId="3D7E1940"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993" w:type="dxa"/>
            <w:shd w:val="clear" w:color="auto" w:fill="auto"/>
            <w:vAlign w:val="center"/>
            <w:hideMark/>
          </w:tcPr>
          <w:p w14:paraId="5771AD07" w14:textId="4EE40CFC"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924" w:type="dxa"/>
            <w:shd w:val="clear" w:color="auto" w:fill="auto"/>
            <w:vAlign w:val="center"/>
            <w:hideMark/>
          </w:tcPr>
          <w:p w14:paraId="3F07BBB6" w14:textId="408E09F5"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1051" w:type="dxa"/>
            <w:shd w:val="clear" w:color="auto" w:fill="auto"/>
            <w:vAlign w:val="center"/>
            <w:hideMark/>
          </w:tcPr>
          <w:p w14:paraId="26B90A9D" w14:textId="1B062DA7" w:rsidR="00F8467C" w:rsidRPr="00CB56EC" w:rsidRDefault="00F8467C" w:rsidP="00F8467C">
            <w:pPr>
              <w:jc w:val="right"/>
              <w:rPr>
                <w:color w:val="000000"/>
                <w:sz w:val="16"/>
                <w:szCs w:val="16"/>
                <w:lang w:eastAsia="tr-TR"/>
              </w:rPr>
            </w:pPr>
            <w:r w:rsidRPr="00BB220E">
              <w:rPr>
                <w:color w:val="000000"/>
                <w:sz w:val="16"/>
                <w:szCs w:val="16"/>
                <w:lang w:eastAsia="tr-TR"/>
              </w:rPr>
              <w:t>-</w:t>
            </w:r>
          </w:p>
        </w:tc>
      </w:tr>
      <w:tr w:rsidR="00F8467C" w:rsidRPr="00CB56EC" w14:paraId="499F4C9B" w14:textId="77777777" w:rsidTr="00703E43">
        <w:trPr>
          <w:trHeight w:val="227"/>
        </w:trPr>
        <w:tc>
          <w:tcPr>
            <w:tcW w:w="320" w:type="dxa"/>
            <w:shd w:val="clear" w:color="auto" w:fill="auto"/>
            <w:noWrap/>
            <w:vAlign w:val="center"/>
            <w:hideMark/>
          </w:tcPr>
          <w:p w14:paraId="53032E94" w14:textId="77777777" w:rsidR="00F8467C" w:rsidRPr="00CB56EC" w:rsidRDefault="00F8467C" w:rsidP="00F8467C">
            <w:pPr>
              <w:jc w:val="right"/>
              <w:rPr>
                <w:color w:val="000000"/>
                <w:sz w:val="16"/>
                <w:szCs w:val="16"/>
                <w:lang w:eastAsia="tr-TR"/>
              </w:rPr>
            </w:pPr>
            <w:r w:rsidRPr="00CB56EC">
              <w:rPr>
                <w:color w:val="000000"/>
                <w:sz w:val="16"/>
                <w:szCs w:val="16"/>
                <w:lang w:eastAsia="tr-TR"/>
              </w:rPr>
              <w:t>14</w:t>
            </w:r>
          </w:p>
        </w:tc>
        <w:tc>
          <w:tcPr>
            <w:tcW w:w="4927" w:type="dxa"/>
            <w:shd w:val="clear" w:color="auto" w:fill="auto"/>
            <w:vAlign w:val="center"/>
            <w:hideMark/>
          </w:tcPr>
          <w:p w14:paraId="3C1EC2A0" w14:textId="77777777" w:rsidR="00F8467C" w:rsidRPr="00CB56EC" w:rsidRDefault="00F8467C" w:rsidP="00F8467C">
            <w:pPr>
              <w:rPr>
                <w:color w:val="000000"/>
                <w:sz w:val="16"/>
                <w:szCs w:val="16"/>
                <w:lang w:eastAsia="tr-TR"/>
              </w:rPr>
            </w:pPr>
            <w:r w:rsidRPr="00CB56EC">
              <w:rPr>
                <w:color w:val="000000"/>
                <w:sz w:val="16"/>
                <w:szCs w:val="16"/>
                <w:lang w:eastAsia="tr-TR"/>
              </w:rPr>
              <w:t>Herhangi bir şarta bağlı olmaksızın cayılabilir bilanço dışı diğer yükümlülükler ile sözleşmeye dayalı diğer yükümlülükler</w:t>
            </w:r>
          </w:p>
        </w:tc>
        <w:tc>
          <w:tcPr>
            <w:tcW w:w="992" w:type="dxa"/>
            <w:shd w:val="clear" w:color="auto" w:fill="auto"/>
            <w:vAlign w:val="center"/>
            <w:hideMark/>
          </w:tcPr>
          <w:p w14:paraId="031D4C52" w14:textId="6BF69E4B"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993" w:type="dxa"/>
            <w:shd w:val="clear" w:color="auto" w:fill="auto"/>
            <w:vAlign w:val="center"/>
            <w:hideMark/>
          </w:tcPr>
          <w:p w14:paraId="16059140" w14:textId="40659C99"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924" w:type="dxa"/>
            <w:shd w:val="clear" w:color="auto" w:fill="auto"/>
            <w:vAlign w:val="center"/>
            <w:hideMark/>
          </w:tcPr>
          <w:p w14:paraId="6EA20536" w14:textId="3DD650B3"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1051" w:type="dxa"/>
            <w:shd w:val="clear" w:color="auto" w:fill="auto"/>
            <w:vAlign w:val="center"/>
            <w:hideMark/>
          </w:tcPr>
          <w:p w14:paraId="58AEEBF7" w14:textId="54238EEC" w:rsidR="00F8467C" w:rsidRPr="00CB56EC" w:rsidRDefault="00F8467C" w:rsidP="00F8467C">
            <w:pPr>
              <w:jc w:val="right"/>
              <w:rPr>
                <w:color w:val="000000"/>
                <w:sz w:val="16"/>
                <w:szCs w:val="16"/>
                <w:lang w:eastAsia="tr-TR"/>
              </w:rPr>
            </w:pPr>
            <w:r w:rsidRPr="00BB220E">
              <w:rPr>
                <w:color w:val="000000"/>
                <w:sz w:val="16"/>
                <w:szCs w:val="16"/>
                <w:lang w:eastAsia="tr-TR"/>
              </w:rPr>
              <w:t>-</w:t>
            </w:r>
          </w:p>
        </w:tc>
      </w:tr>
      <w:tr w:rsidR="00F8467C" w:rsidRPr="00CB56EC" w14:paraId="7BB8E87F" w14:textId="77777777" w:rsidTr="00703E43">
        <w:trPr>
          <w:trHeight w:val="227"/>
        </w:trPr>
        <w:tc>
          <w:tcPr>
            <w:tcW w:w="320" w:type="dxa"/>
            <w:shd w:val="clear" w:color="auto" w:fill="auto"/>
            <w:noWrap/>
            <w:vAlign w:val="center"/>
            <w:hideMark/>
          </w:tcPr>
          <w:p w14:paraId="7F4AA308" w14:textId="77777777" w:rsidR="00F8467C" w:rsidRPr="00CB56EC" w:rsidRDefault="00F8467C" w:rsidP="00F8467C">
            <w:pPr>
              <w:jc w:val="right"/>
              <w:rPr>
                <w:color w:val="000000"/>
                <w:sz w:val="16"/>
                <w:szCs w:val="16"/>
                <w:lang w:eastAsia="tr-TR"/>
              </w:rPr>
            </w:pPr>
            <w:r w:rsidRPr="00CB56EC">
              <w:rPr>
                <w:color w:val="000000"/>
                <w:sz w:val="16"/>
                <w:szCs w:val="16"/>
                <w:lang w:eastAsia="tr-TR"/>
              </w:rPr>
              <w:t>15</w:t>
            </w:r>
          </w:p>
        </w:tc>
        <w:tc>
          <w:tcPr>
            <w:tcW w:w="4927" w:type="dxa"/>
            <w:shd w:val="clear" w:color="auto" w:fill="auto"/>
            <w:vAlign w:val="center"/>
            <w:hideMark/>
          </w:tcPr>
          <w:p w14:paraId="6D5D6A1B" w14:textId="77777777" w:rsidR="00F8467C" w:rsidRPr="00CB56EC" w:rsidRDefault="00F8467C" w:rsidP="00F8467C">
            <w:pPr>
              <w:rPr>
                <w:color w:val="000000"/>
                <w:sz w:val="16"/>
                <w:szCs w:val="16"/>
                <w:lang w:eastAsia="tr-TR"/>
              </w:rPr>
            </w:pPr>
            <w:r w:rsidRPr="00CB56EC">
              <w:rPr>
                <w:color w:val="000000"/>
                <w:sz w:val="16"/>
                <w:szCs w:val="16"/>
                <w:lang w:eastAsia="tr-TR"/>
              </w:rPr>
              <w:t>Diğer cayılamaz veya şartı bağlı olarak cayılabilir bilanço dışı borçlar</w:t>
            </w:r>
          </w:p>
        </w:tc>
        <w:tc>
          <w:tcPr>
            <w:tcW w:w="992" w:type="dxa"/>
            <w:shd w:val="clear" w:color="auto" w:fill="auto"/>
            <w:vAlign w:val="center"/>
            <w:hideMark/>
          </w:tcPr>
          <w:p w14:paraId="33BC85EB" w14:textId="64D95A59" w:rsidR="00F8467C" w:rsidRPr="00CB56EC" w:rsidRDefault="00F8467C" w:rsidP="00F8467C">
            <w:pPr>
              <w:jc w:val="right"/>
              <w:rPr>
                <w:color w:val="000000"/>
                <w:sz w:val="16"/>
                <w:szCs w:val="16"/>
                <w:lang w:eastAsia="tr-TR"/>
              </w:rPr>
            </w:pPr>
            <w:r w:rsidRPr="00BB220E">
              <w:rPr>
                <w:color w:val="000000"/>
                <w:sz w:val="16"/>
                <w:szCs w:val="16"/>
                <w:lang w:eastAsia="tr-TR"/>
              </w:rPr>
              <w:t>1,955,122</w:t>
            </w:r>
          </w:p>
        </w:tc>
        <w:tc>
          <w:tcPr>
            <w:tcW w:w="993" w:type="dxa"/>
            <w:shd w:val="clear" w:color="auto" w:fill="auto"/>
            <w:vAlign w:val="center"/>
            <w:hideMark/>
          </w:tcPr>
          <w:p w14:paraId="626A68CD" w14:textId="27CCCA3D" w:rsidR="00F8467C" w:rsidRPr="00CB56EC" w:rsidRDefault="00F8467C" w:rsidP="00F8467C">
            <w:pPr>
              <w:jc w:val="right"/>
              <w:rPr>
                <w:color w:val="000000"/>
                <w:sz w:val="16"/>
                <w:szCs w:val="16"/>
                <w:lang w:eastAsia="tr-TR"/>
              </w:rPr>
            </w:pPr>
            <w:r w:rsidRPr="00BB220E">
              <w:rPr>
                <w:color w:val="000000"/>
                <w:sz w:val="16"/>
                <w:szCs w:val="16"/>
                <w:lang w:eastAsia="tr-TR"/>
              </w:rPr>
              <w:t>1,489,966</w:t>
            </w:r>
          </w:p>
        </w:tc>
        <w:tc>
          <w:tcPr>
            <w:tcW w:w="924" w:type="dxa"/>
            <w:shd w:val="clear" w:color="auto" w:fill="auto"/>
            <w:vAlign w:val="center"/>
            <w:hideMark/>
          </w:tcPr>
          <w:p w14:paraId="274377E9" w14:textId="589A2BFD" w:rsidR="00F8467C" w:rsidRPr="00CB56EC" w:rsidRDefault="00F8467C" w:rsidP="00F8467C">
            <w:pPr>
              <w:jc w:val="right"/>
              <w:rPr>
                <w:color w:val="000000"/>
                <w:sz w:val="16"/>
                <w:szCs w:val="16"/>
                <w:lang w:eastAsia="tr-TR"/>
              </w:rPr>
            </w:pPr>
            <w:r w:rsidRPr="00BB220E">
              <w:rPr>
                <w:color w:val="000000"/>
                <w:sz w:val="16"/>
                <w:szCs w:val="16"/>
                <w:lang w:eastAsia="tr-TR"/>
              </w:rPr>
              <w:t>97,756</w:t>
            </w:r>
          </w:p>
        </w:tc>
        <w:tc>
          <w:tcPr>
            <w:tcW w:w="1051" w:type="dxa"/>
            <w:shd w:val="clear" w:color="auto" w:fill="auto"/>
            <w:vAlign w:val="center"/>
            <w:hideMark/>
          </w:tcPr>
          <w:p w14:paraId="625BEDA6" w14:textId="7ED2A059" w:rsidR="00F8467C" w:rsidRPr="00CB56EC" w:rsidRDefault="00F8467C" w:rsidP="00F8467C">
            <w:pPr>
              <w:jc w:val="right"/>
              <w:rPr>
                <w:color w:val="000000"/>
                <w:sz w:val="16"/>
                <w:szCs w:val="16"/>
                <w:lang w:eastAsia="tr-TR"/>
              </w:rPr>
            </w:pPr>
            <w:r w:rsidRPr="00BB220E">
              <w:rPr>
                <w:color w:val="000000"/>
                <w:sz w:val="16"/>
                <w:szCs w:val="16"/>
                <w:lang w:eastAsia="tr-TR"/>
              </w:rPr>
              <w:t>74,498</w:t>
            </w:r>
          </w:p>
        </w:tc>
      </w:tr>
      <w:tr w:rsidR="00F8467C" w:rsidRPr="00CB56EC" w14:paraId="6B88D800" w14:textId="77777777" w:rsidTr="00F8467C">
        <w:trPr>
          <w:trHeight w:val="227"/>
        </w:trPr>
        <w:tc>
          <w:tcPr>
            <w:tcW w:w="320" w:type="dxa"/>
            <w:shd w:val="clear" w:color="auto" w:fill="auto"/>
            <w:noWrap/>
            <w:vAlign w:val="center"/>
            <w:hideMark/>
          </w:tcPr>
          <w:p w14:paraId="7FBC3F40" w14:textId="77777777" w:rsidR="00F8467C" w:rsidRPr="00CB56EC" w:rsidRDefault="00F8467C" w:rsidP="00F8467C">
            <w:pPr>
              <w:jc w:val="right"/>
              <w:rPr>
                <w:b/>
                <w:bCs/>
                <w:color w:val="000000"/>
                <w:sz w:val="16"/>
                <w:szCs w:val="16"/>
                <w:lang w:eastAsia="tr-TR"/>
              </w:rPr>
            </w:pPr>
            <w:r w:rsidRPr="00CB56EC">
              <w:rPr>
                <w:b/>
                <w:bCs/>
                <w:color w:val="000000"/>
                <w:sz w:val="16"/>
                <w:szCs w:val="16"/>
                <w:lang w:eastAsia="tr-TR"/>
              </w:rPr>
              <w:t>16</w:t>
            </w:r>
          </w:p>
        </w:tc>
        <w:tc>
          <w:tcPr>
            <w:tcW w:w="4927" w:type="dxa"/>
            <w:shd w:val="clear" w:color="auto" w:fill="auto"/>
            <w:vAlign w:val="center"/>
            <w:hideMark/>
          </w:tcPr>
          <w:p w14:paraId="73D388D6" w14:textId="77777777" w:rsidR="00F8467C" w:rsidRPr="00CB56EC" w:rsidRDefault="00F8467C" w:rsidP="00F8467C">
            <w:pPr>
              <w:rPr>
                <w:b/>
                <w:bCs/>
                <w:color w:val="000000"/>
                <w:sz w:val="16"/>
                <w:szCs w:val="16"/>
                <w:lang w:eastAsia="tr-TR"/>
              </w:rPr>
            </w:pPr>
            <w:r w:rsidRPr="00CB56EC">
              <w:rPr>
                <w:b/>
                <w:bCs/>
                <w:color w:val="000000"/>
                <w:sz w:val="16"/>
                <w:szCs w:val="16"/>
                <w:lang w:eastAsia="tr-TR"/>
              </w:rPr>
              <w:t>TOPLAM NAKİT ÇIKIŞLARI</w:t>
            </w:r>
          </w:p>
        </w:tc>
        <w:tc>
          <w:tcPr>
            <w:tcW w:w="992" w:type="dxa"/>
            <w:shd w:val="clear" w:color="auto" w:fill="D9D9D9" w:themeFill="background1" w:themeFillShade="D9"/>
            <w:vAlign w:val="bottom"/>
          </w:tcPr>
          <w:p w14:paraId="15356D0F" w14:textId="77777777" w:rsidR="00F8467C" w:rsidRPr="00CB56EC" w:rsidRDefault="00F8467C" w:rsidP="00F8467C">
            <w:pPr>
              <w:jc w:val="right"/>
              <w:rPr>
                <w:b/>
                <w:color w:val="000000"/>
                <w:sz w:val="16"/>
                <w:szCs w:val="16"/>
                <w:lang w:eastAsia="tr-TR"/>
              </w:rPr>
            </w:pPr>
          </w:p>
        </w:tc>
        <w:tc>
          <w:tcPr>
            <w:tcW w:w="993" w:type="dxa"/>
            <w:shd w:val="clear" w:color="auto" w:fill="D9D9D9" w:themeFill="background1" w:themeFillShade="D9"/>
            <w:vAlign w:val="bottom"/>
          </w:tcPr>
          <w:p w14:paraId="3DA5A0E8" w14:textId="77777777" w:rsidR="00F8467C" w:rsidRPr="00CB56EC" w:rsidRDefault="00F8467C" w:rsidP="00F8467C">
            <w:pPr>
              <w:jc w:val="right"/>
              <w:rPr>
                <w:b/>
                <w:color w:val="000000"/>
                <w:sz w:val="16"/>
                <w:szCs w:val="16"/>
                <w:lang w:eastAsia="tr-TR"/>
              </w:rPr>
            </w:pPr>
          </w:p>
        </w:tc>
        <w:tc>
          <w:tcPr>
            <w:tcW w:w="924" w:type="dxa"/>
            <w:shd w:val="clear" w:color="auto" w:fill="auto"/>
            <w:vAlign w:val="center"/>
            <w:hideMark/>
          </w:tcPr>
          <w:p w14:paraId="161AB090" w14:textId="488AD9B3" w:rsidR="00F8467C" w:rsidRPr="00CB56EC" w:rsidRDefault="00F8467C" w:rsidP="00F8467C">
            <w:pPr>
              <w:jc w:val="right"/>
              <w:rPr>
                <w:b/>
                <w:bCs/>
                <w:color w:val="000000"/>
                <w:sz w:val="16"/>
                <w:szCs w:val="16"/>
                <w:lang w:eastAsia="tr-TR"/>
              </w:rPr>
            </w:pPr>
            <w:r w:rsidRPr="00BB220E">
              <w:rPr>
                <w:b/>
                <w:bCs/>
                <w:color w:val="000000"/>
                <w:sz w:val="16"/>
                <w:szCs w:val="16"/>
                <w:lang w:eastAsia="tr-TR"/>
              </w:rPr>
              <w:t>3,969,075</w:t>
            </w:r>
          </w:p>
        </w:tc>
        <w:tc>
          <w:tcPr>
            <w:tcW w:w="1051" w:type="dxa"/>
            <w:shd w:val="clear" w:color="auto" w:fill="auto"/>
            <w:vAlign w:val="center"/>
            <w:hideMark/>
          </w:tcPr>
          <w:p w14:paraId="18F43458" w14:textId="3D05148B" w:rsidR="00F8467C" w:rsidRPr="00CB56EC" w:rsidRDefault="00F8467C" w:rsidP="00F8467C">
            <w:pPr>
              <w:jc w:val="right"/>
              <w:rPr>
                <w:b/>
                <w:bCs/>
                <w:color w:val="000000"/>
                <w:sz w:val="16"/>
                <w:szCs w:val="16"/>
                <w:lang w:eastAsia="tr-TR"/>
              </w:rPr>
            </w:pPr>
            <w:r w:rsidRPr="00BB220E">
              <w:rPr>
                <w:b/>
                <w:bCs/>
                <w:color w:val="000000"/>
                <w:sz w:val="16"/>
                <w:szCs w:val="16"/>
                <w:lang w:eastAsia="tr-TR"/>
              </w:rPr>
              <w:t>2,107,974</w:t>
            </w:r>
          </w:p>
        </w:tc>
      </w:tr>
      <w:tr w:rsidR="00F8467C" w:rsidRPr="00CB56EC" w14:paraId="7D92961F" w14:textId="77777777" w:rsidTr="00F8467C">
        <w:trPr>
          <w:trHeight w:val="227"/>
        </w:trPr>
        <w:tc>
          <w:tcPr>
            <w:tcW w:w="5247" w:type="dxa"/>
            <w:gridSpan w:val="2"/>
            <w:shd w:val="clear" w:color="auto" w:fill="auto"/>
            <w:noWrap/>
            <w:vAlign w:val="center"/>
            <w:hideMark/>
          </w:tcPr>
          <w:p w14:paraId="7BD37580" w14:textId="77777777" w:rsidR="00F8467C" w:rsidRPr="00CB56EC" w:rsidRDefault="00F8467C" w:rsidP="00F8467C">
            <w:pPr>
              <w:rPr>
                <w:b/>
                <w:bCs/>
                <w:color w:val="000000"/>
                <w:sz w:val="16"/>
                <w:szCs w:val="16"/>
                <w:lang w:eastAsia="tr-TR"/>
              </w:rPr>
            </w:pPr>
            <w:r w:rsidRPr="00CB56EC">
              <w:rPr>
                <w:b/>
                <w:bCs/>
                <w:color w:val="000000"/>
                <w:sz w:val="16"/>
                <w:szCs w:val="16"/>
                <w:lang w:eastAsia="tr-TR"/>
              </w:rPr>
              <w:t>NAKİT GİRİŞLERİ</w:t>
            </w:r>
          </w:p>
        </w:tc>
        <w:tc>
          <w:tcPr>
            <w:tcW w:w="992" w:type="dxa"/>
            <w:shd w:val="clear" w:color="auto" w:fill="D9D9D9" w:themeFill="background1" w:themeFillShade="D9"/>
            <w:vAlign w:val="bottom"/>
          </w:tcPr>
          <w:p w14:paraId="7A4FB94A" w14:textId="77777777" w:rsidR="00F8467C" w:rsidRPr="00CB56EC" w:rsidRDefault="00F8467C" w:rsidP="00F8467C">
            <w:pPr>
              <w:jc w:val="right"/>
              <w:rPr>
                <w:color w:val="000000"/>
                <w:sz w:val="16"/>
                <w:szCs w:val="16"/>
                <w:lang w:eastAsia="tr-TR"/>
              </w:rPr>
            </w:pPr>
          </w:p>
        </w:tc>
        <w:tc>
          <w:tcPr>
            <w:tcW w:w="993" w:type="dxa"/>
            <w:shd w:val="clear" w:color="auto" w:fill="D9D9D9" w:themeFill="background1" w:themeFillShade="D9"/>
            <w:vAlign w:val="bottom"/>
          </w:tcPr>
          <w:p w14:paraId="5F844D95" w14:textId="77777777" w:rsidR="00F8467C" w:rsidRPr="00CB56EC" w:rsidRDefault="00F8467C" w:rsidP="00F8467C">
            <w:pPr>
              <w:jc w:val="right"/>
              <w:rPr>
                <w:b/>
                <w:bCs/>
                <w:color w:val="000000"/>
                <w:sz w:val="16"/>
                <w:szCs w:val="16"/>
                <w:lang w:eastAsia="tr-TR"/>
              </w:rPr>
            </w:pPr>
          </w:p>
        </w:tc>
        <w:tc>
          <w:tcPr>
            <w:tcW w:w="924" w:type="dxa"/>
            <w:shd w:val="clear" w:color="auto" w:fill="D9D9D9" w:themeFill="background1" w:themeFillShade="D9"/>
            <w:vAlign w:val="bottom"/>
          </w:tcPr>
          <w:p w14:paraId="71A13726" w14:textId="77777777" w:rsidR="00F8467C" w:rsidRPr="00CB56EC" w:rsidRDefault="00F8467C" w:rsidP="00F8467C">
            <w:pPr>
              <w:jc w:val="right"/>
              <w:rPr>
                <w:b/>
                <w:bCs/>
                <w:color w:val="000000"/>
                <w:sz w:val="16"/>
                <w:szCs w:val="16"/>
                <w:lang w:eastAsia="tr-TR"/>
              </w:rPr>
            </w:pPr>
          </w:p>
        </w:tc>
        <w:tc>
          <w:tcPr>
            <w:tcW w:w="1051" w:type="dxa"/>
            <w:shd w:val="clear" w:color="auto" w:fill="D9D9D9" w:themeFill="background1" w:themeFillShade="D9"/>
            <w:vAlign w:val="bottom"/>
          </w:tcPr>
          <w:p w14:paraId="50CDADD5" w14:textId="77777777" w:rsidR="00F8467C" w:rsidRPr="00CB56EC" w:rsidRDefault="00F8467C" w:rsidP="00F8467C">
            <w:pPr>
              <w:jc w:val="right"/>
              <w:rPr>
                <w:b/>
                <w:bCs/>
                <w:color w:val="000000"/>
                <w:sz w:val="16"/>
                <w:szCs w:val="16"/>
                <w:lang w:eastAsia="tr-TR"/>
              </w:rPr>
            </w:pPr>
          </w:p>
        </w:tc>
      </w:tr>
      <w:tr w:rsidR="00F8467C" w:rsidRPr="00CB56EC" w14:paraId="4327AD6B" w14:textId="77777777" w:rsidTr="00391D6F">
        <w:trPr>
          <w:trHeight w:val="227"/>
        </w:trPr>
        <w:tc>
          <w:tcPr>
            <w:tcW w:w="320" w:type="dxa"/>
            <w:shd w:val="clear" w:color="auto" w:fill="auto"/>
            <w:noWrap/>
            <w:vAlign w:val="center"/>
            <w:hideMark/>
          </w:tcPr>
          <w:p w14:paraId="7B9629FB" w14:textId="77777777" w:rsidR="00F8467C" w:rsidRPr="00CB56EC" w:rsidRDefault="00F8467C" w:rsidP="00F8467C">
            <w:pPr>
              <w:jc w:val="right"/>
              <w:rPr>
                <w:color w:val="000000"/>
                <w:sz w:val="16"/>
                <w:szCs w:val="16"/>
                <w:lang w:eastAsia="tr-TR"/>
              </w:rPr>
            </w:pPr>
            <w:r w:rsidRPr="00CB56EC">
              <w:rPr>
                <w:color w:val="000000"/>
                <w:sz w:val="16"/>
                <w:szCs w:val="16"/>
                <w:lang w:eastAsia="tr-TR"/>
              </w:rPr>
              <w:t>17</w:t>
            </w:r>
          </w:p>
        </w:tc>
        <w:tc>
          <w:tcPr>
            <w:tcW w:w="4927" w:type="dxa"/>
            <w:shd w:val="clear" w:color="auto" w:fill="auto"/>
            <w:vAlign w:val="center"/>
            <w:hideMark/>
          </w:tcPr>
          <w:p w14:paraId="4AD572CD" w14:textId="77777777" w:rsidR="00F8467C" w:rsidRPr="00CB56EC" w:rsidRDefault="00F8467C" w:rsidP="00F8467C">
            <w:pPr>
              <w:rPr>
                <w:color w:val="000000"/>
                <w:sz w:val="16"/>
                <w:szCs w:val="16"/>
                <w:lang w:eastAsia="tr-TR"/>
              </w:rPr>
            </w:pPr>
            <w:r w:rsidRPr="00CB56EC">
              <w:rPr>
                <w:color w:val="000000"/>
                <w:sz w:val="16"/>
                <w:szCs w:val="16"/>
                <w:lang w:eastAsia="tr-TR"/>
              </w:rPr>
              <w:t>Teminatlı alacaklar</w:t>
            </w:r>
          </w:p>
        </w:tc>
        <w:tc>
          <w:tcPr>
            <w:tcW w:w="992" w:type="dxa"/>
            <w:shd w:val="clear" w:color="auto" w:fill="auto"/>
            <w:vAlign w:val="center"/>
            <w:hideMark/>
          </w:tcPr>
          <w:p w14:paraId="79A1FC9C" w14:textId="2EBBD2AB"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993" w:type="dxa"/>
            <w:shd w:val="clear" w:color="auto" w:fill="auto"/>
            <w:vAlign w:val="center"/>
            <w:hideMark/>
          </w:tcPr>
          <w:p w14:paraId="5664DA37" w14:textId="3622575F"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924" w:type="dxa"/>
            <w:shd w:val="clear" w:color="auto" w:fill="auto"/>
            <w:vAlign w:val="center"/>
            <w:hideMark/>
          </w:tcPr>
          <w:p w14:paraId="76145F65" w14:textId="39DA443C" w:rsidR="00F8467C" w:rsidRPr="00CB56EC" w:rsidRDefault="00F8467C" w:rsidP="00F8467C">
            <w:pPr>
              <w:jc w:val="right"/>
              <w:rPr>
                <w:color w:val="000000"/>
                <w:sz w:val="16"/>
                <w:szCs w:val="16"/>
                <w:lang w:eastAsia="tr-TR"/>
              </w:rPr>
            </w:pPr>
            <w:r w:rsidRPr="00BB220E">
              <w:rPr>
                <w:color w:val="000000"/>
                <w:sz w:val="16"/>
                <w:szCs w:val="16"/>
                <w:lang w:eastAsia="tr-TR"/>
              </w:rPr>
              <w:t>-</w:t>
            </w:r>
          </w:p>
        </w:tc>
        <w:tc>
          <w:tcPr>
            <w:tcW w:w="1051" w:type="dxa"/>
            <w:shd w:val="clear" w:color="auto" w:fill="auto"/>
            <w:vAlign w:val="center"/>
            <w:hideMark/>
          </w:tcPr>
          <w:p w14:paraId="069CA9B8" w14:textId="7C300248" w:rsidR="00F8467C" w:rsidRPr="00CB56EC" w:rsidRDefault="00F8467C" w:rsidP="00F8467C">
            <w:pPr>
              <w:jc w:val="right"/>
              <w:rPr>
                <w:color w:val="000000"/>
                <w:sz w:val="16"/>
                <w:szCs w:val="16"/>
                <w:lang w:eastAsia="tr-TR"/>
              </w:rPr>
            </w:pPr>
            <w:r w:rsidRPr="00BB220E">
              <w:rPr>
                <w:color w:val="000000"/>
                <w:sz w:val="16"/>
                <w:szCs w:val="16"/>
                <w:lang w:eastAsia="tr-TR"/>
              </w:rPr>
              <w:t>-</w:t>
            </w:r>
          </w:p>
        </w:tc>
      </w:tr>
      <w:tr w:rsidR="00F8467C" w:rsidRPr="00CB56EC" w14:paraId="1AC672FB" w14:textId="77777777" w:rsidTr="00391D6F">
        <w:trPr>
          <w:trHeight w:val="227"/>
        </w:trPr>
        <w:tc>
          <w:tcPr>
            <w:tcW w:w="320" w:type="dxa"/>
            <w:shd w:val="clear" w:color="auto" w:fill="auto"/>
            <w:noWrap/>
            <w:vAlign w:val="center"/>
            <w:hideMark/>
          </w:tcPr>
          <w:p w14:paraId="6434B6D7" w14:textId="77777777" w:rsidR="00F8467C" w:rsidRPr="00CB56EC" w:rsidRDefault="00F8467C" w:rsidP="00F8467C">
            <w:pPr>
              <w:jc w:val="right"/>
              <w:rPr>
                <w:color w:val="000000"/>
                <w:sz w:val="16"/>
                <w:szCs w:val="16"/>
                <w:lang w:eastAsia="tr-TR"/>
              </w:rPr>
            </w:pPr>
            <w:r w:rsidRPr="00CB56EC">
              <w:rPr>
                <w:color w:val="000000"/>
                <w:sz w:val="16"/>
                <w:szCs w:val="16"/>
                <w:lang w:eastAsia="tr-TR"/>
              </w:rPr>
              <w:t>18</w:t>
            </w:r>
          </w:p>
        </w:tc>
        <w:tc>
          <w:tcPr>
            <w:tcW w:w="4927" w:type="dxa"/>
            <w:shd w:val="clear" w:color="auto" w:fill="auto"/>
            <w:vAlign w:val="center"/>
            <w:hideMark/>
          </w:tcPr>
          <w:p w14:paraId="55572F32" w14:textId="77777777" w:rsidR="00F8467C" w:rsidRPr="00CB56EC" w:rsidRDefault="00F8467C" w:rsidP="00F8467C">
            <w:pPr>
              <w:rPr>
                <w:color w:val="000000"/>
                <w:sz w:val="16"/>
                <w:szCs w:val="16"/>
                <w:lang w:eastAsia="tr-TR"/>
              </w:rPr>
            </w:pPr>
            <w:r w:rsidRPr="00CB56EC">
              <w:rPr>
                <w:color w:val="000000"/>
                <w:sz w:val="16"/>
                <w:szCs w:val="16"/>
                <w:lang w:eastAsia="tr-TR"/>
              </w:rPr>
              <w:t>Teminatsız alacaklar</w:t>
            </w:r>
          </w:p>
        </w:tc>
        <w:tc>
          <w:tcPr>
            <w:tcW w:w="992" w:type="dxa"/>
            <w:shd w:val="clear" w:color="auto" w:fill="auto"/>
            <w:vAlign w:val="center"/>
            <w:hideMark/>
          </w:tcPr>
          <w:p w14:paraId="0CBA69E2" w14:textId="69D5A6F6" w:rsidR="00F8467C" w:rsidRPr="00CB56EC" w:rsidRDefault="00F8467C" w:rsidP="00F8467C">
            <w:pPr>
              <w:jc w:val="right"/>
              <w:rPr>
                <w:color w:val="000000"/>
                <w:sz w:val="16"/>
                <w:szCs w:val="16"/>
                <w:lang w:eastAsia="tr-TR"/>
              </w:rPr>
            </w:pPr>
            <w:r w:rsidRPr="00BB220E">
              <w:rPr>
                <w:color w:val="000000"/>
                <w:sz w:val="16"/>
                <w:szCs w:val="16"/>
                <w:lang w:eastAsia="tr-TR"/>
              </w:rPr>
              <w:t>1,776,464</w:t>
            </w:r>
          </w:p>
        </w:tc>
        <w:tc>
          <w:tcPr>
            <w:tcW w:w="993" w:type="dxa"/>
            <w:shd w:val="clear" w:color="auto" w:fill="auto"/>
            <w:vAlign w:val="center"/>
            <w:hideMark/>
          </w:tcPr>
          <w:p w14:paraId="667CB8F9" w14:textId="10FC75FB" w:rsidR="00F8467C" w:rsidRPr="00CB56EC" w:rsidRDefault="00F8467C" w:rsidP="00F8467C">
            <w:pPr>
              <w:jc w:val="right"/>
              <w:rPr>
                <w:color w:val="000000"/>
                <w:sz w:val="16"/>
                <w:szCs w:val="16"/>
                <w:lang w:eastAsia="tr-TR"/>
              </w:rPr>
            </w:pPr>
            <w:r w:rsidRPr="00BB220E">
              <w:rPr>
                <w:color w:val="000000"/>
                <w:sz w:val="16"/>
                <w:szCs w:val="16"/>
                <w:lang w:eastAsia="tr-TR"/>
              </w:rPr>
              <w:t>674,857</w:t>
            </w:r>
          </w:p>
        </w:tc>
        <w:tc>
          <w:tcPr>
            <w:tcW w:w="924" w:type="dxa"/>
            <w:shd w:val="clear" w:color="auto" w:fill="auto"/>
            <w:vAlign w:val="center"/>
            <w:hideMark/>
          </w:tcPr>
          <w:p w14:paraId="59D1194C" w14:textId="7AF6CEC2" w:rsidR="00F8467C" w:rsidRPr="00CB56EC" w:rsidRDefault="00F8467C" w:rsidP="00F8467C">
            <w:pPr>
              <w:jc w:val="right"/>
              <w:rPr>
                <w:color w:val="000000"/>
                <w:sz w:val="16"/>
                <w:szCs w:val="16"/>
                <w:lang w:eastAsia="tr-TR"/>
              </w:rPr>
            </w:pPr>
            <w:r w:rsidRPr="00BB220E">
              <w:rPr>
                <w:color w:val="000000"/>
                <w:sz w:val="16"/>
                <w:szCs w:val="16"/>
                <w:lang w:eastAsia="tr-TR"/>
              </w:rPr>
              <w:t>1,367,177</w:t>
            </w:r>
          </w:p>
        </w:tc>
        <w:tc>
          <w:tcPr>
            <w:tcW w:w="1051" w:type="dxa"/>
            <w:shd w:val="clear" w:color="auto" w:fill="auto"/>
            <w:vAlign w:val="center"/>
            <w:hideMark/>
          </w:tcPr>
          <w:p w14:paraId="45C46794" w14:textId="2A07E368" w:rsidR="00F8467C" w:rsidRPr="00CB56EC" w:rsidRDefault="00F8467C" w:rsidP="00F8467C">
            <w:pPr>
              <w:jc w:val="right"/>
              <w:rPr>
                <w:color w:val="000000"/>
                <w:sz w:val="16"/>
                <w:szCs w:val="16"/>
                <w:lang w:eastAsia="tr-TR"/>
              </w:rPr>
            </w:pPr>
            <w:r w:rsidRPr="00BB220E">
              <w:rPr>
                <w:color w:val="000000"/>
                <w:sz w:val="16"/>
                <w:szCs w:val="16"/>
                <w:lang w:eastAsia="tr-TR"/>
              </w:rPr>
              <w:t>594,405</w:t>
            </w:r>
          </w:p>
        </w:tc>
      </w:tr>
      <w:tr w:rsidR="00F8467C" w:rsidRPr="00CB56EC" w14:paraId="6163C9BC" w14:textId="77777777" w:rsidTr="00391D6F">
        <w:trPr>
          <w:trHeight w:val="227"/>
        </w:trPr>
        <w:tc>
          <w:tcPr>
            <w:tcW w:w="320" w:type="dxa"/>
            <w:shd w:val="clear" w:color="auto" w:fill="auto"/>
            <w:noWrap/>
            <w:vAlign w:val="center"/>
            <w:hideMark/>
          </w:tcPr>
          <w:p w14:paraId="4A35D555" w14:textId="77777777" w:rsidR="00F8467C" w:rsidRPr="00CB56EC" w:rsidRDefault="00F8467C" w:rsidP="00F8467C">
            <w:pPr>
              <w:jc w:val="right"/>
              <w:rPr>
                <w:color w:val="000000"/>
                <w:sz w:val="16"/>
                <w:szCs w:val="16"/>
                <w:lang w:eastAsia="tr-TR"/>
              </w:rPr>
            </w:pPr>
            <w:r w:rsidRPr="00CB56EC">
              <w:rPr>
                <w:color w:val="000000"/>
                <w:sz w:val="16"/>
                <w:szCs w:val="16"/>
                <w:lang w:eastAsia="tr-TR"/>
              </w:rPr>
              <w:t>19</w:t>
            </w:r>
          </w:p>
        </w:tc>
        <w:tc>
          <w:tcPr>
            <w:tcW w:w="4927" w:type="dxa"/>
            <w:shd w:val="clear" w:color="auto" w:fill="auto"/>
            <w:vAlign w:val="center"/>
            <w:hideMark/>
          </w:tcPr>
          <w:p w14:paraId="0E460908" w14:textId="77777777" w:rsidR="00F8467C" w:rsidRPr="00CB56EC" w:rsidRDefault="00F8467C" w:rsidP="00F8467C">
            <w:pPr>
              <w:rPr>
                <w:color w:val="000000"/>
                <w:sz w:val="16"/>
                <w:szCs w:val="16"/>
                <w:lang w:eastAsia="tr-TR"/>
              </w:rPr>
            </w:pPr>
            <w:r w:rsidRPr="00CB56EC">
              <w:rPr>
                <w:color w:val="000000"/>
                <w:sz w:val="16"/>
                <w:szCs w:val="16"/>
                <w:lang w:eastAsia="tr-TR"/>
              </w:rPr>
              <w:t>Diğer nakit girişleri</w:t>
            </w:r>
          </w:p>
        </w:tc>
        <w:tc>
          <w:tcPr>
            <w:tcW w:w="992" w:type="dxa"/>
            <w:shd w:val="clear" w:color="auto" w:fill="auto"/>
            <w:vAlign w:val="center"/>
            <w:hideMark/>
          </w:tcPr>
          <w:p w14:paraId="2FD521A5" w14:textId="5C5C57B3" w:rsidR="00F8467C" w:rsidRPr="00CB56EC" w:rsidRDefault="00F8467C" w:rsidP="00F8467C">
            <w:pPr>
              <w:jc w:val="right"/>
              <w:rPr>
                <w:color w:val="000000"/>
                <w:sz w:val="16"/>
                <w:szCs w:val="16"/>
                <w:lang w:eastAsia="tr-TR"/>
              </w:rPr>
            </w:pPr>
            <w:r w:rsidRPr="00BB220E">
              <w:rPr>
                <w:color w:val="000000"/>
                <w:sz w:val="16"/>
                <w:szCs w:val="16"/>
                <w:lang w:eastAsia="tr-TR"/>
              </w:rPr>
              <w:t>1,520,907</w:t>
            </w:r>
          </w:p>
        </w:tc>
        <w:tc>
          <w:tcPr>
            <w:tcW w:w="993" w:type="dxa"/>
            <w:shd w:val="clear" w:color="auto" w:fill="auto"/>
            <w:vAlign w:val="center"/>
            <w:hideMark/>
          </w:tcPr>
          <w:p w14:paraId="1E787117" w14:textId="78EB9E03" w:rsidR="00F8467C" w:rsidRPr="00CB56EC" w:rsidRDefault="00F8467C" w:rsidP="00F8467C">
            <w:pPr>
              <w:jc w:val="right"/>
              <w:rPr>
                <w:color w:val="000000"/>
                <w:sz w:val="16"/>
                <w:szCs w:val="16"/>
                <w:lang w:eastAsia="tr-TR"/>
              </w:rPr>
            </w:pPr>
            <w:r w:rsidRPr="00BB220E">
              <w:rPr>
                <w:color w:val="000000"/>
                <w:sz w:val="16"/>
                <w:szCs w:val="16"/>
                <w:lang w:eastAsia="tr-TR"/>
              </w:rPr>
              <w:t>304,289</w:t>
            </w:r>
          </w:p>
        </w:tc>
        <w:tc>
          <w:tcPr>
            <w:tcW w:w="924" w:type="dxa"/>
            <w:shd w:val="clear" w:color="auto" w:fill="auto"/>
            <w:vAlign w:val="center"/>
            <w:hideMark/>
          </w:tcPr>
          <w:p w14:paraId="0D973109" w14:textId="32C09A71" w:rsidR="00F8467C" w:rsidRPr="00CB56EC" w:rsidRDefault="00F8467C" w:rsidP="00F8467C">
            <w:pPr>
              <w:jc w:val="right"/>
              <w:rPr>
                <w:color w:val="000000"/>
                <w:sz w:val="16"/>
                <w:szCs w:val="16"/>
                <w:lang w:eastAsia="tr-TR"/>
              </w:rPr>
            </w:pPr>
            <w:r w:rsidRPr="00BB220E">
              <w:rPr>
                <w:color w:val="000000"/>
                <w:sz w:val="16"/>
                <w:szCs w:val="16"/>
                <w:lang w:eastAsia="tr-TR"/>
              </w:rPr>
              <w:t>1,520,907</w:t>
            </w:r>
          </w:p>
        </w:tc>
        <w:tc>
          <w:tcPr>
            <w:tcW w:w="1051" w:type="dxa"/>
            <w:shd w:val="clear" w:color="auto" w:fill="auto"/>
            <w:vAlign w:val="center"/>
            <w:hideMark/>
          </w:tcPr>
          <w:p w14:paraId="7C40EA27" w14:textId="513CC9C5" w:rsidR="00F8467C" w:rsidRPr="00CB56EC" w:rsidRDefault="00F8467C" w:rsidP="00F8467C">
            <w:pPr>
              <w:jc w:val="right"/>
              <w:rPr>
                <w:color w:val="000000"/>
                <w:sz w:val="16"/>
                <w:szCs w:val="16"/>
                <w:lang w:eastAsia="tr-TR"/>
              </w:rPr>
            </w:pPr>
            <w:r w:rsidRPr="00BB220E">
              <w:rPr>
                <w:color w:val="000000"/>
                <w:sz w:val="16"/>
                <w:szCs w:val="16"/>
                <w:lang w:eastAsia="tr-TR"/>
              </w:rPr>
              <w:t>304,289</w:t>
            </w:r>
          </w:p>
        </w:tc>
      </w:tr>
      <w:tr w:rsidR="00F8467C" w:rsidRPr="00CB56EC" w14:paraId="7184134B" w14:textId="77777777" w:rsidTr="00391D6F">
        <w:trPr>
          <w:trHeight w:val="227"/>
        </w:trPr>
        <w:tc>
          <w:tcPr>
            <w:tcW w:w="320" w:type="dxa"/>
            <w:shd w:val="clear" w:color="auto" w:fill="auto"/>
            <w:noWrap/>
            <w:vAlign w:val="center"/>
            <w:hideMark/>
          </w:tcPr>
          <w:p w14:paraId="4C3F1CF8" w14:textId="77777777" w:rsidR="00F8467C" w:rsidRPr="00CB56EC" w:rsidRDefault="00F8467C" w:rsidP="00F8467C">
            <w:pPr>
              <w:jc w:val="right"/>
              <w:rPr>
                <w:b/>
                <w:color w:val="000000"/>
                <w:sz w:val="16"/>
                <w:szCs w:val="16"/>
                <w:lang w:eastAsia="tr-TR"/>
              </w:rPr>
            </w:pPr>
            <w:r w:rsidRPr="00CB56EC">
              <w:rPr>
                <w:b/>
                <w:color w:val="000000"/>
                <w:sz w:val="16"/>
                <w:szCs w:val="16"/>
                <w:lang w:eastAsia="tr-TR"/>
              </w:rPr>
              <w:t>20</w:t>
            </w:r>
          </w:p>
        </w:tc>
        <w:tc>
          <w:tcPr>
            <w:tcW w:w="4927" w:type="dxa"/>
            <w:shd w:val="clear" w:color="auto" w:fill="auto"/>
            <w:vAlign w:val="center"/>
            <w:hideMark/>
          </w:tcPr>
          <w:p w14:paraId="2C47309C" w14:textId="77777777" w:rsidR="00F8467C" w:rsidRPr="00CB56EC" w:rsidRDefault="00F8467C" w:rsidP="00F8467C">
            <w:pPr>
              <w:rPr>
                <w:b/>
                <w:bCs/>
                <w:color w:val="000000"/>
                <w:sz w:val="16"/>
                <w:szCs w:val="16"/>
                <w:lang w:eastAsia="tr-TR"/>
              </w:rPr>
            </w:pPr>
            <w:r w:rsidRPr="00CB56EC">
              <w:rPr>
                <w:b/>
                <w:bCs/>
                <w:color w:val="000000"/>
                <w:sz w:val="16"/>
                <w:szCs w:val="16"/>
                <w:lang w:eastAsia="tr-TR"/>
              </w:rPr>
              <w:t>TOPLAM NAKİT GİRİŞLERİ</w:t>
            </w:r>
          </w:p>
        </w:tc>
        <w:tc>
          <w:tcPr>
            <w:tcW w:w="992" w:type="dxa"/>
            <w:shd w:val="clear" w:color="auto" w:fill="auto"/>
            <w:vAlign w:val="center"/>
            <w:hideMark/>
          </w:tcPr>
          <w:p w14:paraId="42209455" w14:textId="656EA7CB" w:rsidR="00F8467C" w:rsidRPr="00CB56EC" w:rsidRDefault="00F8467C" w:rsidP="00F8467C">
            <w:pPr>
              <w:jc w:val="right"/>
              <w:rPr>
                <w:b/>
                <w:bCs/>
                <w:color w:val="000000"/>
                <w:sz w:val="16"/>
                <w:szCs w:val="16"/>
                <w:lang w:eastAsia="tr-TR"/>
              </w:rPr>
            </w:pPr>
            <w:r w:rsidRPr="00BB220E">
              <w:rPr>
                <w:b/>
                <w:bCs/>
                <w:color w:val="000000"/>
                <w:sz w:val="16"/>
                <w:szCs w:val="16"/>
                <w:lang w:eastAsia="tr-TR"/>
              </w:rPr>
              <w:t>3,297,371</w:t>
            </w:r>
          </w:p>
        </w:tc>
        <w:tc>
          <w:tcPr>
            <w:tcW w:w="993" w:type="dxa"/>
            <w:shd w:val="clear" w:color="auto" w:fill="auto"/>
            <w:vAlign w:val="center"/>
            <w:hideMark/>
          </w:tcPr>
          <w:p w14:paraId="76E75B8A" w14:textId="58111073" w:rsidR="00F8467C" w:rsidRPr="00CB56EC" w:rsidRDefault="00F8467C" w:rsidP="00F8467C">
            <w:pPr>
              <w:jc w:val="right"/>
              <w:rPr>
                <w:b/>
                <w:bCs/>
                <w:color w:val="000000"/>
                <w:sz w:val="16"/>
                <w:szCs w:val="16"/>
                <w:lang w:eastAsia="tr-TR"/>
              </w:rPr>
            </w:pPr>
            <w:r w:rsidRPr="00BB220E">
              <w:rPr>
                <w:b/>
                <w:bCs/>
                <w:color w:val="000000"/>
                <w:sz w:val="16"/>
                <w:szCs w:val="16"/>
                <w:lang w:eastAsia="tr-TR"/>
              </w:rPr>
              <w:t>979,146</w:t>
            </w:r>
          </w:p>
        </w:tc>
        <w:tc>
          <w:tcPr>
            <w:tcW w:w="924" w:type="dxa"/>
            <w:shd w:val="clear" w:color="auto" w:fill="auto"/>
            <w:vAlign w:val="center"/>
            <w:hideMark/>
          </w:tcPr>
          <w:p w14:paraId="24AFB518" w14:textId="1E4E0311" w:rsidR="00F8467C" w:rsidRPr="00CB56EC" w:rsidRDefault="00F8467C" w:rsidP="00F8467C">
            <w:pPr>
              <w:jc w:val="right"/>
              <w:rPr>
                <w:b/>
                <w:bCs/>
                <w:color w:val="000000"/>
                <w:sz w:val="16"/>
                <w:szCs w:val="16"/>
                <w:lang w:eastAsia="tr-TR"/>
              </w:rPr>
            </w:pPr>
            <w:r w:rsidRPr="00BB220E">
              <w:rPr>
                <w:b/>
                <w:bCs/>
                <w:color w:val="000000"/>
                <w:sz w:val="16"/>
                <w:szCs w:val="16"/>
                <w:lang w:eastAsia="tr-TR"/>
              </w:rPr>
              <w:t>2,888,084</w:t>
            </w:r>
          </w:p>
        </w:tc>
        <w:tc>
          <w:tcPr>
            <w:tcW w:w="1051" w:type="dxa"/>
            <w:shd w:val="clear" w:color="auto" w:fill="auto"/>
            <w:vAlign w:val="center"/>
            <w:hideMark/>
          </w:tcPr>
          <w:p w14:paraId="03C32C38" w14:textId="56FC2E3F" w:rsidR="00F8467C" w:rsidRPr="00CB56EC" w:rsidRDefault="00F8467C" w:rsidP="00F8467C">
            <w:pPr>
              <w:jc w:val="right"/>
              <w:rPr>
                <w:b/>
                <w:bCs/>
                <w:color w:val="000000"/>
                <w:sz w:val="16"/>
                <w:szCs w:val="16"/>
                <w:lang w:eastAsia="tr-TR"/>
              </w:rPr>
            </w:pPr>
            <w:r w:rsidRPr="00BB220E">
              <w:rPr>
                <w:b/>
                <w:bCs/>
                <w:color w:val="000000"/>
                <w:sz w:val="16"/>
                <w:szCs w:val="16"/>
                <w:lang w:eastAsia="tr-TR"/>
              </w:rPr>
              <w:t>898,694</w:t>
            </w:r>
          </w:p>
        </w:tc>
      </w:tr>
      <w:tr w:rsidR="00F8467C" w:rsidRPr="00CB56EC" w14:paraId="62497E3E" w14:textId="77777777" w:rsidTr="00F8467C">
        <w:trPr>
          <w:trHeight w:val="227"/>
        </w:trPr>
        <w:tc>
          <w:tcPr>
            <w:tcW w:w="320" w:type="dxa"/>
            <w:shd w:val="clear" w:color="auto" w:fill="auto"/>
            <w:noWrap/>
            <w:vAlign w:val="center"/>
            <w:hideMark/>
          </w:tcPr>
          <w:p w14:paraId="72E511DD" w14:textId="77777777" w:rsidR="00F8467C" w:rsidRPr="00CB56EC" w:rsidRDefault="00F8467C" w:rsidP="00F8467C">
            <w:pPr>
              <w:rPr>
                <w:color w:val="000000"/>
                <w:sz w:val="16"/>
                <w:szCs w:val="16"/>
                <w:lang w:eastAsia="tr-TR"/>
              </w:rPr>
            </w:pPr>
            <w:r w:rsidRPr="00CB56EC">
              <w:rPr>
                <w:color w:val="000000"/>
                <w:sz w:val="16"/>
                <w:szCs w:val="16"/>
                <w:lang w:eastAsia="tr-TR"/>
              </w:rPr>
              <w:t> </w:t>
            </w:r>
          </w:p>
        </w:tc>
        <w:tc>
          <w:tcPr>
            <w:tcW w:w="4927" w:type="dxa"/>
            <w:shd w:val="clear" w:color="auto" w:fill="auto"/>
            <w:vAlign w:val="center"/>
            <w:hideMark/>
          </w:tcPr>
          <w:p w14:paraId="58EB4199" w14:textId="77777777" w:rsidR="00F8467C" w:rsidRPr="00CB56EC" w:rsidRDefault="00F8467C" w:rsidP="00F8467C">
            <w:pPr>
              <w:rPr>
                <w:color w:val="000000"/>
                <w:sz w:val="16"/>
                <w:szCs w:val="16"/>
                <w:lang w:eastAsia="tr-TR"/>
              </w:rPr>
            </w:pPr>
            <w:r w:rsidRPr="00CB56EC">
              <w:rPr>
                <w:color w:val="000000"/>
                <w:sz w:val="16"/>
                <w:szCs w:val="16"/>
                <w:lang w:eastAsia="tr-TR"/>
              </w:rPr>
              <w:t> </w:t>
            </w:r>
          </w:p>
        </w:tc>
        <w:tc>
          <w:tcPr>
            <w:tcW w:w="992" w:type="dxa"/>
            <w:shd w:val="clear" w:color="auto" w:fill="D9D9D9" w:themeFill="background1" w:themeFillShade="D9"/>
            <w:vAlign w:val="bottom"/>
            <w:hideMark/>
          </w:tcPr>
          <w:p w14:paraId="54405D3A" w14:textId="5B67FFA3" w:rsidR="00F8467C" w:rsidRPr="00CB56EC" w:rsidRDefault="00F8467C" w:rsidP="00F8467C">
            <w:pPr>
              <w:jc w:val="right"/>
              <w:rPr>
                <w:color w:val="000000"/>
                <w:sz w:val="16"/>
                <w:szCs w:val="16"/>
                <w:lang w:eastAsia="tr-TR"/>
              </w:rPr>
            </w:pPr>
          </w:p>
        </w:tc>
        <w:tc>
          <w:tcPr>
            <w:tcW w:w="993" w:type="dxa"/>
            <w:shd w:val="clear" w:color="auto" w:fill="D9D9D9" w:themeFill="background1" w:themeFillShade="D9"/>
            <w:vAlign w:val="bottom"/>
            <w:hideMark/>
          </w:tcPr>
          <w:p w14:paraId="44456152" w14:textId="3FC70627" w:rsidR="00F8467C" w:rsidRPr="00CB56EC" w:rsidRDefault="00F8467C" w:rsidP="00F8467C">
            <w:pPr>
              <w:jc w:val="right"/>
              <w:rPr>
                <w:color w:val="000000"/>
                <w:sz w:val="16"/>
                <w:szCs w:val="16"/>
                <w:lang w:eastAsia="tr-TR"/>
              </w:rPr>
            </w:pPr>
          </w:p>
        </w:tc>
        <w:tc>
          <w:tcPr>
            <w:tcW w:w="1975" w:type="dxa"/>
            <w:gridSpan w:val="2"/>
            <w:shd w:val="clear" w:color="auto" w:fill="auto"/>
            <w:vAlign w:val="bottom"/>
            <w:hideMark/>
          </w:tcPr>
          <w:p w14:paraId="34B36C2B" w14:textId="77777777" w:rsidR="00F8467C" w:rsidRPr="00CB56EC" w:rsidRDefault="00F8467C" w:rsidP="00F8467C">
            <w:pPr>
              <w:jc w:val="right"/>
              <w:rPr>
                <w:b/>
                <w:bCs/>
                <w:color w:val="000000"/>
                <w:sz w:val="16"/>
                <w:szCs w:val="16"/>
                <w:lang w:eastAsia="tr-TR"/>
              </w:rPr>
            </w:pPr>
            <w:r w:rsidRPr="00CB56EC">
              <w:rPr>
                <w:b/>
                <w:bCs/>
                <w:color w:val="000000"/>
                <w:sz w:val="16"/>
                <w:szCs w:val="16"/>
                <w:lang w:eastAsia="tr-TR"/>
              </w:rPr>
              <w:t>Üst Sınır Uygulanmış Değer</w:t>
            </w:r>
          </w:p>
        </w:tc>
      </w:tr>
      <w:tr w:rsidR="00F8467C" w:rsidRPr="00CB56EC" w14:paraId="2B407E6B" w14:textId="77777777" w:rsidTr="00F8467C">
        <w:trPr>
          <w:trHeight w:val="227"/>
        </w:trPr>
        <w:tc>
          <w:tcPr>
            <w:tcW w:w="320" w:type="dxa"/>
            <w:shd w:val="clear" w:color="auto" w:fill="auto"/>
            <w:noWrap/>
            <w:vAlign w:val="center"/>
            <w:hideMark/>
          </w:tcPr>
          <w:p w14:paraId="387CFB72" w14:textId="77777777" w:rsidR="00F8467C" w:rsidRPr="00CB56EC" w:rsidRDefault="00F8467C" w:rsidP="00F8467C">
            <w:pPr>
              <w:jc w:val="right"/>
              <w:rPr>
                <w:color w:val="000000"/>
                <w:sz w:val="16"/>
                <w:szCs w:val="16"/>
                <w:lang w:eastAsia="tr-TR"/>
              </w:rPr>
            </w:pPr>
            <w:r w:rsidRPr="00CB56EC">
              <w:rPr>
                <w:color w:val="000000"/>
                <w:sz w:val="16"/>
                <w:szCs w:val="16"/>
                <w:lang w:eastAsia="tr-TR"/>
              </w:rPr>
              <w:t>21</w:t>
            </w:r>
          </w:p>
        </w:tc>
        <w:tc>
          <w:tcPr>
            <w:tcW w:w="4927" w:type="dxa"/>
            <w:shd w:val="clear" w:color="auto" w:fill="auto"/>
            <w:vAlign w:val="center"/>
            <w:hideMark/>
          </w:tcPr>
          <w:p w14:paraId="2DC725F9" w14:textId="77777777" w:rsidR="00F8467C" w:rsidRPr="00CB56EC" w:rsidRDefault="00F8467C" w:rsidP="00F8467C">
            <w:pPr>
              <w:rPr>
                <w:bCs/>
                <w:color w:val="000000"/>
                <w:sz w:val="16"/>
                <w:szCs w:val="16"/>
                <w:lang w:eastAsia="tr-TR"/>
              </w:rPr>
            </w:pPr>
            <w:r w:rsidRPr="00CB56EC">
              <w:rPr>
                <w:bCs/>
                <w:color w:val="000000"/>
                <w:sz w:val="16"/>
                <w:szCs w:val="16"/>
                <w:lang w:eastAsia="tr-TR"/>
              </w:rPr>
              <w:t>TOPLAM YKLV STOKU</w:t>
            </w:r>
          </w:p>
        </w:tc>
        <w:tc>
          <w:tcPr>
            <w:tcW w:w="992" w:type="dxa"/>
            <w:shd w:val="clear" w:color="auto" w:fill="D9D9D9" w:themeFill="background1" w:themeFillShade="D9"/>
            <w:vAlign w:val="bottom"/>
            <w:hideMark/>
          </w:tcPr>
          <w:p w14:paraId="4C0887F7" w14:textId="5143DC43" w:rsidR="00F8467C" w:rsidRPr="00CB56EC" w:rsidRDefault="00F8467C" w:rsidP="00F8467C">
            <w:pPr>
              <w:jc w:val="right"/>
              <w:rPr>
                <w:color w:val="000000"/>
                <w:sz w:val="16"/>
                <w:szCs w:val="16"/>
                <w:lang w:eastAsia="tr-TR"/>
              </w:rPr>
            </w:pPr>
          </w:p>
        </w:tc>
        <w:tc>
          <w:tcPr>
            <w:tcW w:w="993" w:type="dxa"/>
            <w:shd w:val="clear" w:color="auto" w:fill="D9D9D9" w:themeFill="background1" w:themeFillShade="D9"/>
            <w:vAlign w:val="bottom"/>
            <w:hideMark/>
          </w:tcPr>
          <w:p w14:paraId="7E54E5A5" w14:textId="3365C4DE" w:rsidR="00F8467C" w:rsidRPr="00CB56EC" w:rsidRDefault="00F8467C" w:rsidP="00F8467C">
            <w:pPr>
              <w:jc w:val="right"/>
              <w:rPr>
                <w:color w:val="000000"/>
                <w:sz w:val="16"/>
                <w:szCs w:val="16"/>
                <w:lang w:eastAsia="tr-TR"/>
              </w:rPr>
            </w:pPr>
          </w:p>
        </w:tc>
        <w:tc>
          <w:tcPr>
            <w:tcW w:w="924" w:type="dxa"/>
            <w:shd w:val="clear" w:color="auto" w:fill="auto"/>
            <w:vAlign w:val="center"/>
            <w:hideMark/>
          </w:tcPr>
          <w:p w14:paraId="19FADFC2" w14:textId="7ABB2E89" w:rsidR="00F8467C" w:rsidRPr="00CB56EC" w:rsidRDefault="00F8467C" w:rsidP="00F8467C">
            <w:pPr>
              <w:jc w:val="right"/>
              <w:rPr>
                <w:sz w:val="16"/>
                <w:szCs w:val="16"/>
              </w:rPr>
            </w:pPr>
            <w:r w:rsidRPr="00BB220E">
              <w:rPr>
                <w:color w:val="000000"/>
                <w:sz w:val="16"/>
                <w:szCs w:val="16"/>
                <w:lang w:eastAsia="tr-TR"/>
              </w:rPr>
              <w:t>973,023</w:t>
            </w:r>
          </w:p>
        </w:tc>
        <w:tc>
          <w:tcPr>
            <w:tcW w:w="1051" w:type="dxa"/>
            <w:shd w:val="clear" w:color="auto" w:fill="auto"/>
            <w:vAlign w:val="center"/>
            <w:hideMark/>
          </w:tcPr>
          <w:p w14:paraId="4866CFD8" w14:textId="516B3ECA" w:rsidR="00F8467C" w:rsidRPr="00CB56EC" w:rsidRDefault="00F8467C" w:rsidP="00F8467C">
            <w:pPr>
              <w:jc w:val="right"/>
              <w:rPr>
                <w:sz w:val="16"/>
                <w:szCs w:val="16"/>
              </w:rPr>
            </w:pPr>
            <w:r w:rsidRPr="00BB220E">
              <w:rPr>
                <w:color w:val="000000"/>
                <w:sz w:val="16"/>
                <w:szCs w:val="16"/>
                <w:lang w:eastAsia="tr-TR"/>
              </w:rPr>
              <w:t>770,078</w:t>
            </w:r>
          </w:p>
        </w:tc>
      </w:tr>
      <w:tr w:rsidR="00F8467C" w:rsidRPr="00CB56EC" w14:paraId="37034EEE" w14:textId="77777777" w:rsidTr="00F8467C">
        <w:trPr>
          <w:trHeight w:val="227"/>
        </w:trPr>
        <w:tc>
          <w:tcPr>
            <w:tcW w:w="320" w:type="dxa"/>
            <w:shd w:val="clear" w:color="auto" w:fill="auto"/>
            <w:noWrap/>
            <w:vAlign w:val="center"/>
            <w:hideMark/>
          </w:tcPr>
          <w:p w14:paraId="643E8664" w14:textId="77777777" w:rsidR="00F8467C" w:rsidRPr="00CB56EC" w:rsidRDefault="00F8467C" w:rsidP="00F8467C">
            <w:pPr>
              <w:jc w:val="right"/>
              <w:rPr>
                <w:color w:val="000000"/>
                <w:sz w:val="16"/>
                <w:szCs w:val="16"/>
                <w:lang w:eastAsia="tr-TR"/>
              </w:rPr>
            </w:pPr>
            <w:r w:rsidRPr="00CB56EC">
              <w:rPr>
                <w:color w:val="000000"/>
                <w:sz w:val="16"/>
                <w:szCs w:val="16"/>
                <w:lang w:eastAsia="tr-TR"/>
              </w:rPr>
              <w:t>22</w:t>
            </w:r>
          </w:p>
        </w:tc>
        <w:tc>
          <w:tcPr>
            <w:tcW w:w="4927" w:type="dxa"/>
            <w:shd w:val="clear" w:color="auto" w:fill="auto"/>
            <w:vAlign w:val="center"/>
            <w:hideMark/>
          </w:tcPr>
          <w:p w14:paraId="4DB69B05" w14:textId="77777777" w:rsidR="00F8467C" w:rsidRPr="00CB56EC" w:rsidRDefault="00F8467C" w:rsidP="00F8467C">
            <w:pPr>
              <w:rPr>
                <w:bCs/>
                <w:color w:val="000000"/>
                <w:sz w:val="16"/>
                <w:szCs w:val="16"/>
                <w:lang w:eastAsia="tr-TR"/>
              </w:rPr>
            </w:pPr>
            <w:r w:rsidRPr="00CB56EC">
              <w:rPr>
                <w:bCs/>
                <w:color w:val="000000"/>
                <w:sz w:val="16"/>
                <w:szCs w:val="16"/>
                <w:lang w:eastAsia="tr-TR"/>
              </w:rPr>
              <w:t>TOPLAM NET NAKİT ÇIKIŞLARI</w:t>
            </w:r>
          </w:p>
        </w:tc>
        <w:tc>
          <w:tcPr>
            <w:tcW w:w="992" w:type="dxa"/>
            <w:shd w:val="clear" w:color="auto" w:fill="D9D9D9" w:themeFill="background1" w:themeFillShade="D9"/>
            <w:vAlign w:val="bottom"/>
            <w:hideMark/>
          </w:tcPr>
          <w:p w14:paraId="7165EFD9" w14:textId="623E39E9" w:rsidR="00F8467C" w:rsidRPr="00CB56EC" w:rsidRDefault="00F8467C" w:rsidP="00F8467C">
            <w:pPr>
              <w:jc w:val="right"/>
              <w:rPr>
                <w:color w:val="000000"/>
                <w:sz w:val="16"/>
                <w:szCs w:val="16"/>
                <w:lang w:eastAsia="tr-TR"/>
              </w:rPr>
            </w:pPr>
          </w:p>
        </w:tc>
        <w:tc>
          <w:tcPr>
            <w:tcW w:w="993" w:type="dxa"/>
            <w:shd w:val="clear" w:color="auto" w:fill="D9D9D9" w:themeFill="background1" w:themeFillShade="D9"/>
            <w:vAlign w:val="bottom"/>
            <w:hideMark/>
          </w:tcPr>
          <w:p w14:paraId="6EAF3A49" w14:textId="08408181" w:rsidR="00F8467C" w:rsidRPr="00CB56EC" w:rsidRDefault="00F8467C" w:rsidP="00F8467C">
            <w:pPr>
              <w:jc w:val="right"/>
              <w:rPr>
                <w:color w:val="000000"/>
                <w:sz w:val="16"/>
                <w:szCs w:val="16"/>
                <w:lang w:eastAsia="tr-TR"/>
              </w:rPr>
            </w:pPr>
          </w:p>
        </w:tc>
        <w:tc>
          <w:tcPr>
            <w:tcW w:w="924" w:type="dxa"/>
            <w:shd w:val="clear" w:color="auto" w:fill="auto"/>
            <w:vAlign w:val="center"/>
            <w:hideMark/>
          </w:tcPr>
          <w:p w14:paraId="535BF66F" w14:textId="3B8456B1" w:rsidR="00F8467C" w:rsidRPr="00CB56EC" w:rsidRDefault="00F8467C" w:rsidP="00F8467C">
            <w:pPr>
              <w:jc w:val="right"/>
              <w:rPr>
                <w:sz w:val="16"/>
                <w:szCs w:val="16"/>
              </w:rPr>
            </w:pPr>
            <w:r w:rsidRPr="00BB220E">
              <w:rPr>
                <w:color w:val="000000"/>
                <w:sz w:val="16"/>
                <w:szCs w:val="16"/>
                <w:lang w:eastAsia="tr-TR"/>
              </w:rPr>
              <w:t>1,080,991</w:t>
            </w:r>
          </w:p>
        </w:tc>
        <w:tc>
          <w:tcPr>
            <w:tcW w:w="1051" w:type="dxa"/>
            <w:shd w:val="clear" w:color="auto" w:fill="auto"/>
            <w:vAlign w:val="center"/>
            <w:hideMark/>
          </w:tcPr>
          <w:p w14:paraId="0A09DA2B" w14:textId="676D6F1D" w:rsidR="00F8467C" w:rsidRPr="00CB56EC" w:rsidRDefault="00F8467C" w:rsidP="00F8467C">
            <w:pPr>
              <w:jc w:val="right"/>
              <w:rPr>
                <w:sz w:val="16"/>
                <w:szCs w:val="16"/>
              </w:rPr>
            </w:pPr>
            <w:r w:rsidRPr="00BB220E">
              <w:rPr>
                <w:color w:val="000000"/>
                <w:sz w:val="16"/>
                <w:szCs w:val="16"/>
                <w:lang w:eastAsia="tr-TR"/>
              </w:rPr>
              <w:t>1,209,280</w:t>
            </w:r>
          </w:p>
        </w:tc>
      </w:tr>
      <w:tr w:rsidR="00F8467C" w:rsidRPr="00CB56EC" w14:paraId="7CEA68D6" w14:textId="77777777" w:rsidTr="00F8467C">
        <w:trPr>
          <w:trHeight w:val="227"/>
        </w:trPr>
        <w:tc>
          <w:tcPr>
            <w:tcW w:w="320" w:type="dxa"/>
            <w:shd w:val="clear" w:color="auto" w:fill="auto"/>
            <w:noWrap/>
            <w:vAlign w:val="center"/>
            <w:hideMark/>
          </w:tcPr>
          <w:p w14:paraId="14F7D9DA" w14:textId="77777777" w:rsidR="00F8467C" w:rsidRPr="00CB56EC" w:rsidRDefault="00F8467C" w:rsidP="00F8467C">
            <w:pPr>
              <w:jc w:val="right"/>
              <w:rPr>
                <w:b/>
                <w:color w:val="000000"/>
                <w:sz w:val="16"/>
                <w:szCs w:val="16"/>
                <w:lang w:eastAsia="tr-TR"/>
              </w:rPr>
            </w:pPr>
            <w:r w:rsidRPr="00CB56EC">
              <w:rPr>
                <w:b/>
                <w:color w:val="000000"/>
                <w:sz w:val="16"/>
                <w:szCs w:val="16"/>
                <w:lang w:eastAsia="tr-TR"/>
              </w:rPr>
              <w:t>23</w:t>
            </w:r>
          </w:p>
        </w:tc>
        <w:tc>
          <w:tcPr>
            <w:tcW w:w="4927" w:type="dxa"/>
            <w:shd w:val="clear" w:color="auto" w:fill="auto"/>
            <w:vAlign w:val="center"/>
            <w:hideMark/>
          </w:tcPr>
          <w:p w14:paraId="036D4E6D" w14:textId="77777777" w:rsidR="00F8467C" w:rsidRPr="00CB56EC" w:rsidRDefault="00F8467C" w:rsidP="00F8467C">
            <w:pPr>
              <w:rPr>
                <w:b/>
                <w:bCs/>
                <w:color w:val="000000"/>
                <w:sz w:val="16"/>
                <w:szCs w:val="16"/>
                <w:lang w:eastAsia="tr-TR"/>
              </w:rPr>
            </w:pPr>
            <w:r w:rsidRPr="00CB56EC">
              <w:rPr>
                <w:b/>
                <w:bCs/>
                <w:color w:val="000000"/>
                <w:sz w:val="16"/>
                <w:szCs w:val="16"/>
                <w:lang w:eastAsia="tr-TR"/>
              </w:rPr>
              <w:t>LİKİDİTE KARŞILAMA ORANI (%)</w:t>
            </w:r>
          </w:p>
        </w:tc>
        <w:tc>
          <w:tcPr>
            <w:tcW w:w="992" w:type="dxa"/>
            <w:shd w:val="clear" w:color="auto" w:fill="D9D9D9" w:themeFill="background1" w:themeFillShade="D9"/>
            <w:vAlign w:val="bottom"/>
            <w:hideMark/>
          </w:tcPr>
          <w:p w14:paraId="136650FD" w14:textId="2DB4EDE2" w:rsidR="00F8467C" w:rsidRPr="00CB56EC" w:rsidRDefault="00F8467C" w:rsidP="00F8467C">
            <w:pPr>
              <w:jc w:val="right"/>
              <w:rPr>
                <w:b/>
                <w:color w:val="000000"/>
                <w:sz w:val="16"/>
                <w:szCs w:val="16"/>
                <w:lang w:eastAsia="tr-TR"/>
              </w:rPr>
            </w:pPr>
          </w:p>
        </w:tc>
        <w:tc>
          <w:tcPr>
            <w:tcW w:w="993" w:type="dxa"/>
            <w:shd w:val="clear" w:color="auto" w:fill="D9D9D9" w:themeFill="background1" w:themeFillShade="D9"/>
            <w:vAlign w:val="bottom"/>
            <w:hideMark/>
          </w:tcPr>
          <w:p w14:paraId="573DC5E3" w14:textId="1116BD8A" w:rsidR="00F8467C" w:rsidRPr="00CB56EC" w:rsidRDefault="00F8467C" w:rsidP="00F8467C">
            <w:pPr>
              <w:jc w:val="right"/>
              <w:rPr>
                <w:b/>
                <w:color w:val="000000"/>
                <w:sz w:val="16"/>
                <w:szCs w:val="16"/>
                <w:lang w:eastAsia="tr-TR"/>
              </w:rPr>
            </w:pPr>
          </w:p>
        </w:tc>
        <w:tc>
          <w:tcPr>
            <w:tcW w:w="924" w:type="dxa"/>
            <w:shd w:val="clear" w:color="auto" w:fill="auto"/>
            <w:vAlign w:val="center"/>
            <w:hideMark/>
          </w:tcPr>
          <w:p w14:paraId="77DD7658" w14:textId="5009F583" w:rsidR="00F8467C" w:rsidRPr="00CB56EC" w:rsidRDefault="00F8467C" w:rsidP="00F8467C">
            <w:pPr>
              <w:jc w:val="right"/>
              <w:rPr>
                <w:b/>
                <w:sz w:val="16"/>
                <w:szCs w:val="16"/>
              </w:rPr>
            </w:pPr>
            <w:r w:rsidRPr="00BB220E">
              <w:rPr>
                <w:b/>
                <w:color w:val="000000"/>
                <w:sz w:val="16"/>
                <w:szCs w:val="16"/>
                <w:lang w:eastAsia="tr-TR"/>
              </w:rPr>
              <w:t>90.01</w:t>
            </w:r>
          </w:p>
        </w:tc>
        <w:tc>
          <w:tcPr>
            <w:tcW w:w="1051" w:type="dxa"/>
            <w:shd w:val="clear" w:color="auto" w:fill="auto"/>
            <w:vAlign w:val="center"/>
            <w:hideMark/>
          </w:tcPr>
          <w:p w14:paraId="061208DB" w14:textId="42FB6F5C" w:rsidR="00F8467C" w:rsidRPr="00CB56EC" w:rsidRDefault="00F8467C" w:rsidP="00F8467C">
            <w:pPr>
              <w:jc w:val="right"/>
              <w:rPr>
                <w:b/>
                <w:sz w:val="16"/>
                <w:szCs w:val="16"/>
              </w:rPr>
            </w:pPr>
            <w:r w:rsidRPr="00BB220E">
              <w:rPr>
                <w:b/>
                <w:color w:val="000000"/>
                <w:sz w:val="16"/>
                <w:szCs w:val="16"/>
                <w:lang w:eastAsia="tr-TR"/>
              </w:rPr>
              <w:t>63.68</w:t>
            </w:r>
          </w:p>
        </w:tc>
      </w:tr>
    </w:tbl>
    <w:p w14:paraId="47C4CB2F" w14:textId="77777777" w:rsidR="00B21A5A" w:rsidRPr="00CB56EC" w:rsidRDefault="00B21A5A" w:rsidP="00B21A5A">
      <w:pPr>
        <w:jc w:val="both"/>
        <w:rPr>
          <w:rFonts w:eastAsia="Arial Unicode MS"/>
        </w:rPr>
      </w:pPr>
      <w:r w:rsidRPr="00CB56EC">
        <w:rPr>
          <w:bCs/>
          <w:snapToGrid w:val="0"/>
          <w:sz w:val="18"/>
          <w:vertAlign w:val="superscript"/>
        </w:rPr>
        <w:t>1</w:t>
      </w:r>
      <w:r w:rsidRPr="00CB56EC">
        <w:rPr>
          <w:bCs/>
          <w:snapToGrid w:val="0"/>
          <w:sz w:val="18"/>
        </w:rPr>
        <w:t xml:space="preserve"> </w:t>
      </w:r>
      <w:r w:rsidRPr="00CB56EC">
        <w:rPr>
          <w:bCs/>
          <w:snapToGrid w:val="0"/>
          <w:sz w:val="16"/>
          <w:szCs w:val="16"/>
        </w:rPr>
        <w:t>Haftalık basit aritmetik ortalama alınmak suretiyle hesaplanan likidite karşılama oranının son üç ay için hesaplanan ortalaması</w:t>
      </w:r>
    </w:p>
    <w:p w14:paraId="27E5B1BA" w14:textId="77777777" w:rsidR="00B21A5A" w:rsidRPr="00CB56EC" w:rsidRDefault="00B21A5A" w:rsidP="00AF46F6">
      <w:pPr>
        <w:ind w:hanging="567"/>
        <w:jc w:val="both"/>
        <w:rPr>
          <w:rFonts w:eastAsia="Arial Unicode MS"/>
        </w:rPr>
      </w:pPr>
    </w:p>
    <w:p w14:paraId="23A47EB0" w14:textId="4A9BF642" w:rsidR="00256672" w:rsidRPr="00CB56EC" w:rsidRDefault="00B21A5A" w:rsidP="00256672">
      <w:pPr>
        <w:jc w:val="both"/>
      </w:pPr>
      <w:r w:rsidRPr="00CB56EC">
        <w:t>202</w:t>
      </w:r>
      <w:r w:rsidR="00F8467C">
        <w:t>5</w:t>
      </w:r>
      <w:r w:rsidR="00256672" w:rsidRPr="00CB56EC">
        <w:t xml:space="preserve"> yılı son 3 aylık dönemde en düşük, en yüksek ve ortalama </w:t>
      </w:r>
      <w:r w:rsidR="001F2B73" w:rsidRPr="00CB56EC">
        <w:t xml:space="preserve">likidite karşılama oranları </w:t>
      </w:r>
      <w:r w:rsidR="00256672" w:rsidRPr="00CB56EC">
        <w:t>aşağıdaki tabloda yer almaktadır.</w:t>
      </w:r>
    </w:p>
    <w:p w14:paraId="789CDD3B" w14:textId="77777777" w:rsidR="00256672" w:rsidRPr="00CB56EC" w:rsidRDefault="00256672" w:rsidP="00256672">
      <w:pPr>
        <w:rPr>
          <w:lang w:eastAsia="en-GB"/>
        </w:rPr>
      </w:pPr>
    </w:p>
    <w:tbl>
      <w:tblPr>
        <w:tblW w:w="9204" w:type="dxa"/>
        <w:tblBorders>
          <w:top w:val="single" w:sz="6" w:space="0" w:color="000000"/>
          <w:left w:val="single" w:sz="6" w:space="0" w:color="000000"/>
          <w:bottom w:val="thinThickSmallGap" w:sz="24" w:space="0" w:color="000000"/>
          <w:right w:val="single" w:sz="6" w:space="0" w:color="000000"/>
          <w:insideH w:val="dotted" w:sz="4" w:space="0" w:color="000000"/>
          <w:insideV w:val="dotted" w:sz="4" w:space="0" w:color="000000"/>
        </w:tblBorders>
        <w:tblLayout w:type="fixed"/>
        <w:tblCellMar>
          <w:left w:w="70" w:type="dxa"/>
          <w:right w:w="70" w:type="dxa"/>
        </w:tblCellMar>
        <w:tblLook w:val="04A0" w:firstRow="1" w:lastRow="0" w:firstColumn="1" w:lastColumn="0" w:noHBand="0" w:noVBand="1"/>
      </w:tblPr>
      <w:tblGrid>
        <w:gridCol w:w="2135"/>
        <w:gridCol w:w="1473"/>
        <w:gridCol w:w="1473"/>
        <w:gridCol w:w="1473"/>
        <w:gridCol w:w="1473"/>
        <w:gridCol w:w="1177"/>
      </w:tblGrid>
      <w:tr w:rsidR="002617A2" w:rsidRPr="00CB56EC" w14:paraId="116B6F17" w14:textId="77777777" w:rsidTr="00056F89">
        <w:trPr>
          <w:trHeight w:val="251"/>
        </w:trPr>
        <w:tc>
          <w:tcPr>
            <w:tcW w:w="2135" w:type="dxa"/>
            <w:shd w:val="clear" w:color="auto" w:fill="auto"/>
            <w:vAlign w:val="bottom"/>
            <w:hideMark/>
          </w:tcPr>
          <w:p w14:paraId="34E02296" w14:textId="2245A6D3" w:rsidR="00256672" w:rsidRPr="00CB56EC" w:rsidRDefault="00256672" w:rsidP="00B21A5A">
            <w:pPr>
              <w:rPr>
                <w:color w:val="000000"/>
                <w:lang w:eastAsia="tr-TR"/>
              </w:rPr>
            </w:pPr>
            <w:r w:rsidRPr="00CB56EC">
              <w:rPr>
                <w:color w:val="000000"/>
                <w:lang w:eastAsia="tr-TR"/>
              </w:rPr>
              <w:t> </w:t>
            </w:r>
            <w:r w:rsidR="00B21A5A" w:rsidRPr="00CB56EC">
              <w:rPr>
                <w:b/>
                <w:bCs/>
                <w:color w:val="000000"/>
                <w:sz w:val="18"/>
                <w:szCs w:val="18"/>
                <w:lang w:eastAsia="tr-TR"/>
              </w:rPr>
              <w:t>Cari Dönem</w:t>
            </w:r>
          </w:p>
        </w:tc>
        <w:tc>
          <w:tcPr>
            <w:tcW w:w="1473" w:type="dxa"/>
            <w:shd w:val="clear" w:color="auto" w:fill="auto"/>
            <w:vAlign w:val="center"/>
            <w:hideMark/>
          </w:tcPr>
          <w:p w14:paraId="159B9B9A" w14:textId="77777777" w:rsidR="00256672" w:rsidRPr="00CB56EC" w:rsidRDefault="00256672" w:rsidP="00256672">
            <w:pPr>
              <w:jc w:val="right"/>
              <w:rPr>
                <w:b/>
                <w:bCs/>
                <w:color w:val="000000"/>
                <w:sz w:val="18"/>
                <w:szCs w:val="18"/>
                <w:lang w:eastAsia="tr-TR"/>
              </w:rPr>
            </w:pPr>
            <w:r w:rsidRPr="00CB56EC">
              <w:rPr>
                <w:b/>
                <w:bCs/>
                <w:color w:val="000000"/>
                <w:sz w:val="18"/>
                <w:szCs w:val="18"/>
                <w:lang w:eastAsia="tr-TR"/>
              </w:rPr>
              <w:t>En Yüksek</w:t>
            </w:r>
          </w:p>
        </w:tc>
        <w:tc>
          <w:tcPr>
            <w:tcW w:w="1473" w:type="dxa"/>
            <w:shd w:val="clear" w:color="auto" w:fill="auto"/>
            <w:vAlign w:val="center"/>
            <w:hideMark/>
          </w:tcPr>
          <w:p w14:paraId="0DAD24E3" w14:textId="77777777" w:rsidR="00256672" w:rsidRPr="00CB56EC" w:rsidRDefault="00256672" w:rsidP="00256672">
            <w:pPr>
              <w:jc w:val="right"/>
              <w:rPr>
                <w:b/>
                <w:bCs/>
                <w:color w:val="000000"/>
                <w:sz w:val="18"/>
                <w:szCs w:val="18"/>
                <w:lang w:eastAsia="tr-TR"/>
              </w:rPr>
            </w:pPr>
            <w:r w:rsidRPr="00CB56EC">
              <w:rPr>
                <w:b/>
                <w:bCs/>
                <w:color w:val="000000"/>
                <w:sz w:val="18"/>
                <w:szCs w:val="18"/>
                <w:lang w:eastAsia="tr-TR"/>
              </w:rPr>
              <w:t>Tarih</w:t>
            </w:r>
          </w:p>
        </w:tc>
        <w:tc>
          <w:tcPr>
            <w:tcW w:w="1473" w:type="dxa"/>
            <w:shd w:val="clear" w:color="auto" w:fill="auto"/>
            <w:vAlign w:val="center"/>
            <w:hideMark/>
          </w:tcPr>
          <w:p w14:paraId="466CC5F2" w14:textId="77777777" w:rsidR="00256672" w:rsidRPr="00CB56EC" w:rsidRDefault="00256672" w:rsidP="00256672">
            <w:pPr>
              <w:jc w:val="right"/>
              <w:rPr>
                <w:b/>
                <w:bCs/>
                <w:color w:val="000000"/>
                <w:sz w:val="18"/>
                <w:szCs w:val="18"/>
                <w:lang w:eastAsia="tr-TR"/>
              </w:rPr>
            </w:pPr>
            <w:r w:rsidRPr="00CB56EC">
              <w:rPr>
                <w:b/>
                <w:bCs/>
                <w:color w:val="000000"/>
                <w:sz w:val="18"/>
                <w:szCs w:val="18"/>
                <w:lang w:eastAsia="tr-TR"/>
              </w:rPr>
              <w:t>En Düşük</w:t>
            </w:r>
          </w:p>
        </w:tc>
        <w:tc>
          <w:tcPr>
            <w:tcW w:w="1473" w:type="dxa"/>
            <w:shd w:val="clear" w:color="auto" w:fill="auto"/>
            <w:vAlign w:val="center"/>
            <w:hideMark/>
          </w:tcPr>
          <w:p w14:paraId="55F2B891" w14:textId="77777777" w:rsidR="00256672" w:rsidRPr="00CB56EC" w:rsidRDefault="00256672" w:rsidP="00256672">
            <w:pPr>
              <w:jc w:val="right"/>
              <w:rPr>
                <w:b/>
                <w:bCs/>
                <w:color w:val="000000"/>
                <w:sz w:val="18"/>
                <w:szCs w:val="18"/>
                <w:lang w:eastAsia="tr-TR"/>
              </w:rPr>
            </w:pPr>
            <w:r w:rsidRPr="00CB56EC">
              <w:rPr>
                <w:b/>
                <w:bCs/>
                <w:color w:val="000000"/>
                <w:sz w:val="18"/>
                <w:szCs w:val="18"/>
                <w:lang w:eastAsia="tr-TR"/>
              </w:rPr>
              <w:t>Tarih</w:t>
            </w:r>
          </w:p>
        </w:tc>
        <w:tc>
          <w:tcPr>
            <w:tcW w:w="1177" w:type="dxa"/>
            <w:shd w:val="clear" w:color="auto" w:fill="auto"/>
            <w:vAlign w:val="center"/>
            <w:hideMark/>
          </w:tcPr>
          <w:p w14:paraId="5B9F82D8" w14:textId="77777777" w:rsidR="00256672" w:rsidRPr="00CB56EC" w:rsidRDefault="00256672" w:rsidP="00256672">
            <w:pPr>
              <w:jc w:val="right"/>
              <w:rPr>
                <w:b/>
                <w:bCs/>
                <w:color w:val="000000"/>
                <w:sz w:val="18"/>
                <w:szCs w:val="18"/>
                <w:lang w:eastAsia="tr-TR"/>
              </w:rPr>
            </w:pPr>
            <w:r w:rsidRPr="00CB56EC">
              <w:rPr>
                <w:b/>
                <w:bCs/>
                <w:color w:val="000000"/>
                <w:sz w:val="18"/>
                <w:szCs w:val="18"/>
                <w:lang w:eastAsia="tr-TR"/>
              </w:rPr>
              <w:t>Ortalama</w:t>
            </w:r>
          </w:p>
        </w:tc>
      </w:tr>
      <w:tr w:rsidR="00AD661B" w:rsidRPr="00CB56EC" w14:paraId="60319881" w14:textId="77777777" w:rsidTr="00056F89">
        <w:trPr>
          <w:trHeight w:val="251"/>
        </w:trPr>
        <w:tc>
          <w:tcPr>
            <w:tcW w:w="2135" w:type="dxa"/>
            <w:shd w:val="clear" w:color="auto" w:fill="auto"/>
            <w:vAlign w:val="bottom"/>
          </w:tcPr>
          <w:p w14:paraId="4EC349AB" w14:textId="68F03B68" w:rsidR="00AD661B" w:rsidRPr="00CB56EC" w:rsidRDefault="00AD661B" w:rsidP="00AD661B">
            <w:pPr>
              <w:rPr>
                <w:color w:val="000000"/>
                <w:lang w:eastAsia="tr-TR"/>
              </w:rPr>
            </w:pPr>
            <w:r w:rsidRPr="00CB56EC">
              <w:rPr>
                <w:bCs/>
                <w:color w:val="000000"/>
                <w:sz w:val="18"/>
                <w:szCs w:val="18"/>
                <w:lang w:eastAsia="tr-TR"/>
              </w:rPr>
              <w:t>YP (%)</w:t>
            </w:r>
          </w:p>
        </w:tc>
        <w:tc>
          <w:tcPr>
            <w:tcW w:w="1473" w:type="dxa"/>
            <w:shd w:val="clear" w:color="auto" w:fill="auto"/>
            <w:vAlign w:val="bottom"/>
          </w:tcPr>
          <w:p w14:paraId="34EDF658" w14:textId="1C9C731F" w:rsidR="00AD661B" w:rsidRPr="00CB56EC" w:rsidRDefault="00196689" w:rsidP="00AD661B">
            <w:pPr>
              <w:jc w:val="right"/>
              <w:rPr>
                <w:b/>
                <w:bCs/>
                <w:color w:val="000000"/>
                <w:sz w:val="18"/>
                <w:szCs w:val="18"/>
                <w:lang w:eastAsia="tr-TR"/>
              </w:rPr>
            </w:pPr>
            <w:r>
              <w:rPr>
                <w:color w:val="000000"/>
                <w:sz w:val="18"/>
                <w:szCs w:val="22"/>
              </w:rPr>
              <w:t>284</w:t>
            </w:r>
          </w:p>
        </w:tc>
        <w:tc>
          <w:tcPr>
            <w:tcW w:w="1473" w:type="dxa"/>
            <w:shd w:val="clear" w:color="auto" w:fill="auto"/>
            <w:vAlign w:val="bottom"/>
          </w:tcPr>
          <w:p w14:paraId="281063EA" w14:textId="38F92B94" w:rsidR="00AD661B" w:rsidRPr="00CB56EC" w:rsidRDefault="00196689" w:rsidP="00AD661B">
            <w:pPr>
              <w:jc w:val="right"/>
              <w:rPr>
                <w:b/>
                <w:bCs/>
                <w:color w:val="000000"/>
                <w:sz w:val="18"/>
                <w:szCs w:val="18"/>
                <w:lang w:eastAsia="tr-TR"/>
              </w:rPr>
            </w:pPr>
            <w:r>
              <w:rPr>
                <w:color w:val="000000"/>
                <w:sz w:val="18"/>
                <w:szCs w:val="22"/>
              </w:rPr>
              <w:t>31.03.2025</w:t>
            </w:r>
          </w:p>
        </w:tc>
        <w:tc>
          <w:tcPr>
            <w:tcW w:w="1473" w:type="dxa"/>
            <w:shd w:val="clear" w:color="auto" w:fill="auto"/>
            <w:vAlign w:val="bottom"/>
          </w:tcPr>
          <w:p w14:paraId="17D5C899" w14:textId="4A0992E6" w:rsidR="00AD661B" w:rsidRPr="00CB56EC" w:rsidRDefault="00196689" w:rsidP="00AD661B">
            <w:pPr>
              <w:jc w:val="right"/>
              <w:rPr>
                <w:b/>
                <w:bCs/>
                <w:color w:val="000000"/>
                <w:sz w:val="18"/>
                <w:szCs w:val="18"/>
                <w:lang w:eastAsia="tr-TR"/>
              </w:rPr>
            </w:pPr>
            <w:r>
              <w:rPr>
                <w:color w:val="000000"/>
                <w:sz w:val="18"/>
                <w:szCs w:val="22"/>
              </w:rPr>
              <w:t>62</w:t>
            </w:r>
          </w:p>
        </w:tc>
        <w:tc>
          <w:tcPr>
            <w:tcW w:w="1473" w:type="dxa"/>
            <w:shd w:val="clear" w:color="auto" w:fill="auto"/>
            <w:vAlign w:val="bottom"/>
          </w:tcPr>
          <w:p w14:paraId="7F7D5F15" w14:textId="6C555BFE" w:rsidR="00AD661B" w:rsidRPr="00CB56EC" w:rsidRDefault="00196689" w:rsidP="00AD661B">
            <w:pPr>
              <w:jc w:val="right"/>
              <w:rPr>
                <w:b/>
                <w:bCs/>
                <w:color w:val="000000"/>
                <w:sz w:val="18"/>
                <w:szCs w:val="18"/>
                <w:lang w:eastAsia="tr-TR"/>
              </w:rPr>
            </w:pPr>
            <w:r>
              <w:rPr>
                <w:color w:val="000000"/>
                <w:sz w:val="18"/>
                <w:szCs w:val="22"/>
              </w:rPr>
              <w:t>01.01.2025</w:t>
            </w:r>
          </w:p>
        </w:tc>
        <w:tc>
          <w:tcPr>
            <w:tcW w:w="1177" w:type="dxa"/>
            <w:shd w:val="clear" w:color="auto" w:fill="auto"/>
            <w:vAlign w:val="bottom"/>
          </w:tcPr>
          <w:p w14:paraId="07B5B01A" w14:textId="21B70255" w:rsidR="00AD661B" w:rsidRPr="00CB56EC" w:rsidRDefault="00196689" w:rsidP="00AD661B">
            <w:pPr>
              <w:jc w:val="right"/>
              <w:rPr>
                <w:b/>
                <w:bCs/>
                <w:color w:val="000000"/>
                <w:sz w:val="18"/>
                <w:szCs w:val="18"/>
                <w:lang w:eastAsia="tr-TR"/>
              </w:rPr>
            </w:pPr>
            <w:r>
              <w:rPr>
                <w:color w:val="000000"/>
                <w:sz w:val="18"/>
                <w:szCs w:val="22"/>
              </w:rPr>
              <w:t>127</w:t>
            </w:r>
          </w:p>
        </w:tc>
      </w:tr>
      <w:tr w:rsidR="00AD661B" w:rsidRPr="00CB56EC" w14:paraId="22E4E358" w14:textId="77777777" w:rsidTr="00056F89">
        <w:trPr>
          <w:trHeight w:val="251"/>
        </w:trPr>
        <w:tc>
          <w:tcPr>
            <w:tcW w:w="2135" w:type="dxa"/>
            <w:shd w:val="clear" w:color="auto" w:fill="auto"/>
            <w:vAlign w:val="bottom"/>
            <w:hideMark/>
          </w:tcPr>
          <w:p w14:paraId="619177EE" w14:textId="77777777" w:rsidR="00AD661B" w:rsidRPr="00CB56EC" w:rsidRDefault="00AD661B" w:rsidP="00AD661B">
            <w:pPr>
              <w:rPr>
                <w:color w:val="000000"/>
                <w:sz w:val="18"/>
                <w:szCs w:val="18"/>
                <w:lang w:eastAsia="tr-TR"/>
              </w:rPr>
            </w:pPr>
            <w:r w:rsidRPr="00CB56EC">
              <w:rPr>
                <w:bCs/>
                <w:color w:val="000000"/>
                <w:sz w:val="18"/>
                <w:szCs w:val="18"/>
                <w:lang w:eastAsia="tr-TR"/>
              </w:rPr>
              <w:t>TP+YP (%)</w:t>
            </w:r>
          </w:p>
        </w:tc>
        <w:tc>
          <w:tcPr>
            <w:tcW w:w="1473" w:type="dxa"/>
            <w:shd w:val="clear" w:color="auto" w:fill="auto"/>
            <w:vAlign w:val="bottom"/>
          </w:tcPr>
          <w:p w14:paraId="24B2D69B" w14:textId="04E12F74" w:rsidR="00AD661B" w:rsidRPr="00CB56EC" w:rsidRDefault="00196689" w:rsidP="00AD661B">
            <w:pPr>
              <w:jc w:val="right"/>
            </w:pPr>
            <w:r>
              <w:rPr>
                <w:color w:val="000000"/>
                <w:sz w:val="18"/>
                <w:szCs w:val="22"/>
              </w:rPr>
              <w:t>427</w:t>
            </w:r>
          </w:p>
        </w:tc>
        <w:tc>
          <w:tcPr>
            <w:tcW w:w="1473" w:type="dxa"/>
            <w:shd w:val="clear" w:color="auto" w:fill="auto"/>
            <w:vAlign w:val="bottom"/>
          </w:tcPr>
          <w:p w14:paraId="7BDFB66C" w14:textId="4DE62DF0" w:rsidR="00AD661B" w:rsidRPr="00CB56EC" w:rsidRDefault="00196689" w:rsidP="00AD661B">
            <w:pPr>
              <w:jc w:val="right"/>
            </w:pPr>
            <w:r>
              <w:rPr>
                <w:color w:val="000000"/>
                <w:sz w:val="18"/>
                <w:szCs w:val="22"/>
              </w:rPr>
              <w:t>07.03.2025</w:t>
            </w:r>
          </w:p>
        </w:tc>
        <w:tc>
          <w:tcPr>
            <w:tcW w:w="1473" w:type="dxa"/>
            <w:shd w:val="clear" w:color="auto" w:fill="auto"/>
            <w:vAlign w:val="bottom"/>
          </w:tcPr>
          <w:p w14:paraId="50663D54" w14:textId="127D1DE4" w:rsidR="00AD661B" w:rsidRPr="00CB56EC" w:rsidRDefault="00196689" w:rsidP="00AD661B">
            <w:pPr>
              <w:jc w:val="right"/>
            </w:pPr>
            <w:r>
              <w:rPr>
                <w:color w:val="000000"/>
                <w:sz w:val="18"/>
                <w:szCs w:val="22"/>
              </w:rPr>
              <w:t>77</w:t>
            </w:r>
          </w:p>
        </w:tc>
        <w:tc>
          <w:tcPr>
            <w:tcW w:w="1473" w:type="dxa"/>
            <w:shd w:val="clear" w:color="auto" w:fill="auto"/>
            <w:vAlign w:val="bottom"/>
          </w:tcPr>
          <w:p w14:paraId="7D4B8F29" w14:textId="64F0752A" w:rsidR="00AD661B" w:rsidRPr="00CB56EC" w:rsidRDefault="00196689" w:rsidP="00AD661B">
            <w:pPr>
              <w:jc w:val="right"/>
            </w:pPr>
            <w:r>
              <w:rPr>
                <w:color w:val="000000"/>
                <w:sz w:val="18"/>
                <w:szCs w:val="22"/>
              </w:rPr>
              <w:t>01.01.2025</w:t>
            </w:r>
          </w:p>
        </w:tc>
        <w:tc>
          <w:tcPr>
            <w:tcW w:w="1177" w:type="dxa"/>
            <w:shd w:val="clear" w:color="auto" w:fill="auto"/>
            <w:vAlign w:val="bottom"/>
          </w:tcPr>
          <w:p w14:paraId="56C01B51" w14:textId="77CBB514" w:rsidR="00AD661B" w:rsidRPr="00CB56EC" w:rsidRDefault="00196689" w:rsidP="00AD661B">
            <w:pPr>
              <w:jc w:val="right"/>
            </w:pPr>
            <w:r>
              <w:rPr>
                <w:color w:val="000000"/>
                <w:sz w:val="18"/>
                <w:szCs w:val="22"/>
              </w:rPr>
              <w:t>274</w:t>
            </w:r>
          </w:p>
        </w:tc>
      </w:tr>
      <w:tr w:rsidR="00AD661B" w:rsidRPr="00CB56EC" w14:paraId="0311960C" w14:textId="77777777" w:rsidTr="00056F89">
        <w:trPr>
          <w:trHeight w:val="50"/>
        </w:trPr>
        <w:tc>
          <w:tcPr>
            <w:tcW w:w="2135" w:type="dxa"/>
            <w:shd w:val="clear" w:color="auto" w:fill="auto"/>
            <w:vAlign w:val="bottom"/>
          </w:tcPr>
          <w:p w14:paraId="72D2D16B" w14:textId="77777777" w:rsidR="00AD661B" w:rsidRPr="00CB56EC" w:rsidRDefault="00AD661B" w:rsidP="00AD661B">
            <w:pPr>
              <w:rPr>
                <w:bCs/>
                <w:color w:val="000000"/>
                <w:sz w:val="18"/>
                <w:szCs w:val="18"/>
                <w:lang w:eastAsia="tr-TR"/>
              </w:rPr>
            </w:pPr>
          </w:p>
        </w:tc>
        <w:tc>
          <w:tcPr>
            <w:tcW w:w="1473" w:type="dxa"/>
            <w:shd w:val="clear" w:color="auto" w:fill="auto"/>
            <w:vAlign w:val="bottom"/>
          </w:tcPr>
          <w:p w14:paraId="1CB8F2EE" w14:textId="77777777" w:rsidR="00AD661B" w:rsidRPr="00CB56EC" w:rsidRDefault="00AD661B" w:rsidP="00AD661B">
            <w:pPr>
              <w:jc w:val="right"/>
              <w:rPr>
                <w:color w:val="000000"/>
                <w:sz w:val="18"/>
                <w:szCs w:val="22"/>
              </w:rPr>
            </w:pPr>
          </w:p>
        </w:tc>
        <w:tc>
          <w:tcPr>
            <w:tcW w:w="1473" w:type="dxa"/>
            <w:shd w:val="clear" w:color="auto" w:fill="auto"/>
            <w:vAlign w:val="bottom"/>
          </w:tcPr>
          <w:p w14:paraId="7E4C4E14" w14:textId="77777777" w:rsidR="00AD661B" w:rsidRPr="00CB56EC" w:rsidRDefault="00AD661B" w:rsidP="00AD661B">
            <w:pPr>
              <w:jc w:val="right"/>
              <w:rPr>
                <w:color w:val="000000"/>
                <w:sz w:val="18"/>
                <w:szCs w:val="22"/>
              </w:rPr>
            </w:pPr>
          </w:p>
        </w:tc>
        <w:tc>
          <w:tcPr>
            <w:tcW w:w="1473" w:type="dxa"/>
            <w:shd w:val="clear" w:color="auto" w:fill="auto"/>
            <w:vAlign w:val="bottom"/>
          </w:tcPr>
          <w:p w14:paraId="505C4941" w14:textId="77777777" w:rsidR="00AD661B" w:rsidRPr="00CB56EC" w:rsidRDefault="00AD661B" w:rsidP="00AD661B">
            <w:pPr>
              <w:jc w:val="right"/>
              <w:rPr>
                <w:color w:val="000000"/>
                <w:sz w:val="18"/>
                <w:szCs w:val="22"/>
              </w:rPr>
            </w:pPr>
          </w:p>
        </w:tc>
        <w:tc>
          <w:tcPr>
            <w:tcW w:w="1473" w:type="dxa"/>
            <w:shd w:val="clear" w:color="auto" w:fill="auto"/>
            <w:vAlign w:val="bottom"/>
          </w:tcPr>
          <w:p w14:paraId="7F732358" w14:textId="77777777" w:rsidR="00AD661B" w:rsidRPr="00CB56EC" w:rsidRDefault="00AD661B" w:rsidP="00AD661B">
            <w:pPr>
              <w:jc w:val="right"/>
              <w:rPr>
                <w:color w:val="000000"/>
                <w:sz w:val="18"/>
                <w:szCs w:val="22"/>
              </w:rPr>
            </w:pPr>
          </w:p>
        </w:tc>
        <w:tc>
          <w:tcPr>
            <w:tcW w:w="1177" w:type="dxa"/>
            <w:shd w:val="clear" w:color="auto" w:fill="auto"/>
            <w:vAlign w:val="bottom"/>
          </w:tcPr>
          <w:p w14:paraId="7F1FD3E9" w14:textId="77777777" w:rsidR="00AD661B" w:rsidRPr="00CB56EC" w:rsidRDefault="00AD661B" w:rsidP="00AD661B">
            <w:pPr>
              <w:jc w:val="right"/>
              <w:rPr>
                <w:color w:val="000000"/>
                <w:sz w:val="18"/>
                <w:szCs w:val="22"/>
              </w:rPr>
            </w:pPr>
          </w:p>
        </w:tc>
      </w:tr>
      <w:tr w:rsidR="00AD661B" w:rsidRPr="00CB56EC" w14:paraId="6F64D9C1" w14:textId="77777777" w:rsidTr="00056F89">
        <w:trPr>
          <w:trHeight w:val="50"/>
        </w:trPr>
        <w:tc>
          <w:tcPr>
            <w:tcW w:w="2135" w:type="dxa"/>
            <w:shd w:val="clear" w:color="auto" w:fill="auto"/>
            <w:vAlign w:val="bottom"/>
          </w:tcPr>
          <w:p w14:paraId="1B2D4D82" w14:textId="46563DA2" w:rsidR="00AD661B" w:rsidRPr="00CB56EC" w:rsidRDefault="00AD661B" w:rsidP="00AD661B">
            <w:pPr>
              <w:rPr>
                <w:b/>
                <w:bCs/>
                <w:color w:val="000000"/>
                <w:sz w:val="18"/>
                <w:szCs w:val="18"/>
                <w:lang w:eastAsia="tr-TR"/>
              </w:rPr>
            </w:pPr>
            <w:r w:rsidRPr="00CB56EC">
              <w:rPr>
                <w:b/>
                <w:bCs/>
                <w:color w:val="000000"/>
                <w:sz w:val="18"/>
                <w:szCs w:val="18"/>
                <w:lang w:eastAsia="tr-TR"/>
              </w:rPr>
              <w:t>Önceki Dönem</w:t>
            </w:r>
          </w:p>
        </w:tc>
        <w:tc>
          <w:tcPr>
            <w:tcW w:w="1473" w:type="dxa"/>
            <w:shd w:val="clear" w:color="auto" w:fill="auto"/>
            <w:vAlign w:val="center"/>
          </w:tcPr>
          <w:p w14:paraId="34033AA9" w14:textId="6662A275" w:rsidR="00AD661B" w:rsidRPr="00CB56EC" w:rsidRDefault="00AD661B" w:rsidP="00AD661B">
            <w:pPr>
              <w:jc w:val="right"/>
              <w:rPr>
                <w:color w:val="000000"/>
                <w:sz w:val="18"/>
                <w:szCs w:val="22"/>
              </w:rPr>
            </w:pPr>
            <w:r w:rsidRPr="00CB56EC">
              <w:rPr>
                <w:b/>
                <w:bCs/>
                <w:color w:val="000000"/>
                <w:sz w:val="18"/>
                <w:szCs w:val="18"/>
                <w:lang w:eastAsia="tr-TR"/>
              </w:rPr>
              <w:t>En Yüksek</w:t>
            </w:r>
          </w:p>
        </w:tc>
        <w:tc>
          <w:tcPr>
            <w:tcW w:w="1473" w:type="dxa"/>
            <w:shd w:val="clear" w:color="auto" w:fill="auto"/>
            <w:vAlign w:val="center"/>
          </w:tcPr>
          <w:p w14:paraId="7AEE3557" w14:textId="70FF3F1D" w:rsidR="00AD661B" w:rsidRPr="00CB56EC" w:rsidRDefault="00AD661B" w:rsidP="00AD661B">
            <w:pPr>
              <w:jc w:val="right"/>
              <w:rPr>
                <w:color w:val="000000"/>
                <w:sz w:val="18"/>
                <w:szCs w:val="22"/>
              </w:rPr>
            </w:pPr>
            <w:r w:rsidRPr="00CB56EC">
              <w:rPr>
                <w:b/>
                <w:bCs/>
                <w:color w:val="000000"/>
                <w:sz w:val="18"/>
                <w:szCs w:val="18"/>
                <w:lang w:eastAsia="tr-TR"/>
              </w:rPr>
              <w:t>Tarih</w:t>
            </w:r>
          </w:p>
        </w:tc>
        <w:tc>
          <w:tcPr>
            <w:tcW w:w="1473" w:type="dxa"/>
            <w:shd w:val="clear" w:color="auto" w:fill="auto"/>
            <w:vAlign w:val="center"/>
          </w:tcPr>
          <w:p w14:paraId="1F81438B" w14:textId="0B2528DC" w:rsidR="00AD661B" w:rsidRPr="00CB56EC" w:rsidRDefault="00AD661B" w:rsidP="00AD661B">
            <w:pPr>
              <w:jc w:val="right"/>
              <w:rPr>
                <w:color w:val="000000"/>
                <w:sz w:val="18"/>
                <w:szCs w:val="22"/>
              </w:rPr>
            </w:pPr>
            <w:r w:rsidRPr="00CB56EC">
              <w:rPr>
                <w:b/>
                <w:bCs/>
                <w:color w:val="000000"/>
                <w:sz w:val="18"/>
                <w:szCs w:val="18"/>
                <w:lang w:eastAsia="tr-TR"/>
              </w:rPr>
              <w:t>En Düşük</w:t>
            </w:r>
          </w:p>
        </w:tc>
        <w:tc>
          <w:tcPr>
            <w:tcW w:w="1473" w:type="dxa"/>
            <w:shd w:val="clear" w:color="auto" w:fill="auto"/>
            <w:vAlign w:val="center"/>
          </w:tcPr>
          <w:p w14:paraId="3D08E591" w14:textId="2B9D3400" w:rsidR="00AD661B" w:rsidRPr="00CB56EC" w:rsidRDefault="00AD661B" w:rsidP="00AD661B">
            <w:pPr>
              <w:jc w:val="right"/>
              <w:rPr>
                <w:color w:val="000000"/>
                <w:sz w:val="18"/>
                <w:szCs w:val="22"/>
              </w:rPr>
            </w:pPr>
            <w:r w:rsidRPr="00CB56EC">
              <w:rPr>
                <w:b/>
                <w:bCs/>
                <w:color w:val="000000"/>
                <w:sz w:val="18"/>
                <w:szCs w:val="18"/>
                <w:lang w:eastAsia="tr-TR"/>
              </w:rPr>
              <w:t>Tarih</w:t>
            </w:r>
          </w:p>
        </w:tc>
        <w:tc>
          <w:tcPr>
            <w:tcW w:w="1177" w:type="dxa"/>
            <w:shd w:val="clear" w:color="auto" w:fill="auto"/>
            <w:vAlign w:val="center"/>
          </w:tcPr>
          <w:p w14:paraId="195BBCC0" w14:textId="48E0A0B1" w:rsidR="00AD661B" w:rsidRPr="00CB56EC" w:rsidRDefault="00AD661B" w:rsidP="00AD661B">
            <w:pPr>
              <w:jc w:val="right"/>
              <w:rPr>
                <w:color w:val="000000"/>
                <w:sz w:val="18"/>
                <w:szCs w:val="22"/>
              </w:rPr>
            </w:pPr>
            <w:r w:rsidRPr="00CB56EC">
              <w:rPr>
                <w:b/>
                <w:bCs/>
                <w:color w:val="000000"/>
                <w:sz w:val="18"/>
                <w:szCs w:val="18"/>
                <w:lang w:eastAsia="tr-TR"/>
              </w:rPr>
              <w:t>Ortalama</w:t>
            </w:r>
          </w:p>
        </w:tc>
      </w:tr>
      <w:tr w:rsidR="00F8467C" w:rsidRPr="00CB56EC" w14:paraId="5556ABA7" w14:textId="77777777" w:rsidTr="00056F89">
        <w:trPr>
          <w:trHeight w:val="50"/>
        </w:trPr>
        <w:tc>
          <w:tcPr>
            <w:tcW w:w="2135" w:type="dxa"/>
            <w:shd w:val="clear" w:color="auto" w:fill="auto"/>
            <w:vAlign w:val="bottom"/>
          </w:tcPr>
          <w:p w14:paraId="01776A1F" w14:textId="25F89155" w:rsidR="00F8467C" w:rsidRPr="00CB56EC" w:rsidRDefault="00F8467C" w:rsidP="00F8467C">
            <w:pPr>
              <w:rPr>
                <w:bCs/>
                <w:color w:val="000000"/>
                <w:sz w:val="18"/>
                <w:szCs w:val="18"/>
                <w:lang w:eastAsia="tr-TR"/>
              </w:rPr>
            </w:pPr>
            <w:r w:rsidRPr="00CB56EC">
              <w:rPr>
                <w:bCs/>
                <w:color w:val="000000"/>
                <w:sz w:val="18"/>
                <w:szCs w:val="18"/>
                <w:lang w:eastAsia="tr-TR"/>
              </w:rPr>
              <w:t>YP (%)</w:t>
            </w:r>
          </w:p>
        </w:tc>
        <w:tc>
          <w:tcPr>
            <w:tcW w:w="1473" w:type="dxa"/>
            <w:shd w:val="clear" w:color="auto" w:fill="auto"/>
            <w:vAlign w:val="bottom"/>
          </w:tcPr>
          <w:p w14:paraId="5D2ECD66" w14:textId="74EBA20D" w:rsidR="00F8467C" w:rsidRPr="00CB56EC" w:rsidRDefault="00F8467C" w:rsidP="00F8467C">
            <w:pPr>
              <w:jc w:val="right"/>
              <w:rPr>
                <w:color w:val="000000"/>
                <w:sz w:val="18"/>
                <w:szCs w:val="22"/>
              </w:rPr>
            </w:pPr>
            <w:r>
              <w:rPr>
                <w:color w:val="000000"/>
                <w:sz w:val="18"/>
                <w:szCs w:val="22"/>
              </w:rPr>
              <w:t>685</w:t>
            </w:r>
          </w:p>
        </w:tc>
        <w:tc>
          <w:tcPr>
            <w:tcW w:w="1473" w:type="dxa"/>
            <w:shd w:val="clear" w:color="auto" w:fill="auto"/>
            <w:vAlign w:val="bottom"/>
          </w:tcPr>
          <w:p w14:paraId="678AAD5A" w14:textId="47D3411B" w:rsidR="00F8467C" w:rsidRPr="00CB56EC" w:rsidRDefault="00F8467C" w:rsidP="00F8467C">
            <w:pPr>
              <w:jc w:val="right"/>
              <w:rPr>
                <w:color w:val="000000"/>
                <w:sz w:val="18"/>
                <w:szCs w:val="22"/>
              </w:rPr>
            </w:pPr>
            <w:r>
              <w:rPr>
                <w:color w:val="000000"/>
                <w:sz w:val="18"/>
                <w:szCs w:val="22"/>
              </w:rPr>
              <w:t>08.11.2024</w:t>
            </w:r>
          </w:p>
        </w:tc>
        <w:tc>
          <w:tcPr>
            <w:tcW w:w="1473" w:type="dxa"/>
            <w:shd w:val="clear" w:color="auto" w:fill="auto"/>
            <w:vAlign w:val="bottom"/>
          </w:tcPr>
          <w:p w14:paraId="4E293F32" w14:textId="4C3ED631" w:rsidR="00F8467C" w:rsidRPr="00CB56EC" w:rsidRDefault="00F8467C" w:rsidP="00F8467C">
            <w:pPr>
              <w:jc w:val="right"/>
              <w:rPr>
                <w:color w:val="000000"/>
                <w:sz w:val="18"/>
                <w:szCs w:val="22"/>
              </w:rPr>
            </w:pPr>
            <w:r>
              <w:rPr>
                <w:color w:val="000000"/>
                <w:sz w:val="18"/>
                <w:szCs w:val="22"/>
              </w:rPr>
              <w:t>64</w:t>
            </w:r>
          </w:p>
        </w:tc>
        <w:tc>
          <w:tcPr>
            <w:tcW w:w="1473" w:type="dxa"/>
            <w:shd w:val="clear" w:color="auto" w:fill="auto"/>
            <w:vAlign w:val="bottom"/>
          </w:tcPr>
          <w:p w14:paraId="1F6A316A" w14:textId="5ECFB8D2" w:rsidR="00F8467C" w:rsidRPr="00CB56EC" w:rsidRDefault="00F8467C" w:rsidP="00F8467C">
            <w:pPr>
              <w:jc w:val="right"/>
              <w:rPr>
                <w:color w:val="000000"/>
                <w:sz w:val="18"/>
                <w:szCs w:val="22"/>
              </w:rPr>
            </w:pPr>
            <w:r>
              <w:rPr>
                <w:color w:val="000000"/>
                <w:sz w:val="18"/>
                <w:szCs w:val="22"/>
              </w:rPr>
              <w:t>31.12.2024</w:t>
            </w:r>
          </w:p>
        </w:tc>
        <w:tc>
          <w:tcPr>
            <w:tcW w:w="1177" w:type="dxa"/>
            <w:shd w:val="clear" w:color="auto" w:fill="auto"/>
            <w:vAlign w:val="bottom"/>
          </w:tcPr>
          <w:p w14:paraId="47F67797" w14:textId="275D2B14" w:rsidR="00F8467C" w:rsidRPr="00CB56EC" w:rsidRDefault="00F8467C" w:rsidP="00F8467C">
            <w:pPr>
              <w:jc w:val="right"/>
              <w:rPr>
                <w:color w:val="000000"/>
                <w:sz w:val="18"/>
                <w:szCs w:val="22"/>
              </w:rPr>
            </w:pPr>
            <w:r>
              <w:rPr>
                <w:color w:val="000000"/>
                <w:sz w:val="18"/>
                <w:szCs w:val="22"/>
              </w:rPr>
              <w:t>346</w:t>
            </w:r>
          </w:p>
        </w:tc>
      </w:tr>
      <w:tr w:rsidR="00F8467C" w:rsidRPr="00CB56EC" w14:paraId="3DAACD86" w14:textId="77777777" w:rsidTr="00056F89">
        <w:trPr>
          <w:trHeight w:val="50"/>
        </w:trPr>
        <w:tc>
          <w:tcPr>
            <w:tcW w:w="2135" w:type="dxa"/>
            <w:shd w:val="clear" w:color="auto" w:fill="auto"/>
            <w:vAlign w:val="bottom"/>
          </w:tcPr>
          <w:p w14:paraId="475EE327" w14:textId="5FA83E15" w:rsidR="00F8467C" w:rsidRPr="00CB56EC" w:rsidRDefault="00F8467C" w:rsidP="00F8467C">
            <w:pPr>
              <w:rPr>
                <w:bCs/>
                <w:color w:val="000000"/>
                <w:sz w:val="18"/>
                <w:szCs w:val="18"/>
                <w:lang w:eastAsia="tr-TR"/>
              </w:rPr>
            </w:pPr>
            <w:r w:rsidRPr="00CB56EC">
              <w:rPr>
                <w:bCs/>
                <w:color w:val="000000"/>
                <w:sz w:val="18"/>
                <w:szCs w:val="18"/>
                <w:lang w:eastAsia="tr-TR"/>
              </w:rPr>
              <w:t>TP+YP (%)</w:t>
            </w:r>
          </w:p>
        </w:tc>
        <w:tc>
          <w:tcPr>
            <w:tcW w:w="1473" w:type="dxa"/>
            <w:shd w:val="clear" w:color="auto" w:fill="auto"/>
            <w:vAlign w:val="bottom"/>
          </w:tcPr>
          <w:p w14:paraId="1E3D2B8F" w14:textId="0C0EC21A" w:rsidR="00F8467C" w:rsidRPr="00CB56EC" w:rsidRDefault="00F8467C" w:rsidP="00F8467C">
            <w:pPr>
              <w:jc w:val="right"/>
              <w:rPr>
                <w:color w:val="000000"/>
                <w:sz w:val="18"/>
                <w:szCs w:val="22"/>
              </w:rPr>
            </w:pPr>
            <w:r>
              <w:rPr>
                <w:color w:val="000000"/>
                <w:sz w:val="18"/>
                <w:szCs w:val="22"/>
              </w:rPr>
              <w:t>363</w:t>
            </w:r>
          </w:p>
        </w:tc>
        <w:tc>
          <w:tcPr>
            <w:tcW w:w="1473" w:type="dxa"/>
            <w:shd w:val="clear" w:color="auto" w:fill="auto"/>
            <w:vAlign w:val="bottom"/>
          </w:tcPr>
          <w:p w14:paraId="2BBCCD64" w14:textId="01DF962D" w:rsidR="00F8467C" w:rsidRPr="00CB56EC" w:rsidRDefault="00F8467C" w:rsidP="00F8467C">
            <w:pPr>
              <w:jc w:val="right"/>
              <w:rPr>
                <w:color w:val="000000"/>
                <w:sz w:val="18"/>
                <w:szCs w:val="22"/>
              </w:rPr>
            </w:pPr>
            <w:r>
              <w:rPr>
                <w:color w:val="000000"/>
                <w:sz w:val="18"/>
                <w:szCs w:val="22"/>
              </w:rPr>
              <w:t>03.10.2024</w:t>
            </w:r>
          </w:p>
        </w:tc>
        <w:tc>
          <w:tcPr>
            <w:tcW w:w="1473" w:type="dxa"/>
            <w:shd w:val="clear" w:color="auto" w:fill="auto"/>
            <w:vAlign w:val="bottom"/>
          </w:tcPr>
          <w:p w14:paraId="052030E6" w14:textId="4A0ACF48" w:rsidR="00F8467C" w:rsidRPr="00CB56EC" w:rsidRDefault="00F8467C" w:rsidP="00F8467C">
            <w:pPr>
              <w:jc w:val="right"/>
              <w:rPr>
                <w:color w:val="000000"/>
                <w:sz w:val="18"/>
                <w:szCs w:val="22"/>
              </w:rPr>
            </w:pPr>
            <w:r>
              <w:rPr>
                <w:color w:val="000000"/>
                <w:sz w:val="18"/>
                <w:szCs w:val="22"/>
              </w:rPr>
              <w:t>65</w:t>
            </w:r>
          </w:p>
        </w:tc>
        <w:tc>
          <w:tcPr>
            <w:tcW w:w="1473" w:type="dxa"/>
            <w:shd w:val="clear" w:color="auto" w:fill="auto"/>
            <w:vAlign w:val="bottom"/>
          </w:tcPr>
          <w:p w14:paraId="3F00AA8A" w14:textId="02EECA73" w:rsidR="00F8467C" w:rsidRPr="00CB56EC" w:rsidRDefault="00F8467C" w:rsidP="00F8467C">
            <w:pPr>
              <w:jc w:val="right"/>
              <w:rPr>
                <w:color w:val="000000"/>
                <w:sz w:val="18"/>
                <w:szCs w:val="22"/>
              </w:rPr>
            </w:pPr>
            <w:r>
              <w:rPr>
                <w:color w:val="000000"/>
                <w:sz w:val="18"/>
                <w:szCs w:val="22"/>
              </w:rPr>
              <w:t>25.12.2024</w:t>
            </w:r>
          </w:p>
        </w:tc>
        <w:tc>
          <w:tcPr>
            <w:tcW w:w="1177" w:type="dxa"/>
            <w:shd w:val="clear" w:color="auto" w:fill="auto"/>
            <w:vAlign w:val="bottom"/>
          </w:tcPr>
          <w:p w14:paraId="179B58CF" w14:textId="3781A018" w:rsidR="00F8467C" w:rsidRPr="00CB56EC" w:rsidRDefault="00F8467C" w:rsidP="00F8467C">
            <w:pPr>
              <w:jc w:val="right"/>
              <w:rPr>
                <w:color w:val="000000"/>
                <w:sz w:val="18"/>
                <w:szCs w:val="22"/>
              </w:rPr>
            </w:pPr>
            <w:r>
              <w:rPr>
                <w:color w:val="000000"/>
                <w:sz w:val="18"/>
                <w:szCs w:val="22"/>
              </w:rPr>
              <w:t>199</w:t>
            </w:r>
          </w:p>
        </w:tc>
      </w:tr>
    </w:tbl>
    <w:p w14:paraId="7BB114EB" w14:textId="77777777" w:rsidR="00AF46F6" w:rsidRPr="00CB56EC" w:rsidRDefault="00AF46F6" w:rsidP="00AF46F6">
      <w:pPr>
        <w:ind w:hanging="567"/>
        <w:jc w:val="both"/>
        <w:rPr>
          <w:rFonts w:eastAsia="Arial Unicode MS"/>
          <w:b/>
        </w:rPr>
      </w:pPr>
    </w:p>
    <w:p w14:paraId="537C744E" w14:textId="528591CF" w:rsidR="00DE3590" w:rsidRPr="00CB56EC" w:rsidRDefault="00DE3590" w:rsidP="006C4940">
      <w:pPr>
        <w:jc w:val="both"/>
        <w:sectPr w:rsidR="00DE3590" w:rsidRPr="00CB56EC" w:rsidSect="00720775">
          <w:headerReference w:type="default" r:id="rId37"/>
          <w:footerReference w:type="default" r:id="rId38"/>
          <w:pgSz w:w="11906" w:h="16838"/>
          <w:pgMar w:top="1417" w:right="1133" w:bottom="1438" w:left="1560" w:header="708" w:footer="708" w:gutter="0"/>
          <w:cols w:space="708"/>
          <w:docGrid w:linePitch="360"/>
        </w:sectPr>
      </w:pPr>
      <w:r w:rsidRPr="00CB56EC">
        <w:t xml:space="preserve"> </w:t>
      </w:r>
    </w:p>
    <w:p w14:paraId="6886B4C4" w14:textId="77777777" w:rsidR="00AF46F6" w:rsidRPr="00CB56EC" w:rsidRDefault="00AF46F6" w:rsidP="006C4940">
      <w:pPr>
        <w:jc w:val="both"/>
        <w:rPr>
          <w:rFonts w:eastAsia="Arial Unicode MS"/>
          <w:b/>
        </w:rPr>
      </w:pPr>
      <w:r w:rsidRPr="00CB56EC">
        <w:rPr>
          <w:rFonts w:eastAsia="Arial Unicode MS"/>
          <w:b/>
        </w:rPr>
        <w:lastRenderedPageBreak/>
        <w:t>Aktif ve pasif kalemlerin kalan vadelerine göre gösterimi</w:t>
      </w:r>
    </w:p>
    <w:p w14:paraId="12D1BAA4" w14:textId="77777777" w:rsidR="00AF46F6" w:rsidRPr="00CB56EC" w:rsidRDefault="00AF46F6" w:rsidP="00AF46F6">
      <w:pPr>
        <w:pStyle w:val="BodyText"/>
        <w:jc w:val="left"/>
        <w:rPr>
          <w:sz w:val="12"/>
          <w:szCs w:val="12"/>
          <w:lang w:eastAsia="en-GB"/>
        </w:rPr>
      </w:pPr>
    </w:p>
    <w:tbl>
      <w:tblPr>
        <w:tblW w:w="14034"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395"/>
        <w:gridCol w:w="1204"/>
        <w:gridCol w:w="1205"/>
        <w:gridCol w:w="1205"/>
        <w:gridCol w:w="1205"/>
        <w:gridCol w:w="1205"/>
        <w:gridCol w:w="1205"/>
        <w:gridCol w:w="1205"/>
        <w:gridCol w:w="1205"/>
      </w:tblGrid>
      <w:tr w:rsidR="00AF46F6" w:rsidRPr="00CB56EC" w14:paraId="1A9F1143" w14:textId="77777777" w:rsidTr="00055565">
        <w:trPr>
          <w:trHeight w:hRule="exact" w:val="400"/>
        </w:trPr>
        <w:tc>
          <w:tcPr>
            <w:tcW w:w="4395" w:type="dxa"/>
            <w:tcBorders>
              <w:top w:val="single" w:sz="6" w:space="0" w:color="auto"/>
              <w:bottom w:val="dotted" w:sz="4" w:space="0" w:color="auto"/>
            </w:tcBorders>
            <w:shd w:val="clear" w:color="auto" w:fill="auto"/>
            <w:vAlign w:val="bottom"/>
            <w:hideMark/>
          </w:tcPr>
          <w:p w14:paraId="12F1ED96" w14:textId="4B707CAC" w:rsidR="00AF46F6" w:rsidRPr="00CB56EC" w:rsidRDefault="00AF46F6" w:rsidP="00B21A5A">
            <w:pPr>
              <w:rPr>
                <w:b/>
                <w:bCs/>
                <w:sz w:val="18"/>
                <w:szCs w:val="18"/>
                <w:lang w:eastAsia="tr-TR"/>
              </w:rPr>
            </w:pPr>
            <w:r w:rsidRPr="00CB56EC">
              <w:rPr>
                <w:b/>
                <w:bCs/>
                <w:sz w:val="18"/>
                <w:szCs w:val="18"/>
                <w:lang w:eastAsia="tr-TR"/>
              </w:rPr>
              <w:t xml:space="preserve">Cari Dönem </w:t>
            </w:r>
          </w:p>
        </w:tc>
        <w:tc>
          <w:tcPr>
            <w:tcW w:w="1204" w:type="dxa"/>
            <w:tcBorders>
              <w:top w:val="single" w:sz="6" w:space="0" w:color="auto"/>
              <w:bottom w:val="dotted" w:sz="4" w:space="0" w:color="auto"/>
            </w:tcBorders>
            <w:shd w:val="clear" w:color="auto" w:fill="auto"/>
            <w:vAlign w:val="bottom"/>
            <w:hideMark/>
          </w:tcPr>
          <w:p w14:paraId="66345C52" w14:textId="77777777" w:rsidR="00AF46F6" w:rsidRPr="00CB56EC" w:rsidRDefault="00AF46F6" w:rsidP="000131D2">
            <w:pPr>
              <w:jc w:val="center"/>
              <w:rPr>
                <w:b/>
                <w:bCs/>
                <w:sz w:val="18"/>
                <w:szCs w:val="18"/>
                <w:lang w:eastAsia="tr-TR"/>
              </w:rPr>
            </w:pPr>
            <w:r w:rsidRPr="00CB56EC">
              <w:rPr>
                <w:b/>
                <w:bCs/>
                <w:sz w:val="18"/>
                <w:szCs w:val="18"/>
                <w:lang w:eastAsia="tr-TR"/>
              </w:rPr>
              <w:t>Vadesiz</w:t>
            </w:r>
          </w:p>
        </w:tc>
        <w:tc>
          <w:tcPr>
            <w:tcW w:w="1205" w:type="dxa"/>
            <w:tcBorders>
              <w:top w:val="single" w:sz="6" w:space="0" w:color="auto"/>
              <w:bottom w:val="dotted" w:sz="4" w:space="0" w:color="auto"/>
            </w:tcBorders>
            <w:shd w:val="clear" w:color="auto" w:fill="auto"/>
            <w:vAlign w:val="bottom"/>
            <w:hideMark/>
          </w:tcPr>
          <w:p w14:paraId="01C6A4E9" w14:textId="77777777" w:rsidR="00AF46F6" w:rsidRPr="00CB56EC" w:rsidRDefault="00AF46F6" w:rsidP="000131D2">
            <w:pPr>
              <w:jc w:val="center"/>
              <w:rPr>
                <w:b/>
                <w:bCs/>
                <w:sz w:val="18"/>
                <w:szCs w:val="18"/>
                <w:lang w:eastAsia="tr-TR"/>
              </w:rPr>
            </w:pPr>
            <w:r w:rsidRPr="00CB56EC">
              <w:rPr>
                <w:b/>
                <w:bCs/>
                <w:sz w:val="18"/>
                <w:szCs w:val="18"/>
                <w:lang w:eastAsia="tr-TR"/>
              </w:rPr>
              <w:t>1 aya kadar</w:t>
            </w:r>
          </w:p>
        </w:tc>
        <w:tc>
          <w:tcPr>
            <w:tcW w:w="1205" w:type="dxa"/>
            <w:tcBorders>
              <w:top w:val="single" w:sz="6" w:space="0" w:color="auto"/>
              <w:bottom w:val="dotted" w:sz="4" w:space="0" w:color="auto"/>
            </w:tcBorders>
            <w:shd w:val="clear" w:color="auto" w:fill="auto"/>
            <w:vAlign w:val="bottom"/>
            <w:hideMark/>
          </w:tcPr>
          <w:p w14:paraId="3CB1406F" w14:textId="77777777" w:rsidR="00AF46F6" w:rsidRPr="00CB56EC" w:rsidRDefault="00AF46F6" w:rsidP="000131D2">
            <w:pPr>
              <w:jc w:val="center"/>
              <w:rPr>
                <w:b/>
                <w:bCs/>
                <w:sz w:val="18"/>
                <w:szCs w:val="18"/>
                <w:lang w:eastAsia="tr-TR"/>
              </w:rPr>
            </w:pPr>
            <w:r w:rsidRPr="00CB56EC">
              <w:rPr>
                <w:b/>
                <w:bCs/>
                <w:sz w:val="18"/>
                <w:szCs w:val="18"/>
                <w:lang w:eastAsia="tr-TR"/>
              </w:rPr>
              <w:t>1-3 Ay</w:t>
            </w:r>
          </w:p>
        </w:tc>
        <w:tc>
          <w:tcPr>
            <w:tcW w:w="1205" w:type="dxa"/>
            <w:tcBorders>
              <w:top w:val="single" w:sz="6" w:space="0" w:color="auto"/>
              <w:bottom w:val="dotted" w:sz="4" w:space="0" w:color="auto"/>
            </w:tcBorders>
            <w:shd w:val="clear" w:color="auto" w:fill="auto"/>
            <w:vAlign w:val="bottom"/>
            <w:hideMark/>
          </w:tcPr>
          <w:p w14:paraId="7701A83B" w14:textId="77777777" w:rsidR="00AF46F6" w:rsidRPr="00CB56EC" w:rsidRDefault="00AF46F6" w:rsidP="000131D2">
            <w:pPr>
              <w:jc w:val="center"/>
              <w:rPr>
                <w:b/>
                <w:bCs/>
                <w:sz w:val="18"/>
                <w:szCs w:val="18"/>
                <w:lang w:eastAsia="tr-TR"/>
              </w:rPr>
            </w:pPr>
            <w:r w:rsidRPr="00CB56EC">
              <w:rPr>
                <w:b/>
                <w:bCs/>
                <w:sz w:val="18"/>
                <w:szCs w:val="18"/>
                <w:lang w:eastAsia="tr-TR"/>
              </w:rPr>
              <w:t>3-12 Ay</w:t>
            </w:r>
          </w:p>
        </w:tc>
        <w:tc>
          <w:tcPr>
            <w:tcW w:w="1205" w:type="dxa"/>
            <w:tcBorders>
              <w:top w:val="single" w:sz="6" w:space="0" w:color="auto"/>
              <w:bottom w:val="dotted" w:sz="4" w:space="0" w:color="auto"/>
            </w:tcBorders>
            <w:shd w:val="clear" w:color="auto" w:fill="auto"/>
            <w:vAlign w:val="bottom"/>
            <w:hideMark/>
          </w:tcPr>
          <w:p w14:paraId="159FE256" w14:textId="77777777" w:rsidR="00AF46F6" w:rsidRPr="00CB56EC" w:rsidRDefault="00AF46F6" w:rsidP="000131D2">
            <w:pPr>
              <w:jc w:val="center"/>
              <w:rPr>
                <w:b/>
                <w:bCs/>
                <w:sz w:val="18"/>
                <w:szCs w:val="18"/>
                <w:lang w:eastAsia="tr-TR"/>
              </w:rPr>
            </w:pPr>
            <w:r w:rsidRPr="00CB56EC">
              <w:rPr>
                <w:b/>
                <w:bCs/>
                <w:sz w:val="18"/>
                <w:szCs w:val="18"/>
                <w:lang w:eastAsia="tr-TR"/>
              </w:rPr>
              <w:t>1-5 Yıl</w:t>
            </w:r>
          </w:p>
        </w:tc>
        <w:tc>
          <w:tcPr>
            <w:tcW w:w="1205" w:type="dxa"/>
            <w:tcBorders>
              <w:top w:val="single" w:sz="6" w:space="0" w:color="auto"/>
              <w:bottom w:val="dotted" w:sz="4" w:space="0" w:color="auto"/>
            </w:tcBorders>
            <w:shd w:val="clear" w:color="auto" w:fill="auto"/>
            <w:vAlign w:val="bottom"/>
            <w:hideMark/>
          </w:tcPr>
          <w:p w14:paraId="31BABD4F" w14:textId="77777777" w:rsidR="00AF46F6" w:rsidRPr="00CB56EC" w:rsidRDefault="00AF46F6" w:rsidP="000131D2">
            <w:pPr>
              <w:jc w:val="center"/>
              <w:rPr>
                <w:b/>
                <w:bCs/>
                <w:sz w:val="18"/>
                <w:szCs w:val="18"/>
                <w:lang w:eastAsia="tr-TR"/>
              </w:rPr>
            </w:pPr>
            <w:r w:rsidRPr="00CB56EC">
              <w:rPr>
                <w:b/>
                <w:bCs/>
                <w:sz w:val="18"/>
                <w:szCs w:val="18"/>
                <w:lang w:eastAsia="tr-TR"/>
              </w:rPr>
              <w:t>5 Yıl ve Üzeri</w:t>
            </w:r>
          </w:p>
        </w:tc>
        <w:tc>
          <w:tcPr>
            <w:tcW w:w="1205" w:type="dxa"/>
            <w:tcBorders>
              <w:top w:val="single" w:sz="6" w:space="0" w:color="auto"/>
              <w:bottom w:val="dotted" w:sz="4" w:space="0" w:color="auto"/>
            </w:tcBorders>
            <w:shd w:val="clear" w:color="auto" w:fill="auto"/>
            <w:vAlign w:val="bottom"/>
            <w:hideMark/>
          </w:tcPr>
          <w:p w14:paraId="63FD3EC9" w14:textId="77777777" w:rsidR="00AF46F6" w:rsidRPr="00CB56EC" w:rsidRDefault="00AF46F6" w:rsidP="000131D2">
            <w:pPr>
              <w:jc w:val="center"/>
              <w:rPr>
                <w:b/>
                <w:bCs/>
                <w:sz w:val="18"/>
                <w:szCs w:val="18"/>
                <w:lang w:eastAsia="tr-TR"/>
              </w:rPr>
            </w:pPr>
            <w:r w:rsidRPr="00CB56EC">
              <w:rPr>
                <w:b/>
                <w:bCs/>
                <w:sz w:val="18"/>
                <w:szCs w:val="18"/>
                <w:lang w:eastAsia="tr-TR"/>
              </w:rPr>
              <w:t>Dağıtıla</w:t>
            </w:r>
            <w:r w:rsidR="000131D2" w:rsidRPr="00CB56EC">
              <w:rPr>
                <w:b/>
                <w:bCs/>
                <w:sz w:val="18"/>
                <w:szCs w:val="18"/>
                <w:lang w:eastAsia="tr-TR"/>
              </w:rPr>
              <w:t>-</w:t>
            </w:r>
            <w:r w:rsidRPr="00CB56EC">
              <w:rPr>
                <w:b/>
                <w:bCs/>
                <w:sz w:val="18"/>
                <w:szCs w:val="18"/>
                <w:lang w:eastAsia="tr-TR"/>
              </w:rPr>
              <w:t>mayan</w:t>
            </w:r>
          </w:p>
        </w:tc>
        <w:tc>
          <w:tcPr>
            <w:tcW w:w="1205" w:type="dxa"/>
            <w:tcBorders>
              <w:top w:val="single" w:sz="6" w:space="0" w:color="auto"/>
              <w:bottom w:val="dotted" w:sz="4" w:space="0" w:color="auto"/>
            </w:tcBorders>
            <w:shd w:val="clear" w:color="auto" w:fill="auto"/>
            <w:vAlign w:val="bottom"/>
            <w:hideMark/>
          </w:tcPr>
          <w:p w14:paraId="055EA2FA" w14:textId="77777777" w:rsidR="00AF46F6" w:rsidRPr="00CB56EC" w:rsidRDefault="00AF46F6" w:rsidP="000131D2">
            <w:pPr>
              <w:jc w:val="center"/>
              <w:rPr>
                <w:b/>
                <w:bCs/>
                <w:sz w:val="18"/>
                <w:szCs w:val="18"/>
                <w:lang w:eastAsia="tr-TR"/>
              </w:rPr>
            </w:pPr>
            <w:r w:rsidRPr="00CB56EC">
              <w:rPr>
                <w:b/>
                <w:bCs/>
                <w:sz w:val="18"/>
                <w:szCs w:val="18"/>
                <w:lang w:eastAsia="tr-TR"/>
              </w:rPr>
              <w:t>Toplam</w:t>
            </w:r>
          </w:p>
        </w:tc>
      </w:tr>
      <w:tr w:rsidR="00AF46F6" w:rsidRPr="00CB56EC" w14:paraId="0CA2625F" w14:textId="77777777" w:rsidTr="00055565">
        <w:trPr>
          <w:trHeight w:hRule="exact" w:val="227"/>
        </w:trPr>
        <w:tc>
          <w:tcPr>
            <w:tcW w:w="4395" w:type="dxa"/>
            <w:tcBorders>
              <w:top w:val="dotted" w:sz="4" w:space="0" w:color="auto"/>
            </w:tcBorders>
            <w:shd w:val="clear" w:color="auto" w:fill="auto"/>
            <w:noWrap/>
            <w:vAlign w:val="bottom"/>
            <w:hideMark/>
          </w:tcPr>
          <w:p w14:paraId="6365F2E8" w14:textId="77777777" w:rsidR="00AF46F6" w:rsidRPr="00CB56EC" w:rsidRDefault="00AF46F6" w:rsidP="00223100">
            <w:pPr>
              <w:rPr>
                <w:b/>
                <w:sz w:val="18"/>
                <w:szCs w:val="18"/>
                <w:lang w:eastAsia="tr-TR"/>
              </w:rPr>
            </w:pPr>
            <w:r w:rsidRPr="00CB56EC">
              <w:rPr>
                <w:b/>
                <w:sz w:val="18"/>
                <w:szCs w:val="18"/>
                <w:lang w:eastAsia="tr-TR"/>
              </w:rPr>
              <w:t>Varlıklar</w:t>
            </w:r>
          </w:p>
        </w:tc>
        <w:tc>
          <w:tcPr>
            <w:tcW w:w="1204" w:type="dxa"/>
            <w:tcBorders>
              <w:top w:val="dotted" w:sz="4" w:space="0" w:color="auto"/>
            </w:tcBorders>
            <w:shd w:val="clear" w:color="auto" w:fill="auto"/>
            <w:vAlign w:val="bottom"/>
            <w:hideMark/>
          </w:tcPr>
          <w:p w14:paraId="592497A1" w14:textId="77777777" w:rsidR="00AF46F6" w:rsidRPr="00CB56EC" w:rsidRDefault="00AF46F6" w:rsidP="00223100">
            <w:pPr>
              <w:jc w:val="right"/>
              <w:rPr>
                <w:sz w:val="18"/>
                <w:szCs w:val="18"/>
                <w:lang w:eastAsia="tr-TR"/>
              </w:rPr>
            </w:pPr>
          </w:p>
        </w:tc>
        <w:tc>
          <w:tcPr>
            <w:tcW w:w="1205" w:type="dxa"/>
            <w:tcBorders>
              <w:top w:val="dotted" w:sz="4" w:space="0" w:color="auto"/>
            </w:tcBorders>
            <w:shd w:val="clear" w:color="auto" w:fill="auto"/>
            <w:vAlign w:val="bottom"/>
            <w:hideMark/>
          </w:tcPr>
          <w:p w14:paraId="6BD9E429" w14:textId="77777777" w:rsidR="00AF46F6" w:rsidRPr="00CB56EC" w:rsidRDefault="00AF46F6" w:rsidP="00223100">
            <w:pPr>
              <w:jc w:val="right"/>
              <w:rPr>
                <w:sz w:val="18"/>
                <w:szCs w:val="18"/>
                <w:lang w:eastAsia="tr-TR"/>
              </w:rPr>
            </w:pPr>
          </w:p>
        </w:tc>
        <w:tc>
          <w:tcPr>
            <w:tcW w:w="1205" w:type="dxa"/>
            <w:tcBorders>
              <w:top w:val="dotted" w:sz="4" w:space="0" w:color="auto"/>
            </w:tcBorders>
            <w:shd w:val="clear" w:color="auto" w:fill="auto"/>
            <w:vAlign w:val="bottom"/>
            <w:hideMark/>
          </w:tcPr>
          <w:p w14:paraId="2112EF95" w14:textId="77777777" w:rsidR="00AF46F6" w:rsidRPr="00CB56EC" w:rsidRDefault="00AF46F6" w:rsidP="00223100">
            <w:pPr>
              <w:jc w:val="right"/>
              <w:rPr>
                <w:sz w:val="18"/>
                <w:szCs w:val="18"/>
                <w:lang w:eastAsia="tr-TR"/>
              </w:rPr>
            </w:pPr>
          </w:p>
        </w:tc>
        <w:tc>
          <w:tcPr>
            <w:tcW w:w="1205" w:type="dxa"/>
            <w:tcBorders>
              <w:top w:val="dotted" w:sz="4" w:space="0" w:color="auto"/>
            </w:tcBorders>
            <w:shd w:val="clear" w:color="auto" w:fill="auto"/>
            <w:vAlign w:val="bottom"/>
            <w:hideMark/>
          </w:tcPr>
          <w:p w14:paraId="6E7DF62D" w14:textId="77777777" w:rsidR="00AF46F6" w:rsidRPr="00CB56EC" w:rsidRDefault="00AF46F6" w:rsidP="00223100">
            <w:pPr>
              <w:jc w:val="right"/>
              <w:rPr>
                <w:sz w:val="18"/>
                <w:szCs w:val="18"/>
                <w:lang w:eastAsia="tr-TR"/>
              </w:rPr>
            </w:pPr>
          </w:p>
        </w:tc>
        <w:tc>
          <w:tcPr>
            <w:tcW w:w="1205" w:type="dxa"/>
            <w:tcBorders>
              <w:top w:val="dotted" w:sz="4" w:space="0" w:color="auto"/>
            </w:tcBorders>
            <w:shd w:val="clear" w:color="auto" w:fill="auto"/>
            <w:vAlign w:val="bottom"/>
            <w:hideMark/>
          </w:tcPr>
          <w:p w14:paraId="715A0E63" w14:textId="77777777" w:rsidR="00AF46F6" w:rsidRPr="00CB56EC" w:rsidRDefault="00AF46F6" w:rsidP="00223100">
            <w:pPr>
              <w:jc w:val="right"/>
              <w:rPr>
                <w:sz w:val="18"/>
                <w:szCs w:val="18"/>
                <w:lang w:eastAsia="tr-TR"/>
              </w:rPr>
            </w:pPr>
          </w:p>
        </w:tc>
        <w:tc>
          <w:tcPr>
            <w:tcW w:w="1205" w:type="dxa"/>
            <w:tcBorders>
              <w:top w:val="dotted" w:sz="4" w:space="0" w:color="auto"/>
            </w:tcBorders>
            <w:shd w:val="clear" w:color="auto" w:fill="auto"/>
            <w:vAlign w:val="bottom"/>
            <w:hideMark/>
          </w:tcPr>
          <w:p w14:paraId="26E6D77D" w14:textId="77777777" w:rsidR="00AF46F6" w:rsidRPr="00CB56EC" w:rsidRDefault="00AF46F6" w:rsidP="00223100">
            <w:pPr>
              <w:jc w:val="right"/>
              <w:rPr>
                <w:sz w:val="18"/>
                <w:szCs w:val="18"/>
                <w:lang w:eastAsia="tr-TR"/>
              </w:rPr>
            </w:pPr>
          </w:p>
        </w:tc>
        <w:tc>
          <w:tcPr>
            <w:tcW w:w="1205" w:type="dxa"/>
            <w:tcBorders>
              <w:top w:val="dotted" w:sz="4" w:space="0" w:color="auto"/>
            </w:tcBorders>
            <w:shd w:val="clear" w:color="auto" w:fill="auto"/>
            <w:vAlign w:val="bottom"/>
            <w:hideMark/>
          </w:tcPr>
          <w:p w14:paraId="00E5A311" w14:textId="77777777" w:rsidR="00AF46F6" w:rsidRPr="00CB56EC" w:rsidRDefault="00AF46F6" w:rsidP="00223100">
            <w:pPr>
              <w:jc w:val="right"/>
              <w:rPr>
                <w:sz w:val="18"/>
                <w:szCs w:val="18"/>
                <w:lang w:eastAsia="tr-TR"/>
              </w:rPr>
            </w:pPr>
          </w:p>
        </w:tc>
        <w:tc>
          <w:tcPr>
            <w:tcW w:w="1205" w:type="dxa"/>
            <w:tcBorders>
              <w:top w:val="dotted" w:sz="4" w:space="0" w:color="auto"/>
            </w:tcBorders>
            <w:shd w:val="clear" w:color="auto" w:fill="auto"/>
            <w:vAlign w:val="bottom"/>
            <w:hideMark/>
          </w:tcPr>
          <w:p w14:paraId="04AD6FB0" w14:textId="77777777" w:rsidR="00AF46F6" w:rsidRPr="00CB56EC" w:rsidRDefault="00AF46F6" w:rsidP="00223100">
            <w:pPr>
              <w:jc w:val="right"/>
              <w:rPr>
                <w:sz w:val="18"/>
                <w:szCs w:val="18"/>
                <w:lang w:eastAsia="tr-TR"/>
              </w:rPr>
            </w:pPr>
          </w:p>
        </w:tc>
      </w:tr>
      <w:tr w:rsidR="00055565" w:rsidRPr="00CB56EC" w14:paraId="7B2EA5A8" w14:textId="77777777" w:rsidTr="00055565">
        <w:trPr>
          <w:trHeight w:hRule="exact" w:val="397"/>
        </w:trPr>
        <w:tc>
          <w:tcPr>
            <w:tcW w:w="4395" w:type="dxa"/>
            <w:shd w:val="clear" w:color="auto" w:fill="auto"/>
            <w:noWrap/>
            <w:vAlign w:val="bottom"/>
            <w:hideMark/>
          </w:tcPr>
          <w:p w14:paraId="4CA494A9" w14:textId="77777777" w:rsidR="00055565" w:rsidRPr="00CB56EC" w:rsidRDefault="00055565" w:rsidP="00055565">
            <w:pPr>
              <w:rPr>
                <w:sz w:val="18"/>
                <w:szCs w:val="18"/>
                <w:lang w:eastAsia="tr-TR"/>
              </w:rPr>
            </w:pPr>
            <w:r w:rsidRPr="00CB56EC">
              <w:rPr>
                <w:sz w:val="18"/>
                <w:szCs w:val="18"/>
                <w:lang w:eastAsia="tr-TR"/>
              </w:rPr>
              <w:t>Nakit değerler (kasa, efektif deposu, yoldaki paralar, satın alınan çekler) ve TCMB</w:t>
            </w:r>
          </w:p>
        </w:tc>
        <w:tc>
          <w:tcPr>
            <w:tcW w:w="1204" w:type="dxa"/>
            <w:shd w:val="clear" w:color="auto" w:fill="auto"/>
            <w:vAlign w:val="bottom"/>
            <w:hideMark/>
          </w:tcPr>
          <w:p w14:paraId="60E7F02A" w14:textId="013161A3" w:rsidR="00055565" w:rsidRPr="00CB56EC" w:rsidRDefault="00055565" w:rsidP="00055565">
            <w:pPr>
              <w:jc w:val="right"/>
              <w:rPr>
                <w:color w:val="000000"/>
                <w:sz w:val="18"/>
                <w:szCs w:val="18"/>
              </w:rPr>
            </w:pPr>
            <w:r w:rsidRPr="00792674">
              <w:rPr>
                <w:color w:val="000000"/>
                <w:sz w:val="18"/>
                <w:szCs w:val="18"/>
              </w:rPr>
              <w:t>1,034,122</w:t>
            </w:r>
          </w:p>
        </w:tc>
        <w:tc>
          <w:tcPr>
            <w:tcW w:w="1205" w:type="dxa"/>
            <w:shd w:val="clear" w:color="auto" w:fill="auto"/>
            <w:vAlign w:val="bottom"/>
            <w:hideMark/>
          </w:tcPr>
          <w:p w14:paraId="3CF56655" w14:textId="3AA704ED" w:rsidR="00055565" w:rsidRPr="00CB56EC" w:rsidRDefault="00055565" w:rsidP="00055565">
            <w:pPr>
              <w:jc w:val="right"/>
              <w:rPr>
                <w:color w:val="000000"/>
                <w:sz w:val="18"/>
                <w:szCs w:val="18"/>
              </w:rPr>
            </w:pPr>
            <w:r w:rsidRPr="00792674">
              <w:rPr>
                <w:color w:val="000000"/>
                <w:sz w:val="18"/>
                <w:szCs w:val="18"/>
              </w:rPr>
              <w:t>440,457</w:t>
            </w:r>
          </w:p>
        </w:tc>
        <w:tc>
          <w:tcPr>
            <w:tcW w:w="1205" w:type="dxa"/>
            <w:shd w:val="clear" w:color="auto" w:fill="auto"/>
            <w:vAlign w:val="bottom"/>
            <w:hideMark/>
          </w:tcPr>
          <w:p w14:paraId="2D639403" w14:textId="01840BE8"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6031F55B" w14:textId="673CF4E6"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779E7BB9" w14:textId="21487C34"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15FD55FB" w14:textId="28A16833"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32D835B5" w14:textId="1F5F93E6" w:rsidR="00055565" w:rsidRPr="00CB56EC" w:rsidRDefault="00055565" w:rsidP="00055565">
            <w:pPr>
              <w:jc w:val="right"/>
              <w:rPr>
                <w:color w:val="000000"/>
                <w:sz w:val="18"/>
                <w:szCs w:val="18"/>
              </w:rPr>
            </w:pPr>
            <w:r w:rsidRPr="00792674">
              <w:rPr>
                <w:color w:val="000000"/>
                <w:sz w:val="18"/>
                <w:szCs w:val="18"/>
              </w:rPr>
              <w:t>(414)</w:t>
            </w:r>
          </w:p>
        </w:tc>
        <w:tc>
          <w:tcPr>
            <w:tcW w:w="1205" w:type="dxa"/>
            <w:shd w:val="clear" w:color="auto" w:fill="auto"/>
            <w:vAlign w:val="bottom"/>
            <w:hideMark/>
          </w:tcPr>
          <w:p w14:paraId="2B912B16" w14:textId="5D4EAA1B" w:rsidR="00055565" w:rsidRPr="00CB56EC" w:rsidRDefault="00055565" w:rsidP="00055565">
            <w:pPr>
              <w:jc w:val="right"/>
              <w:rPr>
                <w:color w:val="000000"/>
                <w:sz w:val="18"/>
                <w:szCs w:val="18"/>
              </w:rPr>
            </w:pPr>
            <w:r w:rsidRPr="00792674">
              <w:rPr>
                <w:color w:val="000000"/>
                <w:sz w:val="18"/>
                <w:szCs w:val="18"/>
              </w:rPr>
              <w:t>1,474,165</w:t>
            </w:r>
          </w:p>
        </w:tc>
      </w:tr>
      <w:tr w:rsidR="00055565" w:rsidRPr="00CB56EC" w14:paraId="69B5C572" w14:textId="77777777" w:rsidTr="00055565">
        <w:trPr>
          <w:trHeight w:hRule="exact" w:val="227"/>
        </w:trPr>
        <w:tc>
          <w:tcPr>
            <w:tcW w:w="4395" w:type="dxa"/>
            <w:shd w:val="clear" w:color="auto" w:fill="auto"/>
            <w:noWrap/>
            <w:vAlign w:val="bottom"/>
            <w:hideMark/>
          </w:tcPr>
          <w:p w14:paraId="479626DA" w14:textId="77777777" w:rsidR="00055565" w:rsidRPr="00CB56EC" w:rsidRDefault="00055565" w:rsidP="00055565">
            <w:pPr>
              <w:rPr>
                <w:sz w:val="18"/>
                <w:szCs w:val="18"/>
                <w:lang w:eastAsia="tr-TR"/>
              </w:rPr>
            </w:pPr>
            <w:r w:rsidRPr="00CB56EC">
              <w:rPr>
                <w:sz w:val="18"/>
                <w:szCs w:val="18"/>
                <w:lang w:eastAsia="tr-TR"/>
              </w:rPr>
              <w:t>Bankalar</w:t>
            </w:r>
          </w:p>
        </w:tc>
        <w:tc>
          <w:tcPr>
            <w:tcW w:w="1204" w:type="dxa"/>
            <w:shd w:val="clear" w:color="auto" w:fill="auto"/>
            <w:vAlign w:val="bottom"/>
            <w:hideMark/>
          </w:tcPr>
          <w:p w14:paraId="665D46BE" w14:textId="228BAEF0" w:rsidR="00055565" w:rsidRPr="00CB56EC" w:rsidRDefault="00055565" w:rsidP="00055565">
            <w:pPr>
              <w:jc w:val="right"/>
              <w:rPr>
                <w:color w:val="000000"/>
                <w:sz w:val="18"/>
                <w:szCs w:val="18"/>
              </w:rPr>
            </w:pPr>
            <w:r w:rsidRPr="00792674">
              <w:rPr>
                <w:color w:val="000000"/>
                <w:sz w:val="18"/>
                <w:szCs w:val="18"/>
              </w:rPr>
              <w:t>199,819</w:t>
            </w:r>
          </w:p>
        </w:tc>
        <w:tc>
          <w:tcPr>
            <w:tcW w:w="1205" w:type="dxa"/>
            <w:shd w:val="clear" w:color="auto" w:fill="auto"/>
            <w:vAlign w:val="bottom"/>
            <w:hideMark/>
          </w:tcPr>
          <w:p w14:paraId="236FE727" w14:textId="4A7BBA07"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17038DE0" w14:textId="187E1C61"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7E668185" w14:textId="3BE6A0A6"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3D83BF88" w14:textId="3CA519FA"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025793C2" w14:textId="1C74154B"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74CC3AA9" w14:textId="381A211E" w:rsidR="00055565" w:rsidRPr="00CB56EC" w:rsidRDefault="00055565" w:rsidP="00055565">
            <w:pPr>
              <w:jc w:val="right"/>
              <w:rPr>
                <w:color w:val="000000"/>
                <w:sz w:val="18"/>
                <w:szCs w:val="18"/>
              </w:rPr>
            </w:pPr>
            <w:r w:rsidRPr="00792674">
              <w:rPr>
                <w:color w:val="000000"/>
                <w:sz w:val="18"/>
                <w:szCs w:val="18"/>
              </w:rPr>
              <w:t>(38)</w:t>
            </w:r>
          </w:p>
        </w:tc>
        <w:tc>
          <w:tcPr>
            <w:tcW w:w="1205" w:type="dxa"/>
            <w:shd w:val="clear" w:color="auto" w:fill="auto"/>
            <w:vAlign w:val="bottom"/>
            <w:hideMark/>
          </w:tcPr>
          <w:p w14:paraId="59F366A6" w14:textId="79DFBFE6" w:rsidR="00055565" w:rsidRPr="00CB56EC" w:rsidRDefault="00055565" w:rsidP="00055565">
            <w:pPr>
              <w:jc w:val="right"/>
              <w:rPr>
                <w:color w:val="000000"/>
                <w:sz w:val="18"/>
                <w:szCs w:val="18"/>
              </w:rPr>
            </w:pPr>
            <w:r w:rsidRPr="00792674">
              <w:rPr>
                <w:color w:val="000000"/>
                <w:sz w:val="18"/>
                <w:szCs w:val="18"/>
              </w:rPr>
              <w:t>199,781</w:t>
            </w:r>
          </w:p>
        </w:tc>
      </w:tr>
      <w:tr w:rsidR="00055565" w:rsidRPr="00CB56EC" w14:paraId="55FCA9B7" w14:textId="77777777" w:rsidTr="00055565">
        <w:trPr>
          <w:trHeight w:hRule="exact" w:val="488"/>
        </w:trPr>
        <w:tc>
          <w:tcPr>
            <w:tcW w:w="4395" w:type="dxa"/>
            <w:shd w:val="clear" w:color="auto" w:fill="auto"/>
            <w:noWrap/>
            <w:vAlign w:val="bottom"/>
            <w:hideMark/>
          </w:tcPr>
          <w:p w14:paraId="7D6489C4" w14:textId="5AA5B086" w:rsidR="00055565" w:rsidRPr="00CB56EC" w:rsidRDefault="00055565" w:rsidP="00055565">
            <w:pPr>
              <w:rPr>
                <w:sz w:val="18"/>
                <w:szCs w:val="18"/>
                <w:lang w:eastAsia="tr-TR"/>
              </w:rPr>
            </w:pPr>
            <w:r w:rsidRPr="00CB56EC">
              <w:rPr>
                <w:sz w:val="18"/>
                <w:szCs w:val="18"/>
                <w:lang w:eastAsia="tr-TR"/>
              </w:rPr>
              <w:t>Gerçeğe uygun değer farkı kar veya zarara yansıtılan finansal varlıklar</w:t>
            </w:r>
            <w:r w:rsidRPr="007B05A5">
              <w:rPr>
                <w:sz w:val="18"/>
                <w:szCs w:val="18"/>
                <w:vertAlign w:val="superscript"/>
                <w:lang w:eastAsia="tr-TR"/>
              </w:rPr>
              <w:t>1</w:t>
            </w:r>
          </w:p>
        </w:tc>
        <w:tc>
          <w:tcPr>
            <w:tcW w:w="1204" w:type="dxa"/>
            <w:shd w:val="clear" w:color="auto" w:fill="auto"/>
            <w:vAlign w:val="bottom"/>
            <w:hideMark/>
          </w:tcPr>
          <w:p w14:paraId="15061EDD" w14:textId="65BFB8E1" w:rsidR="00055565" w:rsidRPr="00CB56EC" w:rsidRDefault="00055565" w:rsidP="00055565">
            <w:pPr>
              <w:jc w:val="right"/>
              <w:rPr>
                <w:color w:val="000000"/>
                <w:sz w:val="18"/>
                <w:szCs w:val="18"/>
              </w:rPr>
            </w:pPr>
            <w:r w:rsidRPr="00792674">
              <w:rPr>
                <w:color w:val="000000"/>
                <w:sz w:val="18"/>
                <w:szCs w:val="18"/>
              </w:rPr>
              <w:t>908,420</w:t>
            </w:r>
          </w:p>
        </w:tc>
        <w:tc>
          <w:tcPr>
            <w:tcW w:w="1205" w:type="dxa"/>
            <w:shd w:val="clear" w:color="auto" w:fill="auto"/>
            <w:vAlign w:val="bottom"/>
            <w:hideMark/>
          </w:tcPr>
          <w:p w14:paraId="26DAC51A" w14:textId="207684F1" w:rsidR="00055565" w:rsidRPr="00CB56EC" w:rsidRDefault="00055565" w:rsidP="00055565">
            <w:pPr>
              <w:jc w:val="right"/>
              <w:rPr>
                <w:color w:val="000000"/>
                <w:sz w:val="18"/>
                <w:szCs w:val="18"/>
              </w:rPr>
            </w:pPr>
            <w:r w:rsidRPr="00792674">
              <w:rPr>
                <w:color w:val="000000"/>
                <w:sz w:val="18"/>
                <w:szCs w:val="18"/>
              </w:rPr>
              <w:t>2,289</w:t>
            </w:r>
          </w:p>
        </w:tc>
        <w:tc>
          <w:tcPr>
            <w:tcW w:w="1205" w:type="dxa"/>
            <w:shd w:val="clear" w:color="auto" w:fill="auto"/>
            <w:vAlign w:val="bottom"/>
            <w:hideMark/>
          </w:tcPr>
          <w:p w14:paraId="31C82E7E" w14:textId="34B8BF0D" w:rsidR="00055565" w:rsidRPr="00CB56EC" w:rsidRDefault="00055565" w:rsidP="00055565">
            <w:pPr>
              <w:jc w:val="right"/>
              <w:rPr>
                <w:color w:val="000000"/>
                <w:sz w:val="18"/>
                <w:szCs w:val="18"/>
              </w:rPr>
            </w:pPr>
            <w:r w:rsidRPr="00792674">
              <w:rPr>
                <w:color w:val="000000"/>
                <w:sz w:val="18"/>
                <w:szCs w:val="18"/>
              </w:rPr>
              <w:t>1,964</w:t>
            </w:r>
          </w:p>
        </w:tc>
        <w:tc>
          <w:tcPr>
            <w:tcW w:w="1205" w:type="dxa"/>
            <w:shd w:val="clear" w:color="auto" w:fill="auto"/>
            <w:vAlign w:val="bottom"/>
            <w:hideMark/>
          </w:tcPr>
          <w:p w14:paraId="67AC6C84" w14:textId="6A5795F3"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5CCBEE80" w14:textId="24DE7BFF"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16898995" w14:textId="04E93247"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356FCDE1" w14:textId="3DE83572"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1D3A05C9" w14:textId="78BE2EF5" w:rsidR="00055565" w:rsidRPr="00CB56EC" w:rsidRDefault="00055565" w:rsidP="00055565">
            <w:pPr>
              <w:jc w:val="right"/>
              <w:rPr>
                <w:color w:val="000000"/>
                <w:sz w:val="18"/>
                <w:szCs w:val="18"/>
              </w:rPr>
            </w:pPr>
            <w:r w:rsidRPr="00792674">
              <w:rPr>
                <w:color w:val="000000"/>
                <w:sz w:val="18"/>
                <w:szCs w:val="18"/>
              </w:rPr>
              <w:t>912,673</w:t>
            </w:r>
          </w:p>
        </w:tc>
      </w:tr>
      <w:tr w:rsidR="00055565" w:rsidRPr="00CB56EC" w14:paraId="0281C271" w14:textId="77777777" w:rsidTr="00055565">
        <w:trPr>
          <w:trHeight w:hRule="exact" w:val="227"/>
        </w:trPr>
        <w:tc>
          <w:tcPr>
            <w:tcW w:w="4395" w:type="dxa"/>
            <w:shd w:val="clear" w:color="auto" w:fill="auto"/>
            <w:noWrap/>
            <w:vAlign w:val="bottom"/>
            <w:hideMark/>
          </w:tcPr>
          <w:p w14:paraId="5907A613" w14:textId="77777777" w:rsidR="00055565" w:rsidRPr="00CB56EC" w:rsidRDefault="00055565" w:rsidP="00055565">
            <w:pPr>
              <w:rPr>
                <w:sz w:val="18"/>
                <w:szCs w:val="18"/>
                <w:lang w:eastAsia="tr-TR"/>
              </w:rPr>
            </w:pPr>
            <w:r w:rsidRPr="00CB56EC">
              <w:rPr>
                <w:sz w:val="18"/>
                <w:szCs w:val="18"/>
                <w:lang w:eastAsia="tr-TR"/>
              </w:rPr>
              <w:t>Para piyasalarından alacaklar</w:t>
            </w:r>
          </w:p>
        </w:tc>
        <w:tc>
          <w:tcPr>
            <w:tcW w:w="1204" w:type="dxa"/>
            <w:shd w:val="clear" w:color="auto" w:fill="auto"/>
            <w:vAlign w:val="bottom"/>
            <w:hideMark/>
          </w:tcPr>
          <w:p w14:paraId="157B0384" w14:textId="63C48584"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2B42A5E9" w14:textId="7585BA9D" w:rsidR="00055565" w:rsidRPr="00CB56EC" w:rsidRDefault="00055565" w:rsidP="00055565">
            <w:pPr>
              <w:jc w:val="right"/>
              <w:rPr>
                <w:color w:val="000000"/>
                <w:sz w:val="18"/>
                <w:szCs w:val="18"/>
              </w:rPr>
            </w:pPr>
            <w:r w:rsidRPr="00792674">
              <w:rPr>
                <w:color w:val="000000"/>
                <w:sz w:val="18"/>
                <w:szCs w:val="18"/>
              </w:rPr>
              <w:t>1,509,270</w:t>
            </w:r>
          </w:p>
        </w:tc>
        <w:tc>
          <w:tcPr>
            <w:tcW w:w="1205" w:type="dxa"/>
            <w:shd w:val="clear" w:color="auto" w:fill="auto"/>
            <w:vAlign w:val="bottom"/>
            <w:hideMark/>
          </w:tcPr>
          <w:p w14:paraId="36E3B602" w14:textId="25FE95A4"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58CA46D0" w14:textId="7729AEAC"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630B7C77" w14:textId="60EA9C72"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4AB2D871" w14:textId="17F07CDE"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4A264084" w14:textId="27D57E1A"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3885DD26" w14:textId="51052C05" w:rsidR="00055565" w:rsidRPr="00CB56EC" w:rsidRDefault="00055565" w:rsidP="00055565">
            <w:pPr>
              <w:jc w:val="right"/>
              <w:rPr>
                <w:color w:val="000000"/>
                <w:sz w:val="18"/>
                <w:szCs w:val="18"/>
              </w:rPr>
            </w:pPr>
            <w:r w:rsidRPr="00792674">
              <w:rPr>
                <w:color w:val="000000"/>
                <w:sz w:val="18"/>
                <w:szCs w:val="18"/>
              </w:rPr>
              <w:t>1,509,270</w:t>
            </w:r>
          </w:p>
        </w:tc>
      </w:tr>
      <w:tr w:rsidR="00055565" w:rsidRPr="00CB56EC" w14:paraId="113DFDBC" w14:textId="77777777" w:rsidTr="00055565">
        <w:trPr>
          <w:trHeight w:hRule="exact" w:val="471"/>
        </w:trPr>
        <w:tc>
          <w:tcPr>
            <w:tcW w:w="4395" w:type="dxa"/>
            <w:shd w:val="clear" w:color="auto" w:fill="auto"/>
            <w:noWrap/>
            <w:vAlign w:val="bottom"/>
            <w:hideMark/>
          </w:tcPr>
          <w:p w14:paraId="470D0F0A" w14:textId="77777777" w:rsidR="00055565" w:rsidRPr="00CB56EC" w:rsidRDefault="00055565" w:rsidP="00055565">
            <w:pPr>
              <w:rPr>
                <w:sz w:val="18"/>
                <w:szCs w:val="18"/>
                <w:lang w:eastAsia="tr-TR"/>
              </w:rPr>
            </w:pPr>
            <w:r w:rsidRPr="00CB56EC">
              <w:rPr>
                <w:sz w:val="18"/>
                <w:szCs w:val="18"/>
                <w:lang w:eastAsia="tr-TR"/>
              </w:rPr>
              <w:t>Gerçeğe uygun değer farkı diğer kapsamlı gelire yansıtılan finansal varlıklar</w:t>
            </w:r>
          </w:p>
        </w:tc>
        <w:tc>
          <w:tcPr>
            <w:tcW w:w="1204" w:type="dxa"/>
            <w:shd w:val="clear" w:color="auto" w:fill="auto"/>
            <w:vAlign w:val="bottom"/>
            <w:hideMark/>
          </w:tcPr>
          <w:p w14:paraId="5B06CFFF" w14:textId="39DEB718" w:rsidR="00055565" w:rsidRPr="00CB56EC" w:rsidRDefault="00055565" w:rsidP="00055565">
            <w:pPr>
              <w:jc w:val="right"/>
              <w:rPr>
                <w:color w:val="000000"/>
                <w:sz w:val="18"/>
                <w:szCs w:val="18"/>
              </w:rPr>
            </w:pPr>
            <w:r w:rsidRPr="00792674">
              <w:rPr>
                <w:color w:val="000000"/>
                <w:sz w:val="18"/>
                <w:szCs w:val="18"/>
              </w:rPr>
              <w:t>20,090</w:t>
            </w:r>
          </w:p>
        </w:tc>
        <w:tc>
          <w:tcPr>
            <w:tcW w:w="1205" w:type="dxa"/>
            <w:shd w:val="clear" w:color="auto" w:fill="auto"/>
            <w:vAlign w:val="bottom"/>
            <w:hideMark/>
          </w:tcPr>
          <w:p w14:paraId="2F66408E" w14:textId="487BC78D" w:rsidR="00055565" w:rsidRPr="00CB56EC" w:rsidRDefault="00055565" w:rsidP="00055565">
            <w:pPr>
              <w:jc w:val="right"/>
              <w:rPr>
                <w:color w:val="000000"/>
                <w:sz w:val="18"/>
                <w:szCs w:val="18"/>
              </w:rPr>
            </w:pPr>
            <w:r w:rsidRPr="00792674">
              <w:rPr>
                <w:color w:val="000000"/>
                <w:sz w:val="18"/>
                <w:szCs w:val="18"/>
              </w:rPr>
              <w:t>9,278</w:t>
            </w:r>
          </w:p>
        </w:tc>
        <w:tc>
          <w:tcPr>
            <w:tcW w:w="1205" w:type="dxa"/>
            <w:shd w:val="clear" w:color="auto" w:fill="auto"/>
            <w:vAlign w:val="bottom"/>
            <w:hideMark/>
          </w:tcPr>
          <w:p w14:paraId="00C7560A" w14:textId="44A9F229" w:rsidR="00055565" w:rsidRPr="00CB56EC" w:rsidRDefault="00055565" w:rsidP="00055565">
            <w:pPr>
              <w:jc w:val="right"/>
              <w:rPr>
                <w:color w:val="000000"/>
                <w:sz w:val="18"/>
                <w:szCs w:val="18"/>
              </w:rPr>
            </w:pPr>
            <w:r w:rsidRPr="00792674">
              <w:rPr>
                <w:color w:val="000000"/>
                <w:sz w:val="18"/>
                <w:szCs w:val="18"/>
              </w:rPr>
              <w:t>256,948</w:t>
            </w:r>
          </w:p>
        </w:tc>
        <w:tc>
          <w:tcPr>
            <w:tcW w:w="1205" w:type="dxa"/>
            <w:shd w:val="clear" w:color="auto" w:fill="auto"/>
            <w:vAlign w:val="bottom"/>
            <w:hideMark/>
          </w:tcPr>
          <w:p w14:paraId="7A3C77EC" w14:textId="2F13660B" w:rsidR="00055565" w:rsidRPr="00CB56EC" w:rsidRDefault="00055565" w:rsidP="00055565">
            <w:pPr>
              <w:jc w:val="right"/>
              <w:rPr>
                <w:color w:val="000000"/>
                <w:sz w:val="18"/>
                <w:szCs w:val="18"/>
              </w:rPr>
            </w:pPr>
            <w:r w:rsidRPr="00792674">
              <w:rPr>
                <w:color w:val="000000"/>
                <w:sz w:val="18"/>
                <w:szCs w:val="18"/>
              </w:rPr>
              <w:t>17,220</w:t>
            </w:r>
          </w:p>
        </w:tc>
        <w:tc>
          <w:tcPr>
            <w:tcW w:w="1205" w:type="dxa"/>
            <w:shd w:val="clear" w:color="auto" w:fill="auto"/>
            <w:vAlign w:val="bottom"/>
            <w:hideMark/>
          </w:tcPr>
          <w:p w14:paraId="7CD1A513" w14:textId="76B1F4FC" w:rsidR="00055565" w:rsidRPr="00CB56EC" w:rsidRDefault="00055565" w:rsidP="00055565">
            <w:pPr>
              <w:jc w:val="right"/>
              <w:rPr>
                <w:color w:val="000000"/>
                <w:sz w:val="18"/>
                <w:szCs w:val="18"/>
              </w:rPr>
            </w:pPr>
            <w:r w:rsidRPr="00792674">
              <w:rPr>
                <w:color w:val="000000"/>
                <w:sz w:val="18"/>
                <w:szCs w:val="18"/>
              </w:rPr>
              <w:t>650,883</w:t>
            </w:r>
          </w:p>
        </w:tc>
        <w:tc>
          <w:tcPr>
            <w:tcW w:w="1205" w:type="dxa"/>
            <w:shd w:val="clear" w:color="auto" w:fill="auto"/>
            <w:vAlign w:val="bottom"/>
            <w:hideMark/>
          </w:tcPr>
          <w:p w14:paraId="11B6B787" w14:textId="20F3AA55" w:rsidR="00055565" w:rsidRPr="00CB56EC" w:rsidRDefault="00055565" w:rsidP="00055565">
            <w:pPr>
              <w:jc w:val="right"/>
              <w:rPr>
                <w:color w:val="000000"/>
                <w:sz w:val="18"/>
                <w:szCs w:val="18"/>
              </w:rPr>
            </w:pPr>
            <w:r w:rsidRPr="00792674">
              <w:rPr>
                <w:color w:val="000000"/>
                <w:sz w:val="18"/>
                <w:szCs w:val="18"/>
              </w:rPr>
              <w:t>302,667</w:t>
            </w:r>
          </w:p>
        </w:tc>
        <w:tc>
          <w:tcPr>
            <w:tcW w:w="1205" w:type="dxa"/>
            <w:shd w:val="clear" w:color="auto" w:fill="auto"/>
            <w:vAlign w:val="bottom"/>
            <w:hideMark/>
          </w:tcPr>
          <w:p w14:paraId="29AB5FA1" w14:textId="55432DCA"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2E807610" w14:textId="7CD559F0" w:rsidR="00055565" w:rsidRPr="00CB56EC" w:rsidRDefault="00055565" w:rsidP="00055565">
            <w:pPr>
              <w:jc w:val="right"/>
              <w:rPr>
                <w:color w:val="000000"/>
                <w:sz w:val="18"/>
                <w:szCs w:val="18"/>
              </w:rPr>
            </w:pPr>
            <w:r w:rsidRPr="00792674">
              <w:rPr>
                <w:color w:val="000000"/>
                <w:sz w:val="18"/>
                <w:szCs w:val="18"/>
              </w:rPr>
              <w:t>1,257,086</w:t>
            </w:r>
          </w:p>
        </w:tc>
      </w:tr>
      <w:tr w:rsidR="00055565" w:rsidRPr="00CB56EC" w14:paraId="5CA58983" w14:textId="77777777" w:rsidTr="00055565">
        <w:trPr>
          <w:trHeight w:hRule="exact" w:val="227"/>
        </w:trPr>
        <w:tc>
          <w:tcPr>
            <w:tcW w:w="4395" w:type="dxa"/>
            <w:shd w:val="clear" w:color="auto" w:fill="auto"/>
            <w:noWrap/>
            <w:vAlign w:val="bottom"/>
            <w:hideMark/>
          </w:tcPr>
          <w:p w14:paraId="123BD870" w14:textId="77777777" w:rsidR="00055565" w:rsidRPr="00CB56EC" w:rsidRDefault="00055565" w:rsidP="00055565">
            <w:pPr>
              <w:rPr>
                <w:sz w:val="18"/>
                <w:szCs w:val="18"/>
                <w:lang w:eastAsia="tr-TR"/>
              </w:rPr>
            </w:pPr>
            <w:r w:rsidRPr="00CB56EC">
              <w:rPr>
                <w:sz w:val="18"/>
                <w:szCs w:val="18"/>
                <w:lang w:eastAsia="tr-TR"/>
              </w:rPr>
              <w:t>Verilen krediler</w:t>
            </w:r>
          </w:p>
        </w:tc>
        <w:tc>
          <w:tcPr>
            <w:tcW w:w="1204" w:type="dxa"/>
            <w:shd w:val="clear" w:color="auto" w:fill="auto"/>
            <w:vAlign w:val="bottom"/>
            <w:hideMark/>
          </w:tcPr>
          <w:p w14:paraId="1CEAEA93" w14:textId="2B85A425"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7B35D17B" w14:textId="5D72B494" w:rsidR="00055565" w:rsidRPr="00CB56EC" w:rsidRDefault="00055565" w:rsidP="00055565">
            <w:pPr>
              <w:jc w:val="right"/>
              <w:rPr>
                <w:color w:val="000000"/>
                <w:sz w:val="18"/>
                <w:szCs w:val="18"/>
              </w:rPr>
            </w:pPr>
            <w:r w:rsidRPr="00792674">
              <w:rPr>
                <w:color w:val="000000"/>
                <w:sz w:val="18"/>
                <w:szCs w:val="18"/>
              </w:rPr>
              <w:t>1,684,815</w:t>
            </w:r>
          </w:p>
        </w:tc>
        <w:tc>
          <w:tcPr>
            <w:tcW w:w="1205" w:type="dxa"/>
            <w:shd w:val="clear" w:color="auto" w:fill="auto"/>
            <w:vAlign w:val="bottom"/>
            <w:hideMark/>
          </w:tcPr>
          <w:p w14:paraId="5AB251D8" w14:textId="04734421" w:rsidR="00055565" w:rsidRPr="00CB56EC" w:rsidRDefault="00055565" w:rsidP="00055565">
            <w:pPr>
              <w:jc w:val="right"/>
              <w:rPr>
                <w:color w:val="000000"/>
                <w:sz w:val="18"/>
                <w:szCs w:val="18"/>
              </w:rPr>
            </w:pPr>
            <w:r w:rsidRPr="00792674">
              <w:rPr>
                <w:color w:val="000000"/>
                <w:sz w:val="18"/>
                <w:szCs w:val="18"/>
              </w:rPr>
              <w:t>1,678,296</w:t>
            </w:r>
          </w:p>
        </w:tc>
        <w:tc>
          <w:tcPr>
            <w:tcW w:w="1205" w:type="dxa"/>
            <w:shd w:val="clear" w:color="auto" w:fill="auto"/>
            <w:vAlign w:val="bottom"/>
            <w:hideMark/>
          </w:tcPr>
          <w:p w14:paraId="05FAB68C" w14:textId="646C085F" w:rsidR="00055565" w:rsidRPr="00CB56EC" w:rsidRDefault="00055565" w:rsidP="00055565">
            <w:pPr>
              <w:jc w:val="right"/>
              <w:rPr>
                <w:color w:val="000000"/>
                <w:sz w:val="18"/>
                <w:szCs w:val="18"/>
              </w:rPr>
            </w:pPr>
            <w:r w:rsidRPr="00792674">
              <w:rPr>
                <w:color w:val="000000"/>
                <w:sz w:val="18"/>
                <w:szCs w:val="18"/>
              </w:rPr>
              <w:t>2,683,122</w:t>
            </w:r>
          </w:p>
        </w:tc>
        <w:tc>
          <w:tcPr>
            <w:tcW w:w="1205" w:type="dxa"/>
            <w:shd w:val="clear" w:color="auto" w:fill="auto"/>
            <w:vAlign w:val="bottom"/>
            <w:hideMark/>
          </w:tcPr>
          <w:p w14:paraId="7E39BB9F" w14:textId="1059418C" w:rsidR="00055565" w:rsidRPr="00CB56EC" w:rsidRDefault="00055565" w:rsidP="00055565">
            <w:pPr>
              <w:jc w:val="right"/>
              <w:rPr>
                <w:color w:val="000000"/>
                <w:sz w:val="18"/>
                <w:szCs w:val="18"/>
              </w:rPr>
            </w:pPr>
            <w:r w:rsidRPr="00792674">
              <w:rPr>
                <w:color w:val="000000"/>
                <w:sz w:val="18"/>
                <w:szCs w:val="18"/>
              </w:rPr>
              <w:t>1,577,597</w:t>
            </w:r>
          </w:p>
        </w:tc>
        <w:tc>
          <w:tcPr>
            <w:tcW w:w="1205" w:type="dxa"/>
            <w:shd w:val="clear" w:color="auto" w:fill="auto"/>
            <w:vAlign w:val="bottom"/>
            <w:hideMark/>
          </w:tcPr>
          <w:p w14:paraId="07DFCDC2" w14:textId="2EEAA30C" w:rsidR="00055565" w:rsidRPr="00CB56EC" w:rsidRDefault="00055565" w:rsidP="00055565">
            <w:pPr>
              <w:jc w:val="right"/>
              <w:rPr>
                <w:color w:val="000000"/>
                <w:sz w:val="18"/>
                <w:szCs w:val="18"/>
              </w:rPr>
            </w:pPr>
            <w:r w:rsidRPr="00792674">
              <w:rPr>
                <w:color w:val="000000"/>
                <w:sz w:val="18"/>
                <w:szCs w:val="18"/>
              </w:rPr>
              <w:t>2,300</w:t>
            </w:r>
          </w:p>
        </w:tc>
        <w:tc>
          <w:tcPr>
            <w:tcW w:w="1205" w:type="dxa"/>
            <w:shd w:val="clear" w:color="auto" w:fill="auto"/>
            <w:vAlign w:val="bottom"/>
            <w:hideMark/>
          </w:tcPr>
          <w:p w14:paraId="2FE53CDB" w14:textId="470F3C8E" w:rsidR="00055565" w:rsidRPr="00CB56EC" w:rsidRDefault="00055565" w:rsidP="00055565">
            <w:pPr>
              <w:jc w:val="right"/>
              <w:rPr>
                <w:color w:val="000000"/>
                <w:sz w:val="18"/>
                <w:szCs w:val="18"/>
              </w:rPr>
            </w:pPr>
            <w:r w:rsidRPr="00792674">
              <w:rPr>
                <w:color w:val="000000"/>
                <w:sz w:val="18"/>
                <w:szCs w:val="18"/>
              </w:rPr>
              <w:t>(107,541)</w:t>
            </w:r>
          </w:p>
        </w:tc>
        <w:tc>
          <w:tcPr>
            <w:tcW w:w="1205" w:type="dxa"/>
            <w:shd w:val="clear" w:color="auto" w:fill="auto"/>
            <w:vAlign w:val="bottom"/>
            <w:hideMark/>
          </w:tcPr>
          <w:p w14:paraId="085C6BF0" w14:textId="57D32770" w:rsidR="00055565" w:rsidRPr="00CB56EC" w:rsidRDefault="00055565" w:rsidP="00055565">
            <w:pPr>
              <w:jc w:val="right"/>
              <w:rPr>
                <w:color w:val="000000"/>
                <w:sz w:val="18"/>
                <w:szCs w:val="18"/>
              </w:rPr>
            </w:pPr>
            <w:r w:rsidRPr="00792674">
              <w:rPr>
                <w:color w:val="000000"/>
                <w:sz w:val="18"/>
                <w:szCs w:val="18"/>
              </w:rPr>
              <w:t>7,518,589</w:t>
            </w:r>
          </w:p>
        </w:tc>
      </w:tr>
      <w:tr w:rsidR="00055565" w:rsidRPr="00CB56EC" w14:paraId="68E7EDDC" w14:textId="77777777" w:rsidTr="00055565">
        <w:trPr>
          <w:trHeight w:hRule="exact" w:val="227"/>
        </w:trPr>
        <w:tc>
          <w:tcPr>
            <w:tcW w:w="4395" w:type="dxa"/>
            <w:shd w:val="clear" w:color="auto" w:fill="auto"/>
            <w:noWrap/>
            <w:vAlign w:val="bottom"/>
            <w:hideMark/>
          </w:tcPr>
          <w:p w14:paraId="559950B0" w14:textId="77777777" w:rsidR="00055565" w:rsidRPr="00CB56EC" w:rsidRDefault="00055565" w:rsidP="00055565">
            <w:pPr>
              <w:rPr>
                <w:sz w:val="18"/>
                <w:szCs w:val="18"/>
                <w:lang w:eastAsia="tr-TR"/>
              </w:rPr>
            </w:pPr>
            <w:r w:rsidRPr="00CB56EC">
              <w:rPr>
                <w:sz w:val="18"/>
                <w:szCs w:val="18"/>
                <w:lang w:eastAsia="tr-TR"/>
              </w:rPr>
              <w:t>İtfa edilmiş maliyeti ile değerlenen finansal varlıklar</w:t>
            </w:r>
          </w:p>
        </w:tc>
        <w:tc>
          <w:tcPr>
            <w:tcW w:w="1204" w:type="dxa"/>
            <w:shd w:val="clear" w:color="auto" w:fill="auto"/>
            <w:vAlign w:val="bottom"/>
            <w:hideMark/>
          </w:tcPr>
          <w:p w14:paraId="75B95191" w14:textId="4E9C2DA9"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617B1B83" w14:textId="3B85FCF4"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4ADB69E6" w14:textId="7A83FB94" w:rsidR="00055565" w:rsidRPr="00CB56EC" w:rsidRDefault="00055565" w:rsidP="00055565">
            <w:pPr>
              <w:jc w:val="right"/>
              <w:rPr>
                <w:color w:val="000000"/>
                <w:sz w:val="18"/>
                <w:szCs w:val="18"/>
              </w:rPr>
            </w:pPr>
            <w:r w:rsidRPr="00792674">
              <w:rPr>
                <w:color w:val="000000"/>
                <w:sz w:val="18"/>
                <w:szCs w:val="18"/>
              </w:rPr>
              <w:t>72,509</w:t>
            </w:r>
          </w:p>
        </w:tc>
        <w:tc>
          <w:tcPr>
            <w:tcW w:w="1205" w:type="dxa"/>
            <w:shd w:val="clear" w:color="auto" w:fill="auto"/>
            <w:vAlign w:val="bottom"/>
            <w:hideMark/>
          </w:tcPr>
          <w:p w14:paraId="5E7A7950" w14:textId="181D5641" w:rsidR="00055565" w:rsidRPr="00CB56EC" w:rsidRDefault="00055565" w:rsidP="00055565">
            <w:pPr>
              <w:jc w:val="right"/>
              <w:rPr>
                <w:color w:val="000000"/>
                <w:sz w:val="18"/>
                <w:szCs w:val="18"/>
              </w:rPr>
            </w:pPr>
            <w:r w:rsidRPr="00792674">
              <w:rPr>
                <w:color w:val="000000"/>
                <w:sz w:val="18"/>
                <w:szCs w:val="18"/>
              </w:rPr>
              <w:t>74,189</w:t>
            </w:r>
          </w:p>
        </w:tc>
        <w:tc>
          <w:tcPr>
            <w:tcW w:w="1205" w:type="dxa"/>
            <w:shd w:val="clear" w:color="auto" w:fill="auto"/>
            <w:vAlign w:val="bottom"/>
            <w:hideMark/>
          </w:tcPr>
          <w:p w14:paraId="1B8CED52" w14:textId="0BBCD1EA"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087934EA" w14:textId="2007893F"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2CEFAB7B" w14:textId="2A33F373" w:rsidR="00055565" w:rsidRPr="00CB56EC" w:rsidRDefault="00055565" w:rsidP="00055565">
            <w:pPr>
              <w:jc w:val="right"/>
              <w:rPr>
                <w:color w:val="000000"/>
                <w:sz w:val="18"/>
                <w:szCs w:val="18"/>
              </w:rPr>
            </w:pPr>
            <w:r w:rsidRPr="00792674">
              <w:rPr>
                <w:color w:val="000000"/>
                <w:sz w:val="18"/>
                <w:szCs w:val="18"/>
              </w:rPr>
              <w:t>(493)</w:t>
            </w:r>
          </w:p>
        </w:tc>
        <w:tc>
          <w:tcPr>
            <w:tcW w:w="1205" w:type="dxa"/>
            <w:shd w:val="clear" w:color="auto" w:fill="auto"/>
            <w:vAlign w:val="bottom"/>
            <w:hideMark/>
          </w:tcPr>
          <w:p w14:paraId="0192698D" w14:textId="31C38039" w:rsidR="00055565" w:rsidRPr="00CB56EC" w:rsidRDefault="00055565" w:rsidP="00055565">
            <w:pPr>
              <w:jc w:val="right"/>
              <w:rPr>
                <w:color w:val="000000"/>
                <w:sz w:val="18"/>
                <w:szCs w:val="18"/>
              </w:rPr>
            </w:pPr>
            <w:r w:rsidRPr="00792674">
              <w:rPr>
                <w:color w:val="000000"/>
                <w:sz w:val="18"/>
                <w:szCs w:val="18"/>
              </w:rPr>
              <w:t>146,205</w:t>
            </w:r>
          </w:p>
        </w:tc>
      </w:tr>
      <w:tr w:rsidR="00055565" w:rsidRPr="00CB56EC" w14:paraId="2AEA11DB" w14:textId="77777777" w:rsidTr="00055565">
        <w:trPr>
          <w:trHeight w:hRule="exact" w:val="227"/>
        </w:trPr>
        <w:tc>
          <w:tcPr>
            <w:tcW w:w="4395" w:type="dxa"/>
            <w:shd w:val="clear" w:color="auto" w:fill="auto"/>
            <w:noWrap/>
            <w:vAlign w:val="bottom"/>
            <w:hideMark/>
          </w:tcPr>
          <w:p w14:paraId="249CEE23" w14:textId="77777777" w:rsidR="00055565" w:rsidRPr="00CB56EC" w:rsidRDefault="00055565" w:rsidP="00055565">
            <w:pPr>
              <w:rPr>
                <w:sz w:val="18"/>
                <w:szCs w:val="18"/>
                <w:lang w:eastAsia="tr-TR"/>
              </w:rPr>
            </w:pPr>
            <w:r w:rsidRPr="00CB56EC">
              <w:rPr>
                <w:sz w:val="18"/>
                <w:szCs w:val="18"/>
                <w:lang w:eastAsia="tr-TR"/>
              </w:rPr>
              <w:t xml:space="preserve">Diğer varlıklar </w:t>
            </w:r>
          </w:p>
        </w:tc>
        <w:tc>
          <w:tcPr>
            <w:tcW w:w="1204" w:type="dxa"/>
            <w:shd w:val="clear" w:color="auto" w:fill="auto"/>
            <w:vAlign w:val="bottom"/>
            <w:hideMark/>
          </w:tcPr>
          <w:p w14:paraId="33687228" w14:textId="078AB75A"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48F04046" w14:textId="36CF50BB" w:rsidR="00055565" w:rsidRPr="00CB56EC" w:rsidRDefault="00055565" w:rsidP="00055565">
            <w:pPr>
              <w:jc w:val="right"/>
              <w:rPr>
                <w:color w:val="000000"/>
                <w:sz w:val="18"/>
                <w:szCs w:val="18"/>
              </w:rPr>
            </w:pPr>
            <w:r w:rsidRPr="00792674">
              <w:rPr>
                <w:color w:val="000000"/>
                <w:sz w:val="18"/>
                <w:szCs w:val="18"/>
              </w:rPr>
              <w:t>108,786</w:t>
            </w:r>
          </w:p>
        </w:tc>
        <w:tc>
          <w:tcPr>
            <w:tcW w:w="1205" w:type="dxa"/>
            <w:shd w:val="clear" w:color="auto" w:fill="auto"/>
            <w:vAlign w:val="bottom"/>
            <w:hideMark/>
          </w:tcPr>
          <w:p w14:paraId="43DE8BCE" w14:textId="519FC8D7" w:rsidR="00055565" w:rsidRPr="00CB56EC" w:rsidRDefault="00055565" w:rsidP="00055565">
            <w:pPr>
              <w:jc w:val="right"/>
              <w:rPr>
                <w:color w:val="000000"/>
                <w:sz w:val="18"/>
                <w:szCs w:val="18"/>
              </w:rPr>
            </w:pPr>
            <w:r w:rsidRPr="00792674">
              <w:rPr>
                <w:color w:val="000000"/>
                <w:sz w:val="18"/>
                <w:szCs w:val="18"/>
              </w:rPr>
              <w:t>19,423</w:t>
            </w:r>
          </w:p>
        </w:tc>
        <w:tc>
          <w:tcPr>
            <w:tcW w:w="1205" w:type="dxa"/>
            <w:shd w:val="clear" w:color="auto" w:fill="auto"/>
            <w:vAlign w:val="bottom"/>
            <w:hideMark/>
          </w:tcPr>
          <w:p w14:paraId="4BA63786" w14:textId="735166A1" w:rsidR="00055565" w:rsidRPr="00CB56EC" w:rsidRDefault="00055565" w:rsidP="00055565">
            <w:pPr>
              <w:jc w:val="right"/>
              <w:rPr>
                <w:color w:val="000000"/>
                <w:sz w:val="18"/>
                <w:szCs w:val="18"/>
              </w:rPr>
            </w:pPr>
            <w:r w:rsidRPr="00792674">
              <w:rPr>
                <w:color w:val="000000"/>
                <w:sz w:val="18"/>
                <w:szCs w:val="18"/>
              </w:rPr>
              <w:t>49,506</w:t>
            </w:r>
          </w:p>
        </w:tc>
        <w:tc>
          <w:tcPr>
            <w:tcW w:w="1205" w:type="dxa"/>
            <w:shd w:val="clear" w:color="auto" w:fill="auto"/>
            <w:vAlign w:val="bottom"/>
            <w:hideMark/>
          </w:tcPr>
          <w:p w14:paraId="42ACF9C7" w14:textId="385305C6" w:rsidR="00055565" w:rsidRPr="00CB56EC" w:rsidRDefault="00055565" w:rsidP="00055565">
            <w:pPr>
              <w:jc w:val="right"/>
              <w:rPr>
                <w:color w:val="000000"/>
                <w:sz w:val="18"/>
                <w:szCs w:val="18"/>
              </w:rPr>
            </w:pPr>
            <w:r w:rsidRPr="00792674">
              <w:rPr>
                <w:color w:val="000000"/>
                <w:sz w:val="18"/>
                <w:szCs w:val="18"/>
              </w:rPr>
              <w:t>7,212</w:t>
            </w:r>
          </w:p>
        </w:tc>
        <w:tc>
          <w:tcPr>
            <w:tcW w:w="1205" w:type="dxa"/>
            <w:shd w:val="clear" w:color="auto" w:fill="auto"/>
            <w:vAlign w:val="bottom"/>
            <w:hideMark/>
          </w:tcPr>
          <w:p w14:paraId="00F728EE" w14:textId="042CE3EE"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24E9D993" w14:textId="700FBC3F" w:rsidR="00055565" w:rsidRPr="00CB56EC" w:rsidRDefault="00055565" w:rsidP="00055565">
            <w:pPr>
              <w:jc w:val="right"/>
              <w:rPr>
                <w:color w:val="000000"/>
                <w:sz w:val="18"/>
                <w:szCs w:val="18"/>
              </w:rPr>
            </w:pPr>
            <w:r w:rsidRPr="00792674">
              <w:rPr>
                <w:color w:val="000000"/>
                <w:sz w:val="18"/>
                <w:szCs w:val="18"/>
              </w:rPr>
              <w:t>1,182,920</w:t>
            </w:r>
          </w:p>
        </w:tc>
        <w:tc>
          <w:tcPr>
            <w:tcW w:w="1205" w:type="dxa"/>
            <w:shd w:val="clear" w:color="auto" w:fill="auto"/>
            <w:vAlign w:val="bottom"/>
            <w:hideMark/>
          </w:tcPr>
          <w:p w14:paraId="3A4CAF33" w14:textId="23D39C4F" w:rsidR="00055565" w:rsidRPr="00CB56EC" w:rsidRDefault="00055565" w:rsidP="00055565">
            <w:pPr>
              <w:jc w:val="right"/>
              <w:rPr>
                <w:color w:val="000000"/>
                <w:sz w:val="18"/>
                <w:szCs w:val="18"/>
              </w:rPr>
            </w:pPr>
            <w:r w:rsidRPr="00792674">
              <w:rPr>
                <w:color w:val="000000"/>
                <w:sz w:val="18"/>
                <w:szCs w:val="18"/>
              </w:rPr>
              <w:t>1,367,847</w:t>
            </w:r>
          </w:p>
        </w:tc>
      </w:tr>
      <w:tr w:rsidR="00055565" w:rsidRPr="00055565" w14:paraId="19F4EDC6" w14:textId="77777777" w:rsidTr="00055565">
        <w:trPr>
          <w:trHeight w:hRule="exact" w:val="227"/>
        </w:trPr>
        <w:tc>
          <w:tcPr>
            <w:tcW w:w="4395" w:type="dxa"/>
            <w:shd w:val="clear" w:color="auto" w:fill="auto"/>
            <w:vAlign w:val="bottom"/>
            <w:hideMark/>
          </w:tcPr>
          <w:p w14:paraId="70BBC3F1" w14:textId="77777777" w:rsidR="00055565" w:rsidRPr="00055565" w:rsidRDefault="00055565" w:rsidP="00055565">
            <w:pPr>
              <w:rPr>
                <w:b/>
                <w:bCs/>
                <w:sz w:val="18"/>
                <w:szCs w:val="18"/>
                <w:lang w:eastAsia="tr-TR"/>
              </w:rPr>
            </w:pPr>
            <w:r w:rsidRPr="00055565">
              <w:rPr>
                <w:b/>
                <w:bCs/>
                <w:sz w:val="18"/>
                <w:szCs w:val="18"/>
                <w:lang w:eastAsia="tr-TR"/>
              </w:rPr>
              <w:t>Toplam Varlıklar</w:t>
            </w:r>
          </w:p>
        </w:tc>
        <w:tc>
          <w:tcPr>
            <w:tcW w:w="1204" w:type="dxa"/>
            <w:shd w:val="clear" w:color="auto" w:fill="auto"/>
            <w:vAlign w:val="bottom"/>
            <w:hideMark/>
          </w:tcPr>
          <w:p w14:paraId="6E58D608" w14:textId="5C15111B" w:rsidR="00055565" w:rsidRPr="00055565" w:rsidRDefault="00055565" w:rsidP="00055565">
            <w:pPr>
              <w:jc w:val="right"/>
              <w:rPr>
                <w:b/>
                <w:bCs/>
                <w:color w:val="000000"/>
                <w:sz w:val="18"/>
                <w:szCs w:val="18"/>
              </w:rPr>
            </w:pPr>
            <w:r w:rsidRPr="00792674">
              <w:rPr>
                <w:b/>
                <w:bCs/>
                <w:color w:val="000000"/>
                <w:sz w:val="18"/>
                <w:szCs w:val="18"/>
              </w:rPr>
              <w:t>2,162,451</w:t>
            </w:r>
          </w:p>
        </w:tc>
        <w:tc>
          <w:tcPr>
            <w:tcW w:w="1205" w:type="dxa"/>
            <w:shd w:val="clear" w:color="auto" w:fill="auto"/>
            <w:vAlign w:val="bottom"/>
            <w:hideMark/>
          </w:tcPr>
          <w:p w14:paraId="6117D6E2" w14:textId="7DA001FB" w:rsidR="00055565" w:rsidRPr="00055565" w:rsidRDefault="00055565" w:rsidP="00055565">
            <w:pPr>
              <w:jc w:val="right"/>
              <w:rPr>
                <w:b/>
                <w:bCs/>
                <w:color w:val="000000"/>
                <w:sz w:val="18"/>
                <w:szCs w:val="18"/>
              </w:rPr>
            </w:pPr>
            <w:r w:rsidRPr="00792674">
              <w:rPr>
                <w:b/>
                <w:bCs/>
                <w:color w:val="000000"/>
                <w:sz w:val="18"/>
                <w:szCs w:val="18"/>
              </w:rPr>
              <w:t>3,754,895</w:t>
            </w:r>
          </w:p>
        </w:tc>
        <w:tc>
          <w:tcPr>
            <w:tcW w:w="1205" w:type="dxa"/>
            <w:shd w:val="clear" w:color="auto" w:fill="auto"/>
            <w:vAlign w:val="bottom"/>
            <w:hideMark/>
          </w:tcPr>
          <w:p w14:paraId="6A9B7E2E" w14:textId="7EB241BF" w:rsidR="00055565" w:rsidRPr="00055565" w:rsidRDefault="00055565" w:rsidP="00055565">
            <w:pPr>
              <w:jc w:val="right"/>
              <w:rPr>
                <w:b/>
                <w:bCs/>
                <w:color w:val="000000"/>
                <w:sz w:val="18"/>
                <w:szCs w:val="18"/>
              </w:rPr>
            </w:pPr>
            <w:r w:rsidRPr="00792674">
              <w:rPr>
                <w:b/>
                <w:bCs/>
                <w:color w:val="000000"/>
                <w:sz w:val="18"/>
                <w:szCs w:val="18"/>
              </w:rPr>
              <w:t>2,029,140</w:t>
            </w:r>
          </w:p>
        </w:tc>
        <w:tc>
          <w:tcPr>
            <w:tcW w:w="1205" w:type="dxa"/>
            <w:shd w:val="clear" w:color="auto" w:fill="auto"/>
            <w:vAlign w:val="bottom"/>
            <w:hideMark/>
          </w:tcPr>
          <w:p w14:paraId="6A44A1FF" w14:textId="37335C9B" w:rsidR="00055565" w:rsidRPr="00055565" w:rsidRDefault="00055565" w:rsidP="00055565">
            <w:pPr>
              <w:jc w:val="right"/>
              <w:rPr>
                <w:b/>
                <w:bCs/>
                <w:color w:val="000000"/>
                <w:sz w:val="18"/>
                <w:szCs w:val="18"/>
              </w:rPr>
            </w:pPr>
            <w:r w:rsidRPr="00792674">
              <w:rPr>
                <w:b/>
                <w:bCs/>
                <w:color w:val="000000"/>
                <w:sz w:val="18"/>
                <w:szCs w:val="18"/>
              </w:rPr>
              <w:t>2,824,037</w:t>
            </w:r>
          </w:p>
        </w:tc>
        <w:tc>
          <w:tcPr>
            <w:tcW w:w="1205" w:type="dxa"/>
            <w:shd w:val="clear" w:color="auto" w:fill="auto"/>
            <w:vAlign w:val="bottom"/>
            <w:hideMark/>
          </w:tcPr>
          <w:p w14:paraId="66079411" w14:textId="38EC1D66" w:rsidR="00055565" w:rsidRPr="00055565" w:rsidRDefault="00055565" w:rsidP="00055565">
            <w:pPr>
              <w:jc w:val="right"/>
              <w:rPr>
                <w:b/>
                <w:bCs/>
                <w:color w:val="000000"/>
                <w:sz w:val="18"/>
                <w:szCs w:val="18"/>
              </w:rPr>
            </w:pPr>
            <w:r w:rsidRPr="00792674">
              <w:rPr>
                <w:b/>
                <w:bCs/>
                <w:color w:val="000000"/>
                <w:sz w:val="18"/>
                <w:szCs w:val="18"/>
              </w:rPr>
              <w:t>2,235,692</w:t>
            </w:r>
          </w:p>
        </w:tc>
        <w:tc>
          <w:tcPr>
            <w:tcW w:w="1205" w:type="dxa"/>
            <w:shd w:val="clear" w:color="auto" w:fill="auto"/>
            <w:vAlign w:val="bottom"/>
            <w:hideMark/>
          </w:tcPr>
          <w:p w14:paraId="4BC8479C" w14:textId="46E625DF" w:rsidR="00055565" w:rsidRPr="00055565" w:rsidRDefault="00055565" w:rsidP="00055565">
            <w:pPr>
              <w:jc w:val="right"/>
              <w:rPr>
                <w:b/>
                <w:bCs/>
                <w:color w:val="000000"/>
                <w:sz w:val="18"/>
                <w:szCs w:val="18"/>
              </w:rPr>
            </w:pPr>
            <w:r w:rsidRPr="00792674">
              <w:rPr>
                <w:b/>
                <w:bCs/>
                <w:color w:val="000000"/>
                <w:sz w:val="18"/>
                <w:szCs w:val="18"/>
              </w:rPr>
              <w:t>304,967</w:t>
            </w:r>
          </w:p>
        </w:tc>
        <w:tc>
          <w:tcPr>
            <w:tcW w:w="1205" w:type="dxa"/>
            <w:shd w:val="clear" w:color="auto" w:fill="auto"/>
            <w:vAlign w:val="bottom"/>
            <w:hideMark/>
          </w:tcPr>
          <w:p w14:paraId="5D701A0A" w14:textId="09ECC8CA" w:rsidR="00055565" w:rsidRPr="00055565" w:rsidRDefault="00055565" w:rsidP="00055565">
            <w:pPr>
              <w:jc w:val="right"/>
              <w:rPr>
                <w:b/>
                <w:bCs/>
                <w:color w:val="000000"/>
                <w:sz w:val="18"/>
                <w:szCs w:val="18"/>
              </w:rPr>
            </w:pPr>
            <w:r w:rsidRPr="00792674">
              <w:rPr>
                <w:b/>
                <w:bCs/>
                <w:color w:val="000000"/>
                <w:sz w:val="18"/>
                <w:szCs w:val="18"/>
              </w:rPr>
              <w:t>1,074,434</w:t>
            </w:r>
          </w:p>
        </w:tc>
        <w:tc>
          <w:tcPr>
            <w:tcW w:w="1205" w:type="dxa"/>
            <w:shd w:val="clear" w:color="auto" w:fill="auto"/>
            <w:vAlign w:val="bottom"/>
            <w:hideMark/>
          </w:tcPr>
          <w:p w14:paraId="30A3E0D4" w14:textId="2FEB29E9" w:rsidR="00055565" w:rsidRPr="00055565" w:rsidRDefault="00055565" w:rsidP="00055565">
            <w:pPr>
              <w:jc w:val="right"/>
              <w:rPr>
                <w:b/>
                <w:bCs/>
                <w:color w:val="000000"/>
                <w:sz w:val="18"/>
                <w:szCs w:val="18"/>
              </w:rPr>
            </w:pPr>
            <w:r w:rsidRPr="00792674">
              <w:rPr>
                <w:b/>
                <w:bCs/>
                <w:color w:val="000000"/>
                <w:sz w:val="18"/>
                <w:szCs w:val="18"/>
              </w:rPr>
              <w:t>14,385,616</w:t>
            </w:r>
          </w:p>
        </w:tc>
      </w:tr>
      <w:tr w:rsidR="00055565" w:rsidRPr="00CB56EC" w14:paraId="05566E44" w14:textId="77777777" w:rsidTr="00055565">
        <w:trPr>
          <w:trHeight w:hRule="exact" w:val="113"/>
        </w:trPr>
        <w:tc>
          <w:tcPr>
            <w:tcW w:w="4395" w:type="dxa"/>
            <w:shd w:val="clear" w:color="auto" w:fill="auto"/>
            <w:vAlign w:val="bottom"/>
          </w:tcPr>
          <w:p w14:paraId="645286B7" w14:textId="77777777" w:rsidR="00055565" w:rsidRPr="00CB56EC" w:rsidRDefault="00055565" w:rsidP="00055565">
            <w:pPr>
              <w:rPr>
                <w:b/>
                <w:bCs/>
                <w:sz w:val="18"/>
                <w:szCs w:val="18"/>
                <w:lang w:eastAsia="tr-TR"/>
              </w:rPr>
            </w:pPr>
          </w:p>
        </w:tc>
        <w:tc>
          <w:tcPr>
            <w:tcW w:w="1204" w:type="dxa"/>
            <w:shd w:val="clear" w:color="auto" w:fill="auto"/>
            <w:vAlign w:val="bottom"/>
          </w:tcPr>
          <w:p w14:paraId="4D0706C0" w14:textId="0A15D8BF" w:rsidR="00055565" w:rsidRPr="00CB56EC" w:rsidRDefault="00055565" w:rsidP="00055565">
            <w:pPr>
              <w:jc w:val="right"/>
              <w:rPr>
                <w:color w:val="000000"/>
                <w:sz w:val="18"/>
                <w:szCs w:val="18"/>
              </w:rPr>
            </w:pPr>
            <w:r w:rsidRPr="005B562D">
              <w:rPr>
                <w:color w:val="000000"/>
                <w:sz w:val="18"/>
                <w:szCs w:val="18"/>
              </w:rPr>
              <w:t> </w:t>
            </w:r>
          </w:p>
        </w:tc>
        <w:tc>
          <w:tcPr>
            <w:tcW w:w="1205" w:type="dxa"/>
            <w:shd w:val="clear" w:color="auto" w:fill="auto"/>
            <w:vAlign w:val="bottom"/>
          </w:tcPr>
          <w:p w14:paraId="219ADFA6" w14:textId="4E885721" w:rsidR="00055565" w:rsidRPr="00CB56EC" w:rsidRDefault="00055565" w:rsidP="00055565">
            <w:pPr>
              <w:jc w:val="right"/>
              <w:rPr>
                <w:color w:val="000000"/>
                <w:sz w:val="18"/>
                <w:szCs w:val="18"/>
              </w:rPr>
            </w:pPr>
            <w:r w:rsidRPr="005B562D">
              <w:rPr>
                <w:color w:val="000000"/>
                <w:sz w:val="18"/>
                <w:szCs w:val="18"/>
              </w:rPr>
              <w:t> </w:t>
            </w:r>
          </w:p>
        </w:tc>
        <w:tc>
          <w:tcPr>
            <w:tcW w:w="1205" w:type="dxa"/>
            <w:shd w:val="clear" w:color="auto" w:fill="auto"/>
            <w:vAlign w:val="bottom"/>
          </w:tcPr>
          <w:p w14:paraId="4D82AC5C" w14:textId="50B068CF" w:rsidR="00055565" w:rsidRPr="00CB56EC" w:rsidRDefault="00055565" w:rsidP="00055565">
            <w:pPr>
              <w:jc w:val="right"/>
              <w:rPr>
                <w:color w:val="000000"/>
                <w:sz w:val="18"/>
                <w:szCs w:val="18"/>
              </w:rPr>
            </w:pPr>
            <w:r w:rsidRPr="005B562D">
              <w:rPr>
                <w:color w:val="000000"/>
                <w:sz w:val="18"/>
                <w:szCs w:val="18"/>
              </w:rPr>
              <w:t> </w:t>
            </w:r>
          </w:p>
        </w:tc>
        <w:tc>
          <w:tcPr>
            <w:tcW w:w="1205" w:type="dxa"/>
            <w:shd w:val="clear" w:color="auto" w:fill="auto"/>
            <w:vAlign w:val="bottom"/>
          </w:tcPr>
          <w:p w14:paraId="291B2315" w14:textId="2CC697C8" w:rsidR="00055565" w:rsidRPr="00CB56EC" w:rsidRDefault="00055565" w:rsidP="00055565">
            <w:pPr>
              <w:jc w:val="right"/>
              <w:rPr>
                <w:color w:val="000000"/>
                <w:sz w:val="18"/>
                <w:szCs w:val="18"/>
              </w:rPr>
            </w:pPr>
            <w:r w:rsidRPr="005B562D">
              <w:rPr>
                <w:color w:val="000000"/>
                <w:sz w:val="18"/>
                <w:szCs w:val="18"/>
              </w:rPr>
              <w:t> </w:t>
            </w:r>
          </w:p>
        </w:tc>
        <w:tc>
          <w:tcPr>
            <w:tcW w:w="1205" w:type="dxa"/>
            <w:shd w:val="clear" w:color="auto" w:fill="auto"/>
            <w:vAlign w:val="bottom"/>
          </w:tcPr>
          <w:p w14:paraId="111DB86B" w14:textId="3ED245E5" w:rsidR="00055565" w:rsidRPr="00CB56EC" w:rsidRDefault="00055565" w:rsidP="00055565">
            <w:pPr>
              <w:jc w:val="right"/>
              <w:rPr>
                <w:color w:val="000000"/>
                <w:sz w:val="18"/>
                <w:szCs w:val="18"/>
              </w:rPr>
            </w:pPr>
            <w:r w:rsidRPr="005B562D">
              <w:rPr>
                <w:color w:val="000000"/>
                <w:sz w:val="18"/>
                <w:szCs w:val="18"/>
              </w:rPr>
              <w:t> </w:t>
            </w:r>
          </w:p>
        </w:tc>
        <w:tc>
          <w:tcPr>
            <w:tcW w:w="1205" w:type="dxa"/>
            <w:shd w:val="clear" w:color="auto" w:fill="auto"/>
            <w:vAlign w:val="bottom"/>
          </w:tcPr>
          <w:p w14:paraId="3C38A7E7" w14:textId="034616FE" w:rsidR="00055565" w:rsidRPr="00CB56EC" w:rsidRDefault="00055565" w:rsidP="00055565">
            <w:pPr>
              <w:jc w:val="right"/>
              <w:rPr>
                <w:color w:val="000000"/>
                <w:sz w:val="18"/>
                <w:szCs w:val="18"/>
              </w:rPr>
            </w:pPr>
            <w:r w:rsidRPr="005B562D">
              <w:rPr>
                <w:color w:val="000000"/>
                <w:sz w:val="18"/>
                <w:szCs w:val="18"/>
              </w:rPr>
              <w:t> </w:t>
            </w:r>
          </w:p>
        </w:tc>
        <w:tc>
          <w:tcPr>
            <w:tcW w:w="1205" w:type="dxa"/>
            <w:shd w:val="clear" w:color="auto" w:fill="auto"/>
            <w:vAlign w:val="bottom"/>
          </w:tcPr>
          <w:p w14:paraId="648E2A3F" w14:textId="3F339B8A" w:rsidR="00055565" w:rsidRPr="00CB56EC" w:rsidRDefault="00055565" w:rsidP="00055565">
            <w:pPr>
              <w:jc w:val="right"/>
              <w:rPr>
                <w:color w:val="000000"/>
                <w:sz w:val="18"/>
                <w:szCs w:val="18"/>
              </w:rPr>
            </w:pPr>
            <w:r w:rsidRPr="005B562D">
              <w:rPr>
                <w:color w:val="000000"/>
                <w:sz w:val="18"/>
                <w:szCs w:val="18"/>
              </w:rPr>
              <w:t> </w:t>
            </w:r>
          </w:p>
        </w:tc>
        <w:tc>
          <w:tcPr>
            <w:tcW w:w="1205" w:type="dxa"/>
            <w:shd w:val="clear" w:color="auto" w:fill="auto"/>
            <w:vAlign w:val="bottom"/>
          </w:tcPr>
          <w:p w14:paraId="3CF7B137" w14:textId="4B78417F" w:rsidR="00055565" w:rsidRPr="00CB56EC" w:rsidRDefault="00055565" w:rsidP="00055565">
            <w:pPr>
              <w:jc w:val="right"/>
              <w:rPr>
                <w:color w:val="000000"/>
                <w:sz w:val="18"/>
                <w:szCs w:val="18"/>
              </w:rPr>
            </w:pPr>
            <w:r w:rsidRPr="005B562D">
              <w:rPr>
                <w:color w:val="000000"/>
                <w:sz w:val="18"/>
                <w:szCs w:val="18"/>
              </w:rPr>
              <w:t> </w:t>
            </w:r>
          </w:p>
        </w:tc>
      </w:tr>
      <w:tr w:rsidR="00055565" w:rsidRPr="00ED4D97" w14:paraId="4D603076" w14:textId="77777777" w:rsidTr="00055565">
        <w:trPr>
          <w:trHeight w:hRule="exact" w:val="227"/>
        </w:trPr>
        <w:tc>
          <w:tcPr>
            <w:tcW w:w="4395" w:type="dxa"/>
            <w:shd w:val="clear" w:color="auto" w:fill="auto"/>
            <w:noWrap/>
            <w:vAlign w:val="bottom"/>
            <w:hideMark/>
          </w:tcPr>
          <w:p w14:paraId="5FD0CDAA" w14:textId="77777777" w:rsidR="00055565" w:rsidRPr="00ED4D97" w:rsidRDefault="00055565" w:rsidP="00055565">
            <w:pPr>
              <w:rPr>
                <w:b/>
                <w:sz w:val="18"/>
                <w:szCs w:val="18"/>
                <w:lang w:eastAsia="tr-TR"/>
              </w:rPr>
            </w:pPr>
            <w:r w:rsidRPr="00ED4D97">
              <w:rPr>
                <w:b/>
                <w:sz w:val="18"/>
                <w:szCs w:val="18"/>
                <w:lang w:eastAsia="tr-TR"/>
              </w:rPr>
              <w:t>Yükümlülükler</w:t>
            </w:r>
          </w:p>
        </w:tc>
        <w:tc>
          <w:tcPr>
            <w:tcW w:w="1204" w:type="dxa"/>
            <w:shd w:val="clear" w:color="auto" w:fill="auto"/>
            <w:vAlign w:val="bottom"/>
          </w:tcPr>
          <w:p w14:paraId="686EDDFA" w14:textId="37E02227" w:rsidR="00055565" w:rsidRPr="00ED4D97" w:rsidRDefault="00055565" w:rsidP="00055565">
            <w:pPr>
              <w:jc w:val="right"/>
              <w:rPr>
                <w:b/>
                <w:color w:val="000000"/>
                <w:sz w:val="18"/>
                <w:szCs w:val="18"/>
              </w:rPr>
            </w:pPr>
            <w:r w:rsidRPr="005B562D">
              <w:rPr>
                <w:b/>
                <w:color w:val="000000"/>
                <w:sz w:val="18"/>
                <w:szCs w:val="18"/>
              </w:rPr>
              <w:t> </w:t>
            </w:r>
          </w:p>
        </w:tc>
        <w:tc>
          <w:tcPr>
            <w:tcW w:w="1205" w:type="dxa"/>
            <w:shd w:val="clear" w:color="auto" w:fill="auto"/>
            <w:vAlign w:val="bottom"/>
          </w:tcPr>
          <w:p w14:paraId="0046BD41" w14:textId="696A67A9" w:rsidR="00055565" w:rsidRPr="00ED4D97" w:rsidRDefault="00055565" w:rsidP="00055565">
            <w:pPr>
              <w:jc w:val="right"/>
              <w:rPr>
                <w:b/>
                <w:color w:val="000000"/>
                <w:sz w:val="18"/>
                <w:szCs w:val="18"/>
              </w:rPr>
            </w:pPr>
            <w:r w:rsidRPr="005B562D">
              <w:rPr>
                <w:b/>
                <w:color w:val="000000"/>
                <w:sz w:val="18"/>
                <w:szCs w:val="18"/>
              </w:rPr>
              <w:t> </w:t>
            </w:r>
          </w:p>
        </w:tc>
        <w:tc>
          <w:tcPr>
            <w:tcW w:w="1205" w:type="dxa"/>
            <w:shd w:val="clear" w:color="auto" w:fill="auto"/>
            <w:vAlign w:val="bottom"/>
          </w:tcPr>
          <w:p w14:paraId="34D71CA3" w14:textId="519660AC" w:rsidR="00055565" w:rsidRPr="00ED4D97" w:rsidRDefault="00055565" w:rsidP="00055565">
            <w:pPr>
              <w:jc w:val="right"/>
              <w:rPr>
                <w:b/>
                <w:color w:val="000000"/>
                <w:sz w:val="18"/>
                <w:szCs w:val="18"/>
              </w:rPr>
            </w:pPr>
            <w:r w:rsidRPr="005B562D">
              <w:rPr>
                <w:b/>
                <w:color w:val="000000"/>
                <w:sz w:val="18"/>
                <w:szCs w:val="18"/>
              </w:rPr>
              <w:t> </w:t>
            </w:r>
          </w:p>
        </w:tc>
        <w:tc>
          <w:tcPr>
            <w:tcW w:w="1205" w:type="dxa"/>
            <w:shd w:val="clear" w:color="auto" w:fill="auto"/>
            <w:vAlign w:val="bottom"/>
          </w:tcPr>
          <w:p w14:paraId="3B7271A2" w14:textId="6674119A" w:rsidR="00055565" w:rsidRPr="00ED4D97" w:rsidRDefault="00055565" w:rsidP="00055565">
            <w:pPr>
              <w:jc w:val="right"/>
              <w:rPr>
                <w:b/>
                <w:color w:val="000000"/>
                <w:sz w:val="18"/>
                <w:szCs w:val="18"/>
              </w:rPr>
            </w:pPr>
            <w:r w:rsidRPr="005B562D">
              <w:rPr>
                <w:b/>
                <w:color w:val="000000"/>
                <w:sz w:val="18"/>
                <w:szCs w:val="18"/>
              </w:rPr>
              <w:t> </w:t>
            </w:r>
          </w:p>
        </w:tc>
        <w:tc>
          <w:tcPr>
            <w:tcW w:w="1205" w:type="dxa"/>
            <w:shd w:val="clear" w:color="auto" w:fill="auto"/>
            <w:vAlign w:val="bottom"/>
          </w:tcPr>
          <w:p w14:paraId="307E229A" w14:textId="1D9E5C7C" w:rsidR="00055565" w:rsidRPr="00ED4D97" w:rsidRDefault="00055565" w:rsidP="00055565">
            <w:pPr>
              <w:jc w:val="right"/>
              <w:rPr>
                <w:b/>
                <w:color w:val="000000"/>
                <w:sz w:val="18"/>
                <w:szCs w:val="18"/>
              </w:rPr>
            </w:pPr>
            <w:r w:rsidRPr="005B562D">
              <w:rPr>
                <w:b/>
                <w:color w:val="000000"/>
                <w:sz w:val="18"/>
                <w:szCs w:val="18"/>
              </w:rPr>
              <w:t> </w:t>
            </w:r>
          </w:p>
        </w:tc>
        <w:tc>
          <w:tcPr>
            <w:tcW w:w="1205" w:type="dxa"/>
            <w:shd w:val="clear" w:color="auto" w:fill="auto"/>
            <w:vAlign w:val="bottom"/>
          </w:tcPr>
          <w:p w14:paraId="7202441C" w14:textId="6E38D342" w:rsidR="00055565" w:rsidRPr="00ED4D97" w:rsidRDefault="00055565" w:rsidP="00055565">
            <w:pPr>
              <w:jc w:val="right"/>
              <w:rPr>
                <w:b/>
                <w:color w:val="000000"/>
                <w:sz w:val="18"/>
                <w:szCs w:val="18"/>
              </w:rPr>
            </w:pPr>
            <w:r w:rsidRPr="005B562D">
              <w:rPr>
                <w:b/>
                <w:color w:val="000000"/>
                <w:sz w:val="18"/>
                <w:szCs w:val="18"/>
              </w:rPr>
              <w:t> </w:t>
            </w:r>
          </w:p>
        </w:tc>
        <w:tc>
          <w:tcPr>
            <w:tcW w:w="1205" w:type="dxa"/>
            <w:shd w:val="clear" w:color="auto" w:fill="auto"/>
            <w:vAlign w:val="bottom"/>
          </w:tcPr>
          <w:p w14:paraId="5BFBE207" w14:textId="3F2EE8AC" w:rsidR="00055565" w:rsidRPr="00ED4D97" w:rsidRDefault="00055565" w:rsidP="00055565">
            <w:pPr>
              <w:jc w:val="right"/>
              <w:rPr>
                <w:b/>
                <w:color w:val="000000"/>
                <w:sz w:val="18"/>
                <w:szCs w:val="18"/>
              </w:rPr>
            </w:pPr>
            <w:r w:rsidRPr="005B562D">
              <w:rPr>
                <w:b/>
                <w:color w:val="000000"/>
                <w:sz w:val="18"/>
                <w:szCs w:val="18"/>
              </w:rPr>
              <w:t> </w:t>
            </w:r>
          </w:p>
        </w:tc>
        <w:tc>
          <w:tcPr>
            <w:tcW w:w="1205" w:type="dxa"/>
            <w:shd w:val="clear" w:color="auto" w:fill="auto"/>
            <w:vAlign w:val="bottom"/>
          </w:tcPr>
          <w:p w14:paraId="691B0A1F" w14:textId="07513D19" w:rsidR="00055565" w:rsidRPr="00ED4D97" w:rsidRDefault="00055565" w:rsidP="00055565">
            <w:pPr>
              <w:jc w:val="right"/>
              <w:rPr>
                <w:b/>
                <w:color w:val="000000"/>
                <w:sz w:val="18"/>
                <w:szCs w:val="18"/>
              </w:rPr>
            </w:pPr>
            <w:r w:rsidRPr="005B562D">
              <w:rPr>
                <w:b/>
                <w:color w:val="000000"/>
                <w:sz w:val="18"/>
                <w:szCs w:val="18"/>
              </w:rPr>
              <w:t> </w:t>
            </w:r>
          </w:p>
        </w:tc>
      </w:tr>
      <w:tr w:rsidR="00055565" w:rsidRPr="00CB56EC" w14:paraId="102A2CAF" w14:textId="77777777" w:rsidTr="00055565">
        <w:trPr>
          <w:trHeight w:hRule="exact" w:val="512"/>
        </w:trPr>
        <w:tc>
          <w:tcPr>
            <w:tcW w:w="4395" w:type="dxa"/>
            <w:shd w:val="clear" w:color="auto" w:fill="auto"/>
            <w:noWrap/>
            <w:vAlign w:val="bottom"/>
            <w:hideMark/>
          </w:tcPr>
          <w:p w14:paraId="7E2FF99A" w14:textId="77777777" w:rsidR="00055565" w:rsidRPr="00CB56EC" w:rsidRDefault="00055565" w:rsidP="00055565">
            <w:pPr>
              <w:rPr>
                <w:sz w:val="18"/>
                <w:szCs w:val="18"/>
                <w:lang w:eastAsia="tr-TR"/>
              </w:rPr>
            </w:pPr>
            <w:r w:rsidRPr="00CB56EC">
              <w:rPr>
                <w:sz w:val="18"/>
                <w:szCs w:val="18"/>
                <w:lang w:eastAsia="tr-TR"/>
              </w:rPr>
              <w:t>Özel cari hesap ve katılma hesapları aracılığı ile bankalardan toplanan fonlar</w:t>
            </w:r>
          </w:p>
        </w:tc>
        <w:tc>
          <w:tcPr>
            <w:tcW w:w="1204" w:type="dxa"/>
            <w:shd w:val="clear" w:color="auto" w:fill="auto"/>
            <w:vAlign w:val="bottom"/>
            <w:hideMark/>
          </w:tcPr>
          <w:p w14:paraId="118787E1" w14:textId="5092EDC8"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17746AD4" w14:textId="643218AD"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6833014F" w14:textId="4DBE5D48"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07C619AE" w14:textId="703A605A"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55D3E3DA" w14:textId="39A3AD06"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3CD91283" w14:textId="267A32F6"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6EA81024" w14:textId="16D36F52"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40802C24" w14:textId="7D5DC181" w:rsidR="00055565" w:rsidRPr="00CB56EC" w:rsidRDefault="00055565" w:rsidP="00055565">
            <w:pPr>
              <w:jc w:val="right"/>
              <w:rPr>
                <w:color w:val="000000"/>
                <w:sz w:val="18"/>
                <w:szCs w:val="18"/>
              </w:rPr>
            </w:pPr>
            <w:r w:rsidRPr="00055565">
              <w:rPr>
                <w:color w:val="000000"/>
                <w:sz w:val="18"/>
                <w:szCs w:val="18"/>
              </w:rPr>
              <w:t>-</w:t>
            </w:r>
          </w:p>
        </w:tc>
      </w:tr>
      <w:tr w:rsidR="00055565" w:rsidRPr="00CB56EC" w14:paraId="744E770E" w14:textId="77777777" w:rsidTr="00055565">
        <w:trPr>
          <w:trHeight w:hRule="exact" w:val="227"/>
        </w:trPr>
        <w:tc>
          <w:tcPr>
            <w:tcW w:w="4395" w:type="dxa"/>
            <w:shd w:val="clear" w:color="auto" w:fill="auto"/>
            <w:noWrap/>
            <w:vAlign w:val="bottom"/>
            <w:hideMark/>
          </w:tcPr>
          <w:p w14:paraId="3D00F39E" w14:textId="77777777" w:rsidR="00055565" w:rsidRPr="00CB56EC" w:rsidRDefault="00055565" w:rsidP="00055565">
            <w:pPr>
              <w:rPr>
                <w:sz w:val="18"/>
                <w:szCs w:val="18"/>
                <w:lang w:eastAsia="tr-TR"/>
              </w:rPr>
            </w:pPr>
            <w:r w:rsidRPr="00CB56EC">
              <w:rPr>
                <w:sz w:val="18"/>
                <w:szCs w:val="18"/>
                <w:lang w:eastAsia="tr-TR"/>
              </w:rPr>
              <w:t>Diğer özel cari hesap ve katılma hesapları</w:t>
            </w:r>
          </w:p>
        </w:tc>
        <w:tc>
          <w:tcPr>
            <w:tcW w:w="1204" w:type="dxa"/>
            <w:shd w:val="clear" w:color="auto" w:fill="auto"/>
            <w:vAlign w:val="bottom"/>
            <w:hideMark/>
          </w:tcPr>
          <w:p w14:paraId="688EB728" w14:textId="64F94534" w:rsidR="00055565" w:rsidRPr="00CB56EC" w:rsidRDefault="00055565" w:rsidP="00055565">
            <w:pPr>
              <w:jc w:val="right"/>
              <w:rPr>
                <w:color w:val="000000"/>
                <w:sz w:val="18"/>
                <w:szCs w:val="18"/>
              </w:rPr>
            </w:pPr>
            <w:r w:rsidRPr="00792674">
              <w:rPr>
                <w:color w:val="000000"/>
                <w:sz w:val="18"/>
                <w:szCs w:val="18"/>
              </w:rPr>
              <w:t>746,557</w:t>
            </w:r>
          </w:p>
        </w:tc>
        <w:tc>
          <w:tcPr>
            <w:tcW w:w="1205" w:type="dxa"/>
            <w:shd w:val="clear" w:color="auto" w:fill="auto"/>
            <w:vAlign w:val="bottom"/>
            <w:hideMark/>
          </w:tcPr>
          <w:p w14:paraId="461573AA" w14:textId="4ECD9FE7" w:rsidR="00055565" w:rsidRPr="00CB56EC" w:rsidRDefault="00055565" w:rsidP="00055565">
            <w:pPr>
              <w:jc w:val="right"/>
              <w:rPr>
                <w:color w:val="000000"/>
                <w:sz w:val="18"/>
                <w:szCs w:val="18"/>
              </w:rPr>
            </w:pPr>
            <w:r w:rsidRPr="00792674">
              <w:rPr>
                <w:color w:val="000000"/>
                <w:sz w:val="18"/>
                <w:szCs w:val="18"/>
              </w:rPr>
              <w:t>8,146,659</w:t>
            </w:r>
          </w:p>
        </w:tc>
        <w:tc>
          <w:tcPr>
            <w:tcW w:w="1205" w:type="dxa"/>
            <w:shd w:val="clear" w:color="auto" w:fill="auto"/>
            <w:vAlign w:val="bottom"/>
            <w:hideMark/>
          </w:tcPr>
          <w:p w14:paraId="40031D72" w14:textId="589BB6FB" w:rsidR="00055565" w:rsidRPr="00CB56EC" w:rsidRDefault="00055565" w:rsidP="00055565">
            <w:pPr>
              <w:jc w:val="right"/>
              <w:rPr>
                <w:color w:val="000000"/>
                <w:sz w:val="18"/>
                <w:szCs w:val="18"/>
              </w:rPr>
            </w:pPr>
            <w:r w:rsidRPr="00792674">
              <w:rPr>
                <w:color w:val="000000"/>
                <w:sz w:val="18"/>
                <w:szCs w:val="18"/>
              </w:rPr>
              <w:t>669,934</w:t>
            </w:r>
          </w:p>
        </w:tc>
        <w:tc>
          <w:tcPr>
            <w:tcW w:w="1205" w:type="dxa"/>
            <w:shd w:val="clear" w:color="auto" w:fill="auto"/>
            <w:vAlign w:val="bottom"/>
            <w:hideMark/>
          </w:tcPr>
          <w:p w14:paraId="528D6C57" w14:textId="4C3F7241" w:rsidR="00055565" w:rsidRPr="00CB56EC" w:rsidRDefault="00055565" w:rsidP="00055565">
            <w:pPr>
              <w:jc w:val="right"/>
              <w:rPr>
                <w:color w:val="000000"/>
                <w:sz w:val="18"/>
                <w:szCs w:val="18"/>
              </w:rPr>
            </w:pPr>
            <w:r w:rsidRPr="00792674">
              <w:rPr>
                <w:color w:val="000000"/>
                <w:sz w:val="18"/>
                <w:szCs w:val="18"/>
              </w:rPr>
              <w:t>486,038</w:t>
            </w:r>
          </w:p>
        </w:tc>
        <w:tc>
          <w:tcPr>
            <w:tcW w:w="1205" w:type="dxa"/>
            <w:shd w:val="clear" w:color="auto" w:fill="auto"/>
            <w:vAlign w:val="bottom"/>
            <w:hideMark/>
          </w:tcPr>
          <w:p w14:paraId="16821BDA" w14:textId="12A5CF10"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1873304C" w14:textId="2C04A7CA"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16108CA2" w14:textId="766E93D8"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13EFDF19" w14:textId="01E5B522" w:rsidR="00055565" w:rsidRPr="00CB56EC" w:rsidRDefault="00055565" w:rsidP="00055565">
            <w:pPr>
              <w:jc w:val="right"/>
              <w:rPr>
                <w:color w:val="000000"/>
                <w:sz w:val="18"/>
                <w:szCs w:val="18"/>
              </w:rPr>
            </w:pPr>
            <w:r w:rsidRPr="00792674">
              <w:rPr>
                <w:color w:val="000000"/>
                <w:sz w:val="18"/>
                <w:szCs w:val="18"/>
              </w:rPr>
              <w:t>10,049,188</w:t>
            </w:r>
          </w:p>
        </w:tc>
      </w:tr>
      <w:tr w:rsidR="00055565" w:rsidRPr="00CB56EC" w14:paraId="4231585F" w14:textId="77777777" w:rsidTr="00055565">
        <w:trPr>
          <w:trHeight w:hRule="exact" w:val="227"/>
        </w:trPr>
        <w:tc>
          <w:tcPr>
            <w:tcW w:w="4395" w:type="dxa"/>
            <w:shd w:val="clear" w:color="auto" w:fill="auto"/>
            <w:noWrap/>
            <w:vAlign w:val="bottom"/>
            <w:hideMark/>
          </w:tcPr>
          <w:p w14:paraId="013A3E0A" w14:textId="77777777" w:rsidR="00055565" w:rsidRPr="00CB56EC" w:rsidRDefault="00055565" w:rsidP="00055565">
            <w:pPr>
              <w:rPr>
                <w:sz w:val="18"/>
                <w:szCs w:val="18"/>
                <w:lang w:eastAsia="tr-TR"/>
              </w:rPr>
            </w:pPr>
            <w:r w:rsidRPr="00CB56EC">
              <w:rPr>
                <w:sz w:val="18"/>
                <w:szCs w:val="18"/>
                <w:lang w:eastAsia="tr-TR"/>
              </w:rPr>
              <w:t>Diğer mali kuruluşlardan sağlanan fonlar</w:t>
            </w:r>
          </w:p>
        </w:tc>
        <w:tc>
          <w:tcPr>
            <w:tcW w:w="1204" w:type="dxa"/>
            <w:shd w:val="clear" w:color="auto" w:fill="auto"/>
            <w:vAlign w:val="bottom"/>
            <w:hideMark/>
          </w:tcPr>
          <w:p w14:paraId="326AB31E" w14:textId="340F0F33"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42664331" w14:textId="295A8984" w:rsidR="00055565" w:rsidRPr="00CB56EC" w:rsidRDefault="00055565" w:rsidP="00055565">
            <w:pPr>
              <w:jc w:val="right"/>
              <w:rPr>
                <w:color w:val="000000"/>
                <w:sz w:val="18"/>
                <w:szCs w:val="18"/>
              </w:rPr>
            </w:pPr>
            <w:r w:rsidRPr="00792674">
              <w:rPr>
                <w:color w:val="000000"/>
                <w:sz w:val="18"/>
                <w:szCs w:val="18"/>
              </w:rPr>
              <w:t>40,954</w:t>
            </w:r>
          </w:p>
        </w:tc>
        <w:tc>
          <w:tcPr>
            <w:tcW w:w="1205" w:type="dxa"/>
            <w:shd w:val="clear" w:color="auto" w:fill="auto"/>
            <w:vAlign w:val="bottom"/>
            <w:hideMark/>
          </w:tcPr>
          <w:p w14:paraId="682C841B" w14:textId="4F6941FE"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0ED4E51D" w14:textId="1AC4A000"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18665331" w14:textId="61F1E86B"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2892477C" w14:textId="58BC3382"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0ECD1ADE" w14:textId="6DF0FD2C"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6D8C80AD" w14:textId="56A883E1" w:rsidR="00055565" w:rsidRPr="00CB56EC" w:rsidRDefault="00055565" w:rsidP="00055565">
            <w:pPr>
              <w:jc w:val="right"/>
              <w:rPr>
                <w:color w:val="000000"/>
                <w:sz w:val="18"/>
                <w:szCs w:val="18"/>
              </w:rPr>
            </w:pPr>
            <w:r w:rsidRPr="00792674">
              <w:rPr>
                <w:color w:val="000000"/>
                <w:sz w:val="18"/>
                <w:szCs w:val="18"/>
              </w:rPr>
              <w:t>40,954</w:t>
            </w:r>
          </w:p>
        </w:tc>
      </w:tr>
      <w:tr w:rsidR="00055565" w:rsidRPr="00CB56EC" w14:paraId="5D09F6AF" w14:textId="77777777" w:rsidTr="00055565">
        <w:trPr>
          <w:trHeight w:hRule="exact" w:val="227"/>
        </w:trPr>
        <w:tc>
          <w:tcPr>
            <w:tcW w:w="4395" w:type="dxa"/>
            <w:shd w:val="clear" w:color="auto" w:fill="auto"/>
            <w:noWrap/>
            <w:vAlign w:val="bottom"/>
            <w:hideMark/>
          </w:tcPr>
          <w:p w14:paraId="7A180129" w14:textId="77777777" w:rsidR="00055565" w:rsidRPr="00CB56EC" w:rsidRDefault="00055565" w:rsidP="00055565">
            <w:pPr>
              <w:rPr>
                <w:sz w:val="18"/>
                <w:szCs w:val="18"/>
                <w:lang w:eastAsia="tr-TR"/>
              </w:rPr>
            </w:pPr>
            <w:r w:rsidRPr="00CB56EC">
              <w:rPr>
                <w:sz w:val="18"/>
                <w:szCs w:val="18"/>
                <w:lang w:eastAsia="tr-TR"/>
              </w:rPr>
              <w:t>Para piyasalarına borçlar</w:t>
            </w:r>
          </w:p>
        </w:tc>
        <w:tc>
          <w:tcPr>
            <w:tcW w:w="1204" w:type="dxa"/>
            <w:shd w:val="clear" w:color="auto" w:fill="auto"/>
            <w:vAlign w:val="bottom"/>
            <w:hideMark/>
          </w:tcPr>
          <w:p w14:paraId="05F17B22" w14:textId="138E3378"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1C0D76EF" w14:textId="665C83A2"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4B986F69" w14:textId="63B7E7B8"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31F6FF03" w14:textId="667F5BB2"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6BA1F732" w14:textId="3F44BCBB"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3F952297" w14:textId="369CA23C"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575CC436" w14:textId="14009B77"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1CE01ECA" w14:textId="4B54D589" w:rsidR="00055565" w:rsidRPr="00CB56EC" w:rsidRDefault="00055565" w:rsidP="00055565">
            <w:pPr>
              <w:jc w:val="right"/>
              <w:rPr>
                <w:color w:val="000000"/>
                <w:sz w:val="18"/>
                <w:szCs w:val="18"/>
              </w:rPr>
            </w:pPr>
            <w:r w:rsidRPr="00055565">
              <w:rPr>
                <w:color w:val="000000"/>
                <w:sz w:val="18"/>
                <w:szCs w:val="18"/>
              </w:rPr>
              <w:t>-</w:t>
            </w:r>
          </w:p>
        </w:tc>
      </w:tr>
      <w:tr w:rsidR="00055565" w:rsidRPr="00CB56EC" w14:paraId="750959ED" w14:textId="77777777" w:rsidTr="00055565">
        <w:trPr>
          <w:trHeight w:hRule="exact" w:val="227"/>
        </w:trPr>
        <w:tc>
          <w:tcPr>
            <w:tcW w:w="4395" w:type="dxa"/>
            <w:shd w:val="clear" w:color="auto" w:fill="auto"/>
            <w:noWrap/>
            <w:vAlign w:val="bottom"/>
            <w:hideMark/>
          </w:tcPr>
          <w:p w14:paraId="62498677" w14:textId="77777777" w:rsidR="00055565" w:rsidRPr="00CB56EC" w:rsidRDefault="00055565" w:rsidP="00055565">
            <w:pPr>
              <w:rPr>
                <w:sz w:val="18"/>
                <w:szCs w:val="18"/>
                <w:lang w:eastAsia="tr-TR"/>
              </w:rPr>
            </w:pPr>
            <w:r w:rsidRPr="00CB56EC">
              <w:rPr>
                <w:sz w:val="18"/>
                <w:szCs w:val="18"/>
                <w:lang w:eastAsia="tr-TR"/>
              </w:rPr>
              <w:t>İhraç edilen menkul değerler</w:t>
            </w:r>
          </w:p>
        </w:tc>
        <w:tc>
          <w:tcPr>
            <w:tcW w:w="1204" w:type="dxa"/>
            <w:shd w:val="clear" w:color="auto" w:fill="auto"/>
            <w:vAlign w:val="bottom"/>
            <w:hideMark/>
          </w:tcPr>
          <w:p w14:paraId="39B87CD7" w14:textId="1C642DE6"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759A1660" w14:textId="500B2637"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33594BA6" w14:textId="7F878C8C"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03B7F301" w14:textId="27222D34"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42F21CB8" w14:textId="0606CF0A"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5D4490E4" w14:textId="3B64CF76"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2A7750B3" w14:textId="7B0A5BB6"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3E5F9CA6" w14:textId="16723381" w:rsidR="00055565" w:rsidRPr="00CB56EC" w:rsidRDefault="00055565" w:rsidP="00055565">
            <w:pPr>
              <w:jc w:val="right"/>
              <w:rPr>
                <w:color w:val="000000"/>
                <w:sz w:val="18"/>
                <w:szCs w:val="18"/>
              </w:rPr>
            </w:pPr>
            <w:r w:rsidRPr="00055565">
              <w:rPr>
                <w:color w:val="000000"/>
                <w:sz w:val="18"/>
                <w:szCs w:val="18"/>
              </w:rPr>
              <w:t>-</w:t>
            </w:r>
          </w:p>
        </w:tc>
      </w:tr>
      <w:tr w:rsidR="00055565" w:rsidRPr="00CB56EC" w14:paraId="2599CF99" w14:textId="77777777" w:rsidTr="00055565">
        <w:trPr>
          <w:trHeight w:hRule="exact" w:val="227"/>
        </w:trPr>
        <w:tc>
          <w:tcPr>
            <w:tcW w:w="4395" w:type="dxa"/>
            <w:shd w:val="clear" w:color="auto" w:fill="auto"/>
            <w:noWrap/>
            <w:vAlign w:val="bottom"/>
            <w:hideMark/>
          </w:tcPr>
          <w:p w14:paraId="02CBE033" w14:textId="77777777" w:rsidR="00055565" w:rsidRPr="00CB56EC" w:rsidRDefault="00055565" w:rsidP="00055565">
            <w:pPr>
              <w:rPr>
                <w:sz w:val="18"/>
                <w:szCs w:val="18"/>
                <w:lang w:eastAsia="tr-TR"/>
              </w:rPr>
            </w:pPr>
            <w:r w:rsidRPr="00CB56EC">
              <w:rPr>
                <w:sz w:val="18"/>
                <w:szCs w:val="18"/>
                <w:lang w:eastAsia="tr-TR"/>
              </w:rPr>
              <w:t>Muhtelif borçlar</w:t>
            </w:r>
          </w:p>
        </w:tc>
        <w:tc>
          <w:tcPr>
            <w:tcW w:w="1204" w:type="dxa"/>
            <w:shd w:val="clear" w:color="auto" w:fill="auto"/>
            <w:vAlign w:val="bottom"/>
            <w:hideMark/>
          </w:tcPr>
          <w:p w14:paraId="6264A4D2" w14:textId="35575618"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4A13F125" w14:textId="66859637" w:rsidR="00055565" w:rsidRPr="00CB56EC" w:rsidRDefault="00055565" w:rsidP="00055565">
            <w:pPr>
              <w:jc w:val="right"/>
              <w:rPr>
                <w:color w:val="000000"/>
                <w:sz w:val="18"/>
                <w:szCs w:val="18"/>
              </w:rPr>
            </w:pPr>
            <w:r w:rsidRPr="00792674">
              <w:rPr>
                <w:color w:val="000000"/>
                <w:sz w:val="18"/>
                <w:szCs w:val="18"/>
              </w:rPr>
              <w:t>54,661</w:t>
            </w:r>
          </w:p>
        </w:tc>
        <w:tc>
          <w:tcPr>
            <w:tcW w:w="1205" w:type="dxa"/>
            <w:shd w:val="clear" w:color="auto" w:fill="auto"/>
            <w:vAlign w:val="bottom"/>
            <w:hideMark/>
          </w:tcPr>
          <w:p w14:paraId="7A16F5A6" w14:textId="1E924BED"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5DDAE002" w14:textId="1C3D695E"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30D08C90" w14:textId="4AE799F7"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4BAD3000" w14:textId="555022EB"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4E1758F9" w14:textId="21EA7EB9"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70BD34A7" w14:textId="3B3AB2A9" w:rsidR="00055565" w:rsidRPr="00CB56EC" w:rsidRDefault="00055565" w:rsidP="00055565">
            <w:pPr>
              <w:jc w:val="right"/>
              <w:rPr>
                <w:color w:val="000000"/>
                <w:sz w:val="18"/>
                <w:szCs w:val="18"/>
              </w:rPr>
            </w:pPr>
            <w:r w:rsidRPr="00792674">
              <w:rPr>
                <w:color w:val="000000"/>
                <w:sz w:val="18"/>
                <w:szCs w:val="18"/>
              </w:rPr>
              <w:t>54,661</w:t>
            </w:r>
          </w:p>
        </w:tc>
      </w:tr>
      <w:tr w:rsidR="00055565" w:rsidRPr="00CB56EC" w14:paraId="26F78B8B" w14:textId="77777777" w:rsidTr="00055565">
        <w:trPr>
          <w:trHeight w:hRule="exact" w:val="227"/>
        </w:trPr>
        <w:tc>
          <w:tcPr>
            <w:tcW w:w="4395" w:type="dxa"/>
            <w:shd w:val="clear" w:color="auto" w:fill="auto"/>
            <w:noWrap/>
            <w:vAlign w:val="bottom"/>
            <w:hideMark/>
          </w:tcPr>
          <w:p w14:paraId="18BDEDD6" w14:textId="77777777" w:rsidR="00055565" w:rsidRPr="00CB56EC" w:rsidRDefault="00055565" w:rsidP="00055565">
            <w:pPr>
              <w:rPr>
                <w:sz w:val="18"/>
                <w:szCs w:val="18"/>
                <w:lang w:eastAsia="tr-TR"/>
              </w:rPr>
            </w:pPr>
            <w:r w:rsidRPr="00CB56EC">
              <w:rPr>
                <w:sz w:val="18"/>
                <w:szCs w:val="18"/>
                <w:lang w:eastAsia="tr-TR"/>
              </w:rPr>
              <w:t>Diğer yükümlülükler</w:t>
            </w:r>
          </w:p>
        </w:tc>
        <w:tc>
          <w:tcPr>
            <w:tcW w:w="1204" w:type="dxa"/>
            <w:shd w:val="clear" w:color="auto" w:fill="auto"/>
            <w:vAlign w:val="bottom"/>
            <w:hideMark/>
          </w:tcPr>
          <w:p w14:paraId="4959E8A2" w14:textId="46363513"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193E6A0B" w14:textId="73CE9F24" w:rsidR="00055565" w:rsidRPr="00CB56EC" w:rsidRDefault="00055565" w:rsidP="00055565">
            <w:pPr>
              <w:jc w:val="right"/>
              <w:rPr>
                <w:color w:val="000000"/>
                <w:sz w:val="18"/>
                <w:szCs w:val="18"/>
              </w:rPr>
            </w:pPr>
            <w:r w:rsidRPr="00792674">
              <w:rPr>
                <w:color w:val="000000"/>
                <w:sz w:val="18"/>
                <w:szCs w:val="18"/>
              </w:rPr>
              <w:t>1,608,063</w:t>
            </w:r>
          </w:p>
        </w:tc>
        <w:tc>
          <w:tcPr>
            <w:tcW w:w="1205" w:type="dxa"/>
            <w:shd w:val="clear" w:color="auto" w:fill="auto"/>
            <w:vAlign w:val="bottom"/>
            <w:hideMark/>
          </w:tcPr>
          <w:p w14:paraId="0A76DDA6" w14:textId="464DD94C" w:rsidR="00055565" w:rsidRPr="00CB56EC" w:rsidRDefault="00055565" w:rsidP="00055565">
            <w:pPr>
              <w:jc w:val="right"/>
              <w:rPr>
                <w:color w:val="000000"/>
                <w:sz w:val="18"/>
                <w:szCs w:val="18"/>
              </w:rPr>
            </w:pPr>
            <w:r w:rsidRPr="00792674">
              <w:rPr>
                <w:color w:val="000000"/>
                <w:sz w:val="18"/>
                <w:szCs w:val="18"/>
              </w:rPr>
              <w:t>6,834</w:t>
            </w:r>
          </w:p>
        </w:tc>
        <w:tc>
          <w:tcPr>
            <w:tcW w:w="1205" w:type="dxa"/>
            <w:shd w:val="clear" w:color="auto" w:fill="auto"/>
            <w:vAlign w:val="bottom"/>
            <w:hideMark/>
          </w:tcPr>
          <w:p w14:paraId="0D21DEE2" w14:textId="21625F87" w:rsidR="00055565" w:rsidRPr="00CB56EC" w:rsidRDefault="00055565" w:rsidP="00055565">
            <w:pPr>
              <w:jc w:val="right"/>
              <w:rPr>
                <w:color w:val="000000"/>
                <w:sz w:val="18"/>
                <w:szCs w:val="18"/>
              </w:rPr>
            </w:pPr>
            <w:r w:rsidRPr="00792674">
              <w:rPr>
                <w:color w:val="000000"/>
                <w:sz w:val="18"/>
                <w:szCs w:val="18"/>
              </w:rPr>
              <w:t>18,880</w:t>
            </w:r>
          </w:p>
        </w:tc>
        <w:tc>
          <w:tcPr>
            <w:tcW w:w="1205" w:type="dxa"/>
            <w:shd w:val="clear" w:color="auto" w:fill="auto"/>
            <w:vAlign w:val="bottom"/>
            <w:hideMark/>
          </w:tcPr>
          <w:p w14:paraId="677032B4" w14:textId="1174655C" w:rsidR="00055565" w:rsidRPr="00CB56EC" w:rsidRDefault="00055565" w:rsidP="00055565">
            <w:pPr>
              <w:jc w:val="right"/>
              <w:rPr>
                <w:color w:val="000000"/>
                <w:sz w:val="18"/>
                <w:szCs w:val="18"/>
              </w:rPr>
            </w:pPr>
            <w:r w:rsidRPr="00792674">
              <w:rPr>
                <w:color w:val="000000"/>
                <w:sz w:val="18"/>
                <w:szCs w:val="18"/>
              </w:rPr>
              <w:t>23,012</w:t>
            </w:r>
          </w:p>
        </w:tc>
        <w:tc>
          <w:tcPr>
            <w:tcW w:w="1205" w:type="dxa"/>
            <w:shd w:val="clear" w:color="auto" w:fill="auto"/>
            <w:vAlign w:val="bottom"/>
            <w:hideMark/>
          </w:tcPr>
          <w:p w14:paraId="565622D8" w14:textId="63E7D729" w:rsidR="00055565" w:rsidRPr="00CB56EC" w:rsidRDefault="00055565" w:rsidP="00055565">
            <w:pPr>
              <w:jc w:val="right"/>
              <w:rPr>
                <w:color w:val="000000"/>
                <w:sz w:val="18"/>
                <w:szCs w:val="18"/>
              </w:rPr>
            </w:pPr>
            <w:r w:rsidRPr="00055565">
              <w:rPr>
                <w:color w:val="000000"/>
                <w:sz w:val="18"/>
                <w:szCs w:val="18"/>
              </w:rPr>
              <w:t>-</w:t>
            </w:r>
          </w:p>
        </w:tc>
        <w:tc>
          <w:tcPr>
            <w:tcW w:w="1205" w:type="dxa"/>
            <w:shd w:val="clear" w:color="auto" w:fill="auto"/>
            <w:vAlign w:val="bottom"/>
            <w:hideMark/>
          </w:tcPr>
          <w:p w14:paraId="4183912F" w14:textId="47C5249D" w:rsidR="00055565" w:rsidRPr="00CB56EC" w:rsidRDefault="00055565" w:rsidP="00055565">
            <w:pPr>
              <w:jc w:val="right"/>
              <w:rPr>
                <w:color w:val="000000"/>
                <w:sz w:val="18"/>
                <w:szCs w:val="18"/>
              </w:rPr>
            </w:pPr>
            <w:r w:rsidRPr="00792674">
              <w:rPr>
                <w:color w:val="000000"/>
                <w:sz w:val="18"/>
                <w:szCs w:val="18"/>
              </w:rPr>
              <w:t>2,584,024</w:t>
            </w:r>
          </w:p>
        </w:tc>
        <w:tc>
          <w:tcPr>
            <w:tcW w:w="1205" w:type="dxa"/>
            <w:shd w:val="clear" w:color="auto" w:fill="auto"/>
            <w:vAlign w:val="bottom"/>
            <w:hideMark/>
          </w:tcPr>
          <w:p w14:paraId="6F65944F" w14:textId="1F6162C8" w:rsidR="00055565" w:rsidRPr="00CB56EC" w:rsidRDefault="00055565" w:rsidP="00055565">
            <w:pPr>
              <w:jc w:val="right"/>
              <w:rPr>
                <w:color w:val="000000"/>
                <w:sz w:val="18"/>
                <w:szCs w:val="18"/>
              </w:rPr>
            </w:pPr>
            <w:r w:rsidRPr="00792674">
              <w:rPr>
                <w:color w:val="000000"/>
                <w:sz w:val="18"/>
                <w:szCs w:val="18"/>
              </w:rPr>
              <w:t>4,240,813</w:t>
            </w:r>
          </w:p>
        </w:tc>
      </w:tr>
      <w:tr w:rsidR="00055565" w:rsidRPr="00055565" w14:paraId="2F2735EC" w14:textId="77777777" w:rsidTr="00055565">
        <w:trPr>
          <w:trHeight w:hRule="exact" w:val="227"/>
        </w:trPr>
        <w:tc>
          <w:tcPr>
            <w:tcW w:w="4395" w:type="dxa"/>
            <w:shd w:val="clear" w:color="auto" w:fill="auto"/>
            <w:vAlign w:val="bottom"/>
            <w:hideMark/>
          </w:tcPr>
          <w:p w14:paraId="01B11C41" w14:textId="77777777" w:rsidR="00055565" w:rsidRPr="00055565" w:rsidRDefault="00055565" w:rsidP="00055565">
            <w:pPr>
              <w:rPr>
                <w:b/>
                <w:bCs/>
                <w:sz w:val="18"/>
                <w:szCs w:val="18"/>
                <w:lang w:eastAsia="tr-TR"/>
              </w:rPr>
            </w:pPr>
            <w:r w:rsidRPr="00055565">
              <w:rPr>
                <w:b/>
                <w:bCs/>
                <w:sz w:val="18"/>
                <w:szCs w:val="18"/>
                <w:lang w:eastAsia="tr-TR"/>
              </w:rPr>
              <w:t>Toplam Yükümlülükler</w:t>
            </w:r>
          </w:p>
        </w:tc>
        <w:tc>
          <w:tcPr>
            <w:tcW w:w="1204" w:type="dxa"/>
            <w:shd w:val="clear" w:color="auto" w:fill="auto"/>
            <w:vAlign w:val="bottom"/>
            <w:hideMark/>
          </w:tcPr>
          <w:p w14:paraId="0295AB68" w14:textId="7879BA89" w:rsidR="00055565" w:rsidRPr="00055565" w:rsidRDefault="00055565" w:rsidP="00055565">
            <w:pPr>
              <w:jc w:val="right"/>
              <w:rPr>
                <w:b/>
                <w:bCs/>
                <w:color w:val="000000"/>
                <w:sz w:val="18"/>
                <w:szCs w:val="18"/>
              </w:rPr>
            </w:pPr>
            <w:r w:rsidRPr="00792674">
              <w:rPr>
                <w:b/>
                <w:bCs/>
                <w:color w:val="000000"/>
                <w:sz w:val="18"/>
                <w:szCs w:val="18"/>
              </w:rPr>
              <w:t>746,557</w:t>
            </w:r>
          </w:p>
        </w:tc>
        <w:tc>
          <w:tcPr>
            <w:tcW w:w="1205" w:type="dxa"/>
            <w:shd w:val="clear" w:color="auto" w:fill="auto"/>
            <w:vAlign w:val="bottom"/>
            <w:hideMark/>
          </w:tcPr>
          <w:p w14:paraId="42DD5454" w14:textId="296F5850" w:rsidR="00055565" w:rsidRPr="00055565" w:rsidRDefault="00055565" w:rsidP="00055565">
            <w:pPr>
              <w:jc w:val="right"/>
              <w:rPr>
                <w:b/>
                <w:bCs/>
                <w:color w:val="000000"/>
                <w:sz w:val="18"/>
                <w:szCs w:val="18"/>
              </w:rPr>
            </w:pPr>
            <w:r w:rsidRPr="00792674">
              <w:rPr>
                <w:b/>
                <w:bCs/>
                <w:color w:val="000000"/>
                <w:sz w:val="18"/>
                <w:szCs w:val="18"/>
              </w:rPr>
              <w:t>9,850,337</w:t>
            </w:r>
          </w:p>
        </w:tc>
        <w:tc>
          <w:tcPr>
            <w:tcW w:w="1205" w:type="dxa"/>
            <w:shd w:val="clear" w:color="auto" w:fill="auto"/>
            <w:vAlign w:val="bottom"/>
            <w:hideMark/>
          </w:tcPr>
          <w:p w14:paraId="3FF8F70C" w14:textId="057A5B52" w:rsidR="00055565" w:rsidRPr="00055565" w:rsidRDefault="00055565" w:rsidP="00055565">
            <w:pPr>
              <w:jc w:val="right"/>
              <w:rPr>
                <w:b/>
                <w:bCs/>
                <w:color w:val="000000"/>
                <w:sz w:val="18"/>
                <w:szCs w:val="18"/>
              </w:rPr>
            </w:pPr>
            <w:r w:rsidRPr="00792674">
              <w:rPr>
                <w:b/>
                <w:bCs/>
                <w:color w:val="000000"/>
                <w:sz w:val="18"/>
                <w:szCs w:val="18"/>
              </w:rPr>
              <w:t>676,768</w:t>
            </w:r>
          </w:p>
        </w:tc>
        <w:tc>
          <w:tcPr>
            <w:tcW w:w="1205" w:type="dxa"/>
            <w:shd w:val="clear" w:color="auto" w:fill="auto"/>
            <w:vAlign w:val="bottom"/>
            <w:hideMark/>
          </w:tcPr>
          <w:p w14:paraId="4D2A6611" w14:textId="302D1C0C" w:rsidR="00055565" w:rsidRPr="00055565" w:rsidRDefault="00055565" w:rsidP="00055565">
            <w:pPr>
              <w:jc w:val="right"/>
              <w:rPr>
                <w:b/>
                <w:bCs/>
                <w:color w:val="000000"/>
                <w:sz w:val="18"/>
                <w:szCs w:val="18"/>
              </w:rPr>
            </w:pPr>
            <w:r w:rsidRPr="00792674">
              <w:rPr>
                <w:b/>
                <w:bCs/>
                <w:color w:val="000000"/>
                <w:sz w:val="18"/>
                <w:szCs w:val="18"/>
              </w:rPr>
              <w:t>504,918</w:t>
            </w:r>
          </w:p>
        </w:tc>
        <w:tc>
          <w:tcPr>
            <w:tcW w:w="1205" w:type="dxa"/>
            <w:shd w:val="clear" w:color="auto" w:fill="auto"/>
            <w:vAlign w:val="bottom"/>
            <w:hideMark/>
          </w:tcPr>
          <w:p w14:paraId="6E9A8ACA" w14:textId="21723C95" w:rsidR="00055565" w:rsidRPr="00055565" w:rsidRDefault="00055565" w:rsidP="00055565">
            <w:pPr>
              <w:jc w:val="right"/>
              <w:rPr>
                <w:b/>
                <w:bCs/>
                <w:color w:val="000000"/>
                <w:sz w:val="18"/>
                <w:szCs w:val="18"/>
              </w:rPr>
            </w:pPr>
            <w:r w:rsidRPr="00792674">
              <w:rPr>
                <w:b/>
                <w:bCs/>
                <w:color w:val="000000"/>
                <w:sz w:val="18"/>
                <w:szCs w:val="18"/>
              </w:rPr>
              <w:t>23,012</w:t>
            </w:r>
          </w:p>
        </w:tc>
        <w:tc>
          <w:tcPr>
            <w:tcW w:w="1205" w:type="dxa"/>
            <w:shd w:val="clear" w:color="auto" w:fill="auto"/>
            <w:vAlign w:val="bottom"/>
            <w:hideMark/>
          </w:tcPr>
          <w:p w14:paraId="39CB67D0" w14:textId="06C7F447" w:rsidR="00055565" w:rsidRPr="00055565" w:rsidRDefault="00055565" w:rsidP="00055565">
            <w:pPr>
              <w:jc w:val="right"/>
              <w:rPr>
                <w:b/>
                <w:bCs/>
                <w:color w:val="000000"/>
                <w:sz w:val="18"/>
                <w:szCs w:val="18"/>
              </w:rPr>
            </w:pPr>
            <w:r w:rsidRPr="00055565">
              <w:rPr>
                <w:b/>
                <w:bCs/>
                <w:color w:val="000000"/>
                <w:sz w:val="18"/>
                <w:szCs w:val="18"/>
              </w:rPr>
              <w:t>-</w:t>
            </w:r>
          </w:p>
        </w:tc>
        <w:tc>
          <w:tcPr>
            <w:tcW w:w="1205" w:type="dxa"/>
            <w:shd w:val="clear" w:color="auto" w:fill="auto"/>
            <w:vAlign w:val="bottom"/>
            <w:hideMark/>
          </w:tcPr>
          <w:p w14:paraId="4B5A56ED" w14:textId="67FA5399" w:rsidR="00055565" w:rsidRPr="00055565" w:rsidRDefault="00055565" w:rsidP="00055565">
            <w:pPr>
              <w:jc w:val="right"/>
              <w:rPr>
                <w:b/>
                <w:bCs/>
                <w:color w:val="000000"/>
                <w:sz w:val="18"/>
                <w:szCs w:val="18"/>
              </w:rPr>
            </w:pPr>
            <w:r w:rsidRPr="00792674">
              <w:rPr>
                <w:b/>
                <w:bCs/>
                <w:color w:val="000000"/>
                <w:sz w:val="18"/>
                <w:szCs w:val="18"/>
              </w:rPr>
              <w:t>2,584,024</w:t>
            </w:r>
          </w:p>
        </w:tc>
        <w:tc>
          <w:tcPr>
            <w:tcW w:w="1205" w:type="dxa"/>
            <w:shd w:val="clear" w:color="auto" w:fill="auto"/>
            <w:vAlign w:val="bottom"/>
            <w:hideMark/>
          </w:tcPr>
          <w:p w14:paraId="63C59D0F" w14:textId="29A31270" w:rsidR="00055565" w:rsidRPr="00055565" w:rsidRDefault="00055565" w:rsidP="00055565">
            <w:pPr>
              <w:jc w:val="right"/>
              <w:rPr>
                <w:b/>
                <w:bCs/>
                <w:color w:val="000000"/>
                <w:sz w:val="18"/>
                <w:szCs w:val="18"/>
              </w:rPr>
            </w:pPr>
            <w:r w:rsidRPr="00792674">
              <w:rPr>
                <w:b/>
                <w:bCs/>
                <w:color w:val="000000"/>
                <w:sz w:val="18"/>
                <w:szCs w:val="18"/>
              </w:rPr>
              <w:t>14,385,616</w:t>
            </w:r>
          </w:p>
        </w:tc>
      </w:tr>
      <w:tr w:rsidR="00055565" w:rsidRPr="00055565" w14:paraId="021FF3C8" w14:textId="77777777" w:rsidTr="00055565">
        <w:trPr>
          <w:trHeight w:hRule="exact" w:val="227"/>
        </w:trPr>
        <w:tc>
          <w:tcPr>
            <w:tcW w:w="4395" w:type="dxa"/>
            <w:shd w:val="clear" w:color="auto" w:fill="auto"/>
            <w:noWrap/>
            <w:vAlign w:val="bottom"/>
            <w:hideMark/>
          </w:tcPr>
          <w:p w14:paraId="0E4C60AD" w14:textId="77777777" w:rsidR="00055565" w:rsidRPr="00055565" w:rsidRDefault="00055565" w:rsidP="00055565">
            <w:pPr>
              <w:rPr>
                <w:b/>
                <w:bCs/>
                <w:sz w:val="18"/>
                <w:szCs w:val="18"/>
                <w:lang w:eastAsia="tr-TR"/>
              </w:rPr>
            </w:pPr>
            <w:r w:rsidRPr="00055565">
              <w:rPr>
                <w:b/>
                <w:bCs/>
                <w:sz w:val="18"/>
                <w:szCs w:val="18"/>
                <w:lang w:eastAsia="tr-TR"/>
              </w:rPr>
              <w:t>Likidite Açığı</w:t>
            </w:r>
          </w:p>
        </w:tc>
        <w:tc>
          <w:tcPr>
            <w:tcW w:w="1204" w:type="dxa"/>
            <w:shd w:val="clear" w:color="auto" w:fill="auto"/>
            <w:vAlign w:val="bottom"/>
            <w:hideMark/>
          </w:tcPr>
          <w:p w14:paraId="23257A55" w14:textId="0C842F3A" w:rsidR="00055565" w:rsidRPr="00055565" w:rsidRDefault="00055565" w:rsidP="00055565">
            <w:pPr>
              <w:jc w:val="right"/>
              <w:rPr>
                <w:b/>
                <w:bCs/>
                <w:color w:val="000000"/>
                <w:sz w:val="18"/>
                <w:szCs w:val="18"/>
              </w:rPr>
            </w:pPr>
            <w:r w:rsidRPr="00792674">
              <w:rPr>
                <w:b/>
                <w:bCs/>
                <w:color w:val="000000"/>
                <w:sz w:val="18"/>
                <w:szCs w:val="18"/>
              </w:rPr>
              <w:t>1,415,894</w:t>
            </w:r>
          </w:p>
        </w:tc>
        <w:tc>
          <w:tcPr>
            <w:tcW w:w="1205" w:type="dxa"/>
            <w:shd w:val="clear" w:color="auto" w:fill="auto"/>
            <w:vAlign w:val="bottom"/>
            <w:hideMark/>
          </w:tcPr>
          <w:p w14:paraId="6FD2CC2B" w14:textId="181E9FD9" w:rsidR="00055565" w:rsidRPr="00055565" w:rsidRDefault="00055565" w:rsidP="00055565">
            <w:pPr>
              <w:jc w:val="right"/>
              <w:rPr>
                <w:b/>
                <w:bCs/>
                <w:color w:val="000000"/>
                <w:sz w:val="18"/>
                <w:szCs w:val="18"/>
              </w:rPr>
            </w:pPr>
            <w:r w:rsidRPr="00792674">
              <w:rPr>
                <w:b/>
                <w:bCs/>
                <w:color w:val="000000"/>
                <w:sz w:val="18"/>
                <w:szCs w:val="18"/>
              </w:rPr>
              <w:t>(6,095,442)</w:t>
            </w:r>
          </w:p>
        </w:tc>
        <w:tc>
          <w:tcPr>
            <w:tcW w:w="1205" w:type="dxa"/>
            <w:shd w:val="clear" w:color="auto" w:fill="auto"/>
            <w:vAlign w:val="bottom"/>
            <w:hideMark/>
          </w:tcPr>
          <w:p w14:paraId="04EF7DCB" w14:textId="5E520B37" w:rsidR="00055565" w:rsidRPr="00055565" w:rsidRDefault="00055565" w:rsidP="00055565">
            <w:pPr>
              <w:jc w:val="right"/>
              <w:rPr>
                <w:b/>
                <w:bCs/>
                <w:color w:val="000000"/>
                <w:sz w:val="18"/>
                <w:szCs w:val="18"/>
              </w:rPr>
            </w:pPr>
            <w:r w:rsidRPr="00792674">
              <w:rPr>
                <w:b/>
                <w:bCs/>
                <w:color w:val="000000"/>
                <w:sz w:val="18"/>
                <w:szCs w:val="18"/>
              </w:rPr>
              <w:t>1,352,372</w:t>
            </w:r>
          </w:p>
        </w:tc>
        <w:tc>
          <w:tcPr>
            <w:tcW w:w="1205" w:type="dxa"/>
            <w:shd w:val="clear" w:color="auto" w:fill="auto"/>
            <w:vAlign w:val="bottom"/>
            <w:hideMark/>
          </w:tcPr>
          <w:p w14:paraId="72B98512" w14:textId="68284F33" w:rsidR="00055565" w:rsidRPr="00055565" w:rsidRDefault="00055565" w:rsidP="00055565">
            <w:pPr>
              <w:jc w:val="right"/>
              <w:rPr>
                <w:b/>
                <w:bCs/>
                <w:color w:val="000000"/>
                <w:sz w:val="18"/>
                <w:szCs w:val="18"/>
              </w:rPr>
            </w:pPr>
            <w:r w:rsidRPr="00792674">
              <w:rPr>
                <w:b/>
                <w:bCs/>
                <w:color w:val="000000"/>
                <w:sz w:val="18"/>
                <w:szCs w:val="18"/>
              </w:rPr>
              <w:t>2,319,119</w:t>
            </w:r>
          </w:p>
        </w:tc>
        <w:tc>
          <w:tcPr>
            <w:tcW w:w="1205" w:type="dxa"/>
            <w:shd w:val="clear" w:color="auto" w:fill="auto"/>
            <w:vAlign w:val="bottom"/>
            <w:hideMark/>
          </w:tcPr>
          <w:p w14:paraId="523309CF" w14:textId="7CFF3258" w:rsidR="00055565" w:rsidRPr="00055565" w:rsidRDefault="00055565" w:rsidP="00055565">
            <w:pPr>
              <w:jc w:val="right"/>
              <w:rPr>
                <w:b/>
                <w:bCs/>
                <w:color w:val="000000"/>
                <w:sz w:val="18"/>
                <w:szCs w:val="18"/>
              </w:rPr>
            </w:pPr>
            <w:r w:rsidRPr="00792674">
              <w:rPr>
                <w:b/>
                <w:bCs/>
                <w:color w:val="000000"/>
                <w:sz w:val="18"/>
                <w:szCs w:val="18"/>
              </w:rPr>
              <w:t>2,212,680</w:t>
            </w:r>
          </w:p>
        </w:tc>
        <w:tc>
          <w:tcPr>
            <w:tcW w:w="1205" w:type="dxa"/>
            <w:shd w:val="clear" w:color="auto" w:fill="auto"/>
            <w:vAlign w:val="bottom"/>
            <w:hideMark/>
          </w:tcPr>
          <w:p w14:paraId="0B0C3739" w14:textId="2FB1AABC" w:rsidR="00055565" w:rsidRPr="00055565" w:rsidRDefault="00055565" w:rsidP="00055565">
            <w:pPr>
              <w:jc w:val="right"/>
              <w:rPr>
                <w:b/>
                <w:bCs/>
                <w:color w:val="000000"/>
                <w:sz w:val="18"/>
                <w:szCs w:val="18"/>
              </w:rPr>
            </w:pPr>
            <w:r w:rsidRPr="00792674">
              <w:rPr>
                <w:b/>
                <w:bCs/>
                <w:color w:val="000000"/>
                <w:sz w:val="18"/>
                <w:szCs w:val="18"/>
              </w:rPr>
              <w:t>304,967</w:t>
            </w:r>
          </w:p>
        </w:tc>
        <w:tc>
          <w:tcPr>
            <w:tcW w:w="1205" w:type="dxa"/>
            <w:shd w:val="clear" w:color="auto" w:fill="auto"/>
            <w:vAlign w:val="bottom"/>
            <w:hideMark/>
          </w:tcPr>
          <w:p w14:paraId="6EAF4432" w14:textId="00BE70D5" w:rsidR="00055565" w:rsidRPr="00055565" w:rsidRDefault="00055565" w:rsidP="00055565">
            <w:pPr>
              <w:jc w:val="right"/>
              <w:rPr>
                <w:b/>
                <w:bCs/>
                <w:color w:val="000000"/>
                <w:sz w:val="18"/>
                <w:szCs w:val="18"/>
              </w:rPr>
            </w:pPr>
            <w:r w:rsidRPr="00792674">
              <w:rPr>
                <w:b/>
                <w:bCs/>
                <w:color w:val="000000"/>
                <w:sz w:val="18"/>
                <w:szCs w:val="18"/>
              </w:rPr>
              <w:t>(1,509,590)</w:t>
            </w:r>
          </w:p>
        </w:tc>
        <w:tc>
          <w:tcPr>
            <w:tcW w:w="1205" w:type="dxa"/>
            <w:shd w:val="clear" w:color="auto" w:fill="auto"/>
            <w:vAlign w:val="bottom"/>
            <w:hideMark/>
          </w:tcPr>
          <w:p w14:paraId="54D81EBC" w14:textId="59B945F6" w:rsidR="00055565" w:rsidRPr="00055565" w:rsidRDefault="00055565" w:rsidP="00055565">
            <w:pPr>
              <w:jc w:val="right"/>
              <w:rPr>
                <w:b/>
                <w:bCs/>
                <w:color w:val="000000"/>
                <w:sz w:val="18"/>
                <w:szCs w:val="18"/>
              </w:rPr>
            </w:pPr>
            <w:r w:rsidRPr="00055565">
              <w:rPr>
                <w:b/>
                <w:bCs/>
                <w:color w:val="000000"/>
                <w:sz w:val="18"/>
                <w:szCs w:val="18"/>
              </w:rPr>
              <w:t>-</w:t>
            </w:r>
          </w:p>
        </w:tc>
      </w:tr>
      <w:tr w:rsidR="00055565" w:rsidRPr="00CB56EC" w14:paraId="64EA3436" w14:textId="77777777" w:rsidTr="00055565">
        <w:trPr>
          <w:trHeight w:hRule="exact" w:val="227"/>
        </w:trPr>
        <w:tc>
          <w:tcPr>
            <w:tcW w:w="4395" w:type="dxa"/>
            <w:shd w:val="clear" w:color="auto" w:fill="auto"/>
            <w:noWrap/>
            <w:vAlign w:val="bottom"/>
          </w:tcPr>
          <w:p w14:paraId="1ED7FF33" w14:textId="77777777" w:rsidR="00055565" w:rsidRPr="00CB56EC" w:rsidRDefault="00055565" w:rsidP="00055565">
            <w:pPr>
              <w:rPr>
                <w:b/>
                <w:bCs/>
                <w:sz w:val="18"/>
                <w:szCs w:val="18"/>
                <w:lang w:eastAsia="tr-TR"/>
              </w:rPr>
            </w:pPr>
          </w:p>
        </w:tc>
        <w:tc>
          <w:tcPr>
            <w:tcW w:w="1204" w:type="dxa"/>
            <w:shd w:val="clear" w:color="auto" w:fill="auto"/>
            <w:vAlign w:val="bottom"/>
          </w:tcPr>
          <w:p w14:paraId="5F65FC34" w14:textId="45DE5886" w:rsidR="00055565" w:rsidRPr="00CB56EC" w:rsidRDefault="00055565" w:rsidP="00055565">
            <w:pPr>
              <w:jc w:val="right"/>
              <w:rPr>
                <w:color w:val="000000"/>
                <w:sz w:val="18"/>
                <w:szCs w:val="18"/>
              </w:rPr>
            </w:pPr>
          </w:p>
        </w:tc>
        <w:tc>
          <w:tcPr>
            <w:tcW w:w="1205" w:type="dxa"/>
            <w:shd w:val="clear" w:color="auto" w:fill="auto"/>
            <w:vAlign w:val="bottom"/>
          </w:tcPr>
          <w:p w14:paraId="66893BF8" w14:textId="2D30D815" w:rsidR="00055565" w:rsidRPr="00CB56EC" w:rsidRDefault="00055565" w:rsidP="00055565">
            <w:pPr>
              <w:jc w:val="right"/>
              <w:rPr>
                <w:color w:val="000000"/>
                <w:sz w:val="18"/>
                <w:szCs w:val="18"/>
              </w:rPr>
            </w:pPr>
          </w:p>
        </w:tc>
        <w:tc>
          <w:tcPr>
            <w:tcW w:w="1205" w:type="dxa"/>
            <w:shd w:val="clear" w:color="auto" w:fill="auto"/>
            <w:vAlign w:val="bottom"/>
          </w:tcPr>
          <w:p w14:paraId="39CE7435" w14:textId="3B9DBB8D" w:rsidR="00055565" w:rsidRPr="00CB56EC" w:rsidRDefault="00055565" w:rsidP="00055565">
            <w:pPr>
              <w:jc w:val="right"/>
              <w:rPr>
                <w:color w:val="000000"/>
                <w:sz w:val="18"/>
                <w:szCs w:val="18"/>
              </w:rPr>
            </w:pPr>
          </w:p>
        </w:tc>
        <w:tc>
          <w:tcPr>
            <w:tcW w:w="1205" w:type="dxa"/>
            <w:shd w:val="clear" w:color="auto" w:fill="auto"/>
            <w:vAlign w:val="bottom"/>
          </w:tcPr>
          <w:p w14:paraId="404CEA4C" w14:textId="7ED7E5F4" w:rsidR="00055565" w:rsidRPr="00CB56EC" w:rsidRDefault="00055565" w:rsidP="00055565">
            <w:pPr>
              <w:jc w:val="right"/>
              <w:rPr>
                <w:color w:val="000000"/>
                <w:sz w:val="18"/>
                <w:szCs w:val="18"/>
              </w:rPr>
            </w:pPr>
          </w:p>
        </w:tc>
        <w:tc>
          <w:tcPr>
            <w:tcW w:w="1205" w:type="dxa"/>
            <w:shd w:val="clear" w:color="auto" w:fill="auto"/>
            <w:vAlign w:val="bottom"/>
          </w:tcPr>
          <w:p w14:paraId="61C545AA" w14:textId="1A3F060D" w:rsidR="00055565" w:rsidRPr="00CB56EC" w:rsidRDefault="00055565" w:rsidP="00055565">
            <w:pPr>
              <w:jc w:val="right"/>
              <w:rPr>
                <w:color w:val="000000"/>
                <w:sz w:val="18"/>
                <w:szCs w:val="18"/>
              </w:rPr>
            </w:pPr>
          </w:p>
        </w:tc>
        <w:tc>
          <w:tcPr>
            <w:tcW w:w="1205" w:type="dxa"/>
            <w:shd w:val="clear" w:color="auto" w:fill="auto"/>
            <w:vAlign w:val="bottom"/>
          </w:tcPr>
          <w:p w14:paraId="680E85B7" w14:textId="1B72B2B8" w:rsidR="00055565" w:rsidRPr="00CB56EC" w:rsidRDefault="00055565" w:rsidP="00055565">
            <w:pPr>
              <w:jc w:val="right"/>
              <w:rPr>
                <w:color w:val="000000"/>
                <w:sz w:val="18"/>
                <w:szCs w:val="18"/>
              </w:rPr>
            </w:pPr>
          </w:p>
        </w:tc>
        <w:tc>
          <w:tcPr>
            <w:tcW w:w="1205" w:type="dxa"/>
            <w:shd w:val="clear" w:color="auto" w:fill="auto"/>
            <w:vAlign w:val="bottom"/>
          </w:tcPr>
          <w:p w14:paraId="102C9A18" w14:textId="58F072D8" w:rsidR="00055565" w:rsidRPr="00CB56EC" w:rsidRDefault="00055565" w:rsidP="00055565">
            <w:pPr>
              <w:jc w:val="right"/>
              <w:rPr>
                <w:color w:val="000000"/>
                <w:sz w:val="18"/>
                <w:szCs w:val="18"/>
              </w:rPr>
            </w:pPr>
          </w:p>
        </w:tc>
        <w:tc>
          <w:tcPr>
            <w:tcW w:w="1205" w:type="dxa"/>
            <w:shd w:val="clear" w:color="auto" w:fill="auto"/>
            <w:vAlign w:val="bottom"/>
          </w:tcPr>
          <w:p w14:paraId="1A2051AE" w14:textId="1084FD27" w:rsidR="00055565" w:rsidRPr="00CB56EC" w:rsidRDefault="00055565" w:rsidP="00055565">
            <w:pPr>
              <w:jc w:val="right"/>
              <w:rPr>
                <w:color w:val="000000"/>
                <w:sz w:val="18"/>
                <w:szCs w:val="18"/>
              </w:rPr>
            </w:pPr>
          </w:p>
        </w:tc>
      </w:tr>
      <w:tr w:rsidR="00055565" w:rsidRPr="00CB56EC" w14:paraId="1DC19D2B" w14:textId="77777777" w:rsidTr="00055565">
        <w:trPr>
          <w:trHeight w:hRule="exact" w:val="227"/>
        </w:trPr>
        <w:tc>
          <w:tcPr>
            <w:tcW w:w="4395" w:type="dxa"/>
            <w:shd w:val="clear" w:color="auto" w:fill="auto"/>
            <w:noWrap/>
            <w:vAlign w:val="bottom"/>
            <w:hideMark/>
          </w:tcPr>
          <w:p w14:paraId="07E1D7B5" w14:textId="77777777" w:rsidR="00055565" w:rsidRPr="00CB56EC" w:rsidRDefault="00055565" w:rsidP="00055565">
            <w:pPr>
              <w:rPr>
                <w:b/>
                <w:bCs/>
                <w:sz w:val="18"/>
                <w:szCs w:val="18"/>
                <w:lang w:eastAsia="tr-TR"/>
              </w:rPr>
            </w:pPr>
            <w:r w:rsidRPr="00CB56EC">
              <w:rPr>
                <w:b/>
                <w:bCs/>
                <w:sz w:val="18"/>
                <w:szCs w:val="18"/>
                <w:lang w:eastAsia="tr-TR"/>
              </w:rPr>
              <w:t xml:space="preserve">Önceki Dönem </w:t>
            </w:r>
          </w:p>
        </w:tc>
        <w:tc>
          <w:tcPr>
            <w:tcW w:w="1204" w:type="dxa"/>
            <w:shd w:val="clear" w:color="auto" w:fill="auto"/>
            <w:vAlign w:val="center"/>
          </w:tcPr>
          <w:p w14:paraId="7E1CF74B" w14:textId="77777777" w:rsidR="00055565" w:rsidRPr="00CB56EC" w:rsidRDefault="00055565" w:rsidP="00055565">
            <w:pPr>
              <w:jc w:val="right"/>
              <w:rPr>
                <w:b/>
                <w:bCs/>
                <w:sz w:val="18"/>
                <w:szCs w:val="18"/>
                <w:lang w:eastAsia="tr-TR"/>
              </w:rPr>
            </w:pPr>
          </w:p>
        </w:tc>
        <w:tc>
          <w:tcPr>
            <w:tcW w:w="1205" w:type="dxa"/>
            <w:shd w:val="clear" w:color="auto" w:fill="auto"/>
            <w:vAlign w:val="center"/>
          </w:tcPr>
          <w:p w14:paraId="3847EF75" w14:textId="77777777" w:rsidR="00055565" w:rsidRPr="00CB56EC" w:rsidRDefault="00055565" w:rsidP="00055565">
            <w:pPr>
              <w:jc w:val="right"/>
              <w:rPr>
                <w:b/>
                <w:bCs/>
                <w:sz w:val="18"/>
                <w:szCs w:val="18"/>
                <w:lang w:eastAsia="tr-TR"/>
              </w:rPr>
            </w:pPr>
          </w:p>
        </w:tc>
        <w:tc>
          <w:tcPr>
            <w:tcW w:w="1205" w:type="dxa"/>
            <w:shd w:val="clear" w:color="auto" w:fill="auto"/>
            <w:vAlign w:val="center"/>
          </w:tcPr>
          <w:p w14:paraId="3ABA350B" w14:textId="77777777" w:rsidR="00055565" w:rsidRPr="00CB56EC" w:rsidRDefault="00055565" w:rsidP="00055565">
            <w:pPr>
              <w:jc w:val="right"/>
              <w:rPr>
                <w:b/>
                <w:bCs/>
                <w:sz w:val="18"/>
                <w:szCs w:val="18"/>
                <w:lang w:eastAsia="tr-TR"/>
              </w:rPr>
            </w:pPr>
          </w:p>
        </w:tc>
        <w:tc>
          <w:tcPr>
            <w:tcW w:w="1205" w:type="dxa"/>
            <w:shd w:val="clear" w:color="auto" w:fill="auto"/>
            <w:vAlign w:val="center"/>
          </w:tcPr>
          <w:p w14:paraId="1491C329" w14:textId="77777777" w:rsidR="00055565" w:rsidRPr="00CB56EC" w:rsidRDefault="00055565" w:rsidP="00055565">
            <w:pPr>
              <w:jc w:val="right"/>
              <w:rPr>
                <w:b/>
                <w:bCs/>
                <w:sz w:val="18"/>
                <w:szCs w:val="18"/>
                <w:lang w:eastAsia="tr-TR"/>
              </w:rPr>
            </w:pPr>
          </w:p>
        </w:tc>
        <w:tc>
          <w:tcPr>
            <w:tcW w:w="1205" w:type="dxa"/>
            <w:shd w:val="clear" w:color="auto" w:fill="auto"/>
            <w:vAlign w:val="center"/>
          </w:tcPr>
          <w:p w14:paraId="36F8BF68" w14:textId="77777777" w:rsidR="00055565" w:rsidRPr="00CB56EC" w:rsidRDefault="00055565" w:rsidP="00055565">
            <w:pPr>
              <w:jc w:val="right"/>
              <w:rPr>
                <w:b/>
                <w:bCs/>
                <w:sz w:val="18"/>
                <w:szCs w:val="18"/>
                <w:lang w:eastAsia="tr-TR"/>
              </w:rPr>
            </w:pPr>
          </w:p>
        </w:tc>
        <w:tc>
          <w:tcPr>
            <w:tcW w:w="1205" w:type="dxa"/>
            <w:shd w:val="clear" w:color="auto" w:fill="auto"/>
            <w:vAlign w:val="center"/>
          </w:tcPr>
          <w:p w14:paraId="7FD3C581" w14:textId="77777777" w:rsidR="00055565" w:rsidRPr="00CB56EC" w:rsidRDefault="00055565" w:rsidP="00055565">
            <w:pPr>
              <w:jc w:val="right"/>
              <w:rPr>
                <w:b/>
                <w:bCs/>
                <w:sz w:val="18"/>
                <w:szCs w:val="18"/>
                <w:lang w:eastAsia="tr-TR"/>
              </w:rPr>
            </w:pPr>
          </w:p>
        </w:tc>
        <w:tc>
          <w:tcPr>
            <w:tcW w:w="1205" w:type="dxa"/>
            <w:shd w:val="clear" w:color="auto" w:fill="auto"/>
            <w:vAlign w:val="center"/>
          </w:tcPr>
          <w:p w14:paraId="7A4CE610" w14:textId="77777777" w:rsidR="00055565" w:rsidRPr="00CB56EC" w:rsidRDefault="00055565" w:rsidP="00055565">
            <w:pPr>
              <w:jc w:val="right"/>
              <w:rPr>
                <w:b/>
                <w:bCs/>
                <w:sz w:val="18"/>
                <w:szCs w:val="18"/>
                <w:lang w:eastAsia="tr-TR"/>
              </w:rPr>
            </w:pPr>
          </w:p>
        </w:tc>
        <w:tc>
          <w:tcPr>
            <w:tcW w:w="1205" w:type="dxa"/>
            <w:shd w:val="clear" w:color="auto" w:fill="auto"/>
            <w:vAlign w:val="center"/>
          </w:tcPr>
          <w:p w14:paraId="7322EBEB" w14:textId="77777777" w:rsidR="00055565" w:rsidRPr="00CB56EC" w:rsidRDefault="00055565" w:rsidP="00055565">
            <w:pPr>
              <w:jc w:val="right"/>
              <w:rPr>
                <w:bCs/>
                <w:sz w:val="18"/>
                <w:szCs w:val="18"/>
                <w:lang w:eastAsia="tr-TR"/>
              </w:rPr>
            </w:pPr>
          </w:p>
        </w:tc>
      </w:tr>
      <w:tr w:rsidR="00055565" w:rsidRPr="00CB56EC" w14:paraId="7362D283" w14:textId="77777777" w:rsidTr="00055565">
        <w:trPr>
          <w:trHeight w:hRule="exact" w:val="227"/>
        </w:trPr>
        <w:tc>
          <w:tcPr>
            <w:tcW w:w="4395" w:type="dxa"/>
            <w:shd w:val="clear" w:color="auto" w:fill="auto"/>
            <w:noWrap/>
            <w:vAlign w:val="bottom"/>
            <w:hideMark/>
          </w:tcPr>
          <w:p w14:paraId="27B74BC5" w14:textId="77777777" w:rsidR="00055565" w:rsidRPr="00CB56EC" w:rsidRDefault="00055565" w:rsidP="00055565">
            <w:pPr>
              <w:rPr>
                <w:sz w:val="18"/>
                <w:szCs w:val="18"/>
                <w:lang w:eastAsia="tr-TR"/>
              </w:rPr>
            </w:pPr>
            <w:r w:rsidRPr="00CB56EC">
              <w:rPr>
                <w:sz w:val="18"/>
                <w:szCs w:val="18"/>
                <w:lang w:eastAsia="tr-TR"/>
              </w:rPr>
              <w:t>Toplam aktifler</w:t>
            </w:r>
          </w:p>
        </w:tc>
        <w:tc>
          <w:tcPr>
            <w:tcW w:w="1204" w:type="dxa"/>
            <w:shd w:val="clear" w:color="auto" w:fill="auto"/>
            <w:vAlign w:val="bottom"/>
            <w:hideMark/>
          </w:tcPr>
          <w:p w14:paraId="3DE2938B" w14:textId="00B4C0EA" w:rsidR="00055565" w:rsidRPr="00354B9B" w:rsidRDefault="00055565" w:rsidP="00055565">
            <w:pPr>
              <w:jc w:val="right"/>
              <w:rPr>
                <w:color w:val="000000"/>
                <w:sz w:val="18"/>
                <w:szCs w:val="18"/>
              </w:rPr>
            </w:pPr>
            <w:r w:rsidRPr="00354B9B">
              <w:rPr>
                <w:color w:val="000000"/>
                <w:sz w:val="18"/>
                <w:szCs w:val="18"/>
              </w:rPr>
              <w:t>1,967,971</w:t>
            </w:r>
          </w:p>
        </w:tc>
        <w:tc>
          <w:tcPr>
            <w:tcW w:w="1205" w:type="dxa"/>
            <w:shd w:val="clear" w:color="auto" w:fill="auto"/>
            <w:vAlign w:val="bottom"/>
            <w:hideMark/>
          </w:tcPr>
          <w:p w14:paraId="38430035" w14:textId="5427E49B" w:rsidR="00055565" w:rsidRPr="00354B9B" w:rsidRDefault="00055565" w:rsidP="00055565">
            <w:pPr>
              <w:jc w:val="right"/>
              <w:rPr>
                <w:color w:val="000000"/>
                <w:sz w:val="18"/>
                <w:szCs w:val="18"/>
              </w:rPr>
            </w:pPr>
            <w:r w:rsidRPr="00354B9B">
              <w:rPr>
                <w:color w:val="000000"/>
                <w:sz w:val="18"/>
                <w:szCs w:val="18"/>
              </w:rPr>
              <w:t>2,723,951</w:t>
            </w:r>
          </w:p>
        </w:tc>
        <w:tc>
          <w:tcPr>
            <w:tcW w:w="1205" w:type="dxa"/>
            <w:shd w:val="clear" w:color="auto" w:fill="auto"/>
            <w:vAlign w:val="bottom"/>
            <w:hideMark/>
          </w:tcPr>
          <w:p w14:paraId="7D6BBA61" w14:textId="745480CE" w:rsidR="00055565" w:rsidRPr="00354B9B" w:rsidRDefault="00055565" w:rsidP="00055565">
            <w:pPr>
              <w:jc w:val="right"/>
              <w:rPr>
                <w:color w:val="000000"/>
                <w:sz w:val="18"/>
                <w:szCs w:val="18"/>
              </w:rPr>
            </w:pPr>
            <w:r w:rsidRPr="00354B9B">
              <w:rPr>
                <w:color w:val="000000"/>
                <w:sz w:val="18"/>
                <w:szCs w:val="18"/>
              </w:rPr>
              <w:t>1,097,381</w:t>
            </w:r>
          </w:p>
        </w:tc>
        <w:tc>
          <w:tcPr>
            <w:tcW w:w="1205" w:type="dxa"/>
            <w:shd w:val="clear" w:color="auto" w:fill="auto"/>
            <w:vAlign w:val="bottom"/>
            <w:hideMark/>
          </w:tcPr>
          <w:p w14:paraId="28DA263B" w14:textId="323C3F0F" w:rsidR="00055565" w:rsidRPr="00354B9B" w:rsidRDefault="00055565" w:rsidP="00055565">
            <w:pPr>
              <w:jc w:val="right"/>
              <w:rPr>
                <w:color w:val="000000"/>
                <w:sz w:val="18"/>
                <w:szCs w:val="18"/>
              </w:rPr>
            </w:pPr>
            <w:r w:rsidRPr="00354B9B">
              <w:rPr>
                <w:color w:val="000000"/>
                <w:sz w:val="18"/>
                <w:szCs w:val="18"/>
              </w:rPr>
              <w:t>3,591,116</w:t>
            </w:r>
          </w:p>
        </w:tc>
        <w:tc>
          <w:tcPr>
            <w:tcW w:w="1205" w:type="dxa"/>
            <w:shd w:val="clear" w:color="auto" w:fill="auto"/>
            <w:vAlign w:val="bottom"/>
            <w:hideMark/>
          </w:tcPr>
          <w:p w14:paraId="53F97D2C" w14:textId="17E9EDC7" w:rsidR="00055565" w:rsidRPr="00354B9B" w:rsidRDefault="00055565" w:rsidP="00055565">
            <w:pPr>
              <w:jc w:val="right"/>
              <w:rPr>
                <w:color w:val="000000"/>
                <w:sz w:val="18"/>
                <w:szCs w:val="18"/>
              </w:rPr>
            </w:pPr>
            <w:r w:rsidRPr="00354B9B">
              <w:rPr>
                <w:color w:val="000000"/>
                <w:sz w:val="18"/>
                <w:szCs w:val="18"/>
              </w:rPr>
              <w:t>2,072,819</w:t>
            </w:r>
          </w:p>
        </w:tc>
        <w:tc>
          <w:tcPr>
            <w:tcW w:w="1205" w:type="dxa"/>
            <w:shd w:val="clear" w:color="auto" w:fill="auto"/>
            <w:vAlign w:val="bottom"/>
            <w:hideMark/>
          </w:tcPr>
          <w:p w14:paraId="2543F5B9" w14:textId="169FE182" w:rsidR="00055565" w:rsidRPr="00354B9B" w:rsidRDefault="00055565" w:rsidP="00055565">
            <w:pPr>
              <w:jc w:val="right"/>
              <w:rPr>
                <w:color w:val="000000"/>
                <w:sz w:val="18"/>
                <w:szCs w:val="18"/>
              </w:rPr>
            </w:pPr>
            <w:r w:rsidRPr="00354B9B">
              <w:rPr>
                <w:color w:val="000000"/>
                <w:sz w:val="18"/>
                <w:szCs w:val="18"/>
              </w:rPr>
              <w:t>108,069</w:t>
            </w:r>
          </w:p>
        </w:tc>
        <w:tc>
          <w:tcPr>
            <w:tcW w:w="1205" w:type="dxa"/>
            <w:shd w:val="clear" w:color="auto" w:fill="auto"/>
            <w:vAlign w:val="bottom"/>
            <w:hideMark/>
          </w:tcPr>
          <w:p w14:paraId="3B3693E6" w14:textId="6B61E6C1" w:rsidR="00055565" w:rsidRPr="00354B9B" w:rsidRDefault="00055565" w:rsidP="00055565">
            <w:pPr>
              <w:jc w:val="right"/>
              <w:rPr>
                <w:color w:val="000000"/>
                <w:sz w:val="18"/>
                <w:szCs w:val="18"/>
              </w:rPr>
            </w:pPr>
            <w:r w:rsidRPr="00354B9B">
              <w:rPr>
                <w:color w:val="000000"/>
                <w:sz w:val="18"/>
                <w:szCs w:val="18"/>
              </w:rPr>
              <w:t>962,968</w:t>
            </w:r>
          </w:p>
        </w:tc>
        <w:tc>
          <w:tcPr>
            <w:tcW w:w="1205" w:type="dxa"/>
            <w:shd w:val="clear" w:color="auto" w:fill="auto"/>
            <w:vAlign w:val="bottom"/>
            <w:hideMark/>
          </w:tcPr>
          <w:p w14:paraId="37D4A24A" w14:textId="6115FD9F" w:rsidR="00055565" w:rsidRPr="00354B9B" w:rsidRDefault="00055565" w:rsidP="00055565">
            <w:pPr>
              <w:jc w:val="right"/>
              <w:rPr>
                <w:color w:val="000000"/>
                <w:sz w:val="18"/>
                <w:szCs w:val="18"/>
              </w:rPr>
            </w:pPr>
            <w:r w:rsidRPr="00354B9B">
              <w:rPr>
                <w:color w:val="000000"/>
                <w:sz w:val="18"/>
                <w:szCs w:val="18"/>
              </w:rPr>
              <w:t>12,524,275</w:t>
            </w:r>
          </w:p>
        </w:tc>
      </w:tr>
      <w:tr w:rsidR="00055565" w:rsidRPr="00CB56EC" w14:paraId="36081C5E" w14:textId="77777777" w:rsidTr="00055565">
        <w:trPr>
          <w:trHeight w:hRule="exact" w:val="227"/>
        </w:trPr>
        <w:tc>
          <w:tcPr>
            <w:tcW w:w="4395" w:type="dxa"/>
            <w:shd w:val="clear" w:color="auto" w:fill="auto"/>
            <w:noWrap/>
            <w:vAlign w:val="bottom"/>
            <w:hideMark/>
          </w:tcPr>
          <w:p w14:paraId="3132DF6E" w14:textId="77777777" w:rsidR="00055565" w:rsidRPr="00CB56EC" w:rsidRDefault="00055565" w:rsidP="00055565">
            <w:pPr>
              <w:rPr>
                <w:sz w:val="18"/>
                <w:szCs w:val="18"/>
                <w:lang w:eastAsia="tr-TR"/>
              </w:rPr>
            </w:pPr>
            <w:r w:rsidRPr="00CB56EC">
              <w:rPr>
                <w:sz w:val="18"/>
                <w:szCs w:val="18"/>
                <w:lang w:eastAsia="tr-TR"/>
              </w:rPr>
              <w:t>Toplam yükümlülükler</w:t>
            </w:r>
          </w:p>
        </w:tc>
        <w:tc>
          <w:tcPr>
            <w:tcW w:w="1204" w:type="dxa"/>
            <w:shd w:val="clear" w:color="auto" w:fill="auto"/>
            <w:vAlign w:val="bottom"/>
            <w:hideMark/>
          </w:tcPr>
          <w:p w14:paraId="07B251E9" w14:textId="79171344" w:rsidR="00055565" w:rsidRPr="00354B9B" w:rsidRDefault="00055565" w:rsidP="00055565">
            <w:pPr>
              <w:jc w:val="right"/>
              <w:rPr>
                <w:color w:val="000000"/>
                <w:sz w:val="18"/>
                <w:szCs w:val="18"/>
              </w:rPr>
            </w:pPr>
            <w:r w:rsidRPr="00354B9B">
              <w:rPr>
                <w:color w:val="000000"/>
                <w:sz w:val="18"/>
                <w:szCs w:val="18"/>
              </w:rPr>
              <w:t>1,731,273</w:t>
            </w:r>
          </w:p>
        </w:tc>
        <w:tc>
          <w:tcPr>
            <w:tcW w:w="1205" w:type="dxa"/>
            <w:shd w:val="clear" w:color="auto" w:fill="auto"/>
            <w:vAlign w:val="bottom"/>
            <w:hideMark/>
          </w:tcPr>
          <w:p w14:paraId="5EFD0E0A" w14:textId="2DFAA45B" w:rsidR="00055565" w:rsidRPr="00354B9B" w:rsidRDefault="00055565" w:rsidP="00055565">
            <w:pPr>
              <w:jc w:val="right"/>
              <w:rPr>
                <w:color w:val="000000"/>
                <w:sz w:val="18"/>
                <w:szCs w:val="18"/>
              </w:rPr>
            </w:pPr>
            <w:r w:rsidRPr="00354B9B">
              <w:rPr>
                <w:color w:val="000000"/>
                <w:sz w:val="18"/>
                <w:szCs w:val="18"/>
              </w:rPr>
              <w:t>6,091,341</w:t>
            </w:r>
          </w:p>
        </w:tc>
        <w:tc>
          <w:tcPr>
            <w:tcW w:w="1205" w:type="dxa"/>
            <w:shd w:val="clear" w:color="auto" w:fill="auto"/>
            <w:vAlign w:val="bottom"/>
            <w:hideMark/>
          </w:tcPr>
          <w:p w14:paraId="2D1090E4" w14:textId="610710E4" w:rsidR="00055565" w:rsidRPr="00354B9B" w:rsidRDefault="00055565" w:rsidP="00055565">
            <w:pPr>
              <w:jc w:val="right"/>
              <w:rPr>
                <w:color w:val="000000"/>
                <w:sz w:val="18"/>
                <w:szCs w:val="18"/>
              </w:rPr>
            </w:pPr>
            <w:r w:rsidRPr="00354B9B">
              <w:rPr>
                <w:color w:val="000000"/>
                <w:sz w:val="18"/>
                <w:szCs w:val="18"/>
              </w:rPr>
              <w:t>1,467,475</w:t>
            </w:r>
          </w:p>
        </w:tc>
        <w:tc>
          <w:tcPr>
            <w:tcW w:w="1205" w:type="dxa"/>
            <w:shd w:val="clear" w:color="auto" w:fill="auto"/>
            <w:vAlign w:val="bottom"/>
            <w:hideMark/>
          </w:tcPr>
          <w:p w14:paraId="6F934CF2" w14:textId="4EE5EAFC" w:rsidR="00055565" w:rsidRPr="00354B9B" w:rsidRDefault="00055565" w:rsidP="00055565">
            <w:pPr>
              <w:jc w:val="right"/>
              <w:rPr>
                <w:color w:val="000000"/>
                <w:sz w:val="18"/>
                <w:szCs w:val="18"/>
              </w:rPr>
            </w:pPr>
            <w:r w:rsidRPr="00354B9B">
              <w:rPr>
                <w:color w:val="000000"/>
                <w:sz w:val="18"/>
                <w:szCs w:val="18"/>
              </w:rPr>
              <w:t>507,738</w:t>
            </w:r>
          </w:p>
        </w:tc>
        <w:tc>
          <w:tcPr>
            <w:tcW w:w="1205" w:type="dxa"/>
            <w:shd w:val="clear" w:color="auto" w:fill="auto"/>
            <w:vAlign w:val="bottom"/>
            <w:hideMark/>
          </w:tcPr>
          <w:p w14:paraId="00FBE31E" w14:textId="488EAE0E" w:rsidR="00055565" w:rsidRPr="00354B9B" w:rsidRDefault="00055565" w:rsidP="00055565">
            <w:pPr>
              <w:jc w:val="right"/>
              <w:rPr>
                <w:color w:val="000000"/>
                <w:sz w:val="18"/>
                <w:szCs w:val="18"/>
              </w:rPr>
            </w:pPr>
            <w:r w:rsidRPr="00354B9B">
              <w:rPr>
                <w:color w:val="000000"/>
                <w:sz w:val="18"/>
                <w:szCs w:val="18"/>
              </w:rPr>
              <w:t>24,599</w:t>
            </w:r>
          </w:p>
        </w:tc>
        <w:tc>
          <w:tcPr>
            <w:tcW w:w="1205" w:type="dxa"/>
            <w:shd w:val="clear" w:color="auto" w:fill="auto"/>
            <w:vAlign w:val="bottom"/>
            <w:hideMark/>
          </w:tcPr>
          <w:p w14:paraId="5A44AB79" w14:textId="4973ED58" w:rsidR="00055565" w:rsidRPr="00354B9B" w:rsidRDefault="00055565" w:rsidP="00055565">
            <w:pPr>
              <w:jc w:val="right"/>
              <w:rPr>
                <w:color w:val="000000"/>
                <w:sz w:val="18"/>
                <w:szCs w:val="18"/>
              </w:rPr>
            </w:pPr>
            <w:r w:rsidRPr="00354B9B">
              <w:rPr>
                <w:color w:val="000000"/>
                <w:sz w:val="18"/>
                <w:szCs w:val="18"/>
              </w:rPr>
              <w:t>-</w:t>
            </w:r>
          </w:p>
        </w:tc>
        <w:tc>
          <w:tcPr>
            <w:tcW w:w="1205" w:type="dxa"/>
            <w:shd w:val="clear" w:color="auto" w:fill="auto"/>
            <w:vAlign w:val="bottom"/>
            <w:hideMark/>
          </w:tcPr>
          <w:p w14:paraId="177315EE" w14:textId="67F1F9FA" w:rsidR="00055565" w:rsidRPr="00354B9B" w:rsidRDefault="00055565" w:rsidP="00055565">
            <w:pPr>
              <w:jc w:val="right"/>
              <w:rPr>
                <w:color w:val="000000"/>
                <w:sz w:val="18"/>
                <w:szCs w:val="18"/>
              </w:rPr>
            </w:pPr>
            <w:r w:rsidRPr="00354B9B">
              <w:rPr>
                <w:color w:val="000000"/>
                <w:sz w:val="18"/>
                <w:szCs w:val="18"/>
              </w:rPr>
              <w:t>2,701,849</w:t>
            </w:r>
          </w:p>
        </w:tc>
        <w:tc>
          <w:tcPr>
            <w:tcW w:w="1205" w:type="dxa"/>
            <w:shd w:val="clear" w:color="auto" w:fill="auto"/>
            <w:vAlign w:val="bottom"/>
            <w:hideMark/>
          </w:tcPr>
          <w:p w14:paraId="351D09A7" w14:textId="02BBF568" w:rsidR="00055565" w:rsidRPr="00354B9B" w:rsidRDefault="00055565" w:rsidP="00055565">
            <w:pPr>
              <w:jc w:val="right"/>
              <w:rPr>
                <w:color w:val="000000"/>
                <w:sz w:val="18"/>
                <w:szCs w:val="18"/>
              </w:rPr>
            </w:pPr>
            <w:r w:rsidRPr="00354B9B">
              <w:rPr>
                <w:color w:val="000000"/>
                <w:sz w:val="18"/>
                <w:szCs w:val="18"/>
              </w:rPr>
              <w:t>12,524,275</w:t>
            </w:r>
          </w:p>
        </w:tc>
      </w:tr>
      <w:tr w:rsidR="00055565" w:rsidRPr="00CB56EC" w14:paraId="19B668DA" w14:textId="77777777" w:rsidTr="00055565">
        <w:trPr>
          <w:trHeight w:hRule="exact" w:val="227"/>
        </w:trPr>
        <w:tc>
          <w:tcPr>
            <w:tcW w:w="4395" w:type="dxa"/>
            <w:shd w:val="clear" w:color="auto" w:fill="auto"/>
            <w:noWrap/>
            <w:vAlign w:val="bottom"/>
            <w:hideMark/>
          </w:tcPr>
          <w:p w14:paraId="70350DAC" w14:textId="77777777" w:rsidR="00055565" w:rsidRPr="00CB56EC" w:rsidRDefault="00055565" w:rsidP="00055565">
            <w:pPr>
              <w:rPr>
                <w:b/>
                <w:sz w:val="18"/>
                <w:szCs w:val="18"/>
                <w:lang w:eastAsia="tr-TR"/>
              </w:rPr>
            </w:pPr>
            <w:r w:rsidRPr="00CB56EC">
              <w:rPr>
                <w:b/>
                <w:sz w:val="18"/>
                <w:szCs w:val="18"/>
                <w:lang w:eastAsia="tr-TR"/>
              </w:rPr>
              <w:t>Likidite Açığı</w:t>
            </w:r>
          </w:p>
        </w:tc>
        <w:tc>
          <w:tcPr>
            <w:tcW w:w="1204" w:type="dxa"/>
            <w:shd w:val="clear" w:color="auto" w:fill="auto"/>
            <w:vAlign w:val="bottom"/>
            <w:hideMark/>
          </w:tcPr>
          <w:p w14:paraId="3E5A8349" w14:textId="25B5C4F9" w:rsidR="00055565" w:rsidRPr="00CB56EC" w:rsidRDefault="00055565" w:rsidP="00055565">
            <w:pPr>
              <w:jc w:val="right"/>
              <w:rPr>
                <w:b/>
                <w:sz w:val="18"/>
                <w:szCs w:val="18"/>
                <w:lang w:eastAsia="tr-TR"/>
              </w:rPr>
            </w:pPr>
            <w:r w:rsidRPr="00C948D8">
              <w:rPr>
                <w:b/>
                <w:color w:val="000000"/>
                <w:sz w:val="18"/>
                <w:szCs w:val="18"/>
              </w:rPr>
              <w:t>236,698</w:t>
            </w:r>
          </w:p>
        </w:tc>
        <w:tc>
          <w:tcPr>
            <w:tcW w:w="1205" w:type="dxa"/>
            <w:shd w:val="clear" w:color="auto" w:fill="auto"/>
            <w:vAlign w:val="bottom"/>
            <w:hideMark/>
          </w:tcPr>
          <w:p w14:paraId="316B4E7A" w14:textId="72721AE8" w:rsidR="00055565" w:rsidRPr="00CB56EC" w:rsidRDefault="00055565" w:rsidP="00055565">
            <w:pPr>
              <w:jc w:val="right"/>
              <w:rPr>
                <w:b/>
                <w:sz w:val="18"/>
                <w:szCs w:val="18"/>
                <w:lang w:eastAsia="tr-TR"/>
              </w:rPr>
            </w:pPr>
            <w:r w:rsidRPr="00C948D8">
              <w:rPr>
                <w:b/>
                <w:color w:val="000000"/>
                <w:sz w:val="18"/>
                <w:szCs w:val="18"/>
              </w:rPr>
              <w:t>(3,367,390)</w:t>
            </w:r>
          </w:p>
        </w:tc>
        <w:tc>
          <w:tcPr>
            <w:tcW w:w="1205" w:type="dxa"/>
            <w:shd w:val="clear" w:color="auto" w:fill="auto"/>
            <w:vAlign w:val="bottom"/>
            <w:hideMark/>
          </w:tcPr>
          <w:p w14:paraId="7CAE78AE" w14:textId="106E4F67" w:rsidR="00055565" w:rsidRPr="00CB56EC" w:rsidRDefault="00055565" w:rsidP="00055565">
            <w:pPr>
              <w:jc w:val="right"/>
              <w:rPr>
                <w:b/>
                <w:sz w:val="18"/>
                <w:szCs w:val="18"/>
                <w:lang w:eastAsia="tr-TR"/>
              </w:rPr>
            </w:pPr>
            <w:r w:rsidRPr="00C948D8">
              <w:rPr>
                <w:b/>
                <w:color w:val="000000"/>
                <w:sz w:val="18"/>
                <w:szCs w:val="18"/>
              </w:rPr>
              <w:t>(370,094)</w:t>
            </w:r>
          </w:p>
        </w:tc>
        <w:tc>
          <w:tcPr>
            <w:tcW w:w="1205" w:type="dxa"/>
            <w:shd w:val="clear" w:color="auto" w:fill="auto"/>
            <w:vAlign w:val="bottom"/>
            <w:hideMark/>
          </w:tcPr>
          <w:p w14:paraId="4C58ADA9" w14:textId="6942E549" w:rsidR="00055565" w:rsidRPr="00CB56EC" w:rsidRDefault="00055565" w:rsidP="00055565">
            <w:pPr>
              <w:jc w:val="right"/>
              <w:rPr>
                <w:b/>
                <w:sz w:val="18"/>
                <w:szCs w:val="18"/>
                <w:lang w:eastAsia="tr-TR"/>
              </w:rPr>
            </w:pPr>
            <w:r w:rsidRPr="00C948D8">
              <w:rPr>
                <w:b/>
                <w:color w:val="000000"/>
                <w:sz w:val="18"/>
                <w:szCs w:val="18"/>
              </w:rPr>
              <w:t>3,083,378</w:t>
            </w:r>
          </w:p>
        </w:tc>
        <w:tc>
          <w:tcPr>
            <w:tcW w:w="1205" w:type="dxa"/>
            <w:shd w:val="clear" w:color="auto" w:fill="auto"/>
            <w:vAlign w:val="bottom"/>
            <w:hideMark/>
          </w:tcPr>
          <w:p w14:paraId="010B0F61" w14:textId="5F4EBEB6" w:rsidR="00055565" w:rsidRPr="00CB56EC" w:rsidRDefault="00055565" w:rsidP="00055565">
            <w:pPr>
              <w:jc w:val="right"/>
              <w:rPr>
                <w:b/>
                <w:sz w:val="18"/>
                <w:szCs w:val="18"/>
                <w:lang w:eastAsia="tr-TR"/>
              </w:rPr>
            </w:pPr>
            <w:r w:rsidRPr="00C948D8">
              <w:rPr>
                <w:b/>
                <w:color w:val="000000"/>
                <w:sz w:val="18"/>
                <w:szCs w:val="18"/>
              </w:rPr>
              <w:t>2,048,220</w:t>
            </w:r>
          </w:p>
        </w:tc>
        <w:tc>
          <w:tcPr>
            <w:tcW w:w="1205" w:type="dxa"/>
            <w:shd w:val="clear" w:color="auto" w:fill="auto"/>
            <w:vAlign w:val="bottom"/>
            <w:hideMark/>
          </w:tcPr>
          <w:p w14:paraId="2059ADB1" w14:textId="298B963E" w:rsidR="00055565" w:rsidRPr="00CB56EC" w:rsidRDefault="00055565" w:rsidP="00055565">
            <w:pPr>
              <w:jc w:val="right"/>
              <w:rPr>
                <w:b/>
                <w:sz w:val="18"/>
                <w:szCs w:val="18"/>
                <w:lang w:eastAsia="tr-TR"/>
              </w:rPr>
            </w:pPr>
            <w:r w:rsidRPr="00C948D8">
              <w:rPr>
                <w:b/>
                <w:color w:val="000000"/>
                <w:sz w:val="18"/>
                <w:szCs w:val="18"/>
              </w:rPr>
              <w:t>108,069</w:t>
            </w:r>
          </w:p>
        </w:tc>
        <w:tc>
          <w:tcPr>
            <w:tcW w:w="1205" w:type="dxa"/>
            <w:shd w:val="clear" w:color="auto" w:fill="auto"/>
            <w:vAlign w:val="bottom"/>
            <w:hideMark/>
          </w:tcPr>
          <w:p w14:paraId="2B6934A6" w14:textId="4F4538F1" w:rsidR="00055565" w:rsidRPr="00CB56EC" w:rsidRDefault="00055565" w:rsidP="00055565">
            <w:pPr>
              <w:jc w:val="right"/>
              <w:rPr>
                <w:b/>
                <w:sz w:val="18"/>
                <w:szCs w:val="18"/>
                <w:lang w:eastAsia="tr-TR"/>
              </w:rPr>
            </w:pPr>
            <w:r w:rsidRPr="00C948D8">
              <w:rPr>
                <w:b/>
                <w:color w:val="000000"/>
                <w:sz w:val="18"/>
                <w:szCs w:val="18"/>
              </w:rPr>
              <w:t>(1,738,881)</w:t>
            </w:r>
          </w:p>
        </w:tc>
        <w:tc>
          <w:tcPr>
            <w:tcW w:w="1205" w:type="dxa"/>
            <w:shd w:val="clear" w:color="auto" w:fill="auto"/>
            <w:vAlign w:val="bottom"/>
            <w:hideMark/>
          </w:tcPr>
          <w:p w14:paraId="7E157F02" w14:textId="630960ED" w:rsidR="00055565" w:rsidRPr="00CB56EC" w:rsidRDefault="00055565" w:rsidP="00055565">
            <w:pPr>
              <w:jc w:val="right"/>
              <w:rPr>
                <w:b/>
                <w:sz w:val="18"/>
                <w:szCs w:val="18"/>
                <w:lang w:eastAsia="tr-TR"/>
              </w:rPr>
            </w:pPr>
            <w:r w:rsidRPr="002560C7">
              <w:rPr>
                <w:b/>
                <w:color w:val="000000"/>
                <w:sz w:val="18"/>
                <w:szCs w:val="18"/>
              </w:rPr>
              <w:t>-</w:t>
            </w:r>
          </w:p>
        </w:tc>
      </w:tr>
    </w:tbl>
    <w:p w14:paraId="05E12B78" w14:textId="77777777" w:rsidR="00AF46F6" w:rsidRPr="007B05A5" w:rsidRDefault="00AF46F6" w:rsidP="00AF46F6">
      <w:pPr>
        <w:pStyle w:val="BodyText"/>
        <w:ind w:left="539" w:hanging="539"/>
        <w:rPr>
          <w:rFonts w:eastAsia="Arial Unicode MS"/>
          <w:sz w:val="6"/>
          <w:szCs w:val="16"/>
        </w:rPr>
      </w:pPr>
    </w:p>
    <w:p w14:paraId="773A2AC9" w14:textId="611C2E01" w:rsidR="00CF4CE1" w:rsidRPr="00CB56EC" w:rsidRDefault="00CF4CE1" w:rsidP="00CF4CE1">
      <w:pPr>
        <w:jc w:val="both"/>
        <w:rPr>
          <w:rFonts w:eastAsia="Arial Unicode MS"/>
        </w:rPr>
      </w:pPr>
      <w:r w:rsidRPr="00CB56EC">
        <w:rPr>
          <w:bCs/>
          <w:snapToGrid w:val="0"/>
          <w:sz w:val="18"/>
          <w:vertAlign w:val="superscript"/>
        </w:rPr>
        <w:t>1</w:t>
      </w:r>
      <w:r w:rsidRPr="00CB56EC">
        <w:rPr>
          <w:bCs/>
          <w:snapToGrid w:val="0"/>
          <w:sz w:val="18"/>
        </w:rPr>
        <w:t xml:space="preserve"> </w:t>
      </w:r>
      <w:r>
        <w:rPr>
          <w:bCs/>
          <w:snapToGrid w:val="0"/>
          <w:sz w:val="16"/>
          <w:szCs w:val="16"/>
        </w:rPr>
        <w:t>Türev finansal varlıkları da içermektedir.</w:t>
      </w:r>
    </w:p>
    <w:p w14:paraId="2A4D5DE2" w14:textId="77777777" w:rsidR="000131D2" w:rsidRPr="00CB56EC" w:rsidRDefault="000131D2" w:rsidP="00AF46F6">
      <w:pPr>
        <w:pStyle w:val="BodyText"/>
        <w:ind w:left="539" w:hanging="539"/>
        <w:rPr>
          <w:rFonts w:eastAsia="Arial Unicode MS"/>
          <w:sz w:val="14"/>
          <w:szCs w:val="16"/>
        </w:rPr>
        <w:sectPr w:rsidR="000131D2" w:rsidRPr="00CB56EC" w:rsidSect="000131D2">
          <w:headerReference w:type="default" r:id="rId39"/>
          <w:pgSz w:w="16838" w:h="11906" w:orient="landscape"/>
          <w:pgMar w:top="1133" w:right="1438" w:bottom="1560" w:left="1417" w:header="708" w:footer="708" w:gutter="0"/>
          <w:cols w:space="708"/>
          <w:docGrid w:linePitch="360"/>
        </w:sectPr>
      </w:pPr>
    </w:p>
    <w:p w14:paraId="55748A67" w14:textId="797282BF" w:rsidR="00AD488C" w:rsidRPr="00CB56EC" w:rsidRDefault="00AD488C" w:rsidP="00DC2194">
      <w:pPr>
        <w:pageBreakBefore/>
        <w:spacing w:line="221" w:lineRule="auto"/>
        <w:jc w:val="both"/>
        <w:rPr>
          <w:rFonts w:eastAsia="Arial Unicode MS"/>
          <w:b/>
        </w:rPr>
      </w:pPr>
      <w:r w:rsidRPr="00CB56EC">
        <w:rPr>
          <w:rFonts w:eastAsia="Arial Unicode MS"/>
          <w:b/>
        </w:rPr>
        <w:lastRenderedPageBreak/>
        <w:t xml:space="preserve">Net </w:t>
      </w:r>
      <w:r w:rsidR="00D82ABC" w:rsidRPr="00CB56EC">
        <w:rPr>
          <w:rFonts w:eastAsia="Arial Unicode MS"/>
          <w:b/>
        </w:rPr>
        <w:t xml:space="preserve">İstikrarlı </w:t>
      </w:r>
      <w:r w:rsidRPr="00CB56EC">
        <w:rPr>
          <w:rFonts w:eastAsia="Arial Unicode MS"/>
          <w:b/>
        </w:rPr>
        <w:t>Fonlama Oranı</w:t>
      </w:r>
    </w:p>
    <w:p w14:paraId="784A1E3D" w14:textId="2492D456" w:rsidR="00AD488C" w:rsidRPr="00CB56EC" w:rsidRDefault="00AD488C" w:rsidP="00DC2194">
      <w:pPr>
        <w:spacing w:line="221" w:lineRule="auto"/>
        <w:jc w:val="both"/>
        <w:rPr>
          <w:rFonts w:eastAsia="Arial Unicode MS"/>
          <w:b/>
          <w:sz w:val="14"/>
          <w:szCs w:val="14"/>
        </w:rPr>
      </w:pPr>
    </w:p>
    <w:tbl>
      <w:tblPr>
        <w:tblW w:w="9497"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820"/>
        <w:gridCol w:w="1135"/>
        <w:gridCol w:w="1135"/>
        <w:gridCol w:w="1136"/>
        <w:gridCol w:w="1135"/>
        <w:gridCol w:w="1136"/>
      </w:tblGrid>
      <w:tr w:rsidR="008E1904" w:rsidRPr="003E46B0" w14:paraId="13A10D88" w14:textId="77777777" w:rsidTr="007B05A5">
        <w:trPr>
          <w:trHeight w:hRule="exact" w:val="400"/>
        </w:trPr>
        <w:tc>
          <w:tcPr>
            <w:tcW w:w="3820" w:type="dxa"/>
            <w:vMerge w:val="restart"/>
            <w:tcBorders>
              <w:top w:val="single" w:sz="6" w:space="0" w:color="auto"/>
              <w:bottom w:val="dotted" w:sz="4" w:space="0" w:color="auto"/>
            </w:tcBorders>
            <w:shd w:val="clear" w:color="auto" w:fill="auto"/>
            <w:vAlign w:val="center"/>
            <w:hideMark/>
          </w:tcPr>
          <w:p w14:paraId="5481395F" w14:textId="77777777" w:rsidR="008E1904" w:rsidRPr="003E46B0" w:rsidRDefault="008E1904" w:rsidP="00DC2194">
            <w:pPr>
              <w:spacing w:line="221" w:lineRule="auto"/>
              <w:rPr>
                <w:b/>
                <w:bCs/>
                <w:sz w:val="16"/>
                <w:szCs w:val="16"/>
                <w:lang w:eastAsia="tr-TR"/>
              </w:rPr>
            </w:pPr>
            <w:r w:rsidRPr="003E46B0">
              <w:rPr>
                <w:b/>
                <w:bCs/>
                <w:sz w:val="16"/>
                <w:szCs w:val="16"/>
                <w:lang w:eastAsia="tr-TR"/>
              </w:rPr>
              <w:t xml:space="preserve">Cari Dönem </w:t>
            </w:r>
          </w:p>
        </w:tc>
        <w:tc>
          <w:tcPr>
            <w:tcW w:w="4541" w:type="dxa"/>
            <w:gridSpan w:val="4"/>
            <w:tcBorders>
              <w:top w:val="single" w:sz="6" w:space="0" w:color="auto"/>
              <w:bottom w:val="dotted" w:sz="4" w:space="0" w:color="auto"/>
            </w:tcBorders>
            <w:shd w:val="clear" w:color="auto" w:fill="auto"/>
            <w:vAlign w:val="bottom"/>
            <w:hideMark/>
          </w:tcPr>
          <w:p w14:paraId="6B848325" w14:textId="27C73344" w:rsidR="008E1904" w:rsidRPr="003E46B0" w:rsidRDefault="008E1904" w:rsidP="00672A73">
            <w:pPr>
              <w:spacing w:line="221" w:lineRule="auto"/>
              <w:jc w:val="center"/>
              <w:rPr>
                <w:b/>
                <w:bCs/>
                <w:sz w:val="16"/>
                <w:szCs w:val="16"/>
                <w:lang w:eastAsia="tr-TR"/>
              </w:rPr>
            </w:pPr>
            <w:r w:rsidRPr="003E46B0">
              <w:rPr>
                <w:b/>
                <w:bCs/>
                <w:sz w:val="16"/>
                <w:szCs w:val="16"/>
                <w:lang w:eastAsia="tr-TR"/>
              </w:rPr>
              <w:t>Kalan Vadesine Göre, Dikkate Alma Oranı</w:t>
            </w:r>
          </w:p>
          <w:p w14:paraId="3D5792FF" w14:textId="002D78EB" w:rsidR="008E1904" w:rsidRPr="003E46B0" w:rsidRDefault="008E1904" w:rsidP="00672A73">
            <w:pPr>
              <w:spacing w:line="221" w:lineRule="auto"/>
              <w:jc w:val="center"/>
              <w:rPr>
                <w:b/>
                <w:bCs/>
                <w:sz w:val="16"/>
                <w:szCs w:val="16"/>
                <w:lang w:eastAsia="tr-TR"/>
              </w:rPr>
            </w:pPr>
            <w:r w:rsidRPr="003E46B0">
              <w:rPr>
                <w:b/>
                <w:bCs/>
                <w:sz w:val="16"/>
                <w:szCs w:val="16"/>
                <w:lang w:eastAsia="tr-TR"/>
              </w:rPr>
              <w:t>Uygulanmamış Tutar</w:t>
            </w:r>
          </w:p>
        </w:tc>
        <w:tc>
          <w:tcPr>
            <w:tcW w:w="1136" w:type="dxa"/>
            <w:vMerge w:val="restart"/>
            <w:tcBorders>
              <w:top w:val="single" w:sz="6" w:space="0" w:color="auto"/>
            </w:tcBorders>
            <w:shd w:val="clear" w:color="auto" w:fill="auto"/>
            <w:vAlign w:val="bottom"/>
          </w:tcPr>
          <w:p w14:paraId="63AF080B" w14:textId="4351ECC5" w:rsidR="008E1904" w:rsidRPr="003E46B0" w:rsidRDefault="008E1904" w:rsidP="00672A73">
            <w:pPr>
              <w:spacing w:line="221" w:lineRule="auto"/>
              <w:jc w:val="right"/>
              <w:rPr>
                <w:b/>
                <w:bCs/>
                <w:sz w:val="16"/>
                <w:szCs w:val="16"/>
                <w:lang w:eastAsia="tr-TR"/>
              </w:rPr>
            </w:pPr>
            <w:r w:rsidRPr="003E46B0">
              <w:rPr>
                <w:b/>
                <w:bCs/>
                <w:sz w:val="16"/>
                <w:szCs w:val="16"/>
                <w:lang w:eastAsia="tr-TR"/>
              </w:rPr>
              <w:t>Dikkate Alma Oranı Uygulanmış Toplam Tutar</w:t>
            </w:r>
          </w:p>
        </w:tc>
      </w:tr>
      <w:tr w:rsidR="008E1904" w:rsidRPr="003E46B0" w14:paraId="184F6F84" w14:textId="77777777" w:rsidTr="007B05A5">
        <w:trPr>
          <w:trHeight w:hRule="exact" w:val="762"/>
        </w:trPr>
        <w:tc>
          <w:tcPr>
            <w:tcW w:w="3820" w:type="dxa"/>
            <w:vMerge/>
            <w:tcBorders>
              <w:top w:val="dotted" w:sz="4" w:space="0" w:color="auto"/>
              <w:bottom w:val="dotted" w:sz="4" w:space="0" w:color="auto"/>
            </w:tcBorders>
            <w:shd w:val="clear" w:color="auto" w:fill="auto"/>
            <w:noWrap/>
            <w:vAlign w:val="bottom"/>
          </w:tcPr>
          <w:p w14:paraId="2490C50B" w14:textId="33910976" w:rsidR="008E1904" w:rsidRPr="003E46B0" w:rsidRDefault="008E1904" w:rsidP="00DC2194">
            <w:pPr>
              <w:spacing w:line="221" w:lineRule="auto"/>
              <w:rPr>
                <w:b/>
                <w:sz w:val="16"/>
                <w:szCs w:val="16"/>
                <w:lang w:eastAsia="tr-TR"/>
              </w:rPr>
            </w:pPr>
          </w:p>
        </w:tc>
        <w:tc>
          <w:tcPr>
            <w:tcW w:w="1135" w:type="dxa"/>
            <w:tcBorders>
              <w:top w:val="dotted" w:sz="4" w:space="0" w:color="auto"/>
              <w:bottom w:val="dotted" w:sz="4" w:space="0" w:color="auto"/>
            </w:tcBorders>
            <w:shd w:val="clear" w:color="auto" w:fill="auto"/>
            <w:vAlign w:val="bottom"/>
            <w:hideMark/>
          </w:tcPr>
          <w:p w14:paraId="60E3F808" w14:textId="4F98B93C" w:rsidR="008E1904" w:rsidRPr="003E46B0" w:rsidRDefault="008E1904" w:rsidP="00672A73">
            <w:pPr>
              <w:spacing w:line="221" w:lineRule="auto"/>
              <w:jc w:val="right"/>
              <w:rPr>
                <w:b/>
                <w:bCs/>
                <w:sz w:val="16"/>
                <w:szCs w:val="16"/>
                <w:lang w:eastAsia="tr-TR"/>
              </w:rPr>
            </w:pPr>
            <w:r w:rsidRPr="003E46B0">
              <w:rPr>
                <w:b/>
                <w:bCs/>
                <w:sz w:val="16"/>
                <w:szCs w:val="16"/>
                <w:lang w:eastAsia="tr-TR"/>
              </w:rPr>
              <w:t>Vadesiz</w:t>
            </w:r>
          </w:p>
        </w:tc>
        <w:tc>
          <w:tcPr>
            <w:tcW w:w="1135" w:type="dxa"/>
            <w:tcBorders>
              <w:top w:val="dotted" w:sz="4" w:space="0" w:color="auto"/>
              <w:bottom w:val="dotted" w:sz="4" w:space="0" w:color="auto"/>
            </w:tcBorders>
            <w:shd w:val="clear" w:color="auto" w:fill="auto"/>
            <w:vAlign w:val="bottom"/>
            <w:hideMark/>
          </w:tcPr>
          <w:p w14:paraId="24AF3E39" w14:textId="61AADA3C" w:rsidR="008E1904" w:rsidRPr="003E46B0" w:rsidRDefault="008E1904" w:rsidP="00672A73">
            <w:pPr>
              <w:spacing w:line="221" w:lineRule="auto"/>
              <w:jc w:val="right"/>
              <w:rPr>
                <w:b/>
                <w:bCs/>
                <w:sz w:val="16"/>
                <w:szCs w:val="16"/>
                <w:lang w:eastAsia="tr-TR"/>
              </w:rPr>
            </w:pPr>
            <w:r w:rsidRPr="003E46B0">
              <w:rPr>
                <w:b/>
                <w:bCs/>
                <w:sz w:val="16"/>
                <w:szCs w:val="16"/>
                <w:lang w:eastAsia="tr-TR"/>
              </w:rPr>
              <w:t>6 Aydan Kısa Vadeli</w:t>
            </w:r>
          </w:p>
        </w:tc>
        <w:tc>
          <w:tcPr>
            <w:tcW w:w="1136" w:type="dxa"/>
            <w:tcBorders>
              <w:top w:val="dotted" w:sz="4" w:space="0" w:color="auto"/>
              <w:bottom w:val="dotted" w:sz="4" w:space="0" w:color="auto"/>
            </w:tcBorders>
            <w:shd w:val="clear" w:color="auto" w:fill="auto"/>
            <w:vAlign w:val="bottom"/>
            <w:hideMark/>
          </w:tcPr>
          <w:p w14:paraId="518A3CBD" w14:textId="2006821C" w:rsidR="008E1904" w:rsidRPr="003E46B0" w:rsidRDefault="008E1904" w:rsidP="00672A73">
            <w:pPr>
              <w:spacing w:line="221" w:lineRule="auto"/>
              <w:jc w:val="right"/>
              <w:rPr>
                <w:b/>
                <w:bCs/>
                <w:sz w:val="16"/>
                <w:szCs w:val="16"/>
                <w:lang w:eastAsia="tr-TR"/>
              </w:rPr>
            </w:pPr>
            <w:r w:rsidRPr="003E46B0">
              <w:rPr>
                <w:b/>
                <w:bCs/>
                <w:sz w:val="16"/>
                <w:szCs w:val="16"/>
                <w:lang w:eastAsia="tr-TR"/>
              </w:rPr>
              <w:t>6 Ay ile</w:t>
            </w:r>
          </w:p>
          <w:p w14:paraId="7189D8E4" w14:textId="34BA2DCF" w:rsidR="008E1904" w:rsidRPr="003E46B0" w:rsidRDefault="008E1904" w:rsidP="00672A73">
            <w:pPr>
              <w:spacing w:line="221" w:lineRule="auto"/>
              <w:jc w:val="right"/>
              <w:rPr>
                <w:b/>
                <w:bCs/>
                <w:sz w:val="16"/>
                <w:szCs w:val="16"/>
                <w:lang w:eastAsia="tr-TR"/>
              </w:rPr>
            </w:pPr>
            <w:r w:rsidRPr="003E46B0">
              <w:rPr>
                <w:b/>
                <w:bCs/>
                <w:sz w:val="16"/>
                <w:szCs w:val="16"/>
                <w:lang w:eastAsia="tr-TR"/>
              </w:rPr>
              <w:t>6 Aydan Uzun</w:t>
            </w:r>
          </w:p>
          <w:p w14:paraId="71F2D916" w14:textId="672E2D39" w:rsidR="008E1904" w:rsidRPr="003E46B0" w:rsidRDefault="008E1904" w:rsidP="00672A73">
            <w:pPr>
              <w:spacing w:line="221" w:lineRule="auto"/>
              <w:jc w:val="right"/>
              <w:rPr>
                <w:b/>
                <w:bCs/>
                <w:sz w:val="16"/>
                <w:szCs w:val="16"/>
                <w:lang w:eastAsia="tr-TR"/>
              </w:rPr>
            </w:pPr>
            <w:r w:rsidRPr="003E46B0">
              <w:rPr>
                <w:b/>
                <w:bCs/>
                <w:sz w:val="16"/>
                <w:szCs w:val="16"/>
                <w:lang w:eastAsia="tr-TR"/>
              </w:rPr>
              <w:t>1 Yıldan Kısa Vadeli</w:t>
            </w:r>
          </w:p>
        </w:tc>
        <w:tc>
          <w:tcPr>
            <w:tcW w:w="1135" w:type="dxa"/>
            <w:tcBorders>
              <w:top w:val="dotted" w:sz="4" w:space="0" w:color="auto"/>
              <w:bottom w:val="dotted" w:sz="4" w:space="0" w:color="auto"/>
            </w:tcBorders>
            <w:shd w:val="clear" w:color="auto" w:fill="auto"/>
            <w:vAlign w:val="bottom"/>
            <w:hideMark/>
          </w:tcPr>
          <w:p w14:paraId="0C7F0CAB" w14:textId="2BB8D9FD" w:rsidR="008E1904" w:rsidRPr="003E46B0" w:rsidRDefault="008E1904" w:rsidP="00672A73">
            <w:pPr>
              <w:spacing w:line="221" w:lineRule="auto"/>
              <w:jc w:val="right"/>
              <w:rPr>
                <w:b/>
                <w:bCs/>
                <w:sz w:val="16"/>
                <w:szCs w:val="16"/>
                <w:lang w:eastAsia="tr-TR"/>
              </w:rPr>
            </w:pPr>
            <w:r w:rsidRPr="003E46B0">
              <w:rPr>
                <w:b/>
                <w:bCs/>
                <w:sz w:val="16"/>
                <w:szCs w:val="16"/>
                <w:lang w:eastAsia="tr-TR"/>
              </w:rPr>
              <w:t>1 Yıl ve 1 Yıldan Uzun Vadeli</w:t>
            </w:r>
          </w:p>
        </w:tc>
        <w:tc>
          <w:tcPr>
            <w:tcW w:w="1136" w:type="dxa"/>
            <w:vMerge/>
            <w:tcBorders>
              <w:bottom w:val="dotted" w:sz="4" w:space="0" w:color="auto"/>
            </w:tcBorders>
            <w:shd w:val="clear" w:color="auto" w:fill="auto"/>
            <w:vAlign w:val="bottom"/>
            <w:hideMark/>
          </w:tcPr>
          <w:p w14:paraId="0115B05A" w14:textId="2F39467D" w:rsidR="008E1904" w:rsidRPr="003E46B0" w:rsidRDefault="008E1904" w:rsidP="00672A73">
            <w:pPr>
              <w:spacing w:line="221" w:lineRule="auto"/>
              <w:jc w:val="right"/>
              <w:rPr>
                <w:b/>
                <w:bCs/>
                <w:sz w:val="16"/>
                <w:szCs w:val="16"/>
                <w:lang w:eastAsia="tr-TR"/>
              </w:rPr>
            </w:pPr>
          </w:p>
        </w:tc>
      </w:tr>
      <w:tr w:rsidR="00183002" w:rsidRPr="005A646F" w14:paraId="3DF5F464" w14:textId="77777777" w:rsidTr="007B05A5">
        <w:trPr>
          <w:trHeight w:hRule="exact" w:val="227"/>
        </w:trPr>
        <w:tc>
          <w:tcPr>
            <w:tcW w:w="3820" w:type="dxa"/>
            <w:tcBorders>
              <w:top w:val="dotted" w:sz="4" w:space="0" w:color="auto"/>
            </w:tcBorders>
            <w:shd w:val="clear" w:color="auto" w:fill="auto"/>
            <w:noWrap/>
            <w:vAlign w:val="bottom"/>
          </w:tcPr>
          <w:p w14:paraId="3A75D373" w14:textId="52802FF9" w:rsidR="00183002" w:rsidRPr="005A646F" w:rsidRDefault="00183002" w:rsidP="00DC2194">
            <w:pPr>
              <w:spacing w:line="221" w:lineRule="auto"/>
              <w:rPr>
                <w:b/>
                <w:sz w:val="16"/>
                <w:szCs w:val="16"/>
                <w:lang w:eastAsia="tr-TR"/>
              </w:rPr>
            </w:pPr>
            <w:r w:rsidRPr="005A646F">
              <w:rPr>
                <w:b/>
                <w:bCs/>
                <w:color w:val="000000"/>
                <w:sz w:val="16"/>
                <w:szCs w:val="16"/>
                <w:lang w:eastAsia="tr-TR"/>
              </w:rPr>
              <w:t>Mevcut İstikrarlı Fon</w:t>
            </w:r>
          </w:p>
        </w:tc>
        <w:tc>
          <w:tcPr>
            <w:tcW w:w="1135" w:type="dxa"/>
            <w:tcBorders>
              <w:top w:val="dotted" w:sz="4" w:space="0" w:color="auto"/>
            </w:tcBorders>
            <w:shd w:val="clear" w:color="auto" w:fill="auto"/>
            <w:vAlign w:val="bottom"/>
          </w:tcPr>
          <w:p w14:paraId="553DBAF8" w14:textId="3E56075A" w:rsidR="00183002" w:rsidRPr="005A646F" w:rsidRDefault="00183002" w:rsidP="00DC2194">
            <w:pPr>
              <w:spacing w:line="221" w:lineRule="auto"/>
              <w:jc w:val="right"/>
              <w:rPr>
                <w:b/>
                <w:color w:val="000000"/>
                <w:sz w:val="16"/>
                <w:szCs w:val="16"/>
              </w:rPr>
            </w:pPr>
          </w:p>
        </w:tc>
        <w:tc>
          <w:tcPr>
            <w:tcW w:w="1135" w:type="dxa"/>
            <w:tcBorders>
              <w:top w:val="dotted" w:sz="4" w:space="0" w:color="auto"/>
            </w:tcBorders>
            <w:shd w:val="clear" w:color="auto" w:fill="auto"/>
            <w:vAlign w:val="bottom"/>
          </w:tcPr>
          <w:p w14:paraId="3C3A8DEA" w14:textId="22DE1EF3" w:rsidR="00183002" w:rsidRPr="005A646F" w:rsidRDefault="00183002" w:rsidP="00DC2194">
            <w:pPr>
              <w:spacing w:line="221" w:lineRule="auto"/>
              <w:jc w:val="right"/>
              <w:rPr>
                <w:b/>
                <w:color w:val="000000"/>
                <w:sz w:val="16"/>
                <w:szCs w:val="16"/>
              </w:rPr>
            </w:pPr>
          </w:p>
        </w:tc>
        <w:tc>
          <w:tcPr>
            <w:tcW w:w="1136" w:type="dxa"/>
            <w:tcBorders>
              <w:top w:val="dotted" w:sz="4" w:space="0" w:color="auto"/>
            </w:tcBorders>
            <w:shd w:val="clear" w:color="auto" w:fill="auto"/>
            <w:vAlign w:val="bottom"/>
          </w:tcPr>
          <w:p w14:paraId="2D633156" w14:textId="6C0F5288" w:rsidR="00183002" w:rsidRPr="005A646F" w:rsidRDefault="00183002" w:rsidP="00DC2194">
            <w:pPr>
              <w:spacing w:line="221" w:lineRule="auto"/>
              <w:jc w:val="right"/>
              <w:rPr>
                <w:b/>
                <w:color w:val="000000"/>
                <w:sz w:val="16"/>
                <w:szCs w:val="16"/>
              </w:rPr>
            </w:pPr>
          </w:p>
        </w:tc>
        <w:tc>
          <w:tcPr>
            <w:tcW w:w="1135" w:type="dxa"/>
            <w:tcBorders>
              <w:top w:val="dotted" w:sz="4" w:space="0" w:color="auto"/>
            </w:tcBorders>
            <w:shd w:val="clear" w:color="auto" w:fill="auto"/>
            <w:vAlign w:val="bottom"/>
          </w:tcPr>
          <w:p w14:paraId="51687639" w14:textId="362CB458" w:rsidR="00183002" w:rsidRPr="005A646F" w:rsidRDefault="00183002" w:rsidP="00DC2194">
            <w:pPr>
              <w:spacing w:line="221" w:lineRule="auto"/>
              <w:jc w:val="right"/>
              <w:rPr>
                <w:b/>
                <w:color w:val="000000"/>
                <w:sz w:val="16"/>
                <w:szCs w:val="16"/>
              </w:rPr>
            </w:pPr>
          </w:p>
        </w:tc>
        <w:tc>
          <w:tcPr>
            <w:tcW w:w="1136" w:type="dxa"/>
            <w:tcBorders>
              <w:top w:val="dotted" w:sz="4" w:space="0" w:color="auto"/>
            </w:tcBorders>
            <w:shd w:val="clear" w:color="auto" w:fill="auto"/>
            <w:vAlign w:val="bottom"/>
          </w:tcPr>
          <w:p w14:paraId="2F8C5B93" w14:textId="4CB77C69" w:rsidR="00183002" w:rsidRPr="005A646F" w:rsidRDefault="00183002" w:rsidP="00DC2194">
            <w:pPr>
              <w:spacing w:line="221" w:lineRule="auto"/>
              <w:jc w:val="right"/>
              <w:rPr>
                <w:b/>
                <w:color w:val="000000"/>
                <w:sz w:val="16"/>
                <w:szCs w:val="16"/>
              </w:rPr>
            </w:pPr>
          </w:p>
        </w:tc>
      </w:tr>
      <w:tr w:rsidR="00C86DE4" w:rsidRPr="00C86DE4" w14:paraId="752E4850" w14:textId="77777777" w:rsidTr="00056F89">
        <w:trPr>
          <w:trHeight w:hRule="exact" w:val="227"/>
        </w:trPr>
        <w:tc>
          <w:tcPr>
            <w:tcW w:w="3820" w:type="dxa"/>
            <w:shd w:val="clear" w:color="auto" w:fill="auto"/>
            <w:noWrap/>
            <w:vAlign w:val="bottom"/>
          </w:tcPr>
          <w:p w14:paraId="1FAD6B1C" w14:textId="54894DB0" w:rsidR="00C86DE4" w:rsidRPr="00C86DE4" w:rsidRDefault="00C86DE4" w:rsidP="00C86DE4">
            <w:pPr>
              <w:spacing w:line="221" w:lineRule="auto"/>
              <w:rPr>
                <w:b/>
                <w:bCs/>
                <w:sz w:val="16"/>
                <w:szCs w:val="16"/>
                <w:lang w:eastAsia="tr-TR"/>
              </w:rPr>
            </w:pPr>
            <w:r w:rsidRPr="00C86DE4">
              <w:rPr>
                <w:b/>
                <w:bCs/>
                <w:color w:val="000000"/>
                <w:sz w:val="16"/>
                <w:szCs w:val="16"/>
                <w:lang w:eastAsia="tr-TR"/>
              </w:rPr>
              <w:t>Özkaynak unsurları</w:t>
            </w:r>
          </w:p>
        </w:tc>
        <w:tc>
          <w:tcPr>
            <w:tcW w:w="1135" w:type="dxa"/>
            <w:shd w:val="clear" w:color="auto" w:fill="auto"/>
            <w:vAlign w:val="bottom"/>
          </w:tcPr>
          <w:p w14:paraId="5AF2CF49" w14:textId="5CEEC4E3" w:rsidR="00C86DE4" w:rsidRPr="00C86DE4" w:rsidRDefault="00C86DE4" w:rsidP="00C86DE4">
            <w:pPr>
              <w:jc w:val="right"/>
              <w:rPr>
                <w:b/>
                <w:bCs/>
                <w:color w:val="000000"/>
                <w:sz w:val="16"/>
                <w:szCs w:val="16"/>
                <w:lang w:eastAsia="tr-TR"/>
              </w:rPr>
            </w:pPr>
            <w:r w:rsidRPr="00056F89">
              <w:rPr>
                <w:b/>
                <w:bCs/>
                <w:color w:val="000000"/>
                <w:sz w:val="16"/>
                <w:szCs w:val="16"/>
                <w:lang w:eastAsia="tr-TR"/>
              </w:rPr>
              <w:t>1,605,089</w:t>
            </w:r>
          </w:p>
        </w:tc>
        <w:tc>
          <w:tcPr>
            <w:tcW w:w="1135" w:type="dxa"/>
            <w:shd w:val="clear" w:color="auto" w:fill="auto"/>
            <w:vAlign w:val="bottom"/>
          </w:tcPr>
          <w:p w14:paraId="3007139D" w14:textId="4F0425C9" w:rsidR="00C86DE4" w:rsidRPr="00C86DE4" w:rsidRDefault="00C86DE4" w:rsidP="00C86DE4">
            <w:pPr>
              <w:jc w:val="right"/>
              <w:rPr>
                <w:b/>
                <w:bCs/>
                <w:color w:val="000000"/>
                <w:sz w:val="16"/>
                <w:szCs w:val="16"/>
                <w:lang w:eastAsia="tr-TR"/>
              </w:rPr>
            </w:pPr>
            <w:r w:rsidRPr="00056F89">
              <w:rPr>
                <w:b/>
                <w:bCs/>
                <w:color w:val="000000"/>
                <w:sz w:val="16"/>
                <w:szCs w:val="16"/>
                <w:lang w:eastAsia="tr-TR"/>
              </w:rPr>
              <w:t>-</w:t>
            </w:r>
          </w:p>
        </w:tc>
        <w:tc>
          <w:tcPr>
            <w:tcW w:w="1136" w:type="dxa"/>
            <w:shd w:val="clear" w:color="auto" w:fill="auto"/>
            <w:vAlign w:val="bottom"/>
          </w:tcPr>
          <w:p w14:paraId="1A883DB0" w14:textId="6D2A6A61" w:rsidR="00C86DE4" w:rsidRPr="00C86DE4" w:rsidRDefault="00C86DE4" w:rsidP="00C86DE4">
            <w:pPr>
              <w:jc w:val="right"/>
              <w:rPr>
                <w:b/>
                <w:bCs/>
                <w:color w:val="000000"/>
                <w:sz w:val="16"/>
                <w:szCs w:val="16"/>
                <w:lang w:eastAsia="tr-TR"/>
              </w:rPr>
            </w:pPr>
            <w:r w:rsidRPr="00056F89">
              <w:rPr>
                <w:b/>
                <w:bCs/>
                <w:color w:val="000000"/>
                <w:sz w:val="16"/>
                <w:szCs w:val="16"/>
                <w:lang w:eastAsia="tr-TR"/>
              </w:rPr>
              <w:t>-</w:t>
            </w:r>
          </w:p>
        </w:tc>
        <w:tc>
          <w:tcPr>
            <w:tcW w:w="1135" w:type="dxa"/>
            <w:shd w:val="clear" w:color="auto" w:fill="auto"/>
            <w:vAlign w:val="bottom"/>
          </w:tcPr>
          <w:p w14:paraId="77B33FA2" w14:textId="0F400DB1" w:rsidR="00C86DE4" w:rsidRPr="00C86DE4" w:rsidRDefault="00C86DE4" w:rsidP="00C86DE4">
            <w:pPr>
              <w:jc w:val="right"/>
              <w:rPr>
                <w:b/>
                <w:bCs/>
                <w:color w:val="000000"/>
                <w:sz w:val="16"/>
                <w:szCs w:val="16"/>
                <w:lang w:eastAsia="tr-TR"/>
              </w:rPr>
            </w:pPr>
            <w:r w:rsidRPr="00056F89">
              <w:rPr>
                <w:b/>
                <w:bCs/>
                <w:color w:val="000000"/>
                <w:sz w:val="16"/>
                <w:szCs w:val="16"/>
                <w:lang w:eastAsia="tr-TR"/>
              </w:rPr>
              <w:t>-</w:t>
            </w:r>
          </w:p>
        </w:tc>
        <w:tc>
          <w:tcPr>
            <w:tcW w:w="1136" w:type="dxa"/>
            <w:shd w:val="clear" w:color="auto" w:fill="auto"/>
            <w:vAlign w:val="bottom"/>
          </w:tcPr>
          <w:p w14:paraId="329D1A9F" w14:textId="2759FBEB" w:rsidR="00C86DE4" w:rsidRPr="00C86DE4" w:rsidRDefault="00C86DE4" w:rsidP="00C86DE4">
            <w:pPr>
              <w:jc w:val="right"/>
              <w:rPr>
                <w:b/>
                <w:bCs/>
                <w:color w:val="000000"/>
                <w:sz w:val="16"/>
                <w:szCs w:val="16"/>
                <w:lang w:eastAsia="tr-TR"/>
              </w:rPr>
            </w:pPr>
            <w:r w:rsidRPr="00056F89">
              <w:rPr>
                <w:b/>
                <w:bCs/>
                <w:color w:val="000000"/>
                <w:sz w:val="16"/>
                <w:szCs w:val="16"/>
                <w:lang w:eastAsia="tr-TR"/>
              </w:rPr>
              <w:t>1,605,089</w:t>
            </w:r>
          </w:p>
        </w:tc>
      </w:tr>
      <w:tr w:rsidR="00C86DE4" w:rsidRPr="003E46B0" w14:paraId="4CBF6378" w14:textId="77777777" w:rsidTr="00056F89">
        <w:trPr>
          <w:trHeight w:hRule="exact" w:val="227"/>
        </w:trPr>
        <w:tc>
          <w:tcPr>
            <w:tcW w:w="3820" w:type="dxa"/>
            <w:shd w:val="clear" w:color="auto" w:fill="auto"/>
            <w:noWrap/>
            <w:vAlign w:val="bottom"/>
          </w:tcPr>
          <w:p w14:paraId="0B992C9C" w14:textId="4B47F454" w:rsidR="00C86DE4" w:rsidRPr="003E46B0" w:rsidRDefault="00C86DE4" w:rsidP="00C86DE4">
            <w:pPr>
              <w:spacing w:line="221" w:lineRule="auto"/>
              <w:ind w:firstLine="113"/>
              <w:rPr>
                <w:sz w:val="16"/>
                <w:szCs w:val="16"/>
                <w:lang w:eastAsia="tr-TR"/>
              </w:rPr>
            </w:pPr>
            <w:r w:rsidRPr="003E46B0">
              <w:rPr>
                <w:color w:val="000000"/>
                <w:sz w:val="16"/>
                <w:szCs w:val="16"/>
                <w:lang w:eastAsia="tr-TR"/>
              </w:rPr>
              <w:t>Ana sermaye ve katkı sermaye</w:t>
            </w:r>
          </w:p>
        </w:tc>
        <w:tc>
          <w:tcPr>
            <w:tcW w:w="1135" w:type="dxa"/>
            <w:shd w:val="clear" w:color="auto" w:fill="auto"/>
            <w:vAlign w:val="bottom"/>
          </w:tcPr>
          <w:p w14:paraId="0E5126C8" w14:textId="42223E30" w:rsidR="00C86DE4" w:rsidRPr="003E46B0" w:rsidRDefault="00C86DE4" w:rsidP="00C86DE4">
            <w:pPr>
              <w:jc w:val="right"/>
              <w:rPr>
                <w:color w:val="000000"/>
                <w:sz w:val="16"/>
                <w:szCs w:val="16"/>
                <w:lang w:eastAsia="tr-TR"/>
              </w:rPr>
            </w:pPr>
            <w:r w:rsidRPr="00056F89">
              <w:rPr>
                <w:color w:val="000000"/>
                <w:sz w:val="16"/>
                <w:szCs w:val="16"/>
                <w:lang w:eastAsia="tr-TR"/>
              </w:rPr>
              <w:t>1,605,089</w:t>
            </w:r>
          </w:p>
        </w:tc>
        <w:tc>
          <w:tcPr>
            <w:tcW w:w="1135" w:type="dxa"/>
            <w:shd w:val="clear" w:color="auto" w:fill="auto"/>
            <w:vAlign w:val="bottom"/>
          </w:tcPr>
          <w:p w14:paraId="5A496C6B" w14:textId="36B88CC8" w:rsidR="00C86DE4" w:rsidRPr="003E46B0" w:rsidRDefault="00C86DE4" w:rsidP="00C86DE4">
            <w:pPr>
              <w:jc w:val="right"/>
              <w:rPr>
                <w:color w:val="000000"/>
                <w:sz w:val="16"/>
                <w:szCs w:val="16"/>
                <w:lang w:eastAsia="tr-TR"/>
              </w:rPr>
            </w:pPr>
            <w:r w:rsidRPr="00056F89">
              <w:rPr>
                <w:color w:val="000000"/>
                <w:sz w:val="16"/>
                <w:szCs w:val="16"/>
                <w:lang w:eastAsia="tr-TR"/>
              </w:rPr>
              <w:t>-</w:t>
            </w:r>
          </w:p>
        </w:tc>
        <w:tc>
          <w:tcPr>
            <w:tcW w:w="1136" w:type="dxa"/>
            <w:shd w:val="clear" w:color="auto" w:fill="auto"/>
            <w:vAlign w:val="bottom"/>
          </w:tcPr>
          <w:p w14:paraId="4DD133B1" w14:textId="60FDAA39" w:rsidR="00C86DE4" w:rsidRPr="003E46B0" w:rsidRDefault="00C86DE4" w:rsidP="00C86DE4">
            <w:pPr>
              <w:jc w:val="right"/>
              <w:rPr>
                <w:color w:val="000000"/>
                <w:sz w:val="16"/>
                <w:szCs w:val="16"/>
                <w:lang w:eastAsia="tr-TR"/>
              </w:rPr>
            </w:pPr>
            <w:r w:rsidRPr="00056F89">
              <w:rPr>
                <w:color w:val="000000"/>
                <w:sz w:val="16"/>
                <w:szCs w:val="16"/>
                <w:lang w:eastAsia="tr-TR"/>
              </w:rPr>
              <w:t>-</w:t>
            </w:r>
          </w:p>
        </w:tc>
        <w:tc>
          <w:tcPr>
            <w:tcW w:w="1135" w:type="dxa"/>
            <w:shd w:val="clear" w:color="auto" w:fill="auto"/>
            <w:vAlign w:val="bottom"/>
          </w:tcPr>
          <w:p w14:paraId="6DB8D993" w14:textId="7E78372D" w:rsidR="00C86DE4" w:rsidRPr="003E46B0" w:rsidRDefault="00C86DE4" w:rsidP="00C86DE4">
            <w:pPr>
              <w:jc w:val="right"/>
              <w:rPr>
                <w:color w:val="000000"/>
                <w:sz w:val="16"/>
                <w:szCs w:val="16"/>
                <w:lang w:eastAsia="tr-TR"/>
              </w:rPr>
            </w:pPr>
            <w:r w:rsidRPr="00056F89">
              <w:rPr>
                <w:color w:val="000000"/>
                <w:sz w:val="16"/>
                <w:szCs w:val="16"/>
                <w:lang w:eastAsia="tr-TR"/>
              </w:rPr>
              <w:t>-</w:t>
            </w:r>
          </w:p>
        </w:tc>
        <w:tc>
          <w:tcPr>
            <w:tcW w:w="1136" w:type="dxa"/>
            <w:shd w:val="clear" w:color="auto" w:fill="auto"/>
            <w:vAlign w:val="bottom"/>
          </w:tcPr>
          <w:p w14:paraId="677FD928" w14:textId="64E9BDD2" w:rsidR="00C86DE4" w:rsidRPr="003E46B0" w:rsidRDefault="00C86DE4" w:rsidP="00C86DE4">
            <w:pPr>
              <w:jc w:val="right"/>
              <w:rPr>
                <w:color w:val="000000"/>
                <w:sz w:val="16"/>
                <w:szCs w:val="16"/>
                <w:lang w:eastAsia="tr-TR"/>
              </w:rPr>
            </w:pPr>
            <w:r w:rsidRPr="00056F89">
              <w:rPr>
                <w:color w:val="000000"/>
                <w:sz w:val="16"/>
                <w:szCs w:val="16"/>
                <w:lang w:eastAsia="tr-TR"/>
              </w:rPr>
              <w:t>1,605,089</w:t>
            </w:r>
          </w:p>
        </w:tc>
      </w:tr>
      <w:tr w:rsidR="00C86DE4" w:rsidRPr="003E46B0" w14:paraId="05C368A3" w14:textId="77777777" w:rsidTr="00056F89">
        <w:trPr>
          <w:trHeight w:hRule="exact" w:val="227"/>
        </w:trPr>
        <w:tc>
          <w:tcPr>
            <w:tcW w:w="3820" w:type="dxa"/>
            <w:shd w:val="clear" w:color="auto" w:fill="auto"/>
            <w:noWrap/>
            <w:vAlign w:val="bottom"/>
          </w:tcPr>
          <w:p w14:paraId="6557D62C" w14:textId="3FD4C6AF" w:rsidR="00C86DE4" w:rsidRPr="003E46B0" w:rsidRDefault="00C86DE4" w:rsidP="00C86DE4">
            <w:pPr>
              <w:spacing w:line="221" w:lineRule="auto"/>
              <w:ind w:firstLine="113"/>
              <w:rPr>
                <w:sz w:val="16"/>
                <w:szCs w:val="16"/>
                <w:lang w:eastAsia="tr-TR"/>
              </w:rPr>
            </w:pPr>
            <w:r w:rsidRPr="003E46B0">
              <w:rPr>
                <w:color w:val="000000"/>
                <w:sz w:val="16"/>
                <w:szCs w:val="16"/>
                <w:lang w:eastAsia="tr-TR"/>
              </w:rPr>
              <w:t>Diğer özkaynak unsurları</w:t>
            </w:r>
          </w:p>
        </w:tc>
        <w:tc>
          <w:tcPr>
            <w:tcW w:w="1135" w:type="dxa"/>
            <w:shd w:val="clear" w:color="auto" w:fill="auto"/>
            <w:vAlign w:val="bottom"/>
          </w:tcPr>
          <w:p w14:paraId="75C03F2E" w14:textId="76240085" w:rsidR="00C86DE4" w:rsidRPr="003E46B0" w:rsidRDefault="00C86DE4" w:rsidP="00C86DE4">
            <w:pPr>
              <w:jc w:val="right"/>
              <w:rPr>
                <w:color w:val="000000"/>
                <w:sz w:val="16"/>
                <w:szCs w:val="16"/>
                <w:lang w:eastAsia="tr-TR"/>
              </w:rPr>
            </w:pPr>
            <w:r w:rsidRPr="00056F89">
              <w:rPr>
                <w:color w:val="000000"/>
                <w:sz w:val="16"/>
                <w:szCs w:val="16"/>
                <w:lang w:eastAsia="tr-TR"/>
              </w:rPr>
              <w:t>-</w:t>
            </w:r>
          </w:p>
        </w:tc>
        <w:tc>
          <w:tcPr>
            <w:tcW w:w="1135" w:type="dxa"/>
            <w:shd w:val="clear" w:color="auto" w:fill="auto"/>
            <w:vAlign w:val="bottom"/>
          </w:tcPr>
          <w:p w14:paraId="6B44C8CF" w14:textId="5E34E959" w:rsidR="00C86DE4" w:rsidRPr="003E46B0" w:rsidRDefault="00C86DE4" w:rsidP="00C86DE4">
            <w:pPr>
              <w:jc w:val="right"/>
              <w:rPr>
                <w:color w:val="000000"/>
                <w:sz w:val="16"/>
                <w:szCs w:val="16"/>
                <w:lang w:eastAsia="tr-TR"/>
              </w:rPr>
            </w:pPr>
            <w:r w:rsidRPr="00056F89">
              <w:rPr>
                <w:color w:val="000000"/>
                <w:sz w:val="16"/>
                <w:szCs w:val="16"/>
                <w:lang w:eastAsia="tr-TR"/>
              </w:rPr>
              <w:t>-</w:t>
            </w:r>
          </w:p>
        </w:tc>
        <w:tc>
          <w:tcPr>
            <w:tcW w:w="1136" w:type="dxa"/>
            <w:shd w:val="clear" w:color="auto" w:fill="auto"/>
            <w:vAlign w:val="bottom"/>
          </w:tcPr>
          <w:p w14:paraId="48D8AC34" w14:textId="2EE8DF10" w:rsidR="00C86DE4" w:rsidRPr="003E46B0" w:rsidRDefault="00C86DE4" w:rsidP="00C86DE4">
            <w:pPr>
              <w:jc w:val="right"/>
              <w:rPr>
                <w:color w:val="000000"/>
                <w:sz w:val="16"/>
                <w:szCs w:val="16"/>
                <w:lang w:eastAsia="tr-TR"/>
              </w:rPr>
            </w:pPr>
            <w:r w:rsidRPr="00056F89">
              <w:rPr>
                <w:color w:val="000000"/>
                <w:sz w:val="16"/>
                <w:szCs w:val="16"/>
                <w:lang w:eastAsia="tr-TR"/>
              </w:rPr>
              <w:t>-</w:t>
            </w:r>
          </w:p>
        </w:tc>
        <w:tc>
          <w:tcPr>
            <w:tcW w:w="1135" w:type="dxa"/>
            <w:shd w:val="clear" w:color="auto" w:fill="auto"/>
            <w:vAlign w:val="bottom"/>
          </w:tcPr>
          <w:p w14:paraId="3B531C3C" w14:textId="36C23996" w:rsidR="00C86DE4" w:rsidRPr="003E46B0" w:rsidRDefault="00C86DE4" w:rsidP="00C86DE4">
            <w:pPr>
              <w:jc w:val="right"/>
              <w:rPr>
                <w:color w:val="000000"/>
                <w:sz w:val="16"/>
                <w:szCs w:val="16"/>
                <w:lang w:eastAsia="tr-TR"/>
              </w:rPr>
            </w:pPr>
            <w:r w:rsidRPr="00056F89">
              <w:rPr>
                <w:color w:val="000000"/>
                <w:sz w:val="16"/>
                <w:szCs w:val="16"/>
                <w:lang w:eastAsia="tr-TR"/>
              </w:rPr>
              <w:t>-</w:t>
            </w:r>
          </w:p>
        </w:tc>
        <w:tc>
          <w:tcPr>
            <w:tcW w:w="1136" w:type="dxa"/>
            <w:shd w:val="clear" w:color="auto" w:fill="auto"/>
            <w:vAlign w:val="bottom"/>
          </w:tcPr>
          <w:p w14:paraId="7E6EFF5D" w14:textId="542801FD" w:rsidR="00C86DE4" w:rsidRPr="003E46B0" w:rsidRDefault="00C86DE4" w:rsidP="00C86DE4">
            <w:pPr>
              <w:jc w:val="right"/>
              <w:rPr>
                <w:color w:val="000000"/>
                <w:sz w:val="16"/>
                <w:szCs w:val="16"/>
                <w:lang w:eastAsia="tr-TR"/>
              </w:rPr>
            </w:pPr>
            <w:r w:rsidRPr="00056F89">
              <w:rPr>
                <w:color w:val="000000"/>
                <w:sz w:val="16"/>
                <w:szCs w:val="16"/>
                <w:lang w:eastAsia="tr-TR"/>
              </w:rPr>
              <w:t>-</w:t>
            </w:r>
          </w:p>
        </w:tc>
      </w:tr>
      <w:tr w:rsidR="00C86DE4" w:rsidRPr="00C86DE4" w14:paraId="269DD2B6" w14:textId="77777777" w:rsidTr="00056F89">
        <w:trPr>
          <w:trHeight w:hRule="exact" w:val="227"/>
        </w:trPr>
        <w:tc>
          <w:tcPr>
            <w:tcW w:w="3820" w:type="dxa"/>
            <w:shd w:val="clear" w:color="auto" w:fill="auto"/>
            <w:noWrap/>
            <w:vAlign w:val="bottom"/>
          </w:tcPr>
          <w:p w14:paraId="3491E9E4" w14:textId="44C06193" w:rsidR="00C86DE4" w:rsidRPr="00C86DE4" w:rsidRDefault="00C86DE4" w:rsidP="00C86DE4">
            <w:pPr>
              <w:spacing w:line="221" w:lineRule="auto"/>
              <w:rPr>
                <w:b/>
                <w:bCs/>
                <w:sz w:val="16"/>
                <w:szCs w:val="16"/>
                <w:lang w:eastAsia="tr-TR"/>
              </w:rPr>
            </w:pPr>
            <w:r w:rsidRPr="00C86DE4">
              <w:rPr>
                <w:b/>
                <w:bCs/>
                <w:color w:val="000000"/>
                <w:sz w:val="16"/>
                <w:szCs w:val="16"/>
                <w:lang w:eastAsia="tr-TR"/>
              </w:rPr>
              <w:t>Gerçek kişi ve perakende müşteri katılım fonu</w:t>
            </w:r>
          </w:p>
        </w:tc>
        <w:tc>
          <w:tcPr>
            <w:tcW w:w="1135" w:type="dxa"/>
            <w:shd w:val="clear" w:color="auto" w:fill="auto"/>
            <w:vAlign w:val="bottom"/>
          </w:tcPr>
          <w:p w14:paraId="5CC69DE7" w14:textId="1DE1203A" w:rsidR="00C86DE4" w:rsidRPr="00C86DE4" w:rsidRDefault="00C86DE4" w:rsidP="00C86DE4">
            <w:pPr>
              <w:jc w:val="right"/>
              <w:rPr>
                <w:b/>
                <w:bCs/>
                <w:color w:val="000000"/>
                <w:sz w:val="16"/>
                <w:szCs w:val="16"/>
                <w:lang w:eastAsia="tr-TR"/>
              </w:rPr>
            </w:pPr>
            <w:r w:rsidRPr="00056F89">
              <w:rPr>
                <w:b/>
                <w:bCs/>
                <w:color w:val="000000"/>
                <w:sz w:val="16"/>
                <w:szCs w:val="16"/>
                <w:lang w:eastAsia="tr-TR"/>
              </w:rPr>
              <w:t>321,519</w:t>
            </w:r>
          </w:p>
        </w:tc>
        <w:tc>
          <w:tcPr>
            <w:tcW w:w="1135" w:type="dxa"/>
            <w:shd w:val="clear" w:color="auto" w:fill="auto"/>
            <w:vAlign w:val="bottom"/>
          </w:tcPr>
          <w:p w14:paraId="4AA48B19" w14:textId="609E1853" w:rsidR="00C86DE4" w:rsidRPr="00C86DE4" w:rsidRDefault="00C86DE4" w:rsidP="00C86DE4">
            <w:pPr>
              <w:jc w:val="right"/>
              <w:rPr>
                <w:b/>
                <w:bCs/>
                <w:color w:val="000000"/>
                <w:sz w:val="16"/>
                <w:szCs w:val="16"/>
                <w:lang w:eastAsia="tr-TR"/>
              </w:rPr>
            </w:pPr>
            <w:r w:rsidRPr="00056F89">
              <w:rPr>
                <w:b/>
                <w:bCs/>
                <w:color w:val="000000"/>
                <w:sz w:val="16"/>
                <w:szCs w:val="16"/>
                <w:lang w:eastAsia="tr-TR"/>
              </w:rPr>
              <w:t>5,052,537</w:t>
            </w:r>
          </w:p>
        </w:tc>
        <w:tc>
          <w:tcPr>
            <w:tcW w:w="1136" w:type="dxa"/>
            <w:shd w:val="clear" w:color="auto" w:fill="auto"/>
            <w:vAlign w:val="bottom"/>
          </w:tcPr>
          <w:p w14:paraId="2579124E" w14:textId="2C181E64" w:rsidR="00C86DE4" w:rsidRPr="00C86DE4" w:rsidRDefault="00C86DE4" w:rsidP="00C86DE4">
            <w:pPr>
              <w:jc w:val="right"/>
              <w:rPr>
                <w:b/>
                <w:bCs/>
                <w:color w:val="000000"/>
                <w:sz w:val="16"/>
                <w:szCs w:val="16"/>
                <w:lang w:eastAsia="tr-TR"/>
              </w:rPr>
            </w:pPr>
            <w:r w:rsidRPr="00056F89">
              <w:rPr>
                <w:b/>
                <w:bCs/>
                <w:color w:val="000000"/>
                <w:sz w:val="16"/>
                <w:szCs w:val="16"/>
                <w:lang w:eastAsia="tr-TR"/>
              </w:rPr>
              <w:t>394,227</w:t>
            </w:r>
          </w:p>
        </w:tc>
        <w:tc>
          <w:tcPr>
            <w:tcW w:w="1135" w:type="dxa"/>
            <w:shd w:val="clear" w:color="auto" w:fill="auto"/>
            <w:vAlign w:val="bottom"/>
          </w:tcPr>
          <w:p w14:paraId="30BFF41B" w14:textId="3452ADEF" w:rsidR="00C86DE4" w:rsidRPr="00C86DE4" w:rsidRDefault="00C86DE4" w:rsidP="00C86DE4">
            <w:pPr>
              <w:jc w:val="right"/>
              <w:rPr>
                <w:b/>
                <w:bCs/>
                <w:color w:val="000000"/>
                <w:sz w:val="16"/>
                <w:szCs w:val="16"/>
                <w:lang w:eastAsia="tr-TR"/>
              </w:rPr>
            </w:pPr>
            <w:r w:rsidRPr="00056F89">
              <w:rPr>
                <w:b/>
                <w:bCs/>
                <w:color w:val="000000"/>
                <w:sz w:val="16"/>
                <w:szCs w:val="16"/>
                <w:lang w:eastAsia="tr-TR"/>
              </w:rPr>
              <w:t>-</w:t>
            </w:r>
          </w:p>
        </w:tc>
        <w:tc>
          <w:tcPr>
            <w:tcW w:w="1136" w:type="dxa"/>
            <w:shd w:val="clear" w:color="auto" w:fill="auto"/>
            <w:vAlign w:val="bottom"/>
          </w:tcPr>
          <w:p w14:paraId="4F048B5F" w14:textId="62E767DD" w:rsidR="00C86DE4" w:rsidRPr="00C86DE4" w:rsidRDefault="00C86DE4" w:rsidP="00C86DE4">
            <w:pPr>
              <w:jc w:val="right"/>
              <w:rPr>
                <w:b/>
                <w:bCs/>
                <w:color w:val="000000"/>
                <w:sz w:val="16"/>
                <w:szCs w:val="16"/>
                <w:lang w:eastAsia="tr-TR"/>
              </w:rPr>
            </w:pPr>
            <w:r w:rsidRPr="00056F89">
              <w:rPr>
                <w:b/>
                <w:bCs/>
                <w:color w:val="000000"/>
                <w:sz w:val="16"/>
                <w:szCs w:val="16"/>
                <w:lang w:eastAsia="tr-TR"/>
              </w:rPr>
              <w:t>5,191,527</w:t>
            </w:r>
          </w:p>
        </w:tc>
      </w:tr>
      <w:tr w:rsidR="00C86DE4" w:rsidRPr="003E46B0" w14:paraId="58226057" w14:textId="77777777" w:rsidTr="00056F89">
        <w:trPr>
          <w:trHeight w:hRule="exact" w:val="227"/>
        </w:trPr>
        <w:tc>
          <w:tcPr>
            <w:tcW w:w="3820" w:type="dxa"/>
            <w:shd w:val="clear" w:color="auto" w:fill="auto"/>
            <w:noWrap/>
            <w:vAlign w:val="bottom"/>
          </w:tcPr>
          <w:p w14:paraId="0FA94EB0" w14:textId="71FCBF8A" w:rsidR="00C86DE4" w:rsidRPr="003E46B0" w:rsidRDefault="00C86DE4" w:rsidP="00C86DE4">
            <w:pPr>
              <w:spacing w:line="221" w:lineRule="auto"/>
              <w:ind w:firstLine="113"/>
              <w:rPr>
                <w:color w:val="000000"/>
                <w:sz w:val="16"/>
                <w:szCs w:val="16"/>
                <w:lang w:eastAsia="tr-TR"/>
              </w:rPr>
            </w:pPr>
            <w:r w:rsidRPr="003E46B0">
              <w:rPr>
                <w:color w:val="000000"/>
                <w:sz w:val="16"/>
                <w:szCs w:val="16"/>
                <w:lang w:eastAsia="tr-TR"/>
              </w:rPr>
              <w:t>İstikrarlı katılım fonu</w:t>
            </w:r>
          </w:p>
        </w:tc>
        <w:tc>
          <w:tcPr>
            <w:tcW w:w="1135" w:type="dxa"/>
            <w:shd w:val="clear" w:color="auto" w:fill="auto"/>
            <w:vAlign w:val="bottom"/>
          </w:tcPr>
          <w:p w14:paraId="6D3C5CBF" w14:textId="62887268" w:rsidR="00C86DE4" w:rsidRPr="003E46B0" w:rsidRDefault="00C86DE4" w:rsidP="00C86DE4">
            <w:pPr>
              <w:jc w:val="right"/>
              <w:rPr>
                <w:color w:val="000000"/>
                <w:sz w:val="16"/>
                <w:szCs w:val="16"/>
                <w:lang w:eastAsia="tr-TR"/>
              </w:rPr>
            </w:pPr>
            <w:r w:rsidRPr="00056F89">
              <w:rPr>
                <w:color w:val="000000"/>
                <w:sz w:val="16"/>
                <w:szCs w:val="16"/>
                <w:lang w:eastAsia="tr-TR"/>
              </w:rPr>
              <w:t>1,442</w:t>
            </w:r>
          </w:p>
        </w:tc>
        <w:tc>
          <w:tcPr>
            <w:tcW w:w="1135" w:type="dxa"/>
            <w:shd w:val="clear" w:color="auto" w:fill="auto"/>
            <w:vAlign w:val="bottom"/>
          </w:tcPr>
          <w:p w14:paraId="3FBF0F09" w14:textId="2799F9EB" w:rsidR="00C86DE4" w:rsidRPr="003E46B0" w:rsidRDefault="00C86DE4" w:rsidP="00C86DE4">
            <w:pPr>
              <w:jc w:val="right"/>
              <w:rPr>
                <w:color w:val="000000"/>
                <w:sz w:val="16"/>
                <w:szCs w:val="16"/>
                <w:lang w:eastAsia="tr-TR"/>
              </w:rPr>
            </w:pPr>
            <w:r w:rsidRPr="00056F89">
              <w:rPr>
                <w:color w:val="000000"/>
                <w:sz w:val="16"/>
                <w:szCs w:val="16"/>
                <w:lang w:eastAsia="tr-TR"/>
              </w:rPr>
              <w:t>-</w:t>
            </w:r>
          </w:p>
        </w:tc>
        <w:tc>
          <w:tcPr>
            <w:tcW w:w="1136" w:type="dxa"/>
            <w:shd w:val="clear" w:color="auto" w:fill="auto"/>
            <w:vAlign w:val="bottom"/>
          </w:tcPr>
          <w:p w14:paraId="1FB0ABA8" w14:textId="591562B1" w:rsidR="00C86DE4" w:rsidRPr="003E46B0" w:rsidRDefault="00C86DE4" w:rsidP="00C86DE4">
            <w:pPr>
              <w:jc w:val="right"/>
              <w:rPr>
                <w:color w:val="000000"/>
                <w:sz w:val="16"/>
                <w:szCs w:val="16"/>
                <w:lang w:eastAsia="tr-TR"/>
              </w:rPr>
            </w:pPr>
            <w:r w:rsidRPr="00056F89">
              <w:rPr>
                <w:color w:val="000000"/>
                <w:sz w:val="16"/>
                <w:szCs w:val="16"/>
                <w:lang w:eastAsia="tr-TR"/>
              </w:rPr>
              <w:t>-</w:t>
            </w:r>
          </w:p>
        </w:tc>
        <w:tc>
          <w:tcPr>
            <w:tcW w:w="1135" w:type="dxa"/>
            <w:shd w:val="clear" w:color="auto" w:fill="auto"/>
            <w:vAlign w:val="bottom"/>
          </w:tcPr>
          <w:p w14:paraId="57B60846" w14:textId="24781497" w:rsidR="00C86DE4" w:rsidRPr="003E46B0" w:rsidRDefault="00C86DE4" w:rsidP="00C86DE4">
            <w:pPr>
              <w:jc w:val="right"/>
              <w:rPr>
                <w:color w:val="000000"/>
                <w:sz w:val="16"/>
                <w:szCs w:val="16"/>
                <w:lang w:eastAsia="tr-TR"/>
              </w:rPr>
            </w:pPr>
            <w:r w:rsidRPr="00056F89">
              <w:rPr>
                <w:color w:val="000000"/>
                <w:sz w:val="16"/>
                <w:szCs w:val="16"/>
                <w:lang w:eastAsia="tr-TR"/>
              </w:rPr>
              <w:t>-</w:t>
            </w:r>
          </w:p>
        </w:tc>
        <w:tc>
          <w:tcPr>
            <w:tcW w:w="1136" w:type="dxa"/>
            <w:shd w:val="clear" w:color="auto" w:fill="auto"/>
            <w:vAlign w:val="bottom"/>
          </w:tcPr>
          <w:p w14:paraId="7D6840C4" w14:textId="2DBABB19" w:rsidR="00C86DE4" w:rsidRPr="003E46B0" w:rsidRDefault="00C86DE4" w:rsidP="00C86DE4">
            <w:pPr>
              <w:jc w:val="right"/>
              <w:rPr>
                <w:color w:val="000000"/>
                <w:sz w:val="16"/>
                <w:szCs w:val="16"/>
                <w:lang w:eastAsia="tr-TR"/>
              </w:rPr>
            </w:pPr>
            <w:r w:rsidRPr="00056F89">
              <w:rPr>
                <w:color w:val="000000"/>
                <w:sz w:val="16"/>
                <w:szCs w:val="16"/>
                <w:lang w:eastAsia="tr-TR"/>
              </w:rPr>
              <w:t>1,370</w:t>
            </w:r>
          </w:p>
        </w:tc>
      </w:tr>
      <w:tr w:rsidR="00C86DE4" w:rsidRPr="003E46B0" w14:paraId="2B1F2DD3" w14:textId="77777777" w:rsidTr="00056F89">
        <w:trPr>
          <w:trHeight w:hRule="exact" w:val="227"/>
        </w:trPr>
        <w:tc>
          <w:tcPr>
            <w:tcW w:w="3820" w:type="dxa"/>
            <w:shd w:val="clear" w:color="auto" w:fill="auto"/>
            <w:noWrap/>
            <w:vAlign w:val="bottom"/>
          </w:tcPr>
          <w:p w14:paraId="39D6CE29" w14:textId="22AD3B36" w:rsidR="00C86DE4" w:rsidRPr="003E46B0" w:rsidRDefault="00C86DE4" w:rsidP="00C86DE4">
            <w:pPr>
              <w:spacing w:line="221" w:lineRule="auto"/>
              <w:ind w:firstLine="113"/>
              <w:rPr>
                <w:color w:val="000000"/>
                <w:sz w:val="16"/>
                <w:szCs w:val="16"/>
                <w:lang w:eastAsia="tr-TR"/>
              </w:rPr>
            </w:pPr>
            <w:r w:rsidRPr="003E46B0">
              <w:rPr>
                <w:color w:val="000000"/>
                <w:sz w:val="16"/>
                <w:szCs w:val="16"/>
                <w:lang w:eastAsia="tr-TR"/>
              </w:rPr>
              <w:t>Düşük istikrarlı katılım fonu</w:t>
            </w:r>
          </w:p>
        </w:tc>
        <w:tc>
          <w:tcPr>
            <w:tcW w:w="1135" w:type="dxa"/>
            <w:shd w:val="clear" w:color="auto" w:fill="auto"/>
            <w:vAlign w:val="bottom"/>
          </w:tcPr>
          <w:p w14:paraId="00AFCB99" w14:textId="6FA88A8A" w:rsidR="00C86DE4" w:rsidRPr="003E46B0" w:rsidRDefault="00C86DE4" w:rsidP="00C86DE4">
            <w:pPr>
              <w:jc w:val="right"/>
              <w:rPr>
                <w:color w:val="000000"/>
                <w:sz w:val="16"/>
                <w:szCs w:val="16"/>
                <w:lang w:eastAsia="tr-TR"/>
              </w:rPr>
            </w:pPr>
            <w:r w:rsidRPr="00056F89">
              <w:rPr>
                <w:color w:val="000000"/>
                <w:sz w:val="16"/>
                <w:szCs w:val="16"/>
                <w:lang w:eastAsia="tr-TR"/>
              </w:rPr>
              <w:t>320,077</w:t>
            </w:r>
          </w:p>
        </w:tc>
        <w:tc>
          <w:tcPr>
            <w:tcW w:w="1135" w:type="dxa"/>
            <w:shd w:val="clear" w:color="auto" w:fill="auto"/>
            <w:vAlign w:val="bottom"/>
          </w:tcPr>
          <w:p w14:paraId="732251BE" w14:textId="2FD7D5E2" w:rsidR="00C86DE4" w:rsidRPr="003E46B0" w:rsidRDefault="00C86DE4" w:rsidP="00C86DE4">
            <w:pPr>
              <w:jc w:val="right"/>
              <w:rPr>
                <w:color w:val="000000"/>
                <w:sz w:val="16"/>
                <w:szCs w:val="16"/>
                <w:lang w:eastAsia="tr-TR"/>
              </w:rPr>
            </w:pPr>
            <w:r w:rsidRPr="00056F89">
              <w:rPr>
                <w:color w:val="000000"/>
                <w:sz w:val="16"/>
                <w:szCs w:val="16"/>
                <w:lang w:eastAsia="tr-TR"/>
              </w:rPr>
              <w:t>5,052,537</w:t>
            </w:r>
          </w:p>
        </w:tc>
        <w:tc>
          <w:tcPr>
            <w:tcW w:w="1136" w:type="dxa"/>
            <w:shd w:val="clear" w:color="auto" w:fill="auto"/>
            <w:vAlign w:val="bottom"/>
          </w:tcPr>
          <w:p w14:paraId="06A6E9D4" w14:textId="0634FB6C" w:rsidR="00C86DE4" w:rsidRPr="003E46B0" w:rsidRDefault="00C86DE4" w:rsidP="00C86DE4">
            <w:pPr>
              <w:jc w:val="right"/>
              <w:rPr>
                <w:color w:val="000000"/>
                <w:sz w:val="16"/>
                <w:szCs w:val="16"/>
                <w:lang w:eastAsia="tr-TR"/>
              </w:rPr>
            </w:pPr>
            <w:r w:rsidRPr="00056F89">
              <w:rPr>
                <w:color w:val="000000"/>
                <w:sz w:val="16"/>
                <w:szCs w:val="16"/>
                <w:lang w:eastAsia="tr-TR"/>
              </w:rPr>
              <w:t>394,227</w:t>
            </w:r>
          </w:p>
        </w:tc>
        <w:tc>
          <w:tcPr>
            <w:tcW w:w="1135" w:type="dxa"/>
            <w:shd w:val="clear" w:color="auto" w:fill="auto"/>
            <w:vAlign w:val="bottom"/>
          </w:tcPr>
          <w:p w14:paraId="4C651626" w14:textId="399E1A2D" w:rsidR="00C86DE4" w:rsidRPr="003E46B0" w:rsidRDefault="00C86DE4" w:rsidP="00C86DE4">
            <w:pPr>
              <w:jc w:val="right"/>
              <w:rPr>
                <w:color w:val="000000"/>
                <w:sz w:val="16"/>
                <w:szCs w:val="16"/>
                <w:lang w:eastAsia="tr-TR"/>
              </w:rPr>
            </w:pPr>
            <w:r w:rsidRPr="00056F89">
              <w:rPr>
                <w:color w:val="000000"/>
                <w:sz w:val="16"/>
                <w:szCs w:val="16"/>
                <w:lang w:eastAsia="tr-TR"/>
              </w:rPr>
              <w:t>-</w:t>
            </w:r>
          </w:p>
        </w:tc>
        <w:tc>
          <w:tcPr>
            <w:tcW w:w="1136" w:type="dxa"/>
            <w:shd w:val="clear" w:color="auto" w:fill="auto"/>
            <w:vAlign w:val="bottom"/>
          </w:tcPr>
          <w:p w14:paraId="5D0F891E" w14:textId="015F162E" w:rsidR="00C86DE4" w:rsidRPr="003E46B0" w:rsidRDefault="00C86DE4" w:rsidP="00C86DE4">
            <w:pPr>
              <w:jc w:val="right"/>
              <w:rPr>
                <w:color w:val="000000"/>
                <w:sz w:val="16"/>
                <w:szCs w:val="16"/>
                <w:lang w:eastAsia="tr-TR"/>
              </w:rPr>
            </w:pPr>
            <w:r w:rsidRPr="00056F89">
              <w:rPr>
                <w:color w:val="000000"/>
                <w:sz w:val="16"/>
                <w:szCs w:val="16"/>
                <w:lang w:eastAsia="tr-TR"/>
              </w:rPr>
              <w:t>5,190,157</w:t>
            </w:r>
          </w:p>
        </w:tc>
      </w:tr>
      <w:tr w:rsidR="00C86DE4" w:rsidRPr="00C86DE4" w14:paraId="6A60EC07" w14:textId="77777777" w:rsidTr="00056F89">
        <w:trPr>
          <w:trHeight w:hRule="exact" w:val="227"/>
        </w:trPr>
        <w:tc>
          <w:tcPr>
            <w:tcW w:w="3820" w:type="dxa"/>
            <w:shd w:val="clear" w:color="auto" w:fill="auto"/>
            <w:noWrap/>
            <w:vAlign w:val="bottom"/>
          </w:tcPr>
          <w:p w14:paraId="662DBA69" w14:textId="0155FE14" w:rsidR="00C86DE4" w:rsidRPr="00C86DE4" w:rsidRDefault="00C86DE4" w:rsidP="00C86DE4">
            <w:pPr>
              <w:spacing w:line="221" w:lineRule="auto"/>
              <w:rPr>
                <w:b/>
                <w:bCs/>
                <w:sz w:val="16"/>
                <w:szCs w:val="16"/>
                <w:lang w:eastAsia="tr-TR"/>
              </w:rPr>
            </w:pPr>
            <w:r w:rsidRPr="00C86DE4">
              <w:rPr>
                <w:b/>
                <w:bCs/>
                <w:color w:val="000000"/>
                <w:sz w:val="16"/>
                <w:szCs w:val="16"/>
                <w:lang w:eastAsia="tr-TR"/>
              </w:rPr>
              <w:t>Diğer kişilere borçlar</w:t>
            </w:r>
          </w:p>
        </w:tc>
        <w:tc>
          <w:tcPr>
            <w:tcW w:w="1135" w:type="dxa"/>
            <w:shd w:val="clear" w:color="auto" w:fill="auto"/>
            <w:vAlign w:val="bottom"/>
          </w:tcPr>
          <w:p w14:paraId="03554848" w14:textId="37E2906B" w:rsidR="00C86DE4" w:rsidRPr="00C86DE4" w:rsidRDefault="00C86DE4" w:rsidP="00C86DE4">
            <w:pPr>
              <w:jc w:val="right"/>
              <w:rPr>
                <w:b/>
                <w:bCs/>
                <w:color w:val="000000"/>
                <w:sz w:val="16"/>
                <w:szCs w:val="16"/>
                <w:lang w:eastAsia="tr-TR"/>
              </w:rPr>
            </w:pPr>
            <w:r w:rsidRPr="00056F89">
              <w:rPr>
                <w:b/>
                <w:bCs/>
                <w:color w:val="000000"/>
                <w:sz w:val="16"/>
                <w:szCs w:val="16"/>
                <w:lang w:eastAsia="tr-TR"/>
              </w:rPr>
              <w:t>607,450</w:t>
            </w:r>
          </w:p>
        </w:tc>
        <w:tc>
          <w:tcPr>
            <w:tcW w:w="1135" w:type="dxa"/>
            <w:shd w:val="clear" w:color="auto" w:fill="auto"/>
            <w:vAlign w:val="bottom"/>
          </w:tcPr>
          <w:p w14:paraId="79C2A87A" w14:textId="09CB2B12" w:rsidR="00C86DE4" w:rsidRPr="00C86DE4" w:rsidRDefault="00C86DE4" w:rsidP="00C86DE4">
            <w:pPr>
              <w:jc w:val="right"/>
              <w:rPr>
                <w:b/>
                <w:bCs/>
                <w:color w:val="000000"/>
                <w:sz w:val="16"/>
                <w:szCs w:val="16"/>
                <w:lang w:eastAsia="tr-TR"/>
              </w:rPr>
            </w:pPr>
            <w:r w:rsidRPr="00056F89">
              <w:rPr>
                <w:b/>
                <w:bCs/>
                <w:color w:val="000000"/>
                <w:sz w:val="16"/>
                <w:szCs w:val="16"/>
                <w:lang w:eastAsia="tr-TR"/>
              </w:rPr>
              <w:t>2,100,744</w:t>
            </w:r>
          </w:p>
        </w:tc>
        <w:tc>
          <w:tcPr>
            <w:tcW w:w="1136" w:type="dxa"/>
            <w:shd w:val="clear" w:color="auto" w:fill="auto"/>
            <w:vAlign w:val="bottom"/>
          </w:tcPr>
          <w:p w14:paraId="3BC6449D" w14:textId="52401A72" w:rsidR="00C86DE4" w:rsidRPr="00C86DE4" w:rsidRDefault="00C86DE4" w:rsidP="00C86DE4">
            <w:pPr>
              <w:jc w:val="right"/>
              <w:rPr>
                <w:b/>
                <w:bCs/>
                <w:color w:val="000000"/>
                <w:sz w:val="16"/>
                <w:szCs w:val="16"/>
                <w:lang w:eastAsia="tr-TR"/>
              </w:rPr>
            </w:pPr>
            <w:r w:rsidRPr="00056F89">
              <w:rPr>
                <w:b/>
                <w:bCs/>
                <w:color w:val="000000"/>
                <w:sz w:val="16"/>
                <w:szCs w:val="16"/>
                <w:lang w:eastAsia="tr-TR"/>
              </w:rPr>
              <w:t>-</w:t>
            </w:r>
          </w:p>
        </w:tc>
        <w:tc>
          <w:tcPr>
            <w:tcW w:w="1135" w:type="dxa"/>
            <w:shd w:val="clear" w:color="auto" w:fill="auto"/>
            <w:vAlign w:val="bottom"/>
          </w:tcPr>
          <w:p w14:paraId="404301FE" w14:textId="00435724" w:rsidR="00C86DE4" w:rsidRPr="00C86DE4" w:rsidRDefault="00C86DE4" w:rsidP="00C86DE4">
            <w:pPr>
              <w:jc w:val="right"/>
              <w:rPr>
                <w:b/>
                <w:bCs/>
                <w:color w:val="000000"/>
                <w:sz w:val="16"/>
                <w:szCs w:val="16"/>
                <w:lang w:eastAsia="tr-TR"/>
              </w:rPr>
            </w:pPr>
            <w:r w:rsidRPr="00056F89">
              <w:rPr>
                <w:b/>
                <w:bCs/>
                <w:color w:val="000000"/>
                <w:sz w:val="16"/>
                <w:szCs w:val="16"/>
                <w:lang w:eastAsia="tr-TR"/>
              </w:rPr>
              <w:t>-</w:t>
            </w:r>
          </w:p>
        </w:tc>
        <w:tc>
          <w:tcPr>
            <w:tcW w:w="1136" w:type="dxa"/>
            <w:shd w:val="clear" w:color="auto" w:fill="auto"/>
            <w:vAlign w:val="bottom"/>
          </w:tcPr>
          <w:p w14:paraId="65B047A3" w14:textId="3272BDBF" w:rsidR="00C86DE4" w:rsidRPr="00C86DE4" w:rsidRDefault="00C86DE4" w:rsidP="00C86DE4">
            <w:pPr>
              <w:jc w:val="right"/>
              <w:rPr>
                <w:b/>
                <w:bCs/>
                <w:color w:val="000000"/>
                <w:sz w:val="16"/>
                <w:szCs w:val="16"/>
                <w:lang w:eastAsia="tr-TR"/>
              </w:rPr>
            </w:pPr>
            <w:r w:rsidRPr="00056F89">
              <w:rPr>
                <w:b/>
                <w:bCs/>
                <w:color w:val="000000"/>
                <w:sz w:val="16"/>
                <w:szCs w:val="16"/>
                <w:lang w:eastAsia="tr-TR"/>
              </w:rPr>
              <w:t>1,354,097</w:t>
            </w:r>
          </w:p>
        </w:tc>
      </w:tr>
      <w:tr w:rsidR="00C86DE4" w:rsidRPr="003E46B0" w14:paraId="776384AC" w14:textId="77777777" w:rsidTr="00056F89">
        <w:trPr>
          <w:trHeight w:hRule="exact" w:val="227"/>
        </w:trPr>
        <w:tc>
          <w:tcPr>
            <w:tcW w:w="3820" w:type="dxa"/>
            <w:shd w:val="clear" w:color="auto" w:fill="auto"/>
            <w:vAlign w:val="bottom"/>
          </w:tcPr>
          <w:p w14:paraId="234BCB12" w14:textId="481268F1" w:rsidR="00C86DE4" w:rsidRPr="003E46B0" w:rsidRDefault="00C86DE4" w:rsidP="00C86DE4">
            <w:pPr>
              <w:spacing w:line="221" w:lineRule="auto"/>
              <w:ind w:firstLine="113"/>
              <w:rPr>
                <w:color w:val="000000"/>
                <w:sz w:val="16"/>
                <w:szCs w:val="16"/>
                <w:lang w:eastAsia="tr-TR"/>
              </w:rPr>
            </w:pPr>
            <w:proofErr w:type="spellStart"/>
            <w:r w:rsidRPr="003E46B0">
              <w:rPr>
                <w:color w:val="000000"/>
                <w:sz w:val="16"/>
                <w:szCs w:val="16"/>
                <w:lang w:eastAsia="tr-TR"/>
              </w:rPr>
              <w:t>Operasyonel</w:t>
            </w:r>
            <w:proofErr w:type="spellEnd"/>
            <w:r w:rsidRPr="003E46B0">
              <w:rPr>
                <w:color w:val="000000"/>
                <w:sz w:val="16"/>
                <w:szCs w:val="16"/>
                <w:lang w:eastAsia="tr-TR"/>
              </w:rPr>
              <w:t xml:space="preserve"> katılım fonu</w:t>
            </w:r>
          </w:p>
        </w:tc>
        <w:tc>
          <w:tcPr>
            <w:tcW w:w="1135" w:type="dxa"/>
            <w:shd w:val="clear" w:color="auto" w:fill="auto"/>
            <w:vAlign w:val="bottom"/>
          </w:tcPr>
          <w:p w14:paraId="2DBA350D" w14:textId="76E60EAB" w:rsidR="00C86DE4" w:rsidRPr="00E7087A" w:rsidRDefault="00C86DE4" w:rsidP="00C86DE4">
            <w:pPr>
              <w:jc w:val="right"/>
              <w:rPr>
                <w:color w:val="000000"/>
                <w:sz w:val="16"/>
                <w:szCs w:val="16"/>
                <w:lang w:eastAsia="tr-TR"/>
              </w:rPr>
            </w:pPr>
            <w:r w:rsidRPr="00056F89">
              <w:rPr>
                <w:color w:val="000000"/>
                <w:sz w:val="16"/>
                <w:szCs w:val="16"/>
                <w:lang w:eastAsia="tr-TR"/>
              </w:rPr>
              <w:t>-</w:t>
            </w:r>
          </w:p>
        </w:tc>
        <w:tc>
          <w:tcPr>
            <w:tcW w:w="1135" w:type="dxa"/>
            <w:shd w:val="clear" w:color="auto" w:fill="auto"/>
            <w:vAlign w:val="bottom"/>
          </w:tcPr>
          <w:p w14:paraId="5B920073" w14:textId="72CDACE1" w:rsidR="00C86DE4" w:rsidRPr="00E7087A" w:rsidRDefault="00C86DE4" w:rsidP="00C86DE4">
            <w:pPr>
              <w:jc w:val="right"/>
              <w:rPr>
                <w:color w:val="000000"/>
                <w:sz w:val="16"/>
                <w:szCs w:val="16"/>
                <w:lang w:eastAsia="tr-TR"/>
              </w:rPr>
            </w:pPr>
            <w:r w:rsidRPr="00056F89">
              <w:rPr>
                <w:color w:val="000000"/>
                <w:sz w:val="16"/>
                <w:szCs w:val="16"/>
                <w:lang w:eastAsia="tr-TR"/>
              </w:rPr>
              <w:t>-</w:t>
            </w:r>
          </w:p>
        </w:tc>
        <w:tc>
          <w:tcPr>
            <w:tcW w:w="1136" w:type="dxa"/>
            <w:shd w:val="clear" w:color="auto" w:fill="auto"/>
            <w:vAlign w:val="bottom"/>
          </w:tcPr>
          <w:p w14:paraId="0B28159F" w14:textId="576E3031" w:rsidR="00C86DE4" w:rsidRPr="00E7087A" w:rsidRDefault="00C86DE4" w:rsidP="00C86DE4">
            <w:pPr>
              <w:jc w:val="right"/>
              <w:rPr>
                <w:color w:val="000000"/>
                <w:sz w:val="16"/>
                <w:szCs w:val="16"/>
                <w:lang w:eastAsia="tr-TR"/>
              </w:rPr>
            </w:pPr>
            <w:r w:rsidRPr="00056F89">
              <w:rPr>
                <w:color w:val="000000"/>
                <w:sz w:val="16"/>
                <w:szCs w:val="16"/>
                <w:lang w:eastAsia="tr-TR"/>
              </w:rPr>
              <w:t>-</w:t>
            </w:r>
          </w:p>
        </w:tc>
        <w:tc>
          <w:tcPr>
            <w:tcW w:w="1135" w:type="dxa"/>
            <w:shd w:val="clear" w:color="auto" w:fill="auto"/>
            <w:vAlign w:val="bottom"/>
          </w:tcPr>
          <w:p w14:paraId="1BD22013" w14:textId="393BBCC4" w:rsidR="00C86DE4" w:rsidRPr="00E7087A" w:rsidRDefault="00C86DE4" w:rsidP="00C86DE4">
            <w:pPr>
              <w:jc w:val="right"/>
              <w:rPr>
                <w:color w:val="000000"/>
                <w:sz w:val="16"/>
                <w:szCs w:val="16"/>
                <w:lang w:eastAsia="tr-TR"/>
              </w:rPr>
            </w:pPr>
            <w:r w:rsidRPr="00056F89">
              <w:rPr>
                <w:color w:val="000000"/>
                <w:sz w:val="16"/>
                <w:szCs w:val="16"/>
                <w:lang w:eastAsia="tr-TR"/>
              </w:rPr>
              <w:t>-</w:t>
            </w:r>
          </w:p>
        </w:tc>
        <w:tc>
          <w:tcPr>
            <w:tcW w:w="1136" w:type="dxa"/>
            <w:shd w:val="clear" w:color="auto" w:fill="auto"/>
            <w:vAlign w:val="bottom"/>
          </w:tcPr>
          <w:p w14:paraId="67252BED" w14:textId="43C5736F" w:rsidR="00C86DE4" w:rsidRPr="00E7087A" w:rsidRDefault="00C86DE4" w:rsidP="00C86DE4">
            <w:pPr>
              <w:jc w:val="right"/>
              <w:rPr>
                <w:color w:val="000000"/>
                <w:sz w:val="16"/>
                <w:szCs w:val="16"/>
                <w:lang w:eastAsia="tr-TR"/>
              </w:rPr>
            </w:pPr>
            <w:r w:rsidRPr="00056F89">
              <w:rPr>
                <w:color w:val="000000"/>
                <w:sz w:val="16"/>
                <w:szCs w:val="16"/>
                <w:lang w:eastAsia="tr-TR"/>
              </w:rPr>
              <w:t>-</w:t>
            </w:r>
          </w:p>
        </w:tc>
      </w:tr>
      <w:tr w:rsidR="00C86DE4" w:rsidRPr="003E46B0" w14:paraId="4BF8D914" w14:textId="77777777" w:rsidTr="00056F89">
        <w:trPr>
          <w:trHeight w:hRule="exact" w:val="227"/>
        </w:trPr>
        <w:tc>
          <w:tcPr>
            <w:tcW w:w="3820" w:type="dxa"/>
            <w:shd w:val="clear" w:color="auto" w:fill="auto"/>
            <w:vAlign w:val="bottom"/>
          </w:tcPr>
          <w:p w14:paraId="3FE5B571" w14:textId="39DF5397" w:rsidR="00C86DE4" w:rsidRPr="003E46B0" w:rsidRDefault="00C86DE4" w:rsidP="00C86DE4">
            <w:pPr>
              <w:spacing w:line="221" w:lineRule="auto"/>
              <w:ind w:firstLine="113"/>
              <w:rPr>
                <w:color w:val="000000"/>
                <w:sz w:val="16"/>
                <w:szCs w:val="16"/>
                <w:lang w:eastAsia="tr-TR"/>
              </w:rPr>
            </w:pPr>
            <w:r w:rsidRPr="003E46B0">
              <w:rPr>
                <w:color w:val="000000"/>
                <w:sz w:val="16"/>
                <w:szCs w:val="16"/>
                <w:lang w:eastAsia="tr-TR"/>
              </w:rPr>
              <w:t>Diğer borçlar</w:t>
            </w:r>
          </w:p>
        </w:tc>
        <w:tc>
          <w:tcPr>
            <w:tcW w:w="1135" w:type="dxa"/>
            <w:shd w:val="clear" w:color="auto" w:fill="auto"/>
            <w:vAlign w:val="bottom"/>
          </w:tcPr>
          <w:p w14:paraId="6A6E8CBC" w14:textId="08EA4710" w:rsidR="00C86DE4" w:rsidRPr="003E46B0" w:rsidRDefault="00C86DE4" w:rsidP="00C86DE4">
            <w:pPr>
              <w:jc w:val="right"/>
              <w:rPr>
                <w:color w:val="000000"/>
                <w:sz w:val="16"/>
                <w:szCs w:val="16"/>
                <w:lang w:eastAsia="tr-TR"/>
              </w:rPr>
            </w:pPr>
            <w:r w:rsidRPr="00056F89">
              <w:rPr>
                <w:color w:val="000000"/>
                <w:sz w:val="16"/>
                <w:szCs w:val="16"/>
                <w:lang w:eastAsia="tr-TR"/>
              </w:rPr>
              <w:t>607,450</w:t>
            </w:r>
          </w:p>
        </w:tc>
        <w:tc>
          <w:tcPr>
            <w:tcW w:w="1135" w:type="dxa"/>
            <w:shd w:val="clear" w:color="auto" w:fill="auto"/>
            <w:vAlign w:val="bottom"/>
          </w:tcPr>
          <w:p w14:paraId="2E19FC96" w14:textId="1EB4ED35" w:rsidR="00C86DE4" w:rsidRPr="003E46B0" w:rsidRDefault="00C86DE4" w:rsidP="00C86DE4">
            <w:pPr>
              <w:jc w:val="right"/>
              <w:rPr>
                <w:color w:val="000000"/>
                <w:sz w:val="16"/>
                <w:szCs w:val="16"/>
                <w:lang w:eastAsia="tr-TR"/>
              </w:rPr>
            </w:pPr>
            <w:r w:rsidRPr="00056F89">
              <w:rPr>
                <w:color w:val="000000"/>
                <w:sz w:val="16"/>
                <w:szCs w:val="16"/>
                <w:lang w:eastAsia="tr-TR"/>
              </w:rPr>
              <w:t>2,100,744</w:t>
            </w:r>
          </w:p>
        </w:tc>
        <w:tc>
          <w:tcPr>
            <w:tcW w:w="1136" w:type="dxa"/>
            <w:shd w:val="clear" w:color="auto" w:fill="auto"/>
            <w:vAlign w:val="bottom"/>
          </w:tcPr>
          <w:p w14:paraId="35FBDCBC" w14:textId="1DFCCD2B" w:rsidR="00C86DE4" w:rsidRPr="003E46B0" w:rsidRDefault="00C86DE4" w:rsidP="00C86DE4">
            <w:pPr>
              <w:jc w:val="right"/>
              <w:rPr>
                <w:color w:val="000000"/>
                <w:sz w:val="16"/>
                <w:szCs w:val="16"/>
                <w:lang w:eastAsia="tr-TR"/>
              </w:rPr>
            </w:pPr>
            <w:r w:rsidRPr="00056F89">
              <w:rPr>
                <w:color w:val="000000"/>
                <w:sz w:val="16"/>
                <w:szCs w:val="16"/>
                <w:lang w:eastAsia="tr-TR"/>
              </w:rPr>
              <w:t>-</w:t>
            </w:r>
          </w:p>
        </w:tc>
        <w:tc>
          <w:tcPr>
            <w:tcW w:w="1135" w:type="dxa"/>
            <w:shd w:val="clear" w:color="auto" w:fill="auto"/>
            <w:vAlign w:val="bottom"/>
          </w:tcPr>
          <w:p w14:paraId="1A4FF4C3" w14:textId="0657A5F8" w:rsidR="00C86DE4" w:rsidRPr="003E46B0" w:rsidRDefault="00C86DE4" w:rsidP="00C86DE4">
            <w:pPr>
              <w:jc w:val="right"/>
              <w:rPr>
                <w:color w:val="000000"/>
                <w:sz w:val="16"/>
                <w:szCs w:val="16"/>
                <w:lang w:eastAsia="tr-TR"/>
              </w:rPr>
            </w:pPr>
            <w:r w:rsidRPr="00056F89">
              <w:rPr>
                <w:color w:val="000000"/>
                <w:sz w:val="16"/>
                <w:szCs w:val="16"/>
                <w:lang w:eastAsia="tr-TR"/>
              </w:rPr>
              <w:t>-</w:t>
            </w:r>
          </w:p>
        </w:tc>
        <w:tc>
          <w:tcPr>
            <w:tcW w:w="1136" w:type="dxa"/>
            <w:shd w:val="clear" w:color="auto" w:fill="auto"/>
            <w:vAlign w:val="bottom"/>
          </w:tcPr>
          <w:p w14:paraId="086D95DD" w14:textId="6B86C92C" w:rsidR="00C86DE4" w:rsidRPr="003E46B0" w:rsidRDefault="00C86DE4" w:rsidP="00C86DE4">
            <w:pPr>
              <w:jc w:val="right"/>
              <w:rPr>
                <w:color w:val="000000"/>
                <w:sz w:val="16"/>
                <w:szCs w:val="16"/>
                <w:lang w:eastAsia="tr-TR"/>
              </w:rPr>
            </w:pPr>
            <w:r w:rsidRPr="00056F89">
              <w:rPr>
                <w:color w:val="000000"/>
                <w:sz w:val="16"/>
                <w:szCs w:val="16"/>
                <w:lang w:eastAsia="tr-TR"/>
              </w:rPr>
              <w:t>1,354,097</w:t>
            </w:r>
          </w:p>
        </w:tc>
      </w:tr>
      <w:tr w:rsidR="00C86DE4" w:rsidRPr="003E46B0" w14:paraId="4323FA07" w14:textId="77777777" w:rsidTr="00E808FF">
        <w:trPr>
          <w:trHeight w:hRule="exact" w:val="227"/>
        </w:trPr>
        <w:tc>
          <w:tcPr>
            <w:tcW w:w="3820" w:type="dxa"/>
            <w:shd w:val="clear" w:color="auto" w:fill="auto"/>
            <w:noWrap/>
            <w:vAlign w:val="bottom"/>
          </w:tcPr>
          <w:p w14:paraId="24ACACD5" w14:textId="55216085" w:rsidR="00C86DE4" w:rsidRPr="003E46B0" w:rsidRDefault="00C86DE4" w:rsidP="00C86DE4">
            <w:pPr>
              <w:spacing w:line="221" w:lineRule="auto"/>
              <w:rPr>
                <w:b/>
                <w:sz w:val="16"/>
                <w:szCs w:val="16"/>
                <w:lang w:eastAsia="tr-TR"/>
              </w:rPr>
            </w:pPr>
            <w:r w:rsidRPr="003E46B0">
              <w:rPr>
                <w:color w:val="000000"/>
                <w:sz w:val="16"/>
                <w:szCs w:val="16"/>
                <w:lang w:eastAsia="tr-TR"/>
              </w:rPr>
              <w:t>Birbirlerine bağlı varlıklara eşdeğer yükümlülükler</w:t>
            </w:r>
          </w:p>
        </w:tc>
        <w:tc>
          <w:tcPr>
            <w:tcW w:w="1135" w:type="dxa"/>
            <w:shd w:val="clear" w:color="auto" w:fill="D9D9D9" w:themeFill="background1" w:themeFillShade="D9"/>
            <w:vAlign w:val="bottom"/>
          </w:tcPr>
          <w:p w14:paraId="0F6F35AF" w14:textId="2CE09206" w:rsidR="00C86DE4" w:rsidRPr="003E46B0" w:rsidRDefault="00C86DE4" w:rsidP="00C86DE4">
            <w:pPr>
              <w:jc w:val="right"/>
              <w:rPr>
                <w:color w:val="000000"/>
                <w:sz w:val="16"/>
                <w:szCs w:val="16"/>
                <w:lang w:eastAsia="tr-TR"/>
              </w:rPr>
            </w:pPr>
            <w:r w:rsidRPr="00056F89">
              <w:rPr>
                <w:color w:val="000000"/>
                <w:sz w:val="16"/>
                <w:szCs w:val="16"/>
                <w:lang w:eastAsia="tr-TR"/>
              </w:rPr>
              <w:t> </w:t>
            </w:r>
          </w:p>
        </w:tc>
        <w:tc>
          <w:tcPr>
            <w:tcW w:w="1135" w:type="dxa"/>
            <w:shd w:val="clear" w:color="auto" w:fill="D9D9D9" w:themeFill="background1" w:themeFillShade="D9"/>
            <w:vAlign w:val="bottom"/>
          </w:tcPr>
          <w:p w14:paraId="386B26EF" w14:textId="3E4EBF87" w:rsidR="00C86DE4" w:rsidRPr="003E46B0" w:rsidRDefault="00C86DE4" w:rsidP="00C86DE4">
            <w:pPr>
              <w:jc w:val="right"/>
              <w:rPr>
                <w:color w:val="000000"/>
                <w:sz w:val="16"/>
                <w:szCs w:val="16"/>
                <w:lang w:eastAsia="tr-TR"/>
              </w:rPr>
            </w:pPr>
            <w:r w:rsidRPr="00056F89">
              <w:rPr>
                <w:color w:val="000000"/>
                <w:sz w:val="16"/>
                <w:szCs w:val="16"/>
                <w:lang w:eastAsia="tr-TR"/>
              </w:rPr>
              <w:t> </w:t>
            </w:r>
          </w:p>
        </w:tc>
        <w:tc>
          <w:tcPr>
            <w:tcW w:w="1136" w:type="dxa"/>
            <w:shd w:val="clear" w:color="auto" w:fill="D9D9D9" w:themeFill="background1" w:themeFillShade="D9"/>
            <w:vAlign w:val="bottom"/>
          </w:tcPr>
          <w:p w14:paraId="01C166AF" w14:textId="6E168597" w:rsidR="00C86DE4" w:rsidRPr="003E46B0" w:rsidRDefault="00C86DE4" w:rsidP="00C86DE4">
            <w:pPr>
              <w:jc w:val="right"/>
              <w:rPr>
                <w:color w:val="000000"/>
                <w:sz w:val="16"/>
                <w:szCs w:val="16"/>
                <w:lang w:eastAsia="tr-TR"/>
              </w:rPr>
            </w:pPr>
            <w:r w:rsidRPr="00056F89">
              <w:rPr>
                <w:color w:val="000000"/>
                <w:sz w:val="16"/>
                <w:szCs w:val="16"/>
                <w:lang w:eastAsia="tr-TR"/>
              </w:rPr>
              <w:t> </w:t>
            </w:r>
          </w:p>
        </w:tc>
        <w:tc>
          <w:tcPr>
            <w:tcW w:w="1135" w:type="dxa"/>
            <w:shd w:val="clear" w:color="auto" w:fill="D9D9D9" w:themeFill="background1" w:themeFillShade="D9"/>
            <w:vAlign w:val="bottom"/>
          </w:tcPr>
          <w:p w14:paraId="738D0277" w14:textId="710FF31B" w:rsidR="00C86DE4" w:rsidRPr="003E46B0" w:rsidRDefault="00C86DE4" w:rsidP="00C86DE4">
            <w:pPr>
              <w:jc w:val="right"/>
              <w:rPr>
                <w:color w:val="000000"/>
                <w:sz w:val="16"/>
                <w:szCs w:val="16"/>
                <w:lang w:eastAsia="tr-TR"/>
              </w:rPr>
            </w:pPr>
            <w:r w:rsidRPr="00056F89">
              <w:rPr>
                <w:color w:val="000000"/>
                <w:sz w:val="16"/>
                <w:szCs w:val="16"/>
                <w:lang w:eastAsia="tr-TR"/>
              </w:rPr>
              <w:t> </w:t>
            </w:r>
          </w:p>
        </w:tc>
        <w:tc>
          <w:tcPr>
            <w:tcW w:w="1136" w:type="dxa"/>
            <w:shd w:val="clear" w:color="auto" w:fill="D9D9D9" w:themeFill="background1" w:themeFillShade="D9"/>
            <w:vAlign w:val="bottom"/>
          </w:tcPr>
          <w:p w14:paraId="03A48699" w14:textId="0BEE3964" w:rsidR="00C86DE4" w:rsidRPr="003E46B0" w:rsidRDefault="00C86DE4" w:rsidP="00C86DE4">
            <w:pPr>
              <w:jc w:val="right"/>
              <w:rPr>
                <w:color w:val="000000"/>
                <w:sz w:val="16"/>
                <w:szCs w:val="16"/>
                <w:lang w:eastAsia="tr-TR"/>
              </w:rPr>
            </w:pPr>
            <w:r w:rsidRPr="00056F89">
              <w:rPr>
                <w:color w:val="000000"/>
                <w:sz w:val="16"/>
                <w:szCs w:val="16"/>
                <w:lang w:eastAsia="tr-TR"/>
              </w:rPr>
              <w:t> </w:t>
            </w:r>
          </w:p>
        </w:tc>
      </w:tr>
      <w:tr w:rsidR="00C86DE4" w:rsidRPr="00C86DE4" w14:paraId="0411B0BF" w14:textId="77777777" w:rsidTr="00056F89">
        <w:trPr>
          <w:trHeight w:hRule="exact" w:val="227"/>
        </w:trPr>
        <w:tc>
          <w:tcPr>
            <w:tcW w:w="3820" w:type="dxa"/>
            <w:shd w:val="clear" w:color="auto" w:fill="auto"/>
            <w:noWrap/>
            <w:vAlign w:val="bottom"/>
          </w:tcPr>
          <w:p w14:paraId="563BB216" w14:textId="640F23D1" w:rsidR="00C86DE4" w:rsidRPr="00C86DE4" w:rsidRDefault="00C86DE4" w:rsidP="00C86DE4">
            <w:pPr>
              <w:spacing w:line="221" w:lineRule="auto"/>
              <w:rPr>
                <w:b/>
                <w:bCs/>
                <w:sz w:val="16"/>
                <w:szCs w:val="16"/>
                <w:lang w:eastAsia="tr-TR"/>
              </w:rPr>
            </w:pPr>
            <w:r w:rsidRPr="00C86DE4">
              <w:rPr>
                <w:b/>
                <w:bCs/>
                <w:color w:val="000000"/>
                <w:sz w:val="16"/>
                <w:szCs w:val="16"/>
                <w:lang w:eastAsia="tr-TR"/>
              </w:rPr>
              <w:t>Diğer yükümlülükler</w:t>
            </w:r>
          </w:p>
        </w:tc>
        <w:tc>
          <w:tcPr>
            <w:tcW w:w="1135" w:type="dxa"/>
            <w:shd w:val="clear" w:color="auto" w:fill="auto"/>
            <w:vAlign w:val="bottom"/>
          </w:tcPr>
          <w:p w14:paraId="4B2BE423" w14:textId="484CFA8B" w:rsidR="00C86DE4" w:rsidRPr="00C86DE4" w:rsidRDefault="006A37D6" w:rsidP="00C86DE4">
            <w:pPr>
              <w:jc w:val="right"/>
              <w:rPr>
                <w:b/>
                <w:bCs/>
                <w:color w:val="000000"/>
                <w:sz w:val="16"/>
                <w:szCs w:val="16"/>
                <w:lang w:eastAsia="tr-TR"/>
              </w:rPr>
            </w:pPr>
            <w:r>
              <w:rPr>
                <w:b/>
                <w:bCs/>
                <w:color w:val="000000"/>
                <w:sz w:val="16"/>
                <w:szCs w:val="16"/>
                <w:lang w:eastAsia="tr-TR"/>
              </w:rPr>
              <w:t>253,719</w:t>
            </w:r>
          </w:p>
        </w:tc>
        <w:tc>
          <w:tcPr>
            <w:tcW w:w="1135" w:type="dxa"/>
            <w:shd w:val="clear" w:color="auto" w:fill="auto"/>
            <w:vAlign w:val="bottom"/>
          </w:tcPr>
          <w:p w14:paraId="6DDBED00" w14:textId="4C34880D" w:rsidR="00C86DE4" w:rsidRPr="00C86DE4" w:rsidRDefault="006A37D6" w:rsidP="00C86DE4">
            <w:pPr>
              <w:jc w:val="right"/>
              <w:rPr>
                <w:b/>
                <w:bCs/>
                <w:color w:val="000000"/>
                <w:sz w:val="16"/>
                <w:szCs w:val="16"/>
                <w:lang w:eastAsia="tr-TR"/>
              </w:rPr>
            </w:pPr>
            <w:r>
              <w:rPr>
                <w:b/>
                <w:bCs/>
                <w:color w:val="000000"/>
                <w:sz w:val="16"/>
                <w:szCs w:val="16"/>
                <w:lang w:eastAsia="tr-TR"/>
              </w:rPr>
              <w:t>40,875</w:t>
            </w:r>
          </w:p>
        </w:tc>
        <w:tc>
          <w:tcPr>
            <w:tcW w:w="1136" w:type="dxa"/>
            <w:shd w:val="clear" w:color="auto" w:fill="auto"/>
            <w:vAlign w:val="bottom"/>
          </w:tcPr>
          <w:p w14:paraId="2920147C" w14:textId="587B7734" w:rsidR="00C86DE4" w:rsidRPr="00C86DE4" w:rsidRDefault="00C86DE4" w:rsidP="00C86DE4">
            <w:pPr>
              <w:jc w:val="right"/>
              <w:rPr>
                <w:b/>
                <w:bCs/>
                <w:color w:val="000000"/>
                <w:sz w:val="16"/>
                <w:szCs w:val="16"/>
                <w:lang w:eastAsia="tr-TR"/>
              </w:rPr>
            </w:pPr>
            <w:r w:rsidRPr="00056F89">
              <w:rPr>
                <w:b/>
                <w:bCs/>
                <w:color w:val="000000"/>
                <w:sz w:val="16"/>
                <w:szCs w:val="16"/>
                <w:lang w:eastAsia="tr-TR"/>
              </w:rPr>
              <w:t>-</w:t>
            </w:r>
          </w:p>
        </w:tc>
        <w:tc>
          <w:tcPr>
            <w:tcW w:w="1135" w:type="dxa"/>
            <w:shd w:val="clear" w:color="auto" w:fill="auto"/>
            <w:vAlign w:val="bottom"/>
          </w:tcPr>
          <w:p w14:paraId="4EBE99B6" w14:textId="1398E128" w:rsidR="00C86DE4" w:rsidRPr="00C86DE4" w:rsidRDefault="00C86DE4" w:rsidP="00C86DE4">
            <w:pPr>
              <w:jc w:val="right"/>
              <w:rPr>
                <w:b/>
                <w:bCs/>
                <w:color w:val="000000"/>
                <w:sz w:val="16"/>
                <w:szCs w:val="16"/>
                <w:lang w:eastAsia="tr-TR"/>
              </w:rPr>
            </w:pPr>
            <w:r w:rsidRPr="00056F89">
              <w:rPr>
                <w:b/>
                <w:bCs/>
                <w:color w:val="000000"/>
                <w:sz w:val="16"/>
                <w:szCs w:val="16"/>
                <w:lang w:eastAsia="tr-TR"/>
              </w:rPr>
              <w:t>-</w:t>
            </w:r>
          </w:p>
        </w:tc>
        <w:tc>
          <w:tcPr>
            <w:tcW w:w="1136" w:type="dxa"/>
            <w:shd w:val="clear" w:color="auto" w:fill="auto"/>
            <w:vAlign w:val="bottom"/>
          </w:tcPr>
          <w:p w14:paraId="011BAB98" w14:textId="6B027825" w:rsidR="00C86DE4" w:rsidRPr="00C86DE4" w:rsidRDefault="00C86DE4" w:rsidP="00C86DE4">
            <w:pPr>
              <w:jc w:val="right"/>
              <w:rPr>
                <w:b/>
                <w:bCs/>
                <w:color w:val="000000"/>
                <w:sz w:val="16"/>
                <w:szCs w:val="16"/>
                <w:lang w:eastAsia="tr-TR"/>
              </w:rPr>
            </w:pPr>
            <w:r w:rsidRPr="00056F89">
              <w:rPr>
                <w:b/>
                <w:bCs/>
                <w:color w:val="000000"/>
                <w:sz w:val="16"/>
                <w:szCs w:val="16"/>
                <w:lang w:eastAsia="tr-TR"/>
              </w:rPr>
              <w:t>-</w:t>
            </w:r>
          </w:p>
        </w:tc>
      </w:tr>
      <w:tr w:rsidR="00C86DE4" w:rsidRPr="003E46B0" w14:paraId="01DF328C" w14:textId="77777777" w:rsidTr="00056F89">
        <w:trPr>
          <w:trHeight w:hRule="exact" w:val="227"/>
        </w:trPr>
        <w:tc>
          <w:tcPr>
            <w:tcW w:w="3820" w:type="dxa"/>
            <w:shd w:val="clear" w:color="auto" w:fill="auto"/>
            <w:noWrap/>
            <w:vAlign w:val="bottom"/>
          </w:tcPr>
          <w:p w14:paraId="35B63ABC" w14:textId="36B2AE80" w:rsidR="00C86DE4" w:rsidRPr="00BB220E" w:rsidRDefault="00C86DE4" w:rsidP="00C86DE4">
            <w:pPr>
              <w:spacing w:line="221" w:lineRule="auto"/>
              <w:ind w:firstLine="113"/>
              <w:rPr>
                <w:color w:val="000000"/>
                <w:sz w:val="16"/>
                <w:szCs w:val="16"/>
                <w:lang w:eastAsia="tr-TR"/>
              </w:rPr>
            </w:pPr>
            <w:r w:rsidRPr="003E46B0">
              <w:rPr>
                <w:color w:val="000000"/>
                <w:sz w:val="16"/>
                <w:szCs w:val="16"/>
                <w:lang w:eastAsia="tr-TR"/>
              </w:rPr>
              <w:t>Türev yükümlülükler</w:t>
            </w:r>
          </w:p>
        </w:tc>
        <w:tc>
          <w:tcPr>
            <w:tcW w:w="1135" w:type="dxa"/>
            <w:shd w:val="clear" w:color="auto" w:fill="D9D9D9" w:themeFill="background1" w:themeFillShade="D9"/>
            <w:vAlign w:val="bottom"/>
          </w:tcPr>
          <w:p w14:paraId="2AF807FE" w14:textId="58C8219F" w:rsidR="00C86DE4" w:rsidRPr="003E46B0" w:rsidRDefault="00C86DE4" w:rsidP="00C86DE4">
            <w:pPr>
              <w:jc w:val="right"/>
              <w:rPr>
                <w:color w:val="000000"/>
                <w:sz w:val="16"/>
                <w:szCs w:val="16"/>
                <w:lang w:eastAsia="tr-TR"/>
              </w:rPr>
            </w:pPr>
            <w:r w:rsidRPr="00056F89">
              <w:rPr>
                <w:color w:val="000000"/>
                <w:sz w:val="16"/>
                <w:szCs w:val="16"/>
                <w:lang w:eastAsia="tr-TR"/>
              </w:rPr>
              <w:t> </w:t>
            </w:r>
          </w:p>
        </w:tc>
        <w:tc>
          <w:tcPr>
            <w:tcW w:w="1135" w:type="dxa"/>
            <w:shd w:val="clear" w:color="auto" w:fill="auto"/>
            <w:vAlign w:val="bottom"/>
          </w:tcPr>
          <w:p w14:paraId="08575439" w14:textId="10BEA61C" w:rsidR="00C86DE4" w:rsidRPr="003E46B0" w:rsidRDefault="00C86DE4" w:rsidP="00C86DE4">
            <w:pPr>
              <w:jc w:val="right"/>
              <w:rPr>
                <w:color w:val="000000"/>
                <w:sz w:val="16"/>
                <w:szCs w:val="16"/>
                <w:lang w:eastAsia="tr-TR"/>
              </w:rPr>
            </w:pPr>
            <w:r w:rsidRPr="00056F89">
              <w:rPr>
                <w:color w:val="000000"/>
                <w:sz w:val="16"/>
                <w:szCs w:val="16"/>
                <w:lang w:eastAsia="tr-TR"/>
              </w:rPr>
              <w:t>-</w:t>
            </w:r>
          </w:p>
        </w:tc>
        <w:tc>
          <w:tcPr>
            <w:tcW w:w="1136" w:type="dxa"/>
            <w:shd w:val="clear" w:color="auto" w:fill="auto"/>
            <w:vAlign w:val="bottom"/>
          </w:tcPr>
          <w:p w14:paraId="1946C3FC" w14:textId="7CF72F60" w:rsidR="00C86DE4" w:rsidRPr="003E46B0" w:rsidRDefault="00C86DE4" w:rsidP="00C86DE4">
            <w:pPr>
              <w:jc w:val="right"/>
              <w:rPr>
                <w:color w:val="000000"/>
                <w:sz w:val="16"/>
                <w:szCs w:val="16"/>
                <w:lang w:eastAsia="tr-TR"/>
              </w:rPr>
            </w:pPr>
            <w:r w:rsidRPr="00056F89">
              <w:rPr>
                <w:color w:val="000000"/>
                <w:sz w:val="16"/>
                <w:szCs w:val="16"/>
                <w:lang w:eastAsia="tr-TR"/>
              </w:rPr>
              <w:t>-</w:t>
            </w:r>
          </w:p>
        </w:tc>
        <w:tc>
          <w:tcPr>
            <w:tcW w:w="1135" w:type="dxa"/>
            <w:shd w:val="clear" w:color="auto" w:fill="auto"/>
            <w:vAlign w:val="bottom"/>
          </w:tcPr>
          <w:p w14:paraId="4AD953A4" w14:textId="31E16059" w:rsidR="00C86DE4" w:rsidRPr="003E46B0" w:rsidRDefault="00C86DE4" w:rsidP="00C86DE4">
            <w:pPr>
              <w:jc w:val="right"/>
              <w:rPr>
                <w:color w:val="000000"/>
                <w:sz w:val="16"/>
                <w:szCs w:val="16"/>
                <w:lang w:eastAsia="tr-TR"/>
              </w:rPr>
            </w:pPr>
            <w:r w:rsidRPr="00056F89">
              <w:rPr>
                <w:color w:val="000000"/>
                <w:sz w:val="16"/>
                <w:szCs w:val="16"/>
                <w:lang w:eastAsia="tr-TR"/>
              </w:rPr>
              <w:t>-</w:t>
            </w:r>
          </w:p>
        </w:tc>
        <w:tc>
          <w:tcPr>
            <w:tcW w:w="1136" w:type="dxa"/>
            <w:shd w:val="clear" w:color="auto" w:fill="D9D9D9" w:themeFill="background1" w:themeFillShade="D9"/>
            <w:vAlign w:val="bottom"/>
          </w:tcPr>
          <w:p w14:paraId="0E6AA428" w14:textId="2E3A1485" w:rsidR="00C86DE4" w:rsidRPr="003E46B0" w:rsidRDefault="00C86DE4" w:rsidP="00C86DE4">
            <w:pPr>
              <w:jc w:val="right"/>
              <w:rPr>
                <w:color w:val="000000"/>
                <w:sz w:val="16"/>
                <w:szCs w:val="16"/>
                <w:lang w:eastAsia="tr-TR"/>
              </w:rPr>
            </w:pPr>
            <w:r w:rsidRPr="00056F89">
              <w:rPr>
                <w:color w:val="000000"/>
                <w:sz w:val="16"/>
                <w:szCs w:val="16"/>
                <w:lang w:eastAsia="tr-TR"/>
              </w:rPr>
              <w:t> </w:t>
            </w:r>
          </w:p>
        </w:tc>
      </w:tr>
      <w:tr w:rsidR="00C86DE4" w:rsidRPr="003E46B0" w14:paraId="15A7ECC3" w14:textId="77777777" w:rsidTr="00056F89">
        <w:trPr>
          <w:trHeight w:hRule="exact" w:val="340"/>
        </w:trPr>
        <w:tc>
          <w:tcPr>
            <w:tcW w:w="3820" w:type="dxa"/>
            <w:shd w:val="clear" w:color="auto" w:fill="auto"/>
            <w:noWrap/>
            <w:vAlign w:val="bottom"/>
          </w:tcPr>
          <w:p w14:paraId="6AA2D27D" w14:textId="19A84BB3" w:rsidR="00C86DE4" w:rsidRPr="00BB220E" w:rsidRDefault="00C86DE4" w:rsidP="00C86DE4">
            <w:pPr>
              <w:spacing w:line="221" w:lineRule="auto"/>
              <w:ind w:left="66" w:firstLine="47"/>
              <w:rPr>
                <w:color w:val="000000"/>
                <w:sz w:val="16"/>
                <w:szCs w:val="16"/>
                <w:lang w:eastAsia="tr-TR"/>
              </w:rPr>
            </w:pPr>
            <w:r w:rsidRPr="003E46B0">
              <w:rPr>
                <w:color w:val="000000"/>
                <w:sz w:val="16"/>
                <w:szCs w:val="16"/>
                <w:lang w:eastAsia="tr-TR"/>
              </w:rPr>
              <w:t>Yukarıda yer almayan diğer özkaynak unsurları ve yükümlülükler</w:t>
            </w:r>
          </w:p>
        </w:tc>
        <w:tc>
          <w:tcPr>
            <w:tcW w:w="1135" w:type="dxa"/>
            <w:shd w:val="clear" w:color="auto" w:fill="auto"/>
            <w:vAlign w:val="bottom"/>
          </w:tcPr>
          <w:p w14:paraId="0371F702" w14:textId="16544799" w:rsidR="00C86DE4" w:rsidRPr="003E46B0" w:rsidRDefault="006A37D6" w:rsidP="00C86DE4">
            <w:pPr>
              <w:jc w:val="right"/>
              <w:rPr>
                <w:color w:val="000000"/>
                <w:sz w:val="16"/>
                <w:szCs w:val="16"/>
                <w:lang w:eastAsia="tr-TR"/>
              </w:rPr>
            </w:pPr>
            <w:r>
              <w:rPr>
                <w:color w:val="000000"/>
                <w:sz w:val="16"/>
                <w:szCs w:val="16"/>
                <w:lang w:eastAsia="tr-TR"/>
              </w:rPr>
              <w:t>253,719</w:t>
            </w:r>
          </w:p>
        </w:tc>
        <w:tc>
          <w:tcPr>
            <w:tcW w:w="1135" w:type="dxa"/>
            <w:shd w:val="clear" w:color="auto" w:fill="auto"/>
            <w:vAlign w:val="bottom"/>
          </w:tcPr>
          <w:p w14:paraId="461DB9EE" w14:textId="3A4B6923" w:rsidR="00C86DE4" w:rsidRPr="003E46B0" w:rsidRDefault="006A37D6" w:rsidP="00C86DE4">
            <w:pPr>
              <w:jc w:val="right"/>
              <w:rPr>
                <w:color w:val="000000"/>
                <w:sz w:val="16"/>
                <w:szCs w:val="16"/>
                <w:lang w:eastAsia="tr-TR"/>
              </w:rPr>
            </w:pPr>
            <w:r>
              <w:rPr>
                <w:color w:val="000000"/>
                <w:sz w:val="16"/>
                <w:szCs w:val="16"/>
                <w:lang w:eastAsia="tr-TR"/>
              </w:rPr>
              <w:t>40,875</w:t>
            </w:r>
          </w:p>
        </w:tc>
        <w:tc>
          <w:tcPr>
            <w:tcW w:w="1136" w:type="dxa"/>
            <w:shd w:val="clear" w:color="auto" w:fill="auto"/>
            <w:vAlign w:val="bottom"/>
          </w:tcPr>
          <w:p w14:paraId="7D72ADC2" w14:textId="3D801838" w:rsidR="00C86DE4" w:rsidRPr="003E46B0" w:rsidRDefault="00C86DE4" w:rsidP="00C86DE4">
            <w:pPr>
              <w:jc w:val="right"/>
              <w:rPr>
                <w:color w:val="000000"/>
                <w:sz w:val="16"/>
                <w:szCs w:val="16"/>
                <w:lang w:eastAsia="tr-TR"/>
              </w:rPr>
            </w:pPr>
            <w:r w:rsidRPr="00056F89">
              <w:rPr>
                <w:color w:val="000000"/>
                <w:sz w:val="16"/>
                <w:szCs w:val="16"/>
                <w:lang w:eastAsia="tr-TR"/>
              </w:rPr>
              <w:t>-</w:t>
            </w:r>
          </w:p>
        </w:tc>
        <w:tc>
          <w:tcPr>
            <w:tcW w:w="1135" w:type="dxa"/>
            <w:shd w:val="clear" w:color="auto" w:fill="auto"/>
            <w:vAlign w:val="bottom"/>
          </w:tcPr>
          <w:p w14:paraId="3380E490" w14:textId="762E0205" w:rsidR="00C86DE4" w:rsidRPr="003E46B0" w:rsidRDefault="00C86DE4" w:rsidP="00C86DE4">
            <w:pPr>
              <w:jc w:val="right"/>
              <w:rPr>
                <w:color w:val="000000"/>
                <w:sz w:val="16"/>
                <w:szCs w:val="16"/>
                <w:lang w:eastAsia="tr-TR"/>
              </w:rPr>
            </w:pPr>
            <w:r w:rsidRPr="00056F89">
              <w:rPr>
                <w:color w:val="000000"/>
                <w:sz w:val="16"/>
                <w:szCs w:val="16"/>
                <w:lang w:eastAsia="tr-TR"/>
              </w:rPr>
              <w:t>-</w:t>
            </w:r>
          </w:p>
        </w:tc>
        <w:tc>
          <w:tcPr>
            <w:tcW w:w="1136" w:type="dxa"/>
            <w:shd w:val="clear" w:color="auto" w:fill="auto"/>
            <w:vAlign w:val="bottom"/>
          </w:tcPr>
          <w:p w14:paraId="72CD302A" w14:textId="5E106650" w:rsidR="00C86DE4" w:rsidRPr="003E46B0" w:rsidRDefault="00C86DE4" w:rsidP="00C86DE4">
            <w:pPr>
              <w:jc w:val="right"/>
              <w:rPr>
                <w:color w:val="000000"/>
                <w:sz w:val="16"/>
                <w:szCs w:val="16"/>
                <w:lang w:eastAsia="tr-TR"/>
              </w:rPr>
            </w:pPr>
            <w:r w:rsidRPr="00056F89">
              <w:rPr>
                <w:color w:val="000000"/>
                <w:sz w:val="16"/>
                <w:szCs w:val="16"/>
                <w:lang w:eastAsia="tr-TR"/>
              </w:rPr>
              <w:t>-</w:t>
            </w:r>
          </w:p>
        </w:tc>
      </w:tr>
      <w:tr w:rsidR="00C86DE4" w:rsidRPr="00C86DE4" w14:paraId="2527719F" w14:textId="77777777" w:rsidTr="00056F89">
        <w:trPr>
          <w:trHeight w:hRule="exact" w:val="227"/>
        </w:trPr>
        <w:tc>
          <w:tcPr>
            <w:tcW w:w="3820" w:type="dxa"/>
            <w:shd w:val="clear" w:color="auto" w:fill="auto"/>
            <w:noWrap/>
            <w:vAlign w:val="bottom"/>
          </w:tcPr>
          <w:p w14:paraId="6632BDF8" w14:textId="1D467BB9" w:rsidR="00C86DE4" w:rsidRPr="00C86DE4" w:rsidRDefault="00C86DE4" w:rsidP="00C86DE4">
            <w:pPr>
              <w:spacing w:line="221" w:lineRule="auto"/>
              <w:rPr>
                <w:b/>
                <w:bCs/>
                <w:sz w:val="16"/>
                <w:szCs w:val="16"/>
                <w:lang w:eastAsia="tr-TR"/>
              </w:rPr>
            </w:pPr>
            <w:r w:rsidRPr="00C86DE4">
              <w:rPr>
                <w:b/>
                <w:bCs/>
                <w:color w:val="000000"/>
                <w:sz w:val="16"/>
                <w:szCs w:val="16"/>
                <w:lang w:eastAsia="tr-TR"/>
              </w:rPr>
              <w:t>Mevcut İstikrarlı Fon</w:t>
            </w:r>
          </w:p>
        </w:tc>
        <w:tc>
          <w:tcPr>
            <w:tcW w:w="1135" w:type="dxa"/>
            <w:shd w:val="clear" w:color="auto" w:fill="D9D9D9" w:themeFill="background1" w:themeFillShade="D9"/>
            <w:vAlign w:val="bottom"/>
          </w:tcPr>
          <w:p w14:paraId="43AEB7B9" w14:textId="3631E580" w:rsidR="00C86DE4" w:rsidRPr="00C86DE4" w:rsidRDefault="00C86DE4" w:rsidP="00C86DE4">
            <w:pPr>
              <w:jc w:val="right"/>
              <w:rPr>
                <w:b/>
                <w:bCs/>
                <w:color w:val="000000"/>
                <w:sz w:val="16"/>
                <w:szCs w:val="16"/>
                <w:lang w:eastAsia="tr-TR"/>
              </w:rPr>
            </w:pPr>
            <w:r w:rsidRPr="00056F89">
              <w:rPr>
                <w:b/>
                <w:bCs/>
                <w:color w:val="000000"/>
                <w:sz w:val="16"/>
                <w:szCs w:val="16"/>
                <w:lang w:eastAsia="tr-TR"/>
              </w:rPr>
              <w:t> </w:t>
            </w:r>
          </w:p>
        </w:tc>
        <w:tc>
          <w:tcPr>
            <w:tcW w:w="1135" w:type="dxa"/>
            <w:shd w:val="clear" w:color="auto" w:fill="D9D9D9" w:themeFill="background1" w:themeFillShade="D9"/>
            <w:vAlign w:val="bottom"/>
          </w:tcPr>
          <w:p w14:paraId="20CB0BE0" w14:textId="333E428E" w:rsidR="00C86DE4" w:rsidRPr="00C86DE4" w:rsidRDefault="00C86DE4" w:rsidP="00C86DE4">
            <w:pPr>
              <w:jc w:val="right"/>
              <w:rPr>
                <w:b/>
                <w:bCs/>
                <w:color w:val="000000"/>
                <w:sz w:val="16"/>
                <w:szCs w:val="16"/>
                <w:lang w:eastAsia="tr-TR"/>
              </w:rPr>
            </w:pPr>
            <w:r w:rsidRPr="00056F89">
              <w:rPr>
                <w:b/>
                <w:bCs/>
                <w:color w:val="000000"/>
                <w:sz w:val="16"/>
                <w:szCs w:val="16"/>
                <w:lang w:eastAsia="tr-TR"/>
              </w:rPr>
              <w:t> </w:t>
            </w:r>
          </w:p>
        </w:tc>
        <w:tc>
          <w:tcPr>
            <w:tcW w:w="1136" w:type="dxa"/>
            <w:shd w:val="clear" w:color="auto" w:fill="D9D9D9" w:themeFill="background1" w:themeFillShade="D9"/>
            <w:vAlign w:val="bottom"/>
          </w:tcPr>
          <w:p w14:paraId="289357C9" w14:textId="768C205E" w:rsidR="00C86DE4" w:rsidRPr="00C86DE4" w:rsidRDefault="00C86DE4" w:rsidP="00C86DE4">
            <w:pPr>
              <w:jc w:val="right"/>
              <w:rPr>
                <w:b/>
                <w:bCs/>
                <w:color w:val="000000"/>
                <w:sz w:val="16"/>
                <w:szCs w:val="16"/>
                <w:lang w:eastAsia="tr-TR"/>
              </w:rPr>
            </w:pPr>
            <w:r w:rsidRPr="00056F89">
              <w:rPr>
                <w:b/>
                <w:bCs/>
                <w:color w:val="000000"/>
                <w:sz w:val="16"/>
                <w:szCs w:val="16"/>
                <w:lang w:eastAsia="tr-TR"/>
              </w:rPr>
              <w:t> </w:t>
            </w:r>
          </w:p>
        </w:tc>
        <w:tc>
          <w:tcPr>
            <w:tcW w:w="1135" w:type="dxa"/>
            <w:shd w:val="clear" w:color="auto" w:fill="D9D9D9" w:themeFill="background1" w:themeFillShade="D9"/>
            <w:vAlign w:val="bottom"/>
          </w:tcPr>
          <w:p w14:paraId="379B7178" w14:textId="78C2ADBB" w:rsidR="00C86DE4" w:rsidRPr="00C86DE4" w:rsidRDefault="00C86DE4" w:rsidP="00C86DE4">
            <w:pPr>
              <w:jc w:val="right"/>
              <w:rPr>
                <w:b/>
                <w:bCs/>
                <w:color w:val="000000"/>
                <w:sz w:val="16"/>
                <w:szCs w:val="16"/>
                <w:lang w:eastAsia="tr-TR"/>
              </w:rPr>
            </w:pPr>
            <w:r w:rsidRPr="00056F89">
              <w:rPr>
                <w:b/>
                <w:bCs/>
                <w:color w:val="000000"/>
                <w:sz w:val="16"/>
                <w:szCs w:val="16"/>
                <w:lang w:eastAsia="tr-TR"/>
              </w:rPr>
              <w:t> </w:t>
            </w:r>
          </w:p>
        </w:tc>
        <w:tc>
          <w:tcPr>
            <w:tcW w:w="1136" w:type="dxa"/>
            <w:shd w:val="clear" w:color="auto" w:fill="auto"/>
            <w:vAlign w:val="bottom"/>
          </w:tcPr>
          <w:p w14:paraId="615CCBF4" w14:textId="5F8FDB3D" w:rsidR="00C86DE4" w:rsidRPr="00C86DE4" w:rsidRDefault="00C86DE4" w:rsidP="00C86DE4">
            <w:pPr>
              <w:jc w:val="right"/>
              <w:rPr>
                <w:b/>
                <w:bCs/>
                <w:color w:val="000000"/>
                <w:sz w:val="16"/>
                <w:szCs w:val="16"/>
                <w:lang w:eastAsia="tr-TR"/>
              </w:rPr>
            </w:pPr>
            <w:r w:rsidRPr="00056F89">
              <w:rPr>
                <w:b/>
                <w:bCs/>
                <w:color w:val="000000"/>
                <w:sz w:val="16"/>
                <w:szCs w:val="16"/>
                <w:lang w:eastAsia="tr-TR"/>
              </w:rPr>
              <w:t>8,150,713</w:t>
            </w:r>
          </w:p>
        </w:tc>
      </w:tr>
      <w:tr w:rsidR="00C86DE4" w:rsidRPr="003E46B0" w14:paraId="3322A278" w14:textId="77777777" w:rsidTr="00056F89">
        <w:trPr>
          <w:trHeight w:hRule="exact" w:val="227"/>
        </w:trPr>
        <w:tc>
          <w:tcPr>
            <w:tcW w:w="3820" w:type="dxa"/>
            <w:shd w:val="clear" w:color="auto" w:fill="auto"/>
            <w:noWrap/>
            <w:vAlign w:val="bottom"/>
          </w:tcPr>
          <w:p w14:paraId="61C72046" w14:textId="77777777" w:rsidR="00C86DE4" w:rsidRPr="003E46B0" w:rsidRDefault="00C86DE4" w:rsidP="00C86DE4">
            <w:pPr>
              <w:spacing w:line="221" w:lineRule="auto"/>
              <w:rPr>
                <w:b/>
                <w:bCs/>
                <w:color w:val="000000"/>
                <w:sz w:val="16"/>
                <w:szCs w:val="16"/>
                <w:lang w:eastAsia="tr-TR"/>
              </w:rPr>
            </w:pPr>
          </w:p>
        </w:tc>
        <w:tc>
          <w:tcPr>
            <w:tcW w:w="1135" w:type="dxa"/>
            <w:shd w:val="clear" w:color="auto" w:fill="auto"/>
            <w:vAlign w:val="bottom"/>
          </w:tcPr>
          <w:p w14:paraId="2F2E0369" w14:textId="16B1C57F" w:rsidR="00C86DE4" w:rsidRPr="00E7087A" w:rsidRDefault="00C86DE4" w:rsidP="00C86DE4">
            <w:pPr>
              <w:jc w:val="right"/>
              <w:rPr>
                <w:color w:val="000000"/>
                <w:sz w:val="16"/>
                <w:szCs w:val="16"/>
                <w:lang w:eastAsia="tr-TR"/>
              </w:rPr>
            </w:pPr>
            <w:r w:rsidRPr="00056F89">
              <w:rPr>
                <w:color w:val="000000"/>
                <w:sz w:val="16"/>
                <w:szCs w:val="16"/>
                <w:lang w:eastAsia="tr-TR"/>
              </w:rPr>
              <w:t> </w:t>
            </w:r>
          </w:p>
        </w:tc>
        <w:tc>
          <w:tcPr>
            <w:tcW w:w="1135" w:type="dxa"/>
            <w:shd w:val="clear" w:color="auto" w:fill="auto"/>
            <w:vAlign w:val="bottom"/>
          </w:tcPr>
          <w:p w14:paraId="13458ECA" w14:textId="3CF246B2" w:rsidR="00C86DE4" w:rsidRPr="00E7087A" w:rsidRDefault="00C86DE4" w:rsidP="00C86DE4">
            <w:pPr>
              <w:jc w:val="right"/>
              <w:rPr>
                <w:color w:val="000000"/>
                <w:sz w:val="16"/>
                <w:szCs w:val="16"/>
                <w:lang w:eastAsia="tr-TR"/>
              </w:rPr>
            </w:pPr>
            <w:r w:rsidRPr="00056F89">
              <w:rPr>
                <w:color w:val="000000"/>
                <w:sz w:val="16"/>
                <w:szCs w:val="16"/>
                <w:lang w:eastAsia="tr-TR"/>
              </w:rPr>
              <w:t> </w:t>
            </w:r>
          </w:p>
        </w:tc>
        <w:tc>
          <w:tcPr>
            <w:tcW w:w="1136" w:type="dxa"/>
            <w:shd w:val="clear" w:color="auto" w:fill="auto"/>
            <w:vAlign w:val="bottom"/>
          </w:tcPr>
          <w:p w14:paraId="6E83A556" w14:textId="358EDEED" w:rsidR="00C86DE4" w:rsidRPr="00E7087A" w:rsidRDefault="00C86DE4" w:rsidP="00C86DE4">
            <w:pPr>
              <w:jc w:val="right"/>
              <w:rPr>
                <w:color w:val="000000"/>
                <w:sz w:val="16"/>
                <w:szCs w:val="16"/>
                <w:lang w:eastAsia="tr-TR"/>
              </w:rPr>
            </w:pPr>
            <w:r w:rsidRPr="00056F89">
              <w:rPr>
                <w:color w:val="000000"/>
                <w:sz w:val="16"/>
                <w:szCs w:val="16"/>
                <w:lang w:eastAsia="tr-TR"/>
              </w:rPr>
              <w:t> </w:t>
            </w:r>
          </w:p>
        </w:tc>
        <w:tc>
          <w:tcPr>
            <w:tcW w:w="1135" w:type="dxa"/>
            <w:shd w:val="clear" w:color="auto" w:fill="auto"/>
            <w:vAlign w:val="bottom"/>
          </w:tcPr>
          <w:p w14:paraId="4B6AB8CC" w14:textId="450AEFC8" w:rsidR="00C86DE4" w:rsidRPr="00E7087A" w:rsidRDefault="00C86DE4" w:rsidP="00C86DE4">
            <w:pPr>
              <w:jc w:val="right"/>
              <w:rPr>
                <w:color w:val="000000"/>
                <w:sz w:val="16"/>
                <w:szCs w:val="16"/>
                <w:lang w:eastAsia="tr-TR"/>
              </w:rPr>
            </w:pPr>
            <w:r w:rsidRPr="00056F89">
              <w:rPr>
                <w:color w:val="000000"/>
                <w:sz w:val="16"/>
                <w:szCs w:val="16"/>
                <w:lang w:eastAsia="tr-TR"/>
              </w:rPr>
              <w:t> </w:t>
            </w:r>
          </w:p>
        </w:tc>
        <w:tc>
          <w:tcPr>
            <w:tcW w:w="1136" w:type="dxa"/>
            <w:shd w:val="clear" w:color="auto" w:fill="auto"/>
            <w:vAlign w:val="bottom"/>
          </w:tcPr>
          <w:p w14:paraId="58403AF5" w14:textId="4F9DA2A6" w:rsidR="00C86DE4" w:rsidRPr="00E7087A" w:rsidRDefault="00C86DE4" w:rsidP="00C86DE4">
            <w:pPr>
              <w:jc w:val="right"/>
              <w:rPr>
                <w:color w:val="000000"/>
                <w:sz w:val="16"/>
                <w:szCs w:val="16"/>
                <w:lang w:eastAsia="tr-TR"/>
              </w:rPr>
            </w:pPr>
            <w:r w:rsidRPr="00056F89">
              <w:rPr>
                <w:color w:val="000000"/>
                <w:sz w:val="16"/>
                <w:szCs w:val="16"/>
                <w:lang w:eastAsia="tr-TR"/>
              </w:rPr>
              <w:t> </w:t>
            </w:r>
          </w:p>
        </w:tc>
      </w:tr>
      <w:tr w:rsidR="00C86DE4" w:rsidRPr="00C86DE4" w14:paraId="76B86E54" w14:textId="77777777" w:rsidTr="00056F89">
        <w:trPr>
          <w:trHeight w:hRule="exact" w:val="227"/>
        </w:trPr>
        <w:tc>
          <w:tcPr>
            <w:tcW w:w="3820" w:type="dxa"/>
            <w:shd w:val="clear" w:color="auto" w:fill="auto"/>
            <w:noWrap/>
            <w:vAlign w:val="bottom"/>
          </w:tcPr>
          <w:p w14:paraId="753EB1D5" w14:textId="2CCE95ED" w:rsidR="00C86DE4" w:rsidRPr="00C86DE4" w:rsidRDefault="00C86DE4" w:rsidP="00C86DE4">
            <w:pPr>
              <w:spacing w:line="221" w:lineRule="auto"/>
              <w:rPr>
                <w:b/>
                <w:bCs/>
                <w:sz w:val="16"/>
                <w:szCs w:val="16"/>
                <w:lang w:eastAsia="tr-TR"/>
              </w:rPr>
            </w:pPr>
            <w:r w:rsidRPr="00C86DE4">
              <w:rPr>
                <w:b/>
                <w:bCs/>
                <w:color w:val="000000"/>
                <w:sz w:val="16"/>
                <w:szCs w:val="16"/>
                <w:lang w:eastAsia="tr-TR"/>
              </w:rPr>
              <w:t>Gerekli İstikrarlı Fon</w:t>
            </w:r>
          </w:p>
        </w:tc>
        <w:tc>
          <w:tcPr>
            <w:tcW w:w="1135" w:type="dxa"/>
            <w:shd w:val="clear" w:color="auto" w:fill="auto"/>
            <w:vAlign w:val="bottom"/>
          </w:tcPr>
          <w:p w14:paraId="013926C1" w14:textId="6D758FB8" w:rsidR="00C86DE4" w:rsidRPr="00C86DE4" w:rsidRDefault="00C86DE4" w:rsidP="00C86DE4">
            <w:pPr>
              <w:jc w:val="right"/>
              <w:rPr>
                <w:b/>
                <w:bCs/>
                <w:color w:val="000000"/>
                <w:sz w:val="16"/>
                <w:szCs w:val="16"/>
                <w:lang w:eastAsia="tr-TR"/>
              </w:rPr>
            </w:pPr>
            <w:r w:rsidRPr="00056F89">
              <w:rPr>
                <w:b/>
                <w:bCs/>
                <w:color w:val="000000"/>
                <w:sz w:val="16"/>
                <w:szCs w:val="16"/>
                <w:lang w:eastAsia="tr-TR"/>
              </w:rPr>
              <w:t> </w:t>
            </w:r>
          </w:p>
        </w:tc>
        <w:tc>
          <w:tcPr>
            <w:tcW w:w="1135" w:type="dxa"/>
            <w:shd w:val="clear" w:color="auto" w:fill="auto"/>
            <w:vAlign w:val="bottom"/>
          </w:tcPr>
          <w:p w14:paraId="08905CA9" w14:textId="521788BE" w:rsidR="00C86DE4" w:rsidRPr="00C86DE4" w:rsidRDefault="00C86DE4" w:rsidP="00C86DE4">
            <w:pPr>
              <w:jc w:val="right"/>
              <w:rPr>
                <w:b/>
                <w:bCs/>
                <w:color w:val="000000"/>
                <w:sz w:val="16"/>
                <w:szCs w:val="16"/>
                <w:lang w:eastAsia="tr-TR"/>
              </w:rPr>
            </w:pPr>
            <w:r w:rsidRPr="00056F89">
              <w:rPr>
                <w:b/>
                <w:bCs/>
                <w:color w:val="000000"/>
                <w:sz w:val="16"/>
                <w:szCs w:val="16"/>
                <w:lang w:eastAsia="tr-TR"/>
              </w:rPr>
              <w:t> </w:t>
            </w:r>
          </w:p>
        </w:tc>
        <w:tc>
          <w:tcPr>
            <w:tcW w:w="1136" w:type="dxa"/>
            <w:shd w:val="clear" w:color="auto" w:fill="auto"/>
            <w:vAlign w:val="bottom"/>
          </w:tcPr>
          <w:p w14:paraId="253F68C2" w14:textId="6BE5C773" w:rsidR="00C86DE4" w:rsidRPr="00C86DE4" w:rsidRDefault="00C86DE4" w:rsidP="00C86DE4">
            <w:pPr>
              <w:jc w:val="right"/>
              <w:rPr>
                <w:b/>
                <w:bCs/>
                <w:color w:val="000000"/>
                <w:sz w:val="16"/>
                <w:szCs w:val="16"/>
                <w:lang w:eastAsia="tr-TR"/>
              </w:rPr>
            </w:pPr>
            <w:r w:rsidRPr="00056F89">
              <w:rPr>
                <w:b/>
                <w:bCs/>
                <w:color w:val="000000"/>
                <w:sz w:val="16"/>
                <w:szCs w:val="16"/>
                <w:lang w:eastAsia="tr-TR"/>
              </w:rPr>
              <w:t> </w:t>
            </w:r>
          </w:p>
        </w:tc>
        <w:tc>
          <w:tcPr>
            <w:tcW w:w="1135" w:type="dxa"/>
            <w:shd w:val="clear" w:color="auto" w:fill="auto"/>
            <w:vAlign w:val="bottom"/>
          </w:tcPr>
          <w:p w14:paraId="0CA2A3A6" w14:textId="69216C3A" w:rsidR="00C86DE4" w:rsidRPr="00C86DE4" w:rsidRDefault="00C86DE4" w:rsidP="00C86DE4">
            <w:pPr>
              <w:jc w:val="right"/>
              <w:rPr>
                <w:b/>
                <w:bCs/>
                <w:color w:val="000000"/>
                <w:sz w:val="16"/>
                <w:szCs w:val="16"/>
                <w:lang w:eastAsia="tr-TR"/>
              </w:rPr>
            </w:pPr>
            <w:r w:rsidRPr="00056F89">
              <w:rPr>
                <w:b/>
                <w:bCs/>
                <w:color w:val="000000"/>
                <w:sz w:val="16"/>
                <w:szCs w:val="16"/>
                <w:lang w:eastAsia="tr-TR"/>
              </w:rPr>
              <w:t> </w:t>
            </w:r>
          </w:p>
        </w:tc>
        <w:tc>
          <w:tcPr>
            <w:tcW w:w="1136" w:type="dxa"/>
            <w:shd w:val="clear" w:color="auto" w:fill="auto"/>
            <w:vAlign w:val="bottom"/>
          </w:tcPr>
          <w:p w14:paraId="566CC5DF" w14:textId="4241EB2D" w:rsidR="00C86DE4" w:rsidRPr="00C86DE4" w:rsidRDefault="00C86DE4" w:rsidP="00C86DE4">
            <w:pPr>
              <w:jc w:val="right"/>
              <w:rPr>
                <w:b/>
                <w:bCs/>
                <w:color w:val="000000"/>
                <w:sz w:val="16"/>
                <w:szCs w:val="16"/>
                <w:lang w:eastAsia="tr-TR"/>
              </w:rPr>
            </w:pPr>
            <w:r w:rsidRPr="00056F89">
              <w:rPr>
                <w:b/>
                <w:bCs/>
                <w:color w:val="000000"/>
                <w:sz w:val="16"/>
                <w:szCs w:val="16"/>
                <w:lang w:eastAsia="tr-TR"/>
              </w:rPr>
              <w:t> </w:t>
            </w:r>
          </w:p>
        </w:tc>
      </w:tr>
      <w:tr w:rsidR="00C86DE4" w:rsidRPr="003E46B0" w14:paraId="7510E883" w14:textId="77777777" w:rsidTr="00056F89">
        <w:trPr>
          <w:trHeight w:hRule="exact" w:val="227"/>
        </w:trPr>
        <w:tc>
          <w:tcPr>
            <w:tcW w:w="3820" w:type="dxa"/>
            <w:shd w:val="clear" w:color="auto" w:fill="auto"/>
            <w:noWrap/>
            <w:vAlign w:val="bottom"/>
          </w:tcPr>
          <w:p w14:paraId="1C6D79D7" w14:textId="6176D21B" w:rsidR="00C86DE4" w:rsidRPr="003E46B0" w:rsidRDefault="00C86DE4" w:rsidP="00C86DE4">
            <w:pPr>
              <w:spacing w:line="221" w:lineRule="auto"/>
              <w:rPr>
                <w:sz w:val="16"/>
                <w:szCs w:val="16"/>
                <w:lang w:eastAsia="tr-TR"/>
              </w:rPr>
            </w:pPr>
            <w:r w:rsidRPr="003E46B0">
              <w:rPr>
                <w:color w:val="000000"/>
                <w:sz w:val="16"/>
                <w:szCs w:val="16"/>
                <w:lang w:eastAsia="tr-TR"/>
              </w:rPr>
              <w:t>Yüksek kaliteli likit varlıklar</w:t>
            </w:r>
          </w:p>
        </w:tc>
        <w:tc>
          <w:tcPr>
            <w:tcW w:w="1135" w:type="dxa"/>
            <w:shd w:val="clear" w:color="auto" w:fill="D9D9D9" w:themeFill="background1" w:themeFillShade="D9"/>
            <w:vAlign w:val="bottom"/>
          </w:tcPr>
          <w:p w14:paraId="2EE7E12F" w14:textId="2CDA9A30" w:rsidR="00C86DE4" w:rsidRPr="003E46B0" w:rsidRDefault="00C86DE4" w:rsidP="00C86DE4">
            <w:pPr>
              <w:jc w:val="right"/>
              <w:rPr>
                <w:color w:val="000000"/>
                <w:sz w:val="16"/>
                <w:szCs w:val="16"/>
                <w:lang w:eastAsia="tr-TR"/>
              </w:rPr>
            </w:pPr>
            <w:r w:rsidRPr="00056F89">
              <w:rPr>
                <w:color w:val="000000"/>
                <w:sz w:val="16"/>
                <w:szCs w:val="16"/>
                <w:lang w:eastAsia="tr-TR"/>
              </w:rPr>
              <w:t> </w:t>
            </w:r>
          </w:p>
        </w:tc>
        <w:tc>
          <w:tcPr>
            <w:tcW w:w="1135" w:type="dxa"/>
            <w:shd w:val="clear" w:color="auto" w:fill="D9D9D9" w:themeFill="background1" w:themeFillShade="D9"/>
            <w:vAlign w:val="bottom"/>
          </w:tcPr>
          <w:p w14:paraId="10B684C5" w14:textId="5959F3E9" w:rsidR="00C86DE4" w:rsidRPr="003E46B0" w:rsidRDefault="00C86DE4" w:rsidP="00C86DE4">
            <w:pPr>
              <w:jc w:val="right"/>
              <w:rPr>
                <w:color w:val="000000"/>
                <w:sz w:val="16"/>
                <w:szCs w:val="16"/>
                <w:lang w:eastAsia="tr-TR"/>
              </w:rPr>
            </w:pPr>
            <w:r w:rsidRPr="00056F89">
              <w:rPr>
                <w:color w:val="000000"/>
                <w:sz w:val="16"/>
                <w:szCs w:val="16"/>
                <w:lang w:eastAsia="tr-TR"/>
              </w:rPr>
              <w:t> </w:t>
            </w:r>
          </w:p>
        </w:tc>
        <w:tc>
          <w:tcPr>
            <w:tcW w:w="1136" w:type="dxa"/>
            <w:shd w:val="clear" w:color="auto" w:fill="D9D9D9" w:themeFill="background1" w:themeFillShade="D9"/>
            <w:vAlign w:val="bottom"/>
          </w:tcPr>
          <w:p w14:paraId="451031FD" w14:textId="6AEF0EA1" w:rsidR="00C86DE4" w:rsidRPr="003E46B0" w:rsidRDefault="00C86DE4" w:rsidP="00C86DE4">
            <w:pPr>
              <w:jc w:val="right"/>
              <w:rPr>
                <w:color w:val="000000"/>
                <w:sz w:val="16"/>
                <w:szCs w:val="16"/>
                <w:lang w:eastAsia="tr-TR"/>
              </w:rPr>
            </w:pPr>
            <w:r w:rsidRPr="00056F89">
              <w:rPr>
                <w:color w:val="000000"/>
                <w:sz w:val="16"/>
                <w:szCs w:val="16"/>
                <w:lang w:eastAsia="tr-TR"/>
              </w:rPr>
              <w:t> </w:t>
            </w:r>
          </w:p>
        </w:tc>
        <w:tc>
          <w:tcPr>
            <w:tcW w:w="1135" w:type="dxa"/>
            <w:shd w:val="clear" w:color="auto" w:fill="D9D9D9" w:themeFill="background1" w:themeFillShade="D9"/>
            <w:vAlign w:val="bottom"/>
          </w:tcPr>
          <w:p w14:paraId="195A8823" w14:textId="70112049" w:rsidR="00C86DE4" w:rsidRPr="003E46B0" w:rsidRDefault="00C86DE4" w:rsidP="00C86DE4">
            <w:pPr>
              <w:jc w:val="right"/>
              <w:rPr>
                <w:color w:val="000000"/>
                <w:sz w:val="16"/>
                <w:szCs w:val="16"/>
                <w:lang w:eastAsia="tr-TR"/>
              </w:rPr>
            </w:pPr>
            <w:r w:rsidRPr="00056F89">
              <w:rPr>
                <w:color w:val="000000"/>
                <w:sz w:val="16"/>
                <w:szCs w:val="16"/>
                <w:lang w:eastAsia="tr-TR"/>
              </w:rPr>
              <w:t> </w:t>
            </w:r>
          </w:p>
        </w:tc>
        <w:tc>
          <w:tcPr>
            <w:tcW w:w="1136" w:type="dxa"/>
            <w:shd w:val="clear" w:color="auto" w:fill="auto"/>
            <w:vAlign w:val="bottom"/>
          </w:tcPr>
          <w:p w14:paraId="4125564B" w14:textId="5C107CA4" w:rsidR="00C86DE4" w:rsidRPr="003E46B0" w:rsidRDefault="00C86DE4" w:rsidP="00C86DE4">
            <w:pPr>
              <w:jc w:val="right"/>
              <w:rPr>
                <w:color w:val="000000"/>
                <w:sz w:val="16"/>
                <w:szCs w:val="16"/>
                <w:lang w:eastAsia="tr-TR"/>
              </w:rPr>
            </w:pPr>
            <w:r w:rsidRPr="00056F89">
              <w:rPr>
                <w:color w:val="000000"/>
                <w:sz w:val="16"/>
                <w:szCs w:val="16"/>
                <w:lang w:eastAsia="tr-TR"/>
              </w:rPr>
              <w:t>49,512</w:t>
            </w:r>
          </w:p>
        </w:tc>
      </w:tr>
      <w:tr w:rsidR="00C86DE4" w:rsidRPr="003E46B0" w14:paraId="209E8E3C" w14:textId="77777777" w:rsidTr="00056F89">
        <w:trPr>
          <w:trHeight w:hRule="exact" w:val="340"/>
        </w:trPr>
        <w:tc>
          <w:tcPr>
            <w:tcW w:w="3820" w:type="dxa"/>
            <w:shd w:val="clear" w:color="auto" w:fill="auto"/>
            <w:noWrap/>
            <w:vAlign w:val="bottom"/>
          </w:tcPr>
          <w:p w14:paraId="24B4D93C" w14:textId="0D09CDB1" w:rsidR="00C86DE4" w:rsidRPr="003E46B0" w:rsidRDefault="00C86DE4" w:rsidP="00C86DE4">
            <w:pPr>
              <w:spacing w:line="221" w:lineRule="auto"/>
              <w:rPr>
                <w:sz w:val="16"/>
                <w:szCs w:val="16"/>
                <w:lang w:eastAsia="tr-TR"/>
              </w:rPr>
            </w:pPr>
            <w:r w:rsidRPr="003E46B0">
              <w:rPr>
                <w:color w:val="000000"/>
                <w:sz w:val="16"/>
                <w:szCs w:val="16"/>
                <w:lang w:eastAsia="tr-TR"/>
              </w:rPr>
              <w:t xml:space="preserve">Kredi kuruluşları veya finansal kuruluşlara depo edilen </w:t>
            </w:r>
            <w:proofErr w:type="spellStart"/>
            <w:r w:rsidRPr="003E46B0">
              <w:rPr>
                <w:color w:val="000000"/>
                <w:sz w:val="16"/>
                <w:szCs w:val="16"/>
                <w:lang w:eastAsia="tr-TR"/>
              </w:rPr>
              <w:t>operasyonel</w:t>
            </w:r>
            <w:proofErr w:type="spellEnd"/>
            <w:r w:rsidRPr="003E46B0">
              <w:rPr>
                <w:color w:val="000000"/>
                <w:sz w:val="16"/>
                <w:szCs w:val="16"/>
                <w:lang w:eastAsia="tr-TR"/>
              </w:rPr>
              <w:t xml:space="preserve"> katılım fonu</w:t>
            </w:r>
          </w:p>
        </w:tc>
        <w:tc>
          <w:tcPr>
            <w:tcW w:w="1135" w:type="dxa"/>
            <w:shd w:val="clear" w:color="auto" w:fill="auto"/>
            <w:vAlign w:val="bottom"/>
          </w:tcPr>
          <w:p w14:paraId="48FE9F26" w14:textId="7F8A7D9C" w:rsidR="00C86DE4" w:rsidRPr="003E46B0" w:rsidRDefault="00C86DE4" w:rsidP="00C86DE4">
            <w:pPr>
              <w:jc w:val="right"/>
              <w:rPr>
                <w:color w:val="000000"/>
                <w:sz w:val="16"/>
                <w:szCs w:val="16"/>
                <w:lang w:eastAsia="tr-TR"/>
              </w:rPr>
            </w:pPr>
            <w:r w:rsidRPr="00056F89">
              <w:rPr>
                <w:color w:val="000000"/>
                <w:sz w:val="16"/>
                <w:szCs w:val="16"/>
                <w:lang w:eastAsia="tr-TR"/>
              </w:rPr>
              <w:t>199,819</w:t>
            </w:r>
          </w:p>
        </w:tc>
        <w:tc>
          <w:tcPr>
            <w:tcW w:w="1135" w:type="dxa"/>
            <w:shd w:val="clear" w:color="auto" w:fill="auto"/>
            <w:vAlign w:val="bottom"/>
          </w:tcPr>
          <w:p w14:paraId="6B2C522A" w14:textId="7F01C84C" w:rsidR="00C86DE4" w:rsidRPr="003E46B0" w:rsidRDefault="00C86DE4" w:rsidP="00C86DE4">
            <w:pPr>
              <w:jc w:val="right"/>
              <w:rPr>
                <w:color w:val="000000"/>
                <w:sz w:val="16"/>
                <w:szCs w:val="16"/>
                <w:lang w:eastAsia="tr-TR"/>
              </w:rPr>
            </w:pPr>
            <w:r w:rsidRPr="00056F89">
              <w:rPr>
                <w:color w:val="000000"/>
                <w:sz w:val="16"/>
                <w:szCs w:val="16"/>
                <w:lang w:eastAsia="tr-TR"/>
              </w:rPr>
              <w:t>3,293,017</w:t>
            </w:r>
          </w:p>
        </w:tc>
        <w:tc>
          <w:tcPr>
            <w:tcW w:w="1136" w:type="dxa"/>
            <w:shd w:val="clear" w:color="auto" w:fill="auto"/>
            <w:vAlign w:val="bottom"/>
          </w:tcPr>
          <w:p w14:paraId="1E58FB8A" w14:textId="026E0AEB" w:rsidR="00C86DE4" w:rsidRPr="003E46B0" w:rsidRDefault="00C86DE4" w:rsidP="00C86DE4">
            <w:pPr>
              <w:jc w:val="right"/>
              <w:rPr>
                <w:color w:val="000000"/>
                <w:sz w:val="16"/>
                <w:szCs w:val="16"/>
                <w:lang w:eastAsia="tr-TR"/>
              </w:rPr>
            </w:pPr>
            <w:r w:rsidRPr="00056F89">
              <w:rPr>
                <w:color w:val="000000"/>
                <w:sz w:val="16"/>
                <w:szCs w:val="16"/>
                <w:lang w:eastAsia="tr-TR"/>
              </w:rPr>
              <w:t>7,367</w:t>
            </w:r>
          </w:p>
        </w:tc>
        <w:tc>
          <w:tcPr>
            <w:tcW w:w="1135" w:type="dxa"/>
            <w:shd w:val="clear" w:color="auto" w:fill="auto"/>
            <w:vAlign w:val="bottom"/>
          </w:tcPr>
          <w:p w14:paraId="56B68E5C" w14:textId="52A57DDC" w:rsidR="00C86DE4" w:rsidRPr="003E46B0" w:rsidRDefault="00C86DE4" w:rsidP="00C86DE4">
            <w:pPr>
              <w:jc w:val="right"/>
              <w:rPr>
                <w:color w:val="000000"/>
                <w:sz w:val="16"/>
                <w:szCs w:val="16"/>
                <w:lang w:eastAsia="tr-TR"/>
              </w:rPr>
            </w:pPr>
            <w:r w:rsidRPr="00056F89">
              <w:rPr>
                <w:color w:val="000000"/>
                <w:sz w:val="16"/>
                <w:szCs w:val="16"/>
                <w:lang w:eastAsia="tr-TR"/>
              </w:rPr>
              <w:t>103,828</w:t>
            </w:r>
          </w:p>
        </w:tc>
        <w:tc>
          <w:tcPr>
            <w:tcW w:w="1136" w:type="dxa"/>
            <w:shd w:val="clear" w:color="auto" w:fill="auto"/>
            <w:vAlign w:val="bottom"/>
          </w:tcPr>
          <w:p w14:paraId="34804639" w14:textId="31DA4C5F" w:rsidR="00C86DE4" w:rsidRPr="003E46B0" w:rsidRDefault="00C86DE4" w:rsidP="00C86DE4">
            <w:pPr>
              <w:jc w:val="right"/>
              <w:rPr>
                <w:color w:val="000000"/>
                <w:sz w:val="16"/>
                <w:szCs w:val="16"/>
                <w:lang w:eastAsia="tr-TR"/>
              </w:rPr>
            </w:pPr>
            <w:r w:rsidRPr="00056F89">
              <w:rPr>
                <w:color w:val="000000"/>
                <w:sz w:val="16"/>
                <w:szCs w:val="16"/>
                <w:lang w:eastAsia="tr-TR"/>
              </w:rPr>
              <w:t>540,605</w:t>
            </w:r>
          </w:p>
        </w:tc>
      </w:tr>
      <w:tr w:rsidR="00C86DE4" w:rsidRPr="00C86DE4" w14:paraId="4560FAA7" w14:textId="77777777" w:rsidTr="00056F89">
        <w:trPr>
          <w:trHeight w:hRule="exact" w:val="238"/>
        </w:trPr>
        <w:tc>
          <w:tcPr>
            <w:tcW w:w="3820" w:type="dxa"/>
            <w:shd w:val="clear" w:color="auto" w:fill="auto"/>
            <w:vAlign w:val="bottom"/>
          </w:tcPr>
          <w:p w14:paraId="7DC362D8" w14:textId="509538FF" w:rsidR="00C86DE4" w:rsidRPr="00C86DE4" w:rsidRDefault="00C86DE4" w:rsidP="00C86DE4">
            <w:pPr>
              <w:spacing w:line="221" w:lineRule="auto"/>
              <w:rPr>
                <w:b/>
                <w:bCs/>
                <w:sz w:val="16"/>
                <w:szCs w:val="16"/>
                <w:lang w:eastAsia="tr-TR"/>
              </w:rPr>
            </w:pPr>
            <w:r w:rsidRPr="00C86DE4">
              <w:rPr>
                <w:b/>
                <w:bCs/>
                <w:color w:val="000000"/>
                <w:sz w:val="16"/>
                <w:szCs w:val="16"/>
                <w:lang w:eastAsia="tr-TR"/>
              </w:rPr>
              <w:t>Canlı alacaklar</w:t>
            </w:r>
          </w:p>
        </w:tc>
        <w:tc>
          <w:tcPr>
            <w:tcW w:w="1135" w:type="dxa"/>
            <w:shd w:val="clear" w:color="auto" w:fill="auto"/>
            <w:vAlign w:val="bottom"/>
          </w:tcPr>
          <w:p w14:paraId="4BB3EA82" w14:textId="1EB0B520" w:rsidR="00C86DE4" w:rsidRPr="00C86DE4" w:rsidRDefault="00C86DE4" w:rsidP="00C86DE4">
            <w:pPr>
              <w:jc w:val="right"/>
              <w:rPr>
                <w:b/>
                <w:bCs/>
                <w:color w:val="000000"/>
                <w:sz w:val="16"/>
                <w:szCs w:val="16"/>
                <w:lang w:eastAsia="tr-TR"/>
              </w:rPr>
            </w:pPr>
            <w:r w:rsidRPr="00056F89">
              <w:rPr>
                <w:b/>
                <w:bCs/>
                <w:color w:val="000000"/>
                <w:sz w:val="16"/>
                <w:szCs w:val="16"/>
                <w:lang w:eastAsia="tr-TR"/>
              </w:rPr>
              <w:t>-</w:t>
            </w:r>
          </w:p>
        </w:tc>
        <w:tc>
          <w:tcPr>
            <w:tcW w:w="1135" w:type="dxa"/>
            <w:shd w:val="clear" w:color="auto" w:fill="auto"/>
            <w:vAlign w:val="bottom"/>
          </w:tcPr>
          <w:p w14:paraId="503868BF" w14:textId="7C215394" w:rsidR="00C86DE4" w:rsidRPr="00C86DE4" w:rsidRDefault="00C86DE4" w:rsidP="00C86DE4">
            <w:pPr>
              <w:jc w:val="right"/>
              <w:rPr>
                <w:b/>
                <w:bCs/>
                <w:color w:val="000000"/>
                <w:sz w:val="16"/>
                <w:szCs w:val="16"/>
                <w:lang w:eastAsia="tr-TR"/>
              </w:rPr>
            </w:pPr>
            <w:r w:rsidRPr="00056F89">
              <w:rPr>
                <w:b/>
                <w:bCs/>
                <w:color w:val="000000"/>
                <w:sz w:val="16"/>
                <w:szCs w:val="16"/>
                <w:lang w:eastAsia="tr-TR"/>
              </w:rPr>
              <w:t>3,857,079</w:t>
            </w:r>
          </w:p>
        </w:tc>
        <w:tc>
          <w:tcPr>
            <w:tcW w:w="1136" w:type="dxa"/>
            <w:shd w:val="clear" w:color="auto" w:fill="auto"/>
            <w:vAlign w:val="bottom"/>
          </w:tcPr>
          <w:p w14:paraId="1F175A54" w14:textId="2590557F" w:rsidR="00C86DE4" w:rsidRPr="00C86DE4" w:rsidRDefault="00C86DE4" w:rsidP="00C86DE4">
            <w:pPr>
              <w:jc w:val="right"/>
              <w:rPr>
                <w:b/>
                <w:bCs/>
                <w:color w:val="000000"/>
                <w:sz w:val="16"/>
                <w:szCs w:val="16"/>
                <w:lang w:eastAsia="tr-TR"/>
              </w:rPr>
            </w:pPr>
            <w:r w:rsidRPr="00056F89">
              <w:rPr>
                <w:b/>
                <w:bCs/>
                <w:color w:val="000000"/>
                <w:sz w:val="16"/>
                <w:szCs w:val="16"/>
                <w:lang w:eastAsia="tr-TR"/>
              </w:rPr>
              <w:t>1,237,649</w:t>
            </w:r>
          </w:p>
        </w:tc>
        <w:tc>
          <w:tcPr>
            <w:tcW w:w="1135" w:type="dxa"/>
            <w:shd w:val="clear" w:color="auto" w:fill="auto"/>
            <w:vAlign w:val="bottom"/>
          </w:tcPr>
          <w:p w14:paraId="5DF1146B" w14:textId="2D2C9F03" w:rsidR="00C86DE4" w:rsidRPr="00C86DE4" w:rsidRDefault="00C86DE4" w:rsidP="00C86DE4">
            <w:pPr>
              <w:jc w:val="right"/>
              <w:rPr>
                <w:b/>
                <w:bCs/>
                <w:color w:val="000000"/>
                <w:sz w:val="16"/>
                <w:szCs w:val="16"/>
                <w:lang w:eastAsia="tr-TR"/>
              </w:rPr>
            </w:pPr>
            <w:r w:rsidRPr="00056F89">
              <w:rPr>
                <w:b/>
                <w:bCs/>
                <w:color w:val="000000"/>
                <w:sz w:val="16"/>
                <w:szCs w:val="16"/>
                <w:lang w:eastAsia="tr-TR"/>
              </w:rPr>
              <w:t>1,476,069</w:t>
            </w:r>
          </w:p>
        </w:tc>
        <w:tc>
          <w:tcPr>
            <w:tcW w:w="1136" w:type="dxa"/>
            <w:shd w:val="clear" w:color="auto" w:fill="auto"/>
            <w:vAlign w:val="bottom"/>
          </w:tcPr>
          <w:p w14:paraId="04A926CA" w14:textId="23DD0092" w:rsidR="00C86DE4" w:rsidRPr="00C86DE4" w:rsidRDefault="00C86DE4" w:rsidP="00C86DE4">
            <w:pPr>
              <w:jc w:val="right"/>
              <w:rPr>
                <w:b/>
                <w:bCs/>
                <w:color w:val="000000"/>
                <w:sz w:val="16"/>
                <w:szCs w:val="16"/>
                <w:lang w:eastAsia="tr-TR"/>
              </w:rPr>
            </w:pPr>
            <w:r w:rsidRPr="00056F89">
              <w:rPr>
                <w:b/>
                <w:bCs/>
                <w:color w:val="000000"/>
                <w:sz w:val="16"/>
                <w:szCs w:val="16"/>
                <w:lang w:eastAsia="tr-TR"/>
              </w:rPr>
              <w:t>3,802,023</w:t>
            </w:r>
          </w:p>
        </w:tc>
      </w:tr>
      <w:tr w:rsidR="00C86DE4" w:rsidRPr="003E46B0" w14:paraId="20BA36F3" w14:textId="77777777" w:rsidTr="00056F89">
        <w:trPr>
          <w:trHeight w:hRule="exact" w:val="340"/>
        </w:trPr>
        <w:tc>
          <w:tcPr>
            <w:tcW w:w="3820" w:type="dxa"/>
            <w:shd w:val="clear" w:color="auto" w:fill="auto"/>
            <w:noWrap/>
            <w:vAlign w:val="bottom"/>
          </w:tcPr>
          <w:p w14:paraId="347CB667" w14:textId="60ADCB87" w:rsidR="00C86DE4" w:rsidRPr="003E46B0" w:rsidRDefault="00C86DE4" w:rsidP="00C86DE4">
            <w:pPr>
              <w:spacing w:line="221" w:lineRule="auto"/>
              <w:ind w:left="64"/>
              <w:rPr>
                <w:b/>
                <w:sz w:val="16"/>
                <w:szCs w:val="16"/>
                <w:lang w:eastAsia="tr-TR"/>
              </w:rPr>
            </w:pPr>
            <w:r w:rsidRPr="003E46B0">
              <w:rPr>
                <w:color w:val="000000"/>
                <w:sz w:val="16"/>
                <w:szCs w:val="16"/>
                <w:lang w:eastAsia="tr-TR"/>
              </w:rPr>
              <w:t>Teminatı birinci kalite likit varlık olan, kredi kuruluşları veya finansal kuruluşlardan alacaklar</w:t>
            </w:r>
          </w:p>
        </w:tc>
        <w:tc>
          <w:tcPr>
            <w:tcW w:w="1135" w:type="dxa"/>
            <w:shd w:val="clear" w:color="auto" w:fill="auto"/>
            <w:vAlign w:val="bottom"/>
          </w:tcPr>
          <w:p w14:paraId="2F6E702D" w14:textId="706BA9A4" w:rsidR="00C86DE4" w:rsidRPr="00E7087A" w:rsidRDefault="00C86DE4" w:rsidP="00C86DE4">
            <w:pPr>
              <w:jc w:val="right"/>
              <w:rPr>
                <w:color w:val="000000"/>
                <w:sz w:val="16"/>
                <w:szCs w:val="16"/>
                <w:lang w:eastAsia="tr-TR"/>
              </w:rPr>
            </w:pPr>
            <w:r w:rsidRPr="00056F89">
              <w:rPr>
                <w:color w:val="000000"/>
                <w:sz w:val="16"/>
                <w:szCs w:val="16"/>
                <w:lang w:eastAsia="tr-TR"/>
              </w:rPr>
              <w:t>-</w:t>
            </w:r>
          </w:p>
        </w:tc>
        <w:tc>
          <w:tcPr>
            <w:tcW w:w="1135" w:type="dxa"/>
            <w:shd w:val="clear" w:color="auto" w:fill="auto"/>
            <w:vAlign w:val="bottom"/>
          </w:tcPr>
          <w:p w14:paraId="3AD23142" w14:textId="6D57F927" w:rsidR="00C86DE4" w:rsidRPr="00E7087A" w:rsidRDefault="00C86DE4" w:rsidP="00C86DE4">
            <w:pPr>
              <w:jc w:val="right"/>
              <w:rPr>
                <w:color w:val="000000"/>
                <w:sz w:val="16"/>
                <w:szCs w:val="16"/>
                <w:lang w:eastAsia="tr-TR"/>
              </w:rPr>
            </w:pPr>
            <w:r w:rsidRPr="00056F89">
              <w:rPr>
                <w:color w:val="000000"/>
                <w:sz w:val="16"/>
                <w:szCs w:val="16"/>
                <w:lang w:eastAsia="tr-TR"/>
              </w:rPr>
              <w:t>-</w:t>
            </w:r>
          </w:p>
        </w:tc>
        <w:tc>
          <w:tcPr>
            <w:tcW w:w="1136" w:type="dxa"/>
            <w:shd w:val="clear" w:color="auto" w:fill="auto"/>
            <w:vAlign w:val="bottom"/>
          </w:tcPr>
          <w:p w14:paraId="2CB892AF" w14:textId="62FE41AE" w:rsidR="00C86DE4" w:rsidRPr="00E7087A" w:rsidRDefault="00C86DE4" w:rsidP="00C86DE4">
            <w:pPr>
              <w:jc w:val="right"/>
              <w:rPr>
                <w:color w:val="000000"/>
                <w:sz w:val="16"/>
                <w:szCs w:val="16"/>
                <w:lang w:eastAsia="tr-TR"/>
              </w:rPr>
            </w:pPr>
            <w:r w:rsidRPr="00056F89">
              <w:rPr>
                <w:color w:val="000000"/>
                <w:sz w:val="16"/>
                <w:szCs w:val="16"/>
                <w:lang w:eastAsia="tr-TR"/>
              </w:rPr>
              <w:t>-</w:t>
            </w:r>
          </w:p>
        </w:tc>
        <w:tc>
          <w:tcPr>
            <w:tcW w:w="1135" w:type="dxa"/>
            <w:shd w:val="clear" w:color="auto" w:fill="auto"/>
            <w:vAlign w:val="bottom"/>
          </w:tcPr>
          <w:p w14:paraId="3FE01805" w14:textId="4F2A9B6F" w:rsidR="00C86DE4" w:rsidRPr="00E7087A" w:rsidRDefault="00C86DE4" w:rsidP="00C86DE4">
            <w:pPr>
              <w:jc w:val="right"/>
              <w:rPr>
                <w:color w:val="000000"/>
                <w:sz w:val="16"/>
                <w:szCs w:val="16"/>
                <w:lang w:eastAsia="tr-TR"/>
              </w:rPr>
            </w:pPr>
            <w:r w:rsidRPr="00056F89">
              <w:rPr>
                <w:color w:val="000000"/>
                <w:sz w:val="16"/>
                <w:szCs w:val="16"/>
                <w:lang w:eastAsia="tr-TR"/>
              </w:rPr>
              <w:t>-</w:t>
            </w:r>
          </w:p>
        </w:tc>
        <w:tc>
          <w:tcPr>
            <w:tcW w:w="1136" w:type="dxa"/>
            <w:shd w:val="clear" w:color="auto" w:fill="auto"/>
            <w:vAlign w:val="bottom"/>
          </w:tcPr>
          <w:p w14:paraId="1306467F" w14:textId="3099C864" w:rsidR="00C86DE4" w:rsidRPr="00E7087A" w:rsidRDefault="00C86DE4" w:rsidP="00C86DE4">
            <w:pPr>
              <w:jc w:val="right"/>
              <w:rPr>
                <w:color w:val="000000"/>
                <w:sz w:val="16"/>
                <w:szCs w:val="16"/>
                <w:lang w:eastAsia="tr-TR"/>
              </w:rPr>
            </w:pPr>
            <w:r w:rsidRPr="00056F89">
              <w:rPr>
                <w:color w:val="000000"/>
                <w:sz w:val="16"/>
                <w:szCs w:val="16"/>
                <w:lang w:eastAsia="tr-TR"/>
              </w:rPr>
              <w:t>-</w:t>
            </w:r>
          </w:p>
        </w:tc>
      </w:tr>
      <w:tr w:rsidR="00C86DE4" w:rsidRPr="003E46B0" w14:paraId="24544FA0" w14:textId="77777777" w:rsidTr="00056F89">
        <w:trPr>
          <w:trHeight w:hRule="exact" w:val="510"/>
        </w:trPr>
        <w:tc>
          <w:tcPr>
            <w:tcW w:w="3820" w:type="dxa"/>
            <w:shd w:val="clear" w:color="auto" w:fill="auto"/>
            <w:noWrap/>
            <w:vAlign w:val="bottom"/>
          </w:tcPr>
          <w:p w14:paraId="22DADC59" w14:textId="2D14718A" w:rsidR="00C86DE4" w:rsidRPr="003E46B0" w:rsidRDefault="00C86DE4" w:rsidP="00C86DE4">
            <w:pPr>
              <w:spacing w:line="221" w:lineRule="auto"/>
              <w:ind w:left="64"/>
              <w:rPr>
                <w:color w:val="000000"/>
                <w:sz w:val="16"/>
                <w:szCs w:val="16"/>
                <w:lang w:eastAsia="tr-TR"/>
              </w:rPr>
            </w:pPr>
            <w:r w:rsidRPr="003E46B0">
              <w:rPr>
                <w:color w:val="000000"/>
                <w:sz w:val="16"/>
                <w:szCs w:val="16"/>
                <w:lang w:eastAsia="tr-TR"/>
              </w:rPr>
              <w:t>Kredi kuruluşları veya finansal kuruluşlardan teminatsız veya teminatı birinci kalite likit varlık olmayan teminatlı alacaklar</w:t>
            </w:r>
          </w:p>
        </w:tc>
        <w:tc>
          <w:tcPr>
            <w:tcW w:w="1135" w:type="dxa"/>
            <w:shd w:val="clear" w:color="auto" w:fill="auto"/>
            <w:vAlign w:val="bottom"/>
          </w:tcPr>
          <w:p w14:paraId="41441487" w14:textId="16A980B8" w:rsidR="00C86DE4" w:rsidRPr="003E46B0" w:rsidRDefault="00C86DE4" w:rsidP="00C86DE4">
            <w:pPr>
              <w:jc w:val="right"/>
              <w:rPr>
                <w:color w:val="000000"/>
                <w:sz w:val="16"/>
                <w:szCs w:val="16"/>
                <w:lang w:eastAsia="tr-TR"/>
              </w:rPr>
            </w:pPr>
            <w:r w:rsidRPr="00056F89">
              <w:rPr>
                <w:color w:val="000000"/>
                <w:sz w:val="16"/>
                <w:szCs w:val="16"/>
                <w:lang w:eastAsia="tr-TR"/>
              </w:rPr>
              <w:t>-</w:t>
            </w:r>
          </w:p>
        </w:tc>
        <w:tc>
          <w:tcPr>
            <w:tcW w:w="1135" w:type="dxa"/>
            <w:shd w:val="clear" w:color="auto" w:fill="auto"/>
            <w:vAlign w:val="bottom"/>
          </w:tcPr>
          <w:p w14:paraId="6BD462D8" w14:textId="7FBBC4E4" w:rsidR="00C86DE4" w:rsidRPr="003E46B0" w:rsidRDefault="00C86DE4" w:rsidP="00C86DE4">
            <w:pPr>
              <w:jc w:val="right"/>
              <w:rPr>
                <w:color w:val="000000"/>
                <w:sz w:val="16"/>
                <w:szCs w:val="16"/>
                <w:lang w:eastAsia="tr-TR"/>
              </w:rPr>
            </w:pPr>
            <w:r w:rsidRPr="00056F89">
              <w:rPr>
                <w:color w:val="000000"/>
                <w:sz w:val="16"/>
                <w:szCs w:val="16"/>
                <w:lang w:eastAsia="tr-TR"/>
              </w:rPr>
              <w:t>-</w:t>
            </w:r>
          </w:p>
        </w:tc>
        <w:tc>
          <w:tcPr>
            <w:tcW w:w="1136" w:type="dxa"/>
            <w:shd w:val="clear" w:color="auto" w:fill="auto"/>
            <w:vAlign w:val="bottom"/>
          </w:tcPr>
          <w:p w14:paraId="4DE0F693" w14:textId="617D6BEB" w:rsidR="00C86DE4" w:rsidRPr="003E46B0" w:rsidRDefault="00C86DE4" w:rsidP="00C86DE4">
            <w:pPr>
              <w:jc w:val="right"/>
              <w:rPr>
                <w:color w:val="000000"/>
                <w:sz w:val="16"/>
                <w:szCs w:val="16"/>
                <w:lang w:eastAsia="tr-TR"/>
              </w:rPr>
            </w:pPr>
            <w:r w:rsidRPr="00056F89">
              <w:rPr>
                <w:color w:val="000000"/>
                <w:sz w:val="16"/>
                <w:szCs w:val="16"/>
                <w:lang w:eastAsia="tr-TR"/>
              </w:rPr>
              <w:t>-</w:t>
            </w:r>
          </w:p>
        </w:tc>
        <w:tc>
          <w:tcPr>
            <w:tcW w:w="1135" w:type="dxa"/>
            <w:shd w:val="clear" w:color="auto" w:fill="auto"/>
            <w:vAlign w:val="bottom"/>
          </w:tcPr>
          <w:p w14:paraId="4A6033DA" w14:textId="23A1F169" w:rsidR="00C86DE4" w:rsidRPr="003E46B0" w:rsidRDefault="00C86DE4" w:rsidP="00C86DE4">
            <w:pPr>
              <w:jc w:val="right"/>
              <w:rPr>
                <w:color w:val="000000"/>
                <w:sz w:val="16"/>
                <w:szCs w:val="16"/>
                <w:lang w:eastAsia="tr-TR"/>
              </w:rPr>
            </w:pPr>
            <w:r w:rsidRPr="00056F89">
              <w:rPr>
                <w:color w:val="000000"/>
                <w:sz w:val="16"/>
                <w:szCs w:val="16"/>
                <w:lang w:eastAsia="tr-TR"/>
              </w:rPr>
              <w:t>-</w:t>
            </w:r>
          </w:p>
        </w:tc>
        <w:tc>
          <w:tcPr>
            <w:tcW w:w="1136" w:type="dxa"/>
            <w:shd w:val="clear" w:color="auto" w:fill="auto"/>
            <w:vAlign w:val="bottom"/>
          </w:tcPr>
          <w:p w14:paraId="67B212DA" w14:textId="16B71739" w:rsidR="00C86DE4" w:rsidRPr="003E46B0" w:rsidRDefault="00C86DE4" w:rsidP="00C86DE4">
            <w:pPr>
              <w:jc w:val="right"/>
              <w:rPr>
                <w:color w:val="000000"/>
                <w:sz w:val="16"/>
                <w:szCs w:val="16"/>
                <w:lang w:eastAsia="tr-TR"/>
              </w:rPr>
            </w:pPr>
            <w:r w:rsidRPr="00056F89">
              <w:rPr>
                <w:color w:val="000000"/>
                <w:sz w:val="16"/>
                <w:szCs w:val="16"/>
                <w:lang w:eastAsia="tr-TR"/>
              </w:rPr>
              <w:t>-</w:t>
            </w:r>
          </w:p>
        </w:tc>
      </w:tr>
      <w:tr w:rsidR="00C86DE4" w:rsidRPr="003E46B0" w14:paraId="55A453FE" w14:textId="77777777" w:rsidTr="00056F89">
        <w:trPr>
          <w:trHeight w:hRule="exact" w:val="680"/>
        </w:trPr>
        <w:tc>
          <w:tcPr>
            <w:tcW w:w="3820" w:type="dxa"/>
            <w:shd w:val="clear" w:color="auto" w:fill="auto"/>
            <w:noWrap/>
            <w:vAlign w:val="bottom"/>
          </w:tcPr>
          <w:p w14:paraId="517F7DF9" w14:textId="40D771F9" w:rsidR="00C86DE4" w:rsidRPr="003E46B0" w:rsidRDefault="00C86DE4" w:rsidP="00C86DE4">
            <w:pPr>
              <w:spacing w:line="221" w:lineRule="auto"/>
              <w:ind w:left="64"/>
              <w:rPr>
                <w:color w:val="000000"/>
                <w:sz w:val="16"/>
                <w:szCs w:val="16"/>
                <w:lang w:eastAsia="tr-TR"/>
              </w:rPr>
            </w:pPr>
            <w:r w:rsidRPr="003E46B0">
              <w:rPr>
                <w:color w:val="000000"/>
                <w:sz w:val="16"/>
                <w:szCs w:val="16"/>
                <w:lang w:eastAsia="tr-TR"/>
              </w:rPr>
              <w:t>Kredi kuruluşları veya finansal kuruluşlar dışındaki kurumsal müşteriler, kuruluşlar, gerçek kişi ve perakende müşteriler, merkezi yönetimler, merkez bankaları ile kamu kuruluşlarından olan alacaklar</w:t>
            </w:r>
          </w:p>
        </w:tc>
        <w:tc>
          <w:tcPr>
            <w:tcW w:w="1135" w:type="dxa"/>
            <w:shd w:val="clear" w:color="auto" w:fill="auto"/>
            <w:vAlign w:val="bottom"/>
          </w:tcPr>
          <w:p w14:paraId="231092EC" w14:textId="0902A387" w:rsidR="00C86DE4" w:rsidRPr="00E7087A" w:rsidRDefault="00C86DE4" w:rsidP="00C86DE4">
            <w:pPr>
              <w:jc w:val="right"/>
              <w:rPr>
                <w:color w:val="000000"/>
                <w:sz w:val="16"/>
                <w:szCs w:val="16"/>
                <w:lang w:eastAsia="tr-TR"/>
              </w:rPr>
            </w:pPr>
            <w:r w:rsidRPr="00056F89">
              <w:rPr>
                <w:color w:val="000000"/>
                <w:sz w:val="16"/>
                <w:szCs w:val="16"/>
                <w:lang w:eastAsia="tr-TR"/>
              </w:rPr>
              <w:t>-</w:t>
            </w:r>
          </w:p>
        </w:tc>
        <w:tc>
          <w:tcPr>
            <w:tcW w:w="1135" w:type="dxa"/>
            <w:shd w:val="clear" w:color="auto" w:fill="auto"/>
            <w:vAlign w:val="bottom"/>
          </w:tcPr>
          <w:p w14:paraId="4DE13CED" w14:textId="45481FE6" w:rsidR="00C86DE4" w:rsidRPr="00E7087A" w:rsidRDefault="00C86DE4" w:rsidP="00C86DE4">
            <w:pPr>
              <w:jc w:val="right"/>
              <w:rPr>
                <w:color w:val="000000"/>
                <w:sz w:val="16"/>
                <w:szCs w:val="16"/>
                <w:lang w:eastAsia="tr-TR"/>
              </w:rPr>
            </w:pPr>
            <w:r w:rsidRPr="00056F89">
              <w:rPr>
                <w:color w:val="000000"/>
                <w:sz w:val="16"/>
                <w:szCs w:val="16"/>
                <w:lang w:eastAsia="tr-TR"/>
              </w:rPr>
              <w:t>3,857,079</w:t>
            </w:r>
          </w:p>
        </w:tc>
        <w:tc>
          <w:tcPr>
            <w:tcW w:w="1136" w:type="dxa"/>
            <w:shd w:val="clear" w:color="auto" w:fill="auto"/>
            <w:vAlign w:val="bottom"/>
          </w:tcPr>
          <w:p w14:paraId="54EB3E17" w14:textId="7AFC9AAF" w:rsidR="00C86DE4" w:rsidRPr="00E7087A" w:rsidRDefault="00C86DE4" w:rsidP="00C86DE4">
            <w:pPr>
              <w:jc w:val="right"/>
              <w:rPr>
                <w:color w:val="000000"/>
                <w:sz w:val="16"/>
                <w:szCs w:val="16"/>
                <w:lang w:eastAsia="tr-TR"/>
              </w:rPr>
            </w:pPr>
            <w:r w:rsidRPr="00056F89">
              <w:rPr>
                <w:color w:val="000000"/>
                <w:sz w:val="16"/>
                <w:szCs w:val="16"/>
                <w:lang w:eastAsia="tr-TR"/>
              </w:rPr>
              <w:t>1,237,649</w:t>
            </w:r>
          </w:p>
        </w:tc>
        <w:tc>
          <w:tcPr>
            <w:tcW w:w="1135" w:type="dxa"/>
            <w:shd w:val="clear" w:color="auto" w:fill="auto"/>
            <w:vAlign w:val="bottom"/>
          </w:tcPr>
          <w:p w14:paraId="5FB9EB12" w14:textId="47C72D80" w:rsidR="00C86DE4" w:rsidRPr="00E7087A" w:rsidRDefault="00C86DE4" w:rsidP="00C86DE4">
            <w:pPr>
              <w:jc w:val="right"/>
              <w:rPr>
                <w:color w:val="000000"/>
                <w:sz w:val="16"/>
                <w:szCs w:val="16"/>
                <w:lang w:eastAsia="tr-TR"/>
              </w:rPr>
            </w:pPr>
            <w:r w:rsidRPr="00056F89">
              <w:rPr>
                <w:color w:val="000000"/>
                <w:sz w:val="16"/>
                <w:szCs w:val="16"/>
                <w:lang w:eastAsia="tr-TR"/>
              </w:rPr>
              <w:t>1,476,069</w:t>
            </w:r>
          </w:p>
        </w:tc>
        <w:tc>
          <w:tcPr>
            <w:tcW w:w="1136" w:type="dxa"/>
            <w:shd w:val="clear" w:color="auto" w:fill="auto"/>
            <w:vAlign w:val="bottom"/>
          </w:tcPr>
          <w:p w14:paraId="7A7BEEE5" w14:textId="3F296024" w:rsidR="00C86DE4" w:rsidRPr="00E7087A" w:rsidRDefault="00C86DE4" w:rsidP="00C86DE4">
            <w:pPr>
              <w:jc w:val="right"/>
              <w:rPr>
                <w:color w:val="000000"/>
                <w:sz w:val="16"/>
                <w:szCs w:val="16"/>
                <w:lang w:eastAsia="tr-TR"/>
              </w:rPr>
            </w:pPr>
            <w:r w:rsidRPr="00056F89">
              <w:rPr>
                <w:color w:val="000000"/>
                <w:sz w:val="16"/>
                <w:szCs w:val="16"/>
                <w:lang w:eastAsia="tr-TR"/>
              </w:rPr>
              <w:t>3,802,023</w:t>
            </w:r>
          </w:p>
        </w:tc>
      </w:tr>
      <w:tr w:rsidR="00C86DE4" w:rsidRPr="003E46B0" w14:paraId="78AB502C" w14:textId="77777777" w:rsidTr="00056F89">
        <w:trPr>
          <w:trHeight w:hRule="exact" w:val="340"/>
        </w:trPr>
        <w:tc>
          <w:tcPr>
            <w:tcW w:w="3820" w:type="dxa"/>
            <w:shd w:val="clear" w:color="auto" w:fill="auto"/>
            <w:noWrap/>
            <w:vAlign w:val="bottom"/>
          </w:tcPr>
          <w:p w14:paraId="1C371C81" w14:textId="7E431E75" w:rsidR="00C86DE4" w:rsidRPr="003E46B0" w:rsidRDefault="00C86DE4" w:rsidP="00C86DE4">
            <w:pPr>
              <w:spacing w:line="221" w:lineRule="auto"/>
              <w:ind w:firstLine="340"/>
              <w:rPr>
                <w:sz w:val="16"/>
                <w:szCs w:val="16"/>
                <w:lang w:eastAsia="tr-TR"/>
              </w:rPr>
            </w:pPr>
            <w:r w:rsidRPr="003E46B0">
              <w:rPr>
                <w:i/>
                <w:iCs/>
                <w:color w:val="000000"/>
                <w:sz w:val="16"/>
                <w:szCs w:val="16"/>
                <w:lang w:eastAsia="tr-TR"/>
              </w:rPr>
              <w:t>%35 ya da daha düşük risk ağırlığına tabi alacaklar</w:t>
            </w:r>
          </w:p>
        </w:tc>
        <w:tc>
          <w:tcPr>
            <w:tcW w:w="1135" w:type="dxa"/>
            <w:shd w:val="clear" w:color="auto" w:fill="auto"/>
            <w:vAlign w:val="bottom"/>
          </w:tcPr>
          <w:p w14:paraId="094D438E" w14:textId="315A1A59" w:rsidR="00C86DE4" w:rsidRPr="003E46B0" w:rsidRDefault="00C86DE4" w:rsidP="00C86DE4">
            <w:pPr>
              <w:jc w:val="right"/>
              <w:rPr>
                <w:color w:val="000000"/>
                <w:sz w:val="16"/>
                <w:szCs w:val="16"/>
                <w:lang w:eastAsia="tr-TR"/>
              </w:rPr>
            </w:pPr>
            <w:r w:rsidRPr="00056F89">
              <w:rPr>
                <w:color w:val="000000"/>
                <w:sz w:val="16"/>
                <w:szCs w:val="16"/>
                <w:lang w:eastAsia="tr-TR"/>
              </w:rPr>
              <w:t>-</w:t>
            </w:r>
          </w:p>
        </w:tc>
        <w:tc>
          <w:tcPr>
            <w:tcW w:w="1135" w:type="dxa"/>
            <w:shd w:val="clear" w:color="auto" w:fill="auto"/>
            <w:vAlign w:val="bottom"/>
          </w:tcPr>
          <w:p w14:paraId="74254505" w14:textId="68B196EE" w:rsidR="00C86DE4" w:rsidRPr="003E46B0" w:rsidRDefault="00C86DE4" w:rsidP="00C86DE4">
            <w:pPr>
              <w:jc w:val="right"/>
              <w:rPr>
                <w:color w:val="000000"/>
                <w:sz w:val="16"/>
                <w:szCs w:val="16"/>
                <w:lang w:eastAsia="tr-TR"/>
              </w:rPr>
            </w:pPr>
            <w:r w:rsidRPr="00056F89">
              <w:rPr>
                <w:color w:val="000000"/>
                <w:sz w:val="16"/>
                <w:szCs w:val="16"/>
                <w:lang w:eastAsia="tr-TR"/>
              </w:rPr>
              <w:t> </w:t>
            </w:r>
          </w:p>
        </w:tc>
        <w:tc>
          <w:tcPr>
            <w:tcW w:w="1136" w:type="dxa"/>
            <w:shd w:val="clear" w:color="auto" w:fill="auto"/>
            <w:vAlign w:val="bottom"/>
          </w:tcPr>
          <w:p w14:paraId="54D5D7FC" w14:textId="7FF8170D" w:rsidR="00C86DE4" w:rsidRPr="003E46B0" w:rsidRDefault="00C86DE4" w:rsidP="00C86DE4">
            <w:pPr>
              <w:jc w:val="right"/>
              <w:rPr>
                <w:color w:val="000000"/>
                <w:sz w:val="16"/>
                <w:szCs w:val="16"/>
                <w:lang w:eastAsia="tr-TR"/>
              </w:rPr>
            </w:pPr>
            <w:r w:rsidRPr="00056F89">
              <w:rPr>
                <w:color w:val="000000"/>
                <w:sz w:val="16"/>
                <w:szCs w:val="16"/>
                <w:lang w:eastAsia="tr-TR"/>
              </w:rPr>
              <w:t> </w:t>
            </w:r>
          </w:p>
        </w:tc>
        <w:tc>
          <w:tcPr>
            <w:tcW w:w="1135" w:type="dxa"/>
            <w:shd w:val="clear" w:color="auto" w:fill="auto"/>
            <w:vAlign w:val="bottom"/>
          </w:tcPr>
          <w:p w14:paraId="2ACBD276" w14:textId="6B9951D2" w:rsidR="00C86DE4" w:rsidRPr="003E46B0" w:rsidRDefault="00C86DE4" w:rsidP="00C86DE4">
            <w:pPr>
              <w:jc w:val="right"/>
              <w:rPr>
                <w:color w:val="000000"/>
                <w:sz w:val="16"/>
                <w:szCs w:val="16"/>
                <w:lang w:eastAsia="tr-TR"/>
              </w:rPr>
            </w:pPr>
            <w:r w:rsidRPr="00056F89">
              <w:rPr>
                <w:color w:val="000000"/>
                <w:sz w:val="16"/>
                <w:szCs w:val="16"/>
                <w:lang w:eastAsia="tr-TR"/>
              </w:rPr>
              <w:t> </w:t>
            </w:r>
          </w:p>
        </w:tc>
        <w:tc>
          <w:tcPr>
            <w:tcW w:w="1136" w:type="dxa"/>
            <w:shd w:val="clear" w:color="auto" w:fill="auto"/>
            <w:vAlign w:val="bottom"/>
          </w:tcPr>
          <w:p w14:paraId="6855D2A1" w14:textId="73E4C81E" w:rsidR="00C86DE4" w:rsidRPr="003E46B0" w:rsidRDefault="00C86DE4" w:rsidP="00C86DE4">
            <w:pPr>
              <w:jc w:val="right"/>
              <w:rPr>
                <w:color w:val="000000"/>
                <w:sz w:val="16"/>
                <w:szCs w:val="16"/>
                <w:lang w:eastAsia="tr-TR"/>
              </w:rPr>
            </w:pPr>
            <w:r w:rsidRPr="00056F89">
              <w:rPr>
                <w:color w:val="000000"/>
                <w:sz w:val="16"/>
                <w:szCs w:val="16"/>
                <w:lang w:eastAsia="tr-TR"/>
              </w:rPr>
              <w:t> </w:t>
            </w:r>
          </w:p>
        </w:tc>
      </w:tr>
      <w:tr w:rsidR="00C86DE4" w:rsidRPr="003E46B0" w14:paraId="6C971192" w14:textId="77777777" w:rsidTr="00056F89">
        <w:trPr>
          <w:trHeight w:hRule="exact" w:val="340"/>
        </w:trPr>
        <w:tc>
          <w:tcPr>
            <w:tcW w:w="3820" w:type="dxa"/>
            <w:shd w:val="clear" w:color="auto" w:fill="auto"/>
            <w:noWrap/>
            <w:vAlign w:val="bottom"/>
          </w:tcPr>
          <w:p w14:paraId="5F2F8F89" w14:textId="50FD957F" w:rsidR="00C86DE4" w:rsidRPr="003E46B0" w:rsidRDefault="00C86DE4" w:rsidP="00C86DE4">
            <w:pPr>
              <w:spacing w:line="221" w:lineRule="auto"/>
              <w:ind w:firstLine="113"/>
              <w:rPr>
                <w:sz w:val="16"/>
                <w:szCs w:val="16"/>
                <w:lang w:eastAsia="tr-TR"/>
              </w:rPr>
            </w:pPr>
            <w:r w:rsidRPr="003E46B0">
              <w:rPr>
                <w:color w:val="000000"/>
                <w:sz w:val="16"/>
                <w:szCs w:val="16"/>
                <w:lang w:eastAsia="tr-TR"/>
              </w:rPr>
              <w:t xml:space="preserve">İkamet amaçlı gayrimenkul ipoteği ile </w:t>
            </w:r>
            <w:proofErr w:type="spellStart"/>
            <w:r w:rsidRPr="003E46B0">
              <w:rPr>
                <w:color w:val="000000"/>
                <w:sz w:val="16"/>
                <w:szCs w:val="16"/>
                <w:lang w:eastAsia="tr-TR"/>
              </w:rPr>
              <w:t>teminatlandırılan</w:t>
            </w:r>
            <w:proofErr w:type="spellEnd"/>
            <w:r w:rsidRPr="003E46B0">
              <w:rPr>
                <w:color w:val="000000"/>
                <w:sz w:val="16"/>
                <w:szCs w:val="16"/>
                <w:lang w:eastAsia="tr-TR"/>
              </w:rPr>
              <w:t xml:space="preserve"> alacaklar</w:t>
            </w:r>
          </w:p>
        </w:tc>
        <w:tc>
          <w:tcPr>
            <w:tcW w:w="1135" w:type="dxa"/>
            <w:shd w:val="clear" w:color="auto" w:fill="auto"/>
            <w:vAlign w:val="bottom"/>
          </w:tcPr>
          <w:p w14:paraId="3EA255CF" w14:textId="2ADE1738" w:rsidR="00C86DE4" w:rsidRPr="003E46B0" w:rsidRDefault="00C86DE4" w:rsidP="00C86DE4">
            <w:pPr>
              <w:jc w:val="right"/>
              <w:rPr>
                <w:color w:val="000000"/>
                <w:sz w:val="16"/>
                <w:szCs w:val="16"/>
                <w:lang w:eastAsia="tr-TR"/>
              </w:rPr>
            </w:pPr>
            <w:r w:rsidRPr="00056F89">
              <w:rPr>
                <w:color w:val="000000"/>
                <w:sz w:val="16"/>
                <w:szCs w:val="16"/>
                <w:lang w:eastAsia="tr-TR"/>
              </w:rPr>
              <w:t>-</w:t>
            </w:r>
          </w:p>
        </w:tc>
        <w:tc>
          <w:tcPr>
            <w:tcW w:w="1135" w:type="dxa"/>
            <w:shd w:val="clear" w:color="auto" w:fill="auto"/>
            <w:vAlign w:val="bottom"/>
          </w:tcPr>
          <w:p w14:paraId="74C2B446" w14:textId="252D7D9C" w:rsidR="00C86DE4" w:rsidRPr="003E46B0" w:rsidRDefault="00C86DE4" w:rsidP="00C86DE4">
            <w:pPr>
              <w:jc w:val="right"/>
              <w:rPr>
                <w:color w:val="000000"/>
                <w:sz w:val="16"/>
                <w:szCs w:val="16"/>
                <w:lang w:eastAsia="tr-TR"/>
              </w:rPr>
            </w:pPr>
            <w:r w:rsidRPr="00056F89">
              <w:rPr>
                <w:color w:val="000000"/>
                <w:sz w:val="16"/>
                <w:szCs w:val="16"/>
                <w:lang w:eastAsia="tr-TR"/>
              </w:rPr>
              <w:t>-</w:t>
            </w:r>
          </w:p>
        </w:tc>
        <w:tc>
          <w:tcPr>
            <w:tcW w:w="1136" w:type="dxa"/>
            <w:shd w:val="clear" w:color="auto" w:fill="auto"/>
            <w:vAlign w:val="bottom"/>
          </w:tcPr>
          <w:p w14:paraId="6C8AC59B" w14:textId="5D38A156" w:rsidR="00C86DE4" w:rsidRPr="003E46B0" w:rsidRDefault="00C86DE4" w:rsidP="00C86DE4">
            <w:pPr>
              <w:jc w:val="right"/>
              <w:rPr>
                <w:color w:val="000000"/>
                <w:sz w:val="16"/>
                <w:szCs w:val="16"/>
                <w:lang w:eastAsia="tr-TR"/>
              </w:rPr>
            </w:pPr>
            <w:r w:rsidRPr="00056F89">
              <w:rPr>
                <w:color w:val="000000"/>
                <w:sz w:val="16"/>
                <w:szCs w:val="16"/>
                <w:lang w:eastAsia="tr-TR"/>
              </w:rPr>
              <w:t>-</w:t>
            </w:r>
          </w:p>
        </w:tc>
        <w:tc>
          <w:tcPr>
            <w:tcW w:w="1135" w:type="dxa"/>
            <w:shd w:val="clear" w:color="auto" w:fill="auto"/>
            <w:vAlign w:val="bottom"/>
          </w:tcPr>
          <w:p w14:paraId="22CBC5F8" w14:textId="60924E03" w:rsidR="00C86DE4" w:rsidRPr="003E46B0" w:rsidRDefault="00C86DE4" w:rsidP="00C86DE4">
            <w:pPr>
              <w:jc w:val="right"/>
              <w:rPr>
                <w:color w:val="000000"/>
                <w:sz w:val="16"/>
                <w:szCs w:val="16"/>
                <w:lang w:eastAsia="tr-TR"/>
              </w:rPr>
            </w:pPr>
            <w:r w:rsidRPr="00056F89">
              <w:rPr>
                <w:color w:val="000000"/>
                <w:sz w:val="16"/>
                <w:szCs w:val="16"/>
                <w:lang w:eastAsia="tr-TR"/>
              </w:rPr>
              <w:t>-</w:t>
            </w:r>
          </w:p>
        </w:tc>
        <w:tc>
          <w:tcPr>
            <w:tcW w:w="1136" w:type="dxa"/>
            <w:shd w:val="clear" w:color="auto" w:fill="auto"/>
            <w:vAlign w:val="bottom"/>
          </w:tcPr>
          <w:p w14:paraId="7E767BE7" w14:textId="67C7A6E6" w:rsidR="00C86DE4" w:rsidRPr="003E46B0" w:rsidRDefault="00C86DE4" w:rsidP="00C86DE4">
            <w:pPr>
              <w:jc w:val="right"/>
              <w:rPr>
                <w:color w:val="000000"/>
                <w:sz w:val="16"/>
                <w:szCs w:val="16"/>
                <w:lang w:eastAsia="tr-TR"/>
              </w:rPr>
            </w:pPr>
            <w:r w:rsidRPr="00056F89">
              <w:rPr>
                <w:color w:val="000000"/>
                <w:sz w:val="16"/>
                <w:szCs w:val="16"/>
                <w:lang w:eastAsia="tr-TR"/>
              </w:rPr>
              <w:t>-</w:t>
            </w:r>
          </w:p>
        </w:tc>
      </w:tr>
      <w:tr w:rsidR="00C86DE4" w:rsidRPr="003E46B0" w14:paraId="486F3153" w14:textId="77777777" w:rsidTr="00056F89">
        <w:trPr>
          <w:trHeight w:hRule="exact" w:val="340"/>
        </w:trPr>
        <w:tc>
          <w:tcPr>
            <w:tcW w:w="3820" w:type="dxa"/>
            <w:shd w:val="clear" w:color="auto" w:fill="auto"/>
            <w:noWrap/>
            <w:vAlign w:val="bottom"/>
          </w:tcPr>
          <w:p w14:paraId="7A8A0F83" w14:textId="4EECEC87" w:rsidR="00C86DE4" w:rsidRPr="003E46B0" w:rsidRDefault="00C86DE4" w:rsidP="00C86DE4">
            <w:pPr>
              <w:spacing w:line="221" w:lineRule="auto"/>
              <w:ind w:firstLine="340"/>
              <w:rPr>
                <w:b/>
                <w:sz w:val="16"/>
                <w:szCs w:val="16"/>
                <w:lang w:eastAsia="tr-TR"/>
              </w:rPr>
            </w:pPr>
            <w:r w:rsidRPr="003E46B0">
              <w:rPr>
                <w:i/>
                <w:iCs/>
                <w:color w:val="000000"/>
                <w:sz w:val="16"/>
                <w:szCs w:val="16"/>
                <w:lang w:eastAsia="tr-TR"/>
              </w:rPr>
              <w:t>%35 ya da daha düşük risk ağırlığına tabi alacaklar</w:t>
            </w:r>
          </w:p>
        </w:tc>
        <w:tc>
          <w:tcPr>
            <w:tcW w:w="1135" w:type="dxa"/>
            <w:shd w:val="clear" w:color="auto" w:fill="auto"/>
            <w:vAlign w:val="bottom"/>
          </w:tcPr>
          <w:p w14:paraId="1D821000" w14:textId="715AAF47" w:rsidR="00C86DE4" w:rsidRPr="00E7087A" w:rsidRDefault="00C86DE4" w:rsidP="00C86DE4">
            <w:pPr>
              <w:jc w:val="right"/>
              <w:rPr>
                <w:color w:val="000000"/>
                <w:sz w:val="16"/>
                <w:szCs w:val="16"/>
                <w:lang w:eastAsia="tr-TR"/>
              </w:rPr>
            </w:pPr>
            <w:r w:rsidRPr="00056F89">
              <w:rPr>
                <w:color w:val="000000"/>
                <w:sz w:val="16"/>
                <w:szCs w:val="16"/>
                <w:lang w:eastAsia="tr-TR"/>
              </w:rPr>
              <w:t>-</w:t>
            </w:r>
          </w:p>
        </w:tc>
        <w:tc>
          <w:tcPr>
            <w:tcW w:w="1135" w:type="dxa"/>
            <w:shd w:val="clear" w:color="auto" w:fill="auto"/>
            <w:vAlign w:val="bottom"/>
          </w:tcPr>
          <w:p w14:paraId="21AC89C6" w14:textId="3F031BF2" w:rsidR="00C86DE4" w:rsidRPr="00E7087A" w:rsidRDefault="00C86DE4" w:rsidP="00C86DE4">
            <w:pPr>
              <w:jc w:val="right"/>
              <w:rPr>
                <w:color w:val="000000"/>
                <w:sz w:val="16"/>
                <w:szCs w:val="16"/>
                <w:lang w:eastAsia="tr-TR"/>
              </w:rPr>
            </w:pPr>
            <w:r w:rsidRPr="00056F89">
              <w:rPr>
                <w:color w:val="000000"/>
                <w:sz w:val="16"/>
                <w:szCs w:val="16"/>
                <w:lang w:eastAsia="tr-TR"/>
              </w:rPr>
              <w:t>-</w:t>
            </w:r>
          </w:p>
        </w:tc>
        <w:tc>
          <w:tcPr>
            <w:tcW w:w="1136" w:type="dxa"/>
            <w:shd w:val="clear" w:color="auto" w:fill="auto"/>
            <w:vAlign w:val="bottom"/>
          </w:tcPr>
          <w:p w14:paraId="732E2620" w14:textId="7553F524" w:rsidR="00C86DE4" w:rsidRPr="00E7087A" w:rsidRDefault="00C86DE4" w:rsidP="00C86DE4">
            <w:pPr>
              <w:jc w:val="right"/>
              <w:rPr>
                <w:color w:val="000000"/>
                <w:sz w:val="16"/>
                <w:szCs w:val="16"/>
                <w:lang w:eastAsia="tr-TR"/>
              </w:rPr>
            </w:pPr>
            <w:r w:rsidRPr="00056F89">
              <w:rPr>
                <w:color w:val="000000"/>
                <w:sz w:val="16"/>
                <w:szCs w:val="16"/>
                <w:lang w:eastAsia="tr-TR"/>
              </w:rPr>
              <w:t>-</w:t>
            </w:r>
          </w:p>
        </w:tc>
        <w:tc>
          <w:tcPr>
            <w:tcW w:w="1135" w:type="dxa"/>
            <w:shd w:val="clear" w:color="auto" w:fill="auto"/>
            <w:vAlign w:val="bottom"/>
          </w:tcPr>
          <w:p w14:paraId="4C79987A" w14:textId="30F06B4D" w:rsidR="00C86DE4" w:rsidRPr="00E7087A" w:rsidRDefault="00C86DE4" w:rsidP="00C86DE4">
            <w:pPr>
              <w:jc w:val="right"/>
              <w:rPr>
                <w:color w:val="000000"/>
                <w:sz w:val="16"/>
                <w:szCs w:val="16"/>
                <w:lang w:eastAsia="tr-TR"/>
              </w:rPr>
            </w:pPr>
            <w:r w:rsidRPr="00056F89">
              <w:rPr>
                <w:color w:val="000000"/>
                <w:sz w:val="16"/>
                <w:szCs w:val="16"/>
                <w:lang w:eastAsia="tr-TR"/>
              </w:rPr>
              <w:t>-</w:t>
            </w:r>
          </w:p>
        </w:tc>
        <w:tc>
          <w:tcPr>
            <w:tcW w:w="1136" w:type="dxa"/>
            <w:shd w:val="clear" w:color="auto" w:fill="auto"/>
            <w:vAlign w:val="bottom"/>
          </w:tcPr>
          <w:p w14:paraId="6FDB6E16" w14:textId="12514151" w:rsidR="00C86DE4" w:rsidRPr="00E7087A" w:rsidRDefault="00C86DE4" w:rsidP="00C86DE4">
            <w:pPr>
              <w:jc w:val="right"/>
              <w:rPr>
                <w:color w:val="000000"/>
                <w:sz w:val="16"/>
                <w:szCs w:val="16"/>
                <w:lang w:eastAsia="tr-TR"/>
              </w:rPr>
            </w:pPr>
            <w:r w:rsidRPr="00056F89">
              <w:rPr>
                <w:color w:val="000000"/>
                <w:sz w:val="16"/>
                <w:szCs w:val="16"/>
                <w:lang w:eastAsia="tr-TR"/>
              </w:rPr>
              <w:t>-</w:t>
            </w:r>
          </w:p>
        </w:tc>
      </w:tr>
      <w:tr w:rsidR="00C86DE4" w:rsidRPr="003E46B0" w14:paraId="35755869" w14:textId="77777777" w:rsidTr="00056F89">
        <w:trPr>
          <w:trHeight w:hRule="exact" w:val="558"/>
        </w:trPr>
        <w:tc>
          <w:tcPr>
            <w:tcW w:w="3820" w:type="dxa"/>
            <w:shd w:val="clear" w:color="auto" w:fill="auto"/>
            <w:noWrap/>
            <w:vAlign w:val="bottom"/>
          </w:tcPr>
          <w:p w14:paraId="6AF1327E" w14:textId="6ACCB254" w:rsidR="00C86DE4" w:rsidRPr="003E46B0" w:rsidRDefault="00C86DE4" w:rsidP="00C86DE4">
            <w:pPr>
              <w:spacing w:line="221" w:lineRule="auto"/>
              <w:ind w:left="64"/>
              <w:rPr>
                <w:color w:val="000000"/>
                <w:sz w:val="16"/>
                <w:szCs w:val="16"/>
                <w:lang w:eastAsia="tr-TR"/>
              </w:rPr>
            </w:pPr>
            <w:r w:rsidRPr="003E46B0">
              <w:rPr>
                <w:color w:val="000000"/>
                <w:sz w:val="16"/>
                <w:szCs w:val="16"/>
                <w:lang w:eastAsia="tr-TR"/>
              </w:rPr>
              <w:t>Yüksek kaliteli likit varlık niteliğini haiz olmayan, borsada işlem gören hisse senetleri ile borçlanma araçları</w:t>
            </w:r>
          </w:p>
        </w:tc>
        <w:tc>
          <w:tcPr>
            <w:tcW w:w="1135" w:type="dxa"/>
            <w:shd w:val="clear" w:color="auto" w:fill="auto"/>
            <w:vAlign w:val="bottom"/>
          </w:tcPr>
          <w:p w14:paraId="422AFDE4" w14:textId="524379D2" w:rsidR="00C86DE4" w:rsidRPr="00E7087A" w:rsidRDefault="00C86DE4" w:rsidP="00C86DE4">
            <w:pPr>
              <w:jc w:val="right"/>
              <w:rPr>
                <w:color w:val="000000"/>
                <w:sz w:val="16"/>
                <w:szCs w:val="16"/>
                <w:lang w:eastAsia="tr-TR"/>
              </w:rPr>
            </w:pPr>
            <w:r w:rsidRPr="00056F89">
              <w:rPr>
                <w:color w:val="000000"/>
                <w:sz w:val="16"/>
                <w:szCs w:val="16"/>
                <w:lang w:eastAsia="tr-TR"/>
              </w:rPr>
              <w:t>-</w:t>
            </w:r>
          </w:p>
        </w:tc>
        <w:tc>
          <w:tcPr>
            <w:tcW w:w="1135" w:type="dxa"/>
            <w:shd w:val="clear" w:color="auto" w:fill="auto"/>
            <w:vAlign w:val="bottom"/>
          </w:tcPr>
          <w:p w14:paraId="065ADFE2" w14:textId="01A54C61" w:rsidR="00C86DE4" w:rsidRPr="00E7087A" w:rsidRDefault="00C86DE4" w:rsidP="00C86DE4">
            <w:pPr>
              <w:jc w:val="right"/>
              <w:rPr>
                <w:color w:val="000000"/>
                <w:sz w:val="16"/>
                <w:szCs w:val="16"/>
                <w:lang w:eastAsia="tr-TR"/>
              </w:rPr>
            </w:pPr>
            <w:r w:rsidRPr="00056F89">
              <w:rPr>
                <w:color w:val="000000"/>
                <w:sz w:val="16"/>
                <w:szCs w:val="16"/>
                <w:lang w:eastAsia="tr-TR"/>
              </w:rPr>
              <w:t>-</w:t>
            </w:r>
          </w:p>
        </w:tc>
        <w:tc>
          <w:tcPr>
            <w:tcW w:w="1136" w:type="dxa"/>
            <w:shd w:val="clear" w:color="auto" w:fill="auto"/>
            <w:vAlign w:val="bottom"/>
          </w:tcPr>
          <w:p w14:paraId="674BA296" w14:textId="3D6FC59C" w:rsidR="00C86DE4" w:rsidRPr="00E7087A" w:rsidRDefault="00C86DE4" w:rsidP="00C86DE4">
            <w:pPr>
              <w:jc w:val="right"/>
              <w:rPr>
                <w:color w:val="000000"/>
                <w:sz w:val="16"/>
                <w:szCs w:val="16"/>
                <w:lang w:eastAsia="tr-TR"/>
              </w:rPr>
            </w:pPr>
            <w:r w:rsidRPr="00056F89">
              <w:rPr>
                <w:color w:val="000000"/>
                <w:sz w:val="16"/>
                <w:szCs w:val="16"/>
                <w:lang w:eastAsia="tr-TR"/>
              </w:rPr>
              <w:t>-</w:t>
            </w:r>
          </w:p>
        </w:tc>
        <w:tc>
          <w:tcPr>
            <w:tcW w:w="1135" w:type="dxa"/>
            <w:shd w:val="clear" w:color="auto" w:fill="auto"/>
            <w:vAlign w:val="bottom"/>
          </w:tcPr>
          <w:p w14:paraId="5BA94B41" w14:textId="03FCB723" w:rsidR="00C86DE4" w:rsidRPr="00E7087A" w:rsidRDefault="00C86DE4" w:rsidP="00C86DE4">
            <w:pPr>
              <w:jc w:val="right"/>
              <w:rPr>
                <w:color w:val="000000"/>
                <w:sz w:val="16"/>
                <w:szCs w:val="16"/>
                <w:lang w:eastAsia="tr-TR"/>
              </w:rPr>
            </w:pPr>
            <w:r w:rsidRPr="00056F89">
              <w:rPr>
                <w:color w:val="000000"/>
                <w:sz w:val="16"/>
                <w:szCs w:val="16"/>
                <w:lang w:eastAsia="tr-TR"/>
              </w:rPr>
              <w:t>-</w:t>
            </w:r>
          </w:p>
        </w:tc>
        <w:tc>
          <w:tcPr>
            <w:tcW w:w="1136" w:type="dxa"/>
            <w:shd w:val="clear" w:color="auto" w:fill="auto"/>
            <w:vAlign w:val="bottom"/>
          </w:tcPr>
          <w:p w14:paraId="08B8D2A2" w14:textId="110A60E8" w:rsidR="00C86DE4" w:rsidRPr="00E7087A" w:rsidRDefault="00C86DE4" w:rsidP="00C86DE4">
            <w:pPr>
              <w:jc w:val="right"/>
              <w:rPr>
                <w:color w:val="000000"/>
                <w:sz w:val="16"/>
                <w:szCs w:val="16"/>
                <w:lang w:eastAsia="tr-TR"/>
              </w:rPr>
            </w:pPr>
            <w:r w:rsidRPr="00056F89">
              <w:rPr>
                <w:color w:val="000000"/>
                <w:sz w:val="16"/>
                <w:szCs w:val="16"/>
                <w:lang w:eastAsia="tr-TR"/>
              </w:rPr>
              <w:t>-</w:t>
            </w:r>
          </w:p>
        </w:tc>
      </w:tr>
      <w:tr w:rsidR="00C86DE4" w:rsidRPr="003E46B0" w14:paraId="44C157FA" w14:textId="77777777" w:rsidTr="00E808FF">
        <w:trPr>
          <w:trHeight w:hRule="exact" w:val="227"/>
        </w:trPr>
        <w:tc>
          <w:tcPr>
            <w:tcW w:w="3820" w:type="dxa"/>
            <w:shd w:val="clear" w:color="auto" w:fill="auto"/>
            <w:noWrap/>
            <w:vAlign w:val="bottom"/>
          </w:tcPr>
          <w:p w14:paraId="3BF02938" w14:textId="7F234DA2" w:rsidR="00C86DE4" w:rsidRPr="003E46B0" w:rsidRDefault="00C86DE4" w:rsidP="00C86DE4">
            <w:pPr>
              <w:spacing w:line="221" w:lineRule="auto"/>
              <w:rPr>
                <w:color w:val="000000"/>
                <w:sz w:val="16"/>
                <w:szCs w:val="16"/>
                <w:lang w:eastAsia="tr-TR"/>
              </w:rPr>
            </w:pPr>
            <w:r w:rsidRPr="003E46B0">
              <w:rPr>
                <w:color w:val="000000"/>
                <w:sz w:val="16"/>
                <w:szCs w:val="16"/>
                <w:lang w:eastAsia="tr-TR"/>
              </w:rPr>
              <w:t>Birbirlerine bağlı yükümlülüklere eşdeğer varlıklar</w:t>
            </w:r>
          </w:p>
        </w:tc>
        <w:tc>
          <w:tcPr>
            <w:tcW w:w="1135" w:type="dxa"/>
            <w:shd w:val="clear" w:color="auto" w:fill="D9D9D9" w:themeFill="background1" w:themeFillShade="D9"/>
            <w:vAlign w:val="bottom"/>
          </w:tcPr>
          <w:p w14:paraId="076A0E0F" w14:textId="563457AE" w:rsidR="00C86DE4" w:rsidRPr="00E7087A" w:rsidRDefault="00C86DE4" w:rsidP="00C86DE4">
            <w:pPr>
              <w:jc w:val="right"/>
              <w:rPr>
                <w:color w:val="000000"/>
                <w:sz w:val="16"/>
                <w:szCs w:val="16"/>
                <w:lang w:eastAsia="tr-TR"/>
              </w:rPr>
            </w:pPr>
            <w:r w:rsidRPr="00056F89">
              <w:rPr>
                <w:color w:val="000000"/>
                <w:sz w:val="16"/>
                <w:szCs w:val="16"/>
                <w:lang w:eastAsia="tr-TR"/>
              </w:rPr>
              <w:t> </w:t>
            </w:r>
          </w:p>
        </w:tc>
        <w:tc>
          <w:tcPr>
            <w:tcW w:w="1135" w:type="dxa"/>
            <w:shd w:val="clear" w:color="auto" w:fill="D9D9D9" w:themeFill="background1" w:themeFillShade="D9"/>
            <w:vAlign w:val="bottom"/>
          </w:tcPr>
          <w:p w14:paraId="0AA9F838" w14:textId="31149F47" w:rsidR="00C86DE4" w:rsidRPr="00E7087A" w:rsidRDefault="00C86DE4" w:rsidP="00C86DE4">
            <w:pPr>
              <w:jc w:val="right"/>
              <w:rPr>
                <w:color w:val="000000"/>
                <w:sz w:val="16"/>
                <w:szCs w:val="16"/>
                <w:lang w:eastAsia="tr-TR"/>
              </w:rPr>
            </w:pPr>
            <w:r w:rsidRPr="00056F89">
              <w:rPr>
                <w:color w:val="000000"/>
                <w:sz w:val="16"/>
                <w:szCs w:val="16"/>
                <w:lang w:eastAsia="tr-TR"/>
              </w:rPr>
              <w:t> </w:t>
            </w:r>
          </w:p>
        </w:tc>
        <w:tc>
          <w:tcPr>
            <w:tcW w:w="1136" w:type="dxa"/>
            <w:shd w:val="clear" w:color="auto" w:fill="D9D9D9" w:themeFill="background1" w:themeFillShade="D9"/>
            <w:vAlign w:val="bottom"/>
          </w:tcPr>
          <w:p w14:paraId="35A43A9C" w14:textId="7F2F444D" w:rsidR="00C86DE4" w:rsidRPr="00E7087A" w:rsidRDefault="00C86DE4" w:rsidP="00C86DE4">
            <w:pPr>
              <w:jc w:val="right"/>
              <w:rPr>
                <w:color w:val="000000"/>
                <w:sz w:val="16"/>
                <w:szCs w:val="16"/>
                <w:lang w:eastAsia="tr-TR"/>
              </w:rPr>
            </w:pPr>
            <w:r w:rsidRPr="00056F89">
              <w:rPr>
                <w:color w:val="000000"/>
                <w:sz w:val="16"/>
                <w:szCs w:val="16"/>
                <w:lang w:eastAsia="tr-TR"/>
              </w:rPr>
              <w:t> </w:t>
            </w:r>
          </w:p>
        </w:tc>
        <w:tc>
          <w:tcPr>
            <w:tcW w:w="1135" w:type="dxa"/>
            <w:shd w:val="clear" w:color="auto" w:fill="D9D9D9" w:themeFill="background1" w:themeFillShade="D9"/>
            <w:vAlign w:val="bottom"/>
          </w:tcPr>
          <w:p w14:paraId="78694A56" w14:textId="535C3230" w:rsidR="00C86DE4" w:rsidRPr="00E7087A" w:rsidRDefault="00C86DE4" w:rsidP="00C86DE4">
            <w:pPr>
              <w:jc w:val="right"/>
              <w:rPr>
                <w:color w:val="000000"/>
                <w:sz w:val="16"/>
                <w:szCs w:val="16"/>
                <w:lang w:eastAsia="tr-TR"/>
              </w:rPr>
            </w:pPr>
            <w:r w:rsidRPr="00056F89">
              <w:rPr>
                <w:color w:val="000000"/>
                <w:sz w:val="16"/>
                <w:szCs w:val="16"/>
                <w:lang w:eastAsia="tr-TR"/>
              </w:rPr>
              <w:t> </w:t>
            </w:r>
          </w:p>
        </w:tc>
        <w:tc>
          <w:tcPr>
            <w:tcW w:w="1136" w:type="dxa"/>
            <w:shd w:val="clear" w:color="auto" w:fill="D9D9D9" w:themeFill="background1" w:themeFillShade="D9"/>
            <w:vAlign w:val="bottom"/>
          </w:tcPr>
          <w:p w14:paraId="7A55B302" w14:textId="12FE2ACA" w:rsidR="00C86DE4" w:rsidRPr="00E7087A" w:rsidRDefault="00C86DE4" w:rsidP="00C86DE4">
            <w:pPr>
              <w:jc w:val="right"/>
              <w:rPr>
                <w:color w:val="000000"/>
                <w:sz w:val="16"/>
                <w:szCs w:val="16"/>
                <w:lang w:eastAsia="tr-TR"/>
              </w:rPr>
            </w:pPr>
            <w:r w:rsidRPr="00056F89">
              <w:rPr>
                <w:color w:val="000000"/>
                <w:sz w:val="16"/>
                <w:szCs w:val="16"/>
                <w:lang w:eastAsia="tr-TR"/>
              </w:rPr>
              <w:t> </w:t>
            </w:r>
          </w:p>
        </w:tc>
      </w:tr>
      <w:tr w:rsidR="00C86DE4" w:rsidRPr="00C86DE4" w14:paraId="76BBFBA8" w14:textId="77777777" w:rsidTr="00056F89">
        <w:trPr>
          <w:trHeight w:hRule="exact" w:val="227"/>
        </w:trPr>
        <w:tc>
          <w:tcPr>
            <w:tcW w:w="3820" w:type="dxa"/>
            <w:shd w:val="clear" w:color="auto" w:fill="auto"/>
            <w:noWrap/>
            <w:vAlign w:val="bottom"/>
          </w:tcPr>
          <w:p w14:paraId="38D7832F" w14:textId="2603E8BE" w:rsidR="00C86DE4" w:rsidRPr="00C86DE4" w:rsidRDefault="00C86DE4" w:rsidP="00C86DE4">
            <w:pPr>
              <w:spacing w:line="221" w:lineRule="auto"/>
              <w:rPr>
                <w:b/>
                <w:bCs/>
                <w:color w:val="000000"/>
                <w:sz w:val="16"/>
                <w:szCs w:val="16"/>
                <w:lang w:eastAsia="tr-TR"/>
              </w:rPr>
            </w:pPr>
            <w:r w:rsidRPr="00C86DE4">
              <w:rPr>
                <w:b/>
                <w:bCs/>
                <w:color w:val="000000"/>
                <w:sz w:val="16"/>
                <w:szCs w:val="16"/>
                <w:lang w:eastAsia="tr-TR"/>
              </w:rPr>
              <w:t>Diğer varlıklar</w:t>
            </w:r>
          </w:p>
        </w:tc>
        <w:tc>
          <w:tcPr>
            <w:tcW w:w="1135" w:type="dxa"/>
            <w:shd w:val="clear" w:color="auto" w:fill="auto"/>
            <w:vAlign w:val="bottom"/>
          </w:tcPr>
          <w:p w14:paraId="3ED0873A" w14:textId="3BBC4892" w:rsidR="00C86DE4" w:rsidRPr="00C86DE4" w:rsidRDefault="00C86DE4" w:rsidP="00C86DE4">
            <w:pPr>
              <w:jc w:val="right"/>
              <w:rPr>
                <w:b/>
                <w:bCs/>
                <w:color w:val="000000"/>
                <w:sz w:val="16"/>
                <w:szCs w:val="16"/>
                <w:lang w:eastAsia="tr-TR"/>
              </w:rPr>
            </w:pPr>
            <w:r w:rsidRPr="00056F89">
              <w:rPr>
                <w:b/>
                <w:bCs/>
                <w:color w:val="000000"/>
                <w:sz w:val="16"/>
                <w:szCs w:val="16"/>
                <w:lang w:eastAsia="tr-TR"/>
              </w:rPr>
              <w:t>2,007,839</w:t>
            </w:r>
          </w:p>
        </w:tc>
        <w:tc>
          <w:tcPr>
            <w:tcW w:w="1135" w:type="dxa"/>
            <w:shd w:val="clear" w:color="auto" w:fill="auto"/>
            <w:vAlign w:val="bottom"/>
          </w:tcPr>
          <w:p w14:paraId="60E09E26" w14:textId="4138E3ED" w:rsidR="00C86DE4" w:rsidRPr="00C86DE4" w:rsidRDefault="00C86DE4" w:rsidP="00C86DE4">
            <w:pPr>
              <w:jc w:val="right"/>
              <w:rPr>
                <w:b/>
                <w:bCs/>
                <w:color w:val="000000"/>
                <w:sz w:val="16"/>
                <w:szCs w:val="16"/>
                <w:lang w:eastAsia="tr-TR"/>
              </w:rPr>
            </w:pPr>
            <w:r w:rsidRPr="00056F89">
              <w:rPr>
                <w:b/>
                <w:bCs/>
                <w:color w:val="000000"/>
                <w:sz w:val="16"/>
                <w:szCs w:val="16"/>
                <w:lang w:eastAsia="tr-TR"/>
              </w:rPr>
              <w:t>4,253</w:t>
            </w:r>
          </w:p>
        </w:tc>
        <w:tc>
          <w:tcPr>
            <w:tcW w:w="1136" w:type="dxa"/>
            <w:shd w:val="clear" w:color="auto" w:fill="auto"/>
            <w:vAlign w:val="bottom"/>
          </w:tcPr>
          <w:p w14:paraId="24200F18" w14:textId="3E8CE19A" w:rsidR="00C86DE4" w:rsidRPr="00C86DE4" w:rsidRDefault="00C86DE4" w:rsidP="00C86DE4">
            <w:pPr>
              <w:jc w:val="right"/>
              <w:rPr>
                <w:b/>
                <w:bCs/>
                <w:color w:val="000000"/>
                <w:sz w:val="16"/>
                <w:szCs w:val="16"/>
                <w:lang w:eastAsia="tr-TR"/>
              </w:rPr>
            </w:pPr>
            <w:r w:rsidRPr="00056F89">
              <w:rPr>
                <w:b/>
                <w:bCs/>
                <w:color w:val="000000"/>
                <w:sz w:val="16"/>
                <w:szCs w:val="16"/>
                <w:lang w:eastAsia="tr-TR"/>
              </w:rPr>
              <w:t>-</w:t>
            </w:r>
          </w:p>
        </w:tc>
        <w:tc>
          <w:tcPr>
            <w:tcW w:w="1135" w:type="dxa"/>
            <w:shd w:val="clear" w:color="auto" w:fill="auto"/>
            <w:vAlign w:val="bottom"/>
          </w:tcPr>
          <w:p w14:paraId="7CEFC5C9" w14:textId="3DB79701" w:rsidR="00C86DE4" w:rsidRPr="00C86DE4" w:rsidRDefault="00C86DE4" w:rsidP="00C86DE4">
            <w:pPr>
              <w:jc w:val="right"/>
              <w:rPr>
                <w:b/>
                <w:bCs/>
                <w:color w:val="000000"/>
                <w:sz w:val="16"/>
                <w:szCs w:val="16"/>
                <w:lang w:eastAsia="tr-TR"/>
              </w:rPr>
            </w:pPr>
            <w:r w:rsidRPr="00056F89">
              <w:rPr>
                <w:b/>
                <w:bCs/>
                <w:color w:val="000000"/>
                <w:sz w:val="16"/>
                <w:szCs w:val="16"/>
                <w:lang w:eastAsia="tr-TR"/>
              </w:rPr>
              <w:t>-</w:t>
            </w:r>
          </w:p>
        </w:tc>
        <w:tc>
          <w:tcPr>
            <w:tcW w:w="1136" w:type="dxa"/>
            <w:shd w:val="clear" w:color="auto" w:fill="auto"/>
            <w:vAlign w:val="bottom"/>
          </w:tcPr>
          <w:p w14:paraId="1583A775" w14:textId="4728D4D5" w:rsidR="00C86DE4" w:rsidRPr="00C86DE4" w:rsidRDefault="00C86DE4" w:rsidP="00C86DE4">
            <w:pPr>
              <w:jc w:val="right"/>
              <w:rPr>
                <w:b/>
                <w:bCs/>
                <w:color w:val="000000"/>
                <w:sz w:val="16"/>
                <w:szCs w:val="16"/>
                <w:lang w:eastAsia="tr-TR"/>
              </w:rPr>
            </w:pPr>
            <w:r w:rsidRPr="00056F89">
              <w:rPr>
                <w:b/>
                <w:bCs/>
                <w:color w:val="000000"/>
                <w:sz w:val="16"/>
                <w:szCs w:val="16"/>
                <w:lang w:eastAsia="tr-TR"/>
              </w:rPr>
              <w:t>1,780,118</w:t>
            </w:r>
          </w:p>
        </w:tc>
      </w:tr>
      <w:tr w:rsidR="00C86DE4" w:rsidRPr="005A646F" w14:paraId="1CF9D3B9" w14:textId="77777777" w:rsidTr="00056F89">
        <w:trPr>
          <w:trHeight w:hRule="exact" w:val="227"/>
        </w:trPr>
        <w:tc>
          <w:tcPr>
            <w:tcW w:w="3820" w:type="dxa"/>
            <w:shd w:val="clear" w:color="auto" w:fill="auto"/>
            <w:noWrap/>
            <w:vAlign w:val="bottom"/>
          </w:tcPr>
          <w:p w14:paraId="11AF10CB" w14:textId="26B5F23C" w:rsidR="00C86DE4" w:rsidRPr="005A646F" w:rsidRDefault="00C86DE4" w:rsidP="00C86DE4">
            <w:pPr>
              <w:spacing w:line="221" w:lineRule="auto"/>
              <w:ind w:left="64"/>
              <w:rPr>
                <w:color w:val="000000"/>
                <w:sz w:val="16"/>
                <w:szCs w:val="16"/>
                <w:lang w:eastAsia="tr-TR"/>
              </w:rPr>
            </w:pPr>
            <w:r w:rsidRPr="005A646F">
              <w:rPr>
                <w:color w:val="000000"/>
                <w:sz w:val="16"/>
                <w:szCs w:val="16"/>
                <w:lang w:eastAsia="tr-TR"/>
              </w:rPr>
              <w:t>Altın dâhil fiziki teslimatlı emtia</w:t>
            </w:r>
          </w:p>
        </w:tc>
        <w:tc>
          <w:tcPr>
            <w:tcW w:w="1135" w:type="dxa"/>
            <w:shd w:val="clear" w:color="auto" w:fill="auto"/>
            <w:vAlign w:val="bottom"/>
          </w:tcPr>
          <w:p w14:paraId="0423F24C" w14:textId="0479D68F" w:rsidR="00C86DE4" w:rsidRPr="00E7087A" w:rsidRDefault="00C86DE4" w:rsidP="00C86DE4">
            <w:pPr>
              <w:jc w:val="right"/>
              <w:rPr>
                <w:color w:val="000000"/>
                <w:sz w:val="16"/>
                <w:szCs w:val="16"/>
                <w:lang w:eastAsia="tr-TR"/>
              </w:rPr>
            </w:pPr>
            <w:r w:rsidRPr="00056F89">
              <w:rPr>
                <w:color w:val="000000"/>
                <w:sz w:val="16"/>
                <w:szCs w:val="16"/>
                <w:lang w:eastAsia="tr-TR"/>
              </w:rPr>
              <w:t>7,446</w:t>
            </w:r>
          </w:p>
        </w:tc>
        <w:tc>
          <w:tcPr>
            <w:tcW w:w="1135" w:type="dxa"/>
            <w:shd w:val="clear" w:color="auto" w:fill="D9D9D9" w:themeFill="background1" w:themeFillShade="D9"/>
            <w:vAlign w:val="bottom"/>
          </w:tcPr>
          <w:p w14:paraId="72130A13" w14:textId="5128E3FF" w:rsidR="00C86DE4" w:rsidRPr="00E7087A" w:rsidRDefault="00C86DE4" w:rsidP="00C86DE4">
            <w:pPr>
              <w:jc w:val="right"/>
              <w:rPr>
                <w:color w:val="000000"/>
                <w:sz w:val="16"/>
                <w:szCs w:val="16"/>
                <w:lang w:eastAsia="tr-TR"/>
              </w:rPr>
            </w:pPr>
            <w:r w:rsidRPr="00056F89">
              <w:rPr>
                <w:color w:val="000000"/>
                <w:sz w:val="16"/>
                <w:szCs w:val="16"/>
                <w:lang w:eastAsia="tr-TR"/>
              </w:rPr>
              <w:t> </w:t>
            </w:r>
          </w:p>
        </w:tc>
        <w:tc>
          <w:tcPr>
            <w:tcW w:w="1136" w:type="dxa"/>
            <w:shd w:val="clear" w:color="auto" w:fill="D9D9D9" w:themeFill="background1" w:themeFillShade="D9"/>
            <w:vAlign w:val="bottom"/>
          </w:tcPr>
          <w:p w14:paraId="5F766B25" w14:textId="28BF8262" w:rsidR="00C86DE4" w:rsidRPr="00E7087A" w:rsidRDefault="00C86DE4" w:rsidP="00C86DE4">
            <w:pPr>
              <w:jc w:val="right"/>
              <w:rPr>
                <w:color w:val="000000"/>
                <w:sz w:val="16"/>
                <w:szCs w:val="16"/>
                <w:lang w:eastAsia="tr-TR"/>
              </w:rPr>
            </w:pPr>
            <w:r w:rsidRPr="00056F89">
              <w:rPr>
                <w:color w:val="000000"/>
                <w:sz w:val="16"/>
                <w:szCs w:val="16"/>
                <w:lang w:eastAsia="tr-TR"/>
              </w:rPr>
              <w:t> </w:t>
            </w:r>
          </w:p>
        </w:tc>
        <w:tc>
          <w:tcPr>
            <w:tcW w:w="1135" w:type="dxa"/>
            <w:shd w:val="clear" w:color="auto" w:fill="D9D9D9" w:themeFill="background1" w:themeFillShade="D9"/>
            <w:vAlign w:val="bottom"/>
          </w:tcPr>
          <w:p w14:paraId="5CF9482D" w14:textId="55F9ADC9" w:rsidR="00C86DE4" w:rsidRPr="00E7087A" w:rsidRDefault="00C86DE4" w:rsidP="00C86DE4">
            <w:pPr>
              <w:jc w:val="right"/>
              <w:rPr>
                <w:color w:val="000000"/>
                <w:sz w:val="16"/>
                <w:szCs w:val="16"/>
                <w:lang w:eastAsia="tr-TR"/>
              </w:rPr>
            </w:pPr>
            <w:r w:rsidRPr="00056F89">
              <w:rPr>
                <w:color w:val="000000"/>
                <w:sz w:val="16"/>
                <w:szCs w:val="16"/>
                <w:lang w:eastAsia="tr-TR"/>
              </w:rPr>
              <w:t> </w:t>
            </w:r>
          </w:p>
        </w:tc>
        <w:tc>
          <w:tcPr>
            <w:tcW w:w="1136" w:type="dxa"/>
            <w:shd w:val="clear" w:color="auto" w:fill="auto"/>
            <w:vAlign w:val="bottom"/>
          </w:tcPr>
          <w:p w14:paraId="6252C91A" w14:textId="668CDD19" w:rsidR="00C86DE4" w:rsidRPr="00E7087A" w:rsidRDefault="00C86DE4" w:rsidP="00C86DE4">
            <w:pPr>
              <w:jc w:val="right"/>
              <w:rPr>
                <w:color w:val="000000"/>
                <w:sz w:val="16"/>
                <w:szCs w:val="16"/>
                <w:lang w:eastAsia="tr-TR"/>
              </w:rPr>
            </w:pPr>
            <w:r w:rsidRPr="00056F89">
              <w:rPr>
                <w:color w:val="000000"/>
                <w:sz w:val="16"/>
                <w:szCs w:val="16"/>
                <w:lang w:eastAsia="tr-TR"/>
              </w:rPr>
              <w:t>6,329</w:t>
            </w:r>
          </w:p>
        </w:tc>
      </w:tr>
      <w:tr w:rsidR="00C86DE4" w:rsidRPr="003E46B0" w14:paraId="4ED645A2" w14:textId="77777777" w:rsidTr="00056F89">
        <w:trPr>
          <w:trHeight w:hRule="exact" w:val="340"/>
        </w:trPr>
        <w:tc>
          <w:tcPr>
            <w:tcW w:w="3820" w:type="dxa"/>
            <w:shd w:val="clear" w:color="auto" w:fill="auto"/>
            <w:noWrap/>
            <w:vAlign w:val="bottom"/>
          </w:tcPr>
          <w:p w14:paraId="13DEB8B1" w14:textId="46199EA2" w:rsidR="00C86DE4" w:rsidRPr="003E46B0" w:rsidRDefault="00C86DE4" w:rsidP="00C86DE4">
            <w:pPr>
              <w:spacing w:line="221" w:lineRule="auto"/>
              <w:ind w:left="64"/>
              <w:rPr>
                <w:color w:val="000000"/>
                <w:sz w:val="16"/>
                <w:szCs w:val="16"/>
                <w:lang w:eastAsia="tr-TR"/>
              </w:rPr>
            </w:pPr>
            <w:r w:rsidRPr="003E46B0">
              <w:rPr>
                <w:color w:val="000000"/>
                <w:sz w:val="16"/>
                <w:szCs w:val="16"/>
                <w:lang w:eastAsia="tr-TR"/>
              </w:rPr>
              <w:t>Türev sözleşmelerin başlangıç teminatı veya merkezi karşı tarafa verilen garanti fonu</w:t>
            </w:r>
          </w:p>
        </w:tc>
        <w:tc>
          <w:tcPr>
            <w:tcW w:w="1135" w:type="dxa"/>
            <w:shd w:val="clear" w:color="auto" w:fill="D9D9D9" w:themeFill="background1" w:themeFillShade="D9"/>
            <w:vAlign w:val="bottom"/>
          </w:tcPr>
          <w:p w14:paraId="62600E41" w14:textId="450AE332" w:rsidR="00C86DE4" w:rsidRPr="00E7087A" w:rsidRDefault="00C86DE4" w:rsidP="00C86DE4">
            <w:pPr>
              <w:jc w:val="right"/>
              <w:rPr>
                <w:color w:val="000000"/>
                <w:sz w:val="16"/>
                <w:szCs w:val="16"/>
                <w:lang w:eastAsia="tr-TR"/>
              </w:rPr>
            </w:pPr>
            <w:r w:rsidRPr="00056F89">
              <w:rPr>
                <w:color w:val="000000"/>
                <w:sz w:val="16"/>
                <w:szCs w:val="16"/>
                <w:lang w:eastAsia="tr-TR"/>
              </w:rPr>
              <w:t> </w:t>
            </w:r>
          </w:p>
        </w:tc>
        <w:tc>
          <w:tcPr>
            <w:tcW w:w="1135" w:type="dxa"/>
            <w:shd w:val="clear" w:color="auto" w:fill="auto"/>
            <w:vAlign w:val="bottom"/>
          </w:tcPr>
          <w:p w14:paraId="1A0FB70C" w14:textId="4DBACA35" w:rsidR="00C86DE4" w:rsidRPr="00E7087A" w:rsidRDefault="00C86DE4" w:rsidP="00C86DE4">
            <w:pPr>
              <w:jc w:val="right"/>
              <w:rPr>
                <w:color w:val="000000"/>
                <w:sz w:val="16"/>
                <w:szCs w:val="16"/>
                <w:lang w:eastAsia="tr-TR"/>
              </w:rPr>
            </w:pPr>
            <w:r>
              <w:rPr>
                <w:color w:val="000000"/>
                <w:sz w:val="16"/>
                <w:szCs w:val="16"/>
                <w:lang w:eastAsia="tr-TR"/>
              </w:rPr>
              <w:t>-</w:t>
            </w:r>
          </w:p>
        </w:tc>
        <w:tc>
          <w:tcPr>
            <w:tcW w:w="1136" w:type="dxa"/>
            <w:shd w:val="clear" w:color="auto" w:fill="auto"/>
            <w:vAlign w:val="bottom"/>
          </w:tcPr>
          <w:p w14:paraId="67EDFC42" w14:textId="11EC3351" w:rsidR="00C86DE4" w:rsidRPr="00E7087A" w:rsidRDefault="00C86DE4" w:rsidP="00C86DE4">
            <w:pPr>
              <w:jc w:val="right"/>
              <w:rPr>
                <w:color w:val="000000"/>
                <w:sz w:val="16"/>
                <w:szCs w:val="16"/>
                <w:lang w:eastAsia="tr-TR"/>
              </w:rPr>
            </w:pPr>
            <w:r>
              <w:rPr>
                <w:color w:val="000000"/>
                <w:sz w:val="16"/>
                <w:szCs w:val="16"/>
                <w:lang w:eastAsia="tr-TR"/>
              </w:rPr>
              <w:t>-</w:t>
            </w:r>
          </w:p>
        </w:tc>
        <w:tc>
          <w:tcPr>
            <w:tcW w:w="1135" w:type="dxa"/>
            <w:shd w:val="clear" w:color="auto" w:fill="auto"/>
            <w:vAlign w:val="bottom"/>
          </w:tcPr>
          <w:p w14:paraId="2FF352F5" w14:textId="2D7958A8" w:rsidR="00C86DE4" w:rsidRPr="00E7087A" w:rsidRDefault="00C86DE4" w:rsidP="00C86DE4">
            <w:pPr>
              <w:jc w:val="right"/>
              <w:rPr>
                <w:color w:val="000000"/>
                <w:sz w:val="16"/>
                <w:szCs w:val="16"/>
                <w:lang w:eastAsia="tr-TR"/>
              </w:rPr>
            </w:pPr>
            <w:r>
              <w:rPr>
                <w:color w:val="000000"/>
                <w:sz w:val="16"/>
                <w:szCs w:val="16"/>
                <w:lang w:eastAsia="tr-TR"/>
              </w:rPr>
              <w:t>-</w:t>
            </w:r>
          </w:p>
        </w:tc>
        <w:tc>
          <w:tcPr>
            <w:tcW w:w="1136" w:type="dxa"/>
            <w:shd w:val="clear" w:color="auto" w:fill="auto"/>
            <w:vAlign w:val="bottom"/>
          </w:tcPr>
          <w:p w14:paraId="24C258D2" w14:textId="234B01A5" w:rsidR="00C86DE4" w:rsidRPr="00E7087A" w:rsidRDefault="00C86DE4" w:rsidP="00C86DE4">
            <w:pPr>
              <w:jc w:val="right"/>
              <w:rPr>
                <w:color w:val="000000"/>
                <w:sz w:val="16"/>
                <w:szCs w:val="16"/>
                <w:lang w:eastAsia="tr-TR"/>
              </w:rPr>
            </w:pPr>
            <w:r>
              <w:rPr>
                <w:color w:val="000000"/>
                <w:sz w:val="16"/>
                <w:szCs w:val="16"/>
                <w:lang w:eastAsia="tr-TR"/>
              </w:rPr>
              <w:t>-</w:t>
            </w:r>
          </w:p>
        </w:tc>
      </w:tr>
      <w:tr w:rsidR="00C86DE4" w:rsidRPr="003E46B0" w14:paraId="37759281" w14:textId="77777777" w:rsidTr="00056F89">
        <w:trPr>
          <w:trHeight w:hRule="exact" w:val="227"/>
        </w:trPr>
        <w:tc>
          <w:tcPr>
            <w:tcW w:w="3820" w:type="dxa"/>
            <w:shd w:val="clear" w:color="auto" w:fill="auto"/>
            <w:noWrap/>
            <w:vAlign w:val="bottom"/>
          </w:tcPr>
          <w:p w14:paraId="600E5F4F" w14:textId="65109AF1" w:rsidR="00C86DE4" w:rsidRPr="003E46B0" w:rsidRDefault="00C86DE4" w:rsidP="00C86DE4">
            <w:pPr>
              <w:spacing w:line="221" w:lineRule="auto"/>
              <w:ind w:left="64"/>
              <w:rPr>
                <w:color w:val="000000"/>
                <w:sz w:val="16"/>
                <w:szCs w:val="16"/>
                <w:lang w:eastAsia="tr-TR"/>
              </w:rPr>
            </w:pPr>
            <w:r w:rsidRPr="003E46B0">
              <w:rPr>
                <w:color w:val="000000"/>
                <w:sz w:val="16"/>
                <w:szCs w:val="16"/>
                <w:lang w:eastAsia="tr-TR"/>
              </w:rPr>
              <w:t>Türev varlıklar</w:t>
            </w:r>
          </w:p>
        </w:tc>
        <w:tc>
          <w:tcPr>
            <w:tcW w:w="1135" w:type="dxa"/>
            <w:shd w:val="clear" w:color="auto" w:fill="D9D9D9" w:themeFill="background1" w:themeFillShade="D9"/>
            <w:vAlign w:val="bottom"/>
          </w:tcPr>
          <w:p w14:paraId="226B3244" w14:textId="0F8ADDE7" w:rsidR="00C86DE4" w:rsidRPr="00E7087A" w:rsidRDefault="00C86DE4" w:rsidP="00C86DE4">
            <w:pPr>
              <w:jc w:val="right"/>
              <w:rPr>
                <w:color w:val="000000"/>
                <w:sz w:val="16"/>
                <w:szCs w:val="16"/>
                <w:lang w:eastAsia="tr-TR"/>
              </w:rPr>
            </w:pPr>
            <w:r w:rsidRPr="00056F89">
              <w:rPr>
                <w:color w:val="000000"/>
                <w:sz w:val="16"/>
                <w:szCs w:val="16"/>
                <w:lang w:eastAsia="tr-TR"/>
              </w:rPr>
              <w:t> </w:t>
            </w:r>
          </w:p>
        </w:tc>
        <w:tc>
          <w:tcPr>
            <w:tcW w:w="1135" w:type="dxa"/>
            <w:shd w:val="clear" w:color="auto" w:fill="auto"/>
            <w:vAlign w:val="bottom"/>
          </w:tcPr>
          <w:p w14:paraId="05742902" w14:textId="5D6F9AEB" w:rsidR="00C86DE4" w:rsidRPr="00E7087A" w:rsidRDefault="00C86DE4" w:rsidP="00C86DE4">
            <w:pPr>
              <w:jc w:val="right"/>
              <w:rPr>
                <w:color w:val="000000"/>
                <w:sz w:val="16"/>
                <w:szCs w:val="16"/>
                <w:lang w:eastAsia="tr-TR"/>
              </w:rPr>
            </w:pPr>
            <w:r w:rsidRPr="00056F89">
              <w:rPr>
                <w:color w:val="000000"/>
                <w:sz w:val="16"/>
                <w:szCs w:val="16"/>
                <w:lang w:eastAsia="tr-TR"/>
              </w:rPr>
              <w:t>4,253</w:t>
            </w:r>
          </w:p>
        </w:tc>
        <w:tc>
          <w:tcPr>
            <w:tcW w:w="1136" w:type="dxa"/>
            <w:shd w:val="clear" w:color="auto" w:fill="auto"/>
            <w:vAlign w:val="bottom"/>
          </w:tcPr>
          <w:p w14:paraId="5455DE15" w14:textId="1D970576" w:rsidR="00C86DE4" w:rsidRPr="00E7087A" w:rsidRDefault="00C86DE4" w:rsidP="00C86DE4">
            <w:pPr>
              <w:jc w:val="right"/>
              <w:rPr>
                <w:color w:val="000000"/>
                <w:sz w:val="16"/>
                <w:szCs w:val="16"/>
                <w:lang w:eastAsia="tr-TR"/>
              </w:rPr>
            </w:pPr>
            <w:r>
              <w:rPr>
                <w:color w:val="000000"/>
                <w:sz w:val="16"/>
                <w:szCs w:val="16"/>
                <w:lang w:eastAsia="tr-TR"/>
              </w:rPr>
              <w:t>-</w:t>
            </w:r>
          </w:p>
        </w:tc>
        <w:tc>
          <w:tcPr>
            <w:tcW w:w="1135" w:type="dxa"/>
            <w:shd w:val="clear" w:color="auto" w:fill="auto"/>
            <w:vAlign w:val="bottom"/>
          </w:tcPr>
          <w:p w14:paraId="7D35B9D8" w14:textId="45B93C69" w:rsidR="00C86DE4" w:rsidRPr="00E7087A" w:rsidRDefault="00C86DE4" w:rsidP="00C86DE4">
            <w:pPr>
              <w:jc w:val="right"/>
              <w:rPr>
                <w:color w:val="000000"/>
                <w:sz w:val="16"/>
                <w:szCs w:val="16"/>
                <w:lang w:eastAsia="tr-TR"/>
              </w:rPr>
            </w:pPr>
            <w:r>
              <w:rPr>
                <w:color w:val="000000"/>
                <w:sz w:val="16"/>
                <w:szCs w:val="16"/>
                <w:lang w:eastAsia="tr-TR"/>
              </w:rPr>
              <w:t>-</w:t>
            </w:r>
          </w:p>
        </w:tc>
        <w:tc>
          <w:tcPr>
            <w:tcW w:w="1136" w:type="dxa"/>
            <w:shd w:val="clear" w:color="auto" w:fill="auto"/>
            <w:vAlign w:val="bottom"/>
          </w:tcPr>
          <w:p w14:paraId="11279B18" w14:textId="6E4F58FD" w:rsidR="00C86DE4" w:rsidRPr="00E7087A" w:rsidRDefault="00C86DE4" w:rsidP="00C86DE4">
            <w:pPr>
              <w:jc w:val="right"/>
              <w:rPr>
                <w:color w:val="000000"/>
                <w:sz w:val="16"/>
                <w:szCs w:val="16"/>
                <w:lang w:eastAsia="tr-TR"/>
              </w:rPr>
            </w:pPr>
            <w:r w:rsidRPr="00056F89">
              <w:rPr>
                <w:color w:val="000000"/>
                <w:sz w:val="16"/>
                <w:szCs w:val="16"/>
                <w:lang w:eastAsia="tr-TR"/>
              </w:rPr>
              <w:t>4,253</w:t>
            </w:r>
          </w:p>
        </w:tc>
      </w:tr>
      <w:tr w:rsidR="00C86DE4" w:rsidRPr="003E46B0" w14:paraId="32080A01" w14:textId="77777777" w:rsidTr="00056F89">
        <w:trPr>
          <w:trHeight w:hRule="exact" w:val="340"/>
        </w:trPr>
        <w:tc>
          <w:tcPr>
            <w:tcW w:w="3820" w:type="dxa"/>
            <w:shd w:val="clear" w:color="auto" w:fill="auto"/>
            <w:noWrap/>
            <w:vAlign w:val="bottom"/>
          </w:tcPr>
          <w:p w14:paraId="055C5081" w14:textId="2821E915" w:rsidR="00C86DE4" w:rsidRPr="003E46B0" w:rsidRDefault="00C86DE4" w:rsidP="00C86DE4">
            <w:pPr>
              <w:spacing w:line="221" w:lineRule="auto"/>
              <w:ind w:left="64"/>
              <w:rPr>
                <w:color w:val="000000"/>
                <w:sz w:val="16"/>
                <w:szCs w:val="16"/>
                <w:lang w:eastAsia="tr-TR"/>
              </w:rPr>
            </w:pPr>
            <w:r w:rsidRPr="003E46B0">
              <w:rPr>
                <w:color w:val="000000"/>
                <w:sz w:val="16"/>
                <w:szCs w:val="16"/>
                <w:lang w:eastAsia="tr-TR"/>
              </w:rPr>
              <w:t>Türev yükümlülüklerin değişim teminatı düşülmeden önceki tutarı</w:t>
            </w:r>
          </w:p>
        </w:tc>
        <w:tc>
          <w:tcPr>
            <w:tcW w:w="1135" w:type="dxa"/>
            <w:shd w:val="clear" w:color="auto" w:fill="D9D9D9" w:themeFill="background1" w:themeFillShade="D9"/>
            <w:vAlign w:val="bottom"/>
          </w:tcPr>
          <w:p w14:paraId="41891FFB" w14:textId="7515E1BC" w:rsidR="00C86DE4" w:rsidRPr="00E7087A" w:rsidRDefault="00C86DE4" w:rsidP="00C86DE4">
            <w:pPr>
              <w:jc w:val="right"/>
              <w:rPr>
                <w:color w:val="000000"/>
                <w:sz w:val="16"/>
                <w:szCs w:val="16"/>
                <w:lang w:eastAsia="tr-TR"/>
              </w:rPr>
            </w:pPr>
            <w:r w:rsidRPr="00056F89">
              <w:rPr>
                <w:color w:val="000000"/>
                <w:sz w:val="16"/>
                <w:szCs w:val="16"/>
                <w:lang w:eastAsia="tr-TR"/>
              </w:rPr>
              <w:t> </w:t>
            </w:r>
          </w:p>
        </w:tc>
        <w:tc>
          <w:tcPr>
            <w:tcW w:w="1135" w:type="dxa"/>
            <w:shd w:val="clear" w:color="auto" w:fill="auto"/>
            <w:vAlign w:val="bottom"/>
          </w:tcPr>
          <w:p w14:paraId="449CC616" w14:textId="6381E500" w:rsidR="00C86DE4" w:rsidRPr="00E7087A" w:rsidRDefault="00C86DE4" w:rsidP="00C86DE4">
            <w:pPr>
              <w:jc w:val="right"/>
              <w:rPr>
                <w:color w:val="000000"/>
                <w:sz w:val="16"/>
                <w:szCs w:val="16"/>
                <w:lang w:eastAsia="tr-TR"/>
              </w:rPr>
            </w:pPr>
            <w:r>
              <w:rPr>
                <w:color w:val="000000"/>
                <w:sz w:val="16"/>
                <w:szCs w:val="16"/>
                <w:lang w:eastAsia="tr-TR"/>
              </w:rPr>
              <w:t>-</w:t>
            </w:r>
          </w:p>
        </w:tc>
        <w:tc>
          <w:tcPr>
            <w:tcW w:w="1136" w:type="dxa"/>
            <w:shd w:val="clear" w:color="auto" w:fill="auto"/>
            <w:vAlign w:val="bottom"/>
          </w:tcPr>
          <w:p w14:paraId="4D681508" w14:textId="093B2D03" w:rsidR="00C86DE4" w:rsidRPr="00E7087A" w:rsidRDefault="00C86DE4" w:rsidP="00C86DE4">
            <w:pPr>
              <w:jc w:val="right"/>
              <w:rPr>
                <w:color w:val="000000"/>
                <w:sz w:val="16"/>
                <w:szCs w:val="16"/>
                <w:lang w:eastAsia="tr-TR"/>
              </w:rPr>
            </w:pPr>
            <w:r>
              <w:rPr>
                <w:color w:val="000000"/>
                <w:sz w:val="16"/>
                <w:szCs w:val="16"/>
                <w:lang w:eastAsia="tr-TR"/>
              </w:rPr>
              <w:t>-</w:t>
            </w:r>
          </w:p>
        </w:tc>
        <w:tc>
          <w:tcPr>
            <w:tcW w:w="1135" w:type="dxa"/>
            <w:shd w:val="clear" w:color="auto" w:fill="auto"/>
            <w:vAlign w:val="bottom"/>
          </w:tcPr>
          <w:p w14:paraId="2CFBA1FC" w14:textId="3E3A70CE" w:rsidR="00C86DE4" w:rsidRPr="00E7087A" w:rsidRDefault="00C86DE4" w:rsidP="00C86DE4">
            <w:pPr>
              <w:jc w:val="right"/>
              <w:rPr>
                <w:color w:val="000000"/>
                <w:sz w:val="16"/>
                <w:szCs w:val="16"/>
                <w:lang w:eastAsia="tr-TR"/>
              </w:rPr>
            </w:pPr>
            <w:r>
              <w:rPr>
                <w:color w:val="000000"/>
                <w:sz w:val="16"/>
                <w:szCs w:val="16"/>
                <w:lang w:eastAsia="tr-TR"/>
              </w:rPr>
              <w:t>-</w:t>
            </w:r>
          </w:p>
        </w:tc>
        <w:tc>
          <w:tcPr>
            <w:tcW w:w="1136" w:type="dxa"/>
            <w:shd w:val="clear" w:color="auto" w:fill="auto"/>
            <w:vAlign w:val="bottom"/>
          </w:tcPr>
          <w:p w14:paraId="4C81FE5D" w14:textId="630668D3" w:rsidR="00C86DE4" w:rsidRPr="00E7087A" w:rsidRDefault="00C86DE4" w:rsidP="00C86DE4">
            <w:pPr>
              <w:jc w:val="right"/>
              <w:rPr>
                <w:color w:val="000000"/>
                <w:sz w:val="16"/>
                <w:szCs w:val="16"/>
                <w:lang w:eastAsia="tr-TR"/>
              </w:rPr>
            </w:pPr>
            <w:r>
              <w:rPr>
                <w:color w:val="000000"/>
                <w:sz w:val="16"/>
                <w:szCs w:val="16"/>
                <w:lang w:eastAsia="tr-TR"/>
              </w:rPr>
              <w:t>-</w:t>
            </w:r>
          </w:p>
        </w:tc>
      </w:tr>
      <w:tr w:rsidR="00C86DE4" w:rsidRPr="003E46B0" w14:paraId="0ABB6C8C" w14:textId="77777777" w:rsidTr="00056F89">
        <w:trPr>
          <w:trHeight w:hRule="exact" w:val="227"/>
        </w:trPr>
        <w:tc>
          <w:tcPr>
            <w:tcW w:w="3820" w:type="dxa"/>
            <w:shd w:val="clear" w:color="auto" w:fill="auto"/>
            <w:noWrap/>
            <w:vAlign w:val="bottom"/>
          </w:tcPr>
          <w:p w14:paraId="6E80CB06" w14:textId="6C0B9491" w:rsidR="00C86DE4" w:rsidRPr="003E46B0" w:rsidRDefault="00C86DE4" w:rsidP="00C86DE4">
            <w:pPr>
              <w:spacing w:line="221" w:lineRule="auto"/>
              <w:ind w:left="64"/>
              <w:rPr>
                <w:color w:val="000000"/>
                <w:sz w:val="16"/>
                <w:szCs w:val="16"/>
                <w:lang w:eastAsia="tr-TR"/>
              </w:rPr>
            </w:pPr>
            <w:r w:rsidRPr="003E46B0">
              <w:rPr>
                <w:color w:val="000000"/>
                <w:sz w:val="16"/>
                <w:szCs w:val="16"/>
                <w:lang w:eastAsia="tr-TR"/>
              </w:rPr>
              <w:t>Yukarıda yer almayan diğer varlıklar</w:t>
            </w:r>
          </w:p>
        </w:tc>
        <w:tc>
          <w:tcPr>
            <w:tcW w:w="1135" w:type="dxa"/>
            <w:shd w:val="clear" w:color="auto" w:fill="auto"/>
            <w:vAlign w:val="bottom"/>
          </w:tcPr>
          <w:p w14:paraId="5DF98E9A" w14:textId="07F04644" w:rsidR="00C86DE4" w:rsidRPr="00E7087A" w:rsidRDefault="00C86DE4" w:rsidP="00C86DE4">
            <w:pPr>
              <w:jc w:val="right"/>
              <w:rPr>
                <w:color w:val="000000"/>
                <w:sz w:val="16"/>
                <w:szCs w:val="16"/>
                <w:lang w:eastAsia="tr-TR"/>
              </w:rPr>
            </w:pPr>
            <w:r w:rsidRPr="00056F89">
              <w:rPr>
                <w:color w:val="000000"/>
                <w:sz w:val="16"/>
                <w:szCs w:val="16"/>
                <w:lang w:eastAsia="tr-TR"/>
              </w:rPr>
              <w:t>2,000,393</w:t>
            </w:r>
          </w:p>
        </w:tc>
        <w:tc>
          <w:tcPr>
            <w:tcW w:w="1135" w:type="dxa"/>
            <w:shd w:val="clear" w:color="auto" w:fill="auto"/>
            <w:vAlign w:val="bottom"/>
          </w:tcPr>
          <w:p w14:paraId="49E099AA" w14:textId="27C4497D" w:rsidR="00C86DE4" w:rsidRPr="00E7087A" w:rsidRDefault="00C86DE4" w:rsidP="00C86DE4">
            <w:pPr>
              <w:jc w:val="right"/>
              <w:rPr>
                <w:color w:val="000000"/>
                <w:sz w:val="16"/>
                <w:szCs w:val="16"/>
                <w:lang w:eastAsia="tr-TR"/>
              </w:rPr>
            </w:pPr>
            <w:r w:rsidRPr="00056F89">
              <w:rPr>
                <w:color w:val="000000"/>
                <w:sz w:val="16"/>
                <w:szCs w:val="16"/>
                <w:lang w:eastAsia="tr-TR"/>
              </w:rPr>
              <w:t>-</w:t>
            </w:r>
          </w:p>
        </w:tc>
        <w:tc>
          <w:tcPr>
            <w:tcW w:w="1136" w:type="dxa"/>
            <w:shd w:val="clear" w:color="auto" w:fill="auto"/>
            <w:vAlign w:val="bottom"/>
          </w:tcPr>
          <w:p w14:paraId="4873E1EE" w14:textId="30440F63" w:rsidR="00C86DE4" w:rsidRPr="00E7087A" w:rsidRDefault="00C86DE4" w:rsidP="00C86DE4">
            <w:pPr>
              <w:jc w:val="right"/>
              <w:rPr>
                <w:color w:val="000000"/>
                <w:sz w:val="16"/>
                <w:szCs w:val="16"/>
                <w:lang w:eastAsia="tr-TR"/>
              </w:rPr>
            </w:pPr>
            <w:r w:rsidRPr="00056F89">
              <w:rPr>
                <w:color w:val="000000"/>
                <w:sz w:val="16"/>
                <w:szCs w:val="16"/>
                <w:lang w:eastAsia="tr-TR"/>
              </w:rPr>
              <w:t>-</w:t>
            </w:r>
          </w:p>
        </w:tc>
        <w:tc>
          <w:tcPr>
            <w:tcW w:w="1135" w:type="dxa"/>
            <w:shd w:val="clear" w:color="auto" w:fill="auto"/>
            <w:vAlign w:val="bottom"/>
          </w:tcPr>
          <w:p w14:paraId="20AF32C4" w14:textId="3E0F0DAD" w:rsidR="00C86DE4" w:rsidRPr="00E7087A" w:rsidRDefault="00C86DE4" w:rsidP="00C86DE4">
            <w:pPr>
              <w:jc w:val="right"/>
              <w:rPr>
                <w:color w:val="000000"/>
                <w:sz w:val="16"/>
                <w:szCs w:val="16"/>
                <w:lang w:eastAsia="tr-TR"/>
              </w:rPr>
            </w:pPr>
            <w:r w:rsidRPr="00056F89">
              <w:rPr>
                <w:color w:val="000000"/>
                <w:sz w:val="16"/>
                <w:szCs w:val="16"/>
                <w:lang w:eastAsia="tr-TR"/>
              </w:rPr>
              <w:t>-</w:t>
            </w:r>
          </w:p>
        </w:tc>
        <w:tc>
          <w:tcPr>
            <w:tcW w:w="1136" w:type="dxa"/>
            <w:shd w:val="clear" w:color="auto" w:fill="auto"/>
            <w:vAlign w:val="bottom"/>
          </w:tcPr>
          <w:p w14:paraId="7C3B51BB" w14:textId="628C6EFA" w:rsidR="00C86DE4" w:rsidRPr="00E7087A" w:rsidRDefault="00C86DE4" w:rsidP="00C86DE4">
            <w:pPr>
              <w:jc w:val="right"/>
              <w:rPr>
                <w:color w:val="000000"/>
                <w:sz w:val="16"/>
                <w:szCs w:val="16"/>
                <w:lang w:eastAsia="tr-TR"/>
              </w:rPr>
            </w:pPr>
            <w:r w:rsidRPr="00056F89">
              <w:rPr>
                <w:color w:val="000000"/>
                <w:sz w:val="16"/>
                <w:szCs w:val="16"/>
                <w:lang w:eastAsia="tr-TR"/>
              </w:rPr>
              <w:t>1,769,536</w:t>
            </w:r>
          </w:p>
        </w:tc>
      </w:tr>
      <w:tr w:rsidR="00C86DE4" w:rsidRPr="003E46B0" w14:paraId="6ADEC36D" w14:textId="77777777" w:rsidTr="00056F89">
        <w:trPr>
          <w:trHeight w:hRule="exact" w:val="227"/>
        </w:trPr>
        <w:tc>
          <w:tcPr>
            <w:tcW w:w="3820" w:type="dxa"/>
            <w:shd w:val="clear" w:color="auto" w:fill="auto"/>
            <w:noWrap/>
            <w:vAlign w:val="bottom"/>
          </w:tcPr>
          <w:p w14:paraId="065F6427" w14:textId="531A813A" w:rsidR="00C86DE4" w:rsidRPr="003E46B0" w:rsidRDefault="00C86DE4" w:rsidP="00C86DE4">
            <w:pPr>
              <w:spacing w:line="221" w:lineRule="auto"/>
              <w:rPr>
                <w:color w:val="000000"/>
                <w:sz w:val="16"/>
                <w:szCs w:val="16"/>
                <w:lang w:eastAsia="tr-TR"/>
              </w:rPr>
            </w:pPr>
            <w:r w:rsidRPr="003E46B0">
              <w:rPr>
                <w:color w:val="000000"/>
                <w:sz w:val="16"/>
                <w:szCs w:val="16"/>
                <w:lang w:eastAsia="tr-TR"/>
              </w:rPr>
              <w:t>Bilanço dışı borçlar</w:t>
            </w:r>
          </w:p>
        </w:tc>
        <w:tc>
          <w:tcPr>
            <w:tcW w:w="1135" w:type="dxa"/>
            <w:shd w:val="clear" w:color="auto" w:fill="D9D9D9" w:themeFill="background1" w:themeFillShade="D9"/>
            <w:vAlign w:val="bottom"/>
          </w:tcPr>
          <w:p w14:paraId="1491F0BB" w14:textId="408A5173" w:rsidR="00C86DE4" w:rsidRPr="00E7087A" w:rsidRDefault="00C86DE4" w:rsidP="00C86DE4">
            <w:pPr>
              <w:jc w:val="right"/>
              <w:rPr>
                <w:color w:val="000000"/>
                <w:sz w:val="16"/>
                <w:szCs w:val="16"/>
                <w:lang w:eastAsia="tr-TR"/>
              </w:rPr>
            </w:pPr>
            <w:r w:rsidRPr="00056F89">
              <w:rPr>
                <w:color w:val="000000"/>
                <w:sz w:val="16"/>
                <w:szCs w:val="16"/>
                <w:lang w:eastAsia="tr-TR"/>
              </w:rPr>
              <w:t> </w:t>
            </w:r>
          </w:p>
        </w:tc>
        <w:tc>
          <w:tcPr>
            <w:tcW w:w="1135" w:type="dxa"/>
            <w:shd w:val="clear" w:color="auto" w:fill="auto"/>
            <w:vAlign w:val="bottom"/>
          </w:tcPr>
          <w:p w14:paraId="3DCCF121" w14:textId="15638072" w:rsidR="00C86DE4" w:rsidRPr="00E7087A" w:rsidRDefault="00C86DE4" w:rsidP="00C86DE4">
            <w:pPr>
              <w:jc w:val="right"/>
              <w:rPr>
                <w:color w:val="000000"/>
                <w:sz w:val="16"/>
                <w:szCs w:val="16"/>
                <w:lang w:eastAsia="tr-TR"/>
              </w:rPr>
            </w:pPr>
            <w:r w:rsidRPr="00056F89">
              <w:rPr>
                <w:color w:val="000000"/>
                <w:sz w:val="16"/>
                <w:szCs w:val="16"/>
                <w:lang w:eastAsia="tr-TR"/>
              </w:rPr>
              <w:t>2,675,954</w:t>
            </w:r>
          </w:p>
        </w:tc>
        <w:tc>
          <w:tcPr>
            <w:tcW w:w="1136" w:type="dxa"/>
            <w:shd w:val="clear" w:color="auto" w:fill="auto"/>
            <w:vAlign w:val="bottom"/>
          </w:tcPr>
          <w:p w14:paraId="7A4B457E" w14:textId="25435CD3" w:rsidR="00C86DE4" w:rsidRPr="00E7087A" w:rsidRDefault="00C86DE4" w:rsidP="00C86DE4">
            <w:pPr>
              <w:jc w:val="right"/>
              <w:rPr>
                <w:color w:val="000000"/>
                <w:sz w:val="16"/>
                <w:szCs w:val="16"/>
                <w:lang w:eastAsia="tr-TR"/>
              </w:rPr>
            </w:pPr>
            <w:r>
              <w:rPr>
                <w:color w:val="000000"/>
                <w:sz w:val="16"/>
                <w:szCs w:val="16"/>
                <w:lang w:eastAsia="tr-TR"/>
              </w:rPr>
              <w:t>-</w:t>
            </w:r>
          </w:p>
        </w:tc>
        <w:tc>
          <w:tcPr>
            <w:tcW w:w="1135" w:type="dxa"/>
            <w:shd w:val="clear" w:color="auto" w:fill="auto"/>
            <w:vAlign w:val="bottom"/>
          </w:tcPr>
          <w:p w14:paraId="34B5F00E" w14:textId="244CC21A" w:rsidR="00C86DE4" w:rsidRPr="00E7087A" w:rsidRDefault="00C86DE4" w:rsidP="00C86DE4">
            <w:pPr>
              <w:jc w:val="right"/>
              <w:rPr>
                <w:color w:val="000000"/>
                <w:sz w:val="16"/>
                <w:szCs w:val="16"/>
                <w:lang w:eastAsia="tr-TR"/>
              </w:rPr>
            </w:pPr>
            <w:r>
              <w:rPr>
                <w:color w:val="000000"/>
                <w:sz w:val="16"/>
                <w:szCs w:val="16"/>
                <w:lang w:eastAsia="tr-TR"/>
              </w:rPr>
              <w:t>-</w:t>
            </w:r>
          </w:p>
        </w:tc>
        <w:tc>
          <w:tcPr>
            <w:tcW w:w="1136" w:type="dxa"/>
            <w:shd w:val="clear" w:color="auto" w:fill="auto"/>
            <w:vAlign w:val="bottom"/>
          </w:tcPr>
          <w:p w14:paraId="42C71789" w14:textId="2FBF22CF" w:rsidR="00C86DE4" w:rsidRPr="00E7087A" w:rsidRDefault="00C86DE4" w:rsidP="00C86DE4">
            <w:pPr>
              <w:jc w:val="right"/>
              <w:rPr>
                <w:color w:val="000000"/>
                <w:sz w:val="16"/>
                <w:szCs w:val="16"/>
                <w:lang w:eastAsia="tr-TR"/>
              </w:rPr>
            </w:pPr>
            <w:r w:rsidRPr="00056F89">
              <w:rPr>
                <w:color w:val="000000"/>
                <w:sz w:val="16"/>
                <w:szCs w:val="16"/>
                <w:lang w:eastAsia="tr-TR"/>
              </w:rPr>
              <w:t>133,798</w:t>
            </w:r>
          </w:p>
        </w:tc>
      </w:tr>
      <w:tr w:rsidR="00C86DE4" w:rsidRPr="00C86DE4" w14:paraId="5204DC2F" w14:textId="77777777" w:rsidTr="00056F89">
        <w:trPr>
          <w:trHeight w:hRule="exact" w:val="227"/>
        </w:trPr>
        <w:tc>
          <w:tcPr>
            <w:tcW w:w="3820" w:type="dxa"/>
            <w:shd w:val="clear" w:color="auto" w:fill="auto"/>
            <w:noWrap/>
            <w:vAlign w:val="bottom"/>
          </w:tcPr>
          <w:p w14:paraId="75FFB532" w14:textId="43ED43F0" w:rsidR="00C86DE4" w:rsidRPr="00C86DE4" w:rsidRDefault="00C86DE4" w:rsidP="00C86DE4">
            <w:pPr>
              <w:spacing w:line="221" w:lineRule="auto"/>
              <w:rPr>
                <w:b/>
                <w:bCs/>
                <w:color w:val="000000"/>
                <w:sz w:val="16"/>
                <w:szCs w:val="16"/>
                <w:lang w:eastAsia="tr-TR"/>
              </w:rPr>
            </w:pPr>
            <w:r w:rsidRPr="00C86DE4">
              <w:rPr>
                <w:b/>
                <w:bCs/>
                <w:color w:val="000000"/>
                <w:sz w:val="16"/>
                <w:szCs w:val="16"/>
                <w:lang w:eastAsia="tr-TR"/>
              </w:rPr>
              <w:t>Gerekli İstikrarlı Fon</w:t>
            </w:r>
          </w:p>
        </w:tc>
        <w:tc>
          <w:tcPr>
            <w:tcW w:w="1135" w:type="dxa"/>
            <w:shd w:val="clear" w:color="auto" w:fill="D9D9D9" w:themeFill="background1" w:themeFillShade="D9"/>
            <w:vAlign w:val="bottom"/>
          </w:tcPr>
          <w:p w14:paraId="6DD7292F" w14:textId="52A71DFD" w:rsidR="00C86DE4" w:rsidRPr="00C86DE4" w:rsidRDefault="00C86DE4" w:rsidP="00C86DE4">
            <w:pPr>
              <w:jc w:val="right"/>
              <w:rPr>
                <w:b/>
                <w:bCs/>
                <w:color w:val="000000"/>
                <w:sz w:val="16"/>
                <w:szCs w:val="16"/>
                <w:lang w:eastAsia="tr-TR"/>
              </w:rPr>
            </w:pPr>
            <w:r w:rsidRPr="00056F89">
              <w:rPr>
                <w:b/>
                <w:bCs/>
                <w:color w:val="000000"/>
                <w:sz w:val="16"/>
                <w:szCs w:val="16"/>
                <w:lang w:eastAsia="tr-TR"/>
              </w:rPr>
              <w:t> </w:t>
            </w:r>
          </w:p>
        </w:tc>
        <w:tc>
          <w:tcPr>
            <w:tcW w:w="1135" w:type="dxa"/>
            <w:shd w:val="clear" w:color="auto" w:fill="D9D9D9" w:themeFill="background1" w:themeFillShade="D9"/>
            <w:vAlign w:val="bottom"/>
          </w:tcPr>
          <w:p w14:paraId="7253F12C" w14:textId="703654FD" w:rsidR="00C86DE4" w:rsidRPr="00C86DE4" w:rsidRDefault="00C86DE4" w:rsidP="00C86DE4">
            <w:pPr>
              <w:jc w:val="right"/>
              <w:rPr>
                <w:b/>
                <w:bCs/>
                <w:color w:val="000000"/>
                <w:sz w:val="16"/>
                <w:szCs w:val="16"/>
                <w:lang w:eastAsia="tr-TR"/>
              </w:rPr>
            </w:pPr>
            <w:r w:rsidRPr="00056F89">
              <w:rPr>
                <w:b/>
                <w:bCs/>
                <w:color w:val="000000"/>
                <w:sz w:val="16"/>
                <w:szCs w:val="16"/>
                <w:lang w:eastAsia="tr-TR"/>
              </w:rPr>
              <w:t> </w:t>
            </w:r>
          </w:p>
        </w:tc>
        <w:tc>
          <w:tcPr>
            <w:tcW w:w="1136" w:type="dxa"/>
            <w:shd w:val="clear" w:color="auto" w:fill="D9D9D9" w:themeFill="background1" w:themeFillShade="D9"/>
            <w:vAlign w:val="bottom"/>
          </w:tcPr>
          <w:p w14:paraId="195823FE" w14:textId="6F676532" w:rsidR="00C86DE4" w:rsidRPr="00C86DE4" w:rsidRDefault="00C86DE4" w:rsidP="00C86DE4">
            <w:pPr>
              <w:jc w:val="right"/>
              <w:rPr>
                <w:b/>
                <w:bCs/>
                <w:color w:val="000000"/>
                <w:sz w:val="16"/>
                <w:szCs w:val="16"/>
                <w:lang w:eastAsia="tr-TR"/>
              </w:rPr>
            </w:pPr>
            <w:r w:rsidRPr="00056F89">
              <w:rPr>
                <w:b/>
                <w:bCs/>
                <w:color w:val="000000"/>
                <w:sz w:val="16"/>
                <w:szCs w:val="16"/>
                <w:lang w:eastAsia="tr-TR"/>
              </w:rPr>
              <w:t> </w:t>
            </w:r>
          </w:p>
        </w:tc>
        <w:tc>
          <w:tcPr>
            <w:tcW w:w="1135" w:type="dxa"/>
            <w:shd w:val="clear" w:color="auto" w:fill="D9D9D9" w:themeFill="background1" w:themeFillShade="D9"/>
            <w:vAlign w:val="bottom"/>
          </w:tcPr>
          <w:p w14:paraId="65697640" w14:textId="6CA20F98" w:rsidR="00C86DE4" w:rsidRPr="00C86DE4" w:rsidRDefault="00C86DE4" w:rsidP="00C86DE4">
            <w:pPr>
              <w:jc w:val="right"/>
              <w:rPr>
                <w:b/>
                <w:bCs/>
                <w:color w:val="000000"/>
                <w:sz w:val="16"/>
                <w:szCs w:val="16"/>
                <w:lang w:eastAsia="tr-TR"/>
              </w:rPr>
            </w:pPr>
            <w:r w:rsidRPr="00056F89">
              <w:rPr>
                <w:b/>
                <w:bCs/>
                <w:color w:val="000000"/>
                <w:sz w:val="16"/>
                <w:szCs w:val="16"/>
                <w:lang w:eastAsia="tr-TR"/>
              </w:rPr>
              <w:t> </w:t>
            </w:r>
          </w:p>
        </w:tc>
        <w:tc>
          <w:tcPr>
            <w:tcW w:w="1136" w:type="dxa"/>
            <w:shd w:val="clear" w:color="auto" w:fill="auto"/>
            <w:vAlign w:val="bottom"/>
          </w:tcPr>
          <w:p w14:paraId="19EA712F" w14:textId="203D31BB" w:rsidR="00C86DE4" w:rsidRPr="00C86DE4" w:rsidRDefault="00C86DE4" w:rsidP="00C86DE4">
            <w:pPr>
              <w:jc w:val="right"/>
              <w:rPr>
                <w:b/>
                <w:bCs/>
                <w:color w:val="000000"/>
                <w:sz w:val="16"/>
                <w:szCs w:val="16"/>
                <w:lang w:eastAsia="tr-TR"/>
              </w:rPr>
            </w:pPr>
            <w:r w:rsidRPr="00056F89">
              <w:rPr>
                <w:b/>
                <w:bCs/>
                <w:color w:val="000000"/>
                <w:sz w:val="16"/>
                <w:szCs w:val="16"/>
                <w:lang w:eastAsia="tr-TR"/>
              </w:rPr>
              <w:t>6,306,05</w:t>
            </w:r>
            <w:r>
              <w:rPr>
                <w:b/>
                <w:bCs/>
                <w:color w:val="000000"/>
                <w:sz w:val="16"/>
                <w:szCs w:val="16"/>
                <w:lang w:eastAsia="tr-TR"/>
              </w:rPr>
              <w:t>6</w:t>
            </w:r>
          </w:p>
        </w:tc>
      </w:tr>
      <w:tr w:rsidR="00C86DE4" w:rsidRPr="00C86DE4" w14:paraId="63191FF2" w14:textId="77777777" w:rsidTr="00056F89">
        <w:trPr>
          <w:trHeight w:hRule="exact" w:val="227"/>
        </w:trPr>
        <w:tc>
          <w:tcPr>
            <w:tcW w:w="3820" w:type="dxa"/>
            <w:shd w:val="clear" w:color="auto" w:fill="auto"/>
            <w:noWrap/>
            <w:vAlign w:val="bottom"/>
          </w:tcPr>
          <w:p w14:paraId="09AE5780" w14:textId="28824B6C" w:rsidR="00C86DE4" w:rsidRPr="00C86DE4" w:rsidRDefault="00C86DE4" w:rsidP="00C86DE4">
            <w:pPr>
              <w:spacing w:line="221" w:lineRule="auto"/>
              <w:rPr>
                <w:b/>
                <w:bCs/>
                <w:color w:val="000000"/>
                <w:sz w:val="16"/>
                <w:szCs w:val="16"/>
                <w:lang w:eastAsia="tr-TR"/>
              </w:rPr>
            </w:pPr>
            <w:r w:rsidRPr="00C86DE4">
              <w:rPr>
                <w:b/>
                <w:bCs/>
                <w:color w:val="000000"/>
                <w:sz w:val="16"/>
                <w:szCs w:val="16"/>
                <w:lang w:eastAsia="tr-TR"/>
              </w:rPr>
              <w:t>Net İstikrarlı Fonlama Oranı (%)</w:t>
            </w:r>
          </w:p>
        </w:tc>
        <w:tc>
          <w:tcPr>
            <w:tcW w:w="1135" w:type="dxa"/>
            <w:shd w:val="clear" w:color="auto" w:fill="D9D9D9" w:themeFill="background1" w:themeFillShade="D9"/>
            <w:vAlign w:val="bottom"/>
          </w:tcPr>
          <w:p w14:paraId="005F7962" w14:textId="66A9A1FB" w:rsidR="00C86DE4" w:rsidRPr="00C86DE4" w:rsidRDefault="00C86DE4" w:rsidP="00C86DE4">
            <w:pPr>
              <w:jc w:val="right"/>
              <w:rPr>
                <w:b/>
                <w:bCs/>
                <w:color w:val="000000"/>
                <w:sz w:val="16"/>
                <w:szCs w:val="16"/>
                <w:lang w:eastAsia="tr-TR"/>
              </w:rPr>
            </w:pPr>
            <w:r w:rsidRPr="00056F89">
              <w:rPr>
                <w:b/>
                <w:bCs/>
                <w:color w:val="000000"/>
                <w:sz w:val="16"/>
                <w:szCs w:val="16"/>
                <w:lang w:eastAsia="tr-TR"/>
              </w:rPr>
              <w:t> </w:t>
            </w:r>
          </w:p>
        </w:tc>
        <w:tc>
          <w:tcPr>
            <w:tcW w:w="1135" w:type="dxa"/>
            <w:shd w:val="clear" w:color="auto" w:fill="D9D9D9" w:themeFill="background1" w:themeFillShade="D9"/>
            <w:vAlign w:val="bottom"/>
          </w:tcPr>
          <w:p w14:paraId="69C05AB3" w14:textId="14B80C3A" w:rsidR="00C86DE4" w:rsidRPr="00C86DE4" w:rsidRDefault="00C86DE4" w:rsidP="00C86DE4">
            <w:pPr>
              <w:jc w:val="right"/>
              <w:rPr>
                <w:b/>
                <w:bCs/>
                <w:color w:val="000000"/>
                <w:sz w:val="16"/>
                <w:szCs w:val="16"/>
                <w:lang w:eastAsia="tr-TR"/>
              </w:rPr>
            </w:pPr>
            <w:r w:rsidRPr="00056F89">
              <w:rPr>
                <w:b/>
                <w:bCs/>
                <w:color w:val="000000"/>
                <w:sz w:val="16"/>
                <w:szCs w:val="16"/>
                <w:lang w:eastAsia="tr-TR"/>
              </w:rPr>
              <w:t> </w:t>
            </w:r>
          </w:p>
        </w:tc>
        <w:tc>
          <w:tcPr>
            <w:tcW w:w="1136" w:type="dxa"/>
            <w:shd w:val="clear" w:color="auto" w:fill="D9D9D9" w:themeFill="background1" w:themeFillShade="D9"/>
            <w:vAlign w:val="bottom"/>
          </w:tcPr>
          <w:p w14:paraId="1364646A" w14:textId="73B9D214" w:rsidR="00C86DE4" w:rsidRPr="00C86DE4" w:rsidRDefault="00C86DE4" w:rsidP="00C86DE4">
            <w:pPr>
              <w:jc w:val="right"/>
              <w:rPr>
                <w:b/>
                <w:bCs/>
                <w:color w:val="000000"/>
                <w:sz w:val="16"/>
                <w:szCs w:val="16"/>
                <w:lang w:eastAsia="tr-TR"/>
              </w:rPr>
            </w:pPr>
            <w:r w:rsidRPr="00056F89">
              <w:rPr>
                <w:b/>
                <w:bCs/>
                <w:color w:val="000000"/>
                <w:sz w:val="16"/>
                <w:szCs w:val="16"/>
                <w:lang w:eastAsia="tr-TR"/>
              </w:rPr>
              <w:t> </w:t>
            </w:r>
          </w:p>
        </w:tc>
        <w:tc>
          <w:tcPr>
            <w:tcW w:w="1135" w:type="dxa"/>
            <w:shd w:val="clear" w:color="auto" w:fill="D9D9D9" w:themeFill="background1" w:themeFillShade="D9"/>
            <w:vAlign w:val="bottom"/>
          </w:tcPr>
          <w:p w14:paraId="0D6D0124" w14:textId="3ABD2E45" w:rsidR="00C86DE4" w:rsidRPr="00C86DE4" w:rsidRDefault="00C86DE4" w:rsidP="00C86DE4">
            <w:pPr>
              <w:jc w:val="right"/>
              <w:rPr>
                <w:b/>
                <w:bCs/>
                <w:color w:val="000000"/>
                <w:sz w:val="16"/>
                <w:szCs w:val="16"/>
                <w:lang w:eastAsia="tr-TR"/>
              </w:rPr>
            </w:pPr>
            <w:r w:rsidRPr="00056F89">
              <w:rPr>
                <w:b/>
                <w:bCs/>
                <w:color w:val="000000"/>
                <w:sz w:val="16"/>
                <w:szCs w:val="16"/>
                <w:lang w:eastAsia="tr-TR"/>
              </w:rPr>
              <w:t> </w:t>
            </w:r>
          </w:p>
        </w:tc>
        <w:tc>
          <w:tcPr>
            <w:tcW w:w="1136" w:type="dxa"/>
            <w:shd w:val="clear" w:color="auto" w:fill="auto"/>
            <w:vAlign w:val="bottom"/>
          </w:tcPr>
          <w:p w14:paraId="29D17242" w14:textId="06A4E137" w:rsidR="00C86DE4" w:rsidRPr="00C86DE4" w:rsidRDefault="00C86DE4" w:rsidP="00C86DE4">
            <w:pPr>
              <w:jc w:val="right"/>
              <w:rPr>
                <w:b/>
                <w:bCs/>
                <w:color w:val="000000"/>
                <w:sz w:val="16"/>
                <w:szCs w:val="16"/>
                <w:lang w:eastAsia="tr-TR"/>
              </w:rPr>
            </w:pPr>
            <w:r w:rsidRPr="00056F89">
              <w:rPr>
                <w:b/>
                <w:bCs/>
                <w:color w:val="000000"/>
                <w:sz w:val="16"/>
                <w:szCs w:val="16"/>
                <w:lang w:eastAsia="tr-TR"/>
              </w:rPr>
              <w:t>129.25</w:t>
            </w:r>
          </w:p>
        </w:tc>
      </w:tr>
    </w:tbl>
    <w:p w14:paraId="448A095B" w14:textId="77777777" w:rsidR="00DC2194" w:rsidRPr="00CB56EC" w:rsidRDefault="00DC2194" w:rsidP="00DC2194">
      <w:pPr>
        <w:spacing w:line="221" w:lineRule="auto"/>
        <w:rPr>
          <w:rFonts w:eastAsia="Arial Unicode MS"/>
          <w:b/>
          <w:sz w:val="18"/>
          <w:szCs w:val="18"/>
        </w:rPr>
      </w:pPr>
      <w:r w:rsidRPr="00CB56EC">
        <w:rPr>
          <w:rFonts w:eastAsia="Arial Unicode MS"/>
          <w:b/>
          <w:sz w:val="18"/>
          <w:szCs w:val="18"/>
        </w:rPr>
        <w:br w:type="page"/>
      </w:r>
    </w:p>
    <w:tbl>
      <w:tblPr>
        <w:tblW w:w="9497"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820"/>
        <w:gridCol w:w="1135"/>
        <w:gridCol w:w="1135"/>
        <w:gridCol w:w="1136"/>
        <w:gridCol w:w="1135"/>
        <w:gridCol w:w="1136"/>
      </w:tblGrid>
      <w:tr w:rsidR="00E808FF" w:rsidRPr="003E46B0" w14:paraId="700C71C7" w14:textId="77777777" w:rsidTr="00CB2E36">
        <w:trPr>
          <w:trHeight w:hRule="exact" w:val="400"/>
        </w:trPr>
        <w:tc>
          <w:tcPr>
            <w:tcW w:w="3820" w:type="dxa"/>
            <w:vMerge w:val="restart"/>
            <w:tcBorders>
              <w:top w:val="single" w:sz="6" w:space="0" w:color="auto"/>
              <w:bottom w:val="dotted" w:sz="4" w:space="0" w:color="auto"/>
            </w:tcBorders>
            <w:shd w:val="clear" w:color="auto" w:fill="auto"/>
            <w:vAlign w:val="center"/>
            <w:hideMark/>
          </w:tcPr>
          <w:p w14:paraId="5E69C6BF" w14:textId="6074E730" w:rsidR="00E808FF" w:rsidRPr="003E46B0" w:rsidRDefault="00E808FF" w:rsidP="00CB2E36">
            <w:pPr>
              <w:spacing w:line="221" w:lineRule="auto"/>
              <w:rPr>
                <w:b/>
                <w:bCs/>
                <w:sz w:val="16"/>
                <w:szCs w:val="16"/>
                <w:lang w:eastAsia="tr-TR"/>
              </w:rPr>
            </w:pPr>
            <w:r>
              <w:rPr>
                <w:b/>
                <w:bCs/>
                <w:sz w:val="16"/>
                <w:szCs w:val="16"/>
                <w:lang w:eastAsia="tr-TR"/>
              </w:rPr>
              <w:lastRenderedPageBreak/>
              <w:t>Önceki</w:t>
            </w:r>
            <w:r w:rsidRPr="003E46B0">
              <w:rPr>
                <w:b/>
                <w:bCs/>
                <w:sz w:val="16"/>
                <w:szCs w:val="16"/>
                <w:lang w:eastAsia="tr-TR"/>
              </w:rPr>
              <w:t xml:space="preserve"> Dönem </w:t>
            </w:r>
          </w:p>
        </w:tc>
        <w:tc>
          <w:tcPr>
            <w:tcW w:w="4541" w:type="dxa"/>
            <w:gridSpan w:val="4"/>
            <w:tcBorders>
              <w:top w:val="single" w:sz="6" w:space="0" w:color="auto"/>
              <w:bottom w:val="dotted" w:sz="4" w:space="0" w:color="auto"/>
            </w:tcBorders>
            <w:shd w:val="clear" w:color="auto" w:fill="auto"/>
            <w:vAlign w:val="bottom"/>
            <w:hideMark/>
          </w:tcPr>
          <w:p w14:paraId="1AFA6DE6" w14:textId="77777777" w:rsidR="00E808FF" w:rsidRPr="003E46B0" w:rsidRDefault="00E808FF" w:rsidP="00CB2E36">
            <w:pPr>
              <w:spacing w:line="221" w:lineRule="auto"/>
              <w:jc w:val="center"/>
              <w:rPr>
                <w:b/>
                <w:bCs/>
                <w:sz w:val="16"/>
                <w:szCs w:val="16"/>
                <w:lang w:eastAsia="tr-TR"/>
              </w:rPr>
            </w:pPr>
            <w:r w:rsidRPr="003E46B0">
              <w:rPr>
                <w:b/>
                <w:bCs/>
                <w:sz w:val="16"/>
                <w:szCs w:val="16"/>
                <w:lang w:eastAsia="tr-TR"/>
              </w:rPr>
              <w:t>Kalan Vadesine Göre, Dikkate Alma Oranı</w:t>
            </w:r>
          </w:p>
          <w:p w14:paraId="1456C23C" w14:textId="77777777" w:rsidR="00E808FF" w:rsidRPr="003E46B0" w:rsidRDefault="00E808FF" w:rsidP="00CB2E36">
            <w:pPr>
              <w:spacing w:line="221" w:lineRule="auto"/>
              <w:jc w:val="center"/>
              <w:rPr>
                <w:b/>
                <w:bCs/>
                <w:sz w:val="16"/>
                <w:szCs w:val="16"/>
                <w:lang w:eastAsia="tr-TR"/>
              </w:rPr>
            </w:pPr>
            <w:r w:rsidRPr="003E46B0">
              <w:rPr>
                <w:b/>
                <w:bCs/>
                <w:sz w:val="16"/>
                <w:szCs w:val="16"/>
                <w:lang w:eastAsia="tr-TR"/>
              </w:rPr>
              <w:t>Uygulanmamış Tutar</w:t>
            </w:r>
          </w:p>
        </w:tc>
        <w:tc>
          <w:tcPr>
            <w:tcW w:w="1136" w:type="dxa"/>
            <w:vMerge w:val="restart"/>
            <w:tcBorders>
              <w:top w:val="single" w:sz="6" w:space="0" w:color="auto"/>
            </w:tcBorders>
            <w:shd w:val="clear" w:color="auto" w:fill="auto"/>
            <w:vAlign w:val="bottom"/>
          </w:tcPr>
          <w:p w14:paraId="5F663BAE" w14:textId="77777777" w:rsidR="00E808FF" w:rsidRPr="003E46B0" w:rsidRDefault="00E808FF" w:rsidP="00CB2E36">
            <w:pPr>
              <w:spacing w:line="221" w:lineRule="auto"/>
              <w:jc w:val="right"/>
              <w:rPr>
                <w:b/>
                <w:bCs/>
                <w:sz w:val="16"/>
                <w:szCs w:val="16"/>
                <w:lang w:eastAsia="tr-TR"/>
              </w:rPr>
            </w:pPr>
            <w:r w:rsidRPr="003E46B0">
              <w:rPr>
                <w:b/>
                <w:bCs/>
                <w:sz w:val="16"/>
                <w:szCs w:val="16"/>
                <w:lang w:eastAsia="tr-TR"/>
              </w:rPr>
              <w:t>Dikkate Alma Oranı Uygulanmış Toplam Tutar</w:t>
            </w:r>
          </w:p>
        </w:tc>
      </w:tr>
      <w:tr w:rsidR="00E808FF" w:rsidRPr="003E46B0" w14:paraId="3D1BA0F8" w14:textId="77777777" w:rsidTr="00CB2E36">
        <w:trPr>
          <w:trHeight w:hRule="exact" w:val="762"/>
        </w:trPr>
        <w:tc>
          <w:tcPr>
            <w:tcW w:w="3820" w:type="dxa"/>
            <w:vMerge/>
            <w:tcBorders>
              <w:top w:val="dotted" w:sz="4" w:space="0" w:color="auto"/>
              <w:bottom w:val="dotted" w:sz="4" w:space="0" w:color="auto"/>
            </w:tcBorders>
            <w:shd w:val="clear" w:color="auto" w:fill="auto"/>
            <w:noWrap/>
            <w:vAlign w:val="bottom"/>
          </w:tcPr>
          <w:p w14:paraId="2875CAE4" w14:textId="77777777" w:rsidR="00E808FF" w:rsidRPr="003E46B0" w:rsidRDefault="00E808FF" w:rsidP="00CB2E36">
            <w:pPr>
              <w:spacing w:line="221" w:lineRule="auto"/>
              <w:rPr>
                <w:b/>
                <w:sz w:val="16"/>
                <w:szCs w:val="16"/>
                <w:lang w:eastAsia="tr-TR"/>
              </w:rPr>
            </w:pPr>
          </w:p>
        </w:tc>
        <w:tc>
          <w:tcPr>
            <w:tcW w:w="1135" w:type="dxa"/>
            <w:tcBorders>
              <w:top w:val="dotted" w:sz="4" w:space="0" w:color="auto"/>
              <w:bottom w:val="dotted" w:sz="4" w:space="0" w:color="auto"/>
            </w:tcBorders>
            <w:shd w:val="clear" w:color="auto" w:fill="auto"/>
            <w:vAlign w:val="bottom"/>
            <w:hideMark/>
          </w:tcPr>
          <w:p w14:paraId="49F5605F" w14:textId="77777777" w:rsidR="00E808FF" w:rsidRPr="003E46B0" w:rsidRDefault="00E808FF" w:rsidP="00CB2E36">
            <w:pPr>
              <w:spacing w:line="221" w:lineRule="auto"/>
              <w:jc w:val="right"/>
              <w:rPr>
                <w:b/>
                <w:bCs/>
                <w:sz w:val="16"/>
                <w:szCs w:val="16"/>
                <w:lang w:eastAsia="tr-TR"/>
              </w:rPr>
            </w:pPr>
            <w:r w:rsidRPr="003E46B0">
              <w:rPr>
                <w:b/>
                <w:bCs/>
                <w:sz w:val="16"/>
                <w:szCs w:val="16"/>
                <w:lang w:eastAsia="tr-TR"/>
              </w:rPr>
              <w:t>Vadesiz</w:t>
            </w:r>
          </w:p>
        </w:tc>
        <w:tc>
          <w:tcPr>
            <w:tcW w:w="1135" w:type="dxa"/>
            <w:tcBorders>
              <w:top w:val="dotted" w:sz="4" w:space="0" w:color="auto"/>
              <w:bottom w:val="dotted" w:sz="4" w:space="0" w:color="auto"/>
            </w:tcBorders>
            <w:shd w:val="clear" w:color="auto" w:fill="auto"/>
            <w:vAlign w:val="bottom"/>
            <w:hideMark/>
          </w:tcPr>
          <w:p w14:paraId="657F0AA8" w14:textId="77777777" w:rsidR="00E808FF" w:rsidRPr="003E46B0" w:rsidRDefault="00E808FF" w:rsidP="00CB2E36">
            <w:pPr>
              <w:spacing w:line="221" w:lineRule="auto"/>
              <w:jc w:val="right"/>
              <w:rPr>
                <w:b/>
                <w:bCs/>
                <w:sz w:val="16"/>
                <w:szCs w:val="16"/>
                <w:lang w:eastAsia="tr-TR"/>
              </w:rPr>
            </w:pPr>
            <w:r w:rsidRPr="003E46B0">
              <w:rPr>
                <w:b/>
                <w:bCs/>
                <w:sz w:val="16"/>
                <w:szCs w:val="16"/>
                <w:lang w:eastAsia="tr-TR"/>
              </w:rPr>
              <w:t>6 Aydan Kısa Vadeli</w:t>
            </w:r>
          </w:p>
        </w:tc>
        <w:tc>
          <w:tcPr>
            <w:tcW w:w="1136" w:type="dxa"/>
            <w:tcBorders>
              <w:top w:val="dotted" w:sz="4" w:space="0" w:color="auto"/>
              <w:bottom w:val="dotted" w:sz="4" w:space="0" w:color="auto"/>
            </w:tcBorders>
            <w:shd w:val="clear" w:color="auto" w:fill="auto"/>
            <w:vAlign w:val="bottom"/>
            <w:hideMark/>
          </w:tcPr>
          <w:p w14:paraId="55C8A952" w14:textId="77777777" w:rsidR="00E808FF" w:rsidRPr="003E46B0" w:rsidRDefault="00E808FF" w:rsidP="00CB2E36">
            <w:pPr>
              <w:spacing w:line="221" w:lineRule="auto"/>
              <w:jc w:val="right"/>
              <w:rPr>
                <w:b/>
                <w:bCs/>
                <w:sz w:val="16"/>
                <w:szCs w:val="16"/>
                <w:lang w:eastAsia="tr-TR"/>
              </w:rPr>
            </w:pPr>
            <w:r w:rsidRPr="003E46B0">
              <w:rPr>
                <w:b/>
                <w:bCs/>
                <w:sz w:val="16"/>
                <w:szCs w:val="16"/>
                <w:lang w:eastAsia="tr-TR"/>
              </w:rPr>
              <w:t>6 Ay ile</w:t>
            </w:r>
          </w:p>
          <w:p w14:paraId="0E1483E9" w14:textId="77777777" w:rsidR="00E808FF" w:rsidRPr="003E46B0" w:rsidRDefault="00E808FF" w:rsidP="00CB2E36">
            <w:pPr>
              <w:spacing w:line="221" w:lineRule="auto"/>
              <w:jc w:val="right"/>
              <w:rPr>
                <w:b/>
                <w:bCs/>
                <w:sz w:val="16"/>
                <w:szCs w:val="16"/>
                <w:lang w:eastAsia="tr-TR"/>
              </w:rPr>
            </w:pPr>
            <w:r w:rsidRPr="003E46B0">
              <w:rPr>
                <w:b/>
                <w:bCs/>
                <w:sz w:val="16"/>
                <w:szCs w:val="16"/>
                <w:lang w:eastAsia="tr-TR"/>
              </w:rPr>
              <w:t>6 Aydan Uzun</w:t>
            </w:r>
          </w:p>
          <w:p w14:paraId="4415424F" w14:textId="77777777" w:rsidR="00E808FF" w:rsidRPr="003E46B0" w:rsidRDefault="00E808FF" w:rsidP="00CB2E36">
            <w:pPr>
              <w:spacing w:line="221" w:lineRule="auto"/>
              <w:jc w:val="right"/>
              <w:rPr>
                <w:b/>
                <w:bCs/>
                <w:sz w:val="16"/>
                <w:szCs w:val="16"/>
                <w:lang w:eastAsia="tr-TR"/>
              </w:rPr>
            </w:pPr>
            <w:r w:rsidRPr="003E46B0">
              <w:rPr>
                <w:b/>
                <w:bCs/>
                <w:sz w:val="16"/>
                <w:szCs w:val="16"/>
                <w:lang w:eastAsia="tr-TR"/>
              </w:rPr>
              <w:t>1 Yıldan Kısa Vadeli</w:t>
            </w:r>
          </w:p>
        </w:tc>
        <w:tc>
          <w:tcPr>
            <w:tcW w:w="1135" w:type="dxa"/>
            <w:tcBorders>
              <w:top w:val="dotted" w:sz="4" w:space="0" w:color="auto"/>
              <w:bottom w:val="dotted" w:sz="4" w:space="0" w:color="auto"/>
            </w:tcBorders>
            <w:shd w:val="clear" w:color="auto" w:fill="auto"/>
            <w:vAlign w:val="bottom"/>
            <w:hideMark/>
          </w:tcPr>
          <w:p w14:paraId="7E9DA12B" w14:textId="77777777" w:rsidR="00E808FF" w:rsidRPr="003E46B0" w:rsidRDefault="00E808FF" w:rsidP="00CB2E36">
            <w:pPr>
              <w:spacing w:line="221" w:lineRule="auto"/>
              <w:jc w:val="right"/>
              <w:rPr>
                <w:b/>
                <w:bCs/>
                <w:sz w:val="16"/>
                <w:szCs w:val="16"/>
                <w:lang w:eastAsia="tr-TR"/>
              </w:rPr>
            </w:pPr>
            <w:r w:rsidRPr="003E46B0">
              <w:rPr>
                <w:b/>
                <w:bCs/>
                <w:sz w:val="16"/>
                <w:szCs w:val="16"/>
                <w:lang w:eastAsia="tr-TR"/>
              </w:rPr>
              <w:t>1 Yıl ve 1 Yıldan Uzun Vadeli</w:t>
            </w:r>
          </w:p>
        </w:tc>
        <w:tc>
          <w:tcPr>
            <w:tcW w:w="1136" w:type="dxa"/>
            <w:vMerge/>
            <w:tcBorders>
              <w:bottom w:val="dotted" w:sz="4" w:space="0" w:color="auto"/>
            </w:tcBorders>
            <w:shd w:val="clear" w:color="auto" w:fill="auto"/>
            <w:vAlign w:val="bottom"/>
            <w:hideMark/>
          </w:tcPr>
          <w:p w14:paraId="003CF1FA" w14:textId="77777777" w:rsidR="00E808FF" w:rsidRPr="003E46B0" w:rsidRDefault="00E808FF" w:rsidP="00CB2E36">
            <w:pPr>
              <w:spacing w:line="221" w:lineRule="auto"/>
              <w:jc w:val="right"/>
              <w:rPr>
                <w:b/>
                <w:bCs/>
                <w:sz w:val="16"/>
                <w:szCs w:val="16"/>
                <w:lang w:eastAsia="tr-TR"/>
              </w:rPr>
            </w:pPr>
          </w:p>
        </w:tc>
      </w:tr>
      <w:tr w:rsidR="00E808FF" w:rsidRPr="005A646F" w14:paraId="177FF77C" w14:textId="77777777" w:rsidTr="00CB2E36">
        <w:trPr>
          <w:trHeight w:hRule="exact" w:val="227"/>
        </w:trPr>
        <w:tc>
          <w:tcPr>
            <w:tcW w:w="3820" w:type="dxa"/>
            <w:tcBorders>
              <w:top w:val="dotted" w:sz="4" w:space="0" w:color="auto"/>
            </w:tcBorders>
            <w:shd w:val="clear" w:color="auto" w:fill="auto"/>
            <w:noWrap/>
            <w:vAlign w:val="bottom"/>
          </w:tcPr>
          <w:p w14:paraId="67FB16D2" w14:textId="77777777" w:rsidR="00E808FF" w:rsidRPr="005A646F" w:rsidRDefault="00E808FF" w:rsidP="00CB2E36">
            <w:pPr>
              <w:spacing w:line="221" w:lineRule="auto"/>
              <w:rPr>
                <w:b/>
                <w:sz w:val="16"/>
                <w:szCs w:val="16"/>
                <w:lang w:eastAsia="tr-TR"/>
              </w:rPr>
            </w:pPr>
            <w:r w:rsidRPr="005A646F">
              <w:rPr>
                <w:b/>
                <w:bCs/>
                <w:color w:val="000000"/>
                <w:sz w:val="16"/>
                <w:szCs w:val="16"/>
                <w:lang w:eastAsia="tr-TR"/>
              </w:rPr>
              <w:t>Mevcut İstikrarlı Fon</w:t>
            </w:r>
          </w:p>
        </w:tc>
        <w:tc>
          <w:tcPr>
            <w:tcW w:w="1135" w:type="dxa"/>
            <w:tcBorders>
              <w:top w:val="dotted" w:sz="4" w:space="0" w:color="auto"/>
            </w:tcBorders>
            <w:shd w:val="clear" w:color="auto" w:fill="auto"/>
            <w:vAlign w:val="bottom"/>
          </w:tcPr>
          <w:p w14:paraId="26A75E84" w14:textId="77777777" w:rsidR="00E808FF" w:rsidRPr="005A646F" w:rsidRDefault="00E808FF" w:rsidP="00CB2E36">
            <w:pPr>
              <w:spacing w:line="221" w:lineRule="auto"/>
              <w:jc w:val="right"/>
              <w:rPr>
                <w:b/>
                <w:color w:val="000000"/>
                <w:sz w:val="16"/>
                <w:szCs w:val="16"/>
              </w:rPr>
            </w:pPr>
          </w:p>
        </w:tc>
        <w:tc>
          <w:tcPr>
            <w:tcW w:w="1135" w:type="dxa"/>
            <w:tcBorders>
              <w:top w:val="dotted" w:sz="4" w:space="0" w:color="auto"/>
            </w:tcBorders>
            <w:shd w:val="clear" w:color="auto" w:fill="auto"/>
            <w:vAlign w:val="bottom"/>
          </w:tcPr>
          <w:p w14:paraId="7DE1BAD3" w14:textId="77777777" w:rsidR="00E808FF" w:rsidRPr="005A646F" w:rsidRDefault="00E808FF" w:rsidP="00CB2E36">
            <w:pPr>
              <w:spacing w:line="221" w:lineRule="auto"/>
              <w:jc w:val="right"/>
              <w:rPr>
                <w:b/>
                <w:color w:val="000000"/>
                <w:sz w:val="16"/>
                <w:szCs w:val="16"/>
              </w:rPr>
            </w:pPr>
          </w:p>
        </w:tc>
        <w:tc>
          <w:tcPr>
            <w:tcW w:w="1136" w:type="dxa"/>
            <w:tcBorders>
              <w:top w:val="dotted" w:sz="4" w:space="0" w:color="auto"/>
            </w:tcBorders>
            <w:shd w:val="clear" w:color="auto" w:fill="auto"/>
            <w:vAlign w:val="bottom"/>
          </w:tcPr>
          <w:p w14:paraId="57C93ECA" w14:textId="77777777" w:rsidR="00E808FF" w:rsidRPr="005A646F" w:rsidRDefault="00E808FF" w:rsidP="00CB2E36">
            <w:pPr>
              <w:spacing w:line="221" w:lineRule="auto"/>
              <w:jc w:val="right"/>
              <w:rPr>
                <w:b/>
                <w:color w:val="000000"/>
                <w:sz w:val="16"/>
                <w:szCs w:val="16"/>
              </w:rPr>
            </w:pPr>
          </w:p>
        </w:tc>
        <w:tc>
          <w:tcPr>
            <w:tcW w:w="1135" w:type="dxa"/>
            <w:tcBorders>
              <w:top w:val="dotted" w:sz="4" w:space="0" w:color="auto"/>
            </w:tcBorders>
            <w:shd w:val="clear" w:color="auto" w:fill="auto"/>
            <w:vAlign w:val="bottom"/>
          </w:tcPr>
          <w:p w14:paraId="5E7ABB40" w14:textId="77777777" w:rsidR="00E808FF" w:rsidRPr="005A646F" w:rsidRDefault="00E808FF" w:rsidP="00CB2E36">
            <w:pPr>
              <w:spacing w:line="221" w:lineRule="auto"/>
              <w:jc w:val="right"/>
              <w:rPr>
                <w:b/>
                <w:color w:val="000000"/>
                <w:sz w:val="16"/>
                <w:szCs w:val="16"/>
              </w:rPr>
            </w:pPr>
          </w:p>
        </w:tc>
        <w:tc>
          <w:tcPr>
            <w:tcW w:w="1136" w:type="dxa"/>
            <w:tcBorders>
              <w:top w:val="dotted" w:sz="4" w:space="0" w:color="auto"/>
            </w:tcBorders>
            <w:shd w:val="clear" w:color="auto" w:fill="auto"/>
            <w:vAlign w:val="bottom"/>
          </w:tcPr>
          <w:p w14:paraId="256E675C" w14:textId="77777777" w:rsidR="00E808FF" w:rsidRPr="005A646F" w:rsidRDefault="00E808FF" w:rsidP="00CB2E36">
            <w:pPr>
              <w:spacing w:line="221" w:lineRule="auto"/>
              <w:jc w:val="right"/>
              <w:rPr>
                <w:b/>
                <w:color w:val="000000"/>
                <w:sz w:val="16"/>
                <w:szCs w:val="16"/>
              </w:rPr>
            </w:pPr>
          </w:p>
        </w:tc>
      </w:tr>
      <w:tr w:rsidR="00E808FF" w:rsidRPr="009A6219" w14:paraId="05BAAD48" w14:textId="77777777" w:rsidTr="00CB2E36">
        <w:trPr>
          <w:trHeight w:hRule="exact" w:val="227"/>
        </w:trPr>
        <w:tc>
          <w:tcPr>
            <w:tcW w:w="3820" w:type="dxa"/>
            <w:shd w:val="clear" w:color="auto" w:fill="auto"/>
            <w:noWrap/>
            <w:vAlign w:val="bottom"/>
          </w:tcPr>
          <w:p w14:paraId="23461954" w14:textId="77777777" w:rsidR="00E808FF" w:rsidRPr="0015389F" w:rsidRDefault="00E808FF" w:rsidP="00CB2E36">
            <w:pPr>
              <w:spacing w:line="221" w:lineRule="auto"/>
              <w:rPr>
                <w:b/>
                <w:bCs/>
                <w:sz w:val="16"/>
                <w:szCs w:val="16"/>
                <w:lang w:eastAsia="tr-TR"/>
              </w:rPr>
            </w:pPr>
            <w:r w:rsidRPr="0015389F">
              <w:rPr>
                <w:b/>
                <w:bCs/>
                <w:color w:val="000000"/>
                <w:sz w:val="16"/>
                <w:szCs w:val="16"/>
                <w:lang w:eastAsia="tr-TR"/>
              </w:rPr>
              <w:t>Özkaynak unsurları</w:t>
            </w:r>
          </w:p>
        </w:tc>
        <w:tc>
          <w:tcPr>
            <w:tcW w:w="1135" w:type="dxa"/>
            <w:shd w:val="clear" w:color="auto" w:fill="auto"/>
            <w:vAlign w:val="bottom"/>
          </w:tcPr>
          <w:p w14:paraId="534677B8"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1,893,760</w:t>
            </w:r>
          </w:p>
        </w:tc>
        <w:tc>
          <w:tcPr>
            <w:tcW w:w="1135" w:type="dxa"/>
            <w:shd w:val="clear" w:color="auto" w:fill="auto"/>
            <w:vAlign w:val="bottom"/>
          </w:tcPr>
          <w:p w14:paraId="516B9D44"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w:t>
            </w:r>
          </w:p>
        </w:tc>
        <w:tc>
          <w:tcPr>
            <w:tcW w:w="1136" w:type="dxa"/>
            <w:shd w:val="clear" w:color="auto" w:fill="auto"/>
            <w:vAlign w:val="bottom"/>
          </w:tcPr>
          <w:p w14:paraId="287D2839"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w:t>
            </w:r>
          </w:p>
        </w:tc>
        <w:tc>
          <w:tcPr>
            <w:tcW w:w="1135" w:type="dxa"/>
            <w:shd w:val="clear" w:color="auto" w:fill="auto"/>
            <w:vAlign w:val="bottom"/>
          </w:tcPr>
          <w:p w14:paraId="647CE979"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w:t>
            </w:r>
          </w:p>
        </w:tc>
        <w:tc>
          <w:tcPr>
            <w:tcW w:w="1136" w:type="dxa"/>
            <w:shd w:val="clear" w:color="auto" w:fill="auto"/>
            <w:vAlign w:val="bottom"/>
          </w:tcPr>
          <w:p w14:paraId="2715ADD6"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1,893,760</w:t>
            </w:r>
          </w:p>
        </w:tc>
      </w:tr>
      <w:tr w:rsidR="00E808FF" w:rsidRPr="003E46B0" w14:paraId="6C61358A" w14:textId="77777777" w:rsidTr="00CB2E36">
        <w:trPr>
          <w:trHeight w:hRule="exact" w:val="227"/>
        </w:trPr>
        <w:tc>
          <w:tcPr>
            <w:tcW w:w="3820" w:type="dxa"/>
            <w:shd w:val="clear" w:color="auto" w:fill="auto"/>
            <w:noWrap/>
            <w:vAlign w:val="bottom"/>
          </w:tcPr>
          <w:p w14:paraId="65966205" w14:textId="77777777" w:rsidR="00E808FF" w:rsidRPr="003E46B0" w:rsidRDefault="00E808FF" w:rsidP="00CB2E36">
            <w:pPr>
              <w:spacing w:line="221" w:lineRule="auto"/>
              <w:ind w:firstLine="113"/>
              <w:rPr>
                <w:sz w:val="16"/>
                <w:szCs w:val="16"/>
                <w:lang w:eastAsia="tr-TR"/>
              </w:rPr>
            </w:pPr>
            <w:r w:rsidRPr="003E46B0">
              <w:rPr>
                <w:color w:val="000000"/>
                <w:sz w:val="16"/>
                <w:szCs w:val="16"/>
                <w:lang w:eastAsia="tr-TR"/>
              </w:rPr>
              <w:t>Ana sermaye ve katkı sermaye</w:t>
            </w:r>
          </w:p>
        </w:tc>
        <w:tc>
          <w:tcPr>
            <w:tcW w:w="1135" w:type="dxa"/>
            <w:shd w:val="clear" w:color="auto" w:fill="auto"/>
            <w:vAlign w:val="bottom"/>
          </w:tcPr>
          <w:p w14:paraId="553B42DD" w14:textId="77777777" w:rsidR="00E808FF" w:rsidRPr="003E46B0" w:rsidRDefault="00E808FF" w:rsidP="00CB2E36">
            <w:pPr>
              <w:jc w:val="right"/>
              <w:rPr>
                <w:color w:val="000000"/>
                <w:sz w:val="16"/>
                <w:szCs w:val="16"/>
                <w:lang w:eastAsia="tr-TR"/>
              </w:rPr>
            </w:pPr>
            <w:r w:rsidRPr="00BB220E">
              <w:rPr>
                <w:color w:val="000000"/>
                <w:sz w:val="16"/>
                <w:szCs w:val="16"/>
                <w:lang w:eastAsia="tr-TR"/>
              </w:rPr>
              <w:t>1,893,760</w:t>
            </w:r>
          </w:p>
        </w:tc>
        <w:tc>
          <w:tcPr>
            <w:tcW w:w="1135" w:type="dxa"/>
            <w:shd w:val="clear" w:color="auto" w:fill="auto"/>
            <w:vAlign w:val="bottom"/>
          </w:tcPr>
          <w:p w14:paraId="5D810B73"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3AA11B96"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51AC170B"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51FCDAC2" w14:textId="77777777" w:rsidR="00E808FF" w:rsidRPr="003E46B0" w:rsidRDefault="00E808FF" w:rsidP="00CB2E36">
            <w:pPr>
              <w:jc w:val="right"/>
              <w:rPr>
                <w:color w:val="000000"/>
                <w:sz w:val="16"/>
                <w:szCs w:val="16"/>
                <w:lang w:eastAsia="tr-TR"/>
              </w:rPr>
            </w:pPr>
            <w:r w:rsidRPr="00BB220E">
              <w:rPr>
                <w:color w:val="000000"/>
                <w:sz w:val="16"/>
                <w:szCs w:val="16"/>
                <w:lang w:eastAsia="tr-TR"/>
              </w:rPr>
              <w:t>1,893,760</w:t>
            </w:r>
          </w:p>
        </w:tc>
      </w:tr>
      <w:tr w:rsidR="00E808FF" w:rsidRPr="003E46B0" w14:paraId="3CBE0F37" w14:textId="77777777" w:rsidTr="00CB2E36">
        <w:trPr>
          <w:trHeight w:hRule="exact" w:val="227"/>
        </w:trPr>
        <w:tc>
          <w:tcPr>
            <w:tcW w:w="3820" w:type="dxa"/>
            <w:shd w:val="clear" w:color="auto" w:fill="auto"/>
            <w:noWrap/>
            <w:vAlign w:val="bottom"/>
          </w:tcPr>
          <w:p w14:paraId="684FF301" w14:textId="77777777" w:rsidR="00E808FF" w:rsidRPr="003E46B0" w:rsidRDefault="00E808FF" w:rsidP="00CB2E36">
            <w:pPr>
              <w:spacing w:line="221" w:lineRule="auto"/>
              <w:ind w:firstLine="113"/>
              <w:rPr>
                <w:sz w:val="16"/>
                <w:szCs w:val="16"/>
                <w:lang w:eastAsia="tr-TR"/>
              </w:rPr>
            </w:pPr>
            <w:r w:rsidRPr="003E46B0">
              <w:rPr>
                <w:color w:val="000000"/>
                <w:sz w:val="16"/>
                <w:szCs w:val="16"/>
                <w:lang w:eastAsia="tr-TR"/>
              </w:rPr>
              <w:t>Diğer özkaynak unsurları</w:t>
            </w:r>
          </w:p>
        </w:tc>
        <w:tc>
          <w:tcPr>
            <w:tcW w:w="1135" w:type="dxa"/>
            <w:shd w:val="clear" w:color="auto" w:fill="auto"/>
            <w:vAlign w:val="bottom"/>
          </w:tcPr>
          <w:p w14:paraId="5E2A6193"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1AEE3A0B"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40357237"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5D6B86FD"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01267E0B"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r>
      <w:tr w:rsidR="00E808FF" w:rsidRPr="009A6219" w14:paraId="439381C7" w14:textId="77777777" w:rsidTr="00CB2E36">
        <w:trPr>
          <w:trHeight w:hRule="exact" w:val="227"/>
        </w:trPr>
        <w:tc>
          <w:tcPr>
            <w:tcW w:w="3820" w:type="dxa"/>
            <w:shd w:val="clear" w:color="auto" w:fill="auto"/>
            <w:noWrap/>
            <w:vAlign w:val="bottom"/>
          </w:tcPr>
          <w:p w14:paraId="625A72B1" w14:textId="77777777" w:rsidR="00E808FF" w:rsidRPr="0015389F" w:rsidRDefault="00E808FF" w:rsidP="00CB2E36">
            <w:pPr>
              <w:spacing w:line="221" w:lineRule="auto"/>
              <w:rPr>
                <w:b/>
                <w:bCs/>
                <w:sz w:val="16"/>
                <w:szCs w:val="16"/>
                <w:lang w:eastAsia="tr-TR"/>
              </w:rPr>
            </w:pPr>
            <w:r w:rsidRPr="0015389F">
              <w:rPr>
                <w:b/>
                <w:bCs/>
                <w:color w:val="000000"/>
                <w:sz w:val="16"/>
                <w:szCs w:val="16"/>
                <w:lang w:eastAsia="tr-TR"/>
              </w:rPr>
              <w:t>Gerçek kişi ve perakende müşteri katılım fonu</w:t>
            </w:r>
          </w:p>
        </w:tc>
        <w:tc>
          <w:tcPr>
            <w:tcW w:w="1135" w:type="dxa"/>
            <w:shd w:val="clear" w:color="auto" w:fill="auto"/>
            <w:vAlign w:val="bottom"/>
          </w:tcPr>
          <w:p w14:paraId="42EEE111"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122,202</w:t>
            </w:r>
          </w:p>
        </w:tc>
        <w:tc>
          <w:tcPr>
            <w:tcW w:w="1135" w:type="dxa"/>
            <w:shd w:val="clear" w:color="auto" w:fill="auto"/>
            <w:vAlign w:val="bottom"/>
          </w:tcPr>
          <w:p w14:paraId="613D312D"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4,417,677</w:t>
            </w:r>
          </w:p>
        </w:tc>
        <w:tc>
          <w:tcPr>
            <w:tcW w:w="1136" w:type="dxa"/>
            <w:shd w:val="clear" w:color="auto" w:fill="auto"/>
            <w:vAlign w:val="bottom"/>
          </w:tcPr>
          <w:p w14:paraId="039469B0"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354,795</w:t>
            </w:r>
          </w:p>
        </w:tc>
        <w:tc>
          <w:tcPr>
            <w:tcW w:w="1135" w:type="dxa"/>
            <w:shd w:val="clear" w:color="auto" w:fill="auto"/>
            <w:vAlign w:val="bottom"/>
          </w:tcPr>
          <w:p w14:paraId="6FA72C59"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w:t>
            </w:r>
          </w:p>
        </w:tc>
        <w:tc>
          <w:tcPr>
            <w:tcW w:w="1136" w:type="dxa"/>
            <w:shd w:val="clear" w:color="auto" w:fill="auto"/>
            <w:vAlign w:val="bottom"/>
          </w:tcPr>
          <w:p w14:paraId="7B5D40FF"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4,405,222</w:t>
            </w:r>
          </w:p>
        </w:tc>
      </w:tr>
      <w:tr w:rsidR="00E808FF" w:rsidRPr="003E46B0" w14:paraId="0B3AA4F9" w14:textId="77777777" w:rsidTr="00CB2E36">
        <w:trPr>
          <w:trHeight w:hRule="exact" w:val="227"/>
        </w:trPr>
        <w:tc>
          <w:tcPr>
            <w:tcW w:w="3820" w:type="dxa"/>
            <w:shd w:val="clear" w:color="auto" w:fill="auto"/>
            <w:noWrap/>
            <w:vAlign w:val="bottom"/>
          </w:tcPr>
          <w:p w14:paraId="0CE694F9" w14:textId="77777777" w:rsidR="00E808FF" w:rsidRPr="003E46B0" w:rsidRDefault="00E808FF" w:rsidP="00CB2E36">
            <w:pPr>
              <w:spacing w:line="221" w:lineRule="auto"/>
              <w:ind w:firstLine="113"/>
              <w:rPr>
                <w:color w:val="000000"/>
                <w:sz w:val="16"/>
                <w:szCs w:val="16"/>
                <w:lang w:eastAsia="tr-TR"/>
              </w:rPr>
            </w:pPr>
            <w:r w:rsidRPr="003E46B0">
              <w:rPr>
                <w:color w:val="000000"/>
                <w:sz w:val="16"/>
                <w:szCs w:val="16"/>
                <w:lang w:eastAsia="tr-TR"/>
              </w:rPr>
              <w:t>İstikrarlı katılım fonu</w:t>
            </w:r>
          </w:p>
        </w:tc>
        <w:tc>
          <w:tcPr>
            <w:tcW w:w="1135" w:type="dxa"/>
            <w:shd w:val="clear" w:color="auto" w:fill="auto"/>
            <w:vAlign w:val="bottom"/>
          </w:tcPr>
          <w:p w14:paraId="04EDDA98" w14:textId="77777777" w:rsidR="00E808FF" w:rsidRPr="003E46B0" w:rsidRDefault="00E808FF" w:rsidP="00CB2E36">
            <w:pPr>
              <w:jc w:val="right"/>
              <w:rPr>
                <w:color w:val="000000"/>
                <w:sz w:val="16"/>
                <w:szCs w:val="16"/>
                <w:lang w:eastAsia="tr-TR"/>
              </w:rPr>
            </w:pPr>
            <w:r w:rsidRPr="00BB220E">
              <w:rPr>
                <w:color w:val="000000"/>
                <w:sz w:val="16"/>
                <w:szCs w:val="16"/>
                <w:lang w:eastAsia="tr-TR"/>
              </w:rPr>
              <w:t>316</w:t>
            </w:r>
          </w:p>
        </w:tc>
        <w:tc>
          <w:tcPr>
            <w:tcW w:w="1135" w:type="dxa"/>
            <w:shd w:val="clear" w:color="auto" w:fill="auto"/>
            <w:vAlign w:val="bottom"/>
          </w:tcPr>
          <w:p w14:paraId="33E7AD4C"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59EFF94D"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663BDDC1"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21B72CB3" w14:textId="77777777" w:rsidR="00E808FF" w:rsidRPr="003E46B0" w:rsidRDefault="00E808FF" w:rsidP="00CB2E36">
            <w:pPr>
              <w:jc w:val="right"/>
              <w:rPr>
                <w:color w:val="000000"/>
                <w:sz w:val="16"/>
                <w:szCs w:val="16"/>
                <w:lang w:eastAsia="tr-TR"/>
              </w:rPr>
            </w:pPr>
            <w:r w:rsidRPr="00BB220E">
              <w:rPr>
                <w:color w:val="000000"/>
                <w:sz w:val="16"/>
                <w:szCs w:val="16"/>
                <w:lang w:eastAsia="tr-TR"/>
              </w:rPr>
              <w:t>300</w:t>
            </w:r>
          </w:p>
        </w:tc>
      </w:tr>
      <w:tr w:rsidR="00E808FF" w:rsidRPr="003E46B0" w14:paraId="1DAD699E" w14:textId="77777777" w:rsidTr="00CB2E36">
        <w:trPr>
          <w:trHeight w:hRule="exact" w:val="227"/>
        </w:trPr>
        <w:tc>
          <w:tcPr>
            <w:tcW w:w="3820" w:type="dxa"/>
            <w:shd w:val="clear" w:color="auto" w:fill="auto"/>
            <w:noWrap/>
            <w:vAlign w:val="bottom"/>
          </w:tcPr>
          <w:p w14:paraId="63D7A50B" w14:textId="77777777" w:rsidR="00E808FF" w:rsidRPr="003E46B0" w:rsidRDefault="00E808FF" w:rsidP="00CB2E36">
            <w:pPr>
              <w:spacing w:line="221" w:lineRule="auto"/>
              <w:ind w:firstLine="113"/>
              <w:rPr>
                <w:color w:val="000000"/>
                <w:sz w:val="16"/>
                <w:szCs w:val="16"/>
                <w:lang w:eastAsia="tr-TR"/>
              </w:rPr>
            </w:pPr>
            <w:r w:rsidRPr="003E46B0">
              <w:rPr>
                <w:color w:val="000000"/>
                <w:sz w:val="16"/>
                <w:szCs w:val="16"/>
                <w:lang w:eastAsia="tr-TR"/>
              </w:rPr>
              <w:t>Düşük istikrarlı katılım fonu</w:t>
            </w:r>
          </w:p>
        </w:tc>
        <w:tc>
          <w:tcPr>
            <w:tcW w:w="1135" w:type="dxa"/>
            <w:shd w:val="clear" w:color="auto" w:fill="auto"/>
            <w:vAlign w:val="bottom"/>
          </w:tcPr>
          <w:p w14:paraId="62E386DD" w14:textId="77777777" w:rsidR="00E808FF" w:rsidRPr="003E46B0" w:rsidRDefault="00E808FF" w:rsidP="00CB2E36">
            <w:pPr>
              <w:jc w:val="right"/>
              <w:rPr>
                <w:color w:val="000000"/>
                <w:sz w:val="16"/>
                <w:szCs w:val="16"/>
                <w:lang w:eastAsia="tr-TR"/>
              </w:rPr>
            </w:pPr>
            <w:r w:rsidRPr="00BB220E">
              <w:rPr>
                <w:color w:val="000000"/>
                <w:sz w:val="16"/>
                <w:szCs w:val="16"/>
                <w:lang w:eastAsia="tr-TR"/>
              </w:rPr>
              <w:t>121,886</w:t>
            </w:r>
          </w:p>
        </w:tc>
        <w:tc>
          <w:tcPr>
            <w:tcW w:w="1135" w:type="dxa"/>
            <w:shd w:val="clear" w:color="auto" w:fill="auto"/>
            <w:vAlign w:val="bottom"/>
          </w:tcPr>
          <w:p w14:paraId="4DB9AD64" w14:textId="77777777" w:rsidR="00E808FF" w:rsidRPr="003E46B0" w:rsidRDefault="00E808FF" w:rsidP="00CB2E36">
            <w:pPr>
              <w:jc w:val="right"/>
              <w:rPr>
                <w:color w:val="000000"/>
                <w:sz w:val="16"/>
                <w:szCs w:val="16"/>
                <w:lang w:eastAsia="tr-TR"/>
              </w:rPr>
            </w:pPr>
            <w:r w:rsidRPr="00BB220E">
              <w:rPr>
                <w:color w:val="000000"/>
                <w:sz w:val="16"/>
                <w:szCs w:val="16"/>
                <w:lang w:eastAsia="tr-TR"/>
              </w:rPr>
              <w:t>4,417,677</w:t>
            </w:r>
          </w:p>
        </w:tc>
        <w:tc>
          <w:tcPr>
            <w:tcW w:w="1136" w:type="dxa"/>
            <w:shd w:val="clear" w:color="auto" w:fill="auto"/>
            <w:vAlign w:val="bottom"/>
          </w:tcPr>
          <w:p w14:paraId="673DBEC0" w14:textId="77777777" w:rsidR="00E808FF" w:rsidRPr="003E46B0" w:rsidRDefault="00E808FF" w:rsidP="00CB2E36">
            <w:pPr>
              <w:jc w:val="right"/>
              <w:rPr>
                <w:color w:val="000000"/>
                <w:sz w:val="16"/>
                <w:szCs w:val="16"/>
                <w:lang w:eastAsia="tr-TR"/>
              </w:rPr>
            </w:pPr>
            <w:r w:rsidRPr="00BB220E">
              <w:rPr>
                <w:color w:val="000000"/>
                <w:sz w:val="16"/>
                <w:szCs w:val="16"/>
                <w:lang w:eastAsia="tr-TR"/>
              </w:rPr>
              <w:t>354,795</w:t>
            </w:r>
          </w:p>
        </w:tc>
        <w:tc>
          <w:tcPr>
            <w:tcW w:w="1135" w:type="dxa"/>
            <w:shd w:val="clear" w:color="auto" w:fill="auto"/>
            <w:vAlign w:val="bottom"/>
          </w:tcPr>
          <w:p w14:paraId="46CBBB65"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10E0DDE6" w14:textId="77777777" w:rsidR="00E808FF" w:rsidRPr="003E46B0" w:rsidRDefault="00E808FF" w:rsidP="00CB2E36">
            <w:pPr>
              <w:jc w:val="right"/>
              <w:rPr>
                <w:color w:val="000000"/>
                <w:sz w:val="16"/>
                <w:szCs w:val="16"/>
                <w:lang w:eastAsia="tr-TR"/>
              </w:rPr>
            </w:pPr>
            <w:r w:rsidRPr="00BB220E">
              <w:rPr>
                <w:color w:val="000000"/>
                <w:sz w:val="16"/>
                <w:szCs w:val="16"/>
                <w:lang w:eastAsia="tr-TR"/>
              </w:rPr>
              <w:t>4,404,922</w:t>
            </w:r>
          </w:p>
        </w:tc>
      </w:tr>
      <w:tr w:rsidR="00E808FF" w:rsidRPr="009A6219" w14:paraId="5A7645C0" w14:textId="77777777" w:rsidTr="00CB2E36">
        <w:trPr>
          <w:trHeight w:hRule="exact" w:val="227"/>
        </w:trPr>
        <w:tc>
          <w:tcPr>
            <w:tcW w:w="3820" w:type="dxa"/>
            <w:shd w:val="clear" w:color="auto" w:fill="auto"/>
            <w:noWrap/>
            <w:vAlign w:val="bottom"/>
          </w:tcPr>
          <w:p w14:paraId="20B99A8E" w14:textId="77777777" w:rsidR="00E808FF" w:rsidRPr="0015389F" w:rsidRDefault="00E808FF" w:rsidP="00CB2E36">
            <w:pPr>
              <w:spacing w:line="221" w:lineRule="auto"/>
              <w:rPr>
                <w:b/>
                <w:bCs/>
                <w:sz w:val="16"/>
                <w:szCs w:val="16"/>
                <w:lang w:eastAsia="tr-TR"/>
              </w:rPr>
            </w:pPr>
            <w:r w:rsidRPr="0015389F">
              <w:rPr>
                <w:b/>
                <w:bCs/>
                <w:color w:val="000000"/>
                <w:sz w:val="16"/>
                <w:szCs w:val="16"/>
                <w:lang w:eastAsia="tr-TR"/>
              </w:rPr>
              <w:t>Diğer kişilere borçlar</w:t>
            </w:r>
          </w:p>
        </w:tc>
        <w:tc>
          <w:tcPr>
            <w:tcW w:w="1135" w:type="dxa"/>
            <w:shd w:val="clear" w:color="auto" w:fill="auto"/>
            <w:vAlign w:val="bottom"/>
          </w:tcPr>
          <w:p w14:paraId="0B6B105B"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1,609,071</w:t>
            </w:r>
          </w:p>
        </w:tc>
        <w:tc>
          <w:tcPr>
            <w:tcW w:w="1135" w:type="dxa"/>
            <w:shd w:val="clear" w:color="auto" w:fill="auto"/>
            <w:vAlign w:val="bottom"/>
          </w:tcPr>
          <w:p w14:paraId="255F3393"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2,979,225</w:t>
            </w:r>
          </w:p>
        </w:tc>
        <w:tc>
          <w:tcPr>
            <w:tcW w:w="1136" w:type="dxa"/>
            <w:shd w:val="clear" w:color="auto" w:fill="auto"/>
            <w:vAlign w:val="bottom"/>
          </w:tcPr>
          <w:p w14:paraId="504A50F0"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w:t>
            </w:r>
          </w:p>
        </w:tc>
        <w:tc>
          <w:tcPr>
            <w:tcW w:w="1135" w:type="dxa"/>
            <w:shd w:val="clear" w:color="auto" w:fill="auto"/>
            <w:vAlign w:val="bottom"/>
          </w:tcPr>
          <w:p w14:paraId="4E0FEC6A"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w:t>
            </w:r>
          </w:p>
        </w:tc>
        <w:tc>
          <w:tcPr>
            <w:tcW w:w="1136" w:type="dxa"/>
            <w:shd w:val="clear" w:color="auto" w:fill="auto"/>
            <w:vAlign w:val="bottom"/>
          </w:tcPr>
          <w:p w14:paraId="53ED878E"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1,658,767</w:t>
            </w:r>
          </w:p>
        </w:tc>
      </w:tr>
      <w:tr w:rsidR="00E808FF" w:rsidRPr="003E46B0" w14:paraId="0D94DE10" w14:textId="77777777" w:rsidTr="00CB2E36">
        <w:trPr>
          <w:trHeight w:hRule="exact" w:val="227"/>
        </w:trPr>
        <w:tc>
          <w:tcPr>
            <w:tcW w:w="3820" w:type="dxa"/>
            <w:shd w:val="clear" w:color="auto" w:fill="auto"/>
            <w:vAlign w:val="bottom"/>
          </w:tcPr>
          <w:p w14:paraId="065EB790" w14:textId="77777777" w:rsidR="00E808FF" w:rsidRPr="003E46B0" w:rsidRDefault="00E808FF" w:rsidP="00CB2E36">
            <w:pPr>
              <w:spacing w:line="221" w:lineRule="auto"/>
              <w:ind w:firstLine="113"/>
              <w:rPr>
                <w:color w:val="000000"/>
                <w:sz w:val="16"/>
                <w:szCs w:val="16"/>
                <w:lang w:eastAsia="tr-TR"/>
              </w:rPr>
            </w:pPr>
            <w:proofErr w:type="spellStart"/>
            <w:r w:rsidRPr="003E46B0">
              <w:rPr>
                <w:color w:val="000000"/>
                <w:sz w:val="16"/>
                <w:szCs w:val="16"/>
                <w:lang w:eastAsia="tr-TR"/>
              </w:rPr>
              <w:t>Operasyonel</w:t>
            </w:r>
            <w:proofErr w:type="spellEnd"/>
            <w:r w:rsidRPr="003E46B0">
              <w:rPr>
                <w:color w:val="000000"/>
                <w:sz w:val="16"/>
                <w:szCs w:val="16"/>
                <w:lang w:eastAsia="tr-TR"/>
              </w:rPr>
              <w:t xml:space="preserve"> katılım fonu</w:t>
            </w:r>
          </w:p>
        </w:tc>
        <w:tc>
          <w:tcPr>
            <w:tcW w:w="1135" w:type="dxa"/>
            <w:shd w:val="clear" w:color="auto" w:fill="auto"/>
            <w:vAlign w:val="bottom"/>
          </w:tcPr>
          <w:p w14:paraId="7AB4B67F"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01CA2645"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432AC98E"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5B833809"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54098DE1"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r>
      <w:tr w:rsidR="00E808FF" w:rsidRPr="003E46B0" w14:paraId="1B94178F" w14:textId="77777777" w:rsidTr="00CB2E36">
        <w:trPr>
          <w:trHeight w:hRule="exact" w:val="227"/>
        </w:trPr>
        <w:tc>
          <w:tcPr>
            <w:tcW w:w="3820" w:type="dxa"/>
            <w:shd w:val="clear" w:color="auto" w:fill="auto"/>
            <w:vAlign w:val="bottom"/>
          </w:tcPr>
          <w:p w14:paraId="2317BFD1" w14:textId="77777777" w:rsidR="00E808FF" w:rsidRPr="003E46B0" w:rsidRDefault="00E808FF" w:rsidP="00CB2E36">
            <w:pPr>
              <w:spacing w:line="221" w:lineRule="auto"/>
              <w:ind w:firstLine="113"/>
              <w:rPr>
                <w:color w:val="000000"/>
                <w:sz w:val="16"/>
                <w:szCs w:val="16"/>
                <w:lang w:eastAsia="tr-TR"/>
              </w:rPr>
            </w:pPr>
            <w:r w:rsidRPr="003E46B0">
              <w:rPr>
                <w:color w:val="000000"/>
                <w:sz w:val="16"/>
                <w:szCs w:val="16"/>
                <w:lang w:eastAsia="tr-TR"/>
              </w:rPr>
              <w:t>Diğer borçlar</w:t>
            </w:r>
          </w:p>
        </w:tc>
        <w:tc>
          <w:tcPr>
            <w:tcW w:w="1135" w:type="dxa"/>
            <w:shd w:val="clear" w:color="auto" w:fill="auto"/>
            <w:vAlign w:val="bottom"/>
          </w:tcPr>
          <w:p w14:paraId="61266AA6" w14:textId="77777777" w:rsidR="00E808FF" w:rsidRPr="003E46B0" w:rsidRDefault="00E808FF" w:rsidP="00CB2E36">
            <w:pPr>
              <w:jc w:val="right"/>
              <w:rPr>
                <w:color w:val="000000"/>
                <w:sz w:val="16"/>
                <w:szCs w:val="16"/>
                <w:lang w:eastAsia="tr-TR"/>
              </w:rPr>
            </w:pPr>
            <w:r w:rsidRPr="00BB220E">
              <w:rPr>
                <w:color w:val="000000"/>
                <w:sz w:val="16"/>
                <w:szCs w:val="16"/>
                <w:lang w:eastAsia="tr-TR"/>
              </w:rPr>
              <w:t>1,609,071</w:t>
            </w:r>
          </w:p>
        </w:tc>
        <w:tc>
          <w:tcPr>
            <w:tcW w:w="1135" w:type="dxa"/>
            <w:shd w:val="clear" w:color="auto" w:fill="auto"/>
            <w:vAlign w:val="bottom"/>
          </w:tcPr>
          <w:p w14:paraId="19D64536" w14:textId="77777777" w:rsidR="00E808FF" w:rsidRPr="003E46B0" w:rsidRDefault="00E808FF" w:rsidP="00CB2E36">
            <w:pPr>
              <w:jc w:val="right"/>
              <w:rPr>
                <w:color w:val="000000"/>
                <w:sz w:val="16"/>
                <w:szCs w:val="16"/>
                <w:lang w:eastAsia="tr-TR"/>
              </w:rPr>
            </w:pPr>
            <w:r w:rsidRPr="00BB220E">
              <w:rPr>
                <w:color w:val="000000"/>
                <w:sz w:val="16"/>
                <w:szCs w:val="16"/>
                <w:lang w:eastAsia="tr-TR"/>
              </w:rPr>
              <w:t>2,979,225</w:t>
            </w:r>
          </w:p>
        </w:tc>
        <w:tc>
          <w:tcPr>
            <w:tcW w:w="1136" w:type="dxa"/>
            <w:shd w:val="clear" w:color="auto" w:fill="auto"/>
            <w:vAlign w:val="bottom"/>
          </w:tcPr>
          <w:p w14:paraId="4C29F977"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015423B3"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13EA38DC" w14:textId="77777777" w:rsidR="00E808FF" w:rsidRPr="003E46B0" w:rsidRDefault="00E808FF" w:rsidP="00CB2E36">
            <w:pPr>
              <w:jc w:val="right"/>
              <w:rPr>
                <w:color w:val="000000"/>
                <w:sz w:val="16"/>
                <w:szCs w:val="16"/>
                <w:lang w:eastAsia="tr-TR"/>
              </w:rPr>
            </w:pPr>
            <w:r w:rsidRPr="00BB220E">
              <w:rPr>
                <w:color w:val="000000"/>
                <w:sz w:val="16"/>
                <w:szCs w:val="16"/>
                <w:lang w:eastAsia="tr-TR"/>
              </w:rPr>
              <w:t>1,658,767</w:t>
            </w:r>
          </w:p>
        </w:tc>
      </w:tr>
      <w:tr w:rsidR="00E808FF" w:rsidRPr="003E46B0" w14:paraId="7F8ADAC2" w14:textId="77777777" w:rsidTr="00E808FF">
        <w:trPr>
          <w:trHeight w:hRule="exact" w:val="227"/>
        </w:trPr>
        <w:tc>
          <w:tcPr>
            <w:tcW w:w="3820" w:type="dxa"/>
            <w:shd w:val="clear" w:color="auto" w:fill="auto"/>
            <w:noWrap/>
            <w:vAlign w:val="bottom"/>
          </w:tcPr>
          <w:p w14:paraId="1B587A71" w14:textId="77777777" w:rsidR="00E808FF" w:rsidRPr="003E46B0" w:rsidRDefault="00E808FF" w:rsidP="00CB2E36">
            <w:pPr>
              <w:spacing w:line="221" w:lineRule="auto"/>
              <w:rPr>
                <w:b/>
                <w:sz w:val="16"/>
                <w:szCs w:val="16"/>
                <w:lang w:eastAsia="tr-TR"/>
              </w:rPr>
            </w:pPr>
            <w:r w:rsidRPr="003E46B0">
              <w:rPr>
                <w:color w:val="000000"/>
                <w:sz w:val="16"/>
                <w:szCs w:val="16"/>
                <w:lang w:eastAsia="tr-TR"/>
              </w:rPr>
              <w:t>Birbirlerine bağlı varlıklara eşdeğer yükümlülükler</w:t>
            </w:r>
          </w:p>
        </w:tc>
        <w:tc>
          <w:tcPr>
            <w:tcW w:w="1135" w:type="dxa"/>
            <w:shd w:val="clear" w:color="auto" w:fill="D9D9D9" w:themeFill="background1" w:themeFillShade="D9"/>
            <w:vAlign w:val="bottom"/>
          </w:tcPr>
          <w:p w14:paraId="2C5E06B3" w14:textId="77777777" w:rsidR="00E808FF" w:rsidRPr="003E46B0" w:rsidRDefault="00E808FF" w:rsidP="00CB2E36">
            <w:pPr>
              <w:jc w:val="right"/>
              <w:rPr>
                <w:color w:val="000000"/>
                <w:sz w:val="16"/>
                <w:szCs w:val="16"/>
                <w:lang w:eastAsia="tr-TR"/>
              </w:rPr>
            </w:pPr>
            <w:r w:rsidRPr="00BB220E">
              <w:rPr>
                <w:color w:val="000000"/>
                <w:sz w:val="16"/>
                <w:szCs w:val="16"/>
                <w:lang w:eastAsia="tr-TR"/>
              </w:rPr>
              <w:t> </w:t>
            </w:r>
          </w:p>
        </w:tc>
        <w:tc>
          <w:tcPr>
            <w:tcW w:w="1135" w:type="dxa"/>
            <w:shd w:val="clear" w:color="auto" w:fill="D9D9D9" w:themeFill="background1" w:themeFillShade="D9"/>
            <w:vAlign w:val="bottom"/>
          </w:tcPr>
          <w:p w14:paraId="2E33C15B" w14:textId="77777777" w:rsidR="00E808FF" w:rsidRPr="003E46B0" w:rsidRDefault="00E808FF" w:rsidP="00CB2E36">
            <w:pPr>
              <w:jc w:val="right"/>
              <w:rPr>
                <w:color w:val="000000"/>
                <w:sz w:val="16"/>
                <w:szCs w:val="16"/>
                <w:lang w:eastAsia="tr-TR"/>
              </w:rPr>
            </w:pPr>
            <w:r w:rsidRPr="00BB220E">
              <w:rPr>
                <w:color w:val="000000"/>
                <w:sz w:val="16"/>
                <w:szCs w:val="16"/>
                <w:lang w:eastAsia="tr-TR"/>
              </w:rPr>
              <w:t> </w:t>
            </w:r>
          </w:p>
        </w:tc>
        <w:tc>
          <w:tcPr>
            <w:tcW w:w="1136" w:type="dxa"/>
            <w:shd w:val="clear" w:color="auto" w:fill="D9D9D9" w:themeFill="background1" w:themeFillShade="D9"/>
            <w:vAlign w:val="bottom"/>
          </w:tcPr>
          <w:p w14:paraId="128D845C" w14:textId="77777777" w:rsidR="00E808FF" w:rsidRPr="003E46B0" w:rsidRDefault="00E808FF" w:rsidP="00CB2E36">
            <w:pPr>
              <w:jc w:val="right"/>
              <w:rPr>
                <w:color w:val="000000"/>
                <w:sz w:val="16"/>
                <w:szCs w:val="16"/>
                <w:lang w:eastAsia="tr-TR"/>
              </w:rPr>
            </w:pPr>
            <w:r w:rsidRPr="00BB220E">
              <w:rPr>
                <w:color w:val="000000"/>
                <w:sz w:val="16"/>
                <w:szCs w:val="16"/>
                <w:lang w:eastAsia="tr-TR"/>
              </w:rPr>
              <w:t> </w:t>
            </w:r>
          </w:p>
        </w:tc>
        <w:tc>
          <w:tcPr>
            <w:tcW w:w="1135" w:type="dxa"/>
            <w:shd w:val="clear" w:color="auto" w:fill="D9D9D9" w:themeFill="background1" w:themeFillShade="D9"/>
            <w:vAlign w:val="bottom"/>
          </w:tcPr>
          <w:p w14:paraId="5A1B7368" w14:textId="77777777" w:rsidR="00E808FF" w:rsidRPr="003E46B0" w:rsidRDefault="00E808FF" w:rsidP="00CB2E36">
            <w:pPr>
              <w:jc w:val="right"/>
              <w:rPr>
                <w:color w:val="000000"/>
                <w:sz w:val="16"/>
                <w:szCs w:val="16"/>
                <w:lang w:eastAsia="tr-TR"/>
              </w:rPr>
            </w:pPr>
            <w:r w:rsidRPr="00BB220E">
              <w:rPr>
                <w:color w:val="000000"/>
                <w:sz w:val="16"/>
                <w:szCs w:val="16"/>
                <w:lang w:eastAsia="tr-TR"/>
              </w:rPr>
              <w:t> </w:t>
            </w:r>
          </w:p>
        </w:tc>
        <w:tc>
          <w:tcPr>
            <w:tcW w:w="1136" w:type="dxa"/>
            <w:shd w:val="clear" w:color="auto" w:fill="D9D9D9" w:themeFill="background1" w:themeFillShade="D9"/>
            <w:vAlign w:val="bottom"/>
          </w:tcPr>
          <w:p w14:paraId="6A2744E4" w14:textId="77777777" w:rsidR="00E808FF" w:rsidRPr="003E46B0" w:rsidRDefault="00E808FF" w:rsidP="00CB2E36">
            <w:pPr>
              <w:jc w:val="right"/>
              <w:rPr>
                <w:color w:val="000000"/>
                <w:sz w:val="16"/>
                <w:szCs w:val="16"/>
                <w:lang w:eastAsia="tr-TR"/>
              </w:rPr>
            </w:pPr>
            <w:r w:rsidRPr="00BB220E">
              <w:rPr>
                <w:color w:val="000000"/>
                <w:sz w:val="16"/>
                <w:szCs w:val="16"/>
                <w:lang w:eastAsia="tr-TR"/>
              </w:rPr>
              <w:t> </w:t>
            </w:r>
          </w:p>
        </w:tc>
      </w:tr>
      <w:tr w:rsidR="00E808FF" w:rsidRPr="009A6219" w14:paraId="4781AFC9" w14:textId="77777777" w:rsidTr="00CB2E36">
        <w:trPr>
          <w:trHeight w:hRule="exact" w:val="227"/>
        </w:trPr>
        <w:tc>
          <w:tcPr>
            <w:tcW w:w="3820" w:type="dxa"/>
            <w:shd w:val="clear" w:color="auto" w:fill="auto"/>
            <w:noWrap/>
            <w:vAlign w:val="bottom"/>
          </w:tcPr>
          <w:p w14:paraId="0CF72EF4" w14:textId="77777777" w:rsidR="00E808FF" w:rsidRPr="00BB220E" w:rsidRDefault="00E808FF" w:rsidP="00CB2E36">
            <w:pPr>
              <w:spacing w:line="221" w:lineRule="auto"/>
              <w:rPr>
                <w:b/>
                <w:bCs/>
                <w:sz w:val="16"/>
                <w:szCs w:val="16"/>
                <w:lang w:eastAsia="tr-TR"/>
              </w:rPr>
            </w:pPr>
            <w:r w:rsidRPr="00BB220E">
              <w:rPr>
                <w:b/>
                <w:bCs/>
                <w:color w:val="000000"/>
                <w:sz w:val="16"/>
                <w:szCs w:val="16"/>
                <w:lang w:eastAsia="tr-TR"/>
              </w:rPr>
              <w:t>Diğer yükümlülükler</w:t>
            </w:r>
          </w:p>
        </w:tc>
        <w:tc>
          <w:tcPr>
            <w:tcW w:w="1135" w:type="dxa"/>
            <w:shd w:val="clear" w:color="auto" w:fill="auto"/>
            <w:vAlign w:val="bottom"/>
          </w:tcPr>
          <w:p w14:paraId="01D0FE77"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380,371</w:t>
            </w:r>
          </w:p>
        </w:tc>
        <w:tc>
          <w:tcPr>
            <w:tcW w:w="1135" w:type="dxa"/>
            <w:shd w:val="clear" w:color="auto" w:fill="auto"/>
            <w:vAlign w:val="bottom"/>
          </w:tcPr>
          <w:p w14:paraId="49BEDB12"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w:t>
            </w:r>
          </w:p>
        </w:tc>
        <w:tc>
          <w:tcPr>
            <w:tcW w:w="1136" w:type="dxa"/>
            <w:shd w:val="clear" w:color="auto" w:fill="auto"/>
            <w:vAlign w:val="bottom"/>
          </w:tcPr>
          <w:p w14:paraId="39E71217"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w:t>
            </w:r>
          </w:p>
        </w:tc>
        <w:tc>
          <w:tcPr>
            <w:tcW w:w="1135" w:type="dxa"/>
            <w:shd w:val="clear" w:color="auto" w:fill="auto"/>
            <w:vAlign w:val="bottom"/>
          </w:tcPr>
          <w:p w14:paraId="70ADD0F2"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w:t>
            </w:r>
          </w:p>
        </w:tc>
        <w:tc>
          <w:tcPr>
            <w:tcW w:w="1136" w:type="dxa"/>
            <w:shd w:val="clear" w:color="auto" w:fill="auto"/>
            <w:vAlign w:val="bottom"/>
          </w:tcPr>
          <w:p w14:paraId="5735D6E3"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w:t>
            </w:r>
          </w:p>
        </w:tc>
      </w:tr>
      <w:tr w:rsidR="00E808FF" w:rsidRPr="003E46B0" w14:paraId="17B9B1D0" w14:textId="77777777" w:rsidTr="00E808FF">
        <w:trPr>
          <w:trHeight w:hRule="exact" w:val="227"/>
        </w:trPr>
        <w:tc>
          <w:tcPr>
            <w:tcW w:w="3820" w:type="dxa"/>
            <w:shd w:val="clear" w:color="auto" w:fill="auto"/>
            <w:noWrap/>
            <w:vAlign w:val="bottom"/>
          </w:tcPr>
          <w:p w14:paraId="55418C62" w14:textId="77777777" w:rsidR="00E808FF" w:rsidRPr="00BB220E" w:rsidRDefault="00E808FF" w:rsidP="00CB2E36">
            <w:pPr>
              <w:spacing w:line="221" w:lineRule="auto"/>
              <w:ind w:firstLine="113"/>
              <w:rPr>
                <w:color w:val="000000"/>
                <w:sz w:val="16"/>
                <w:szCs w:val="16"/>
                <w:lang w:eastAsia="tr-TR"/>
              </w:rPr>
            </w:pPr>
            <w:r w:rsidRPr="003E46B0">
              <w:rPr>
                <w:color w:val="000000"/>
                <w:sz w:val="16"/>
                <w:szCs w:val="16"/>
                <w:lang w:eastAsia="tr-TR"/>
              </w:rPr>
              <w:t>Türev yükümlülükler</w:t>
            </w:r>
          </w:p>
        </w:tc>
        <w:tc>
          <w:tcPr>
            <w:tcW w:w="1135" w:type="dxa"/>
            <w:shd w:val="clear" w:color="auto" w:fill="D9D9D9" w:themeFill="background1" w:themeFillShade="D9"/>
            <w:vAlign w:val="bottom"/>
          </w:tcPr>
          <w:p w14:paraId="4EB367B0" w14:textId="77777777" w:rsidR="00E808FF" w:rsidRPr="003E46B0" w:rsidRDefault="00E808FF" w:rsidP="00CB2E36">
            <w:pPr>
              <w:jc w:val="right"/>
              <w:rPr>
                <w:color w:val="000000"/>
                <w:sz w:val="16"/>
                <w:szCs w:val="16"/>
                <w:lang w:eastAsia="tr-TR"/>
              </w:rPr>
            </w:pPr>
            <w:r w:rsidRPr="00BB220E">
              <w:rPr>
                <w:color w:val="000000"/>
                <w:sz w:val="16"/>
                <w:szCs w:val="16"/>
                <w:lang w:eastAsia="tr-TR"/>
              </w:rPr>
              <w:t> </w:t>
            </w:r>
          </w:p>
        </w:tc>
        <w:tc>
          <w:tcPr>
            <w:tcW w:w="1135" w:type="dxa"/>
            <w:shd w:val="clear" w:color="auto" w:fill="auto"/>
            <w:vAlign w:val="bottom"/>
          </w:tcPr>
          <w:p w14:paraId="539DADD8"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63230851"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5202E4E4"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D9D9D9" w:themeFill="background1" w:themeFillShade="D9"/>
            <w:vAlign w:val="bottom"/>
          </w:tcPr>
          <w:p w14:paraId="5413D405" w14:textId="77777777" w:rsidR="00E808FF" w:rsidRPr="003E46B0" w:rsidRDefault="00E808FF" w:rsidP="00CB2E36">
            <w:pPr>
              <w:jc w:val="right"/>
              <w:rPr>
                <w:color w:val="000000"/>
                <w:sz w:val="16"/>
                <w:szCs w:val="16"/>
                <w:lang w:eastAsia="tr-TR"/>
              </w:rPr>
            </w:pPr>
            <w:r w:rsidRPr="00BB220E">
              <w:rPr>
                <w:color w:val="000000"/>
                <w:sz w:val="16"/>
                <w:szCs w:val="16"/>
                <w:lang w:eastAsia="tr-TR"/>
              </w:rPr>
              <w:t> </w:t>
            </w:r>
          </w:p>
        </w:tc>
      </w:tr>
      <w:tr w:rsidR="00E808FF" w:rsidRPr="003E46B0" w14:paraId="2F4C8860" w14:textId="77777777" w:rsidTr="00CB2E36">
        <w:trPr>
          <w:trHeight w:hRule="exact" w:val="340"/>
        </w:trPr>
        <w:tc>
          <w:tcPr>
            <w:tcW w:w="3820" w:type="dxa"/>
            <w:shd w:val="clear" w:color="auto" w:fill="auto"/>
            <w:noWrap/>
            <w:vAlign w:val="bottom"/>
          </w:tcPr>
          <w:p w14:paraId="49E744EA" w14:textId="77777777" w:rsidR="00E808FF" w:rsidRPr="00BB220E" w:rsidRDefault="00E808FF" w:rsidP="00CB2E36">
            <w:pPr>
              <w:spacing w:line="221" w:lineRule="auto"/>
              <w:ind w:left="66" w:firstLine="47"/>
              <w:rPr>
                <w:color w:val="000000"/>
                <w:sz w:val="16"/>
                <w:szCs w:val="16"/>
                <w:lang w:eastAsia="tr-TR"/>
              </w:rPr>
            </w:pPr>
            <w:r w:rsidRPr="003E46B0">
              <w:rPr>
                <w:color w:val="000000"/>
                <w:sz w:val="16"/>
                <w:szCs w:val="16"/>
                <w:lang w:eastAsia="tr-TR"/>
              </w:rPr>
              <w:t>Yukarıda yer almayan diğer özkaynak unsurları ve yükümlülükler</w:t>
            </w:r>
          </w:p>
        </w:tc>
        <w:tc>
          <w:tcPr>
            <w:tcW w:w="1135" w:type="dxa"/>
            <w:shd w:val="clear" w:color="auto" w:fill="auto"/>
            <w:vAlign w:val="bottom"/>
          </w:tcPr>
          <w:p w14:paraId="484BA25E" w14:textId="77777777" w:rsidR="00E808FF" w:rsidRPr="003E46B0" w:rsidRDefault="00E808FF" w:rsidP="00CB2E36">
            <w:pPr>
              <w:jc w:val="right"/>
              <w:rPr>
                <w:color w:val="000000"/>
                <w:sz w:val="16"/>
                <w:szCs w:val="16"/>
                <w:lang w:eastAsia="tr-TR"/>
              </w:rPr>
            </w:pPr>
            <w:r w:rsidRPr="00BB220E">
              <w:rPr>
                <w:color w:val="000000"/>
                <w:sz w:val="16"/>
                <w:szCs w:val="16"/>
                <w:lang w:eastAsia="tr-TR"/>
              </w:rPr>
              <w:t>380,371</w:t>
            </w:r>
          </w:p>
        </w:tc>
        <w:tc>
          <w:tcPr>
            <w:tcW w:w="1135" w:type="dxa"/>
            <w:shd w:val="clear" w:color="auto" w:fill="auto"/>
            <w:vAlign w:val="bottom"/>
          </w:tcPr>
          <w:p w14:paraId="18A0D66E"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6D4EEB1D"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079E975F"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6A21D746"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r>
      <w:tr w:rsidR="00E808FF" w:rsidRPr="009A6219" w14:paraId="01091C63" w14:textId="77777777" w:rsidTr="00E808FF">
        <w:trPr>
          <w:trHeight w:hRule="exact" w:val="227"/>
        </w:trPr>
        <w:tc>
          <w:tcPr>
            <w:tcW w:w="3820" w:type="dxa"/>
            <w:shd w:val="clear" w:color="auto" w:fill="auto"/>
            <w:noWrap/>
            <w:vAlign w:val="bottom"/>
          </w:tcPr>
          <w:p w14:paraId="26188C97" w14:textId="77777777" w:rsidR="00E808FF" w:rsidRPr="0015389F" w:rsidRDefault="00E808FF" w:rsidP="00CB2E36">
            <w:pPr>
              <w:spacing w:line="221" w:lineRule="auto"/>
              <w:rPr>
                <w:b/>
                <w:bCs/>
                <w:sz w:val="16"/>
                <w:szCs w:val="16"/>
                <w:lang w:eastAsia="tr-TR"/>
              </w:rPr>
            </w:pPr>
            <w:r w:rsidRPr="009A6219">
              <w:rPr>
                <w:b/>
                <w:bCs/>
                <w:color w:val="000000"/>
                <w:sz w:val="16"/>
                <w:szCs w:val="16"/>
                <w:lang w:eastAsia="tr-TR"/>
              </w:rPr>
              <w:t>Mevcut İstikrarlı Fon</w:t>
            </w:r>
          </w:p>
        </w:tc>
        <w:tc>
          <w:tcPr>
            <w:tcW w:w="1135" w:type="dxa"/>
            <w:shd w:val="clear" w:color="auto" w:fill="D9D9D9" w:themeFill="background1" w:themeFillShade="D9"/>
            <w:vAlign w:val="bottom"/>
          </w:tcPr>
          <w:p w14:paraId="16D63BCC" w14:textId="77777777" w:rsidR="00E808FF" w:rsidRPr="0015389F" w:rsidRDefault="00E808FF" w:rsidP="00CB2E36">
            <w:pPr>
              <w:jc w:val="right"/>
              <w:rPr>
                <w:b/>
                <w:bCs/>
                <w:color w:val="000000"/>
                <w:sz w:val="16"/>
                <w:szCs w:val="16"/>
                <w:lang w:eastAsia="tr-TR"/>
              </w:rPr>
            </w:pPr>
            <w:r w:rsidRPr="00BB220E">
              <w:rPr>
                <w:b/>
                <w:bCs/>
                <w:color w:val="000000"/>
                <w:sz w:val="16"/>
                <w:szCs w:val="16"/>
                <w:lang w:eastAsia="tr-TR"/>
              </w:rPr>
              <w:t> </w:t>
            </w:r>
          </w:p>
        </w:tc>
        <w:tc>
          <w:tcPr>
            <w:tcW w:w="1135" w:type="dxa"/>
            <w:shd w:val="clear" w:color="auto" w:fill="D9D9D9" w:themeFill="background1" w:themeFillShade="D9"/>
            <w:vAlign w:val="bottom"/>
          </w:tcPr>
          <w:p w14:paraId="33C0CAC4" w14:textId="77777777" w:rsidR="00E808FF" w:rsidRPr="0015389F" w:rsidRDefault="00E808FF" w:rsidP="00CB2E36">
            <w:pPr>
              <w:jc w:val="right"/>
              <w:rPr>
                <w:b/>
                <w:bCs/>
                <w:color w:val="000000"/>
                <w:sz w:val="16"/>
                <w:szCs w:val="16"/>
                <w:lang w:eastAsia="tr-TR"/>
              </w:rPr>
            </w:pPr>
            <w:r w:rsidRPr="00BB220E">
              <w:rPr>
                <w:b/>
                <w:bCs/>
                <w:color w:val="000000"/>
                <w:sz w:val="16"/>
                <w:szCs w:val="16"/>
                <w:lang w:eastAsia="tr-TR"/>
              </w:rPr>
              <w:t> </w:t>
            </w:r>
          </w:p>
        </w:tc>
        <w:tc>
          <w:tcPr>
            <w:tcW w:w="1136" w:type="dxa"/>
            <w:shd w:val="clear" w:color="auto" w:fill="D9D9D9" w:themeFill="background1" w:themeFillShade="D9"/>
            <w:vAlign w:val="bottom"/>
          </w:tcPr>
          <w:p w14:paraId="062F89E3" w14:textId="77777777" w:rsidR="00E808FF" w:rsidRPr="0015389F" w:rsidRDefault="00E808FF" w:rsidP="00CB2E36">
            <w:pPr>
              <w:jc w:val="right"/>
              <w:rPr>
                <w:b/>
                <w:bCs/>
                <w:color w:val="000000"/>
                <w:sz w:val="16"/>
                <w:szCs w:val="16"/>
                <w:lang w:eastAsia="tr-TR"/>
              </w:rPr>
            </w:pPr>
            <w:r w:rsidRPr="00BB220E">
              <w:rPr>
                <w:b/>
                <w:bCs/>
                <w:color w:val="000000"/>
                <w:sz w:val="16"/>
                <w:szCs w:val="16"/>
                <w:lang w:eastAsia="tr-TR"/>
              </w:rPr>
              <w:t> </w:t>
            </w:r>
          </w:p>
        </w:tc>
        <w:tc>
          <w:tcPr>
            <w:tcW w:w="1135" w:type="dxa"/>
            <w:shd w:val="clear" w:color="auto" w:fill="D9D9D9" w:themeFill="background1" w:themeFillShade="D9"/>
            <w:vAlign w:val="bottom"/>
          </w:tcPr>
          <w:p w14:paraId="68C98448"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 xml:space="preserve"> </w:t>
            </w:r>
          </w:p>
        </w:tc>
        <w:tc>
          <w:tcPr>
            <w:tcW w:w="1136" w:type="dxa"/>
            <w:shd w:val="clear" w:color="auto" w:fill="auto"/>
            <w:vAlign w:val="bottom"/>
          </w:tcPr>
          <w:p w14:paraId="15E4AE8D"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7,957,749</w:t>
            </w:r>
          </w:p>
        </w:tc>
      </w:tr>
      <w:tr w:rsidR="00E808FF" w:rsidRPr="003E46B0" w14:paraId="6A5BBC99" w14:textId="77777777" w:rsidTr="00CB2E36">
        <w:trPr>
          <w:trHeight w:hRule="exact" w:val="227"/>
        </w:trPr>
        <w:tc>
          <w:tcPr>
            <w:tcW w:w="3820" w:type="dxa"/>
            <w:shd w:val="clear" w:color="auto" w:fill="auto"/>
            <w:noWrap/>
            <w:vAlign w:val="bottom"/>
          </w:tcPr>
          <w:p w14:paraId="5592A82D" w14:textId="77777777" w:rsidR="00E808FF" w:rsidRPr="003E46B0" w:rsidRDefault="00E808FF" w:rsidP="00CB2E36">
            <w:pPr>
              <w:spacing w:line="221" w:lineRule="auto"/>
              <w:rPr>
                <w:b/>
                <w:bCs/>
                <w:color w:val="000000"/>
                <w:sz w:val="16"/>
                <w:szCs w:val="16"/>
                <w:lang w:eastAsia="tr-TR"/>
              </w:rPr>
            </w:pPr>
          </w:p>
        </w:tc>
        <w:tc>
          <w:tcPr>
            <w:tcW w:w="1135" w:type="dxa"/>
            <w:shd w:val="clear" w:color="auto" w:fill="auto"/>
            <w:vAlign w:val="bottom"/>
          </w:tcPr>
          <w:p w14:paraId="764AB89D" w14:textId="77777777" w:rsidR="00E808FF" w:rsidRPr="00E7087A" w:rsidRDefault="00E808FF" w:rsidP="00CB2E36">
            <w:pPr>
              <w:jc w:val="right"/>
              <w:rPr>
                <w:color w:val="000000"/>
                <w:sz w:val="16"/>
                <w:szCs w:val="16"/>
                <w:lang w:eastAsia="tr-TR"/>
              </w:rPr>
            </w:pPr>
          </w:p>
        </w:tc>
        <w:tc>
          <w:tcPr>
            <w:tcW w:w="1135" w:type="dxa"/>
            <w:shd w:val="clear" w:color="auto" w:fill="auto"/>
            <w:vAlign w:val="bottom"/>
          </w:tcPr>
          <w:p w14:paraId="2B99446A" w14:textId="77777777" w:rsidR="00E808FF" w:rsidRPr="00E7087A" w:rsidRDefault="00E808FF" w:rsidP="00CB2E36">
            <w:pPr>
              <w:jc w:val="right"/>
              <w:rPr>
                <w:color w:val="000000"/>
                <w:sz w:val="16"/>
                <w:szCs w:val="16"/>
                <w:lang w:eastAsia="tr-TR"/>
              </w:rPr>
            </w:pPr>
          </w:p>
        </w:tc>
        <w:tc>
          <w:tcPr>
            <w:tcW w:w="1136" w:type="dxa"/>
            <w:shd w:val="clear" w:color="auto" w:fill="auto"/>
            <w:vAlign w:val="bottom"/>
          </w:tcPr>
          <w:p w14:paraId="31E26735" w14:textId="77777777" w:rsidR="00E808FF" w:rsidRPr="00E7087A" w:rsidRDefault="00E808FF" w:rsidP="00CB2E36">
            <w:pPr>
              <w:jc w:val="right"/>
              <w:rPr>
                <w:color w:val="000000"/>
                <w:sz w:val="16"/>
                <w:szCs w:val="16"/>
                <w:lang w:eastAsia="tr-TR"/>
              </w:rPr>
            </w:pPr>
          </w:p>
        </w:tc>
        <w:tc>
          <w:tcPr>
            <w:tcW w:w="1135" w:type="dxa"/>
            <w:shd w:val="clear" w:color="auto" w:fill="auto"/>
            <w:vAlign w:val="bottom"/>
          </w:tcPr>
          <w:p w14:paraId="559E27C8" w14:textId="77777777" w:rsidR="00E808FF" w:rsidRPr="00E7087A" w:rsidRDefault="00E808FF" w:rsidP="00CB2E36">
            <w:pPr>
              <w:jc w:val="right"/>
              <w:rPr>
                <w:color w:val="000000"/>
                <w:sz w:val="16"/>
                <w:szCs w:val="16"/>
                <w:lang w:eastAsia="tr-TR"/>
              </w:rPr>
            </w:pPr>
          </w:p>
        </w:tc>
        <w:tc>
          <w:tcPr>
            <w:tcW w:w="1136" w:type="dxa"/>
            <w:shd w:val="clear" w:color="auto" w:fill="auto"/>
            <w:vAlign w:val="bottom"/>
          </w:tcPr>
          <w:p w14:paraId="2F690118" w14:textId="77777777" w:rsidR="00E808FF" w:rsidRPr="00E7087A" w:rsidRDefault="00E808FF" w:rsidP="00CB2E36">
            <w:pPr>
              <w:jc w:val="right"/>
              <w:rPr>
                <w:color w:val="000000"/>
                <w:sz w:val="16"/>
                <w:szCs w:val="16"/>
                <w:lang w:eastAsia="tr-TR"/>
              </w:rPr>
            </w:pPr>
          </w:p>
        </w:tc>
      </w:tr>
      <w:tr w:rsidR="00E808FF" w:rsidRPr="009A6219" w14:paraId="688A4F76" w14:textId="77777777" w:rsidTr="00CB2E36">
        <w:trPr>
          <w:trHeight w:hRule="exact" w:val="227"/>
        </w:trPr>
        <w:tc>
          <w:tcPr>
            <w:tcW w:w="3820" w:type="dxa"/>
            <w:shd w:val="clear" w:color="auto" w:fill="auto"/>
            <w:noWrap/>
            <w:vAlign w:val="bottom"/>
          </w:tcPr>
          <w:p w14:paraId="5C5F3357" w14:textId="77777777" w:rsidR="00E808FF" w:rsidRPr="0015389F" w:rsidRDefault="00E808FF" w:rsidP="00CB2E36">
            <w:pPr>
              <w:spacing w:line="221" w:lineRule="auto"/>
              <w:rPr>
                <w:b/>
                <w:bCs/>
                <w:sz w:val="16"/>
                <w:szCs w:val="16"/>
                <w:lang w:eastAsia="tr-TR"/>
              </w:rPr>
            </w:pPr>
            <w:r w:rsidRPr="009A6219">
              <w:rPr>
                <w:b/>
                <w:bCs/>
                <w:color w:val="000000"/>
                <w:sz w:val="16"/>
                <w:szCs w:val="16"/>
                <w:lang w:eastAsia="tr-TR"/>
              </w:rPr>
              <w:t>Gerekli İstikrarlı Fon</w:t>
            </w:r>
          </w:p>
        </w:tc>
        <w:tc>
          <w:tcPr>
            <w:tcW w:w="1135" w:type="dxa"/>
            <w:shd w:val="clear" w:color="auto" w:fill="auto"/>
            <w:vAlign w:val="bottom"/>
          </w:tcPr>
          <w:p w14:paraId="4B4170D0" w14:textId="77777777" w:rsidR="00E808FF" w:rsidRPr="00BB220E" w:rsidRDefault="00E808FF" w:rsidP="00CB2E36">
            <w:pPr>
              <w:jc w:val="right"/>
              <w:rPr>
                <w:b/>
                <w:bCs/>
                <w:color w:val="000000"/>
                <w:sz w:val="16"/>
                <w:szCs w:val="16"/>
                <w:lang w:eastAsia="tr-TR"/>
              </w:rPr>
            </w:pPr>
          </w:p>
        </w:tc>
        <w:tc>
          <w:tcPr>
            <w:tcW w:w="1135" w:type="dxa"/>
            <w:shd w:val="clear" w:color="auto" w:fill="auto"/>
            <w:vAlign w:val="bottom"/>
          </w:tcPr>
          <w:p w14:paraId="2891BE18" w14:textId="77777777" w:rsidR="00E808FF" w:rsidRPr="00BB220E" w:rsidRDefault="00E808FF" w:rsidP="00CB2E36">
            <w:pPr>
              <w:jc w:val="right"/>
              <w:rPr>
                <w:b/>
                <w:bCs/>
                <w:color w:val="000000"/>
                <w:sz w:val="16"/>
                <w:szCs w:val="16"/>
                <w:lang w:eastAsia="tr-TR"/>
              </w:rPr>
            </w:pPr>
          </w:p>
        </w:tc>
        <w:tc>
          <w:tcPr>
            <w:tcW w:w="1136" w:type="dxa"/>
            <w:shd w:val="clear" w:color="auto" w:fill="auto"/>
            <w:vAlign w:val="bottom"/>
          </w:tcPr>
          <w:p w14:paraId="7A367316" w14:textId="77777777" w:rsidR="00E808FF" w:rsidRPr="00BB220E" w:rsidRDefault="00E808FF" w:rsidP="00CB2E36">
            <w:pPr>
              <w:jc w:val="right"/>
              <w:rPr>
                <w:b/>
                <w:bCs/>
                <w:color w:val="000000"/>
                <w:sz w:val="16"/>
                <w:szCs w:val="16"/>
                <w:lang w:eastAsia="tr-TR"/>
              </w:rPr>
            </w:pPr>
          </w:p>
        </w:tc>
        <w:tc>
          <w:tcPr>
            <w:tcW w:w="1135" w:type="dxa"/>
            <w:shd w:val="clear" w:color="auto" w:fill="auto"/>
            <w:vAlign w:val="bottom"/>
          </w:tcPr>
          <w:p w14:paraId="15EA0111" w14:textId="77777777" w:rsidR="00E808FF" w:rsidRPr="00BB220E" w:rsidRDefault="00E808FF" w:rsidP="00CB2E36">
            <w:pPr>
              <w:jc w:val="right"/>
              <w:rPr>
                <w:b/>
                <w:bCs/>
                <w:color w:val="000000"/>
                <w:sz w:val="16"/>
                <w:szCs w:val="16"/>
                <w:lang w:eastAsia="tr-TR"/>
              </w:rPr>
            </w:pPr>
          </w:p>
        </w:tc>
        <w:tc>
          <w:tcPr>
            <w:tcW w:w="1136" w:type="dxa"/>
            <w:shd w:val="clear" w:color="auto" w:fill="auto"/>
            <w:vAlign w:val="bottom"/>
          </w:tcPr>
          <w:p w14:paraId="4D379635" w14:textId="77777777" w:rsidR="00E808FF" w:rsidRPr="00BB220E" w:rsidRDefault="00E808FF" w:rsidP="00CB2E36">
            <w:pPr>
              <w:jc w:val="right"/>
              <w:rPr>
                <w:b/>
                <w:bCs/>
                <w:color w:val="000000"/>
                <w:sz w:val="16"/>
                <w:szCs w:val="16"/>
                <w:lang w:eastAsia="tr-TR"/>
              </w:rPr>
            </w:pPr>
          </w:p>
        </w:tc>
      </w:tr>
      <w:tr w:rsidR="00E808FF" w:rsidRPr="003E46B0" w14:paraId="6A0AFED7" w14:textId="77777777" w:rsidTr="00E808FF">
        <w:trPr>
          <w:trHeight w:hRule="exact" w:val="227"/>
        </w:trPr>
        <w:tc>
          <w:tcPr>
            <w:tcW w:w="3820" w:type="dxa"/>
            <w:shd w:val="clear" w:color="auto" w:fill="auto"/>
            <w:noWrap/>
            <w:vAlign w:val="bottom"/>
          </w:tcPr>
          <w:p w14:paraId="1D174466" w14:textId="77777777" w:rsidR="00E808FF" w:rsidRPr="003E46B0" w:rsidRDefault="00E808FF" w:rsidP="00CB2E36">
            <w:pPr>
              <w:spacing w:line="221" w:lineRule="auto"/>
              <w:rPr>
                <w:sz w:val="16"/>
                <w:szCs w:val="16"/>
                <w:lang w:eastAsia="tr-TR"/>
              </w:rPr>
            </w:pPr>
            <w:r w:rsidRPr="003E46B0">
              <w:rPr>
                <w:color w:val="000000"/>
                <w:sz w:val="16"/>
                <w:szCs w:val="16"/>
                <w:lang w:eastAsia="tr-TR"/>
              </w:rPr>
              <w:t>Yüksek kaliteli likit varlıklar</w:t>
            </w:r>
          </w:p>
        </w:tc>
        <w:tc>
          <w:tcPr>
            <w:tcW w:w="1135" w:type="dxa"/>
            <w:shd w:val="clear" w:color="auto" w:fill="D9D9D9" w:themeFill="background1" w:themeFillShade="D9"/>
            <w:vAlign w:val="bottom"/>
          </w:tcPr>
          <w:p w14:paraId="20A7D16D" w14:textId="77777777" w:rsidR="00E808FF" w:rsidRPr="003E46B0" w:rsidRDefault="00E808FF" w:rsidP="00CB2E36">
            <w:pPr>
              <w:jc w:val="right"/>
              <w:rPr>
                <w:color w:val="000000"/>
                <w:sz w:val="16"/>
                <w:szCs w:val="16"/>
                <w:lang w:eastAsia="tr-TR"/>
              </w:rPr>
            </w:pPr>
            <w:r w:rsidRPr="00BB220E">
              <w:rPr>
                <w:color w:val="000000"/>
                <w:sz w:val="16"/>
                <w:szCs w:val="16"/>
                <w:lang w:eastAsia="tr-TR"/>
              </w:rPr>
              <w:t> </w:t>
            </w:r>
          </w:p>
        </w:tc>
        <w:tc>
          <w:tcPr>
            <w:tcW w:w="1135" w:type="dxa"/>
            <w:shd w:val="clear" w:color="auto" w:fill="D9D9D9" w:themeFill="background1" w:themeFillShade="D9"/>
            <w:vAlign w:val="bottom"/>
          </w:tcPr>
          <w:p w14:paraId="611A0A4D" w14:textId="77777777" w:rsidR="00E808FF" w:rsidRPr="003E46B0" w:rsidRDefault="00E808FF" w:rsidP="00CB2E36">
            <w:pPr>
              <w:jc w:val="right"/>
              <w:rPr>
                <w:color w:val="000000"/>
                <w:sz w:val="16"/>
                <w:szCs w:val="16"/>
                <w:lang w:eastAsia="tr-TR"/>
              </w:rPr>
            </w:pPr>
            <w:r w:rsidRPr="00BB220E">
              <w:rPr>
                <w:color w:val="000000"/>
                <w:sz w:val="16"/>
                <w:szCs w:val="16"/>
                <w:lang w:eastAsia="tr-TR"/>
              </w:rPr>
              <w:t> </w:t>
            </w:r>
          </w:p>
        </w:tc>
        <w:tc>
          <w:tcPr>
            <w:tcW w:w="1136" w:type="dxa"/>
            <w:shd w:val="clear" w:color="auto" w:fill="D9D9D9" w:themeFill="background1" w:themeFillShade="D9"/>
            <w:vAlign w:val="bottom"/>
          </w:tcPr>
          <w:p w14:paraId="3F0A25A8" w14:textId="77777777" w:rsidR="00E808FF" w:rsidRPr="003E46B0" w:rsidRDefault="00E808FF" w:rsidP="00CB2E36">
            <w:pPr>
              <w:jc w:val="right"/>
              <w:rPr>
                <w:color w:val="000000"/>
                <w:sz w:val="16"/>
                <w:szCs w:val="16"/>
                <w:lang w:eastAsia="tr-TR"/>
              </w:rPr>
            </w:pPr>
            <w:r w:rsidRPr="00BB220E">
              <w:rPr>
                <w:color w:val="000000"/>
                <w:sz w:val="16"/>
                <w:szCs w:val="16"/>
                <w:lang w:eastAsia="tr-TR"/>
              </w:rPr>
              <w:t> </w:t>
            </w:r>
          </w:p>
        </w:tc>
        <w:tc>
          <w:tcPr>
            <w:tcW w:w="1135" w:type="dxa"/>
            <w:shd w:val="clear" w:color="auto" w:fill="D9D9D9" w:themeFill="background1" w:themeFillShade="D9"/>
            <w:vAlign w:val="bottom"/>
          </w:tcPr>
          <w:p w14:paraId="03537746" w14:textId="77777777" w:rsidR="00E808FF" w:rsidRPr="003E46B0" w:rsidRDefault="00E808FF" w:rsidP="00CB2E36">
            <w:pPr>
              <w:jc w:val="right"/>
              <w:rPr>
                <w:color w:val="000000"/>
                <w:sz w:val="16"/>
                <w:szCs w:val="16"/>
                <w:lang w:eastAsia="tr-TR"/>
              </w:rPr>
            </w:pPr>
            <w:r w:rsidRPr="00BB220E">
              <w:rPr>
                <w:color w:val="000000"/>
                <w:sz w:val="16"/>
                <w:szCs w:val="16"/>
                <w:lang w:eastAsia="tr-TR"/>
              </w:rPr>
              <w:t> </w:t>
            </w:r>
          </w:p>
        </w:tc>
        <w:tc>
          <w:tcPr>
            <w:tcW w:w="1136" w:type="dxa"/>
            <w:shd w:val="clear" w:color="auto" w:fill="auto"/>
            <w:vAlign w:val="bottom"/>
          </w:tcPr>
          <w:p w14:paraId="341378B8" w14:textId="77777777" w:rsidR="00E808FF" w:rsidRPr="003E46B0" w:rsidRDefault="00E808FF" w:rsidP="00CB2E36">
            <w:pPr>
              <w:jc w:val="right"/>
              <w:rPr>
                <w:color w:val="000000"/>
                <w:sz w:val="16"/>
                <w:szCs w:val="16"/>
                <w:lang w:eastAsia="tr-TR"/>
              </w:rPr>
            </w:pPr>
            <w:r w:rsidRPr="00BB220E">
              <w:rPr>
                <w:color w:val="000000"/>
                <w:sz w:val="16"/>
                <w:szCs w:val="16"/>
                <w:lang w:eastAsia="tr-TR"/>
              </w:rPr>
              <w:t>11,911</w:t>
            </w:r>
          </w:p>
        </w:tc>
      </w:tr>
      <w:tr w:rsidR="00E808FF" w:rsidRPr="003E46B0" w14:paraId="0CE5502E" w14:textId="77777777" w:rsidTr="00CB2E36">
        <w:trPr>
          <w:trHeight w:hRule="exact" w:val="340"/>
        </w:trPr>
        <w:tc>
          <w:tcPr>
            <w:tcW w:w="3820" w:type="dxa"/>
            <w:shd w:val="clear" w:color="auto" w:fill="auto"/>
            <w:noWrap/>
            <w:vAlign w:val="bottom"/>
          </w:tcPr>
          <w:p w14:paraId="42DF6056" w14:textId="77777777" w:rsidR="00E808FF" w:rsidRPr="003E46B0" w:rsidRDefault="00E808FF" w:rsidP="00CB2E36">
            <w:pPr>
              <w:spacing w:line="221" w:lineRule="auto"/>
              <w:rPr>
                <w:sz w:val="16"/>
                <w:szCs w:val="16"/>
                <w:lang w:eastAsia="tr-TR"/>
              </w:rPr>
            </w:pPr>
            <w:r w:rsidRPr="003E46B0">
              <w:rPr>
                <w:color w:val="000000"/>
                <w:sz w:val="16"/>
                <w:szCs w:val="16"/>
                <w:lang w:eastAsia="tr-TR"/>
              </w:rPr>
              <w:t xml:space="preserve">Kredi kuruluşları veya finansal kuruluşlara depo edilen </w:t>
            </w:r>
            <w:proofErr w:type="spellStart"/>
            <w:r w:rsidRPr="003E46B0">
              <w:rPr>
                <w:color w:val="000000"/>
                <w:sz w:val="16"/>
                <w:szCs w:val="16"/>
                <w:lang w:eastAsia="tr-TR"/>
              </w:rPr>
              <w:t>operasyonel</w:t>
            </w:r>
            <w:proofErr w:type="spellEnd"/>
            <w:r w:rsidRPr="003E46B0">
              <w:rPr>
                <w:color w:val="000000"/>
                <w:sz w:val="16"/>
                <w:szCs w:val="16"/>
                <w:lang w:eastAsia="tr-TR"/>
              </w:rPr>
              <w:t xml:space="preserve"> katılım fonu</w:t>
            </w:r>
          </w:p>
        </w:tc>
        <w:tc>
          <w:tcPr>
            <w:tcW w:w="1135" w:type="dxa"/>
            <w:shd w:val="clear" w:color="auto" w:fill="auto"/>
            <w:vAlign w:val="bottom"/>
          </w:tcPr>
          <w:p w14:paraId="0E7FA21B" w14:textId="77777777" w:rsidR="00E808FF" w:rsidRPr="003E46B0" w:rsidRDefault="00E808FF" w:rsidP="00CB2E36">
            <w:pPr>
              <w:jc w:val="right"/>
              <w:rPr>
                <w:color w:val="000000"/>
                <w:sz w:val="16"/>
                <w:szCs w:val="16"/>
                <w:lang w:eastAsia="tr-TR"/>
              </w:rPr>
            </w:pPr>
            <w:r w:rsidRPr="00BB220E">
              <w:rPr>
                <w:color w:val="000000"/>
                <w:sz w:val="16"/>
                <w:szCs w:val="16"/>
                <w:lang w:eastAsia="tr-TR"/>
              </w:rPr>
              <w:t>2,521,293</w:t>
            </w:r>
          </w:p>
        </w:tc>
        <w:tc>
          <w:tcPr>
            <w:tcW w:w="1135" w:type="dxa"/>
            <w:shd w:val="clear" w:color="auto" w:fill="auto"/>
            <w:vAlign w:val="bottom"/>
          </w:tcPr>
          <w:p w14:paraId="517A97A3"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67181A09"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22ABB299"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2FEF5D91" w14:textId="77777777" w:rsidR="00E808FF" w:rsidRPr="003E46B0" w:rsidRDefault="00E808FF" w:rsidP="00CB2E36">
            <w:pPr>
              <w:jc w:val="right"/>
              <w:rPr>
                <w:color w:val="000000"/>
                <w:sz w:val="16"/>
                <w:szCs w:val="16"/>
                <w:lang w:eastAsia="tr-TR"/>
              </w:rPr>
            </w:pPr>
            <w:r w:rsidRPr="00BB220E">
              <w:rPr>
                <w:color w:val="000000"/>
                <w:sz w:val="16"/>
                <w:szCs w:val="16"/>
                <w:lang w:eastAsia="tr-TR"/>
              </w:rPr>
              <w:t>378,194</w:t>
            </w:r>
          </w:p>
        </w:tc>
      </w:tr>
      <w:tr w:rsidR="00E808FF" w:rsidRPr="009A6219" w14:paraId="6C4EF966" w14:textId="77777777" w:rsidTr="00CB2E36">
        <w:trPr>
          <w:trHeight w:hRule="exact" w:val="238"/>
        </w:trPr>
        <w:tc>
          <w:tcPr>
            <w:tcW w:w="3820" w:type="dxa"/>
            <w:shd w:val="clear" w:color="auto" w:fill="auto"/>
            <w:vAlign w:val="bottom"/>
          </w:tcPr>
          <w:p w14:paraId="5441B9A5" w14:textId="77777777" w:rsidR="00E808FF" w:rsidRPr="009A6219" w:rsidRDefault="00E808FF" w:rsidP="00CB2E36">
            <w:pPr>
              <w:spacing w:line="221" w:lineRule="auto"/>
              <w:rPr>
                <w:b/>
                <w:bCs/>
                <w:sz w:val="16"/>
                <w:szCs w:val="16"/>
                <w:lang w:eastAsia="tr-TR"/>
              </w:rPr>
            </w:pPr>
            <w:r w:rsidRPr="0015389F">
              <w:rPr>
                <w:b/>
                <w:bCs/>
                <w:color w:val="000000"/>
                <w:sz w:val="16"/>
                <w:szCs w:val="16"/>
                <w:lang w:eastAsia="tr-TR"/>
              </w:rPr>
              <w:t>Canlı alacaklar</w:t>
            </w:r>
          </w:p>
        </w:tc>
        <w:tc>
          <w:tcPr>
            <w:tcW w:w="1135" w:type="dxa"/>
            <w:shd w:val="clear" w:color="auto" w:fill="auto"/>
            <w:vAlign w:val="bottom"/>
          </w:tcPr>
          <w:p w14:paraId="787BCCF9"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w:t>
            </w:r>
          </w:p>
        </w:tc>
        <w:tc>
          <w:tcPr>
            <w:tcW w:w="1135" w:type="dxa"/>
            <w:shd w:val="clear" w:color="auto" w:fill="auto"/>
            <w:vAlign w:val="bottom"/>
          </w:tcPr>
          <w:p w14:paraId="40736B16"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3,421,828</w:t>
            </w:r>
          </w:p>
        </w:tc>
        <w:tc>
          <w:tcPr>
            <w:tcW w:w="1136" w:type="dxa"/>
            <w:shd w:val="clear" w:color="auto" w:fill="auto"/>
            <w:vAlign w:val="bottom"/>
          </w:tcPr>
          <w:p w14:paraId="26E003EF"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1,623,701</w:t>
            </w:r>
          </w:p>
        </w:tc>
        <w:tc>
          <w:tcPr>
            <w:tcW w:w="1135" w:type="dxa"/>
            <w:shd w:val="clear" w:color="auto" w:fill="auto"/>
            <w:vAlign w:val="bottom"/>
          </w:tcPr>
          <w:p w14:paraId="7B03B299"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w:t>
            </w:r>
          </w:p>
        </w:tc>
        <w:tc>
          <w:tcPr>
            <w:tcW w:w="1136" w:type="dxa"/>
            <w:shd w:val="clear" w:color="auto" w:fill="auto"/>
            <w:vAlign w:val="bottom"/>
          </w:tcPr>
          <w:p w14:paraId="57E7A26C"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3,986,165</w:t>
            </w:r>
          </w:p>
        </w:tc>
      </w:tr>
      <w:tr w:rsidR="00E808FF" w:rsidRPr="003E46B0" w14:paraId="77815FF0" w14:textId="77777777" w:rsidTr="00CB2E36">
        <w:trPr>
          <w:trHeight w:hRule="exact" w:val="340"/>
        </w:trPr>
        <w:tc>
          <w:tcPr>
            <w:tcW w:w="3820" w:type="dxa"/>
            <w:shd w:val="clear" w:color="auto" w:fill="auto"/>
            <w:noWrap/>
            <w:vAlign w:val="bottom"/>
          </w:tcPr>
          <w:p w14:paraId="2CC2BB09" w14:textId="77777777" w:rsidR="00E808FF" w:rsidRPr="003E46B0" w:rsidRDefault="00E808FF" w:rsidP="00CB2E36">
            <w:pPr>
              <w:spacing w:line="221" w:lineRule="auto"/>
              <w:ind w:left="64"/>
              <w:rPr>
                <w:b/>
                <w:sz w:val="16"/>
                <w:szCs w:val="16"/>
                <w:lang w:eastAsia="tr-TR"/>
              </w:rPr>
            </w:pPr>
            <w:r w:rsidRPr="003E46B0">
              <w:rPr>
                <w:color w:val="000000"/>
                <w:sz w:val="16"/>
                <w:szCs w:val="16"/>
                <w:lang w:eastAsia="tr-TR"/>
              </w:rPr>
              <w:t>Teminatı birinci kalite likit varlık olan, kredi kuruluşları veya finansal kuruluşlardan alacaklar</w:t>
            </w:r>
          </w:p>
        </w:tc>
        <w:tc>
          <w:tcPr>
            <w:tcW w:w="1135" w:type="dxa"/>
            <w:shd w:val="clear" w:color="auto" w:fill="auto"/>
            <w:vAlign w:val="bottom"/>
          </w:tcPr>
          <w:p w14:paraId="458E2136"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789CDF64"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35330A2C"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021A03CB"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3B103300"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r>
      <w:tr w:rsidR="00E808FF" w:rsidRPr="003E46B0" w14:paraId="4C7C1AE7" w14:textId="77777777" w:rsidTr="00CB2E36">
        <w:trPr>
          <w:trHeight w:hRule="exact" w:val="510"/>
        </w:trPr>
        <w:tc>
          <w:tcPr>
            <w:tcW w:w="3820" w:type="dxa"/>
            <w:shd w:val="clear" w:color="auto" w:fill="auto"/>
            <w:noWrap/>
            <w:vAlign w:val="bottom"/>
          </w:tcPr>
          <w:p w14:paraId="394A8255" w14:textId="77777777" w:rsidR="00E808FF" w:rsidRPr="003E46B0" w:rsidRDefault="00E808FF" w:rsidP="00CB2E36">
            <w:pPr>
              <w:spacing w:line="221" w:lineRule="auto"/>
              <w:ind w:left="64"/>
              <w:rPr>
                <w:color w:val="000000"/>
                <w:sz w:val="16"/>
                <w:szCs w:val="16"/>
                <w:lang w:eastAsia="tr-TR"/>
              </w:rPr>
            </w:pPr>
            <w:r w:rsidRPr="003E46B0">
              <w:rPr>
                <w:color w:val="000000"/>
                <w:sz w:val="16"/>
                <w:szCs w:val="16"/>
                <w:lang w:eastAsia="tr-TR"/>
              </w:rPr>
              <w:t>Kredi kuruluşları veya finansal kuruluşlardan teminatsız veya teminatı birinci kalite likit varlık olmayan teminatlı alacaklar</w:t>
            </w:r>
          </w:p>
        </w:tc>
        <w:tc>
          <w:tcPr>
            <w:tcW w:w="1135" w:type="dxa"/>
            <w:shd w:val="clear" w:color="auto" w:fill="auto"/>
            <w:vAlign w:val="bottom"/>
          </w:tcPr>
          <w:p w14:paraId="7A76D25D"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3B7131AC"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008B5EF1"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7DC5F3A7"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2E213F09"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r>
      <w:tr w:rsidR="00E808FF" w:rsidRPr="003E46B0" w14:paraId="38DBDCC8" w14:textId="77777777" w:rsidTr="00CB2E36">
        <w:trPr>
          <w:trHeight w:hRule="exact" w:val="680"/>
        </w:trPr>
        <w:tc>
          <w:tcPr>
            <w:tcW w:w="3820" w:type="dxa"/>
            <w:shd w:val="clear" w:color="auto" w:fill="auto"/>
            <w:noWrap/>
            <w:vAlign w:val="bottom"/>
          </w:tcPr>
          <w:p w14:paraId="5020F991" w14:textId="77777777" w:rsidR="00E808FF" w:rsidRPr="003E46B0" w:rsidRDefault="00E808FF" w:rsidP="00CB2E36">
            <w:pPr>
              <w:spacing w:line="221" w:lineRule="auto"/>
              <w:ind w:left="64"/>
              <w:rPr>
                <w:color w:val="000000"/>
                <w:sz w:val="16"/>
                <w:szCs w:val="16"/>
                <w:lang w:eastAsia="tr-TR"/>
              </w:rPr>
            </w:pPr>
            <w:r w:rsidRPr="003E46B0">
              <w:rPr>
                <w:color w:val="000000"/>
                <w:sz w:val="16"/>
                <w:szCs w:val="16"/>
                <w:lang w:eastAsia="tr-TR"/>
              </w:rPr>
              <w:t>Kredi kuruluşları veya finansal kuruluşlar dışındaki kurumsal müşteriler, kuruluşlar, gerçek kişi ve perakende müşteriler, merkezi yönetimler, merkez bankaları ile kamu kuruluşlarından olan alacaklar</w:t>
            </w:r>
          </w:p>
        </w:tc>
        <w:tc>
          <w:tcPr>
            <w:tcW w:w="1135" w:type="dxa"/>
            <w:shd w:val="clear" w:color="auto" w:fill="auto"/>
            <w:vAlign w:val="bottom"/>
          </w:tcPr>
          <w:p w14:paraId="1C130DDD"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22079720" w14:textId="77777777" w:rsidR="00E808FF" w:rsidRPr="00E7087A" w:rsidRDefault="00E808FF" w:rsidP="00CB2E36">
            <w:pPr>
              <w:jc w:val="right"/>
              <w:rPr>
                <w:color w:val="000000"/>
                <w:sz w:val="16"/>
                <w:szCs w:val="16"/>
                <w:lang w:eastAsia="tr-TR"/>
              </w:rPr>
            </w:pPr>
            <w:r w:rsidRPr="00BB220E">
              <w:rPr>
                <w:color w:val="000000"/>
                <w:sz w:val="16"/>
                <w:szCs w:val="16"/>
                <w:lang w:eastAsia="tr-TR"/>
              </w:rPr>
              <w:t>3,421,828</w:t>
            </w:r>
          </w:p>
        </w:tc>
        <w:tc>
          <w:tcPr>
            <w:tcW w:w="1136" w:type="dxa"/>
            <w:shd w:val="clear" w:color="auto" w:fill="auto"/>
            <w:vAlign w:val="bottom"/>
          </w:tcPr>
          <w:p w14:paraId="183D772D" w14:textId="77777777" w:rsidR="00E808FF" w:rsidRPr="00E7087A" w:rsidRDefault="00E808FF" w:rsidP="00CB2E36">
            <w:pPr>
              <w:jc w:val="right"/>
              <w:rPr>
                <w:color w:val="000000"/>
                <w:sz w:val="16"/>
                <w:szCs w:val="16"/>
                <w:lang w:eastAsia="tr-TR"/>
              </w:rPr>
            </w:pPr>
            <w:r w:rsidRPr="00BB220E">
              <w:rPr>
                <w:color w:val="000000"/>
                <w:sz w:val="16"/>
                <w:szCs w:val="16"/>
                <w:lang w:eastAsia="tr-TR"/>
              </w:rPr>
              <w:t>1,623,701</w:t>
            </w:r>
          </w:p>
        </w:tc>
        <w:tc>
          <w:tcPr>
            <w:tcW w:w="1135" w:type="dxa"/>
            <w:shd w:val="clear" w:color="auto" w:fill="auto"/>
            <w:vAlign w:val="bottom"/>
          </w:tcPr>
          <w:p w14:paraId="0911B6F1"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07A3FADE" w14:textId="77777777" w:rsidR="00E808FF" w:rsidRPr="00E7087A" w:rsidRDefault="00E808FF" w:rsidP="00CB2E36">
            <w:pPr>
              <w:jc w:val="right"/>
              <w:rPr>
                <w:color w:val="000000"/>
                <w:sz w:val="16"/>
                <w:szCs w:val="16"/>
                <w:lang w:eastAsia="tr-TR"/>
              </w:rPr>
            </w:pPr>
            <w:r w:rsidRPr="00BB220E">
              <w:rPr>
                <w:color w:val="000000"/>
                <w:sz w:val="16"/>
                <w:szCs w:val="16"/>
                <w:lang w:eastAsia="tr-TR"/>
              </w:rPr>
              <w:t>3,986,165</w:t>
            </w:r>
          </w:p>
        </w:tc>
      </w:tr>
      <w:tr w:rsidR="00E808FF" w:rsidRPr="003E46B0" w14:paraId="7B298DF9" w14:textId="77777777" w:rsidTr="00CB2E36">
        <w:trPr>
          <w:trHeight w:hRule="exact" w:val="340"/>
        </w:trPr>
        <w:tc>
          <w:tcPr>
            <w:tcW w:w="3820" w:type="dxa"/>
            <w:shd w:val="clear" w:color="auto" w:fill="auto"/>
            <w:noWrap/>
            <w:vAlign w:val="bottom"/>
          </w:tcPr>
          <w:p w14:paraId="65B1BF18" w14:textId="77777777" w:rsidR="00E808FF" w:rsidRPr="003E46B0" w:rsidRDefault="00E808FF" w:rsidP="00CB2E36">
            <w:pPr>
              <w:spacing w:line="221" w:lineRule="auto"/>
              <w:ind w:firstLine="340"/>
              <w:rPr>
                <w:sz w:val="16"/>
                <w:szCs w:val="16"/>
                <w:lang w:eastAsia="tr-TR"/>
              </w:rPr>
            </w:pPr>
            <w:r w:rsidRPr="003E46B0">
              <w:rPr>
                <w:i/>
                <w:iCs/>
                <w:color w:val="000000"/>
                <w:sz w:val="16"/>
                <w:szCs w:val="16"/>
                <w:lang w:eastAsia="tr-TR"/>
              </w:rPr>
              <w:t>%35 ya da daha düşük risk ağırlığına tabi alacaklar</w:t>
            </w:r>
          </w:p>
        </w:tc>
        <w:tc>
          <w:tcPr>
            <w:tcW w:w="1135" w:type="dxa"/>
            <w:shd w:val="clear" w:color="auto" w:fill="auto"/>
            <w:vAlign w:val="bottom"/>
          </w:tcPr>
          <w:p w14:paraId="6EFCDEC5"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75FB30B6" w14:textId="77777777" w:rsidR="00E808FF" w:rsidRPr="003E46B0" w:rsidRDefault="00E808FF" w:rsidP="00CB2E36">
            <w:pPr>
              <w:jc w:val="right"/>
              <w:rPr>
                <w:color w:val="000000"/>
                <w:sz w:val="16"/>
                <w:szCs w:val="16"/>
                <w:lang w:eastAsia="tr-TR"/>
              </w:rPr>
            </w:pPr>
            <w:r w:rsidRPr="00BB220E">
              <w:rPr>
                <w:color w:val="000000"/>
                <w:sz w:val="16"/>
                <w:szCs w:val="16"/>
                <w:lang w:eastAsia="tr-TR"/>
              </w:rPr>
              <w:t> </w:t>
            </w:r>
          </w:p>
        </w:tc>
        <w:tc>
          <w:tcPr>
            <w:tcW w:w="1136" w:type="dxa"/>
            <w:shd w:val="clear" w:color="auto" w:fill="auto"/>
            <w:vAlign w:val="bottom"/>
          </w:tcPr>
          <w:p w14:paraId="4088ADC7" w14:textId="77777777" w:rsidR="00E808FF" w:rsidRPr="003E46B0" w:rsidRDefault="00E808FF" w:rsidP="00CB2E36">
            <w:pPr>
              <w:jc w:val="right"/>
              <w:rPr>
                <w:color w:val="000000"/>
                <w:sz w:val="16"/>
                <w:szCs w:val="16"/>
                <w:lang w:eastAsia="tr-TR"/>
              </w:rPr>
            </w:pPr>
            <w:r w:rsidRPr="00BB220E">
              <w:rPr>
                <w:color w:val="000000"/>
                <w:sz w:val="16"/>
                <w:szCs w:val="16"/>
                <w:lang w:eastAsia="tr-TR"/>
              </w:rPr>
              <w:t> </w:t>
            </w:r>
          </w:p>
        </w:tc>
        <w:tc>
          <w:tcPr>
            <w:tcW w:w="1135" w:type="dxa"/>
            <w:shd w:val="clear" w:color="auto" w:fill="auto"/>
            <w:vAlign w:val="bottom"/>
          </w:tcPr>
          <w:p w14:paraId="567F8847" w14:textId="77777777" w:rsidR="00E808FF" w:rsidRPr="003E46B0" w:rsidRDefault="00E808FF" w:rsidP="00CB2E36">
            <w:pPr>
              <w:jc w:val="right"/>
              <w:rPr>
                <w:color w:val="000000"/>
                <w:sz w:val="16"/>
                <w:szCs w:val="16"/>
                <w:lang w:eastAsia="tr-TR"/>
              </w:rPr>
            </w:pPr>
            <w:r w:rsidRPr="00BB220E">
              <w:rPr>
                <w:color w:val="000000"/>
                <w:sz w:val="16"/>
                <w:szCs w:val="16"/>
                <w:lang w:eastAsia="tr-TR"/>
              </w:rPr>
              <w:t>1,496,435</w:t>
            </w:r>
          </w:p>
        </w:tc>
        <w:tc>
          <w:tcPr>
            <w:tcW w:w="1136" w:type="dxa"/>
            <w:shd w:val="clear" w:color="auto" w:fill="auto"/>
            <w:vAlign w:val="bottom"/>
          </w:tcPr>
          <w:p w14:paraId="759BF597" w14:textId="77777777" w:rsidR="00E808FF" w:rsidRPr="003E46B0" w:rsidRDefault="00E808FF" w:rsidP="00CB2E36">
            <w:pPr>
              <w:jc w:val="right"/>
              <w:rPr>
                <w:color w:val="000000"/>
                <w:sz w:val="16"/>
                <w:szCs w:val="16"/>
                <w:lang w:eastAsia="tr-TR"/>
              </w:rPr>
            </w:pPr>
            <w:r w:rsidRPr="00BB220E">
              <w:rPr>
                <w:color w:val="000000"/>
                <w:sz w:val="16"/>
                <w:szCs w:val="16"/>
                <w:lang w:eastAsia="tr-TR"/>
              </w:rPr>
              <w:t>1,271,970</w:t>
            </w:r>
          </w:p>
        </w:tc>
      </w:tr>
      <w:tr w:rsidR="00E808FF" w:rsidRPr="003E46B0" w14:paraId="6AEF154E" w14:textId="77777777" w:rsidTr="00CB2E36">
        <w:trPr>
          <w:trHeight w:hRule="exact" w:val="340"/>
        </w:trPr>
        <w:tc>
          <w:tcPr>
            <w:tcW w:w="3820" w:type="dxa"/>
            <w:shd w:val="clear" w:color="auto" w:fill="auto"/>
            <w:noWrap/>
            <w:vAlign w:val="bottom"/>
          </w:tcPr>
          <w:p w14:paraId="04388DDC" w14:textId="77777777" w:rsidR="00E808FF" w:rsidRPr="003E46B0" w:rsidRDefault="00E808FF" w:rsidP="00CB2E36">
            <w:pPr>
              <w:spacing w:line="221" w:lineRule="auto"/>
              <w:ind w:firstLine="113"/>
              <w:rPr>
                <w:sz w:val="16"/>
                <w:szCs w:val="16"/>
                <w:lang w:eastAsia="tr-TR"/>
              </w:rPr>
            </w:pPr>
            <w:r w:rsidRPr="003E46B0">
              <w:rPr>
                <w:color w:val="000000"/>
                <w:sz w:val="16"/>
                <w:szCs w:val="16"/>
                <w:lang w:eastAsia="tr-TR"/>
              </w:rPr>
              <w:t xml:space="preserve">İkamet amaçlı gayrimenkul ipoteği ile </w:t>
            </w:r>
            <w:proofErr w:type="spellStart"/>
            <w:r w:rsidRPr="003E46B0">
              <w:rPr>
                <w:color w:val="000000"/>
                <w:sz w:val="16"/>
                <w:szCs w:val="16"/>
                <w:lang w:eastAsia="tr-TR"/>
              </w:rPr>
              <w:t>teminatlandırılan</w:t>
            </w:r>
            <w:proofErr w:type="spellEnd"/>
            <w:r w:rsidRPr="003E46B0">
              <w:rPr>
                <w:color w:val="000000"/>
                <w:sz w:val="16"/>
                <w:szCs w:val="16"/>
                <w:lang w:eastAsia="tr-TR"/>
              </w:rPr>
              <w:t xml:space="preserve"> alacaklar</w:t>
            </w:r>
          </w:p>
        </w:tc>
        <w:tc>
          <w:tcPr>
            <w:tcW w:w="1135" w:type="dxa"/>
            <w:shd w:val="clear" w:color="auto" w:fill="auto"/>
            <w:vAlign w:val="bottom"/>
          </w:tcPr>
          <w:p w14:paraId="08A6E2E7"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055B7151"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2016E926"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29FB1D8A"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21A8FC98" w14:textId="77777777" w:rsidR="00E808FF" w:rsidRPr="003E46B0" w:rsidRDefault="00E808FF" w:rsidP="00CB2E36">
            <w:pPr>
              <w:jc w:val="right"/>
              <w:rPr>
                <w:color w:val="000000"/>
                <w:sz w:val="16"/>
                <w:szCs w:val="16"/>
                <w:lang w:eastAsia="tr-TR"/>
              </w:rPr>
            </w:pPr>
            <w:r w:rsidRPr="00BB220E">
              <w:rPr>
                <w:color w:val="000000"/>
                <w:sz w:val="16"/>
                <w:szCs w:val="16"/>
                <w:lang w:eastAsia="tr-TR"/>
              </w:rPr>
              <w:t>-</w:t>
            </w:r>
          </w:p>
        </w:tc>
      </w:tr>
      <w:tr w:rsidR="00E808FF" w:rsidRPr="003E46B0" w14:paraId="39975A29" w14:textId="77777777" w:rsidTr="00CB2E36">
        <w:trPr>
          <w:trHeight w:hRule="exact" w:val="340"/>
        </w:trPr>
        <w:tc>
          <w:tcPr>
            <w:tcW w:w="3820" w:type="dxa"/>
            <w:shd w:val="clear" w:color="auto" w:fill="auto"/>
            <w:noWrap/>
            <w:vAlign w:val="bottom"/>
          </w:tcPr>
          <w:p w14:paraId="7111331D" w14:textId="77777777" w:rsidR="00E808FF" w:rsidRPr="003E46B0" w:rsidRDefault="00E808FF" w:rsidP="00CB2E36">
            <w:pPr>
              <w:spacing w:line="221" w:lineRule="auto"/>
              <w:ind w:firstLine="340"/>
              <w:rPr>
                <w:b/>
                <w:sz w:val="16"/>
                <w:szCs w:val="16"/>
                <w:lang w:eastAsia="tr-TR"/>
              </w:rPr>
            </w:pPr>
            <w:r w:rsidRPr="003E46B0">
              <w:rPr>
                <w:i/>
                <w:iCs/>
                <w:color w:val="000000"/>
                <w:sz w:val="16"/>
                <w:szCs w:val="16"/>
                <w:lang w:eastAsia="tr-TR"/>
              </w:rPr>
              <w:t>%35 ya da daha düşük risk ağırlığına tabi alacaklar</w:t>
            </w:r>
          </w:p>
        </w:tc>
        <w:tc>
          <w:tcPr>
            <w:tcW w:w="1135" w:type="dxa"/>
            <w:shd w:val="clear" w:color="auto" w:fill="auto"/>
            <w:vAlign w:val="bottom"/>
          </w:tcPr>
          <w:p w14:paraId="3BE2E163"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09ED6491"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7337BABB"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3C0390A5"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6FD0D564"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r>
      <w:tr w:rsidR="00E808FF" w:rsidRPr="003E46B0" w14:paraId="036E6EDB" w14:textId="77777777" w:rsidTr="00CB2E36">
        <w:trPr>
          <w:trHeight w:hRule="exact" w:val="558"/>
        </w:trPr>
        <w:tc>
          <w:tcPr>
            <w:tcW w:w="3820" w:type="dxa"/>
            <w:shd w:val="clear" w:color="auto" w:fill="auto"/>
            <w:noWrap/>
            <w:vAlign w:val="bottom"/>
          </w:tcPr>
          <w:p w14:paraId="7E6AA20B" w14:textId="77777777" w:rsidR="00E808FF" w:rsidRPr="003E46B0" w:rsidRDefault="00E808FF" w:rsidP="00CB2E36">
            <w:pPr>
              <w:spacing w:line="221" w:lineRule="auto"/>
              <w:ind w:left="64"/>
              <w:rPr>
                <w:color w:val="000000"/>
                <w:sz w:val="16"/>
                <w:szCs w:val="16"/>
                <w:lang w:eastAsia="tr-TR"/>
              </w:rPr>
            </w:pPr>
            <w:r w:rsidRPr="003E46B0">
              <w:rPr>
                <w:color w:val="000000"/>
                <w:sz w:val="16"/>
                <w:szCs w:val="16"/>
                <w:lang w:eastAsia="tr-TR"/>
              </w:rPr>
              <w:t>Yüksek kaliteli likit varlık niteliğini haiz olmayan, borsada işlem gören hisse senetleri ile borçlanma araçları</w:t>
            </w:r>
          </w:p>
        </w:tc>
        <w:tc>
          <w:tcPr>
            <w:tcW w:w="1135" w:type="dxa"/>
            <w:shd w:val="clear" w:color="auto" w:fill="auto"/>
            <w:vAlign w:val="bottom"/>
          </w:tcPr>
          <w:p w14:paraId="5BD78751"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766F0A0F"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1CE1E746"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21722BCB"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3406C989"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r>
      <w:tr w:rsidR="00E808FF" w:rsidRPr="003E46B0" w14:paraId="2CAE5382" w14:textId="77777777" w:rsidTr="00E808FF">
        <w:trPr>
          <w:trHeight w:hRule="exact" w:val="227"/>
        </w:trPr>
        <w:tc>
          <w:tcPr>
            <w:tcW w:w="3820" w:type="dxa"/>
            <w:shd w:val="clear" w:color="auto" w:fill="auto"/>
            <w:noWrap/>
            <w:vAlign w:val="bottom"/>
          </w:tcPr>
          <w:p w14:paraId="3E9F721E" w14:textId="77777777" w:rsidR="00E808FF" w:rsidRPr="003E46B0" w:rsidRDefault="00E808FF" w:rsidP="00CB2E36">
            <w:pPr>
              <w:spacing w:line="221" w:lineRule="auto"/>
              <w:rPr>
                <w:color w:val="000000"/>
                <w:sz w:val="16"/>
                <w:szCs w:val="16"/>
                <w:lang w:eastAsia="tr-TR"/>
              </w:rPr>
            </w:pPr>
            <w:r w:rsidRPr="003E46B0">
              <w:rPr>
                <w:color w:val="000000"/>
                <w:sz w:val="16"/>
                <w:szCs w:val="16"/>
                <w:lang w:eastAsia="tr-TR"/>
              </w:rPr>
              <w:t>Birbirlerine bağlı yükümlülüklere eşdeğer varlıklar</w:t>
            </w:r>
          </w:p>
        </w:tc>
        <w:tc>
          <w:tcPr>
            <w:tcW w:w="1135" w:type="dxa"/>
            <w:shd w:val="clear" w:color="auto" w:fill="D9D9D9" w:themeFill="background1" w:themeFillShade="D9"/>
            <w:vAlign w:val="bottom"/>
          </w:tcPr>
          <w:p w14:paraId="05E9C956" w14:textId="77777777" w:rsidR="00E808FF" w:rsidRPr="00E7087A" w:rsidRDefault="00E808FF" w:rsidP="00CB2E36">
            <w:pPr>
              <w:jc w:val="right"/>
              <w:rPr>
                <w:color w:val="000000"/>
                <w:sz w:val="16"/>
                <w:szCs w:val="16"/>
                <w:lang w:eastAsia="tr-TR"/>
              </w:rPr>
            </w:pPr>
            <w:r w:rsidRPr="00BB220E">
              <w:rPr>
                <w:color w:val="000000"/>
                <w:sz w:val="16"/>
                <w:szCs w:val="16"/>
                <w:lang w:eastAsia="tr-TR"/>
              </w:rPr>
              <w:t> </w:t>
            </w:r>
          </w:p>
        </w:tc>
        <w:tc>
          <w:tcPr>
            <w:tcW w:w="1135" w:type="dxa"/>
            <w:shd w:val="clear" w:color="auto" w:fill="D9D9D9" w:themeFill="background1" w:themeFillShade="D9"/>
            <w:vAlign w:val="bottom"/>
          </w:tcPr>
          <w:p w14:paraId="74DD92F3" w14:textId="77777777" w:rsidR="00E808FF" w:rsidRPr="00E7087A" w:rsidRDefault="00E808FF" w:rsidP="00CB2E36">
            <w:pPr>
              <w:jc w:val="right"/>
              <w:rPr>
                <w:color w:val="000000"/>
                <w:sz w:val="16"/>
                <w:szCs w:val="16"/>
                <w:lang w:eastAsia="tr-TR"/>
              </w:rPr>
            </w:pPr>
            <w:r w:rsidRPr="00BB220E">
              <w:rPr>
                <w:color w:val="000000"/>
                <w:sz w:val="16"/>
                <w:szCs w:val="16"/>
                <w:lang w:eastAsia="tr-TR"/>
              </w:rPr>
              <w:t> </w:t>
            </w:r>
          </w:p>
        </w:tc>
        <w:tc>
          <w:tcPr>
            <w:tcW w:w="1136" w:type="dxa"/>
            <w:shd w:val="clear" w:color="auto" w:fill="D9D9D9" w:themeFill="background1" w:themeFillShade="D9"/>
            <w:vAlign w:val="bottom"/>
          </w:tcPr>
          <w:p w14:paraId="735B62A5" w14:textId="77777777" w:rsidR="00E808FF" w:rsidRPr="00E7087A" w:rsidRDefault="00E808FF" w:rsidP="00CB2E36">
            <w:pPr>
              <w:jc w:val="right"/>
              <w:rPr>
                <w:color w:val="000000"/>
                <w:sz w:val="16"/>
                <w:szCs w:val="16"/>
                <w:lang w:eastAsia="tr-TR"/>
              </w:rPr>
            </w:pPr>
            <w:r w:rsidRPr="00BB220E">
              <w:rPr>
                <w:color w:val="000000"/>
                <w:sz w:val="16"/>
                <w:szCs w:val="16"/>
                <w:lang w:eastAsia="tr-TR"/>
              </w:rPr>
              <w:t> </w:t>
            </w:r>
          </w:p>
        </w:tc>
        <w:tc>
          <w:tcPr>
            <w:tcW w:w="1135" w:type="dxa"/>
            <w:shd w:val="clear" w:color="auto" w:fill="D9D9D9" w:themeFill="background1" w:themeFillShade="D9"/>
            <w:vAlign w:val="bottom"/>
          </w:tcPr>
          <w:p w14:paraId="13E44337" w14:textId="77777777" w:rsidR="00E808FF" w:rsidRPr="00E7087A" w:rsidRDefault="00E808FF" w:rsidP="00CB2E36">
            <w:pPr>
              <w:jc w:val="right"/>
              <w:rPr>
                <w:color w:val="000000"/>
                <w:sz w:val="16"/>
                <w:szCs w:val="16"/>
                <w:lang w:eastAsia="tr-TR"/>
              </w:rPr>
            </w:pPr>
            <w:r w:rsidRPr="00BB220E">
              <w:rPr>
                <w:color w:val="000000"/>
                <w:sz w:val="16"/>
                <w:szCs w:val="16"/>
                <w:lang w:eastAsia="tr-TR"/>
              </w:rPr>
              <w:t> </w:t>
            </w:r>
          </w:p>
        </w:tc>
        <w:tc>
          <w:tcPr>
            <w:tcW w:w="1136" w:type="dxa"/>
            <w:shd w:val="clear" w:color="auto" w:fill="D9D9D9" w:themeFill="background1" w:themeFillShade="D9"/>
            <w:vAlign w:val="bottom"/>
          </w:tcPr>
          <w:p w14:paraId="36F33E6B" w14:textId="77777777" w:rsidR="00E808FF" w:rsidRPr="00E7087A" w:rsidRDefault="00E808FF" w:rsidP="00CB2E36">
            <w:pPr>
              <w:jc w:val="right"/>
              <w:rPr>
                <w:color w:val="000000"/>
                <w:sz w:val="16"/>
                <w:szCs w:val="16"/>
                <w:lang w:eastAsia="tr-TR"/>
              </w:rPr>
            </w:pPr>
            <w:r w:rsidRPr="00BB220E">
              <w:rPr>
                <w:color w:val="000000"/>
                <w:sz w:val="16"/>
                <w:szCs w:val="16"/>
                <w:lang w:eastAsia="tr-TR"/>
              </w:rPr>
              <w:t> </w:t>
            </w:r>
          </w:p>
        </w:tc>
      </w:tr>
      <w:tr w:rsidR="00E808FF" w:rsidRPr="009A6219" w14:paraId="6087154C" w14:textId="77777777" w:rsidTr="00CB2E36">
        <w:trPr>
          <w:trHeight w:hRule="exact" w:val="227"/>
        </w:trPr>
        <w:tc>
          <w:tcPr>
            <w:tcW w:w="3820" w:type="dxa"/>
            <w:shd w:val="clear" w:color="auto" w:fill="auto"/>
            <w:noWrap/>
            <w:vAlign w:val="bottom"/>
          </w:tcPr>
          <w:p w14:paraId="36C66464" w14:textId="77777777" w:rsidR="00E808FF" w:rsidRPr="0015389F" w:rsidRDefault="00E808FF" w:rsidP="00CB2E36">
            <w:pPr>
              <w:spacing w:line="221" w:lineRule="auto"/>
              <w:rPr>
                <w:b/>
                <w:bCs/>
                <w:color w:val="000000"/>
                <w:sz w:val="16"/>
                <w:szCs w:val="16"/>
                <w:lang w:eastAsia="tr-TR"/>
              </w:rPr>
            </w:pPr>
            <w:r w:rsidRPr="0015389F">
              <w:rPr>
                <w:b/>
                <w:bCs/>
                <w:color w:val="000000"/>
                <w:sz w:val="16"/>
                <w:szCs w:val="16"/>
                <w:lang w:eastAsia="tr-TR"/>
              </w:rPr>
              <w:t>Diğer varlıklar</w:t>
            </w:r>
          </w:p>
        </w:tc>
        <w:tc>
          <w:tcPr>
            <w:tcW w:w="1135" w:type="dxa"/>
            <w:shd w:val="clear" w:color="auto" w:fill="auto"/>
            <w:vAlign w:val="bottom"/>
          </w:tcPr>
          <w:p w14:paraId="740612B6"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2,385,030</w:t>
            </w:r>
          </w:p>
        </w:tc>
        <w:tc>
          <w:tcPr>
            <w:tcW w:w="1135" w:type="dxa"/>
            <w:shd w:val="clear" w:color="auto" w:fill="auto"/>
            <w:vAlign w:val="bottom"/>
          </w:tcPr>
          <w:p w14:paraId="2808CDC6" w14:textId="77777777" w:rsidR="00E808FF" w:rsidRPr="00BB220E" w:rsidRDefault="00E808FF" w:rsidP="00CB2E36">
            <w:pPr>
              <w:jc w:val="right"/>
              <w:rPr>
                <w:b/>
                <w:bCs/>
                <w:color w:val="000000"/>
                <w:sz w:val="16"/>
                <w:szCs w:val="16"/>
                <w:lang w:eastAsia="tr-TR"/>
              </w:rPr>
            </w:pPr>
            <w:r>
              <w:rPr>
                <w:b/>
                <w:bCs/>
                <w:color w:val="000000"/>
                <w:sz w:val="16"/>
                <w:szCs w:val="16"/>
                <w:lang w:eastAsia="tr-TR"/>
              </w:rPr>
              <w:t>979</w:t>
            </w:r>
          </w:p>
        </w:tc>
        <w:tc>
          <w:tcPr>
            <w:tcW w:w="1136" w:type="dxa"/>
            <w:shd w:val="clear" w:color="auto" w:fill="auto"/>
            <w:vAlign w:val="bottom"/>
          </w:tcPr>
          <w:p w14:paraId="74CAEFEE"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w:t>
            </w:r>
          </w:p>
        </w:tc>
        <w:tc>
          <w:tcPr>
            <w:tcW w:w="1135" w:type="dxa"/>
            <w:shd w:val="clear" w:color="auto" w:fill="auto"/>
            <w:vAlign w:val="bottom"/>
          </w:tcPr>
          <w:p w14:paraId="286376D9"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w:t>
            </w:r>
          </w:p>
        </w:tc>
        <w:tc>
          <w:tcPr>
            <w:tcW w:w="1136" w:type="dxa"/>
            <w:shd w:val="clear" w:color="auto" w:fill="auto"/>
            <w:vAlign w:val="bottom"/>
          </w:tcPr>
          <w:p w14:paraId="0AD32034" w14:textId="77777777" w:rsidR="00E808FF" w:rsidRPr="00BB220E" w:rsidRDefault="00E808FF" w:rsidP="00CB2E36">
            <w:pPr>
              <w:jc w:val="right"/>
              <w:rPr>
                <w:b/>
                <w:bCs/>
                <w:color w:val="000000"/>
                <w:sz w:val="16"/>
                <w:szCs w:val="16"/>
                <w:lang w:eastAsia="tr-TR"/>
              </w:rPr>
            </w:pPr>
            <w:r>
              <w:rPr>
                <w:b/>
                <w:bCs/>
                <w:color w:val="000000"/>
                <w:sz w:val="16"/>
                <w:szCs w:val="16"/>
                <w:lang w:eastAsia="tr-TR"/>
              </w:rPr>
              <w:t>1,771,357</w:t>
            </w:r>
          </w:p>
        </w:tc>
      </w:tr>
      <w:tr w:rsidR="00E808FF" w:rsidRPr="005A646F" w14:paraId="39FED14B" w14:textId="77777777" w:rsidTr="00E808FF">
        <w:trPr>
          <w:trHeight w:hRule="exact" w:val="227"/>
        </w:trPr>
        <w:tc>
          <w:tcPr>
            <w:tcW w:w="3820" w:type="dxa"/>
            <w:shd w:val="clear" w:color="auto" w:fill="auto"/>
            <w:noWrap/>
            <w:vAlign w:val="bottom"/>
          </w:tcPr>
          <w:p w14:paraId="3948FD78" w14:textId="77777777" w:rsidR="00E808FF" w:rsidRPr="005A646F" w:rsidRDefault="00E808FF" w:rsidP="00CB2E36">
            <w:pPr>
              <w:spacing w:line="221" w:lineRule="auto"/>
              <w:ind w:left="64"/>
              <w:rPr>
                <w:color w:val="000000"/>
                <w:sz w:val="16"/>
                <w:szCs w:val="16"/>
                <w:lang w:eastAsia="tr-TR"/>
              </w:rPr>
            </w:pPr>
            <w:r w:rsidRPr="005A646F">
              <w:rPr>
                <w:color w:val="000000"/>
                <w:sz w:val="16"/>
                <w:szCs w:val="16"/>
                <w:lang w:eastAsia="tr-TR"/>
              </w:rPr>
              <w:t>Altın dâhil fiziki teslimatlı emtia</w:t>
            </w:r>
          </w:p>
        </w:tc>
        <w:tc>
          <w:tcPr>
            <w:tcW w:w="1135" w:type="dxa"/>
            <w:shd w:val="clear" w:color="auto" w:fill="auto"/>
            <w:vAlign w:val="bottom"/>
          </w:tcPr>
          <w:p w14:paraId="4030BDE9" w14:textId="77777777" w:rsidR="00E808FF" w:rsidRPr="00E7087A" w:rsidRDefault="00E808FF" w:rsidP="00CB2E36">
            <w:pPr>
              <w:jc w:val="right"/>
              <w:rPr>
                <w:color w:val="000000"/>
                <w:sz w:val="16"/>
                <w:szCs w:val="16"/>
                <w:lang w:eastAsia="tr-TR"/>
              </w:rPr>
            </w:pPr>
            <w:r w:rsidRPr="00BB220E">
              <w:rPr>
                <w:color w:val="000000"/>
                <w:sz w:val="16"/>
                <w:szCs w:val="16"/>
                <w:lang w:eastAsia="tr-TR"/>
              </w:rPr>
              <w:t>689,297</w:t>
            </w:r>
          </w:p>
        </w:tc>
        <w:tc>
          <w:tcPr>
            <w:tcW w:w="1135" w:type="dxa"/>
            <w:shd w:val="clear" w:color="auto" w:fill="D9D9D9" w:themeFill="background1" w:themeFillShade="D9"/>
            <w:vAlign w:val="bottom"/>
          </w:tcPr>
          <w:p w14:paraId="28F25AE7" w14:textId="77777777" w:rsidR="00E808FF" w:rsidRPr="00E7087A" w:rsidRDefault="00E808FF" w:rsidP="00CB2E36">
            <w:pPr>
              <w:jc w:val="right"/>
              <w:rPr>
                <w:color w:val="000000"/>
                <w:sz w:val="16"/>
                <w:szCs w:val="16"/>
                <w:lang w:eastAsia="tr-TR"/>
              </w:rPr>
            </w:pPr>
            <w:r w:rsidRPr="00BB220E">
              <w:rPr>
                <w:color w:val="000000"/>
                <w:sz w:val="16"/>
                <w:szCs w:val="16"/>
                <w:lang w:eastAsia="tr-TR"/>
              </w:rPr>
              <w:t> </w:t>
            </w:r>
          </w:p>
        </w:tc>
        <w:tc>
          <w:tcPr>
            <w:tcW w:w="1136" w:type="dxa"/>
            <w:shd w:val="clear" w:color="auto" w:fill="D9D9D9" w:themeFill="background1" w:themeFillShade="D9"/>
            <w:vAlign w:val="bottom"/>
          </w:tcPr>
          <w:p w14:paraId="74961FCA" w14:textId="77777777" w:rsidR="00E808FF" w:rsidRPr="00E7087A" w:rsidRDefault="00E808FF" w:rsidP="00CB2E36">
            <w:pPr>
              <w:jc w:val="right"/>
              <w:rPr>
                <w:color w:val="000000"/>
                <w:sz w:val="16"/>
                <w:szCs w:val="16"/>
                <w:lang w:eastAsia="tr-TR"/>
              </w:rPr>
            </w:pPr>
            <w:r w:rsidRPr="00BB220E">
              <w:rPr>
                <w:color w:val="000000"/>
                <w:sz w:val="16"/>
                <w:szCs w:val="16"/>
                <w:lang w:eastAsia="tr-TR"/>
              </w:rPr>
              <w:t> </w:t>
            </w:r>
          </w:p>
        </w:tc>
        <w:tc>
          <w:tcPr>
            <w:tcW w:w="1135" w:type="dxa"/>
            <w:shd w:val="clear" w:color="auto" w:fill="D9D9D9" w:themeFill="background1" w:themeFillShade="D9"/>
            <w:vAlign w:val="bottom"/>
          </w:tcPr>
          <w:p w14:paraId="3E4E7A59" w14:textId="77777777" w:rsidR="00E808FF" w:rsidRPr="00E7087A" w:rsidRDefault="00E808FF" w:rsidP="00CB2E36">
            <w:pPr>
              <w:jc w:val="right"/>
              <w:rPr>
                <w:color w:val="000000"/>
                <w:sz w:val="16"/>
                <w:szCs w:val="16"/>
                <w:lang w:eastAsia="tr-TR"/>
              </w:rPr>
            </w:pPr>
            <w:r w:rsidRPr="00BB220E">
              <w:rPr>
                <w:color w:val="000000"/>
                <w:sz w:val="16"/>
                <w:szCs w:val="16"/>
                <w:lang w:eastAsia="tr-TR"/>
              </w:rPr>
              <w:t> </w:t>
            </w:r>
          </w:p>
        </w:tc>
        <w:tc>
          <w:tcPr>
            <w:tcW w:w="1136" w:type="dxa"/>
            <w:shd w:val="clear" w:color="auto" w:fill="auto"/>
            <w:vAlign w:val="bottom"/>
          </w:tcPr>
          <w:p w14:paraId="63B88CCF" w14:textId="77777777" w:rsidR="00E808FF" w:rsidRPr="00E7087A" w:rsidRDefault="00E808FF" w:rsidP="00CB2E36">
            <w:pPr>
              <w:jc w:val="right"/>
              <w:rPr>
                <w:color w:val="000000"/>
                <w:sz w:val="16"/>
                <w:szCs w:val="16"/>
                <w:lang w:eastAsia="tr-TR"/>
              </w:rPr>
            </w:pPr>
            <w:r w:rsidRPr="00BB220E">
              <w:rPr>
                <w:color w:val="000000"/>
                <w:sz w:val="16"/>
                <w:szCs w:val="16"/>
                <w:lang w:eastAsia="tr-TR"/>
              </w:rPr>
              <w:t>585,902</w:t>
            </w:r>
          </w:p>
        </w:tc>
      </w:tr>
      <w:tr w:rsidR="00E808FF" w:rsidRPr="003E46B0" w14:paraId="558E9BC7" w14:textId="77777777" w:rsidTr="00E808FF">
        <w:trPr>
          <w:trHeight w:hRule="exact" w:val="340"/>
        </w:trPr>
        <w:tc>
          <w:tcPr>
            <w:tcW w:w="3820" w:type="dxa"/>
            <w:shd w:val="clear" w:color="auto" w:fill="auto"/>
            <w:noWrap/>
            <w:vAlign w:val="bottom"/>
          </w:tcPr>
          <w:p w14:paraId="7FAFF9E4" w14:textId="77777777" w:rsidR="00E808FF" w:rsidRPr="003E46B0" w:rsidRDefault="00E808FF" w:rsidP="00CB2E36">
            <w:pPr>
              <w:spacing w:line="221" w:lineRule="auto"/>
              <w:ind w:left="64"/>
              <w:rPr>
                <w:color w:val="000000"/>
                <w:sz w:val="16"/>
                <w:szCs w:val="16"/>
                <w:lang w:eastAsia="tr-TR"/>
              </w:rPr>
            </w:pPr>
            <w:r w:rsidRPr="003E46B0">
              <w:rPr>
                <w:color w:val="000000"/>
                <w:sz w:val="16"/>
                <w:szCs w:val="16"/>
                <w:lang w:eastAsia="tr-TR"/>
              </w:rPr>
              <w:t>Türev sözleşmelerin başlangıç teminatı veya merkezi karşı tarafa verilen garanti fonu</w:t>
            </w:r>
          </w:p>
        </w:tc>
        <w:tc>
          <w:tcPr>
            <w:tcW w:w="1135" w:type="dxa"/>
            <w:shd w:val="clear" w:color="auto" w:fill="D9D9D9" w:themeFill="background1" w:themeFillShade="D9"/>
            <w:vAlign w:val="bottom"/>
          </w:tcPr>
          <w:p w14:paraId="1D12A341" w14:textId="77777777" w:rsidR="00E808FF" w:rsidRPr="00E7087A" w:rsidRDefault="00E808FF" w:rsidP="00CB2E36">
            <w:pPr>
              <w:jc w:val="right"/>
              <w:rPr>
                <w:color w:val="000000"/>
                <w:sz w:val="16"/>
                <w:szCs w:val="16"/>
                <w:lang w:eastAsia="tr-TR"/>
              </w:rPr>
            </w:pPr>
            <w:r w:rsidRPr="00BB220E">
              <w:rPr>
                <w:color w:val="000000"/>
                <w:sz w:val="16"/>
                <w:szCs w:val="16"/>
                <w:lang w:eastAsia="tr-TR"/>
              </w:rPr>
              <w:t> </w:t>
            </w:r>
          </w:p>
        </w:tc>
        <w:tc>
          <w:tcPr>
            <w:tcW w:w="1135" w:type="dxa"/>
            <w:shd w:val="clear" w:color="auto" w:fill="auto"/>
            <w:vAlign w:val="bottom"/>
          </w:tcPr>
          <w:p w14:paraId="6F0DBF2A" w14:textId="77777777" w:rsidR="00E808FF" w:rsidRPr="00E7087A" w:rsidRDefault="00E808FF" w:rsidP="00CB2E36">
            <w:pPr>
              <w:jc w:val="right"/>
              <w:rPr>
                <w:color w:val="000000"/>
                <w:sz w:val="16"/>
                <w:szCs w:val="16"/>
                <w:lang w:eastAsia="tr-TR"/>
              </w:rPr>
            </w:pPr>
            <w:r>
              <w:rPr>
                <w:color w:val="000000"/>
                <w:sz w:val="16"/>
                <w:szCs w:val="16"/>
                <w:lang w:eastAsia="tr-TR"/>
              </w:rPr>
              <w:t>-</w:t>
            </w:r>
          </w:p>
        </w:tc>
        <w:tc>
          <w:tcPr>
            <w:tcW w:w="1136" w:type="dxa"/>
            <w:shd w:val="clear" w:color="auto" w:fill="auto"/>
            <w:vAlign w:val="bottom"/>
          </w:tcPr>
          <w:p w14:paraId="7D6BA431" w14:textId="77777777" w:rsidR="00E808FF" w:rsidRPr="00E7087A" w:rsidRDefault="00E808FF" w:rsidP="00CB2E36">
            <w:pPr>
              <w:jc w:val="right"/>
              <w:rPr>
                <w:color w:val="000000"/>
                <w:sz w:val="16"/>
                <w:szCs w:val="16"/>
                <w:lang w:eastAsia="tr-TR"/>
              </w:rPr>
            </w:pPr>
            <w:r>
              <w:rPr>
                <w:color w:val="000000"/>
                <w:sz w:val="16"/>
                <w:szCs w:val="16"/>
                <w:lang w:eastAsia="tr-TR"/>
              </w:rPr>
              <w:t>-</w:t>
            </w:r>
          </w:p>
        </w:tc>
        <w:tc>
          <w:tcPr>
            <w:tcW w:w="1135" w:type="dxa"/>
            <w:shd w:val="clear" w:color="auto" w:fill="auto"/>
            <w:vAlign w:val="bottom"/>
          </w:tcPr>
          <w:p w14:paraId="2586E869" w14:textId="77777777" w:rsidR="00E808FF" w:rsidRPr="00E7087A" w:rsidRDefault="00E808FF" w:rsidP="00CB2E36">
            <w:pPr>
              <w:jc w:val="right"/>
              <w:rPr>
                <w:color w:val="000000"/>
                <w:sz w:val="16"/>
                <w:szCs w:val="16"/>
                <w:lang w:eastAsia="tr-TR"/>
              </w:rPr>
            </w:pPr>
            <w:r>
              <w:rPr>
                <w:color w:val="000000"/>
                <w:sz w:val="16"/>
                <w:szCs w:val="16"/>
                <w:lang w:eastAsia="tr-TR"/>
              </w:rPr>
              <w:t>-</w:t>
            </w:r>
          </w:p>
        </w:tc>
        <w:tc>
          <w:tcPr>
            <w:tcW w:w="1136" w:type="dxa"/>
            <w:shd w:val="clear" w:color="auto" w:fill="auto"/>
            <w:vAlign w:val="bottom"/>
          </w:tcPr>
          <w:p w14:paraId="438EBA51" w14:textId="77777777" w:rsidR="00E808FF" w:rsidRPr="00E7087A" w:rsidRDefault="00E808FF" w:rsidP="00CB2E36">
            <w:pPr>
              <w:jc w:val="right"/>
              <w:rPr>
                <w:color w:val="000000"/>
                <w:sz w:val="16"/>
                <w:szCs w:val="16"/>
                <w:lang w:eastAsia="tr-TR"/>
              </w:rPr>
            </w:pPr>
            <w:r>
              <w:rPr>
                <w:color w:val="000000"/>
                <w:sz w:val="16"/>
                <w:szCs w:val="16"/>
                <w:lang w:eastAsia="tr-TR"/>
              </w:rPr>
              <w:t>-</w:t>
            </w:r>
          </w:p>
        </w:tc>
      </w:tr>
      <w:tr w:rsidR="00E808FF" w:rsidRPr="003E46B0" w14:paraId="5A11B824" w14:textId="77777777" w:rsidTr="00E808FF">
        <w:trPr>
          <w:trHeight w:hRule="exact" w:val="227"/>
        </w:trPr>
        <w:tc>
          <w:tcPr>
            <w:tcW w:w="3820" w:type="dxa"/>
            <w:shd w:val="clear" w:color="auto" w:fill="auto"/>
            <w:noWrap/>
            <w:vAlign w:val="bottom"/>
          </w:tcPr>
          <w:p w14:paraId="5AFAFFC7" w14:textId="77777777" w:rsidR="00E808FF" w:rsidRPr="003E46B0" w:rsidRDefault="00E808FF" w:rsidP="00CB2E36">
            <w:pPr>
              <w:spacing w:line="221" w:lineRule="auto"/>
              <w:ind w:left="64"/>
              <w:rPr>
                <w:color w:val="000000"/>
                <w:sz w:val="16"/>
                <w:szCs w:val="16"/>
                <w:lang w:eastAsia="tr-TR"/>
              </w:rPr>
            </w:pPr>
            <w:r w:rsidRPr="003E46B0">
              <w:rPr>
                <w:color w:val="000000"/>
                <w:sz w:val="16"/>
                <w:szCs w:val="16"/>
                <w:lang w:eastAsia="tr-TR"/>
              </w:rPr>
              <w:t>Türev varlıklar</w:t>
            </w:r>
          </w:p>
        </w:tc>
        <w:tc>
          <w:tcPr>
            <w:tcW w:w="1135" w:type="dxa"/>
            <w:shd w:val="clear" w:color="auto" w:fill="D9D9D9" w:themeFill="background1" w:themeFillShade="D9"/>
            <w:vAlign w:val="bottom"/>
          </w:tcPr>
          <w:p w14:paraId="6A335101" w14:textId="77777777" w:rsidR="00E808FF" w:rsidRPr="00E7087A" w:rsidRDefault="00E808FF" w:rsidP="00CB2E36">
            <w:pPr>
              <w:jc w:val="right"/>
              <w:rPr>
                <w:color w:val="000000"/>
                <w:sz w:val="16"/>
                <w:szCs w:val="16"/>
                <w:lang w:eastAsia="tr-TR"/>
              </w:rPr>
            </w:pPr>
            <w:r w:rsidRPr="00BB220E">
              <w:rPr>
                <w:color w:val="000000"/>
                <w:sz w:val="16"/>
                <w:szCs w:val="16"/>
                <w:lang w:eastAsia="tr-TR"/>
              </w:rPr>
              <w:t> </w:t>
            </w:r>
          </w:p>
        </w:tc>
        <w:tc>
          <w:tcPr>
            <w:tcW w:w="1135" w:type="dxa"/>
            <w:shd w:val="clear" w:color="auto" w:fill="auto"/>
            <w:vAlign w:val="bottom"/>
          </w:tcPr>
          <w:p w14:paraId="4DB779CA" w14:textId="77777777" w:rsidR="00E808FF" w:rsidRPr="00E7087A" w:rsidRDefault="00E808FF" w:rsidP="00CB2E36">
            <w:pPr>
              <w:jc w:val="right"/>
              <w:rPr>
                <w:color w:val="000000"/>
                <w:sz w:val="16"/>
                <w:szCs w:val="16"/>
                <w:lang w:eastAsia="tr-TR"/>
              </w:rPr>
            </w:pPr>
            <w:r>
              <w:rPr>
                <w:color w:val="000000"/>
                <w:sz w:val="16"/>
                <w:szCs w:val="16"/>
                <w:lang w:eastAsia="tr-TR"/>
              </w:rPr>
              <w:t>979</w:t>
            </w:r>
          </w:p>
        </w:tc>
        <w:tc>
          <w:tcPr>
            <w:tcW w:w="1136" w:type="dxa"/>
            <w:shd w:val="clear" w:color="auto" w:fill="auto"/>
            <w:vAlign w:val="bottom"/>
          </w:tcPr>
          <w:p w14:paraId="12C81FD7" w14:textId="77777777" w:rsidR="00E808FF" w:rsidRPr="00E7087A" w:rsidRDefault="00E808FF" w:rsidP="00CB2E36">
            <w:pPr>
              <w:jc w:val="right"/>
              <w:rPr>
                <w:color w:val="000000"/>
                <w:sz w:val="16"/>
                <w:szCs w:val="16"/>
                <w:lang w:eastAsia="tr-TR"/>
              </w:rPr>
            </w:pPr>
            <w:r>
              <w:rPr>
                <w:color w:val="000000"/>
                <w:sz w:val="16"/>
                <w:szCs w:val="16"/>
                <w:lang w:eastAsia="tr-TR"/>
              </w:rPr>
              <w:t>-</w:t>
            </w:r>
          </w:p>
        </w:tc>
        <w:tc>
          <w:tcPr>
            <w:tcW w:w="1135" w:type="dxa"/>
            <w:shd w:val="clear" w:color="auto" w:fill="auto"/>
            <w:vAlign w:val="bottom"/>
          </w:tcPr>
          <w:p w14:paraId="227A2C56" w14:textId="77777777" w:rsidR="00E808FF" w:rsidRPr="00E7087A" w:rsidRDefault="00E808FF" w:rsidP="00CB2E36">
            <w:pPr>
              <w:jc w:val="right"/>
              <w:rPr>
                <w:color w:val="000000"/>
                <w:sz w:val="16"/>
                <w:szCs w:val="16"/>
                <w:lang w:eastAsia="tr-TR"/>
              </w:rPr>
            </w:pPr>
            <w:r>
              <w:rPr>
                <w:color w:val="000000"/>
                <w:sz w:val="16"/>
                <w:szCs w:val="16"/>
                <w:lang w:eastAsia="tr-TR"/>
              </w:rPr>
              <w:t>-</w:t>
            </w:r>
          </w:p>
        </w:tc>
        <w:tc>
          <w:tcPr>
            <w:tcW w:w="1136" w:type="dxa"/>
            <w:shd w:val="clear" w:color="auto" w:fill="auto"/>
            <w:vAlign w:val="bottom"/>
          </w:tcPr>
          <w:p w14:paraId="44039FAE" w14:textId="77777777" w:rsidR="00E808FF" w:rsidRPr="00E7087A" w:rsidRDefault="00E808FF" w:rsidP="00CB2E36">
            <w:pPr>
              <w:jc w:val="right"/>
              <w:rPr>
                <w:color w:val="000000"/>
                <w:sz w:val="16"/>
                <w:szCs w:val="16"/>
                <w:lang w:eastAsia="tr-TR"/>
              </w:rPr>
            </w:pPr>
            <w:r>
              <w:rPr>
                <w:color w:val="000000"/>
                <w:sz w:val="16"/>
                <w:szCs w:val="16"/>
                <w:lang w:eastAsia="tr-TR"/>
              </w:rPr>
              <w:t>979</w:t>
            </w:r>
          </w:p>
        </w:tc>
      </w:tr>
      <w:tr w:rsidR="00E808FF" w:rsidRPr="003E46B0" w14:paraId="7F756C88" w14:textId="77777777" w:rsidTr="00E808FF">
        <w:trPr>
          <w:trHeight w:hRule="exact" w:val="340"/>
        </w:trPr>
        <w:tc>
          <w:tcPr>
            <w:tcW w:w="3820" w:type="dxa"/>
            <w:shd w:val="clear" w:color="auto" w:fill="auto"/>
            <w:noWrap/>
            <w:vAlign w:val="bottom"/>
          </w:tcPr>
          <w:p w14:paraId="74D2266D" w14:textId="77777777" w:rsidR="00E808FF" w:rsidRPr="003E46B0" w:rsidRDefault="00E808FF" w:rsidP="00CB2E36">
            <w:pPr>
              <w:spacing w:line="221" w:lineRule="auto"/>
              <w:ind w:left="64"/>
              <w:rPr>
                <w:color w:val="000000"/>
                <w:sz w:val="16"/>
                <w:szCs w:val="16"/>
                <w:lang w:eastAsia="tr-TR"/>
              </w:rPr>
            </w:pPr>
            <w:r w:rsidRPr="003E46B0">
              <w:rPr>
                <w:color w:val="000000"/>
                <w:sz w:val="16"/>
                <w:szCs w:val="16"/>
                <w:lang w:eastAsia="tr-TR"/>
              </w:rPr>
              <w:t>Türev yükümlülüklerin değişim teminatı düşülmeden önceki tutarı</w:t>
            </w:r>
          </w:p>
        </w:tc>
        <w:tc>
          <w:tcPr>
            <w:tcW w:w="1135" w:type="dxa"/>
            <w:shd w:val="clear" w:color="auto" w:fill="D9D9D9" w:themeFill="background1" w:themeFillShade="D9"/>
            <w:vAlign w:val="bottom"/>
          </w:tcPr>
          <w:p w14:paraId="3D190C46" w14:textId="77777777" w:rsidR="00E808FF" w:rsidRPr="00E7087A" w:rsidRDefault="00E808FF" w:rsidP="00CB2E36">
            <w:pPr>
              <w:jc w:val="right"/>
              <w:rPr>
                <w:color w:val="000000"/>
                <w:sz w:val="16"/>
                <w:szCs w:val="16"/>
                <w:lang w:eastAsia="tr-TR"/>
              </w:rPr>
            </w:pPr>
            <w:r w:rsidRPr="00BB220E">
              <w:rPr>
                <w:color w:val="000000"/>
                <w:sz w:val="16"/>
                <w:szCs w:val="16"/>
                <w:lang w:eastAsia="tr-TR"/>
              </w:rPr>
              <w:t> </w:t>
            </w:r>
          </w:p>
        </w:tc>
        <w:tc>
          <w:tcPr>
            <w:tcW w:w="1135" w:type="dxa"/>
            <w:shd w:val="clear" w:color="auto" w:fill="auto"/>
            <w:vAlign w:val="bottom"/>
          </w:tcPr>
          <w:p w14:paraId="04F8A9D5" w14:textId="77777777" w:rsidR="00E808FF" w:rsidRPr="00E7087A" w:rsidRDefault="00E808FF" w:rsidP="00CB2E36">
            <w:pPr>
              <w:jc w:val="right"/>
              <w:rPr>
                <w:color w:val="000000"/>
                <w:sz w:val="16"/>
                <w:szCs w:val="16"/>
                <w:lang w:eastAsia="tr-TR"/>
              </w:rPr>
            </w:pPr>
            <w:r>
              <w:rPr>
                <w:color w:val="000000"/>
                <w:sz w:val="16"/>
                <w:szCs w:val="16"/>
                <w:lang w:eastAsia="tr-TR"/>
              </w:rPr>
              <w:t>-</w:t>
            </w:r>
          </w:p>
        </w:tc>
        <w:tc>
          <w:tcPr>
            <w:tcW w:w="1136" w:type="dxa"/>
            <w:shd w:val="clear" w:color="auto" w:fill="auto"/>
            <w:vAlign w:val="bottom"/>
          </w:tcPr>
          <w:p w14:paraId="52980008" w14:textId="77777777" w:rsidR="00E808FF" w:rsidRPr="00E7087A" w:rsidRDefault="00E808FF" w:rsidP="00CB2E36">
            <w:pPr>
              <w:jc w:val="right"/>
              <w:rPr>
                <w:color w:val="000000"/>
                <w:sz w:val="16"/>
                <w:szCs w:val="16"/>
                <w:lang w:eastAsia="tr-TR"/>
              </w:rPr>
            </w:pPr>
            <w:r>
              <w:rPr>
                <w:color w:val="000000"/>
                <w:sz w:val="16"/>
                <w:szCs w:val="16"/>
                <w:lang w:eastAsia="tr-TR"/>
              </w:rPr>
              <w:t>-</w:t>
            </w:r>
          </w:p>
        </w:tc>
        <w:tc>
          <w:tcPr>
            <w:tcW w:w="1135" w:type="dxa"/>
            <w:shd w:val="clear" w:color="auto" w:fill="auto"/>
            <w:vAlign w:val="bottom"/>
          </w:tcPr>
          <w:p w14:paraId="2C4620D4" w14:textId="77777777" w:rsidR="00E808FF" w:rsidRPr="00E7087A" w:rsidRDefault="00E808FF" w:rsidP="00CB2E36">
            <w:pPr>
              <w:jc w:val="right"/>
              <w:rPr>
                <w:color w:val="000000"/>
                <w:sz w:val="16"/>
                <w:szCs w:val="16"/>
                <w:lang w:eastAsia="tr-TR"/>
              </w:rPr>
            </w:pPr>
            <w:r>
              <w:rPr>
                <w:color w:val="000000"/>
                <w:sz w:val="16"/>
                <w:szCs w:val="16"/>
                <w:lang w:eastAsia="tr-TR"/>
              </w:rPr>
              <w:t>-</w:t>
            </w:r>
          </w:p>
        </w:tc>
        <w:tc>
          <w:tcPr>
            <w:tcW w:w="1136" w:type="dxa"/>
            <w:shd w:val="clear" w:color="auto" w:fill="auto"/>
            <w:vAlign w:val="bottom"/>
          </w:tcPr>
          <w:p w14:paraId="19662A67" w14:textId="77777777" w:rsidR="00E808FF" w:rsidRPr="00E7087A" w:rsidRDefault="00E808FF" w:rsidP="00CB2E36">
            <w:pPr>
              <w:jc w:val="right"/>
              <w:rPr>
                <w:color w:val="000000"/>
                <w:sz w:val="16"/>
                <w:szCs w:val="16"/>
                <w:lang w:eastAsia="tr-TR"/>
              </w:rPr>
            </w:pPr>
            <w:r>
              <w:rPr>
                <w:color w:val="000000"/>
                <w:sz w:val="16"/>
                <w:szCs w:val="16"/>
                <w:lang w:eastAsia="tr-TR"/>
              </w:rPr>
              <w:t>-</w:t>
            </w:r>
          </w:p>
        </w:tc>
      </w:tr>
      <w:tr w:rsidR="00E808FF" w:rsidRPr="003E46B0" w14:paraId="1073055A" w14:textId="77777777" w:rsidTr="00CB2E36">
        <w:trPr>
          <w:trHeight w:hRule="exact" w:val="227"/>
        </w:trPr>
        <w:tc>
          <w:tcPr>
            <w:tcW w:w="3820" w:type="dxa"/>
            <w:shd w:val="clear" w:color="auto" w:fill="auto"/>
            <w:noWrap/>
            <w:vAlign w:val="bottom"/>
          </w:tcPr>
          <w:p w14:paraId="56D1A9AC" w14:textId="77777777" w:rsidR="00E808FF" w:rsidRPr="003E46B0" w:rsidRDefault="00E808FF" w:rsidP="00CB2E36">
            <w:pPr>
              <w:spacing w:line="221" w:lineRule="auto"/>
              <w:ind w:left="64"/>
              <w:rPr>
                <w:color w:val="000000"/>
                <w:sz w:val="16"/>
                <w:szCs w:val="16"/>
                <w:lang w:eastAsia="tr-TR"/>
              </w:rPr>
            </w:pPr>
            <w:r w:rsidRPr="003E46B0">
              <w:rPr>
                <w:color w:val="000000"/>
                <w:sz w:val="16"/>
                <w:szCs w:val="16"/>
                <w:lang w:eastAsia="tr-TR"/>
              </w:rPr>
              <w:t>Yukarıda yer almayan diğer varlıklar</w:t>
            </w:r>
          </w:p>
        </w:tc>
        <w:tc>
          <w:tcPr>
            <w:tcW w:w="1135" w:type="dxa"/>
            <w:shd w:val="clear" w:color="auto" w:fill="auto"/>
            <w:vAlign w:val="bottom"/>
          </w:tcPr>
          <w:p w14:paraId="44670686" w14:textId="77777777" w:rsidR="00E808FF" w:rsidRPr="00E7087A" w:rsidRDefault="00E808FF" w:rsidP="00CB2E36">
            <w:pPr>
              <w:jc w:val="right"/>
              <w:rPr>
                <w:color w:val="000000"/>
                <w:sz w:val="16"/>
                <w:szCs w:val="16"/>
                <w:lang w:eastAsia="tr-TR"/>
              </w:rPr>
            </w:pPr>
            <w:r w:rsidRPr="00BB220E">
              <w:rPr>
                <w:color w:val="000000"/>
                <w:sz w:val="16"/>
                <w:szCs w:val="16"/>
                <w:lang w:eastAsia="tr-TR"/>
              </w:rPr>
              <w:t>1,695,733</w:t>
            </w:r>
          </w:p>
        </w:tc>
        <w:tc>
          <w:tcPr>
            <w:tcW w:w="1135" w:type="dxa"/>
            <w:shd w:val="clear" w:color="auto" w:fill="auto"/>
            <w:vAlign w:val="bottom"/>
          </w:tcPr>
          <w:p w14:paraId="3F7210C1"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15F9A04C"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5" w:type="dxa"/>
            <w:shd w:val="clear" w:color="auto" w:fill="auto"/>
            <w:vAlign w:val="bottom"/>
          </w:tcPr>
          <w:p w14:paraId="24873178" w14:textId="77777777" w:rsidR="00E808FF" w:rsidRPr="00E7087A" w:rsidRDefault="00E808FF" w:rsidP="00CB2E36">
            <w:pPr>
              <w:jc w:val="right"/>
              <w:rPr>
                <w:color w:val="000000"/>
                <w:sz w:val="16"/>
                <w:szCs w:val="16"/>
                <w:lang w:eastAsia="tr-TR"/>
              </w:rPr>
            </w:pPr>
            <w:r w:rsidRPr="00BB220E">
              <w:rPr>
                <w:color w:val="000000"/>
                <w:sz w:val="16"/>
                <w:szCs w:val="16"/>
                <w:lang w:eastAsia="tr-TR"/>
              </w:rPr>
              <w:t>-</w:t>
            </w:r>
          </w:p>
        </w:tc>
        <w:tc>
          <w:tcPr>
            <w:tcW w:w="1136" w:type="dxa"/>
            <w:shd w:val="clear" w:color="auto" w:fill="auto"/>
            <w:vAlign w:val="bottom"/>
          </w:tcPr>
          <w:p w14:paraId="7181825C" w14:textId="77777777" w:rsidR="00E808FF" w:rsidRPr="00E7087A" w:rsidRDefault="00E808FF" w:rsidP="00CB2E36">
            <w:pPr>
              <w:jc w:val="right"/>
              <w:rPr>
                <w:color w:val="000000"/>
                <w:sz w:val="16"/>
                <w:szCs w:val="16"/>
                <w:lang w:eastAsia="tr-TR"/>
              </w:rPr>
            </w:pPr>
            <w:r w:rsidRPr="00BB220E">
              <w:rPr>
                <w:color w:val="000000"/>
                <w:sz w:val="16"/>
                <w:szCs w:val="16"/>
                <w:lang w:eastAsia="tr-TR"/>
              </w:rPr>
              <w:t>1,184,476</w:t>
            </w:r>
          </w:p>
        </w:tc>
      </w:tr>
      <w:tr w:rsidR="00E808FF" w:rsidRPr="003E46B0" w14:paraId="560FE312" w14:textId="77777777" w:rsidTr="00E808FF">
        <w:trPr>
          <w:trHeight w:hRule="exact" w:val="227"/>
        </w:trPr>
        <w:tc>
          <w:tcPr>
            <w:tcW w:w="3820" w:type="dxa"/>
            <w:shd w:val="clear" w:color="auto" w:fill="auto"/>
            <w:noWrap/>
            <w:vAlign w:val="bottom"/>
          </w:tcPr>
          <w:p w14:paraId="27A0FFF9" w14:textId="77777777" w:rsidR="00E808FF" w:rsidRPr="003E46B0" w:rsidRDefault="00E808FF" w:rsidP="00CB2E36">
            <w:pPr>
              <w:spacing w:line="221" w:lineRule="auto"/>
              <w:rPr>
                <w:color w:val="000000"/>
                <w:sz w:val="16"/>
                <w:szCs w:val="16"/>
                <w:lang w:eastAsia="tr-TR"/>
              </w:rPr>
            </w:pPr>
            <w:r w:rsidRPr="003E46B0">
              <w:rPr>
                <w:color w:val="000000"/>
                <w:sz w:val="16"/>
                <w:szCs w:val="16"/>
                <w:lang w:eastAsia="tr-TR"/>
              </w:rPr>
              <w:t>Bilanço dışı borçlar</w:t>
            </w:r>
          </w:p>
        </w:tc>
        <w:tc>
          <w:tcPr>
            <w:tcW w:w="1135" w:type="dxa"/>
            <w:shd w:val="clear" w:color="auto" w:fill="D9D9D9" w:themeFill="background1" w:themeFillShade="D9"/>
            <w:vAlign w:val="bottom"/>
          </w:tcPr>
          <w:p w14:paraId="6688C8B9" w14:textId="77777777" w:rsidR="00E808FF" w:rsidRPr="00E7087A" w:rsidRDefault="00E808FF" w:rsidP="00CB2E36">
            <w:pPr>
              <w:jc w:val="right"/>
              <w:rPr>
                <w:color w:val="000000"/>
                <w:sz w:val="16"/>
                <w:szCs w:val="16"/>
                <w:lang w:eastAsia="tr-TR"/>
              </w:rPr>
            </w:pPr>
            <w:r w:rsidRPr="00BB220E">
              <w:rPr>
                <w:color w:val="000000"/>
                <w:sz w:val="16"/>
                <w:szCs w:val="16"/>
                <w:lang w:eastAsia="tr-TR"/>
              </w:rPr>
              <w:t> </w:t>
            </w:r>
          </w:p>
        </w:tc>
        <w:tc>
          <w:tcPr>
            <w:tcW w:w="1135" w:type="dxa"/>
            <w:shd w:val="clear" w:color="auto" w:fill="auto"/>
            <w:vAlign w:val="bottom"/>
          </w:tcPr>
          <w:p w14:paraId="2889562C" w14:textId="77777777" w:rsidR="00E808FF" w:rsidRPr="00E7087A" w:rsidRDefault="00E808FF" w:rsidP="00CB2E36">
            <w:pPr>
              <w:jc w:val="right"/>
              <w:rPr>
                <w:color w:val="000000"/>
                <w:sz w:val="16"/>
                <w:szCs w:val="16"/>
                <w:lang w:eastAsia="tr-TR"/>
              </w:rPr>
            </w:pPr>
            <w:r w:rsidRPr="00BB220E">
              <w:rPr>
                <w:color w:val="000000"/>
                <w:sz w:val="16"/>
                <w:szCs w:val="16"/>
                <w:lang w:eastAsia="tr-TR"/>
              </w:rPr>
              <w:t>313,579</w:t>
            </w:r>
          </w:p>
        </w:tc>
        <w:tc>
          <w:tcPr>
            <w:tcW w:w="1136" w:type="dxa"/>
            <w:shd w:val="clear" w:color="auto" w:fill="auto"/>
            <w:vAlign w:val="bottom"/>
          </w:tcPr>
          <w:p w14:paraId="37BB9E37" w14:textId="77777777" w:rsidR="00E808FF" w:rsidRPr="00E7087A" w:rsidRDefault="00E808FF" w:rsidP="00CB2E36">
            <w:pPr>
              <w:jc w:val="right"/>
              <w:rPr>
                <w:color w:val="000000"/>
                <w:sz w:val="16"/>
                <w:szCs w:val="16"/>
                <w:lang w:eastAsia="tr-TR"/>
              </w:rPr>
            </w:pPr>
            <w:r w:rsidRPr="00BB220E">
              <w:rPr>
                <w:color w:val="000000"/>
                <w:sz w:val="16"/>
                <w:szCs w:val="16"/>
                <w:lang w:eastAsia="tr-TR"/>
              </w:rPr>
              <w:t>603,043</w:t>
            </w:r>
          </w:p>
        </w:tc>
        <w:tc>
          <w:tcPr>
            <w:tcW w:w="1135" w:type="dxa"/>
            <w:shd w:val="clear" w:color="auto" w:fill="auto"/>
            <w:vAlign w:val="bottom"/>
          </w:tcPr>
          <w:p w14:paraId="33B181B8" w14:textId="77777777" w:rsidR="00E808FF" w:rsidRPr="00E7087A" w:rsidRDefault="00E808FF" w:rsidP="00CB2E36">
            <w:pPr>
              <w:jc w:val="right"/>
              <w:rPr>
                <w:color w:val="000000"/>
                <w:sz w:val="16"/>
                <w:szCs w:val="16"/>
                <w:lang w:eastAsia="tr-TR"/>
              </w:rPr>
            </w:pPr>
            <w:r w:rsidRPr="00BB220E">
              <w:rPr>
                <w:color w:val="000000"/>
                <w:sz w:val="16"/>
                <w:szCs w:val="16"/>
                <w:lang w:eastAsia="tr-TR"/>
              </w:rPr>
              <w:t>1,038,441</w:t>
            </w:r>
          </w:p>
        </w:tc>
        <w:tc>
          <w:tcPr>
            <w:tcW w:w="1136" w:type="dxa"/>
            <w:shd w:val="clear" w:color="auto" w:fill="auto"/>
            <w:vAlign w:val="bottom"/>
          </w:tcPr>
          <w:p w14:paraId="3BCA2C3D" w14:textId="77777777" w:rsidR="00E808FF" w:rsidRPr="00E7087A" w:rsidRDefault="00E808FF" w:rsidP="00CB2E36">
            <w:pPr>
              <w:jc w:val="right"/>
              <w:rPr>
                <w:color w:val="000000"/>
                <w:sz w:val="16"/>
                <w:szCs w:val="16"/>
                <w:lang w:eastAsia="tr-TR"/>
              </w:rPr>
            </w:pPr>
            <w:r w:rsidRPr="00BB220E">
              <w:rPr>
                <w:color w:val="000000"/>
                <w:sz w:val="16"/>
                <w:szCs w:val="16"/>
                <w:lang w:eastAsia="tr-TR"/>
              </w:rPr>
              <w:t>97,753</w:t>
            </w:r>
          </w:p>
        </w:tc>
      </w:tr>
      <w:tr w:rsidR="00E808FF" w:rsidRPr="009A6219" w14:paraId="1EA8FCF0" w14:textId="77777777" w:rsidTr="00E808FF">
        <w:trPr>
          <w:trHeight w:hRule="exact" w:val="227"/>
        </w:trPr>
        <w:tc>
          <w:tcPr>
            <w:tcW w:w="3820" w:type="dxa"/>
            <w:shd w:val="clear" w:color="auto" w:fill="auto"/>
            <w:noWrap/>
            <w:vAlign w:val="bottom"/>
          </w:tcPr>
          <w:p w14:paraId="3A870B3F" w14:textId="77777777" w:rsidR="00E808FF" w:rsidRPr="0015389F" w:rsidRDefault="00E808FF" w:rsidP="00CB2E36">
            <w:pPr>
              <w:spacing w:line="221" w:lineRule="auto"/>
              <w:rPr>
                <w:b/>
                <w:bCs/>
                <w:color w:val="000000"/>
                <w:sz w:val="16"/>
                <w:szCs w:val="16"/>
                <w:lang w:eastAsia="tr-TR"/>
              </w:rPr>
            </w:pPr>
            <w:r w:rsidRPr="009A6219">
              <w:rPr>
                <w:b/>
                <w:bCs/>
                <w:color w:val="000000"/>
                <w:sz w:val="16"/>
                <w:szCs w:val="16"/>
                <w:lang w:eastAsia="tr-TR"/>
              </w:rPr>
              <w:t>Gerekli İstikrarlı Fon</w:t>
            </w:r>
          </w:p>
        </w:tc>
        <w:tc>
          <w:tcPr>
            <w:tcW w:w="1135" w:type="dxa"/>
            <w:shd w:val="clear" w:color="auto" w:fill="D9D9D9" w:themeFill="background1" w:themeFillShade="D9"/>
            <w:vAlign w:val="bottom"/>
          </w:tcPr>
          <w:p w14:paraId="69C74454" w14:textId="77777777" w:rsidR="00E808FF" w:rsidRPr="0015389F" w:rsidRDefault="00E808FF" w:rsidP="00CB2E36">
            <w:pPr>
              <w:jc w:val="right"/>
              <w:rPr>
                <w:b/>
                <w:bCs/>
                <w:color w:val="000000"/>
                <w:sz w:val="16"/>
                <w:szCs w:val="16"/>
                <w:lang w:eastAsia="tr-TR"/>
              </w:rPr>
            </w:pPr>
            <w:r w:rsidRPr="00BB220E">
              <w:rPr>
                <w:b/>
                <w:bCs/>
                <w:color w:val="000000"/>
                <w:sz w:val="16"/>
                <w:szCs w:val="16"/>
                <w:lang w:eastAsia="tr-TR"/>
              </w:rPr>
              <w:t> </w:t>
            </w:r>
          </w:p>
        </w:tc>
        <w:tc>
          <w:tcPr>
            <w:tcW w:w="1135" w:type="dxa"/>
            <w:shd w:val="clear" w:color="auto" w:fill="D9D9D9" w:themeFill="background1" w:themeFillShade="D9"/>
            <w:vAlign w:val="bottom"/>
          </w:tcPr>
          <w:p w14:paraId="1C953F8E" w14:textId="77777777" w:rsidR="00E808FF" w:rsidRPr="0015389F" w:rsidRDefault="00E808FF" w:rsidP="00CB2E36">
            <w:pPr>
              <w:jc w:val="right"/>
              <w:rPr>
                <w:b/>
                <w:bCs/>
                <w:color w:val="000000"/>
                <w:sz w:val="16"/>
                <w:szCs w:val="16"/>
                <w:lang w:eastAsia="tr-TR"/>
              </w:rPr>
            </w:pPr>
            <w:r w:rsidRPr="00BB220E">
              <w:rPr>
                <w:b/>
                <w:bCs/>
                <w:color w:val="000000"/>
                <w:sz w:val="16"/>
                <w:szCs w:val="16"/>
                <w:lang w:eastAsia="tr-TR"/>
              </w:rPr>
              <w:t> </w:t>
            </w:r>
          </w:p>
        </w:tc>
        <w:tc>
          <w:tcPr>
            <w:tcW w:w="1136" w:type="dxa"/>
            <w:shd w:val="clear" w:color="auto" w:fill="D9D9D9" w:themeFill="background1" w:themeFillShade="D9"/>
            <w:vAlign w:val="bottom"/>
          </w:tcPr>
          <w:p w14:paraId="24B3F9CA" w14:textId="77777777" w:rsidR="00E808FF" w:rsidRPr="0015389F" w:rsidRDefault="00E808FF" w:rsidP="00CB2E36">
            <w:pPr>
              <w:jc w:val="right"/>
              <w:rPr>
                <w:b/>
                <w:bCs/>
                <w:color w:val="000000"/>
                <w:sz w:val="16"/>
                <w:szCs w:val="16"/>
                <w:lang w:eastAsia="tr-TR"/>
              </w:rPr>
            </w:pPr>
            <w:r w:rsidRPr="00BB220E">
              <w:rPr>
                <w:b/>
                <w:bCs/>
                <w:color w:val="000000"/>
                <w:sz w:val="16"/>
                <w:szCs w:val="16"/>
                <w:lang w:eastAsia="tr-TR"/>
              </w:rPr>
              <w:t> </w:t>
            </w:r>
          </w:p>
        </w:tc>
        <w:tc>
          <w:tcPr>
            <w:tcW w:w="1135" w:type="dxa"/>
            <w:shd w:val="clear" w:color="auto" w:fill="D9D9D9" w:themeFill="background1" w:themeFillShade="D9"/>
            <w:vAlign w:val="bottom"/>
          </w:tcPr>
          <w:p w14:paraId="27826DA3" w14:textId="77777777" w:rsidR="00E808FF" w:rsidRPr="0015389F" w:rsidRDefault="00E808FF" w:rsidP="00CB2E36">
            <w:pPr>
              <w:jc w:val="right"/>
              <w:rPr>
                <w:b/>
                <w:bCs/>
                <w:color w:val="000000"/>
                <w:sz w:val="16"/>
                <w:szCs w:val="16"/>
                <w:lang w:eastAsia="tr-TR"/>
              </w:rPr>
            </w:pPr>
            <w:r w:rsidRPr="00BB220E">
              <w:rPr>
                <w:b/>
                <w:bCs/>
                <w:color w:val="000000"/>
                <w:sz w:val="16"/>
                <w:szCs w:val="16"/>
                <w:lang w:eastAsia="tr-TR"/>
              </w:rPr>
              <w:t> </w:t>
            </w:r>
          </w:p>
        </w:tc>
        <w:tc>
          <w:tcPr>
            <w:tcW w:w="1136" w:type="dxa"/>
            <w:shd w:val="clear" w:color="auto" w:fill="auto"/>
            <w:vAlign w:val="bottom"/>
          </w:tcPr>
          <w:p w14:paraId="51B4C2FB" w14:textId="77777777" w:rsidR="00E808FF" w:rsidRPr="00BB220E" w:rsidRDefault="00E808FF" w:rsidP="00CB2E36">
            <w:pPr>
              <w:jc w:val="right"/>
              <w:rPr>
                <w:b/>
                <w:bCs/>
                <w:color w:val="000000"/>
                <w:sz w:val="16"/>
                <w:szCs w:val="16"/>
                <w:lang w:eastAsia="tr-TR"/>
              </w:rPr>
            </w:pPr>
            <w:r>
              <w:rPr>
                <w:b/>
                <w:bCs/>
                <w:color w:val="000000"/>
                <w:sz w:val="16"/>
                <w:szCs w:val="16"/>
                <w:lang w:eastAsia="tr-TR"/>
              </w:rPr>
              <w:t>6,245,380</w:t>
            </w:r>
          </w:p>
        </w:tc>
      </w:tr>
      <w:tr w:rsidR="00E808FF" w:rsidRPr="009A6219" w14:paraId="17EC138B" w14:textId="77777777" w:rsidTr="00E808FF">
        <w:trPr>
          <w:trHeight w:hRule="exact" w:val="227"/>
        </w:trPr>
        <w:tc>
          <w:tcPr>
            <w:tcW w:w="3820" w:type="dxa"/>
            <w:shd w:val="clear" w:color="auto" w:fill="auto"/>
            <w:noWrap/>
            <w:vAlign w:val="bottom"/>
          </w:tcPr>
          <w:p w14:paraId="53FC504A" w14:textId="77777777" w:rsidR="00E808FF" w:rsidRPr="009A6219" w:rsidRDefault="00E808FF" w:rsidP="00CB2E36">
            <w:pPr>
              <w:spacing w:line="221" w:lineRule="auto"/>
              <w:rPr>
                <w:b/>
                <w:bCs/>
                <w:color w:val="000000"/>
                <w:sz w:val="16"/>
                <w:szCs w:val="16"/>
                <w:lang w:eastAsia="tr-TR"/>
              </w:rPr>
            </w:pPr>
            <w:r w:rsidRPr="009A6219">
              <w:rPr>
                <w:b/>
                <w:bCs/>
                <w:color w:val="000000"/>
                <w:sz w:val="16"/>
                <w:szCs w:val="16"/>
                <w:lang w:eastAsia="tr-TR"/>
              </w:rPr>
              <w:t>Net İstikrarlı Fonlama Oranı (%)</w:t>
            </w:r>
          </w:p>
        </w:tc>
        <w:tc>
          <w:tcPr>
            <w:tcW w:w="1135" w:type="dxa"/>
            <w:shd w:val="clear" w:color="auto" w:fill="D9D9D9" w:themeFill="background1" w:themeFillShade="D9"/>
            <w:vAlign w:val="bottom"/>
          </w:tcPr>
          <w:p w14:paraId="11A0FD34" w14:textId="77777777" w:rsidR="00E808FF" w:rsidRPr="0015389F" w:rsidRDefault="00E808FF" w:rsidP="00CB2E36">
            <w:pPr>
              <w:jc w:val="right"/>
              <w:rPr>
                <w:b/>
                <w:bCs/>
                <w:color w:val="000000"/>
                <w:sz w:val="16"/>
                <w:szCs w:val="16"/>
                <w:lang w:eastAsia="tr-TR"/>
              </w:rPr>
            </w:pPr>
            <w:r w:rsidRPr="00BB220E">
              <w:rPr>
                <w:b/>
                <w:bCs/>
                <w:color w:val="000000"/>
                <w:sz w:val="16"/>
                <w:szCs w:val="16"/>
                <w:lang w:eastAsia="tr-TR"/>
              </w:rPr>
              <w:t> </w:t>
            </w:r>
          </w:p>
        </w:tc>
        <w:tc>
          <w:tcPr>
            <w:tcW w:w="1135" w:type="dxa"/>
            <w:shd w:val="clear" w:color="auto" w:fill="D9D9D9" w:themeFill="background1" w:themeFillShade="D9"/>
            <w:vAlign w:val="bottom"/>
          </w:tcPr>
          <w:p w14:paraId="681E70F4" w14:textId="77777777" w:rsidR="00E808FF" w:rsidRPr="0015389F" w:rsidRDefault="00E808FF" w:rsidP="00CB2E36">
            <w:pPr>
              <w:jc w:val="right"/>
              <w:rPr>
                <w:b/>
                <w:bCs/>
                <w:color w:val="000000"/>
                <w:sz w:val="16"/>
                <w:szCs w:val="16"/>
                <w:lang w:eastAsia="tr-TR"/>
              </w:rPr>
            </w:pPr>
            <w:r w:rsidRPr="00BB220E">
              <w:rPr>
                <w:b/>
                <w:bCs/>
                <w:color w:val="000000"/>
                <w:sz w:val="16"/>
                <w:szCs w:val="16"/>
                <w:lang w:eastAsia="tr-TR"/>
              </w:rPr>
              <w:t> </w:t>
            </w:r>
          </w:p>
        </w:tc>
        <w:tc>
          <w:tcPr>
            <w:tcW w:w="1136" w:type="dxa"/>
            <w:shd w:val="clear" w:color="auto" w:fill="D9D9D9" w:themeFill="background1" w:themeFillShade="D9"/>
            <w:vAlign w:val="bottom"/>
          </w:tcPr>
          <w:p w14:paraId="72E04244" w14:textId="77777777" w:rsidR="00E808FF" w:rsidRPr="0015389F" w:rsidRDefault="00E808FF" w:rsidP="00CB2E36">
            <w:pPr>
              <w:jc w:val="right"/>
              <w:rPr>
                <w:b/>
                <w:bCs/>
                <w:color w:val="000000"/>
                <w:sz w:val="16"/>
                <w:szCs w:val="16"/>
                <w:lang w:eastAsia="tr-TR"/>
              </w:rPr>
            </w:pPr>
            <w:r w:rsidRPr="00BB220E">
              <w:rPr>
                <w:b/>
                <w:bCs/>
                <w:color w:val="000000"/>
                <w:sz w:val="16"/>
                <w:szCs w:val="16"/>
                <w:lang w:eastAsia="tr-TR"/>
              </w:rPr>
              <w:t> </w:t>
            </w:r>
          </w:p>
        </w:tc>
        <w:tc>
          <w:tcPr>
            <w:tcW w:w="1135" w:type="dxa"/>
            <w:shd w:val="clear" w:color="auto" w:fill="D9D9D9" w:themeFill="background1" w:themeFillShade="D9"/>
            <w:vAlign w:val="bottom"/>
          </w:tcPr>
          <w:p w14:paraId="205B0DB0" w14:textId="77777777" w:rsidR="00E808FF" w:rsidRPr="0015389F" w:rsidRDefault="00E808FF" w:rsidP="00CB2E36">
            <w:pPr>
              <w:jc w:val="right"/>
              <w:rPr>
                <w:b/>
                <w:bCs/>
                <w:color w:val="000000"/>
                <w:sz w:val="16"/>
                <w:szCs w:val="16"/>
                <w:lang w:eastAsia="tr-TR"/>
              </w:rPr>
            </w:pPr>
            <w:r w:rsidRPr="00BB220E">
              <w:rPr>
                <w:b/>
                <w:bCs/>
                <w:color w:val="000000"/>
                <w:sz w:val="16"/>
                <w:szCs w:val="16"/>
                <w:lang w:eastAsia="tr-TR"/>
              </w:rPr>
              <w:t> </w:t>
            </w:r>
          </w:p>
        </w:tc>
        <w:tc>
          <w:tcPr>
            <w:tcW w:w="1136" w:type="dxa"/>
            <w:shd w:val="clear" w:color="auto" w:fill="auto"/>
            <w:vAlign w:val="bottom"/>
          </w:tcPr>
          <w:p w14:paraId="6028CA77" w14:textId="77777777" w:rsidR="00E808FF" w:rsidRPr="00BB220E" w:rsidRDefault="00E808FF" w:rsidP="00CB2E36">
            <w:pPr>
              <w:jc w:val="right"/>
              <w:rPr>
                <w:b/>
                <w:bCs/>
                <w:color w:val="000000"/>
                <w:sz w:val="16"/>
                <w:szCs w:val="16"/>
                <w:lang w:eastAsia="tr-TR"/>
              </w:rPr>
            </w:pPr>
            <w:r w:rsidRPr="00BB220E">
              <w:rPr>
                <w:b/>
                <w:bCs/>
                <w:color w:val="000000"/>
                <w:sz w:val="16"/>
                <w:szCs w:val="16"/>
                <w:lang w:eastAsia="tr-TR"/>
              </w:rPr>
              <w:t>127.</w:t>
            </w:r>
            <w:r>
              <w:rPr>
                <w:b/>
                <w:bCs/>
                <w:color w:val="000000"/>
                <w:sz w:val="16"/>
                <w:szCs w:val="16"/>
                <w:lang w:eastAsia="tr-TR"/>
              </w:rPr>
              <w:t>42</w:t>
            </w:r>
          </w:p>
        </w:tc>
      </w:tr>
    </w:tbl>
    <w:p w14:paraId="07115E9C" w14:textId="0A6C7704" w:rsidR="00DC2194" w:rsidRPr="00CB56EC" w:rsidRDefault="00DC2194">
      <w:pPr>
        <w:spacing w:after="160" w:line="259" w:lineRule="auto"/>
      </w:pPr>
      <w:r w:rsidRPr="00CB56EC">
        <w:br w:type="page"/>
      </w:r>
    </w:p>
    <w:p w14:paraId="6CA8C531" w14:textId="3FFA88C3" w:rsidR="00D82ABC" w:rsidRPr="00CB56EC" w:rsidRDefault="00D82ABC" w:rsidP="00D82ABC">
      <w:pPr>
        <w:pageBreakBefore/>
        <w:jc w:val="both"/>
        <w:rPr>
          <w:rFonts w:eastAsia="Arial Unicode MS"/>
          <w:b/>
        </w:rPr>
      </w:pPr>
      <w:r w:rsidRPr="00CB56EC">
        <w:rPr>
          <w:rFonts w:eastAsia="Arial Unicode MS"/>
          <w:b/>
        </w:rPr>
        <w:lastRenderedPageBreak/>
        <w:t>Net istikrarlı fonlama oranına ilişkin sayısal açıklamalar</w:t>
      </w:r>
    </w:p>
    <w:p w14:paraId="12010F72" w14:textId="77777777" w:rsidR="00D82ABC" w:rsidRPr="00CB56EC" w:rsidRDefault="00D82ABC">
      <w:pPr>
        <w:jc w:val="both"/>
      </w:pPr>
    </w:p>
    <w:p w14:paraId="3ECD4C3C" w14:textId="3A8CE8D8" w:rsidR="007A1605" w:rsidRPr="00CB56EC" w:rsidRDefault="002F639E" w:rsidP="00892136">
      <w:pPr>
        <w:jc w:val="both"/>
      </w:pPr>
      <w:bookmarkStart w:id="15" w:name="_Hlk197002974"/>
      <w:r>
        <w:t xml:space="preserve">31 </w:t>
      </w:r>
      <w:r w:rsidR="00E808FF">
        <w:t>Mart</w:t>
      </w:r>
      <w:r>
        <w:t xml:space="preserve"> 202</w:t>
      </w:r>
      <w:r w:rsidR="00E808FF">
        <w:t>5</w:t>
      </w:r>
      <w:r w:rsidR="007A1605" w:rsidRPr="00CB56EC">
        <w:t xml:space="preserve"> itibarıyla, Bankanın </w:t>
      </w:r>
      <w:r w:rsidR="003108E8" w:rsidRPr="00CB56EC">
        <w:t xml:space="preserve">net istikrarlı fonlama </w:t>
      </w:r>
      <w:r w:rsidR="003108E8" w:rsidRPr="00FF4EA8">
        <w:t xml:space="preserve">oranı </w:t>
      </w:r>
      <w:r w:rsidR="003108E8" w:rsidRPr="00C86DE4">
        <w:t>%</w:t>
      </w:r>
      <w:r w:rsidR="00C86DE4" w:rsidRPr="00056F89">
        <w:t>129.25</w:t>
      </w:r>
      <w:r w:rsidR="00C86DE4" w:rsidRPr="00C86DE4">
        <w:t xml:space="preserve"> </w:t>
      </w:r>
      <w:r w:rsidR="007A1605" w:rsidRPr="00C86DE4">
        <w:t xml:space="preserve">olarak gerçekleşmiştir (31 Aralık </w:t>
      </w:r>
      <w:r w:rsidR="00066255" w:rsidRPr="00C86DE4">
        <w:t>2024-</w:t>
      </w:r>
      <w:r w:rsidR="003108E8" w:rsidRPr="00C86DE4">
        <w:t xml:space="preserve"> %</w:t>
      </w:r>
      <w:r w:rsidR="00E808FF" w:rsidRPr="00C86DE4">
        <w:t>127.42</w:t>
      </w:r>
      <w:r w:rsidR="007A1605" w:rsidRPr="00C86DE4">
        <w:t xml:space="preserve">). Dikkate alınma oranı uygulanmış tutarlar göz önünde bulundurulduğunda, mevzuat kapsamında en yüksek dikkate alınma oranı uygulanan ana sermaye kalemi, </w:t>
      </w:r>
      <w:r w:rsidR="003108E8" w:rsidRPr="00C86DE4">
        <w:t>mevcut istikrarlı fon tutarının %</w:t>
      </w:r>
      <w:r w:rsidR="00C86DE4" w:rsidRPr="00056F89">
        <w:t>20</w:t>
      </w:r>
      <w:r w:rsidR="00C86DE4" w:rsidRPr="00C86DE4">
        <w:t xml:space="preserve">’sini </w:t>
      </w:r>
      <w:r w:rsidR="003108E8" w:rsidRPr="00C86DE4">
        <w:t>(31 Aralık 202</w:t>
      </w:r>
      <w:r w:rsidR="00E808FF" w:rsidRPr="00C86DE4">
        <w:t>4</w:t>
      </w:r>
      <w:r w:rsidR="003108E8" w:rsidRPr="00C86DE4">
        <w:t>- %</w:t>
      </w:r>
      <w:r w:rsidR="00E808FF" w:rsidRPr="00C86DE4">
        <w:t>24</w:t>
      </w:r>
      <w:r w:rsidR="007A1605" w:rsidRPr="00C86DE4">
        <w:t xml:space="preserve">) oluşturmaktadır. </w:t>
      </w:r>
      <w:r w:rsidR="003108E8" w:rsidRPr="00C86DE4">
        <w:t xml:space="preserve">Gerçek kişi ve perakende müşteri katılım fonu </w:t>
      </w:r>
      <w:r w:rsidR="007A1605" w:rsidRPr="00C86DE4">
        <w:t xml:space="preserve">ise </w:t>
      </w:r>
      <w:r w:rsidR="003108E8" w:rsidRPr="00C86DE4">
        <w:t>mevcut istikrarlı fon tutarının %</w:t>
      </w:r>
      <w:r w:rsidR="00C86DE4" w:rsidRPr="00056F89">
        <w:t>64</w:t>
      </w:r>
      <w:r w:rsidR="00C86DE4" w:rsidRPr="00C86DE4">
        <w:t>’ünü</w:t>
      </w:r>
      <w:r w:rsidR="00C86DE4" w:rsidRPr="00F67665">
        <w:t xml:space="preserve"> </w:t>
      </w:r>
      <w:r w:rsidR="003108E8" w:rsidRPr="00F67665">
        <w:t>(</w:t>
      </w:r>
      <w:r w:rsidR="003108E8" w:rsidRPr="00CB56EC">
        <w:t>31 Aralık 202</w:t>
      </w:r>
      <w:r w:rsidR="00E808FF">
        <w:t>4</w:t>
      </w:r>
      <w:r w:rsidR="003108E8" w:rsidRPr="00CB56EC">
        <w:t>- %</w:t>
      </w:r>
      <w:r w:rsidR="00E808FF">
        <w:t>55</w:t>
      </w:r>
      <w:r w:rsidR="007A1605" w:rsidRPr="00CB56EC">
        <w:t xml:space="preserve">) oluşturan diğer önemli unsurdur.  </w:t>
      </w:r>
    </w:p>
    <w:bookmarkEnd w:id="15"/>
    <w:p w14:paraId="5455BA2E" w14:textId="77777777" w:rsidR="007A1605" w:rsidRPr="00CB56EC" w:rsidRDefault="007A1605" w:rsidP="00892136">
      <w:pPr>
        <w:jc w:val="both"/>
      </w:pPr>
    </w:p>
    <w:p w14:paraId="75175EEC" w14:textId="45EB3A05" w:rsidR="00AF46F6" w:rsidRPr="00CB56EC" w:rsidRDefault="00E808FF">
      <w:pPr>
        <w:ind w:hanging="567"/>
        <w:jc w:val="both"/>
        <w:rPr>
          <w:rFonts w:eastAsia="Arial Unicode MS"/>
          <w:b/>
        </w:rPr>
      </w:pPr>
      <w:r>
        <w:rPr>
          <w:rFonts w:eastAsia="Arial Unicode MS"/>
          <w:b/>
        </w:rPr>
        <w:t>5</w:t>
      </w:r>
      <w:r w:rsidR="00AF46F6" w:rsidRPr="00CB56EC">
        <w:rPr>
          <w:rFonts w:eastAsia="Arial Unicode MS"/>
          <w:b/>
        </w:rPr>
        <w:t xml:space="preserve">.   </w:t>
      </w:r>
      <w:r w:rsidR="00AF46F6" w:rsidRPr="00CB56EC">
        <w:rPr>
          <w:rFonts w:eastAsia="Arial Unicode MS"/>
          <w:b/>
        </w:rPr>
        <w:tab/>
      </w:r>
      <w:bookmarkStart w:id="16" w:name="_Hlk190026358"/>
      <w:r w:rsidR="00AF46F6" w:rsidRPr="00CB56EC">
        <w:rPr>
          <w:rFonts w:eastAsia="Arial Unicode MS"/>
          <w:b/>
        </w:rPr>
        <w:t>Kaldıraç oranına ilişkin açıklamalar</w:t>
      </w:r>
      <w:bookmarkEnd w:id="16"/>
    </w:p>
    <w:p w14:paraId="1CA169F0" w14:textId="77777777" w:rsidR="00AF46F6" w:rsidRPr="00CB56EC" w:rsidRDefault="00AF46F6" w:rsidP="00AF46F6">
      <w:pPr>
        <w:rPr>
          <w:b/>
          <w:sz w:val="10"/>
          <w:szCs w:val="16"/>
        </w:rPr>
      </w:pPr>
    </w:p>
    <w:p w14:paraId="7769ECBB" w14:textId="77777777" w:rsidR="00AF46F6" w:rsidRPr="00CB56EC" w:rsidRDefault="00AF46F6" w:rsidP="00AF46F6">
      <w:pPr>
        <w:ind w:right="-2"/>
        <w:jc w:val="both"/>
      </w:pPr>
      <w:r w:rsidRPr="00CB56EC">
        <w:t xml:space="preserve">5 Kasım 2013 tarihli ve 28812 sayılı Resmî </w:t>
      </w:r>
      <w:proofErr w:type="spellStart"/>
      <w:r w:rsidRPr="00CB56EC">
        <w:t>Gazete’de</w:t>
      </w:r>
      <w:proofErr w:type="spellEnd"/>
      <w:r w:rsidRPr="00CB56EC">
        <w:t xml:space="preserve"> yayımlanan “Bankaların Kaldıraç Düzeyinin Ölçülmesine ve Değerlendirilmesine İlişkin Yönetmelik” uyarınca hesaplanan kaldıraç oranına ilişk</w:t>
      </w:r>
      <w:r w:rsidR="001F2B73" w:rsidRPr="00CB56EC">
        <w:t>in tablo aşağıda yer almaktadır.</w:t>
      </w:r>
    </w:p>
    <w:p w14:paraId="35ABCC41" w14:textId="77777777" w:rsidR="006232D6" w:rsidRPr="00CB56EC" w:rsidRDefault="006232D6" w:rsidP="00AF46F6">
      <w:pPr>
        <w:ind w:right="-2"/>
        <w:jc w:val="both"/>
        <w:rPr>
          <w:sz w:val="12"/>
        </w:rPr>
      </w:pPr>
    </w:p>
    <w:p w14:paraId="1AC79915" w14:textId="596B149D" w:rsidR="006232D6" w:rsidRPr="00CB56EC" w:rsidRDefault="006232D6" w:rsidP="00AF46F6">
      <w:pPr>
        <w:ind w:right="-2"/>
        <w:jc w:val="both"/>
      </w:pPr>
      <w:r w:rsidRPr="00CB56EC">
        <w:t xml:space="preserve">Banka’nın bilanço </w:t>
      </w:r>
      <w:r w:rsidRPr="003A5EF5">
        <w:t xml:space="preserve">tarihi itibarıyla geçmiş üç aylık dönemde ay sonları itibarıyla bulunan değerlerin aritmetik ortalaması baz </w:t>
      </w:r>
      <w:r w:rsidRPr="00355B63">
        <w:t>alınarak hesaplanan kaldıraç oranı %</w:t>
      </w:r>
      <w:r w:rsidR="00355B63" w:rsidRPr="00056F89">
        <w:t>11.6</w:t>
      </w:r>
      <w:r w:rsidR="00355B63" w:rsidRPr="00355B63">
        <w:t xml:space="preserve"> </w:t>
      </w:r>
      <w:r w:rsidR="00C9549A" w:rsidRPr="00355B63">
        <w:t>(31 Aralık 202</w:t>
      </w:r>
      <w:r w:rsidR="00AD5BFA" w:rsidRPr="00355B63">
        <w:t>4</w:t>
      </w:r>
      <w:r w:rsidRPr="00355B63">
        <w:t xml:space="preserve"> - %</w:t>
      </w:r>
      <w:r w:rsidR="00AD5BFA" w:rsidRPr="00355B63">
        <w:t>12</w:t>
      </w:r>
      <w:r w:rsidRPr="00355B63">
        <w:t>.</w:t>
      </w:r>
      <w:r w:rsidR="00AD5BFA" w:rsidRPr="00355B63">
        <w:t>2</w:t>
      </w:r>
      <w:r w:rsidRPr="00355B63">
        <w:t>) olarak gerçekleşmiştir. Ana sermaye %</w:t>
      </w:r>
      <w:r w:rsidR="00355B63" w:rsidRPr="00056F89">
        <w:t>5</w:t>
      </w:r>
      <w:r w:rsidR="00355B63" w:rsidRPr="00355B63">
        <w:t xml:space="preserve"> </w:t>
      </w:r>
      <w:r w:rsidR="003A5EF5" w:rsidRPr="00355B63">
        <w:t xml:space="preserve">artarken, </w:t>
      </w:r>
      <w:r w:rsidRPr="00355B63">
        <w:t>toplam risk tutarı ise %</w:t>
      </w:r>
      <w:r w:rsidR="00355B63" w:rsidRPr="00056F89">
        <w:t>10</w:t>
      </w:r>
      <w:r w:rsidR="00355B63" w:rsidRPr="00355B63">
        <w:t xml:space="preserve"> </w:t>
      </w:r>
      <w:r w:rsidRPr="00355B63">
        <w:t xml:space="preserve">artış göstermiştir. Buna bağlı olarak, cari dönem kaldıraç oranında önceki döneme nazaran </w:t>
      </w:r>
      <w:r w:rsidR="00355B63" w:rsidRPr="00056F89">
        <w:t>600</w:t>
      </w:r>
      <w:r w:rsidR="00355B63" w:rsidRPr="00355B63">
        <w:t xml:space="preserve"> </w:t>
      </w:r>
      <w:r w:rsidRPr="00355B63">
        <w:t>baz puanlık</w:t>
      </w:r>
      <w:r w:rsidRPr="003A5EF5">
        <w:t xml:space="preserve"> bir azalış görülmektedir</w:t>
      </w:r>
      <w:r w:rsidRPr="00CB56EC">
        <w:t>.</w:t>
      </w:r>
    </w:p>
    <w:p w14:paraId="76486855" w14:textId="57A83C3F" w:rsidR="00AF46F6" w:rsidRPr="00CB56EC" w:rsidRDefault="00977913" w:rsidP="00977913">
      <w:pPr>
        <w:tabs>
          <w:tab w:val="left" w:pos="7600"/>
        </w:tabs>
        <w:rPr>
          <w:sz w:val="14"/>
          <w:lang w:eastAsia="en-GB"/>
        </w:rPr>
      </w:pPr>
      <w:r w:rsidRPr="00CB56EC">
        <w:rPr>
          <w:sz w:val="14"/>
          <w:lang w:eastAsia="en-GB"/>
        </w:rPr>
        <w:tab/>
      </w:r>
    </w:p>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21"/>
        <w:gridCol w:w="6378"/>
        <w:gridCol w:w="1250"/>
        <w:gridCol w:w="1250"/>
      </w:tblGrid>
      <w:tr w:rsidR="00AF46F6" w:rsidRPr="00CB56EC" w14:paraId="7D29E867" w14:textId="77777777" w:rsidTr="00056F89">
        <w:trPr>
          <w:trHeight w:val="331"/>
        </w:trPr>
        <w:tc>
          <w:tcPr>
            <w:tcW w:w="6799" w:type="dxa"/>
            <w:gridSpan w:val="2"/>
            <w:shd w:val="clear" w:color="auto" w:fill="auto"/>
            <w:vAlign w:val="center"/>
            <w:hideMark/>
          </w:tcPr>
          <w:p w14:paraId="52D77D70" w14:textId="77777777" w:rsidR="00AF46F6" w:rsidRPr="00CB56EC" w:rsidRDefault="00152E3D" w:rsidP="00223100">
            <w:pPr>
              <w:jc w:val="center"/>
              <w:rPr>
                <w:b/>
                <w:bCs/>
                <w:color w:val="000000"/>
                <w:sz w:val="18"/>
                <w:szCs w:val="18"/>
                <w:lang w:eastAsia="tr-TR"/>
              </w:rPr>
            </w:pPr>
            <w:r w:rsidRPr="00CB56EC">
              <w:rPr>
                <w:b/>
                <w:bCs/>
                <w:color w:val="000000"/>
                <w:sz w:val="18"/>
                <w:szCs w:val="18"/>
                <w:lang w:eastAsia="tr-TR"/>
              </w:rPr>
              <w:t xml:space="preserve">Bilanço içi varlıklar </w:t>
            </w:r>
            <w:r w:rsidRPr="00CB56EC">
              <w:rPr>
                <w:b/>
                <w:bCs/>
                <w:color w:val="000000"/>
                <w:sz w:val="18"/>
                <w:szCs w:val="18"/>
                <w:vertAlign w:val="superscript"/>
                <w:lang w:eastAsia="tr-TR"/>
              </w:rPr>
              <w:t>1</w:t>
            </w:r>
          </w:p>
        </w:tc>
        <w:tc>
          <w:tcPr>
            <w:tcW w:w="1250" w:type="dxa"/>
            <w:shd w:val="clear" w:color="auto" w:fill="auto"/>
            <w:vAlign w:val="bottom"/>
            <w:hideMark/>
          </w:tcPr>
          <w:p w14:paraId="2FF41591" w14:textId="77777777" w:rsidR="00000059" w:rsidRPr="00CB56EC" w:rsidRDefault="00AF46F6" w:rsidP="00223100">
            <w:pPr>
              <w:jc w:val="right"/>
              <w:rPr>
                <w:b/>
                <w:bCs/>
                <w:color w:val="000000"/>
                <w:sz w:val="18"/>
                <w:szCs w:val="18"/>
                <w:lang w:eastAsia="tr-TR"/>
              </w:rPr>
            </w:pPr>
            <w:r w:rsidRPr="00CB56EC">
              <w:rPr>
                <w:b/>
                <w:bCs/>
                <w:color w:val="000000"/>
                <w:sz w:val="18"/>
                <w:szCs w:val="18"/>
                <w:lang w:eastAsia="tr-TR"/>
              </w:rPr>
              <w:t xml:space="preserve">Cari </w:t>
            </w:r>
          </w:p>
          <w:p w14:paraId="41EC3A63" w14:textId="77777777" w:rsidR="00AF46F6" w:rsidRPr="00CB56EC" w:rsidRDefault="00AF46F6" w:rsidP="00223100">
            <w:pPr>
              <w:jc w:val="right"/>
              <w:rPr>
                <w:b/>
                <w:bCs/>
                <w:color w:val="000000"/>
                <w:sz w:val="18"/>
                <w:szCs w:val="18"/>
                <w:lang w:eastAsia="tr-TR"/>
              </w:rPr>
            </w:pPr>
            <w:r w:rsidRPr="00CB56EC">
              <w:rPr>
                <w:b/>
                <w:bCs/>
                <w:color w:val="000000"/>
                <w:sz w:val="18"/>
                <w:szCs w:val="18"/>
                <w:lang w:eastAsia="tr-TR"/>
              </w:rPr>
              <w:t>Dönem</w:t>
            </w:r>
          </w:p>
        </w:tc>
        <w:tc>
          <w:tcPr>
            <w:tcW w:w="1250" w:type="dxa"/>
            <w:shd w:val="clear" w:color="auto" w:fill="auto"/>
            <w:vAlign w:val="bottom"/>
            <w:hideMark/>
          </w:tcPr>
          <w:p w14:paraId="1E88B239" w14:textId="77777777" w:rsidR="00AF46F6" w:rsidRPr="00CB56EC" w:rsidRDefault="00AF46F6" w:rsidP="00223100">
            <w:pPr>
              <w:jc w:val="right"/>
              <w:rPr>
                <w:b/>
                <w:bCs/>
                <w:color w:val="000000"/>
                <w:sz w:val="18"/>
                <w:szCs w:val="18"/>
                <w:lang w:eastAsia="tr-TR"/>
              </w:rPr>
            </w:pPr>
            <w:r w:rsidRPr="00CB56EC">
              <w:rPr>
                <w:b/>
                <w:bCs/>
                <w:color w:val="000000"/>
                <w:sz w:val="18"/>
                <w:szCs w:val="18"/>
                <w:lang w:eastAsia="tr-TR"/>
              </w:rPr>
              <w:t>Önceki Dönem</w:t>
            </w:r>
          </w:p>
        </w:tc>
      </w:tr>
      <w:tr w:rsidR="00AD5BFA" w:rsidRPr="00CB56EC" w14:paraId="1F1B8571" w14:textId="77777777" w:rsidTr="00056F89">
        <w:trPr>
          <w:trHeight w:val="57"/>
        </w:trPr>
        <w:tc>
          <w:tcPr>
            <w:tcW w:w="421" w:type="dxa"/>
            <w:shd w:val="clear" w:color="auto" w:fill="auto"/>
            <w:vAlign w:val="center"/>
            <w:hideMark/>
          </w:tcPr>
          <w:p w14:paraId="4BC5C45C" w14:textId="77777777" w:rsidR="00AD5BFA" w:rsidRPr="00CB56EC" w:rsidRDefault="00AD5BFA" w:rsidP="00AD5BFA">
            <w:pPr>
              <w:jc w:val="center"/>
              <w:rPr>
                <w:color w:val="000000"/>
                <w:sz w:val="18"/>
                <w:szCs w:val="18"/>
                <w:lang w:eastAsia="tr-TR"/>
              </w:rPr>
            </w:pPr>
            <w:r w:rsidRPr="00CB56EC">
              <w:rPr>
                <w:color w:val="000000"/>
                <w:sz w:val="18"/>
                <w:szCs w:val="18"/>
                <w:lang w:eastAsia="tr-TR"/>
              </w:rPr>
              <w:t>1</w:t>
            </w:r>
          </w:p>
        </w:tc>
        <w:tc>
          <w:tcPr>
            <w:tcW w:w="6378" w:type="dxa"/>
            <w:shd w:val="clear" w:color="auto" w:fill="auto"/>
            <w:vAlign w:val="bottom"/>
            <w:hideMark/>
          </w:tcPr>
          <w:p w14:paraId="7D0ACA85" w14:textId="77777777" w:rsidR="00AD5BFA" w:rsidRPr="00CB56EC" w:rsidRDefault="00AD5BFA" w:rsidP="00AD5BFA">
            <w:pPr>
              <w:rPr>
                <w:color w:val="000000"/>
                <w:sz w:val="18"/>
                <w:szCs w:val="18"/>
                <w:lang w:eastAsia="tr-TR"/>
              </w:rPr>
            </w:pPr>
            <w:r w:rsidRPr="00CB56EC">
              <w:rPr>
                <w:color w:val="000000"/>
                <w:sz w:val="18"/>
                <w:szCs w:val="18"/>
                <w:lang w:eastAsia="tr-TR"/>
              </w:rPr>
              <w:t>Bilanço içi varlıklar (Türev finansal araçlar ile kredi türevleri hariç, teminatlar dahil)</w:t>
            </w:r>
          </w:p>
        </w:tc>
        <w:tc>
          <w:tcPr>
            <w:tcW w:w="1250" w:type="dxa"/>
            <w:shd w:val="clear" w:color="auto" w:fill="auto"/>
            <w:vAlign w:val="bottom"/>
            <w:hideMark/>
          </w:tcPr>
          <w:p w14:paraId="22084D00" w14:textId="7C02C2FE" w:rsidR="00AD5BFA" w:rsidRPr="00CB56EC" w:rsidRDefault="00355B63" w:rsidP="00AD5BFA">
            <w:pPr>
              <w:jc w:val="right"/>
            </w:pPr>
            <w:r>
              <w:rPr>
                <w:color w:val="000000"/>
                <w:sz w:val="18"/>
                <w:szCs w:val="18"/>
              </w:rPr>
              <w:t>13,363,481</w:t>
            </w:r>
          </w:p>
        </w:tc>
        <w:tc>
          <w:tcPr>
            <w:tcW w:w="1250" w:type="dxa"/>
            <w:shd w:val="clear" w:color="auto" w:fill="auto"/>
            <w:vAlign w:val="bottom"/>
            <w:hideMark/>
          </w:tcPr>
          <w:p w14:paraId="337EB611" w14:textId="248E5199" w:rsidR="00AD5BFA" w:rsidRPr="00CB56EC" w:rsidRDefault="00AD5BFA" w:rsidP="00AD5BFA">
            <w:pPr>
              <w:jc w:val="right"/>
              <w:rPr>
                <w:color w:val="000000"/>
                <w:sz w:val="18"/>
                <w:szCs w:val="18"/>
                <w:lang w:eastAsia="tr-TR"/>
              </w:rPr>
            </w:pPr>
            <w:r>
              <w:rPr>
                <w:color w:val="000000"/>
                <w:sz w:val="18"/>
                <w:szCs w:val="18"/>
              </w:rPr>
              <w:t>12,239,843</w:t>
            </w:r>
          </w:p>
        </w:tc>
      </w:tr>
      <w:tr w:rsidR="00AD5BFA" w:rsidRPr="00CB56EC" w14:paraId="7D1713ED" w14:textId="77777777" w:rsidTr="00056F89">
        <w:trPr>
          <w:trHeight w:val="57"/>
        </w:trPr>
        <w:tc>
          <w:tcPr>
            <w:tcW w:w="421" w:type="dxa"/>
            <w:shd w:val="clear" w:color="auto" w:fill="auto"/>
            <w:vAlign w:val="center"/>
            <w:hideMark/>
          </w:tcPr>
          <w:p w14:paraId="7DDAFCAA" w14:textId="77777777" w:rsidR="00AD5BFA" w:rsidRPr="00CB56EC" w:rsidRDefault="00AD5BFA" w:rsidP="00AD5BFA">
            <w:pPr>
              <w:jc w:val="center"/>
              <w:rPr>
                <w:color w:val="000000"/>
                <w:sz w:val="18"/>
                <w:szCs w:val="18"/>
                <w:lang w:eastAsia="tr-TR"/>
              </w:rPr>
            </w:pPr>
            <w:r w:rsidRPr="00CB56EC">
              <w:rPr>
                <w:color w:val="000000"/>
                <w:sz w:val="18"/>
                <w:szCs w:val="18"/>
                <w:lang w:eastAsia="tr-TR"/>
              </w:rPr>
              <w:t>2</w:t>
            </w:r>
          </w:p>
        </w:tc>
        <w:tc>
          <w:tcPr>
            <w:tcW w:w="6378" w:type="dxa"/>
            <w:shd w:val="clear" w:color="auto" w:fill="auto"/>
            <w:vAlign w:val="bottom"/>
            <w:hideMark/>
          </w:tcPr>
          <w:p w14:paraId="551C03F0" w14:textId="77777777" w:rsidR="00AD5BFA" w:rsidRPr="00CB56EC" w:rsidRDefault="00AD5BFA" w:rsidP="00AD5BFA">
            <w:pPr>
              <w:rPr>
                <w:color w:val="000000"/>
                <w:sz w:val="18"/>
                <w:szCs w:val="18"/>
                <w:lang w:eastAsia="tr-TR"/>
              </w:rPr>
            </w:pPr>
            <w:r w:rsidRPr="00CB56EC">
              <w:rPr>
                <w:color w:val="000000"/>
                <w:sz w:val="18"/>
                <w:szCs w:val="18"/>
                <w:lang w:eastAsia="tr-TR"/>
              </w:rPr>
              <w:t>(Ana sermayeden indirilen varlıklar)</w:t>
            </w:r>
          </w:p>
        </w:tc>
        <w:tc>
          <w:tcPr>
            <w:tcW w:w="1250" w:type="dxa"/>
            <w:shd w:val="clear" w:color="auto" w:fill="auto"/>
            <w:vAlign w:val="bottom"/>
            <w:hideMark/>
          </w:tcPr>
          <w:p w14:paraId="2ECFE388" w14:textId="10FF8310" w:rsidR="00AD5BFA" w:rsidRPr="00CB56EC" w:rsidRDefault="00AD5BFA" w:rsidP="00AD5BFA">
            <w:pPr>
              <w:jc w:val="right"/>
            </w:pPr>
            <w:r w:rsidRPr="00CB56EC">
              <w:rPr>
                <w:color w:val="000000"/>
                <w:sz w:val="18"/>
                <w:szCs w:val="18"/>
              </w:rPr>
              <w:t>(</w:t>
            </w:r>
            <w:r w:rsidR="00355B63">
              <w:rPr>
                <w:color w:val="000000"/>
                <w:sz w:val="18"/>
                <w:szCs w:val="18"/>
              </w:rPr>
              <w:t>1,302,007</w:t>
            </w:r>
            <w:r w:rsidRPr="00CB56EC">
              <w:rPr>
                <w:color w:val="000000"/>
                <w:sz w:val="18"/>
                <w:szCs w:val="18"/>
              </w:rPr>
              <w:t>)</w:t>
            </w:r>
          </w:p>
        </w:tc>
        <w:tc>
          <w:tcPr>
            <w:tcW w:w="1250" w:type="dxa"/>
            <w:shd w:val="clear" w:color="auto" w:fill="auto"/>
            <w:vAlign w:val="bottom"/>
            <w:hideMark/>
          </w:tcPr>
          <w:p w14:paraId="7858ADF9" w14:textId="78178899" w:rsidR="00AD5BFA" w:rsidRPr="00CB56EC" w:rsidRDefault="00AD5BFA" w:rsidP="00AD5BFA">
            <w:pPr>
              <w:jc w:val="right"/>
              <w:rPr>
                <w:color w:val="000000"/>
                <w:sz w:val="18"/>
                <w:szCs w:val="18"/>
                <w:lang w:eastAsia="tr-TR"/>
              </w:rPr>
            </w:pPr>
            <w:r w:rsidRPr="00CB56EC">
              <w:rPr>
                <w:color w:val="000000"/>
                <w:sz w:val="18"/>
                <w:szCs w:val="18"/>
              </w:rPr>
              <w:t>(</w:t>
            </w:r>
            <w:r>
              <w:rPr>
                <w:color w:val="000000"/>
                <w:sz w:val="18"/>
                <w:szCs w:val="18"/>
              </w:rPr>
              <w:t>716,536</w:t>
            </w:r>
            <w:r w:rsidRPr="00CB56EC">
              <w:rPr>
                <w:color w:val="000000"/>
                <w:sz w:val="18"/>
                <w:szCs w:val="18"/>
              </w:rPr>
              <w:t>)</w:t>
            </w:r>
          </w:p>
        </w:tc>
      </w:tr>
      <w:tr w:rsidR="00AD5BFA" w:rsidRPr="00CB56EC" w14:paraId="5C9F690E" w14:textId="77777777" w:rsidTr="00056F89">
        <w:trPr>
          <w:trHeight w:val="57"/>
        </w:trPr>
        <w:tc>
          <w:tcPr>
            <w:tcW w:w="421" w:type="dxa"/>
            <w:shd w:val="clear" w:color="auto" w:fill="auto"/>
            <w:vAlign w:val="center"/>
            <w:hideMark/>
          </w:tcPr>
          <w:p w14:paraId="79646FA5" w14:textId="77777777" w:rsidR="00AD5BFA" w:rsidRPr="00CB56EC" w:rsidRDefault="00AD5BFA" w:rsidP="00AD5BFA">
            <w:pPr>
              <w:jc w:val="center"/>
              <w:rPr>
                <w:color w:val="000000"/>
                <w:sz w:val="18"/>
                <w:szCs w:val="18"/>
                <w:lang w:eastAsia="tr-TR"/>
              </w:rPr>
            </w:pPr>
            <w:r w:rsidRPr="00CB56EC">
              <w:rPr>
                <w:color w:val="000000"/>
                <w:sz w:val="18"/>
                <w:szCs w:val="18"/>
                <w:lang w:eastAsia="tr-TR"/>
              </w:rPr>
              <w:t>3</w:t>
            </w:r>
          </w:p>
        </w:tc>
        <w:tc>
          <w:tcPr>
            <w:tcW w:w="6378" w:type="dxa"/>
            <w:shd w:val="clear" w:color="auto" w:fill="auto"/>
            <w:vAlign w:val="bottom"/>
            <w:hideMark/>
          </w:tcPr>
          <w:p w14:paraId="1D1BF339" w14:textId="77777777" w:rsidR="00AD5BFA" w:rsidRPr="00CB56EC" w:rsidRDefault="00AD5BFA" w:rsidP="00AD5BFA">
            <w:pPr>
              <w:rPr>
                <w:color w:val="000000"/>
                <w:sz w:val="18"/>
                <w:szCs w:val="18"/>
                <w:lang w:eastAsia="tr-TR"/>
              </w:rPr>
            </w:pPr>
            <w:r w:rsidRPr="00CB56EC">
              <w:rPr>
                <w:color w:val="000000"/>
                <w:sz w:val="18"/>
                <w:szCs w:val="18"/>
                <w:lang w:eastAsia="tr-TR"/>
              </w:rPr>
              <w:t xml:space="preserve">Bilanço içi varlıklara ilişkin toplam risk tutarı (1 ve 2 </w:t>
            </w:r>
            <w:proofErr w:type="spellStart"/>
            <w:r w:rsidRPr="00CB56EC">
              <w:rPr>
                <w:color w:val="000000"/>
                <w:sz w:val="18"/>
                <w:szCs w:val="18"/>
                <w:lang w:eastAsia="tr-TR"/>
              </w:rPr>
              <w:t>nci</w:t>
            </w:r>
            <w:proofErr w:type="spellEnd"/>
            <w:r w:rsidRPr="00CB56EC">
              <w:rPr>
                <w:color w:val="000000"/>
                <w:sz w:val="18"/>
                <w:szCs w:val="18"/>
                <w:lang w:eastAsia="tr-TR"/>
              </w:rPr>
              <w:t xml:space="preserve"> satırların toplamı)</w:t>
            </w:r>
          </w:p>
        </w:tc>
        <w:tc>
          <w:tcPr>
            <w:tcW w:w="1250" w:type="dxa"/>
            <w:shd w:val="clear" w:color="auto" w:fill="auto"/>
            <w:vAlign w:val="bottom"/>
            <w:hideMark/>
          </w:tcPr>
          <w:p w14:paraId="544E82EF" w14:textId="3553A8CC" w:rsidR="00AD5BFA" w:rsidRPr="00CB56EC" w:rsidRDefault="00355B63" w:rsidP="00AD5BFA">
            <w:pPr>
              <w:jc w:val="right"/>
            </w:pPr>
            <w:r>
              <w:rPr>
                <w:color w:val="000000"/>
                <w:sz w:val="18"/>
                <w:szCs w:val="18"/>
              </w:rPr>
              <w:t>12,061,474</w:t>
            </w:r>
          </w:p>
        </w:tc>
        <w:tc>
          <w:tcPr>
            <w:tcW w:w="1250" w:type="dxa"/>
            <w:shd w:val="clear" w:color="auto" w:fill="auto"/>
            <w:vAlign w:val="bottom"/>
            <w:hideMark/>
          </w:tcPr>
          <w:p w14:paraId="6301F1A0" w14:textId="6C3140BF" w:rsidR="00AD5BFA" w:rsidRPr="00CB56EC" w:rsidRDefault="00AD5BFA" w:rsidP="00AD5BFA">
            <w:pPr>
              <w:jc w:val="right"/>
              <w:rPr>
                <w:color w:val="000000"/>
                <w:sz w:val="18"/>
                <w:szCs w:val="18"/>
                <w:lang w:eastAsia="tr-TR"/>
              </w:rPr>
            </w:pPr>
            <w:r>
              <w:rPr>
                <w:color w:val="000000"/>
                <w:sz w:val="18"/>
                <w:szCs w:val="18"/>
              </w:rPr>
              <w:t>11,523,307</w:t>
            </w:r>
          </w:p>
        </w:tc>
      </w:tr>
      <w:tr w:rsidR="00AD5BFA" w:rsidRPr="00CB56EC" w14:paraId="52245791" w14:textId="77777777" w:rsidTr="00056F89">
        <w:trPr>
          <w:trHeight w:val="57"/>
        </w:trPr>
        <w:tc>
          <w:tcPr>
            <w:tcW w:w="421" w:type="dxa"/>
            <w:shd w:val="clear" w:color="auto" w:fill="auto"/>
            <w:vAlign w:val="center"/>
            <w:hideMark/>
          </w:tcPr>
          <w:p w14:paraId="6A8E276F" w14:textId="77777777" w:rsidR="00AD5BFA" w:rsidRPr="00CB56EC" w:rsidRDefault="00AD5BFA" w:rsidP="00AD5BFA">
            <w:pPr>
              <w:jc w:val="center"/>
              <w:rPr>
                <w:color w:val="000000"/>
                <w:sz w:val="18"/>
                <w:szCs w:val="18"/>
                <w:lang w:eastAsia="tr-TR"/>
              </w:rPr>
            </w:pPr>
            <w:r w:rsidRPr="00CB56EC">
              <w:rPr>
                <w:color w:val="000000"/>
                <w:sz w:val="18"/>
                <w:szCs w:val="18"/>
                <w:lang w:eastAsia="tr-TR"/>
              </w:rPr>
              <w:t> </w:t>
            </w:r>
          </w:p>
        </w:tc>
        <w:tc>
          <w:tcPr>
            <w:tcW w:w="6378" w:type="dxa"/>
            <w:shd w:val="clear" w:color="auto" w:fill="auto"/>
            <w:vAlign w:val="center"/>
            <w:hideMark/>
          </w:tcPr>
          <w:p w14:paraId="6A8BB5FF" w14:textId="77777777" w:rsidR="00AD5BFA" w:rsidRPr="00CB56EC" w:rsidRDefault="00AD5BFA" w:rsidP="00AD5BFA">
            <w:pPr>
              <w:jc w:val="center"/>
              <w:rPr>
                <w:b/>
                <w:bCs/>
                <w:color w:val="000000"/>
                <w:sz w:val="18"/>
                <w:szCs w:val="18"/>
                <w:lang w:eastAsia="tr-TR"/>
              </w:rPr>
            </w:pPr>
            <w:r w:rsidRPr="00CB56EC">
              <w:rPr>
                <w:b/>
                <w:bCs/>
                <w:color w:val="000000"/>
                <w:sz w:val="18"/>
                <w:szCs w:val="18"/>
                <w:lang w:eastAsia="tr-TR"/>
              </w:rPr>
              <w:t>Türev finansal araçlar ile kredi türevleri</w:t>
            </w:r>
          </w:p>
        </w:tc>
        <w:tc>
          <w:tcPr>
            <w:tcW w:w="1250" w:type="dxa"/>
            <w:shd w:val="clear" w:color="auto" w:fill="auto"/>
            <w:vAlign w:val="bottom"/>
          </w:tcPr>
          <w:p w14:paraId="0CD1EE54" w14:textId="639D1C6C" w:rsidR="00AD5BFA" w:rsidRPr="00CB56EC" w:rsidRDefault="00AD5BFA" w:rsidP="00AD5BFA">
            <w:pPr>
              <w:jc w:val="right"/>
              <w:rPr>
                <w:color w:val="000000"/>
                <w:sz w:val="18"/>
                <w:szCs w:val="18"/>
                <w:lang w:eastAsia="tr-TR"/>
              </w:rPr>
            </w:pPr>
            <w:r w:rsidRPr="00CB56EC">
              <w:rPr>
                <w:color w:val="000000"/>
              </w:rPr>
              <w:t> </w:t>
            </w:r>
          </w:p>
        </w:tc>
        <w:tc>
          <w:tcPr>
            <w:tcW w:w="1250" w:type="dxa"/>
            <w:shd w:val="clear" w:color="auto" w:fill="auto"/>
            <w:vAlign w:val="bottom"/>
          </w:tcPr>
          <w:p w14:paraId="6CB0B533" w14:textId="343DA765" w:rsidR="00AD5BFA" w:rsidRPr="00CB56EC" w:rsidRDefault="00AD5BFA" w:rsidP="00AD5BFA">
            <w:pPr>
              <w:jc w:val="right"/>
              <w:rPr>
                <w:color w:val="000000"/>
                <w:sz w:val="18"/>
                <w:szCs w:val="18"/>
                <w:lang w:eastAsia="tr-TR"/>
              </w:rPr>
            </w:pPr>
            <w:r w:rsidRPr="00CB56EC">
              <w:rPr>
                <w:color w:val="000000"/>
              </w:rPr>
              <w:t> </w:t>
            </w:r>
          </w:p>
        </w:tc>
      </w:tr>
      <w:tr w:rsidR="00AD5BFA" w:rsidRPr="00CB56EC" w14:paraId="5D9FC08C" w14:textId="77777777" w:rsidTr="00056F89">
        <w:trPr>
          <w:trHeight w:val="57"/>
        </w:trPr>
        <w:tc>
          <w:tcPr>
            <w:tcW w:w="421" w:type="dxa"/>
            <w:shd w:val="clear" w:color="auto" w:fill="auto"/>
            <w:vAlign w:val="center"/>
            <w:hideMark/>
          </w:tcPr>
          <w:p w14:paraId="57404132" w14:textId="77777777" w:rsidR="00AD5BFA" w:rsidRPr="00CB56EC" w:rsidRDefault="00AD5BFA" w:rsidP="00AD5BFA">
            <w:pPr>
              <w:jc w:val="center"/>
              <w:rPr>
                <w:color w:val="000000"/>
                <w:sz w:val="18"/>
                <w:szCs w:val="18"/>
                <w:lang w:eastAsia="tr-TR"/>
              </w:rPr>
            </w:pPr>
            <w:r w:rsidRPr="00CB56EC">
              <w:rPr>
                <w:color w:val="000000"/>
                <w:sz w:val="18"/>
                <w:szCs w:val="18"/>
                <w:lang w:eastAsia="tr-TR"/>
              </w:rPr>
              <w:t>4</w:t>
            </w:r>
          </w:p>
        </w:tc>
        <w:tc>
          <w:tcPr>
            <w:tcW w:w="6378" w:type="dxa"/>
            <w:shd w:val="clear" w:color="auto" w:fill="auto"/>
            <w:vAlign w:val="bottom"/>
            <w:hideMark/>
          </w:tcPr>
          <w:p w14:paraId="57120E1A" w14:textId="77777777" w:rsidR="00AD5BFA" w:rsidRPr="00CB56EC" w:rsidRDefault="00AD5BFA" w:rsidP="00AD5BFA">
            <w:pPr>
              <w:rPr>
                <w:color w:val="000000"/>
                <w:sz w:val="18"/>
                <w:szCs w:val="18"/>
                <w:lang w:eastAsia="tr-TR"/>
              </w:rPr>
            </w:pPr>
            <w:r w:rsidRPr="00CB56EC">
              <w:rPr>
                <w:color w:val="000000"/>
                <w:sz w:val="18"/>
                <w:szCs w:val="18"/>
                <w:lang w:eastAsia="tr-TR"/>
              </w:rPr>
              <w:t>Türev finansal araçlar ile kredi türevlerinin yenileme maliyeti</w:t>
            </w:r>
          </w:p>
        </w:tc>
        <w:tc>
          <w:tcPr>
            <w:tcW w:w="1250" w:type="dxa"/>
            <w:shd w:val="clear" w:color="auto" w:fill="auto"/>
            <w:vAlign w:val="bottom"/>
            <w:hideMark/>
          </w:tcPr>
          <w:p w14:paraId="6AB3EDB5" w14:textId="6F0DB479" w:rsidR="00AD5BFA" w:rsidRPr="00CB56EC" w:rsidRDefault="00AD5BFA" w:rsidP="00AD5BFA">
            <w:pPr>
              <w:jc w:val="right"/>
              <w:rPr>
                <w:color w:val="000000"/>
                <w:sz w:val="18"/>
                <w:szCs w:val="18"/>
                <w:lang w:eastAsia="tr-TR"/>
              </w:rPr>
            </w:pPr>
            <w:r w:rsidRPr="00CB56EC">
              <w:rPr>
                <w:color w:val="000000"/>
                <w:sz w:val="18"/>
                <w:szCs w:val="18"/>
              </w:rPr>
              <w:t>-</w:t>
            </w:r>
          </w:p>
        </w:tc>
        <w:tc>
          <w:tcPr>
            <w:tcW w:w="1250" w:type="dxa"/>
            <w:shd w:val="clear" w:color="auto" w:fill="auto"/>
            <w:vAlign w:val="bottom"/>
            <w:hideMark/>
          </w:tcPr>
          <w:p w14:paraId="13B33909" w14:textId="3DCB798D" w:rsidR="00AD5BFA" w:rsidRPr="00CB56EC" w:rsidRDefault="00AD5BFA" w:rsidP="00AD5BFA">
            <w:pPr>
              <w:jc w:val="right"/>
              <w:rPr>
                <w:color w:val="000000"/>
                <w:sz w:val="18"/>
                <w:szCs w:val="18"/>
                <w:lang w:eastAsia="tr-TR"/>
              </w:rPr>
            </w:pPr>
            <w:r w:rsidRPr="00CB56EC">
              <w:rPr>
                <w:color w:val="000000"/>
                <w:sz w:val="18"/>
                <w:szCs w:val="18"/>
              </w:rPr>
              <w:t>-</w:t>
            </w:r>
          </w:p>
        </w:tc>
      </w:tr>
      <w:tr w:rsidR="00AD5BFA" w:rsidRPr="00CB56EC" w14:paraId="04F86854" w14:textId="77777777" w:rsidTr="00056F89">
        <w:trPr>
          <w:trHeight w:val="57"/>
        </w:trPr>
        <w:tc>
          <w:tcPr>
            <w:tcW w:w="421" w:type="dxa"/>
            <w:shd w:val="clear" w:color="auto" w:fill="auto"/>
            <w:vAlign w:val="center"/>
            <w:hideMark/>
          </w:tcPr>
          <w:p w14:paraId="54AA9020" w14:textId="77777777" w:rsidR="00AD5BFA" w:rsidRPr="00CB56EC" w:rsidRDefault="00AD5BFA" w:rsidP="00AD5BFA">
            <w:pPr>
              <w:jc w:val="center"/>
              <w:rPr>
                <w:color w:val="000000"/>
                <w:sz w:val="18"/>
                <w:szCs w:val="18"/>
                <w:lang w:eastAsia="tr-TR"/>
              </w:rPr>
            </w:pPr>
            <w:r w:rsidRPr="00CB56EC">
              <w:rPr>
                <w:color w:val="000000"/>
                <w:sz w:val="18"/>
                <w:szCs w:val="18"/>
                <w:lang w:eastAsia="tr-TR"/>
              </w:rPr>
              <w:t>5</w:t>
            </w:r>
          </w:p>
        </w:tc>
        <w:tc>
          <w:tcPr>
            <w:tcW w:w="6378" w:type="dxa"/>
            <w:shd w:val="clear" w:color="auto" w:fill="auto"/>
            <w:vAlign w:val="bottom"/>
            <w:hideMark/>
          </w:tcPr>
          <w:p w14:paraId="2E681097" w14:textId="77777777" w:rsidR="00AD5BFA" w:rsidRPr="00CB56EC" w:rsidRDefault="00AD5BFA" w:rsidP="00AD5BFA">
            <w:pPr>
              <w:rPr>
                <w:color w:val="000000"/>
                <w:sz w:val="18"/>
                <w:szCs w:val="18"/>
                <w:lang w:eastAsia="tr-TR"/>
              </w:rPr>
            </w:pPr>
            <w:r w:rsidRPr="00CB56EC">
              <w:rPr>
                <w:color w:val="000000"/>
                <w:sz w:val="18"/>
                <w:szCs w:val="18"/>
                <w:lang w:eastAsia="tr-TR"/>
              </w:rPr>
              <w:t>Türev finansal araçlar ile kredi türevlerinin potansiyel kredi riski tutarı</w:t>
            </w:r>
          </w:p>
        </w:tc>
        <w:tc>
          <w:tcPr>
            <w:tcW w:w="1250" w:type="dxa"/>
            <w:shd w:val="clear" w:color="auto" w:fill="auto"/>
            <w:vAlign w:val="bottom"/>
            <w:hideMark/>
          </w:tcPr>
          <w:p w14:paraId="69513916" w14:textId="657F657C" w:rsidR="00AD5BFA" w:rsidRPr="00CB56EC" w:rsidRDefault="00355B63" w:rsidP="00AD5BFA">
            <w:pPr>
              <w:jc w:val="right"/>
              <w:rPr>
                <w:color w:val="000000"/>
                <w:sz w:val="18"/>
                <w:szCs w:val="18"/>
                <w:lang w:eastAsia="tr-TR"/>
              </w:rPr>
            </w:pPr>
            <w:r>
              <w:rPr>
                <w:color w:val="000000"/>
                <w:sz w:val="18"/>
                <w:szCs w:val="18"/>
              </w:rPr>
              <w:t>41,918</w:t>
            </w:r>
          </w:p>
        </w:tc>
        <w:tc>
          <w:tcPr>
            <w:tcW w:w="1250" w:type="dxa"/>
            <w:shd w:val="clear" w:color="auto" w:fill="auto"/>
            <w:vAlign w:val="bottom"/>
            <w:hideMark/>
          </w:tcPr>
          <w:p w14:paraId="6C07DEBA" w14:textId="0710B85B" w:rsidR="00AD5BFA" w:rsidRPr="00CB56EC" w:rsidRDefault="00AD5BFA" w:rsidP="00AD5BFA">
            <w:pPr>
              <w:jc w:val="right"/>
              <w:rPr>
                <w:color w:val="000000"/>
                <w:sz w:val="18"/>
                <w:szCs w:val="18"/>
                <w:lang w:eastAsia="tr-TR"/>
              </w:rPr>
            </w:pPr>
            <w:r>
              <w:rPr>
                <w:color w:val="000000"/>
                <w:sz w:val="18"/>
                <w:szCs w:val="18"/>
              </w:rPr>
              <w:t>12,034</w:t>
            </w:r>
          </w:p>
        </w:tc>
      </w:tr>
      <w:tr w:rsidR="00AD5BFA" w:rsidRPr="00CB56EC" w14:paraId="14862DD2" w14:textId="77777777" w:rsidTr="00056F89">
        <w:trPr>
          <w:trHeight w:val="57"/>
        </w:trPr>
        <w:tc>
          <w:tcPr>
            <w:tcW w:w="421" w:type="dxa"/>
            <w:shd w:val="clear" w:color="auto" w:fill="auto"/>
            <w:vAlign w:val="center"/>
            <w:hideMark/>
          </w:tcPr>
          <w:p w14:paraId="48C72194" w14:textId="77777777" w:rsidR="00AD5BFA" w:rsidRPr="00CB56EC" w:rsidRDefault="00AD5BFA" w:rsidP="00AD5BFA">
            <w:pPr>
              <w:jc w:val="center"/>
              <w:rPr>
                <w:color w:val="000000"/>
                <w:sz w:val="18"/>
                <w:szCs w:val="18"/>
                <w:lang w:eastAsia="tr-TR"/>
              </w:rPr>
            </w:pPr>
            <w:r w:rsidRPr="00CB56EC">
              <w:rPr>
                <w:color w:val="000000"/>
                <w:sz w:val="18"/>
                <w:szCs w:val="18"/>
                <w:lang w:eastAsia="tr-TR"/>
              </w:rPr>
              <w:t>6</w:t>
            </w:r>
          </w:p>
        </w:tc>
        <w:tc>
          <w:tcPr>
            <w:tcW w:w="6378" w:type="dxa"/>
            <w:shd w:val="clear" w:color="auto" w:fill="auto"/>
            <w:vAlign w:val="bottom"/>
            <w:hideMark/>
          </w:tcPr>
          <w:p w14:paraId="1A5FF40C" w14:textId="77777777" w:rsidR="00AD5BFA" w:rsidRPr="00CB56EC" w:rsidRDefault="00AD5BFA" w:rsidP="00AD5BFA">
            <w:pPr>
              <w:rPr>
                <w:color w:val="000000"/>
                <w:sz w:val="18"/>
                <w:szCs w:val="18"/>
                <w:lang w:eastAsia="tr-TR"/>
              </w:rPr>
            </w:pPr>
            <w:r w:rsidRPr="00CB56EC">
              <w:rPr>
                <w:color w:val="000000"/>
                <w:sz w:val="18"/>
                <w:szCs w:val="18"/>
                <w:lang w:eastAsia="tr-TR"/>
              </w:rPr>
              <w:t>Türev finansal araçlar ile kredi türevlerine ilişkin toplam risk tutarı (4 ve 5 inci satırların toplamı)</w:t>
            </w:r>
          </w:p>
        </w:tc>
        <w:tc>
          <w:tcPr>
            <w:tcW w:w="1250" w:type="dxa"/>
            <w:shd w:val="clear" w:color="auto" w:fill="auto"/>
            <w:vAlign w:val="bottom"/>
            <w:hideMark/>
          </w:tcPr>
          <w:p w14:paraId="6E223C8F" w14:textId="63653BE8" w:rsidR="00AD5BFA" w:rsidRPr="00CB56EC" w:rsidRDefault="00355B63" w:rsidP="00AD5BFA">
            <w:pPr>
              <w:jc w:val="right"/>
              <w:rPr>
                <w:color w:val="000000"/>
                <w:sz w:val="18"/>
                <w:szCs w:val="18"/>
                <w:lang w:eastAsia="tr-TR"/>
              </w:rPr>
            </w:pPr>
            <w:r>
              <w:rPr>
                <w:color w:val="000000"/>
                <w:sz w:val="18"/>
                <w:szCs w:val="18"/>
              </w:rPr>
              <w:t>41,918</w:t>
            </w:r>
          </w:p>
        </w:tc>
        <w:tc>
          <w:tcPr>
            <w:tcW w:w="1250" w:type="dxa"/>
            <w:shd w:val="clear" w:color="auto" w:fill="auto"/>
            <w:vAlign w:val="bottom"/>
            <w:hideMark/>
          </w:tcPr>
          <w:p w14:paraId="327A2FBD" w14:textId="0AD913A4" w:rsidR="00AD5BFA" w:rsidRPr="00CB56EC" w:rsidRDefault="00AD5BFA" w:rsidP="00AD5BFA">
            <w:pPr>
              <w:jc w:val="right"/>
              <w:rPr>
                <w:color w:val="000000"/>
                <w:sz w:val="18"/>
                <w:szCs w:val="18"/>
                <w:lang w:eastAsia="tr-TR"/>
              </w:rPr>
            </w:pPr>
            <w:r>
              <w:rPr>
                <w:color w:val="000000"/>
                <w:sz w:val="18"/>
                <w:szCs w:val="18"/>
              </w:rPr>
              <w:t>12,034</w:t>
            </w:r>
          </w:p>
        </w:tc>
      </w:tr>
      <w:tr w:rsidR="00AD5BFA" w:rsidRPr="00CB56EC" w14:paraId="4D477A7A" w14:textId="77777777" w:rsidTr="00056F89">
        <w:trPr>
          <w:trHeight w:val="57"/>
        </w:trPr>
        <w:tc>
          <w:tcPr>
            <w:tcW w:w="421" w:type="dxa"/>
            <w:shd w:val="clear" w:color="auto" w:fill="auto"/>
            <w:vAlign w:val="center"/>
            <w:hideMark/>
          </w:tcPr>
          <w:p w14:paraId="7A9881B1" w14:textId="77777777" w:rsidR="00AD5BFA" w:rsidRPr="00CB56EC" w:rsidRDefault="00AD5BFA" w:rsidP="00AD5BFA">
            <w:pPr>
              <w:jc w:val="center"/>
              <w:rPr>
                <w:color w:val="000000"/>
                <w:sz w:val="18"/>
                <w:szCs w:val="18"/>
                <w:lang w:eastAsia="tr-TR"/>
              </w:rPr>
            </w:pPr>
            <w:r w:rsidRPr="00CB56EC">
              <w:rPr>
                <w:color w:val="000000"/>
                <w:sz w:val="18"/>
                <w:szCs w:val="18"/>
                <w:lang w:eastAsia="tr-TR"/>
              </w:rPr>
              <w:t> </w:t>
            </w:r>
          </w:p>
        </w:tc>
        <w:tc>
          <w:tcPr>
            <w:tcW w:w="6378" w:type="dxa"/>
            <w:shd w:val="clear" w:color="auto" w:fill="auto"/>
            <w:vAlign w:val="center"/>
            <w:hideMark/>
          </w:tcPr>
          <w:p w14:paraId="47B44A2D" w14:textId="77777777" w:rsidR="00AD5BFA" w:rsidRPr="00CB56EC" w:rsidRDefault="00AD5BFA" w:rsidP="00AD5BFA">
            <w:pPr>
              <w:jc w:val="center"/>
              <w:rPr>
                <w:b/>
                <w:bCs/>
                <w:color w:val="000000"/>
                <w:sz w:val="18"/>
                <w:szCs w:val="18"/>
                <w:lang w:eastAsia="tr-TR"/>
              </w:rPr>
            </w:pPr>
            <w:r w:rsidRPr="00CB56EC">
              <w:rPr>
                <w:b/>
                <w:bCs/>
                <w:color w:val="000000"/>
                <w:sz w:val="18"/>
                <w:szCs w:val="18"/>
                <w:lang w:eastAsia="tr-TR"/>
              </w:rPr>
              <w:t>Menkul kıymet ve emtia teminatlı finansman işlemleri</w:t>
            </w:r>
          </w:p>
        </w:tc>
        <w:tc>
          <w:tcPr>
            <w:tcW w:w="1250" w:type="dxa"/>
            <w:shd w:val="clear" w:color="auto" w:fill="auto"/>
            <w:vAlign w:val="bottom"/>
            <w:hideMark/>
          </w:tcPr>
          <w:p w14:paraId="6A8E8952" w14:textId="3393D576" w:rsidR="00AD5BFA" w:rsidRPr="00CB56EC" w:rsidRDefault="00AD5BFA" w:rsidP="00AD5BFA">
            <w:pPr>
              <w:jc w:val="right"/>
              <w:rPr>
                <w:color w:val="000000"/>
                <w:sz w:val="18"/>
                <w:szCs w:val="18"/>
                <w:lang w:eastAsia="tr-TR"/>
              </w:rPr>
            </w:pPr>
            <w:r w:rsidRPr="00CB56EC">
              <w:rPr>
                <w:color w:val="000000"/>
              </w:rPr>
              <w:t> </w:t>
            </w:r>
          </w:p>
        </w:tc>
        <w:tc>
          <w:tcPr>
            <w:tcW w:w="1250" w:type="dxa"/>
            <w:shd w:val="clear" w:color="auto" w:fill="auto"/>
            <w:vAlign w:val="bottom"/>
            <w:hideMark/>
          </w:tcPr>
          <w:p w14:paraId="7936FAFB" w14:textId="73FC87DE" w:rsidR="00AD5BFA" w:rsidRPr="00CB56EC" w:rsidRDefault="00AD5BFA" w:rsidP="00AD5BFA">
            <w:pPr>
              <w:jc w:val="right"/>
              <w:rPr>
                <w:color w:val="000000"/>
                <w:sz w:val="18"/>
                <w:szCs w:val="18"/>
                <w:lang w:eastAsia="tr-TR"/>
              </w:rPr>
            </w:pPr>
            <w:r w:rsidRPr="00CB56EC">
              <w:rPr>
                <w:color w:val="000000"/>
              </w:rPr>
              <w:t> </w:t>
            </w:r>
          </w:p>
        </w:tc>
      </w:tr>
      <w:tr w:rsidR="00AD5BFA" w:rsidRPr="00CB56EC" w14:paraId="18544D2F" w14:textId="77777777" w:rsidTr="00056F89">
        <w:trPr>
          <w:trHeight w:val="57"/>
        </w:trPr>
        <w:tc>
          <w:tcPr>
            <w:tcW w:w="421" w:type="dxa"/>
            <w:shd w:val="clear" w:color="auto" w:fill="auto"/>
            <w:vAlign w:val="center"/>
            <w:hideMark/>
          </w:tcPr>
          <w:p w14:paraId="4A326792" w14:textId="77777777" w:rsidR="00AD5BFA" w:rsidRPr="00CB56EC" w:rsidRDefault="00AD5BFA" w:rsidP="00AD5BFA">
            <w:pPr>
              <w:jc w:val="center"/>
              <w:rPr>
                <w:color w:val="000000"/>
                <w:sz w:val="18"/>
                <w:szCs w:val="18"/>
                <w:lang w:eastAsia="tr-TR"/>
              </w:rPr>
            </w:pPr>
            <w:r w:rsidRPr="00CB56EC">
              <w:rPr>
                <w:color w:val="000000"/>
                <w:sz w:val="18"/>
                <w:szCs w:val="18"/>
                <w:lang w:eastAsia="tr-TR"/>
              </w:rPr>
              <w:t>7</w:t>
            </w:r>
          </w:p>
        </w:tc>
        <w:tc>
          <w:tcPr>
            <w:tcW w:w="6378" w:type="dxa"/>
            <w:shd w:val="clear" w:color="auto" w:fill="auto"/>
            <w:vAlign w:val="bottom"/>
            <w:hideMark/>
          </w:tcPr>
          <w:p w14:paraId="0ABC304C" w14:textId="77777777" w:rsidR="00AD5BFA" w:rsidRPr="00CB56EC" w:rsidRDefault="00AD5BFA" w:rsidP="00AD5BFA">
            <w:pPr>
              <w:rPr>
                <w:color w:val="000000"/>
                <w:sz w:val="18"/>
                <w:szCs w:val="18"/>
                <w:lang w:eastAsia="tr-TR"/>
              </w:rPr>
            </w:pPr>
            <w:r w:rsidRPr="00CB56EC">
              <w:rPr>
                <w:color w:val="000000"/>
                <w:sz w:val="18"/>
                <w:szCs w:val="18"/>
                <w:lang w:eastAsia="tr-TR"/>
              </w:rPr>
              <w:t>Menkul kıymetleştirme ve emtia teminatlı finansman işlemlerinin menkul kıymet ve emtia teminatlı finansman işlemlerinin risk tutarı (Bilanço içi hariç)</w:t>
            </w:r>
          </w:p>
        </w:tc>
        <w:tc>
          <w:tcPr>
            <w:tcW w:w="1250" w:type="dxa"/>
            <w:shd w:val="clear" w:color="auto" w:fill="auto"/>
            <w:vAlign w:val="bottom"/>
            <w:hideMark/>
          </w:tcPr>
          <w:p w14:paraId="7095886E" w14:textId="2943FD0F" w:rsidR="00AD5BFA" w:rsidRPr="00CB56EC" w:rsidRDefault="00AD5BFA" w:rsidP="00AD5BFA">
            <w:pPr>
              <w:jc w:val="right"/>
              <w:rPr>
                <w:color w:val="000000"/>
                <w:sz w:val="18"/>
                <w:szCs w:val="18"/>
                <w:lang w:eastAsia="tr-TR"/>
              </w:rPr>
            </w:pPr>
            <w:r w:rsidRPr="00CB56EC">
              <w:rPr>
                <w:color w:val="000000"/>
                <w:sz w:val="18"/>
                <w:szCs w:val="18"/>
              </w:rPr>
              <w:t>-</w:t>
            </w:r>
          </w:p>
        </w:tc>
        <w:tc>
          <w:tcPr>
            <w:tcW w:w="1250" w:type="dxa"/>
            <w:shd w:val="clear" w:color="auto" w:fill="auto"/>
            <w:vAlign w:val="bottom"/>
            <w:hideMark/>
          </w:tcPr>
          <w:p w14:paraId="339FE656" w14:textId="126CD6E0" w:rsidR="00AD5BFA" w:rsidRPr="00CB56EC" w:rsidRDefault="00AD5BFA" w:rsidP="00AD5BFA">
            <w:pPr>
              <w:jc w:val="right"/>
              <w:rPr>
                <w:color w:val="000000"/>
                <w:sz w:val="18"/>
                <w:szCs w:val="18"/>
                <w:lang w:eastAsia="tr-TR"/>
              </w:rPr>
            </w:pPr>
            <w:r w:rsidRPr="00CB56EC">
              <w:rPr>
                <w:color w:val="000000"/>
                <w:sz w:val="18"/>
                <w:szCs w:val="18"/>
              </w:rPr>
              <w:t>-</w:t>
            </w:r>
          </w:p>
        </w:tc>
      </w:tr>
      <w:tr w:rsidR="00AD5BFA" w:rsidRPr="00CB56EC" w14:paraId="01449EB9" w14:textId="77777777" w:rsidTr="00056F89">
        <w:trPr>
          <w:trHeight w:val="57"/>
        </w:trPr>
        <w:tc>
          <w:tcPr>
            <w:tcW w:w="421" w:type="dxa"/>
            <w:shd w:val="clear" w:color="auto" w:fill="auto"/>
            <w:vAlign w:val="center"/>
            <w:hideMark/>
          </w:tcPr>
          <w:p w14:paraId="7521B2AD" w14:textId="77777777" w:rsidR="00AD5BFA" w:rsidRPr="00CB56EC" w:rsidRDefault="00AD5BFA" w:rsidP="00AD5BFA">
            <w:pPr>
              <w:jc w:val="center"/>
              <w:rPr>
                <w:color w:val="000000"/>
                <w:sz w:val="18"/>
                <w:szCs w:val="18"/>
                <w:lang w:eastAsia="tr-TR"/>
              </w:rPr>
            </w:pPr>
            <w:r w:rsidRPr="00CB56EC">
              <w:rPr>
                <w:color w:val="000000"/>
                <w:sz w:val="18"/>
                <w:szCs w:val="18"/>
                <w:lang w:eastAsia="tr-TR"/>
              </w:rPr>
              <w:t>8</w:t>
            </w:r>
          </w:p>
        </w:tc>
        <w:tc>
          <w:tcPr>
            <w:tcW w:w="6378" w:type="dxa"/>
            <w:shd w:val="clear" w:color="auto" w:fill="auto"/>
            <w:vAlign w:val="bottom"/>
            <w:hideMark/>
          </w:tcPr>
          <w:p w14:paraId="28D0964D" w14:textId="77777777" w:rsidR="00AD5BFA" w:rsidRPr="00CB56EC" w:rsidRDefault="00AD5BFA" w:rsidP="00AD5BFA">
            <w:pPr>
              <w:rPr>
                <w:color w:val="000000"/>
                <w:sz w:val="18"/>
                <w:szCs w:val="18"/>
                <w:lang w:eastAsia="tr-TR"/>
              </w:rPr>
            </w:pPr>
            <w:r w:rsidRPr="00CB56EC">
              <w:rPr>
                <w:color w:val="000000"/>
                <w:sz w:val="18"/>
                <w:szCs w:val="18"/>
                <w:lang w:eastAsia="tr-TR"/>
              </w:rPr>
              <w:t>Aracılık edilen işlemlerden kaynaklanan risk tutarı</w:t>
            </w:r>
          </w:p>
        </w:tc>
        <w:tc>
          <w:tcPr>
            <w:tcW w:w="1250" w:type="dxa"/>
            <w:shd w:val="clear" w:color="auto" w:fill="auto"/>
            <w:vAlign w:val="bottom"/>
            <w:hideMark/>
          </w:tcPr>
          <w:p w14:paraId="6522E0C3" w14:textId="7683ECDE" w:rsidR="00AD5BFA" w:rsidRPr="00CB56EC" w:rsidRDefault="00AD5BFA" w:rsidP="00AD5BFA">
            <w:pPr>
              <w:jc w:val="right"/>
              <w:rPr>
                <w:color w:val="000000"/>
                <w:sz w:val="18"/>
                <w:szCs w:val="18"/>
                <w:lang w:eastAsia="tr-TR"/>
              </w:rPr>
            </w:pPr>
            <w:r w:rsidRPr="00CB56EC">
              <w:rPr>
                <w:color w:val="000000"/>
                <w:sz w:val="18"/>
                <w:szCs w:val="18"/>
              </w:rPr>
              <w:t>-</w:t>
            </w:r>
          </w:p>
        </w:tc>
        <w:tc>
          <w:tcPr>
            <w:tcW w:w="1250" w:type="dxa"/>
            <w:shd w:val="clear" w:color="auto" w:fill="auto"/>
            <w:vAlign w:val="bottom"/>
            <w:hideMark/>
          </w:tcPr>
          <w:p w14:paraId="06157C0C" w14:textId="54C853E4" w:rsidR="00AD5BFA" w:rsidRPr="00CB56EC" w:rsidRDefault="00AD5BFA" w:rsidP="00AD5BFA">
            <w:pPr>
              <w:jc w:val="right"/>
              <w:rPr>
                <w:color w:val="000000"/>
                <w:sz w:val="18"/>
                <w:szCs w:val="18"/>
                <w:lang w:eastAsia="tr-TR"/>
              </w:rPr>
            </w:pPr>
            <w:r w:rsidRPr="00CB56EC">
              <w:rPr>
                <w:color w:val="000000"/>
                <w:sz w:val="18"/>
                <w:szCs w:val="18"/>
              </w:rPr>
              <w:t>-</w:t>
            </w:r>
          </w:p>
        </w:tc>
      </w:tr>
      <w:tr w:rsidR="00AD5BFA" w:rsidRPr="00CB56EC" w14:paraId="6EB897C2" w14:textId="77777777" w:rsidTr="00056F89">
        <w:trPr>
          <w:trHeight w:val="57"/>
        </w:trPr>
        <w:tc>
          <w:tcPr>
            <w:tcW w:w="421" w:type="dxa"/>
            <w:shd w:val="clear" w:color="auto" w:fill="auto"/>
            <w:vAlign w:val="center"/>
            <w:hideMark/>
          </w:tcPr>
          <w:p w14:paraId="4089C1D3" w14:textId="77777777" w:rsidR="00AD5BFA" w:rsidRPr="00CB56EC" w:rsidRDefault="00AD5BFA" w:rsidP="00AD5BFA">
            <w:pPr>
              <w:jc w:val="center"/>
              <w:rPr>
                <w:color w:val="000000"/>
                <w:sz w:val="18"/>
                <w:szCs w:val="18"/>
                <w:lang w:eastAsia="tr-TR"/>
              </w:rPr>
            </w:pPr>
            <w:r w:rsidRPr="00CB56EC">
              <w:rPr>
                <w:color w:val="000000"/>
                <w:sz w:val="18"/>
                <w:szCs w:val="18"/>
                <w:lang w:eastAsia="tr-TR"/>
              </w:rPr>
              <w:t>9</w:t>
            </w:r>
          </w:p>
        </w:tc>
        <w:tc>
          <w:tcPr>
            <w:tcW w:w="6378" w:type="dxa"/>
            <w:shd w:val="clear" w:color="auto" w:fill="auto"/>
            <w:vAlign w:val="bottom"/>
            <w:hideMark/>
          </w:tcPr>
          <w:p w14:paraId="7FDD9258" w14:textId="77777777" w:rsidR="00AD5BFA" w:rsidRPr="00CB56EC" w:rsidRDefault="00AD5BFA" w:rsidP="00AD5BFA">
            <w:pPr>
              <w:rPr>
                <w:color w:val="000000"/>
                <w:sz w:val="18"/>
                <w:szCs w:val="18"/>
                <w:lang w:eastAsia="tr-TR"/>
              </w:rPr>
            </w:pPr>
            <w:r w:rsidRPr="00CB56EC">
              <w:rPr>
                <w:color w:val="000000"/>
                <w:sz w:val="18"/>
                <w:szCs w:val="18"/>
                <w:lang w:eastAsia="tr-TR"/>
              </w:rPr>
              <w:t>Menkul kıymetleştirme ve emtia teminatlı finansman işlemlerine ilişkin toplam risk tutarı (7 ve 8 inci satırların toplamı)</w:t>
            </w:r>
          </w:p>
        </w:tc>
        <w:tc>
          <w:tcPr>
            <w:tcW w:w="1250" w:type="dxa"/>
            <w:shd w:val="clear" w:color="auto" w:fill="auto"/>
            <w:vAlign w:val="bottom"/>
            <w:hideMark/>
          </w:tcPr>
          <w:p w14:paraId="72442557" w14:textId="71BF1D5C" w:rsidR="00AD5BFA" w:rsidRPr="00CB56EC" w:rsidRDefault="00AD5BFA" w:rsidP="00AD5BFA">
            <w:pPr>
              <w:jc w:val="right"/>
              <w:rPr>
                <w:color w:val="000000"/>
                <w:sz w:val="18"/>
                <w:szCs w:val="18"/>
                <w:lang w:eastAsia="tr-TR"/>
              </w:rPr>
            </w:pPr>
            <w:r w:rsidRPr="00CB56EC">
              <w:rPr>
                <w:color w:val="000000"/>
                <w:sz w:val="18"/>
                <w:szCs w:val="18"/>
              </w:rPr>
              <w:t>-</w:t>
            </w:r>
          </w:p>
        </w:tc>
        <w:tc>
          <w:tcPr>
            <w:tcW w:w="1250" w:type="dxa"/>
            <w:shd w:val="clear" w:color="auto" w:fill="auto"/>
            <w:vAlign w:val="bottom"/>
            <w:hideMark/>
          </w:tcPr>
          <w:p w14:paraId="3B595FAF" w14:textId="5C5FAE64" w:rsidR="00AD5BFA" w:rsidRPr="00CB56EC" w:rsidRDefault="00AD5BFA" w:rsidP="00AD5BFA">
            <w:pPr>
              <w:jc w:val="right"/>
              <w:rPr>
                <w:color w:val="000000"/>
                <w:sz w:val="18"/>
                <w:szCs w:val="18"/>
                <w:lang w:eastAsia="tr-TR"/>
              </w:rPr>
            </w:pPr>
            <w:r w:rsidRPr="00CB56EC">
              <w:rPr>
                <w:color w:val="000000"/>
                <w:sz w:val="18"/>
                <w:szCs w:val="18"/>
              </w:rPr>
              <w:t>-</w:t>
            </w:r>
          </w:p>
        </w:tc>
      </w:tr>
      <w:tr w:rsidR="00AD5BFA" w:rsidRPr="00CB56EC" w14:paraId="29F1C174" w14:textId="77777777" w:rsidTr="00056F89">
        <w:trPr>
          <w:trHeight w:val="57"/>
        </w:trPr>
        <w:tc>
          <w:tcPr>
            <w:tcW w:w="421" w:type="dxa"/>
            <w:shd w:val="clear" w:color="auto" w:fill="auto"/>
            <w:vAlign w:val="center"/>
            <w:hideMark/>
          </w:tcPr>
          <w:p w14:paraId="3AA2EFDA" w14:textId="77777777" w:rsidR="00AD5BFA" w:rsidRPr="00CB56EC" w:rsidRDefault="00AD5BFA" w:rsidP="00AD5BFA">
            <w:pPr>
              <w:jc w:val="center"/>
              <w:rPr>
                <w:color w:val="000000"/>
                <w:sz w:val="18"/>
                <w:szCs w:val="18"/>
                <w:lang w:eastAsia="tr-TR"/>
              </w:rPr>
            </w:pPr>
            <w:r w:rsidRPr="00CB56EC">
              <w:rPr>
                <w:color w:val="000000"/>
                <w:sz w:val="18"/>
                <w:szCs w:val="18"/>
                <w:lang w:eastAsia="tr-TR"/>
              </w:rPr>
              <w:t> </w:t>
            </w:r>
          </w:p>
        </w:tc>
        <w:tc>
          <w:tcPr>
            <w:tcW w:w="6378" w:type="dxa"/>
            <w:shd w:val="clear" w:color="auto" w:fill="auto"/>
            <w:vAlign w:val="center"/>
            <w:hideMark/>
          </w:tcPr>
          <w:p w14:paraId="17D85A23" w14:textId="77777777" w:rsidR="00AD5BFA" w:rsidRPr="00CB56EC" w:rsidRDefault="00AD5BFA" w:rsidP="00AD5BFA">
            <w:pPr>
              <w:jc w:val="center"/>
              <w:rPr>
                <w:b/>
                <w:bCs/>
                <w:color w:val="000000"/>
                <w:sz w:val="18"/>
                <w:szCs w:val="18"/>
                <w:lang w:eastAsia="tr-TR"/>
              </w:rPr>
            </w:pPr>
            <w:r w:rsidRPr="00CB56EC">
              <w:rPr>
                <w:b/>
                <w:bCs/>
                <w:color w:val="000000"/>
                <w:sz w:val="18"/>
                <w:szCs w:val="18"/>
                <w:lang w:eastAsia="tr-TR"/>
              </w:rPr>
              <w:t>Bilanço dışı işlemler</w:t>
            </w:r>
          </w:p>
        </w:tc>
        <w:tc>
          <w:tcPr>
            <w:tcW w:w="1250" w:type="dxa"/>
            <w:shd w:val="clear" w:color="auto" w:fill="auto"/>
            <w:vAlign w:val="bottom"/>
            <w:hideMark/>
          </w:tcPr>
          <w:p w14:paraId="62069F52" w14:textId="0594B45D" w:rsidR="00AD5BFA" w:rsidRPr="00CB56EC" w:rsidRDefault="00AD5BFA" w:rsidP="00AD5BFA">
            <w:pPr>
              <w:jc w:val="right"/>
              <w:rPr>
                <w:color w:val="000000"/>
                <w:sz w:val="18"/>
                <w:szCs w:val="18"/>
                <w:lang w:eastAsia="tr-TR"/>
              </w:rPr>
            </w:pPr>
            <w:r w:rsidRPr="00CB56EC">
              <w:rPr>
                <w:color w:val="000000"/>
              </w:rPr>
              <w:t> </w:t>
            </w:r>
          </w:p>
        </w:tc>
        <w:tc>
          <w:tcPr>
            <w:tcW w:w="1250" w:type="dxa"/>
            <w:shd w:val="clear" w:color="auto" w:fill="auto"/>
            <w:vAlign w:val="bottom"/>
            <w:hideMark/>
          </w:tcPr>
          <w:p w14:paraId="331AE5E1" w14:textId="14EB03E1" w:rsidR="00AD5BFA" w:rsidRPr="00CB56EC" w:rsidRDefault="00AD5BFA" w:rsidP="00AD5BFA">
            <w:pPr>
              <w:jc w:val="right"/>
              <w:rPr>
                <w:color w:val="000000"/>
                <w:sz w:val="18"/>
                <w:szCs w:val="18"/>
                <w:lang w:eastAsia="tr-TR"/>
              </w:rPr>
            </w:pPr>
            <w:r w:rsidRPr="00CB56EC">
              <w:rPr>
                <w:color w:val="000000"/>
              </w:rPr>
              <w:t> </w:t>
            </w:r>
          </w:p>
        </w:tc>
      </w:tr>
      <w:tr w:rsidR="00AD5BFA" w:rsidRPr="00CB56EC" w14:paraId="53ABDC6C" w14:textId="77777777" w:rsidTr="00056F89">
        <w:trPr>
          <w:trHeight w:val="57"/>
        </w:trPr>
        <w:tc>
          <w:tcPr>
            <w:tcW w:w="421" w:type="dxa"/>
            <w:shd w:val="clear" w:color="auto" w:fill="auto"/>
            <w:vAlign w:val="center"/>
            <w:hideMark/>
          </w:tcPr>
          <w:p w14:paraId="3A975B61" w14:textId="77777777" w:rsidR="00AD5BFA" w:rsidRPr="00CB56EC" w:rsidRDefault="00AD5BFA" w:rsidP="00AD5BFA">
            <w:pPr>
              <w:jc w:val="center"/>
              <w:rPr>
                <w:color w:val="000000"/>
                <w:sz w:val="18"/>
                <w:szCs w:val="18"/>
                <w:lang w:eastAsia="tr-TR"/>
              </w:rPr>
            </w:pPr>
            <w:r w:rsidRPr="00CB56EC">
              <w:rPr>
                <w:color w:val="000000"/>
                <w:sz w:val="18"/>
                <w:szCs w:val="18"/>
                <w:lang w:eastAsia="tr-TR"/>
              </w:rPr>
              <w:t>10</w:t>
            </w:r>
          </w:p>
        </w:tc>
        <w:tc>
          <w:tcPr>
            <w:tcW w:w="6378" w:type="dxa"/>
            <w:shd w:val="clear" w:color="auto" w:fill="auto"/>
            <w:vAlign w:val="bottom"/>
            <w:hideMark/>
          </w:tcPr>
          <w:p w14:paraId="5B9962B7" w14:textId="77777777" w:rsidR="00AD5BFA" w:rsidRPr="00CB56EC" w:rsidRDefault="00AD5BFA" w:rsidP="00AD5BFA">
            <w:pPr>
              <w:rPr>
                <w:color w:val="000000"/>
                <w:sz w:val="18"/>
                <w:szCs w:val="18"/>
                <w:lang w:eastAsia="tr-TR"/>
              </w:rPr>
            </w:pPr>
            <w:r w:rsidRPr="00CB56EC">
              <w:rPr>
                <w:color w:val="000000"/>
                <w:sz w:val="18"/>
                <w:szCs w:val="18"/>
                <w:lang w:eastAsia="tr-TR"/>
              </w:rPr>
              <w:t>Bilanço dışı işlemlerin brüt nominal tutarı</w:t>
            </w:r>
          </w:p>
        </w:tc>
        <w:tc>
          <w:tcPr>
            <w:tcW w:w="1250" w:type="dxa"/>
            <w:shd w:val="clear" w:color="auto" w:fill="auto"/>
            <w:vAlign w:val="bottom"/>
            <w:hideMark/>
          </w:tcPr>
          <w:p w14:paraId="266CF573" w14:textId="3DB828C5" w:rsidR="00AD5BFA" w:rsidRPr="00CB56EC" w:rsidRDefault="00355B63" w:rsidP="00AD5BFA">
            <w:pPr>
              <w:jc w:val="right"/>
              <w:rPr>
                <w:color w:val="000000"/>
                <w:sz w:val="18"/>
                <w:szCs w:val="18"/>
                <w:lang w:eastAsia="tr-TR"/>
              </w:rPr>
            </w:pPr>
            <w:r>
              <w:rPr>
                <w:color w:val="000000"/>
                <w:sz w:val="18"/>
                <w:szCs w:val="18"/>
              </w:rPr>
              <w:t>2,529,704</w:t>
            </w:r>
          </w:p>
        </w:tc>
        <w:tc>
          <w:tcPr>
            <w:tcW w:w="1250" w:type="dxa"/>
            <w:shd w:val="clear" w:color="auto" w:fill="auto"/>
            <w:vAlign w:val="bottom"/>
            <w:hideMark/>
          </w:tcPr>
          <w:p w14:paraId="3D1116FE" w14:textId="0ACC7B6E" w:rsidR="00AD5BFA" w:rsidRPr="00CB56EC" w:rsidRDefault="00AD5BFA" w:rsidP="00AD5BFA">
            <w:pPr>
              <w:jc w:val="right"/>
              <w:rPr>
                <w:color w:val="000000"/>
                <w:sz w:val="18"/>
                <w:szCs w:val="18"/>
                <w:lang w:eastAsia="tr-TR"/>
              </w:rPr>
            </w:pPr>
            <w:r>
              <w:rPr>
                <w:color w:val="000000"/>
                <w:sz w:val="18"/>
                <w:szCs w:val="18"/>
              </w:rPr>
              <w:t>1,747,874</w:t>
            </w:r>
          </w:p>
        </w:tc>
      </w:tr>
      <w:tr w:rsidR="00AD5BFA" w:rsidRPr="00CB56EC" w14:paraId="17D1B6B1" w14:textId="77777777" w:rsidTr="00056F89">
        <w:trPr>
          <w:trHeight w:val="57"/>
        </w:trPr>
        <w:tc>
          <w:tcPr>
            <w:tcW w:w="421" w:type="dxa"/>
            <w:shd w:val="clear" w:color="auto" w:fill="auto"/>
            <w:vAlign w:val="center"/>
            <w:hideMark/>
          </w:tcPr>
          <w:p w14:paraId="03340663" w14:textId="77777777" w:rsidR="00AD5BFA" w:rsidRPr="00CB56EC" w:rsidRDefault="00AD5BFA" w:rsidP="00AD5BFA">
            <w:pPr>
              <w:jc w:val="center"/>
              <w:rPr>
                <w:color w:val="000000"/>
                <w:sz w:val="18"/>
                <w:szCs w:val="18"/>
                <w:lang w:eastAsia="tr-TR"/>
              </w:rPr>
            </w:pPr>
            <w:r w:rsidRPr="00CB56EC">
              <w:rPr>
                <w:color w:val="000000"/>
                <w:sz w:val="18"/>
                <w:szCs w:val="18"/>
                <w:lang w:eastAsia="tr-TR"/>
              </w:rPr>
              <w:t>11</w:t>
            </w:r>
          </w:p>
        </w:tc>
        <w:tc>
          <w:tcPr>
            <w:tcW w:w="6378" w:type="dxa"/>
            <w:shd w:val="clear" w:color="auto" w:fill="auto"/>
            <w:vAlign w:val="bottom"/>
            <w:hideMark/>
          </w:tcPr>
          <w:p w14:paraId="7DE5ADB2" w14:textId="77777777" w:rsidR="00AD5BFA" w:rsidRPr="00CB56EC" w:rsidRDefault="00AD5BFA" w:rsidP="00AD5BFA">
            <w:pPr>
              <w:rPr>
                <w:color w:val="000000"/>
                <w:sz w:val="18"/>
                <w:szCs w:val="18"/>
                <w:lang w:eastAsia="tr-TR"/>
              </w:rPr>
            </w:pPr>
            <w:r w:rsidRPr="00CB56EC">
              <w:rPr>
                <w:color w:val="000000"/>
                <w:sz w:val="18"/>
                <w:szCs w:val="18"/>
                <w:lang w:eastAsia="tr-TR"/>
              </w:rPr>
              <w:t>(Krediye dönüştürme oranları ile çarpımından kaynaklanan düzeltme tutarı)</w:t>
            </w:r>
          </w:p>
        </w:tc>
        <w:tc>
          <w:tcPr>
            <w:tcW w:w="1250" w:type="dxa"/>
            <w:shd w:val="clear" w:color="auto" w:fill="auto"/>
            <w:vAlign w:val="bottom"/>
            <w:hideMark/>
          </w:tcPr>
          <w:p w14:paraId="6F458C89" w14:textId="683F4AC4" w:rsidR="00AD5BFA" w:rsidRPr="00CB56EC" w:rsidRDefault="00AD5BFA" w:rsidP="00AD5BFA">
            <w:pPr>
              <w:jc w:val="right"/>
              <w:rPr>
                <w:color w:val="000000"/>
                <w:sz w:val="18"/>
                <w:szCs w:val="18"/>
                <w:lang w:eastAsia="tr-TR"/>
              </w:rPr>
            </w:pPr>
            <w:r w:rsidRPr="00CB56EC">
              <w:rPr>
                <w:color w:val="000000"/>
                <w:sz w:val="18"/>
                <w:szCs w:val="18"/>
              </w:rPr>
              <w:t>-</w:t>
            </w:r>
          </w:p>
        </w:tc>
        <w:tc>
          <w:tcPr>
            <w:tcW w:w="1250" w:type="dxa"/>
            <w:shd w:val="clear" w:color="auto" w:fill="auto"/>
            <w:vAlign w:val="bottom"/>
            <w:hideMark/>
          </w:tcPr>
          <w:p w14:paraId="5A2D52E3" w14:textId="010A34FC" w:rsidR="00AD5BFA" w:rsidRPr="00CB56EC" w:rsidRDefault="00AD5BFA" w:rsidP="00AD5BFA">
            <w:pPr>
              <w:jc w:val="right"/>
              <w:rPr>
                <w:color w:val="000000"/>
                <w:sz w:val="18"/>
                <w:szCs w:val="18"/>
                <w:lang w:eastAsia="tr-TR"/>
              </w:rPr>
            </w:pPr>
            <w:r w:rsidRPr="00CB56EC">
              <w:rPr>
                <w:color w:val="000000"/>
                <w:sz w:val="18"/>
                <w:szCs w:val="18"/>
              </w:rPr>
              <w:t>-</w:t>
            </w:r>
          </w:p>
        </w:tc>
      </w:tr>
      <w:tr w:rsidR="00AD5BFA" w:rsidRPr="00CB56EC" w14:paraId="61C43B53" w14:textId="77777777" w:rsidTr="00056F89">
        <w:trPr>
          <w:trHeight w:val="57"/>
        </w:trPr>
        <w:tc>
          <w:tcPr>
            <w:tcW w:w="421" w:type="dxa"/>
            <w:shd w:val="clear" w:color="auto" w:fill="auto"/>
            <w:vAlign w:val="center"/>
            <w:hideMark/>
          </w:tcPr>
          <w:p w14:paraId="635A712D" w14:textId="77777777" w:rsidR="00AD5BFA" w:rsidRPr="00CB56EC" w:rsidRDefault="00AD5BFA" w:rsidP="00AD5BFA">
            <w:pPr>
              <w:jc w:val="center"/>
              <w:rPr>
                <w:color w:val="000000"/>
                <w:sz w:val="18"/>
                <w:szCs w:val="18"/>
                <w:lang w:eastAsia="tr-TR"/>
              </w:rPr>
            </w:pPr>
            <w:r w:rsidRPr="00CB56EC">
              <w:rPr>
                <w:color w:val="000000"/>
                <w:sz w:val="18"/>
                <w:szCs w:val="18"/>
                <w:lang w:eastAsia="tr-TR"/>
              </w:rPr>
              <w:t>12</w:t>
            </w:r>
          </w:p>
        </w:tc>
        <w:tc>
          <w:tcPr>
            <w:tcW w:w="6378" w:type="dxa"/>
            <w:shd w:val="clear" w:color="auto" w:fill="auto"/>
            <w:vAlign w:val="bottom"/>
            <w:hideMark/>
          </w:tcPr>
          <w:p w14:paraId="1FB4B320" w14:textId="77777777" w:rsidR="00AD5BFA" w:rsidRPr="00CB56EC" w:rsidRDefault="00AD5BFA" w:rsidP="00AD5BFA">
            <w:pPr>
              <w:rPr>
                <w:color w:val="000000"/>
                <w:sz w:val="18"/>
                <w:szCs w:val="18"/>
                <w:lang w:eastAsia="tr-TR"/>
              </w:rPr>
            </w:pPr>
            <w:r w:rsidRPr="00CB56EC">
              <w:rPr>
                <w:color w:val="000000"/>
                <w:sz w:val="18"/>
                <w:szCs w:val="18"/>
                <w:lang w:eastAsia="tr-TR"/>
              </w:rPr>
              <w:t>Bilanço dışı işlemlere ilişkin toplam risk tutarı (10 ve 11 inci satırların toplamı)</w:t>
            </w:r>
          </w:p>
        </w:tc>
        <w:tc>
          <w:tcPr>
            <w:tcW w:w="1250" w:type="dxa"/>
            <w:shd w:val="clear" w:color="auto" w:fill="auto"/>
            <w:vAlign w:val="bottom"/>
            <w:hideMark/>
          </w:tcPr>
          <w:p w14:paraId="72489C0D" w14:textId="5D00E036" w:rsidR="00AD5BFA" w:rsidRPr="00CB56EC" w:rsidRDefault="00355B63" w:rsidP="00AD5BFA">
            <w:pPr>
              <w:jc w:val="right"/>
              <w:rPr>
                <w:color w:val="000000"/>
                <w:sz w:val="18"/>
                <w:szCs w:val="18"/>
                <w:lang w:eastAsia="tr-TR"/>
              </w:rPr>
            </w:pPr>
            <w:r>
              <w:rPr>
                <w:color w:val="000000"/>
                <w:sz w:val="18"/>
                <w:szCs w:val="18"/>
              </w:rPr>
              <w:t>2,529,704</w:t>
            </w:r>
          </w:p>
        </w:tc>
        <w:tc>
          <w:tcPr>
            <w:tcW w:w="1250" w:type="dxa"/>
            <w:shd w:val="clear" w:color="auto" w:fill="auto"/>
            <w:vAlign w:val="bottom"/>
            <w:hideMark/>
          </w:tcPr>
          <w:p w14:paraId="66979F39" w14:textId="1CC7A5A2" w:rsidR="00AD5BFA" w:rsidRPr="00CB56EC" w:rsidRDefault="00AD5BFA" w:rsidP="00AD5BFA">
            <w:pPr>
              <w:jc w:val="right"/>
              <w:rPr>
                <w:color w:val="000000"/>
                <w:sz w:val="18"/>
                <w:szCs w:val="18"/>
                <w:lang w:eastAsia="tr-TR"/>
              </w:rPr>
            </w:pPr>
            <w:r>
              <w:rPr>
                <w:color w:val="000000"/>
                <w:sz w:val="18"/>
                <w:szCs w:val="18"/>
              </w:rPr>
              <w:t>1,747,874</w:t>
            </w:r>
          </w:p>
        </w:tc>
      </w:tr>
      <w:tr w:rsidR="00AD5BFA" w:rsidRPr="00CB56EC" w14:paraId="039C60EB" w14:textId="77777777" w:rsidTr="00056F89">
        <w:trPr>
          <w:trHeight w:val="57"/>
        </w:trPr>
        <w:tc>
          <w:tcPr>
            <w:tcW w:w="421" w:type="dxa"/>
            <w:shd w:val="clear" w:color="auto" w:fill="auto"/>
            <w:vAlign w:val="center"/>
            <w:hideMark/>
          </w:tcPr>
          <w:p w14:paraId="4024D564" w14:textId="77777777" w:rsidR="00AD5BFA" w:rsidRPr="00CB56EC" w:rsidRDefault="00AD5BFA" w:rsidP="00AD5BFA">
            <w:pPr>
              <w:jc w:val="center"/>
              <w:rPr>
                <w:color w:val="000000"/>
                <w:sz w:val="18"/>
                <w:szCs w:val="18"/>
                <w:lang w:eastAsia="tr-TR"/>
              </w:rPr>
            </w:pPr>
            <w:r w:rsidRPr="00CB56EC">
              <w:rPr>
                <w:color w:val="000000"/>
                <w:sz w:val="18"/>
                <w:szCs w:val="18"/>
                <w:lang w:eastAsia="tr-TR"/>
              </w:rPr>
              <w:t> </w:t>
            </w:r>
          </w:p>
        </w:tc>
        <w:tc>
          <w:tcPr>
            <w:tcW w:w="6378" w:type="dxa"/>
            <w:shd w:val="clear" w:color="auto" w:fill="auto"/>
            <w:vAlign w:val="center"/>
            <w:hideMark/>
          </w:tcPr>
          <w:p w14:paraId="601B28EE" w14:textId="77777777" w:rsidR="00AD5BFA" w:rsidRPr="00CB56EC" w:rsidRDefault="00AD5BFA" w:rsidP="00AD5BFA">
            <w:pPr>
              <w:jc w:val="center"/>
              <w:rPr>
                <w:b/>
                <w:bCs/>
                <w:color w:val="000000"/>
                <w:sz w:val="18"/>
                <w:szCs w:val="18"/>
                <w:lang w:eastAsia="tr-TR"/>
              </w:rPr>
            </w:pPr>
            <w:r w:rsidRPr="00CB56EC">
              <w:rPr>
                <w:b/>
                <w:bCs/>
                <w:color w:val="000000"/>
                <w:sz w:val="18"/>
                <w:szCs w:val="18"/>
                <w:lang w:eastAsia="tr-TR"/>
              </w:rPr>
              <w:t>Sermaye ve toplam risk</w:t>
            </w:r>
          </w:p>
        </w:tc>
        <w:tc>
          <w:tcPr>
            <w:tcW w:w="1250" w:type="dxa"/>
            <w:shd w:val="clear" w:color="auto" w:fill="auto"/>
            <w:vAlign w:val="bottom"/>
            <w:hideMark/>
          </w:tcPr>
          <w:p w14:paraId="0CFE16DE" w14:textId="07D9EF40" w:rsidR="00AD5BFA" w:rsidRPr="00CB56EC" w:rsidRDefault="00AD5BFA" w:rsidP="00AD5BFA">
            <w:pPr>
              <w:jc w:val="right"/>
              <w:rPr>
                <w:color w:val="000000"/>
                <w:sz w:val="18"/>
                <w:szCs w:val="18"/>
                <w:lang w:eastAsia="tr-TR"/>
              </w:rPr>
            </w:pPr>
            <w:r w:rsidRPr="00CB56EC">
              <w:rPr>
                <w:color w:val="000000"/>
              </w:rPr>
              <w:t> </w:t>
            </w:r>
          </w:p>
        </w:tc>
        <w:tc>
          <w:tcPr>
            <w:tcW w:w="1250" w:type="dxa"/>
            <w:shd w:val="clear" w:color="auto" w:fill="auto"/>
            <w:vAlign w:val="bottom"/>
            <w:hideMark/>
          </w:tcPr>
          <w:p w14:paraId="0AC0056A" w14:textId="1220CE8C" w:rsidR="00AD5BFA" w:rsidRPr="00CB56EC" w:rsidRDefault="00AD5BFA" w:rsidP="00AD5BFA">
            <w:pPr>
              <w:jc w:val="right"/>
              <w:rPr>
                <w:color w:val="000000"/>
                <w:sz w:val="18"/>
                <w:szCs w:val="18"/>
                <w:lang w:eastAsia="tr-TR"/>
              </w:rPr>
            </w:pPr>
            <w:r w:rsidRPr="00CB56EC">
              <w:rPr>
                <w:color w:val="000000"/>
              </w:rPr>
              <w:t> </w:t>
            </w:r>
          </w:p>
        </w:tc>
      </w:tr>
      <w:tr w:rsidR="00AD5BFA" w:rsidRPr="00CB56EC" w14:paraId="23B53C59" w14:textId="77777777" w:rsidTr="00056F89">
        <w:trPr>
          <w:trHeight w:val="57"/>
        </w:trPr>
        <w:tc>
          <w:tcPr>
            <w:tcW w:w="421" w:type="dxa"/>
            <w:shd w:val="clear" w:color="auto" w:fill="auto"/>
            <w:vAlign w:val="center"/>
            <w:hideMark/>
          </w:tcPr>
          <w:p w14:paraId="213ECDB2" w14:textId="77777777" w:rsidR="00AD5BFA" w:rsidRPr="00CB56EC" w:rsidRDefault="00AD5BFA" w:rsidP="00AD5BFA">
            <w:pPr>
              <w:jc w:val="center"/>
              <w:rPr>
                <w:color w:val="000000"/>
                <w:sz w:val="18"/>
                <w:szCs w:val="18"/>
                <w:lang w:eastAsia="tr-TR"/>
              </w:rPr>
            </w:pPr>
            <w:r w:rsidRPr="00CB56EC">
              <w:rPr>
                <w:color w:val="000000"/>
                <w:sz w:val="18"/>
                <w:szCs w:val="18"/>
                <w:lang w:eastAsia="tr-TR"/>
              </w:rPr>
              <w:t>13</w:t>
            </w:r>
          </w:p>
        </w:tc>
        <w:tc>
          <w:tcPr>
            <w:tcW w:w="6378" w:type="dxa"/>
            <w:shd w:val="clear" w:color="auto" w:fill="auto"/>
            <w:vAlign w:val="bottom"/>
            <w:hideMark/>
          </w:tcPr>
          <w:p w14:paraId="0165F398" w14:textId="77777777" w:rsidR="00AD5BFA" w:rsidRPr="00CB56EC" w:rsidRDefault="00AD5BFA" w:rsidP="00AD5BFA">
            <w:pPr>
              <w:rPr>
                <w:color w:val="000000"/>
                <w:sz w:val="18"/>
                <w:szCs w:val="18"/>
                <w:lang w:eastAsia="tr-TR"/>
              </w:rPr>
            </w:pPr>
            <w:r w:rsidRPr="00CB56EC">
              <w:rPr>
                <w:color w:val="000000"/>
                <w:sz w:val="18"/>
                <w:szCs w:val="18"/>
                <w:lang w:eastAsia="tr-TR"/>
              </w:rPr>
              <w:t>Ana sermaye</w:t>
            </w:r>
          </w:p>
        </w:tc>
        <w:tc>
          <w:tcPr>
            <w:tcW w:w="1250" w:type="dxa"/>
            <w:shd w:val="clear" w:color="auto" w:fill="auto"/>
            <w:vAlign w:val="bottom"/>
            <w:hideMark/>
          </w:tcPr>
          <w:p w14:paraId="3F3EBE19" w14:textId="05A65EDF" w:rsidR="00AD5BFA" w:rsidRPr="00CB56EC" w:rsidRDefault="00355B63" w:rsidP="00AD5BFA">
            <w:pPr>
              <w:jc w:val="right"/>
            </w:pPr>
            <w:r>
              <w:rPr>
                <w:color w:val="000000"/>
                <w:sz w:val="18"/>
                <w:szCs w:val="18"/>
              </w:rPr>
              <w:t>1,700,702</w:t>
            </w:r>
          </w:p>
        </w:tc>
        <w:tc>
          <w:tcPr>
            <w:tcW w:w="1250" w:type="dxa"/>
            <w:shd w:val="clear" w:color="auto" w:fill="auto"/>
            <w:vAlign w:val="bottom"/>
            <w:hideMark/>
          </w:tcPr>
          <w:p w14:paraId="650FA18B" w14:textId="1BA5AD0E" w:rsidR="00AD5BFA" w:rsidRPr="00CB56EC" w:rsidRDefault="00AD5BFA" w:rsidP="00AD5BFA">
            <w:pPr>
              <w:jc w:val="right"/>
              <w:rPr>
                <w:color w:val="000000"/>
                <w:sz w:val="18"/>
                <w:szCs w:val="18"/>
                <w:lang w:eastAsia="tr-TR"/>
              </w:rPr>
            </w:pPr>
            <w:r>
              <w:rPr>
                <w:color w:val="000000"/>
                <w:sz w:val="18"/>
                <w:szCs w:val="18"/>
              </w:rPr>
              <w:t>1,621,695</w:t>
            </w:r>
          </w:p>
        </w:tc>
      </w:tr>
      <w:tr w:rsidR="00AD5BFA" w:rsidRPr="00CB56EC" w14:paraId="750C6F40" w14:textId="77777777" w:rsidTr="00056F89">
        <w:trPr>
          <w:trHeight w:val="57"/>
        </w:trPr>
        <w:tc>
          <w:tcPr>
            <w:tcW w:w="421" w:type="dxa"/>
            <w:shd w:val="clear" w:color="auto" w:fill="auto"/>
            <w:vAlign w:val="center"/>
          </w:tcPr>
          <w:p w14:paraId="7AD8D68E" w14:textId="77777777" w:rsidR="00AD5BFA" w:rsidRPr="00CB56EC" w:rsidRDefault="00AD5BFA" w:rsidP="00AD5BFA">
            <w:pPr>
              <w:jc w:val="center"/>
              <w:rPr>
                <w:color w:val="000000"/>
                <w:sz w:val="18"/>
                <w:szCs w:val="18"/>
                <w:lang w:eastAsia="tr-TR"/>
              </w:rPr>
            </w:pPr>
            <w:r w:rsidRPr="00CB56EC">
              <w:rPr>
                <w:color w:val="000000"/>
                <w:sz w:val="18"/>
                <w:szCs w:val="18"/>
                <w:lang w:eastAsia="tr-TR"/>
              </w:rPr>
              <w:t>14</w:t>
            </w:r>
          </w:p>
        </w:tc>
        <w:tc>
          <w:tcPr>
            <w:tcW w:w="6378" w:type="dxa"/>
            <w:shd w:val="clear" w:color="auto" w:fill="auto"/>
            <w:vAlign w:val="bottom"/>
          </w:tcPr>
          <w:p w14:paraId="6BABF693" w14:textId="77777777" w:rsidR="00AD5BFA" w:rsidRPr="00CB56EC" w:rsidRDefault="00AD5BFA" w:rsidP="00AD5BFA">
            <w:pPr>
              <w:rPr>
                <w:color w:val="000000"/>
                <w:sz w:val="18"/>
                <w:szCs w:val="18"/>
                <w:lang w:eastAsia="tr-TR"/>
              </w:rPr>
            </w:pPr>
            <w:r w:rsidRPr="00CB56EC">
              <w:rPr>
                <w:color w:val="000000"/>
                <w:sz w:val="18"/>
                <w:szCs w:val="18"/>
                <w:lang w:eastAsia="tr-TR"/>
              </w:rPr>
              <w:t>Toplam risk tutarı (3, 6, 9 ve 12 inci satırların toplamı)</w:t>
            </w:r>
          </w:p>
        </w:tc>
        <w:tc>
          <w:tcPr>
            <w:tcW w:w="1250" w:type="dxa"/>
            <w:shd w:val="clear" w:color="auto" w:fill="auto"/>
            <w:vAlign w:val="bottom"/>
          </w:tcPr>
          <w:p w14:paraId="3F1F624F" w14:textId="5A925006" w:rsidR="00AD5BFA" w:rsidRPr="00CB56EC" w:rsidRDefault="00355B63" w:rsidP="00AD5BFA">
            <w:pPr>
              <w:jc w:val="right"/>
            </w:pPr>
            <w:r>
              <w:rPr>
                <w:color w:val="000000"/>
                <w:sz w:val="18"/>
                <w:szCs w:val="18"/>
              </w:rPr>
              <w:t>14,633,096</w:t>
            </w:r>
          </w:p>
        </w:tc>
        <w:tc>
          <w:tcPr>
            <w:tcW w:w="1250" w:type="dxa"/>
            <w:shd w:val="clear" w:color="auto" w:fill="auto"/>
            <w:vAlign w:val="bottom"/>
          </w:tcPr>
          <w:p w14:paraId="320B42BF" w14:textId="3D0AFACB" w:rsidR="00AD5BFA" w:rsidRPr="00CB56EC" w:rsidRDefault="00AD5BFA" w:rsidP="00AD5BFA">
            <w:pPr>
              <w:jc w:val="right"/>
              <w:rPr>
                <w:color w:val="000000"/>
                <w:sz w:val="18"/>
                <w:szCs w:val="18"/>
                <w:lang w:eastAsia="tr-TR"/>
              </w:rPr>
            </w:pPr>
            <w:r>
              <w:rPr>
                <w:color w:val="000000"/>
                <w:sz w:val="18"/>
                <w:szCs w:val="18"/>
              </w:rPr>
              <w:t>13,283,215</w:t>
            </w:r>
          </w:p>
        </w:tc>
      </w:tr>
      <w:tr w:rsidR="00AD5BFA" w:rsidRPr="00CB56EC" w14:paraId="5E5419C0" w14:textId="77777777" w:rsidTr="00056F89">
        <w:trPr>
          <w:trHeight w:val="57"/>
        </w:trPr>
        <w:tc>
          <w:tcPr>
            <w:tcW w:w="421" w:type="dxa"/>
            <w:shd w:val="clear" w:color="auto" w:fill="auto"/>
            <w:vAlign w:val="center"/>
          </w:tcPr>
          <w:p w14:paraId="7914F098" w14:textId="77777777" w:rsidR="00AD5BFA" w:rsidRPr="00CB56EC" w:rsidRDefault="00AD5BFA" w:rsidP="00AD5BFA">
            <w:pPr>
              <w:jc w:val="center"/>
              <w:rPr>
                <w:color w:val="000000"/>
                <w:sz w:val="18"/>
                <w:szCs w:val="18"/>
                <w:lang w:eastAsia="tr-TR"/>
              </w:rPr>
            </w:pPr>
          </w:p>
        </w:tc>
        <w:tc>
          <w:tcPr>
            <w:tcW w:w="6378" w:type="dxa"/>
            <w:shd w:val="clear" w:color="auto" w:fill="auto"/>
            <w:vAlign w:val="center"/>
          </w:tcPr>
          <w:p w14:paraId="335EEB49" w14:textId="77777777" w:rsidR="00AD5BFA" w:rsidRPr="00CB56EC" w:rsidRDefault="00AD5BFA" w:rsidP="00AD5BFA">
            <w:pPr>
              <w:jc w:val="center"/>
              <w:rPr>
                <w:b/>
                <w:bCs/>
                <w:color w:val="000000"/>
                <w:sz w:val="18"/>
                <w:szCs w:val="18"/>
                <w:lang w:eastAsia="tr-TR"/>
              </w:rPr>
            </w:pPr>
            <w:r w:rsidRPr="00CB56EC">
              <w:rPr>
                <w:b/>
                <w:bCs/>
                <w:color w:val="000000"/>
                <w:sz w:val="18"/>
                <w:szCs w:val="18"/>
                <w:lang w:eastAsia="tr-TR"/>
              </w:rPr>
              <w:t>Kaldıraç oranı</w:t>
            </w:r>
          </w:p>
        </w:tc>
        <w:tc>
          <w:tcPr>
            <w:tcW w:w="1250" w:type="dxa"/>
            <w:shd w:val="clear" w:color="auto" w:fill="auto"/>
            <w:vAlign w:val="bottom"/>
          </w:tcPr>
          <w:p w14:paraId="5B7510EE" w14:textId="77777777" w:rsidR="00AD5BFA" w:rsidRPr="00CB56EC" w:rsidRDefault="00AD5BFA" w:rsidP="00AD5BFA">
            <w:pPr>
              <w:jc w:val="right"/>
            </w:pPr>
          </w:p>
        </w:tc>
        <w:tc>
          <w:tcPr>
            <w:tcW w:w="1250" w:type="dxa"/>
            <w:shd w:val="clear" w:color="auto" w:fill="auto"/>
            <w:vAlign w:val="bottom"/>
          </w:tcPr>
          <w:p w14:paraId="35176A41" w14:textId="77777777" w:rsidR="00AD5BFA" w:rsidRPr="00CB56EC" w:rsidRDefault="00AD5BFA" w:rsidP="00AD5BFA">
            <w:pPr>
              <w:jc w:val="right"/>
              <w:rPr>
                <w:color w:val="000000"/>
                <w:sz w:val="18"/>
                <w:szCs w:val="18"/>
              </w:rPr>
            </w:pPr>
          </w:p>
        </w:tc>
      </w:tr>
      <w:tr w:rsidR="00AD5BFA" w:rsidRPr="004D033A" w14:paraId="5659C105" w14:textId="77777777" w:rsidTr="00056F89">
        <w:trPr>
          <w:trHeight w:val="57"/>
        </w:trPr>
        <w:tc>
          <w:tcPr>
            <w:tcW w:w="421" w:type="dxa"/>
            <w:shd w:val="clear" w:color="auto" w:fill="auto"/>
            <w:vAlign w:val="center"/>
            <w:hideMark/>
          </w:tcPr>
          <w:p w14:paraId="5B6CC84B" w14:textId="77777777" w:rsidR="00AD5BFA" w:rsidRPr="007B05A5" w:rsidRDefault="00AD5BFA" w:rsidP="00AD5BFA">
            <w:pPr>
              <w:jc w:val="center"/>
              <w:rPr>
                <w:b/>
                <w:color w:val="000000"/>
                <w:sz w:val="18"/>
                <w:szCs w:val="18"/>
                <w:lang w:eastAsia="tr-TR"/>
              </w:rPr>
            </w:pPr>
            <w:r w:rsidRPr="007B05A5">
              <w:rPr>
                <w:b/>
                <w:color w:val="000000"/>
                <w:sz w:val="18"/>
                <w:szCs w:val="18"/>
                <w:lang w:eastAsia="tr-TR"/>
              </w:rPr>
              <w:t>15</w:t>
            </w:r>
          </w:p>
        </w:tc>
        <w:tc>
          <w:tcPr>
            <w:tcW w:w="6378" w:type="dxa"/>
            <w:shd w:val="clear" w:color="auto" w:fill="auto"/>
            <w:vAlign w:val="bottom"/>
            <w:hideMark/>
          </w:tcPr>
          <w:p w14:paraId="774CD483" w14:textId="77777777" w:rsidR="00AD5BFA" w:rsidRPr="007B05A5" w:rsidRDefault="00AD5BFA" w:rsidP="00AD5BFA">
            <w:pPr>
              <w:rPr>
                <w:b/>
                <w:color w:val="000000"/>
                <w:sz w:val="18"/>
                <w:szCs w:val="18"/>
                <w:lang w:eastAsia="tr-TR"/>
              </w:rPr>
            </w:pPr>
            <w:r w:rsidRPr="007B05A5">
              <w:rPr>
                <w:b/>
                <w:color w:val="000000"/>
                <w:sz w:val="18"/>
                <w:szCs w:val="18"/>
                <w:lang w:eastAsia="tr-TR"/>
              </w:rPr>
              <w:t>Kaldıraç oranı (%)</w:t>
            </w:r>
          </w:p>
        </w:tc>
        <w:tc>
          <w:tcPr>
            <w:tcW w:w="1250" w:type="dxa"/>
            <w:shd w:val="clear" w:color="auto" w:fill="auto"/>
            <w:vAlign w:val="bottom"/>
            <w:hideMark/>
          </w:tcPr>
          <w:p w14:paraId="59819BAD" w14:textId="3A14ED2B" w:rsidR="00AD5BFA" w:rsidRPr="007B05A5" w:rsidRDefault="00355B63" w:rsidP="00AD5BFA">
            <w:pPr>
              <w:jc w:val="right"/>
              <w:rPr>
                <w:b/>
              </w:rPr>
            </w:pPr>
            <w:r>
              <w:rPr>
                <w:b/>
                <w:color w:val="000000"/>
                <w:sz w:val="18"/>
                <w:szCs w:val="18"/>
              </w:rPr>
              <w:t>11.6</w:t>
            </w:r>
          </w:p>
        </w:tc>
        <w:tc>
          <w:tcPr>
            <w:tcW w:w="1250" w:type="dxa"/>
            <w:shd w:val="clear" w:color="auto" w:fill="auto"/>
            <w:vAlign w:val="bottom"/>
            <w:hideMark/>
          </w:tcPr>
          <w:p w14:paraId="5C3E1FE0" w14:textId="71D1439D" w:rsidR="00AD5BFA" w:rsidRPr="007B05A5" w:rsidRDefault="00AD5BFA" w:rsidP="00AD5BFA">
            <w:pPr>
              <w:jc w:val="right"/>
              <w:rPr>
                <w:b/>
                <w:color w:val="000000"/>
                <w:sz w:val="18"/>
                <w:szCs w:val="18"/>
                <w:lang w:eastAsia="tr-TR"/>
              </w:rPr>
            </w:pPr>
            <w:r>
              <w:rPr>
                <w:b/>
                <w:color w:val="000000"/>
                <w:sz w:val="18"/>
                <w:szCs w:val="18"/>
              </w:rPr>
              <w:t>12.2</w:t>
            </w:r>
          </w:p>
        </w:tc>
      </w:tr>
    </w:tbl>
    <w:p w14:paraId="4C4EC531" w14:textId="77777777" w:rsidR="00152E3D" w:rsidRPr="00CB56EC" w:rsidRDefault="00152E3D" w:rsidP="00152E3D">
      <w:pPr>
        <w:rPr>
          <w:sz w:val="4"/>
          <w:szCs w:val="16"/>
          <w:vertAlign w:val="superscript"/>
        </w:rPr>
      </w:pPr>
    </w:p>
    <w:p w14:paraId="04EFC39E" w14:textId="77777777" w:rsidR="00152E3D" w:rsidRPr="00CB56EC" w:rsidRDefault="00152E3D" w:rsidP="00152E3D">
      <w:pPr>
        <w:rPr>
          <w:sz w:val="14"/>
          <w:szCs w:val="16"/>
        </w:rPr>
      </w:pPr>
      <w:r w:rsidRPr="00CB56EC">
        <w:rPr>
          <w:sz w:val="16"/>
          <w:szCs w:val="16"/>
          <w:vertAlign w:val="superscript"/>
        </w:rPr>
        <w:t>1</w:t>
      </w:r>
      <w:r w:rsidRPr="00CB56EC">
        <w:rPr>
          <w:sz w:val="14"/>
          <w:szCs w:val="16"/>
        </w:rPr>
        <w:t>Tabloda yer alan tutarlar üç aylık ortalamaları ifade etmektedir.</w:t>
      </w:r>
    </w:p>
    <w:p w14:paraId="29264F51" w14:textId="4042DB80" w:rsidR="00E628C7" w:rsidRDefault="00DC2194" w:rsidP="00AD5BFA">
      <w:pPr>
        <w:spacing w:line="240" w:lineRule="exact"/>
        <w:ind w:hanging="567"/>
        <w:outlineLvl w:val="1"/>
        <w:rPr>
          <w:b/>
        </w:rPr>
      </w:pPr>
      <w:r w:rsidRPr="00CB56EC">
        <w:rPr>
          <w:color w:val="000000"/>
          <w:spacing w:val="-6"/>
          <w:sz w:val="10"/>
          <w:szCs w:val="16"/>
        </w:rPr>
        <w:br w:type="page"/>
      </w:r>
    </w:p>
    <w:p w14:paraId="54E8BD5D" w14:textId="5999A431" w:rsidR="00AF46F6" w:rsidRPr="00CB56EC" w:rsidRDefault="00AD5BFA" w:rsidP="00E628C7">
      <w:pPr>
        <w:tabs>
          <w:tab w:val="left" w:pos="709"/>
        </w:tabs>
        <w:ind w:hanging="567"/>
        <w:rPr>
          <w:rFonts w:eastAsia="Arial Unicode MS"/>
          <w:b/>
        </w:rPr>
      </w:pPr>
      <w:r>
        <w:rPr>
          <w:b/>
        </w:rPr>
        <w:lastRenderedPageBreak/>
        <w:t>6</w:t>
      </w:r>
      <w:r w:rsidR="00AF46F6" w:rsidRPr="00CB56EC">
        <w:rPr>
          <w:b/>
        </w:rPr>
        <w:t>.</w:t>
      </w:r>
      <w:r w:rsidR="00AF46F6" w:rsidRPr="00CB56EC">
        <w:rPr>
          <w:b/>
        </w:rPr>
        <w:tab/>
        <w:t>Başkaları nam ve hesabına yapılan işlemler, inanca dayalı işlemlere ilişkin açıklamalar</w:t>
      </w:r>
    </w:p>
    <w:p w14:paraId="7FB57BE9" w14:textId="77777777" w:rsidR="00AF46F6" w:rsidRPr="00CB56EC" w:rsidRDefault="00AF46F6" w:rsidP="00AF46F6">
      <w:pPr>
        <w:autoSpaceDE w:val="0"/>
        <w:autoSpaceDN w:val="0"/>
        <w:adjustRightInd w:val="0"/>
        <w:spacing w:line="216" w:lineRule="auto"/>
        <w:ind w:hanging="720"/>
        <w:rPr>
          <w:b/>
          <w:sz w:val="16"/>
          <w:szCs w:val="16"/>
        </w:rPr>
      </w:pPr>
    </w:p>
    <w:p w14:paraId="705FA5C2" w14:textId="4FDB4F2E" w:rsidR="00AF46F6" w:rsidRPr="00056F89" w:rsidRDefault="005D513D" w:rsidP="00056F89">
      <w:pPr>
        <w:pStyle w:val="BodyText"/>
        <w:tabs>
          <w:tab w:val="left" w:pos="709"/>
        </w:tabs>
      </w:pPr>
      <w:r w:rsidRPr="00056F89">
        <w:t>Banka müşterilerinin nam ve hesabına alım, satım, saklama, fon yönetimi hizmetleri vermemektedir. Banka inanca dayalı işlem sözleşmeleri yapmamaktadır.</w:t>
      </w:r>
    </w:p>
    <w:p w14:paraId="2066F718" w14:textId="77777777" w:rsidR="00AF46F6" w:rsidRPr="00CB56EC" w:rsidRDefault="00AF46F6" w:rsidP="00AF46F6">
      <w:pPr>
        <w:jc w:val="both"/>
        <w:rPr>
          <w:color w:val="000000"/>
          <w:spacing w:val="-6"/>
          <w:sz w:val="16"/>
          <w:szCs w:val="16"/>
        </w:rPr>
      </w:pPr>
    </w:p>
    <w:p w14:paraId="292211B0" w14:textId="16907E12" w:rsidR="00AF46F6" w:rsidRPr="00CB56EC" w:rsidRDefault="00AD5BFA" w:rsidP="006C4940">
      <w:pPr>
        <w:pStyle w:val="BodyText"/>
        <w:tabs>
          <w:tab w:val="left" w:pos="709"/>
        </w:tabs>
        <w:ind w:hanging="567"/>
        <w:rPr>
          <w:b/>
        </w:rPr>
      </w:pPr>
      <w:r>
        <w:rPr>
          <w:b/>
          <w:color w:val="000000"/>
        </w:rPr>
        <w:t>7</w:t>
      </w:r>
      <w:r w:rsidR="00AF46F6" w:rsidRPr="00CB56EC">
        <w:rPr>
          <w:b/>
          <w:color w:val="000000"/>
        </w:rPr>
        <w:t xml:space="preserve">.    </w:t>
      </w:r>
      <w:r w:rsidR="00AF46F6" w:rsidRPr="00CB56EC">
        <w:rPr>
          <w:b/>
          <w:color w:val="000000"/>
        </w:rPr>
        <w:tab/>
        <w:t>Riskten korunma muhasebesi uygulamalarına ilişkin açıklamalar</w:t>
      </w:r>
    </w:p>
    <w:p w14:paraId="1B0D48BC" w14:textId="77777777" w:rsidR="00AF46F6" w:rsidRPr="00CB56EC" w:rsidRDefault="00AF46F6" w:rsidP="006C4940">
      <w:pPr>
        <w:pStyle w:val="BodyText"/>
        <w:tabs>
          <w:tab w:val="left" w:pos="567"/>
        </w:tabs>
        <w:rPr>
          <w:b/>
          <w:sz w:val="16"/>
          <w:szCs w:val="16"/>
        </w:rPr>
      </w:pPr>
    </w:p>
    <w:p w14:paraId="67AC05D3" w14:textId="1487C917" w:rsidR="005D513D" w:rsidRPr="00CB56EC" w:rsidRDefault="000839D6" w:rsidP="006C4940">
      <w:pPr>
        <w:pStyle w:val="BodyText"/>
        <w:tabs>
          <w:tab w:val="left" w:pos="709"/>
        </w:tabs>
      </w:pPr>
      <w:r w:rsidRPr="00CB56EC">
        <w:t>Bulunmamaktadır (31 Aralık 202</w:t>
      </w:r>
      <w:r w:rsidR="00AD5BFA">
        <w:t>4</w:t>
      </w:r>
      <w:r w:rsidR="005D513D" w:rsidRPr="00CB56EC">
        <w:t xml:space="preserve"> – Bulunmamaktadır).</w:t>
      </w:r>
    </w:p>
    <w:p w14:paraId="4D684BF7" w14:textId="77777777" w:rsidR="00AF46F6" w:rsidRPr="00CB56EC" w:rsidRDefault="00AF46F6" w:rsidP="00AF46F6">
      <w:pPr>
        <w:rPr>
          <w:b/>
          <w:color w:val="000000"/>
          <w:lang w:eastAsia="x-none"/>
        </w:rPr>
      </w:pPr>
    </w:p>
    <w:p w14:paraId="3537142E" w14:textId="47BA617B" w:rsidR="00AF46F6" w:rsidRPr="00CB56EC" w:rsidRDefault="00AF46F6" w:rsidP="00AF46F6">
      <w:pPr>
        <w:ind w:right="-2" w:hanging="851"/>
        <w:jc w:val="both"/>
        <w:rPr>
          <w:b/>
        </w:rPr>
      </w:pPr>
      <w:r w:rsidRPr="00CB56EC">
        <w:rPr>
          <w:sz w:val="16"/>
          <w:szCs w:val="16"/>
          <w:lang w:eastAsia="en-GB"/>
        </w:rPr>
        <w:t xml:space="preserve">      </w:t>
      </w:r>
      <w:r w:rsidR="00AD5BFA">
        <w:rPr>
          <w:b/>
        </w:rPr>
        <w:t>8</w:t>
      </w:r>
      <w:r w:rsidRPr="00CB56EC">
        <w:rPr>
          <w:b/>
        </w:rPr>
        <w:t>.</w:t>
      </w:r>
      <w:r w:rsidRPr="00CB56EC">
        <w:rPr>
          <w:b/>
        </w:rPr>
        <w:tab/>
        <w:t>Risk yönetimine ilişkin açıklamalar</w:t>
      </w:r>
    </w:p>
    <w:p w14:paraId="1D0DED33" w14:textId="77777777" w:rsidR="00AF46F6" w:rsidRPr="00323755" w:rsidRDefault="00AF46F6" w:rsidP="00323755">
      <w:pPr>
        <w:ind w:left="851" w:hanging="851"/>
        <w:jc w:val="both"/>
        <w:rPr>
          <w:b/>
          <w:sz w:val="8"/>
          <w:szCs w:val="8"/>
        </w:rPr>
      </w:pPr>
    </w:p>
    <w:p w14:paraId="3A5171C1" w14:textId="77777777" w:rsidR="00AF46F6" w:rsidRPr="00CB56EC" w:rsidRDefault="00AF46F6" w:rsidP="00323755">
      <w:pPr>
        <w:jc w:val="both"/>
        <w:rPr>
          <w:b/>
        </w:rPr>
      </w:pPr>
      <w:r w:rsidRPr="00CB56EC">
        <w:rPr>
          <w:b/>
        </w:rPr>
        <w:t xml:space="preserve">Banka’nın risk yönetimi yaklaşımı </w:t>
      </w:r>
    </w:p>
    <w:p w14:paraId="6185C3BD" w14:textId="77777777" w:rsidR="00AF46F6" w:rsidRPr="00CB56EC" w:rsidRDefault="00AF46F6" w:rsidP="00AF46F6">
      <w:pPr>
        <w:ind w:left="-567" w:right="-2" w:hanging="993"/>
        <w:jc w:val="both"/>
        <w:rPr>
          <w:i/>
        </w:rPr>
      </w:pPr>
    </w:p>
    <w:p w14:paraId="63B32690" w14:textId="77777777" w:rsidR="00AF46F6" w:rsidRPr="00CB56EC" w:rsidRDefault="00AF46F6" w:rsidP="00BB220E">
      <w:pPr>
        <w:autoSpaceDE w:val="0"/>
        <w:autoSpaceDN w:val="0"/>
        <w:adjustRightInd w:val="0"/>
        <w:spacing w:after="120"/>
        <w:jc w:val="both"/>
      </w:pPr>
      <w:r w:rsidRPr="00CB56EC">
        <w:t>Risk yönetimi politikalarının amacı, Bankanın faaliyetleri sonucunda risk türü bazında maruz kalınan risklerin tanımlanmasını, ölçülmesini, raporlanmasını, izlenmesini ve kontrolünü sağlamaktır.</w:t>
      </w:r>
    </w:p>
    <w:p w14:paraId="6ADB5AA5" w14:textId="77777777" w:rsidR="00AF46F6" w:rsidRPr="00CB56EC" w:rsidRDefault="00AF46F6" w:rsidP="00BB220E">
      <w:pPr>
        <w:autoSpaceDE w:val="0"/>
        <w:autoSpaceDN w:val="0"/>
        <w:adjustRightInd w:val="0"/>
        <w:spacing w:after="120"/>
        <w:jc w:val="both"/>
      </w:pPr>
      <w:r w:rsidRPr="00CB56EC">
        <w:t>Risk yönetimine ilişkin iç düzenlemelerin oluşturulmasında asgari olarak aşağıda yer alan hususlar dikkate alınır:</w:t>
      </w:r>
    </w:p>
    <w:p w14:paraId="7C316133" w14:textId="77777777" w:rsidR="00AF46F6" w:rsidRPr="00CB56EC" w:rsidRDefault="00607E18" w:rsidP="00BB220E">
      <w:pPr>
        <w:autoSpaceDE w:val="0"/>
        <w:autoSpaceDN w:val="0"/>
        <w:adjustRightInd w:val="0"/>
        <w:ind w:firstLine="142"/>
        <w:jc w:val="both"/>
      </w:pPr>
      <w:r w:rsidRPr="00CB56EC">
        <w:t xml:space="preserve">• </w:t>
      </w:r>
      <w:r w:rsidR="00AF46F6" w:rsidRPr="00CB56EC">
        <w:t>Banka’nın iş kollarına ait strateji, politika ve uygulama usulleri,</w:t>
      </w:r>
    </w:p>
    <w:p w14:paraId="0D6AEC13" w14:textId="77777777" w:rsidR="00AF46F6" w:rsidRPr="00CB56EC" w:rsidRDefault="00607E18" w:rsidP="00BB220E">
      <w:pPr>
        <w:autoSpaceDE w:val="0"/>
        <w:autoSpaceDN w:val="0"/>
        <w:adjustRightInd w:val="0"/>
        <w:ind w:firstLine="142"/>
        <w:jc w:val="both"/>
      </w:pPr>
      <w:r w:rsidRPr="00CB56EC">
        <w:t xml:space="preserve">• </w:t>
      </w:r>
      <w:r w:rsidR="00AF46F6" w:rsidRPr="00CB56EC">
        <w:t>Bankanın faaliyetlerinin hacmine, niteliğine ve karmaşıklığına uygunluk,</w:t>
      </w:r>
    </w:p>
    <w:p w14:paraId="59EF42D5" w14:textId="77777777" w:rsidR="00AF46F6" w:rsidRPr="00CB56EC" w:rsidRDefault="00607E18" w:rsidP="00BB220E">
      <w:pPr>
        <w:autoSpaceDE w:val="0"/>
        <w:autoSpaceDN w:val="0"/>
        <w:adjustRightInd w:val="0"/>
        <w:ind w:firstLine="142"/>
        <w:jc w:val="both"/>
      </w:pPr>
      <w:r w:rsidRPr="00CB56EC">
        <w:t xml:space="preserve">• </w:t>
      </w:r>
      <w:r w:rsidR="00AF46F6" w:rsidRPr="00CB56EC">
        <w:t>Bankanın risk stratejisi ve alabileceği risk düzeyi,</w:t>
      </w:r>
    </w:p>
    <w:p w14:paraId="4AE3CC7B" w14:textId="77777777" w:rsidR="00AF46F6" w:rsidRPr="00CB56EC" w:rsidRDefault="00607E18" w:rsidP="00BB220E">
      <w:pPr>
        <w:autoSpaceDE w:val="0"/>
        <w:autoSpaceDN w:val="0"/>
        <w:adjustRightInd w:val="0"/>
        <w:ind w:firstLine="142"/>
        <w:jc w:val="both"/>
      </w:pPr>
      <w:r w:rsidRPr="00CB56EC">
        <w:t xml:space="preserve">• </w:t>
      </w:r>
      <w:r w:rsidR="00AF46F6" w:rsidRPr="00CB56EC">
        <w:t xml:space="preserve">Bankanın risk izleme ve yönetme kapasitesi, </w:t>
      </w:r>
    </w:p>
    <w:p w14:paraId="20286221" w14:textId="77777777" w:rsidR="00AF46F6" w:rsidRPr="00CB56EC" w:rsidRDefault="00AF46F6" w:rsidP="00BB220E">
      <w:pPr>
        <w:autoSpaceDE w:val="0"/>
        <w:autoSpaceDN w:val="0"/>
        <w:adjustRightInd w:val="0"/>
        <w:ind w:firstLine="142"/>
        <w:jc w:val="both"/>
      </w:pPr>
      <w:r w:rsidRPr="00CB56EC">
        <w:t>•</w:t>
      </w:r>
      <w:r w:rsidR="00607E18" w:rsidRPr="00CB56EC">
        <w:t xml:space="preserve"> </w:t>
      </w:r>
      <w:r w:rsidRPr="00CB56EC">
        <w:t>Bankanın geçmiş deneyimi ve performansı,</w:t>
      </w:r>
    </w:p>
    <w:p w14:paraId="48493E7D" w14:textId="77777777" w:rsidR="00AF46F6" w:rsidRPr="00CB56EC" w:rsidRDefault="00607E18" w:rsidP="00BB220E">
      <w:pPr>
        <w:autoSpaceDE w:val="0"/>
        <w:autoSpaceDN w:val="0"/>
        <w:adjustRightInd w:val="0"/>
        <w:ind w:firstLine="142"/>
        <w:jc w:val="both"/>
      </w:pPr>
      <w:r w:rsidRPr="00CB56EC">
        <w:t xml:space="preserve">• </w:t>
      </w:r>
      <w:r w:rsidR="00AF46F6" w:rsidRPr="00CB56EC">
        <w:t>Faaliyetleri yürüten bölümlerin yöneticilerinin alanları ile ilgili konulardaki uzmanlık düzeyleri,</w:t>
      </w:r>
    </w:p>
    <w:p w14:paraId="3CEF2B96" w14:textId="77777777" w:rsidR="00AF46F6" w:rsidRPr="00CB56EC" w:rsidRDefault="00607E18" w:rsidP="00BB220E">
      <w:pPr>
        <w:autoSpaceDE w:val="0"/>
        <w:autoSpaceDN w:val="0"/>
        <w:adjustRightInd w:val="0"/>
        <w:spacing w:after="120"/>
        <w:ind w:firstLine="142"/>
        <w:jc w:val="both"/>
      </w:pPr>
      <w:r w:rsidRPr="00CB56EC">
        <w:t xml:space="preserve">• </w:t>
      </w:r>
      <w:r w:rsidR="00AF46F6" w:rsidRPr="00CB56EC">
        <w:t>Kanunda ve ilgili diğer mevzuatta öngörülen yükümlülükler.</w:t>
      </w:r>
    </w:p>
    <w:p w14:paraId="3E67DBBB" w14:textId="77777777" w:rsidR="00AF46F6" w:rsidRPr="00CB56EC" w:rsidRDefault="00AF46F6" w:rsidP="00BB220E">
      <w:pPr>
        <w:autoSpaceDE w:val="0"/>
        <w:autoSpaceDN w:val="0"/>
        <w:adjustRightInd w:val="0"/>
        <w:spacing w:after="120"/>
        <w:jc w:val="both"/>
      </w:pPr>
      <w:r w:rsidRPr="00CB56EC">
        <w:t xml:space="preserve">Risk yönetimi faaliyetleri, maruz kalınan riskler ile Banka’nın </w:t>
      </w:r>
      <w:r w:rsidR="0065113B" w:rsidRPr="00CB56EC">
        <w:t>dâhil</w:t>
      </w:r>
      <w:r w:rsidRPr="00CB56EC">
        <w:t xml:space="preserve"> olduğu risk grubu ile gerçekleştirilen işlemlerden kaynaklanan risklerin; zamanında ve kapsamlı olarak tanımlanması, ölçümü, izlenmesi, kontrolü, raporlanması faaliyetlerinden oluşur.</w:t>
      </w:r>
    </w:p>
    <w:p w14:paraId="31655E4A" w14:textId="55019BEA" w:rsidR="000B484F" w:rsidRDefault="00AF46F6" w:rsidP="00BB220E">
      <w:pPr>
        <w:autoSpaceDE w:val="0"/>
        <w:autoSpaceDN w:val="0"/>
        <w:adjustRightInd w:val="0"/>
        <w:spacing w:after="120"/>
        <w:jc w:val="both"/>
      </w:pPr>
      <w:r w:rsidRPr="00CB56EC">
        <w:t xml:space="preserve">Risk limitlerinin önerilmesi, değerlendirilmesi, onaylanması, Banka içerisinde duyurulması, izlenmesi ve denetlenmesine ilişkin oluşturulan usul ve esaslar Yönetim Kurulu tarafından onaylanır. Risk limitleri, risk iştahı yapısının bir parçası olarak, Banka’nın finansal sistem içindeki büyüklüğü göz önünde bulundurularak, kayıp tutarı ve tahsis edilen sermaye tutarıyla açık bir şekilde ilişkilendirilerek belirlenir. </w:t>
      </w:r>
      <w:r w:rsidR="000B484F">
        <w:br w:type="page"/>
      </w:r>
    </w:p>
    <w:p w14:paraId="18DF100E" w14:textId="77777777" w:rsidR="00AF46F6" w:rsidRPr="00CB56EC" w:rsidRDefault="00AF46F6" w:rsidP="00BB220E">
      <w:pPr>
        <w:autoSpaceDE w:val="0"/>
        <w:autoSpaceDN w:val="0"/>
        <w:adjustRightInd w:val="0"/>
        <w:spacing w:after="120"/>
        <w:jc w:val="both"/>
      </w:pPr>
      <w:r w:rsidRPr="00CB56EC">
        <w:lastRenderedPageBreak/>
        <w:t xml:space="preserve">Banka risk profilinin, risk limitleri dışına çıkmaması ve gerçekleşen değerlerin Banka Üst Yönetim’i tarafından izlenmesi Yönetim Kurulu sorumluluğundadır. Limit kullanımları yakından izlenir, limit aşımları, gerekli tedbirlerin alınması için Üst Düzey Yönetime ivedilikle bildirilir. </w:t>
      </w:r>
    </w:p>
    <w:p w14:paraId="4077B464" w14:textId="77777777" w:rsidR="00AF46F6" w:rsidRPr="00CB56EC" w:rsidRDefault="00AF46F6" w:rsidP="00BB220E">
      <w:pPr>
        <w:autoSpaceDE w:val="0"/>
        <w:autoSpaceDN w:val="0"/>
        <w:adjustRightInd w:val="0"/>
        <w:spacing w:after="120"/>
        <w:jc w:val="both"/>
      </w:pPr>
      <w:r w:rsidRPr="00CB56EC">
        <w:t>Risk iştahı yapısı içerisinde limit aşım istisnaları tanımlanır ve istisnaların tabi olacağı kurallar yazılı olarak belirlenir. Erken uyarı limitleri ile bu limitlerin aşılması hallerinde riskin taşınması, azaltılması, transfer edilmesi veya riskten kaçınılması dahil uygulanması gereken usul ve esaslar Yönetim Kurulu tarafından belirlenir. Risk limitleri güncel gelişmeler çerçevesinde düzenli olarak gözden geçirilir ve Banka stratejisindeki değişimlere göre uyarlanır.</w:t>
      </w:r>
    </w:p>
    <w:p w14:paraId="4B5028DC" w14:textId="3F469563" w:rsidR="00DC2194" w:rsidRPr="00CB56EC" w:rsidRDefault="00AF46F6" w:rsidP="00BB220E">
      <w:pPr>
        <w:autoSpaceDE w:val="0"/>
        <w:autoSpaceDN w:val="0"/>
        <w:adjustRightInd w:val="0"/>
        <w:spacing w:after="120"/>
        <w:jc w:val="both"/>
      </w:pPr>
      <w:r w:rsidRPr="00CB56EC">
        <w:t>Risk iştahı yapısı, Banka’nın, risk kapasitesini göz önünde bulundurarak hedef ve stratejilerini gerçekleştirmek için taşımak istediği risk düzeyini ifade eder. Risk iştahı; risk türleri ve ana göstergeleri ile gerekli görülen diğer seviyelere bölüştürülür, tahsis edilir ve Yönetim Kurulu tarafından onaylanır. Risk iştahı yapısı, asgari yılda bir kez olmak üzere gerekli görülen durumlarda gözden geçirilir.</w:t>
      </w:r>
    </w:p>
    <w:p w14:paraId="5D3C532A" w14:textId="77777777" w:rsidR="00AF46F6" w:rsidRPr="00CB56EC" w:rsidRDefault="00AF46F6" w:rsidP="00BB220E">
      <w:pPr>
        <w:autoSpaceDE w:val="0"/>
        <w:autoSpaceDN w:val="0"/>
        <w:adjustRightInd w:val="0"/>
        <w:spacing w:after="120"/>
        <w:jc w:val="both"/>
      </w:pPr>
      <w:r w:rsidRPr="00CB56EC">
        <w:t>Banka, maruz kaldığı sayısallaştırılabilen risklerin ölçümü ve sayısallaştırılamayan risklerin değerlendirilmesi için güvenilir ve bütünlük içinde uygulanabilen; yapısı, ürün çeşitleri ve faaliyet alanları ile uyumlu iç düzenlemeler ile etkin bir sistemsel yapı tesis eder. Risk ölçümünde kullanılacak yöntemlerin veya modellerin belirlenmesinde aşağıda belirtilen hususlar dikkate alınır:</w:t>
      </w:r>
    </w:p>
    <w:p w14:paraId="6E4F6AE4" w14:textId="03D4EA29" w:rsidR="00AF46F6" w:rsidRPr="00CB56EC" w:rsidRDefault="00AF46F6" w:rsidP="00BB220E">
      <w:pPr>
        <w:pStyle w:val="default0"/>
        <w:jc w:val="both"/>
        <w:rPr>
          <w:sz w:val="20"/>
          <w:szCs w:val="20"/>
        </w:rPr>
      </w:pPr>
      <w:r w:rsidRPr="00CB56EC">
        <w:rPr>
          <w:sz w:val="20"/>
          <w:szCs w:val="20"/>
        </w:rPr>
        <w:t>Risk Yönetim Sistemi, Banka’nın maruz bulunduğu risklerin sistemli yönetilmesi amacıyla oluşturulan; Yönetim Kurulu, Denetim Komitesi, Aktif-Pasif Komitesi ve Risk Yönetim Başkanlığı (“RYB”)’</w:t>
      </w:r>
      <w:proofErr w:type="spellStart"/>
      <w:r w:rsidRPr="00CB56EC">
        <w:rPr>
          <w:sz w:val="20"/>
          <w:szCs w:val="20"/>
        </w:rPr>
        <w:t>nı</w:t>
      </w:r>
      <w:proofErr w:type="spellEnd"/>
      <w:r w:rsidRPr="00CB56EC">
        <w:rPr>
          <w:sz w:val="20"/>
          <w:szCs w:val="20"/>
        </w:rPr>
        <w:t xml:space="preserve"> ifade eder. Yönetim Kurulu, Banka’da Risk Yönetim Sistemi’nin sahibidir; Banka içinde etkin, yeterli ve uygun bir risk yönetim sisteminin tesis edilmesini ve bu sistemin sürekliliğini temin eder. Banka Risk Yönetim Sistemi’nin temel amacı,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w:t>
      </w:r>
    </w:p>
    <w:p w14:paraId="77C49799" w14:textId="77777777" w:rsidR="00AF46F6" w:rsidRPr="00323755" w:rsidRDefault="00AF46F6" w:rsidP="00AF46F6">
      <w:pPr>
        <w:pStyle w:val="default0"/>
        <w:jc w:val="both"/>
        <w:rPr>
          <w:sz w:val="10"/>
          <w:szCs w:val="10"/>
        </w:rPr>
      </w:pPr>
    </w:p>
    <w:p w14:paraId="4BF8C2A4" w14:textId="77777777" w:rsidR="00AF46F6" w:rsidRDefault="00AF46F6" w:rsidP="00B237AF">
      <w:pPr>
        <w:jc w:val="both"/>
        <w:rPr>
          <w:b/>
          <w:color w:val="000000"/>
        </w:rPr>
      </w:pPr>
      <w:r w:rsidRPr="00CB56EC">
        <w:rPr>
          <w:b/>
          <w:color w:val="000000"/>
        </w:rPr>
        <w:t>GB1 - Risk ağırlıklı tutarlara genel bakış</w:t>
      </w:r>
    </w:p>
    <w:p w14:paraId="3E5287FA" w14:textId="77777777" w:rsidR="000B484F" w:rsidRPr="00CB56EC" w:rsidRDefault="000B484F" w:rsidP="00B237AF">
      <w:pPr>
        <w:jc w:val="both"/>
        <w:rPr>
          <w:b/>
          <w:color w:val="000000"/>
        </w:rPr>
      </w:pPr>
    </w:p>
    <w:p w14:paraId="214FE360" w14:textId="77777777" w:rsidR="00AF46F6" w:rsidRPr="00407144" w:rsidRDefault="00AF46F6" w:rsidP="00AF46F6">
      <w:pPr>
        <w:ind w:hanging="567"/>
        <w:jc w:val="both"/>
        <w:rPr>
          <w:b/>
          <w:color w:val="000000"/>
          <w:sz w:val="2"/>
          <w:szCs w:val="2"/>
        </w:rPr>
      </w:pPr>
      <w:r w:rsidRPr="00CB56EC">
        <w:rPr>
          <w:b/>
          <w:color w:val="000000"/>
        </w:rPr>
        <w:tab/>
      </w:r>
    </w:p>
    <w:tbl>
      <w:tblPr>
        <w:tblW w:w="9282" w:type="dxa"/>
        <w:tblBorders>
          <w:top w:val="single" w:sz="6" w:space="0" w:color="000000"/>
          <w:left w:val="single" w:sz="6" w:space="0" w:color="000000"/>
          <w:bottom w:val="thinThickSmallGap" w:sz="24" w:space="0" w:color="000000"/>
          <w:right w:val="single" w:sz="6" w:space="0" w:color="000000"/>
          <w:insideH w:val="dotted" w:sz="4" w:space="0" w:color="000000"/>
          <w:insideV w:val="dotted" w:sz="4" w:space="0" w:color="000000"/>
        </w:tblBorders>
        <w:tblLayout w:type="fixed"/>
        <w:tblCellMar>
          <w:left w:w="70" w:type="dxa"/>
          <w:right w:w="70" w:type="dxa"/>
        </w:tblCellMar>
        <w:tblLook w:val="04A0" w:firstRow="1" w:lastRow="0" w:firstColumn="1" w:lastColumn="0" w:noHBand="0" w:noVBand="1"/>
      </w:tblPr>
      <w:tblGrid>
        <w:gridCol w:w="321"/>
        <w:gridCol w:w="4940"/>
        <w:gridCol w:w="1340"/>
        <w:gridCol w:w="1340"/>
        <w:gridCol w:w="45"/>
        <w:gridCol w:w="1296"/>
      </w:tblGrid>
      <w:tr w:rsidR="00B87B64" w:rsidRPr="00323755" w14:paraId="127569EF" w14:textId="77777777" w:rsidTr="00056F89">
        <w:trPr>
          <w:trHeight w:val="626"/>
        </w:trPr>
        <w:tc>
          <w:tcPr>
            <w:tcW w:w="321" w:type="dxa"/>
            <w:shd w:val="clear" w:color="auto" w:fill="auto"/>
            <w:vAlign w:val="bottom"/>
            <w:hideMark/>
          </w:tcPr>
          <w:p w14:paraId="10D28C88" w14:textId="77777777" w:rsidR="00B87B64" w:rsidRPr="00323755" w:rsidRDefault="00B87B64" w:rsidP="00223100">
            <w:pPr>
              <w:rPr>
                <w:sz w:val="16"/>
                <w:szCs w:val="16"/>
                <w:lang w:eastAsia="tr-TR"/>
              </w:rPr>
            </w:pPr>
            <w:r w:rsidRPr="00323755">
              <w:rPr>
                <w:sz w:val="16"/>
                <w:szCs w:val="16"/>
                <w:lang w:eastAsia="tr-TR"/>
              </w:rPr>
              <w:t> </w:t>
            </w:r>
          </w:p>
        </w:tc>
        <w:tc>
          <w:tcPr>
            <w:tcW w:w="4940" w:type="dxa"/>
            <w:shd w:val="clear" w:color="auto" w:fill="auto"/>
            <w:vAlign w:val="bottom"/>
            <w:hideMark/>
          </w:tcPr>
          <w:p w14:paraId="7865E8C9" w14:textId="77777777" w:rsidR="00B87B64" w:rsidRPr="00323755" w:rsidRDefault="00B87B64" w:rsidP="00223100">
            <w:pPr>
              <w:rPr>
                <w:sz w:val="16"/>
                <w:szCs w:val="16"/>
                <w:lang w:eastAsia="tr-TR"/>
              </w:rPr>
            </w:pPr>
            <w:r w:rsidRPr="00323755">
              <w:rPr>
                <w:sz w:val="16"/>
                <w:szCs w:val="16"/>
                <w:lang w:eastAsia="tr-TR"/>
              </w:rPr>
              <w:t> </w:t>
            </w:r>
          </w:p>
        </w:tc>
        <w:tc>
          <w:tcPr>
            <w:tcW w:w="2725" w:type="dxa"/>
            <w:gridSpan w:val="3"/>
            <w:shd w:val="clear" w:color="auto" w:fill="auto"/>
            <w:vAlign w:val="center"/>
            <w:hideMark/>
          </w:tcPr>
          <w:p w14:paraId="66E9D583" w14:textId="77777777" w:rsidR="00B87B64" w:rsidRPr="00323755" w:rsidRDefault="00B87B64" w:rsidP="00223100">
            <w:pPr>
              <w:jc w:val="center"/>
              <w:rPr>
                <w:b/>
                <w:bCs/>
                <w:sz w:val="16"/>
                <w:szCs w:val="16"/>
                <w:lang w:eastAsia="tr-TR"/>
              </w:rPr>
            </w:pPr>
            <w:r w:rsidRPr="00323755">
              <w:rPr>
                <w:b/>
                <w:bCs/>
                <w:sz w:val="16"/>
                <w:szCs w:val="16"/>
                <w:lang w:eastAsia="tr-TR"/>
              </w:rPr>
              <w:t>Risk Ağırlıklı</w:t>
            </w:r>
          </w:p>
          <w:p w14:paraId="78A06DBD" w14:textId="33B0F229" w:rsidR="00B87B64" w:rsidRPr="00323755" w:rsidRDefault="00B87B64" w:rsidP="00223100">
            <w:pPr>
              <w:jc w:val="center"/>
              <w:rPr>
                <w:b/>
                <w:bCs/>
                <w:sz w:val="16"/>
                <w:szCs w:val="16"/>
                <w:lang w:eastAsia="tr-TR"/>
              </w:rPr>
            </w:pPr>
            <w:r w:rsidRPr="00323755">
              <w:rPr>
                <w:b/>
                <w:bCs/>
                <w:sz w:val="16"/>
                <w:szCs w:val="16"/>
                <w:lang w:eastAsia="tr-TR"/>
              </w:rPr>
              <w:t>Tutarlar</w:t>
            </w:r>
          </w:p>
        </w:tc>
        <w:tc>
          <w:tcPr>
            <w:tcW w:w="1296" w:type="dxa"/>
            <w:shd w:val="clear" w:color="auto" w:fill="auto"/>
            <w:vAlign w:val="center"/>
            <w:hideMark/>
          </w:tcPr>
          <w:p w14:paraId="3D9EDC47" w14:textId="77777777" w:rsidR="00B87B64" w:rsidRPr="00323755" w:rsidRDefault="00B87B64" w:rsidP="00223100">
            <w:pPr>
              <w:jc w:val="center"/>
              <w:rPr>
                <w:b/>
                <w:bCs/>
                <w:sz w:val="16"/>
                <w:szCs w:val="16"/>
                <w:lang w:eastAsia="tr-TR"/>
              </w:rPr>
            </w:pPr>
            <w:r w:rsidRPr="00323755">
              <w:rPr>
                <w:b/>
                <w:bCs/>
                <w:sz w:val="16"/>
                <w:szCs w:val="16"/>
                <w:lang w:eastAsia="tr-TR"/>
              </w:rPr>
              <w:t>Asgari Sermaye Yükümlülüğü</w:t>
            </w:r>
          </w:p>
        </w:tc>
      </w:tr>
      <w:tr w:rsidR="00AF46F6" w:rsidRPr="00323755" w14:paraId="767A7CEB" w14:textId="77777777" w:rsidTr="00056F89">
        <w:trPr>
          <w:trHeight w:val="113"/>
        </w:trPr>
        <w:tc>
          <w:tcPr>
            <w:tcW w:w="321" w:type="dxa"/>
            <w:shd w:val="clear" w:color="auto" w:fill="auto"/>
            <w:vAlign w:val="bottom"/>
            <w:hideMark/>
          </w:tcPr>
          <w:p w14:paraId="449AF9AF" w14:textId="77777777" w:rsidR="00AF46F6" w:rsidRPr="00323755" w:rsidRDefault="00AF46F6" w:rsidP="00223100">
            <w:pPr>
              <w:rPr>
                <w:sz w:val="16"/>
                <w:szCs w:val="16"/>
                <w:lang w:eastAsia="tr-TR"/>
              </w:rPr>
            </w:pPr>
            <w:r w:rsidRPr="00323755">
              <w:rPr>
                <w:sz w:val="16"/>
                <w:szCs w:val="16"/>
                <w:lang w:eastAsia="tr-TR"/>
              </w:rPr>
              <w:t> </w:t>
            </w:r>
          </w:p>
        </w:tc>
        <w:tc>
          <w:tcPr>
            <w:tcW w:w="4940" w:type="dxa"/>
            <w:shd w:val="clear" w:color="auto" w:fill="auto"/>
            <w:vAlign w:val="bottom"/>
            <w:hideMark/>
          </w:tcPr>
          <w:p w14:paraId="08698964" w14:textId="77777777" w:rsidR="00AF46F6" w:rsidRPr="00323755" w:rsidRDefault="00AF46F6" w:rsidP="00223100">
            <w:pPr>
              <w:rPr>
                <w:sz w:val="16"/>
                <w:szCs w:val="16"/>
                <w:lang w:eastAsia="tr-TR"/>
              </w:rPr>
            </w:pPr>
            <w:r w:rsidRPr="00323755">
              <w:rPr>
                <w:sz w:val="16"/>
                <w:szCs w:val="16"/>
                <w:lang w:eastAsia="tr-TR"/>
              </w:rPr>
              <w:t> </w:t>
            </w:r>
          </w:p>
        </w:tc>
        <w:tc>
          <w:tcPr>
            <w:tcW w:w="1340" w:type="dxa"/>
            <w:shd w:val="clear" w:color="auto" w:fill="auto"/>
            <w:vAlign w:val="center"/>
            <w:hideMark/>
          </w:tcPr>
          <w:p w14:paraId="53C87A7F" w14:textId="4FFC2E9E" w:rsidR="00AF46F6" w:rsidRPr="00323755" w:rsidRDefault="0017300E" w:rsidP="00977913">
            <w:pPr>
              <w:jc w:val="right"/>
              <w:rPr>
                <w:b/>
                <w:bCs/>
                <w:sz w:val="16"/>
                <w:szCs w:val="16"/>
                <w:lang w:eastAsia="tr-TR"/>
              </w:rPr>
            </w:pPr>
            <w:r w:rsidRPr="00323755">
              <w:rPr>
                <w:b/>
                <w:bCs/>
                <w:sz w:val="16"/>
                <w:szCs w:val="16"/>
                <w:lang w:eastAsia="tr-TR"/>
              </w:rPr>
              <w:t>Cari Dönem 3</w:t>
            </w:r>
            <w:r w:rsidR="002D553D">
              <w:rPr>
                <w:b/>
                <w:bCs/>
                <w:sz w:val="16"/>
                <w:szCs w:val="16"/>
                <w:lang w:eastAsia="tr-TR"/>
              </w:rPr>
              <w:t>1</w:t>
            </w:r>
            <w:r w:rsidRPr="00323755">
              <w:rPr>
                <w:b/>
                <w:bCs/>
                <w:sz w:val="16"/>
                <w:szCs w:val="16"/>
                <w:lang w:eastAsia="tr-TR"/>
              </w:rPr>
              <w:t>/</w:t>
            </w:r>
            <w:r w:rsidR="00363A41">
              <w:rPr>
                <w:b/>
                <w:bCs/>
                <w:sz w:val="16"/>
                <w:szCs w:val="16"/>
                <w:lang w:eastAsia="tr-TR"/>
              </w:rPr>
              <w:t>03</w:t>
            </w:r>
            <w:r w:rsidR="00AE5FDF" w:rsidRPr="00323755">
              <w:rPr>
                <w:b/>
                <w:bCs/>
                <w:sz w:val="16"/>
                <w:szCs w:val="16"/>
                <w:lang w:eastAsia="tr-TR"/>
              </w:rPr>
              <w:t>/202</w:t>
            </w:r>
            <w:r w:rsidR="00363A41">
              <w:rPr>
                <w:b/>
                <w:bCs/>
                <w:sz w:val="16"/>
                <w:szCs w:val="16"/>
                <w:lang w:eastAsia="tr-TR"/>
              </w:rPr>
              <w:t>5</w:t>
            </w:r>
          </w:p>
        </w:tc>
        <w:tc>
          <w:tcPr>
            <w:tcW w:w="1340" w:type="dxa"/>
            <w:shd w:val="clear" w:color="auto" w:fill="auto"/>
            <w:vAlign w:val="center"/>
            <w:hideMark/>
          </w:tcPr>
          <w:p w14:paraId="4D104AAE" w14:textId="32F32C6C" w:rsidR="00AF46F6" w:rsidRPr="00323755" w:rsidRDefault="00AE5FDF" w:rsidP="00223100">
            <w:pPr>
              <w:jc w:val="right"/>
              <w:rPr>
                <w:b/>
                <w:bCs/>
                <w:sz w:val="16"/>
                <w:szCs w:val="16"/>
                <w:lang w:eastAsia="tr-TR"/>
              </w:rPr>
            </w:pPr>
            <w:r w:rsidRPr="00323755">
              <w:rPr>
                <w:b/>
                <w:bCs/>
                <w:sz w:val="16"/>
                <w:szCs w:val="16"/>
                <w:lang w:eastAsia="tr-TR"/>
              </w:rPr>
              <w:t>Önceki Dönem 31/12/202</w:t>
            </w:r>
            <w:r w:rsidR="00363A41">
              <w:rPr>
                <w:b/>
                <w:bCs/>
                <w:sz w:val="16"/>
                <w:szCs w:val="16"/>
                <w:lang w:eastAsia="tr-TR"/>
              </w:rPr>
              <w:t>4</w:t>
            </w:r>
          </w:p>
        </w:tc>
        <w:tc>
          <w:tcPr>
            <w:tcW w:w="1341" w:type="dxa"/>
            <w:gridSpan w:val="2"/>
            <w:shd w:val="clear" w:color="auto" w:fill="auto"/>
            <w:vAlign w:val="center"/>
            <w:hideMark/>
          </w:tcPr>
          <w:p w14:paraId="4001A177" w14:textId="01C6BAD5" w:rsidR="00B87B64" w:rsidRPr="00323755" w:rsidRDefault="00AF46F6" w:rsidP="00AE5FDF">
            <w:pPr>
              <w:jc w:val="right"/>
              <w:rPr>
                <w:b/>
                <w:bCs/>
                <w:sz w:val="16"/>
                <w:szCs w:val="16"/>
                <w:lang w:eastAsia="tr-TR"/>
              </w:rPr>
            </w:pPr>
            <w:r w:rsidRPr="00323755">
              <w:rPr>
                <w:b/>
                <w:bCs/>
                <w:sz w:val="16"/>
                <w:szCs w:val="16"/>
                <w:lang w:eastAsia="tr-TR"/>
              </w:rPr>
              <w:t>Cari</w:t>
            </w:r>
            <w:r w:rsidR="00B87B64" w:rsidRPr="00323755">
              <w:rPr>
                <w:b/>
                <w:bCs/>
                <w:sz w:val="16"/>
                <w:szCs w:val="16"/>
                <w:lang w:eastAsia="tr-TR"/>
              </w:rPr>
              <w:t xml:space="preserve"> Dönem</w:t>
            </w:r>
          </w:p>
          <w:p w14:paraId="7CCA4308" w14:textId="15AFF392" w:rsidR="00AF46F6" w:rsidRPr="00323755" w:rsidRDefault="00977913" w:rsidP="00977913">
            <w:pPr>
              <w:jc w:val="right"/>
              <w:rPr>
                <w:b/>
                <w:bCs/>
                <w:sz w:val="16"/>
                <w:szCs w:val="16"/>
                <w:lang w:eastAsia="tr-TR"/>
              </w:rPr>
            </w:pPr>
            <w:r w:rsidRPr="00323755">
              <w:rPr>
                <w:b/>
                <w:bCs/>
                <w:sz w:val="16"/>
                <w:szCs w:val="16"/>
                <w:lang w:eastAsia="tr-TR"/>
              </w:rPr>
              <w:t>3</w:t>
            </w:r>
            <w:r w:rsidR="002D553D">
              <w:rPr>
                <w:b/>
                <w:bCs/>
                <w:sz w:val="16"/>
                <w:szCs w:val="16"/>
                <w:lang w:eastAsia="tr-TR"/>
              </w:rPr>
              <w:t>1</w:t>
            </w:r>
            <w:r w:rsidR="0017300E" w:rsidRPr="00323755">
              <w:rPr>
                <w:b/>
                <w:bCs/>
                <w:sz w:val="16"/>
                <w:szCs w:val="16"/>
                <w:lang w:eastAsia="tr-TR"/>
              </w:rPr>
              <w:t>/</w:t>
            </w:r>
            <w:r w:rsidR="00363A41">
              <w:rPr>
                <w:b/>
                <w:bCs/>
                <w:sz w:val="16"/>
                <w:szCs w:val="16"/>
                <w:lang w:eastAsia="tr-TR"/>
              </w:rPr>
              <w:t>03</w:t>
            </w:r>
            <w:r w:rsidR="00AE5FDF" w:rsidRPr="00323755">
              <w:rPr>
                <w:b/>
                <w:bCs/>
                <w:sz w:val="16"/>
                <w:szCs w:val="16"/>
                <w:lang w:eastAsia="tr-TR"/>
              </w:rPr>
              <w:t>/202</w:t>
            </w:r>
            <w:r w:rsidR="00363A41">
              <w:rPr>
                <w:b/>
                <w:bCs/>
                <w:sz w:val="16"/>
                <w:szCs w:val="16"/>
                <w:lang w:eastAsia="tr-TR"/>
              </w:rPr>
              <w:t>5</w:t>
            </w:r>
          </w:p>
        </w:tc>
      </w:tr>
      <w:tr w:rsidR="00363A41" w:rsidRPr="00323755" w14:paraId="0F504413" w14:textId="77777777" w:rsidTr="00056F89">
        <w:trPr>
          <w:trHeight w:val="113"/>
        </w:trPr>
        <w:tc>
          <w:tcPr>
            <w:tcW w:w="321" w:type="dxa"/>
            <w:shd w:val="clear" w:color="auto" w:fill="auto"/>
            <w:vAlign w:val="center"/>
            <w:hideMark/>
          </w:tcPr>
          <w:p w14:paraId="54173CAE" w14:textId="77777777" w:rsidR="00363A41" w:rsidRPr="00323755" w:rsidRDefault="00363A41" w:rsidP="00363A41">
            <w:pPr>
              <w:jc w:val="center"/>
              <w:rPr>
                <w:b/>
                <w:sz w:val="16"/>
                <w:szCs w:val="16"/>
                <w:lang w:eastAsia="tr-TR"/>
              </w:rPr>
            </w:pPr>
            <w:r w:rsidRPr="00323755">
              <w:rPr>
                <w:b/>
                <w:sz w:val="16"/>
                <w:szCs w:val="16"/>
                <w:lang w:eastAsia="tr-TR"/>
              </w:rPr>
              <w:t>1</w:t>
            </w:r>
          </w:p>
        </w:tc>
        <w:tc>
          <w:tcPr>
            <w:tcW w:w="4940" w:type="dxa"/>
            <w:shd w:val="clear" w:color="auto" w:fill="auto"/>
            <w:vAlign w:val="bottom"/>
            <w:hideMark/>
          </w:tcPr>
          <w:p w14:paraId="1A7FBC0D" w14:textId="77777777" w:rsidR="00363A41" w:rsidRPr="00323755" w:rsidRDefault="00363A41" w:rsidP="00363A41">
            <w:pPr>
              <w:rPr>
                <w:b/>
                <w:sz w:val="16"/>
                <w:szCs w:val="16"/>
                <w:lang w:eastAsia="tr-TR"/>
              </w:rPr>
            </w:pPr>
            <w:r w:rsidRPr="00323755">
              <w:rPr>
                <w:b/>
                <w:sz w:val="16"/>
                <w:szCs w:val="16"/>
                <w:lang w:eastAsia="tr-TR"/>
              </w:rPr>
              <w:t>Kredi riski (karşı taraf kredi riski hariç)</w:t>
            </w:r>
          </w:p>
        </w:tc>
        <w:tc>
          <w:tcPr>
            <w:tcW w:w="1340" w:type="dxa"/>
            <w:shd w:val="clear" w:color="auto" w:fill="auto"/>
            <w:vAlign w:val="bottom"/>
            <w:hideMark/>
          </w:tcPr>
          <w:p w14:paraId="315DF439" w14:textId="2B797945" w:rsidR="00363A41" w:rsidRPr="00323755" w:rsidRDefault="00BA1107" w:rsidP="00363A41">
            <w:pPr>
              <w:jc w:val="right"/>
              <w:rPr>
                <w:b/>
                <w:sz w:val="16"/>
                <w:szCs w:val="16"/>
              </w:rPr>
            </w:pPr>
            <w:r>
              <w:rPr>
                <w:b/>
                <w:sz w:val="16"/>
                <w:szCs w:val="16"/>
              </w:rPr>
              <w:t>6,104,588</w:t>
            </w:r>
          </w:p>
        </w:tc>
        <w:tc>
          <w:tcPr>
            <w:tcW w:w="1340" w:type="dxa"/>
            <w:shd w:val="clear" w:color="auto" w:fill="auto"/>
            <w:vAlign w:val="bottom"/>
            <w:hideMark/>
          </w:tcPr>
          <w:p w14:paraId="7C6EFCB4" w14:textId="323BCD8E" w:rsidR="00363A41" w:rsidRPr="00323755" w:rsidRDefault="00363A41" w:rsidP="00363A41">
            <w:pPr>
              <w:jc w:val="right"/>
              <w:rPr>
                <w:b/>
                <w:sz w:val="16"/>
                <w:szCs w:val="16"/>
                <w:lang w:eastAsia="tr-TR"/>
              </w:rPr>
            </w:pPr>
            <w:r>
              <w:rPr>
                <w:b/>
                <w:sz w:val="16"/>
                <w:szCs w:val="16"/>
              </w:rPr>
              <w:t>5,029,493</w:t>
            </w:r>
          </w:p>
        </w:tc>
        <w:tc>
          <w:tcPr>
            <w:tcW w:w="1341" w:type="dxa"/>
            <w:gridSpan w:val="2"/>
            <w:shd w:val="clear" w:color="auto" w:fill="auto"/>
            <w:vAlign w:val="bottom"/>
            <w:hideMark/>
          </w:tcPr>
          <w:p w14:paraId="48E188F7" w14:textId="6E2E1292" w:rsidR="00363A41" w:rsidRPr="00323755" w:rsidRDefault="00BA1107" w:rsidP="00363A41">
            <w:pPr>
              <w:jc w:val="right"/>
              <w:rPr>
                <w:b/>
                <w:sz w:val="16"/>
                <w:szCs w:val="16"/>
              </w:rPr>
            </w:pPr>
            <w:r>
              <w:rPr>
                <w:b/>
                <w:sz w:val="16"/>
                <w:szCs w:val="16"/>
              </w:rPr>
              <w:t>488,367</w:t>
            </w:r>
          </w:p>
        </w:tc>
      </w:tr>
      <w:tr w:rsidR="00363A41" w:rsidRPr="00323755" w14:paraId="426B706A" w14:textId="77777777" w:rsidTr="00056F89">
        <w:trPr>
          <w:trHeight w:val="113"/>
        </w:trPr>
        <w:tc>
          <w:tcPr>
            <w:tcW w:w="321" w:type="dxa"/>
            <w:shd w:val="clear" w:color="auto" w:fill="auto"/>
            <w:vAlign w:val="center"/>
            <w:hideMark/>
          </w:tcPr>
          <w:p w14:paraId="1550464D" w14:textId="77777777" w:rsidR="00363A41" w:rsidRPr="00323755" w:rsidRDefault="00363A41" w:rsidP="00363A41">
            <w:pPr>
              <w:jc w:val="center"/>
              <w:rPr>
                <w:sz w:val="16"/>
                <w:szCs w:val="16"/>
                <w:lang w:eastAsia="tr-TR"/>
              </w:rPr>
            </w:pPr>
            <w:r w:rsidRPr="00323755">
              <w:rPr>
                <w:sz w:val="16"/>
                <w:szCs w:val="16"/>
                <w:lang w:eastAsia="tr-TR"/>
              </w:rPr>
              <w:t>2</w:t>
            </w:r>
          </w:p>
        </w:tc>
        <w:tc>
          <w:tcPr>
            <w:tcW w:w="4940" w:type="dxa"/>
            <w:shd w:val="clear" w:color="auto" w:fill="auto"/>
            <w:vAlign w:val="bottom"/>
            <w:hideMark/>
          </w:tcPr>
          <w:p w14:paraId="43A5B0B2" w14:textId="77777777" w:rsidR="00363A41" w:rsidRPr="00323755" w:rsidRDefault="00363A41" w:rsidP="00363A41">
            <w:pPr>
              <w:ind w:firstLine="57"/>
              <w:rPr>
                <w:sz w:val="16"/>
                <w:szCs w:val="16"/>
                <w:lang w:eastAsia="tr-TR"/>
              </w:rPr>
            </w:pPr>
            <w:r w:rsidRPr="00323755">
              <w:rPr>
                <w:sz w:val="16"/>
                <w:szCs w:val="16"/>
                <w:lang w:eastAsia="tr-TR"/>
              </w:rPr>
              <w:t>Standart yaklaşım</w:t>
            </w:r>
          </w:p>
        </w:tc>
        <w:tc>
          <w:tcPr>
            <w:tcW w:w="1340" w:type="dxa"/>
            <w:shd w:val="clear" w:color="auto" w:fill="auto"/>
            <w:vAlign w:val="bottom"/>
            <w:hideMark/>
          </w:tcPr>
          <w:p w14:paraId="46786365" w14:textId="788B6851" w:rsidR="00363A41" w:rsidRPr="00323755" w:rsidRDefault="00BA1107" w:rsidP="00363A41">
            <w:pPr>
              <w:jc w:val="right"/>
              <w:rPr>
                <w:sz w:val="16"/>
                <w:szCs w:val="16"/>
              </w:rPr>
            </w:pPr>
            <w:r>
              <w:rPr>
                <w:sz w:val="16"/>
                <w:szCs w:val="16"/>
              </w:rPr>
              <w:t>6,104,588</w:t>
            </w:r>
          </w:p>
        </w:tc>
        <w:tc>
          <w:tcPr>
            <w:tcW w:w="1340" w:type="dxa"/>
            <w:shd w:val="clear" w:color="auto" w:fill="auto"/>
            <w:vAlign w:val="bottom"/>
            <w:hideMark/>
          </w:tcPr>
          <w:p w14:paraId="138A0584" w14:textId="11687CC4" w:rsidR="00363A41" w:rsidRPr="00323755" w:rsidRDefault="00363A41" w:rsidP="00363A41">
            <w:pPr>
              <w:jc w:val="right"/>
              <w:rPr>
                <w:sz w:val="16"/>
                <w:szCs w:val="16"/>
                <w:lang w:eastAsia="tr-TR"/>
              </w:rPr>
            </w:pPr>
            <w:r>
              <w:rPr>
                <w:sz w:val="16"/>
                <w:szCs w:val="16"/>
              </w:rPr>
              <w:t>5,029,493</w:t>
            </w:r>
          </w:p>
        </w:tc>
        <w:tc>
          <w:tcPr>
            <w:tcW w:w="1341" w:type="dxa"/>
            <w:gridSpan w:val="2"/>
            <w:shd w:val="clear" w:color="auto" w:fill="auto"/>
            <w:vAlign w:val="bottom"/>
            <w:hideMark/>
          </w:tcPr>
          <w:p w14:paraId="31025B0B" w14:textId="172DE03E" w:rsidR="00363A41" w:rsidRPr="00323755" w:rsidRDefault="00BA1107" w:rsidP="00363A41">
            <w:pPr>
              <w:jc w:val="right"/>
              <w:rPr>
                <w:sz w:val="16"/>
                <w:szCs w:val="16"/>
              </w:rPr>
            </w:pPr>
            <w:r>
              <w:rPr>
                <w:sz w:val="16"/>
                <w:szCs w:val="16"/>
              </w:rPr>
              <w:t>488,367</w:t>
            </w:r>
          </w:p>
        </w:tc>
      </w:tr>
      <w:tr w:rsidR="00363A41" w:rsidRPr="00323755" w14:paraId="16A71C70" w14:textId="77777777" w:rsidTr="00056F89">
        <w:trPr>
          <w:trHeight w:val="113"/>
        </w:trPr>
        <w:tc>
          <w:tcPr>
            <w:tcW w:w="321" w:type="dxa"/>
            <w:shd w:val="clear" w:color="auto" w:fill="auto"/>
            <w:vAlign w:val="center"/>
            <w:hideMark/>
          </w:tcPr>
          <w:p w14:paraId="2EC46DEC" w14:textId="77777777" w:rsidR="00363A41" w:rsidRPr="00323755" w:rsidRDefault="00363A41" w:rsidP="00363A41">
            <w:pPr>
              <w:jc w:val="center"/>
              <w:rPr>
                <w:sz w:val="16"/>
                <w:szCs w:val="16"/>
                <w:lang w:eastAsia="tr-TR"/>
              </w:rPr>
            </w:pPr>
            <w:r w:rsidRPr="00323755">
              <w:rPr>
                <w:sz w:val="16"/>
                <w:szCs w:val="16"/>
                <w:lang w:eastAsia="tr-TR"/>
              </w:rPr>
              <w:t>3</w:t>
            </w:r>
          </w:p>
        </w:tc>
        <w:tc>
          <w:tcPr>
            <w:tcW w:w="4940" w:type="dxa"/>
            <w:shd w:val="clear" w:color="auto" w:fill="auto"/>
            <w:vAlign w:val="bottom"/>
            <w:hideMark/>
          </w:tcPr>
          <w:p w14:paraId="40B9C14A" w14:textId="77777777" w:rsidR="00363A41" w:rsidRPr="00323755" w:rsidRDefault="00363A41" w:rsidP="00363A41">
            <w:pPr>
              <w:ind w:firstLine="57"/>
              <w:rPr>
                <w:sz w:val="16"/>
                <w:szCs w:val="16"/>
                <w:lang w:eastAsia="tr-TR"/>
              </w:rPr>
            </w:pPr>
            <w:r w:rsidRPr="00323755">
              <w:rPr>
                <w:sz w:val="16"/>
                <w:szCs w:val="16"/>
                <w:lang w:eastAsia="tr-TR"/>
              </w:rPr>
              <w:t>İçsel derecelendirmeye dayalı yaklaşım</w:t>
            </w:r>
          </w:p>
        </w:tc>
        <w:tc>
          <w:tcPr>
            <w:tcW w:w="1340" w:type="dxa"/>
            <w:shd w:val="clear" w:color="auto" w:fill="auto"/>
            <w:vAlign w:val="bottom"/>
            <w:hideMark/>
          </w:tcPr>
          <w:p w14:paraId="31390375" w14:textId="77777777" w:rsidR="00363A41" w:rsidRPr="00323755" w:rsidRDefault="00363A41" w:rsidP="00363A41">
            <w:pPr>
              <w:jc w:val="right"/>
              <w:rPr>
                <w:sz w:val="16"/>
                <w:szCs w:val="16"/>
              </w:rPr>
            </w:pPr>
            <w:r w:rsidRPr="00323755">
              <w:rPr>
                <w:sz w:val="16"/>
                <w:szCs w:val="16"/>
              </w:rPr>
              <w:t>-</w:t>
            </w:r>
          </w:p>
        </w:tc>
        <w:tc>
          <w:tcPr>
            <w:tcW w:w="1340" w:type="dxa"/>
            <w:shd w:val="clear" w:color="auto" w:fill="auto"/>
            <w:vAlign w:val="bottom"/>
            <w:hideMark/>
          </w:tcPr>
          <w:p w14:paraId="73467598" w14:textId="0A0CF242" w:rsidR="00363A41" w:rsidRPr="00323755" w:rsidRDefault="00363A41" w:rsidP="00363A41">
            <w:pPr>
              <w:jc w:val="right"/>
              <w:rPr>
                <w:sz w:val="16"/>
                <w:szCs w:val="16"/>
                <w:lang w:eastAsia="tr-TR"/>
              </w:rPr>
            </w:pPr>
            <w:r w:rsidRPr="00323755">
              <w:rPr>
                <w:sz w:val="16"/>
                <w:szCs w:val="16"/>
              </w:rPr>
              <w:t>-</w:t>
            </w:r>
          </w:p>
        </w:tc>
        <w:tc>
          <w:tcPr>
            <w:tcW w:w="1341" w:type="dxa"/>
            <w:gridSpan w:val="2"/>
            <w:shd w:val="clear" w:color="auto" w:fill="auto"/>
            <w:vAlign w:val="bottom"/>
            <w:hideMark/>
          </w:tcPr>
          <w:p w14:paraId="711A3D1B" w14:textId="77777777" w:rsidR="00363A41" w:rsidRPr="00323755" w:rsidRDefault="00363A41" w:rsidP="00363A41">
            <w:pPr>
              <w:jc w:val="right"/>
              <w:rPr>
                <w:sz w:val="16"/>
                <w:szCs w:val="16"/>
              </w:rPr>
            </w:pPr>
            <w:r w:rsidRPr="00323755">
              <w:rPr>
                <w:sz w:val="16"/>
                <w:szCs w:val="16"/>
              </w:rPr>
              <w:t>-</w:t>
            </w:r>
          </w:p>
        </w:tc>
      </w:tr>
      <w:tr w:rsidR="00363A41" w:rsidRPr="00323755" w14:paraId="4198B5C9" w14:textId="77777777" w:rsidTr="00056F89">
        <w:trPr>
          <w:trHeight w:val="113"/>
        </w:trPr>
        <w:tc>
          <w:tcPr>
            <w:tcW w:w="321" w:type="dxa"/>
            <w:shd w:val="clear" w:color="auto" w:fill="auto"/>
            <w:vAlign w:val="center"/>
            <w:hideMark/>
          </w:tcPr>
          <w:p w14:paraId="23FAB042" w14:textId="77777777" w:rsidR="00363A41" w:rsidRPr="00323755" w:rsidRDefault="00363A41" w:rsidP="00363A41">
            <w:pPr>
              <w:jc w:val="center"/>
              <w:rPr>
                <w:b/>
                <w:sz w:val="16"/>
                <w:szCs w:val="16"/>
                <w:lang w:eastAsia="tr-TR"/>
              </w:rPr>
            </w:pPr>
            <w:r w:rsidRPr="00323755">
              <w:rPr>
                <w:b/>
                <w:sz w:val="16"/>
                <w:szCs w:val="16"/>
                <w:lang w:eastAsia="tr-TR"/>
              </w:rPr>
              <w:t>4</w:t>
            </w:r>
          </w:p>
        </w:tc>
        <w:tc>
          <w:tcPr>
            <w:tcW w:w="4940" w:type="dxa"/>
            <w:shd w:val="clear" w:color="auto" w:fill="auto"/>
            <w:vAlign w:val="bottom"/>
            <w:hideMark/>
          </w:tcPr>
          <w:p w14:paraId="634896F6" w14:textId="77777777" w:rsidR="00363A41" w:rsidRPr="00323755" w:rsidRDefault="00363A41" w:rsidP="00363A41">
            <w:pPr>
              <w:rPr>
                <w:b/>
                <w:sz w:val="16"/>
                <w:szCs w:val="16"/>
                <w:lang w:eastAsia="tr-TR"/>
              </w:rPr>
            </w:pPr>
            <w:r w:rsidRPr="00323755">
              <w:rPr>
                <w:b/>
                <w:sz w:val="16"/>
                <w:szCs w:val="16"/>
                <w:lang w:eastAsia="tr-TR"/>
              </w:rPr>
              <w:t>Karşı taraf kredi riski</w:t>
            </w:r>
          </w:p>
        </w:tc>
        <w:tc>
          <w:tcPr>
            <w:tcW w:w="1340" w:type="dxa"/>
            <w:shd w:val="clear" w:color="auto" w:fill="auto"/>
            <w:vAlign w:val="bottom"/>
            <w:hideMark/>
          </w:tcPr>
          <w:p w14:paraId="72D4440A" w14:textId="560064E4" w:rsidR="00363A41" w:rsidRPr="00323755" w:rsidRDefault="00BA1107" w:rsidP="00363A41">
            <w:pPr>
              <w:jc w:val="right"/>
              <w:rPr>
                <w:b/>
                <w:sz w:val="16"/>
                <w:szCs w:val="16"/>
              </w:rPr>
            </w:pPr>
            <w:r>
              <w:rPr>
                <w:b/>
                <w:sz w:val="16"/>
                <w:szCs w:val="16"/>
              </w:rPr>
              <w:t>11,328</w:t>
            </w:r>
          </w:p>
        </w:tc>
        <w:tc>
          <w:tcPr>
            <w:tcW w:w="1340" w:type="dxa"/>
            <w:shd w:val="clear" w:color="auto" w:fill="auto"/>
            <w:vAlign w:val="bottom"/>
            <w:hideMark/>
          </w:tcPr>
          <w:p w14:paraId="54432A51" w14:textId="4E37C950" w:rsidR="00363A41" w:rsidRPr="00323755" w:rsidRDefault="00363A41" w:rsidP="00363A41">
            <w:pPr>
              <w:jc w:val="right"/>
              <w:rPr>
                <w:b/>
                <w:sz w:val="16"/>
                <w:szCs w:val="16"/>
              </w:rPr>
            </w:pPr>
            <w:r>
              <w:rPr>
                <w:b/>
                <w:sz w:val="16"/>
                <w:szCs w:val="16"/>
              </w:rPr>
              <w:t>1,310</w:t>
            </w:r>
          </w:p>
        </w:tc>
        <w:tc>
          <w:tcPr>
            <w:tcW w:w="1341" w:type="dxa"/>
            <w:gridSpan w:val="2"/>
            <w:shd w:val="clear" w:color="auto" w:fill="auto"/>
            <w:vAlign w:val="bottom"/>
            <w:hideMark/>
          </w:tcPr>
          <w:p w14:paraId="2FBB5AD7" w14:textId="682B6BC6" w:rsidR="00363A41" w:rsidRPr="00323755" w:rsidRDefault="00BA1107" w:rsidP="00363A41">
            <w:pPr>
              <w:jc w:val="right"/>
              <w:rPr>
                <w:b/>
                <w:sz w:val="16"/>
                <w:szCs w:val="16"/>
              </w:rPr>
            </w:pPr>
            <w:r>
              <w:rPr>
                <w:b/>
                <w:sz w:val="16"/>
                <w:szCs w:val="16"/>
              </w:rPr>
              <w:t>906</w:t>
            </w:r>
          </w:p>
        </w:tc>
      </w:tr>
      <w:tr w:rsidR="00363A41" w:rsidRPr="00323755" w14:paraId="795AEDAF" w14:textId="77777777" w:rsidTr="00056F89">
        <w:trPr>
          <w:trHeight w:val="113"/>
        </w:trPr>
        <w:tc>
          <w:tcPr>
            <w:tcW w:w="321" w:type="dxa"/>
            <w:shd w:val="clear" w:color="auto" w:fill="auto"/>
            <w:vAlign w:val="center"/>
            <w:hideMark/>
          </w:tcPr>
          <w:p w14:paraId="1A82A508" w14:textId="77777777" w:rsidR="00363A41" w:rsidRPr="00323755" w:rsidRDefault="00363A41" w:rsidP="00363A41">
            <w:pPr>
              <w:jc w:val="center"/>
              <w:rPr>
                <w:sz w:val="16"/>
                <w:szCs w:val="16"/>
                <w:lang w:eastAsia="tr-TR"/>
              </w:rPr>
            </w:pPr>
            <w:r w:rsidRPr="00323755">
              <w:rPr>
                <w:sz w:val="16"/>
                <w:szCs w:val="16"/>
                <w:lang w:eastAsia="tr-TR"/>
              </w:rPr>
              <w:t>5</w:t>
            </w:r>
          </w:p>
        </w:tc>
        <w:tc>
          <w:tcPr>
            <w:tcW w:w="4940" w:type="dxa"/>
            <w:shd w:val="clear" w:color="auto" w:fill="auto"/>
            <w:vAlign w:val="bottom"/>
            <w:hideMark/>
          </w:tcPr>
          <w:p w14:paraId="2101E28C" w14:textId="77777777" w:rsidR="00363A41" w:rsidRPr="00323755" w:rsidRDefault="00363A41" w:rsidP="00363A41">
            <w:pPr>
              <w:ind w:firstLine="57"/>
              <w:rPr>
                <w:sz w:val="16"/>
                <w:szCs w:val="16"/>
                <w:lang w:eastAsia="tr-TR"/>
              </w:rPr>
            </w:pPr>
            <w:r w:rsidRPr="00323755">
              <w:rPr>
                <w:sz w:val="16"/>
                <w:szCs w:val="16"/>
                <w:lang w:eastAsia="tr-TR"/>
              </w:rPr>
              <w:t>Karşı taraf kredi riski için standart yaklaşım</w:t>
            </w:r>
          </w:p>
        </w:tc>
        <w:tc>
          <w:tcPr>
            <w:tcW w:w="1340" w:type="dxa"/>
            <w:shd w:val="clear" w:color="auto" w:fill="auto"/>
            <w:vAlign w:val="bottom"/>
            <w:hideMark/>
          </w:tcPr>
          <w:p w14:paraId="605CE901" w14:textId="64D268D0" w:rsidR="00363A41" w:rsidRPr="00323755" w:rsidRDefault="00BA1107" w:rsidP="00363A41">
            <w:pPr>
              <w:jc w:val="right"/>
              <w:rPr>
                <w:sz w:val="16"/>
                <w:szCs w:val="16"/>
              </w:rPr>
            </w:pPr>
            <w:r>
              <w:rPr>
                <w:sz w:val="16"/>
                <w:szCs w:val="16"/>
              </w:rPr>
              <w:t>11,328</w:t>
            </w:r>
          </w:p>
        </w:tc>
        <w:tc>
          <w:tcPr>
            <w:tcW w:w="1340" w:type="dxa"/>
            <w:shd w:val="clear" w:color="auto" w:fill="auto"/>
            <w:vAlign w:val="bottom"/>
            <w:hideMark/>
          </w:tcPr>
          <w:p w14:paraId="6763A487" w14:textId="31C68EA1" w:rsidR="00363A41" w:rsidRPr="00323755" w:rsidRDefault="00363A41" w:rsidP="00363A41">
            <w:pPr>
              <w:jc w:val="right"/>
              <w:rPr>
                <w:sz w:val="16"/>
                <w:szCs w:val="16"/>
                <w:lang w:eastAsia="tr-TR"/>
              </w:rPr>
            </w:pPr>
            <w:r>
              <w:rPr>
                <w:sz w:val="16"/>
                <w:szCs w:val="16"/>
              </w:rPr>
              <w:t>1,310</w:t>
            </w:r>
          </w:p>
        </w:tc>
        <w:tc>
          <w:tcPr>
            <w:tcW w:w="1341" w:type="dxa"/>
            <w:gridSpan w:val="2"/>
            <w:shd w:val="clear" w:color="auto" w:fill="auto"/>
            <w:vAlign w:val="bottom"/>
            <w:hideMark/>
          </w:tcPr>
          <w:p w14:paraId="74ABAEB9" w14:textId="770BE440" w:rsidR="00363A41" w:rsidRPr="00323755" w:rsidRDefault="00BA1107" w:rsidP="00363A41">
            <w:pPr>
              <w:jc w:val="right"/>
              <w:rPr>
                <w:sz w:val="16"/>
                <w:szCs w:val="16"/>
              </w:rPr>
            </w:pPr>
            <w:r>
              <w:rPr>
                <w:sz w:val="16"/>
                <w:szCs w:val="16"/>
              </w:rPr>
              <w:t>906</w:t>
            </w:r>
          </w:p>
        </w:tc>
      </w:tr>
      <w:tr w:rsidR="00363A41" w:rsidRPr="00323755" w14:paraId="6D8A4D50" w14:textId="77777777" w:rsidTr="00056F89">
        <w:trPr>
          <w:trHeight w:val="113"/>
        </w:trPr>
        <w:tc>
          <w:tcPr>
            <w:tcW w:w="321" w:type="dxa"/>
            <w:shd w:val="clear" w:color="auto" w:fill="auto"/>
            <w:vAlign w:val="center"/>
            <w:hideMark/>
          </w:tcPr>
          <w:p w14:paraId="305D43CB" w14:textId="77777777" w:rsidR="00363A41" w:rsidRPr="00323755" w:rsidRDefault="00363A41" w:rsidP="00363A41">
            <w:pPr>
              <w:jc w:val="center"/>
              <w:rPr>
                <w:sz w:val="16"/>
                <w:szCs w:val="16"/>
                <w:lang w:eastAsia="tr-TR"/>
              </w:rPr>
            </w:pPr>
            <w:r w:rsidRPr="00323755">
              <w:rPr>
                <w:sz w:val="16"/>
                <w:szCs w:val="16"/>
                <w:lang w:eastAsia="tr-TR"/>
              </w:rPr>
              <w:t>6</w:t>
            </w:r>
          </w:p>
        </w:tc>
        <w:tc>
          <w:tcPr>
            <w:tcW w:w="4940" w:type="dxa"/>
            <w:shd w:val="clear" w:color="auto" w:fill="auto"/>
            <w:vAlign w:val="bottom"/>
            <w:hideMark/>
          </w:tcPr>
          <w:p w14:paraId="04FE87E9" w14:textId="77777777" w:rsidR="00363A41" w:rsidRPr="00323755" w:rsidRDefault="00363A41" w:rsidP="00363A41">
            <w:pPr>
              <w:ind w:firstLine="57"/>
              <w:rPr>
                <w:sz w:val="16"/>
                <w:szCs w:val="16"/>
                <w:lang w:eastAsia="tr-TR"/>
              </w:rPr>
            </w:pPr>
            <w:r w:rsidRPr="00323755">
              <w:rPr>
                <w:sz w:val="16"/>
                <w:szCs w:val="16"/>
                <w:lang w:eastAsia="tr-TR"/>
              </w:rPr>
              <w:t>İçsel model yöntemi</w:t>
            </w:r>
          </w:p>
        </w:tc>
        <w:tc>
          <w:tcPr>
            <w:tcW w:w="1340" w:type="dxa"/>
            <w:shd w:val="clear" w:color="auto" w:fill="auto"/>
            <w:vAlign w:val="bottom"/>
            <w:hideMark/>
          </w:tcPr>
          <w:p w14:paraId="33B09BDC" w14:textId="77777777" w:rsidR="00363A41" w:rsidRPr="00323755" w:rsidRDefault="00363A41" w:rsidP="00363A41">
            <w:pPr>
              <w:jc w:val="right"/>
              <w:rPr>
                <w:sz w:val="16"/>
                <w:szCs w:val="16"/>
              </w:rPr>
            </w:pPr>
            <w:r w:rsidRPr="00323755">
              <w:rPr>
                <w:sz w:val="16"/>
                <w:szCs w:val="16"/>
              </w:rPr>
              <w:t>-</w:t>
            </w:r>
          </w:p>
        </w:tc>
        <w:tc>
          <w:tcPr>
            <w:tcW w:w="1340" w:type="dxa"/>
            <w:shd w:val="clear" w:color="auto" w:fill="auto"/>
            <w:vAlign w:val="bottom"/>
            <w:hideMark/>
          </w:tcPr>
          <w:p w14:paraId="195812D4" w14:textId="0E6625F9" w:rsidR="00363A41" w:rsidRPr="00323755" w:rsidRDefault="00363A41" w:rsidP="00363A41">
            <w:pPr>
              <w:jc w:val="right"/>
              <w:rPr>
                <w:sz w:val="16"/>
                <w:szCs w:val="16"/>
                <w:lang w:eastAsia="tr-TR"/>
              </w:rPr>
            </w:pPr>
            <w:r w:rsidRPr="00323755">
              <w:rPr>
                <w:sz w:val="16"/>
                <w:szCs w:val="16"/>
              </w:rPr>
              <w:t>-</w:t>
            </w:r>
          </w:p>
        </w:tc>
        <w:tc>
          <w:tcPr>
            <w:tcW w:w="1341" w:type="dxa"/>
            <w:gridSpan w:val="2"/>
            <w:shd w:val="clear" w:color="auto" w:fill="auto"/>
            <w:vAlign w:val="bottom"/>
            <w:hideMark/>
          </w:tcPr>
          <w:p w14:paraId="62D70291" w14:textId="77777777" w:rsidR="00363A41" w:rsidRPr="00323755" w:rsidRDefault="00363A41" w:rsidP="00363A41">
            <w:pPr>
              <w:jc w:val="right"/>
              <w:rPr>
                <w:sz w:val="16"/>
                <w:szCs w:val="16"/>
              </w:rPr>
            </w:pPr>
            <w:r w:rsidRPr="00323755">
              <w:rPr>
                <w:sz w:val="16"/>
                <w:szCs w:val="16"/>
              </w:rPr>
              <w:t>-</w:t>
            </w:r>
          </w:p>
        </w:tc>
      </w:tr>
      <w:tr w:rsidR="00363A41" w:rsidRPr="00323755" w14:paraId="17F5EF9C" w14:textId="77777777" w:rsidTr="00056F89">
        <w:trPr>
          <w:trHeight w:val="113"/>
        </w:trPr>
        <w:tc>
          <w:tcPr>
            <w:tcW w:w="321" w:type="dxa"/>
            <w:shd w:val="clear" w:color="auto" w:fill="auto"/>
            <w:vAlign w:val="center"/>
            <w:hideMark/>
          </w:tcPr>
          <w:p w14:paraId="6DC4F1B1" w14:textId="77777777" w:rsidR="00363A41" w:rsidRPr="00323755" w:rsidRDefault="00363A41" w:rsidP="00363A41">
            <w:pPr>
              <w:jc w:val="center"/>
              <w:rPr>
                <w:b/>
                <w:sz w:val="16"/>
                <w:szCs w:val="16"/>
                <w:lang w:eastAsia="tr-TR"/>
              </w:rPr>
            </w:pPr>
            <w:r w:rsidRPr="00323755">
              <w:rPr>
                <w:b/>
                <w:sz w:val="16"/>
                <w:szCs w:val="16"/>
                <w:lang w:eastAsia="tr-TR"/>
              </w:rPr>
              <w:t>7</w:t>
            </w:r>
          </w:p>
        </w:tc>
        <w:tc>
          <w:tcPr>
            <w:tcW w:w="4940" w:type="dxa"/>
            <w:shd w:val="clear" w:color="auto" w:fill="auto"/>
            <w:vAlign w:val="bottom"/>
            <w:hideMark/>
          </w:tcPr>
          <w:p w14:paraId="3779086A" w14:textId="77777777" w:rsidR="00363A41" w:rsidRPr="00323755" w:rsidRDefault="00363A41" w:rsidP="00363A41">
            <w:pPr>
              <w:rPr>
                <w:b/>
                <w:sz w:val="16"/>
                <w:szCs w:val="16"/>
                <w:lang w:eastAsia="tr-TR"/>
              </w:rPr>
            </w:pPr>
            <w:r w:rsidRPr="00323755">
              <w:rPr>
                <w:b/>
                <w:sz w:val="16"/>
                <w:szCs w:val="16"/>
                <w:lang w:eastAsia="tr-TR"/>
              </w:rPr>
              <w:t>Basit risk ağırlığı yaklaşımı veya içsel modeller yaklaşımında bankacılık hesabındaki hisse senedi pozisyonları</w:t>
            </w:r>
          </w:p>
        </w:tc>
        <w:tc>
          <w:tcPr>
            <w:tcW w:w="1340" w:type="dxa"/>
            <w:shd w:val="clear" w:color="auto" w:fill="auto"/>
            <w:vAlign w:val="bottom"/>
            <w:hideMark/>
          </w:tcPr>
          <w:p w14:paraId="3944A0C0" w14:textId="77777777" w:rsidR="00363A41" w:rsidRPr="00323755" w:rsidRDefault="00363A41" w:rsidP="00363A41">
            <w:pPr>
              <w:jc w:val="right"/>
              <w:rPr>
                <w:b/>
                <w:sz w:val="16"/>
                <w:szCs w:val="16"/>
              </w:rPr>
            </w:pPr>
            <w:r w:rsidRPr="00323755">
              <w:rPr>
                <w:b/>
                <w:sz w:val="16"/>
                <w:szCs w:val="16"/>
              </w:rPr>
              <w:t>-</w:t>
            </w:r>
          </w:p>
        </w:tc>
        <w:tc>
          <w:tcPr>
            <w:tcW w:w="1340" w:type="dxa"/>
            <w:shd w:val="clear" w:color="auto" w:fill="auto"/>
            <w:vAlign w:val="bottom"/>
            <w:hideMark/>
          </w:tcPr>
          <w:p w14:paraId="18D7C237" w14:textId="3B68C576" w:rsidR="00363A41" w:rsidRPr="00323755" w:rsidRDefault="00363A41" w:rsidP="00363A41">
            <w:pPr>
              <w:jc w:val="right"/>
              <w:rPr>
                <w:b/>
                <w:sz w:val="16"/>
                <w:szCs w:val="16"/>
                <w:lang w:eastAsia="tr-TR"/>
              </w:rPr>
            </w:pPr>
            <w:r w:rsidRPr="00323755">
              <w:rPr>
                <w:b/>
                <w:sz w:val="16"/>
                <w:szCs w:val="16"/>
              </w:rPr>
              <w:t>-</w:t>
            </w:r>
          </w:p>
        </w:tc>
        <w:tc>
          <w:tcPr>
            <w:tcW w:w="1341" w:type="dxa"/>
            <w:gridSpan w:val="2"/>
            <w:shd w:val="clear" w:color="auto" w:fill="auto"/>
            <w:vAlign w:val="bottom"/>
            <w:hideMark/>
          </w:tcPr>
          <w:p w14:paraId="28427101" w14:textId="77777777" w:rsidR="00363A41" w:rsidRPr="00323755" w:rsidRDefault="00363A41" w:rsidP="00363A41">
            <w:pPr>
              <w:jc w:val="right"/>
              <w:rPr>
                <w:b/>
                <w:sz w:val="16"/>
                <w:szCs w:val="16"/>
              </w:rPr>
            </w:pPr>
            <w:r w:rsidRPr="00323755">
              <w:rPr>
                <w:b/>
                <w:sz w:val="16"/>
                <w:szCs w:val="16"/>
              </w:rPr>
              <w:t>-</w:t>
            </w:r>
          </w:p>
        </w:tc>
      </w:tr>
      <w:tr w:rsidR="00363A41" w:rsidRPr="00323755" w14:paraId="50941550" w14:textId="77777777" w:rsidTr="00056F89">
        <w:trPr>
          <w:trHeight w:val="113"/>
        </w:trPr>
        <w:tc>
          <w:tcPr>
            <w:tcW w:w="321" w:type="dxa"/>
            <w:shd w:val="clear" w:color="auto" w:fill="auto"/>
            <w:vAlign w:val="center"/>
            <w:hideMark/>
          </w:tcPr>
          <w:p w14:paraId="50F5E8A5" w14:textId="77777777" w:rsidR="00363A41" w:rsidRPr="00323755" w:rsidRDefault="00363A41" w:rsidP="00363A41">
            <w:pPr>
              <w:jc w:val="center"/>
              <w:rPr>
                <w:b/>
                <w:sz w:val="16"/>
                <w:szCs w:val="16"/>
                <w:lang w:eastAsia="tr-TR"/>
              </w:rPr>
            </w:pPr>
            <w:r w:rsidRPr="00323755">
              <w:rPr>
                <w:b/>
                <w:sz w:val="16"/>
                <w:szCs w:val="16"/>
                <w:lang w:eastAsia="tr-TR"/>
              </w:rPr>
              <w:t>8</w:t>
            </w:r>
          </w:p>
        </w:tc>
        <w:tc>
          <w:tcPr>
            <w:tcW w:w="4940" w:type="dxa"/>
            <w:shd w:val="clear" w:color="auto" w:fill="auto"/>
            <w:vAlign w:val="bottom"/>
            <w:hideMark/>
          </w:tcPr>
          <w:p w14:paraId="04EAEBE5" w14:textId="77777777" w:rsidR="00363A41" w:rsidRPr="00323755" w:rsidRDefault="00363A41" w:rsidP="00363A41">
            <w:pPr>
              <w:rPr>
                <w:b/>
                <w:sz w:val="16"/>
                <w:szCs w:val="16"/>
                <w:lang w:eastAsia="tr-TR"/>
              </w:rPr>
            </w:pPr>
            <w:proofErr w:type="spellStart"/>
            <w:r w:rsidRPr="00323755">
              <w:rPr>
                <w:b/>
                <w:sz w:val="16"/>
                <w:szCs w:val="16"/>
                <w:lang w:eastAsia="tr-TR"/>
              </w:rPr>
              <w:t>KYK'ya</w:t>
            </w:r>
            <w:proofErr w:type="spellEnd"/>
            <w:r w:rsidRPr="00323755">
              <w:rPr>
                <w:b/>
                <w:sz w:val="16"/>
                <w:szCs w:val="16"/>
                <w:lang w:eastAsia="tr-TR"/>
              </w:rPr>
              <w:t xml:space="preserve"> yapılan yatırımlar-içerik yöntemi</w:t>
            </w:r>
          </w:p>
        </w:tc>
        <w:tc>
          <w:tcPr>
            <w:tcW w:w="1340" w:type="dxa"/>
            <w:shd w:val="clear" w:color="auto" w:fill="auto"/>
            <w:vAlign w:val="bottom"/>
            <w:hideMark/>
          </w:tcPr>
          <w:p w14:paraId="43685D86" w14:textId="77777777" w:rsidR="00363A41" w:rsidRPr="00323755" w:rsidRDefault="00363A41" w:rsidP="00363A41">
            <w:pPr>
              <w:jc w:val="right"/>
              <w:rPr>
                <w:b/>
                <w:sz w:val="16"/>
                <w:szCs w:val="16"/>
              </w:rPr>
            </w:pPr>
            <w:r w:rsidRPr="00323755">
              <w:rPr>
                <w:b/>
                <w:sz w:val="16"/>
                <w:szCs w:val="16"/>
              </w:rPr>
              <w:t>-</w:t>
            </w:r>
          </w:p>
        </w:tc>
        <w:tc>
          <w:tcPr>
            <w:tcW w:w="1340" w:type="dxa"/>
            <w:shd w:val="clear" w:color="auto" w:fill="auto"/>
            <w:vAlign w:val="bottom"/>
            <w:hideMark/>
          </w:tcPr>
          <w:p w14:paraId="15D8B367" w14:textId="77E67DA1" w:rsidR="00363A41" w:rsidRPr="00323755" w:rsidRDefault="00363A41" w:rsidP="00363A41">
            <w:pPr>
              <w:jc w:val="right"/>
              <w:rPr>
                <w:b/>
                <w:sz w:val="16"/>
                <w:szCs w:val="16"/>
                <w:lang w:eastAsia="tr-TR"/>
              </w:rPr>
            </w:pPr>
            <w:r w:rsidRPr="00323755">
              <w:rPr>
                <w:b/>
                <w:sz w:val="16"/>
                <w:szCs w:val="16"/>
              </w:rPr>
              <w:t>-</w:t>
            </w:r>
          </w:p>
        </w:tc>
        <w:tc>
          <w:tcPr>
            <w:tcW w:w="1341" w:type="dxa"/>
            <w:gridSpan w:val="2"/>
            <w:shd w:val="clear" w:color="auto" w:fill="auto"/>
            <w:vAlign w:val="bottom"/>
            <w:hideMark/>
          </w:tcPr>
          <w:p w14:paraId="3567221A" w14:textId="77777777" w:rsidR="00363A41" w:rsidRPr="00323755" w:rsidRDefault="00363A41" w:rsidP="00363A41">
            <w:pPr>
              <w:jc w:val="right"/>
              <w:rPr>
                <w:b/>
                <w:sz w:val="16"/>
                <w:szCs w:val="16"/>
              </w:rPr>
            </w:pPr>
            <w:r w:rsidRPr="00323755">
              <w:rPr>
                <w:b/>
                <w:sz w:val="16"/>
                <w:szCs w:val="16"/>
              </w:rPr>
              <w:t>-</w:t>
            </w:r>
          </w:p>
        </w:tc>
      </w:tr>
      <w:tr w:rsidR="00363A41" w:rsidRPr="00323755" w14:paraId="32760830" w14:textId="77777777" w:rsidTr="00056F89">
        <w:trPr>
          <w:trHeight w:val="113"/>
        </w:trPr>
        <w:tc>
          <w:tcPr>
            <w:tcW w:w="321" w:type="dxa"/>
            <w:shd w:val="clear" w:color="auto" w:fill="auto"/>
            <w:vAlign w:val="center"/>
            <w:hideMark/>
          </w:tcPr>
          <w:p w14:paraId="5C027E0B" w14:textId="77777777" w:rsidR="00363A41" w:rsidRPr="00323755" w:rsidRDefault="00363A41" w:rsidP="00363A41">
            <w:pPr>
              <w:jc w:val="center"/>
              <w:rPr>
                <w:b/>
                <w:sz w:val="16"/>
                <w:szCs w:val="16"/>
                <w:lang w:eastAsia="tr-TR"/>
              </w:rPr>
            </w:pPr>
            <w:r w:rsidRPr="00323755">
              <w:rPr>
                <w:b/>
                <w:sz w:val="16"/>
                <w:szCs w:val="16"/>
                <w:lang w:eastAsia="tr-TR"/>
              </w:rPr>
              <w:t>9</w:t>
            </w:r>
          </w:p>
        </w:tc>
        <w:tc>
          <w:tcPr>
            <w:tcW w:w="4940" w:type="dxa"/>
            <w:shd w:val="clear" w:color="auto" w:fill="auto"/>
            <w:vAlign w:val="bottom"/>
            <w:hideMark/>
          </w:tcPr>
          <w:p w14:paraId="66AA5FFC" w14:textId="77777777" w:rsidR="00363A41" w:rsidRPr="00323755" w:rsidRDefault="00363A41" w:rsidP="00363A41">
            <w:pPr>
              <w:rPr>
                <w:b/>
                <w:sz w:val="16"/>
                <w:szCs w:val="16"/>
                <w:lang w:eastAsia="tr-TR"/>
              </w:rPr>
            </w:pPr>
            <w:proofErr w:type="spellStart"/>
            <w:r w:rsidRPr="00323755">
              <w:rPr>
                <w:b/>
                <w:sz w:val="16"/>
                <w:szCs w:val="16"/>
                <w:lang w:eastAsia="tr-TR"/>
              </w:rPr>
              <w:t>KYK'ya</w:t>
            </w:r>
            <w:proofErr w:type="spellEnd"/>
            <w:r w:rsidRPr="00323755">
              <w:rPr>
                <w:b/>
                <w:sz w:val="16"/>
                <w:szCs w:val="16"/>
                <w:lang w:eastAsia="tr-TR"/>
              </w:rPr>
              <w:t xml:space="preserve"> yapılan yatırımlar-</w:t>
            </w:r>
            <w:proofErr w:type="spellStart"/>
            <w:r w:rsidRPr="00323755">
              <w:rPr>
                <w:b/>
                <w:sz w:val="16"/>
                <w:szCs w:val="16"/>
                <w:lang w:eastAsia="tr-TR"/>
              </w:rPr>
              <w:t>izahname</w:t>
            </w:r>
            <w:proofErr w:type="spellEnd"/>
            <w:r w:rsidRPr="00323755">
              <w:rPr>
                <w:b/>
                <w:sz w:val="16"/>
                <w:szCs w:val="16"/>
                <w:lang w:eastAsia="tr-TR"/>
              </w:rPr>
              <w:t xml:space="preserve"> yöntemi</w:t>
            </w:r>
          </w:p>
        </w:tc>
        <w:tc>
          <w:tcPr>
            <w:tcW w:w="1340" w:type="dxa"/>
            <w:shd w:val="clear" w:color="auto" w:fill="auto"/>
            <w:vAlign w:val="bottom"/>
            <w:hideMark/>
          </w:tcPr>
          <w:p w14:paraId="31312748" w14:textId="77777777" w:rsidR="00363A41" w:rsidRPr="00323755" w:rsidRDefault="00363A41" w:rsidP="00363A41">
            <w:pPr>
              <w:jc w:val="right"/>
              <w:rPr>
                <w:b/>
                <w:sz w:val="16"/>
                <w:szCs w:val="16"/>
              </w:rPr>
            </w:pPr>
            <w:r w:rsidRPr="00323755">
              <w:rPr>
                <w:b/>
                <w:sz w:val="16"/>
                <w:szCs w:val="16"/>
              </w:rPr>
              <w:t>-</w:t>
            </w:r>
          </w:p>
        </w:tc>
        <w:tc>
          <w:tcPr>
            <w:tcW w:w="1340" w:type="dxa"/>
            <w:shd w:val="clear" w:color="auto" w:fill="auto"/>
            <w:vAlign w:val="bottom"/>
            <w:hideMark/>
          </w:tcPr>
          <w:p w14:paraId="45BCBBBD" w14:textId="09D37201" w:rsidR="00363A41" w:rsidRPr="00323755" w:rsidRDefault="00363A41" w:rsidP="00363A41">
            <w:pPr>
              <w:jc w:val="right"/>
              <w:rPr>
                <w:b/>
                <w:sz w:val="16"/>
                <w:szCs w:val="16"/>
                <w:lang w:eastAsia="tr-TR"/>
              </w:rPr>
            </w:pPr>
            <w:r w:rsidRPr="00323755">
              <w:rPr>
                <w:b/>
                <w:sz w:val="16"/>
                <w:szCs w:val="16"/>
              </w:rPr>
              <w:t>-</w:t>
            </w:r>
          </w:p>
        </w:tc>
        <w:tc>
          <w:tcPr>
            <w:tcW w:w="1341" w:type="dxa"/>
            <w:gridSpan w:val="2"/>
            <w:shd w:val="clear" w:color="auto" w:fill="auto"/>
            <w:vAlign w:val="bottom"/>
            <w:hideMark/>
          </w:tcPr>
          <w:p w14:paraId="747B1F8B" w14:textId="77777777" w:rsidR="00363A41" w:rsidRPr="00323755" w:rsidRDefault="00363A41" w:rsidP="00363A41">
            <w:pPr>
              <w:jc w:val="right"/>
              <w:rPr>
                <w:b/>
                <w:sz w:val="16"/>
                <w:szCs w:val="16"/>
              </w:rPr>
            </w:pPr>
            <w:r w:rsidRPr="00323755">
              <w:rPr>
                <w:b/>
                <w:sz w:val="16"/>
                <w:szCs w:val="16"/>
              </w:rPr>
              <w:t>-</w:t>
            </w:r>
          </w:p>
        </w:tc>
      </w:tr>
      <w:tr w:rsidR="00363A41" w:rsidRPr="00323755" w14:paraId="016D092A" w14:textId="77777777" w:rsidTr="00056F89">
        <w:trPr>
          <w:trHeight w:val="113"/>
        </w:trPr>
        <w:tc>
          <w:tcPr>
            <w:tcW w:w="321" w:type="dxa"/>
            <w:shd w:val="clear" w:color="auto" w:fill="auto"/>
            <w:vAlign w:val="center"/>
            <w:hideMark/>
          </w:tcPr>
          <w:p w14:paraId="7524FA77" w14:textId="77777777" w:rsidR="00363A41" w:rsidRPr="00323755" w:rsidRDefault="00363A41" w:rsidP="00363A41">
            <w:pPr>
              <w:jc w:val="center"/>
              <w:rPr>
                <w:b/>
                <w:sz w:val="16"/>
                <w:szCs w:val="16"/>
                <w:lang w:eastAsia="tr-TR"/>
              </w:rPr>
            </w:pPr>
            <w:r w:rsidRPr="00323755">
              <w:rPr>
                <w:b/>
                <w:sz w:val="16"/>
                <w:szCs w:val="16"/>
                <w:lang w:eastAsia="tr-TR"/>
              </w:rPr>
              <w:t>10</w:t>
            </w:r>
          </w:p>
        </w:tc>
        <w:tc>
          <w:tcPr>
            <w:tcW w:w="4940" w:type="dxa"/>
            <w:shd w:val="clear" w:color="auto" w:fill="auto"/>
            <w:vAlign w:val="bottom"/>
            <w:hideMark/>
          </w:tcPr>
          <w:p w14:paraId="26A9B00D" w14:textId="77777777" w:rsidR="00363A41" w:rsidRPr="00323755" w:rsidRDefault="00363A41" w:rsidP="00363A41">
            <w:pPr>
              <w:rPr>
                <w:b/>
                <w:sz w:val="16"/>
                <w:szCs w:val="16"/>
                <w:lang w:eastAsia="tr-TR"/>
              </w:rPr>
            </w:pPr>
            <w:proofErr w:type="spellStart"/>
            <w:r w:rsidRPr="00323755">
              <w:rPr>
                <w:b/>
                <w:sz w:val="16"/>
                <w:szCs w:val="16"/>
                <w:lang w:eastAsia="tr-TR"/>
              </w:rPr>
              <w:t>KYK'ya</w:t>
            </w:r>
            <w:proofErr w:type="spellEnd"/>
            <w:r w:rsidRPr="00323755">
              <w:rPr>
                <w:b/>
                <w:sz w:val="16"/>
                <w:szCs w:val="16"/>
                <w:lang w:eastAsia="tr-TR"/>
              </w:rPr>
              <w:t xml:space="preserve"> yapılan yatırımlar-% 1250 risk ağırlığı yöntemi</w:t>
            </w:r>
          </w:p>
        </w:tc>
        <w:tc>
          <w:tcPr>
            <w:tcW w:w="1340" w:type="dxa"/>
            <w:shd w:val="clear" w:color="auto" w:fill="auto"/>
            <w:vAlign w:val="bottom"/>
            <w:hideMark/>
          </w:tcPr>
          <w:p w14:paraId="56D3B046" w14:textId="77777777" w:rsidR="00363A41" w:rsidRPr="00323755" w:rsidRDefault="00363A41" w:rsidP="00363A41">
            <w:pPr>
              <w:jc w:val="right"/>
              <w:rPr>
                <w:b/>
                <w:sz w:val="16"/>
                <w:szCs w:val="16"/>
              </w:rPr>
            </w:pPr>
            <w:r w:rsidRPr="00323755">
              <w:rPr>
                <w:b/>
                <w:sz w:val="16"/>
                <w:szCs w:val="16"/>
              </w:rPr>
              <w:t>-</w:t>
            </w:r>
          </w:p>
        </w:tc>
        <w:tc>
          <w:tcPr>
            <w:tcW w:w="1340" w:type="dxa"/>
            <w:shd w:val="clear" w:color="auto" w:fill="auto"/>
            <w:vAlign w:val="bottom"/>
            <w:hideMark/>
          </w:tcPr>
          <w:p w14:paraId="121E4732" w14:textId="34C6DD1A" w:rsidR="00363A41" w:rsidRPr="00323755" w:rsidRDefault="00363A41" w:rsidP="00363A41">
            <w:pPr>
              <w:jc w:val="right"/>
              <w:rPr>
                <w:b/>
                <w:sz w:val="16"/>
                <w:szCs w:val="16"/>
                <w:lang w:eastAsia="tr-TR"/>
              </w:rPr>
            </w:pPr>
            <w:r w:rsidRPr="00323755">
              <w:rPr>
                <w:b/>
                <w:sz w:val="16"/>
                <w:szCs w:val="16"/>
              </w:rPr>
              <w:t>-</w:t>
            </w:r>
          </w:p>
        </w:tc>
        <w:tc>
          <w:tcPr>
            <w:tcW w:w="1341" w:type="dxa"/>
            <w:gridSpan w:val="2"/>
            <w:shd w:val="clear" w:color="auto" w:fill="auto"/>
            <w:vAlign w:val="bottom"/>
            <w:hideMark/>
          </w:tcPr>
          <w:p w14:paraId="2E9E13DE" w14:textId="77777777" w:rsidR="00363A41" w:rsidRPr="00323755" w:rsidRDefault="00363A41" w:rsidP="00363A41">
            <w:pPr>
              <w:jc w:val="right"/>
              <w:rPr>
                <w:b/>
                <w:sz w:val="16"/>
                <w:szCs w:val="16"/>
              </w:rPr>
            </w:pPr>
            <w:r w:rsidRPr="00323755">
              <w:rPr>
                <w:b/>
                <w:sz w:val="16"/>
                <w:szCs w:val="16"/>
              </w:rPr>
              <w:t>-</w:t>
            </w:r>
          </w:p>
        </w:tc>
      </w:tr>
      <w:tr w:rsidR="00363A41" w:rsidRPr="00323755" w14:paraId="6173D80B" w14:textId="77777777" w:rsidTr="00056F89">
        <w:trPr>
          <w:trHeight w:val="113"/>
        </w:trPr>
        <w:tc>
          <w:tcPr>
            <w:tcW w:w="321" w:type="dxa"/>
            <w:shd w:val="clear" w:color="auto" w:fill="auto"/>
            <w:vAlign w:val="center"/>
            <w:hideMark/>
          </w:tcPr>
          <w:p w14:paraId="4F0537BF" w14:textId="77777777" w:rsidR="00363A41" w:rsidRPr="00323755" w:rsidRDefault="00363A41" w:rsidP="00363A41">
            <w:pPr>
              <w:jc w:val="center"/>
              <w:rPr>
                <w:b/>
                <w:sz w:val="16"/>
                <w:szCs w:val="16"/>
                <w:lang w:eastAsia="tr-TR"/>
              </w:rPr>
            </w:pPr>
            <w:r w:rsidRPr="00323755">
              <w:rPr>
                <w:b/>
                <w:sz w:val="16"/>
                <w:szCs w:val="16"/>
                <w:lang w:eastAsia="tr-TR"/>
              </w:rPr>
              <w:t>11</w:t>
            </w:r>
          </w:p>
        </w:tc>
        <w:tc>
          <w:tcPr>
            <w:tcW w:w="4940" w:type="dxa"/>
            <w:shd w:val="clear" w:color="auto" w:fill="auto"/>
            <w:vAlign w:val="bottom"/>
            <w:hideMark/>
          </w:tcPr>
          <w:p w14:paraId="163869AA" w14:textId="77777777" w:rsidR="00363A41" w:rsidRPr="00323755" w:rsidRDefault="00363A41" w:rsidP="00363A41">
            <w:pPr>
              <w:rPr>
                <w:b/>
                <w:sz w:val="16"/>
                <w:szCs w:val="16"/>
                <w:lang w:eastAsia="tr-TR"/>
              </w:rPr>
            </w:pPr>
            <w:r w:rsidRPr="00323755">
              <w:rPr>
                <w:b/>
                <w:sz w:val="16"/>
                <w:szCs w:val="16"/>
                <w:lang w:eastAsia="tr-TR"/>
              </w:rPr>
              <w:t>Takas riski</w:t>
            </w:r>
          </w:p>
        </w:tc>
        <w:tc>
          <w:tcPr>
            <w:tcW w:w="1340" w:type="dxa"/>
            <w:shd w:val="clear" w:color="auto" w:fill="auto"/>
            <w:vAlign w:val="bottom"/>
            <w:hideMark/>
          </w:tcPr>
          <w:p w14:paraId="0D3A6472" w14:textId="77777777" w:rsidR="00363A41" w:rsidRPr="00323755" w:rsidRDefault="00363A41" w:rsidP="00363A41">
            <w:pPr>
              <w:jc w:val="right"/>
              <w:rPr>
                <w:b/>
                <w:sz w:val="16"/>
                <w:szCs w:val="16"/>
              </w:rPr>
            </w:pPr>
            <w:r w:rsidRPr="00323755">
              <w:rPr>
                <w:b/>
                <w:sz w:val="16"/>
                <w:szCs w:val="16"/>
              </w:rPr>
              <w:t>-</w:t>
            </w:r>
          </w:p>
        </w:tc>
        <w:tc>
          <w:tcPr>
            <w:tcW w:w="1340" w:type="dxa"/>
            <w:shd w:val="clear" w:color="auto" w:fill="auto"/>
            <w:vAlign w:val="bottom"/>
            <w:hideMark/>
          </w:tcPr>
          <w:p w14:paraId="142C1A0C" w14:textId="0E07EA66" w:rsidR="00363A41" w:rsidRPr="00323755" w:rsidRDefault="00363A41" w:rsidP="00363A41">
            <w:pPr>
              <w:jc w:val="right"/>
              <w:rPr>
                <w:b/>
                <w:sz w:val="16"/>
                <w:szCs w:val="16"/>
                <w:lang w:eastAsia="tr-TR"/>
              </w:rPr>
            </w:pPr>
            <w:r w:rsidRPr="00323755">
              <w:rPr>
                <w:b/>
                <w:sz w:val="16"/>
                <w:szCs w:val="16"/>
              </w:rPr>
              <w:t>-</w:t>
            </w:r>
          </w:p>
        </w:tc>
        <w:tc>
          <w:tcPr>
            <w:tcW w:w="1341" w:type="dxa"/>
            <w:gridSpan w:val="2"/>
            <w:shd w:val="clear" w:color="auto" w:fill="auto"/>
            <w:vAlign w:val="bottom"/>
            <w:hideMark/>
          </w:tcPr>
          <w:p w14:paraId="7AEFED69" w14:textId="77777777" w:rsidR="00363A41" w:rsidRPr="00323755" w:rsidRDefault="00363A41" w:rsidP="00363A41">
            <w:pPr>
              <w:jc w:val="right"/>
              <w:rPr>
                <w:b/>
                <w:sz w:val="16"/>
                <w:szCs w:val="16"/>
              </w:rPr>
            </w:pPr>
            <w:r w:rsidRPr="00323755">
              <w:rPr>
                <w:b/>
                <w:sz w:val="16"/>
                <w:szCs w:val="16"/>
              </w:rPr>
              <w:t>-</w:t>
            </w:r>
          </w:p>
        </w:tc>
      </w:tr>
      <w:tr w:rsidR="00363A41" w:rsidRPr="00323755" w14:paraId="2809767B" w14:textId="77777777" w:rsidTr="00056F89">
        <w:trPr>
          <w:trHeight w:val="113"/>
        </w:trPr>
        <w:tc>
          <w:tcPr>
            <w:tcW w:w="321" w:type="dxa"/>
            <w:shd w:val="clear" w:color="auto" w:fill="auto"/>
            <w:vAlign w:val="center"/>
            <w:hideMark/>
          </w:tcPr>
          <w:p w14:paraId="3434046D" w14:textId="77777777" w:rsidR="00363A41" w:rsidRPr="00323755" w:rsidRDefault="00363A41" w:rsidP="00363A41">
            <w:pPr>
              <w:jc w:val="center"/>
              <w:rPr>
                <w:b/>
                <w:sz w:val="16"/>
                <w:szCs w:val="16"/>
                <w:lang w:eastAsia="tr-TR"/>
              </w:rPr>
            </w:pPr>
            <w:r w:rsidRPr="00323755">
              <w:rPr>
                <w:b/>
                <w:sz w:val="16"/>
                <w:szCs w:val="16"/>
                <w:lang w:eastAsia="tr-TR"/>
              </w:rPr>
              <w:t>12</w:t>
            </w:r>
          </w:p>
        </w:tc>
        <w:tc>
          <w:tcPr>
            <w:tcW w:w="4940" w:type="dxa"/>
            <w:shd w:val="clear" w:color="auto" w:fill="auto"/>
            <w:vAlign w:val="bottom"/>
            <w:hideMark/>
          </w:tcPr>
          <w:p w14:paraId="4A9A88B0" w14:textId="77777777" w:rsidR="00363A41" w:rsidRPr="00323755" w:rsidRDefault="00363A41" w:rsidP="00363A41">
            <w:pPr>
              <w:rPr>
                <w:b/>
                <w:sz w:val="16"/>
                <w:szCs w:val="16"/>
                <w:lang w:eastAsia="tr-TR"/>
              </w:rPr>
            </w:pPr>
            <w:r w:rsidRPr="00323755">
              <w:rPr>
                <w:b/>
                <w:sz w:val="16"/>
                <w:szCs w:val="16"/>
                <w:lang w:eastAsia="tr-TR"/>
              </w:rPr>
              <w:t>Bankacılık hesaplarındaki menkul kıymetleştirme pozisyonları</w:t>
            </w:r>
          </w:p>
        </w:tc>
        <w:tc>
          <w:tcPr>
            <w:tcW w:w="1340" w:type="dxa"/>
            <w:shd w:val="clear" w:color="auto" w:fill="auto"/>
            <w:vAlign w:val="bottom"/>
            <w:hideMark/>
          </w:tcPr>
          <w:p w14:paraId="257A9F88" w14:textId="77777777" w:rsidR="00363A41" w:rsidRPr="00323755" w:rsidRDefault="00363A41" w:rsidP="00363A41">
            <w:pPr>
              <w:jc w:val="right"/>
              <w:rPr>
                <w:b/>
                <w:sz w:val="16"/>
                <w:szCs w:val="16"/>
              </w:rPr>
            </w:pPr>
            <w:r w:rsidRPr="00323755">
              <w:rPr>
                <w:b/>
                <w:sz w:val="16"/>
                <w:szCs w:val="16"/>
              </w:rPr>
              <w:t>-</w:t>
            </w:r>
          </w:p>
        </w:tc>
        <w:tc>
          <w:tcPr>
            <w:tcW w:w="1340" w:type="dxa"/>
            <w:shd w:val="clear" w:color="auto" w:fill="auto"/>
            <w:vAlign w:val="bottom"/>
            <w:hideMark/>
          </w:tcPr>
          <w:p w14:paraId="6C46E4D8" w14:textId="0C286A8A" w:rsidR="00363A41" w:rsidRPr="00323755" w:rsidRDefault="00363A41" w:rsidP="00363A41">
            <w:pPr>
              <w:jc w:val="right"/>
              <w:rPr>
                <w:b/>
                <w:sz w:val="16"/>
                <w:szCs w:val="16"/>
                <w:lang w:eastAsia="tr-TR"/>
              </w:rPr>
            </w:pPr>
            <w:r w:rsidRPr="00323755">
              <w:rPr>
                <w:b/>
                <w:sz w:val="16"/>
                <w:szCs w:val="16"/>
              </w:rPr>
              <w:t>-</w:t>
            </w:r>
          </w:p>
        </w:tc>
        <w:tc>
          <w:tcPr>
            <w:tcW w:w="1341" w:type="dxa"/>
            <w:gridSpan w:val="2"/>
            <w:shd w:val="clear" w:color="auto" w:fill="auto"/>
            <w:vAlign w:val="bottom"/>
            <w:hideMark/>
          </w:tcPr>
          <w:p w14:paraId="76C61466" w14:textId="77777777" w:rsidR="00363A41" w:rsidRPr="00323755" w:rsidRDefault="00363A41" w:rsidP="00363A41">
            <w:pPr>
              <w:jc w:val="right"/>
              <w:rPr>
                <w:b/>
                <w:sz w:val="16"/>
                <w:szCs w:val="16"/>
              </w:rPr>
            </w:pPr>
            <w:r w:rsidRPr="00323755">
              <w:rPr>
                <w:b/>
                <w:sz w:val="16"/>
                <w:szCs w:val="16"/>
              </w:rPr>
              <w:t>-</w:t>
            </w:r>
          </w:p>
        </w:tc>
      </w:tr>
      <w:tr w:rsidR="00363A41" w:rsidRPr="00323755" w14:paraId="729387A4" w14:textId="77777777" w:rsidTr="00056F89">
        <w:trPr>
          <w:trHeight w:val="113"/>
        </w:trPr>
        <w:tc>
          <w:tcPr>
            <w:tcW w:w="321" w:type="dxa"/>
            <w:shd w:val="clear" w:color="auto" w:fill="auto"/>
            <w:vAlign w:val="center"/>
            <w:hideMark/>
          </w:tcPr>
          <w:p w14:paraId="0E13160B" w14:textId="77777777" w:rsidR="00363A41" w:rsidRPr="00323755" w:rsidRDefault="00363A41" w:rsidP="00363A41">
            <w:pPr>
              <w:jc w:val="center"/>
              <w:rPr>
                <w:sz w:val="16"/>
                <w:szCs w:val="16"/>
                <w:lang w:eastAsia="tr-TR"/>
              </w:rPr>
            </w:pPr>
            <w:r w:rsidRPr="00323755">
              <w:rPr>
                <w:sz w:val="16"/>
                <w:szCs w:val="16"/>
                <w:lang w:eastAsia="tr-TR"/>
              </w:rPr>
              <w:t>13</w:t>
            </w:r>
          </w:p>
        </w:tc>
        <w:tc>
          <w:tcPr>
            <w:tcW w:w="4940" w:type="dxa"/>
            <w:shd w:val="clear" w:color="auto" w:fill="auto"/>
            <w:vAlign w:val="bottom"/>
            <w:hideMark/>
          </w:tcPr>
          <w:p w14:paraId="0D4150CE" w14:textId="77777777" w:rsidR="00363A41" w:rsidRPr="00323755" w:rsidRDefault="00363A41" w:rsidP="00363A41">
            <w:pPr>
              <w:ind w:firstLine="57"/>
              <w:rPr>
                <w:sz w:val="16"/>
                <w:szCs w:val="16"/>
                <w:lang w:eastAsia="tr-TR"/>
              </w:rPr>
            </w:pPr>
            <w:r w:rsidRPr="00323755">
              <w:rPr>
                <w:sz w:val="16"/>
                <w:szCs w:val="16"/>
                <w:lang w:eastAsia="tr-TR"/>
              </w:rPr>
              <w:t>İDD derecelendirmeye dayalı yaklaşım</w:t>
            </w:r>
          </w:p>
        </w:tc>
        <w:tc>
          <w:tcPr>
            <w:tcW w:w="1340" w:type="dxa"/>
            <w:shd w:val="clear" w:color="auto" w:fill="auto"/>
            <w:vAlign w:val="bottom"/>
            <w:hideMark/>
          </w:tcPr>
          <w:p w14:paraId="1DC5BA24" w14:textId="77777777" w:rsidR="00363A41" w:rsidRPr="00323755" w:rsidRDefault="00363A41" w:rsidP="00363A41">
            <w:pPr>
              <w:jc w:val="right"/>
              <w:rPr>
                <w:sz w:val="16"/>
                <w:szCs w:val="16"/>
              </w:rPr>
            </w:pPr>
            <w:r w:rsidRPr="00323755">
              <w:rPr>
                <w:sz w:val="16"/>
                <w:szCs w:val="16"/>
              </w:rPr>
              <w:t>-</w:t>
            </w:r>
          </w:p>
        </w:tc>
        <w:tc>
          <w:tcPr>
            <w:tcW w:w="1340" w:type="dxa"/>
            <w:shd w:val="clear" w:color="auto" w:fill="auto"/>
            <w:vAlign w:val="bottom"/>
            <w:hideMark/>
          </w:tcPr>
          <w:p w14:paraId="4582BF9C" w14:textId="657928E2" w:rsidR="00363A41" w:rsidRPr="00323755" w:rsidRDefault="00363A41" w:rsidP="00363A41">
            <w:pPr>
              <w:jc w:val="right"/>
              <w:rPr>
                <w:sz w:val="16"/>
                <w:szCs w:val="16"/>
                <w:lang w:eastAsia="tr-TR"/>
              </w:rPr>
            </w:pPr>
            <w:r w:rsidRPr="00323755">
              <w:rPr>
                <w:sz w:val="16"/>
                <w:szCs w:val="16"/>
              </w:rPr>
              <w:t>-</w:t>
            </w:r>
          </w:p>
        </w:tc>
        <w:tc>
          <w:tcPr>
            <w:tcW w:w="1341" w:type="dxa"/>
            <w:gridSpan w:val="2"/>
            <w:shd w:val="clear" w:color="auto" w:fill="auto"/>
            <w:vAlign w:val="bottom"/>
            <w:hideMark/>
          </w:tcPr>
          <w:p w14:paraId="43FD96EB" w14:textId="77777777" w:rsidR="00363A41" w:rsidRPr="00323755" w:rsidRDefault="00363A41" w:rsidP="00363A41">
            <w:pPr>
              <w:jc w:val="right"/>
              <w:rPr>
                <w:sz w:val="16"/>
                <w:szCs w:val="16"/>
              </w:rPr>
            </w:pPr>
            <w:r w:rsidRPr="00323755">
              <w:rPr>
                <w:sz w:val="16"/>
                <w:szCs w:val="16"/>
              </w:rPr>
              <w:t>-</w:t>
            </w:r>
          </w:p>
        </w:tc>
      </w:tr>
      <w:tr w:rsidR="00363A41" w:rsidRPr="00323755" w14:paraId="2716EC71" w14:textId="77777777" w:rsidTr="00056F89">
        <w:trPr>
          <w:trHeight w:val="113"/>
        </w:trPr>
        <w:tc>
          <w:tcPr>
            <w:tcW w:w="321" w:type="dxa"/>
            <w:shd w:val="clear" w:color="auto" w:fill="auto"/>
            <w:vAlign w:val="center"/>
            <w:hideMark/>
          </w:tcPr>
          <w:p w14:paraId="20C7895A" w14:textId="77777777" w:rsidR="00363A41" w:rsidRPr="00323755" w:rsidRDefault="00363A41" w:rsidP="00363A41">
            <w:pPr>
              <w:jc w:val="center"/>
              <w:rPr>
                <w:sz w:val="16"/>
                <w:szCs w:val="16"/>
                <w:lang w:eastAsia="tr-TR"/>
              </w:rPr>
            </w:pPr>
            <w:r w:rsidRPr="00323755">
              <w:rPr>
                <w:sz w:val="16"/>
                <w:szCs w:val="16"/>
                <w:lang w:eastAsia="tr-TR"/>
              </w:rPr>
              <w:t>14</w:t>
            </w:r>
          </w:p>
        </w:tc>
        <w:tc>
          <w:tcPr>
            <w:tcW w:w="4940" w:type="dxa"/>
            <w:shd w:val="clear" w:color="auto" w:fill="auto"/>
            <w:vAlign w:val="bottom"/>
            <w:hideMark/>
          </w:tcPr>
          <w:p w14:paraId="21ED1564" w14:textId="77777777" w:rsidR="00363A41" w:rsidRPr="00323755" w:rsidRDefault="00363A41" w:rsidP="00363A41">
            <w:pPr>
              <w:ind w:firstLine="57"/>
              <w:rPr>
                <w:sz w:val="16"/>
                <w:szCs w:val="16"/>
                <w:lang w:eastAsia="tr-TR"/>
              </w:rPr>
            </w:pPr>
            <w:r w:rsidRPr="00323755">
              <w:rPr>
                <w:sz w:val="16"/>
                <w:szCs w:val="16"/>
                <w:lang w:eastAsia="tr-TR"/>
              </w:rPr>
              <w:t>İDD denetim otoritesi formülü yaklaşımı</w:t>
            </w:r>
          </w:p>
        </w:tc>
        <w:tc>
          <w:tcPr>
            <w:tcW w:w="1340" w:type="dxa"/>
            <w:shd w:val="clear" w:color="auto" w:fill="auto"/>
            <w:vAlign w:val="bottom"/>
            <w:hideMark/>
          </w:tcPr>
          <w:p w14:paraId="1F5A730C" w14:textId="77777777" w:rsidR="00363A41" w:rsidRPr="00323755" w:rsidRDefault="00363A41" w:rsidP="00363A41">
            <w:pPr>
              <w:jc w:val="right"/>
              <w:rPr>
                <w:sz w:val="16"/>
                <w:szCs w:val="16"/>
              </w:rPr>
            </w:pPr>
            <w:r w:rsidRPr="00323755">
              <w:rPr>
                <w:sz w:val="16"/>
                <w:szCs w:val="16"/>
              </w:rPr>
              <w:t>-</w:t>
            </w:r>
          </w:p>
        </w:tc>
        <w:tc>
          <w:tcPr>
            <w:tcW w:w="1340" w:type="dxa"/>
            <w:shd w:val="clear" w:color="auto" w:fill="auto"/>
            <w:vAlign w:val="bottom"/>
            <w:hideMark/>
          </w:tcPr>
          <w:p w14:paraId="6BFC6567" w14:textId="6121308A" w:rsidR="00363A41" w:rsidRPr="00323755" w:rsidRDefault="00363A41" w:rsidP="00363A41">
            <w:pPr>
              <w:jc w:val="right"/>
              <w:rPr>
                <w:sz w:val="16"/>
                <w:szCs w:val="16"/>
                <w:lang w:eastAsia="tr-TR"/>
              </w:rPr>
            </w:pPr>
            <w:r w:rsidRPr="00323755">
              <w:rPr>
                <w:sz w:val="16"/>
                <w:szCs w:val="16"/>
              </w:rPr>
              <w:t>-</w:t>
            </w:r>
          </w:p>
        </w:tc>
        <w:tc>
          <w:tcPr>
            <w:tcW w:w="1341" w:type="dxa"/>
            <w:gridSpan w:val="2"/>
            <w:shd w:val="clear" w:color="auto" w:fill="auto"/>
            <w:vAlign w:val="bottom"/>
            <w:hideMark/>
          </w:tcPr>
          <w:p w14:paraId="4CCB1CA6" w14:textId="77777777" w:rsidR="00363A41" w:rsidRPr="00323755" w:rsidRDefault="00363A41" w:rsidP="00363A41">
            <w:pPr>
              <w:jc w:val="right"/>
              <w:rPr>
                <w:sz w:val="16"/>
                <w:szCs w:val="16"/>
              </w:rPr>
            </w:pPr>
            <w:r w:rsidRPr="00323755">
              <w:rPr>
                <w:sz w:val="16"/>
                <w:szCs w:val="16"/>
              </w:rPr>
              <w:t>-</w:t>
            </w:r>
          </w:p>
        </w:tc>
      </w:tr>
      <w:tr w:rsidR="00363A41" w:rsidRPr="00323755" w14:paraId="08187EB5" w14:textId="77777777" w:rsidTr="00056F89">
        <w:trPr>
          <w:trHeight w:val="113"/>
        </w:trPr>
        <w:tc>
          <w:tcPr>
            <w:tcW w:w="321" w:type="dxa"/>
            <w:shd w:val="clear" w:color="auto" w:fill="auto"/>
            <w:vAlign w:val="center"/>
            <w:hideMark/>
          </w:tcPr>
          <w:p w14:paraId="35796040" w14:textId="77777777" w:rsidR="00363A41" w:rsidRPr="00323755" w:rsidRDefault="00363A41" w:rsidP="00363A41">
            <w:pPr>
              <w:jc w:val="center"/>
              <w:rPr>
                <w:sz w:val="16"/>
                <w:szCs w:val="16"/>
                <w:lang w:eastAsia="tr-TR"/>
              </w:rPr>
            </w:pPr>
            <w:r w:rsidRPr="00323755">
              <w:rPr>
                <w:sz w:val="16"/>
                <w:szCs w:val="16"/>
                <w:lang w:eastAsia="tr-TR"/>
              </w:rPr>
              <w:t>15</w:t>
            </w:r>
          </w:p>
        </w:tc>
        <w:tc>
          <w:tcPr>
            <w:tcW w:w="4940" w:type="dxa"/>
            <w:shd w:val="clear" w:color="auto" w:fill="auto"/>
            <w:vAlign w:val="bottom"/>
            <w:hideMark/>
          </w:tcPr>
          <w:p w14:paraId="0C6E4FBE" w14:textId="77777777" w:rsidR="00363A41" w:rsidRPr="00323755" w:rsidRDefault="00363A41" w:rsidP="00363A41">
            <w:pPr>
              <w:ind w:firstLine="57"/>
              <w:rPr>
                <w:sz w:val="16"/>
                <w:szCs w:val="16"/>
                <w:lang w:eastAsia="tr-TR"/>
              </w:rPr>
            </w:pPr>
            <w:r w:rsidRPr="00323755">
              <w:rPr>
                <w:sz w:val="16"/>
                <w:szCs w:val="16"/>
                <w:lang w:eastAsia="tr-TR"/>
              </w:rPr>
              <w:t>Standart basitleştirilmiş denetim otoritesi formülü yaklaşımı</w:t>
            </w:r>
          </w:p>
        </w:tc>
        <w:tc>
          <w:tcPr>
            <w:tcW w:w="1340" w:type="dxa"/>
            <w:shd w:val="clear" w:color="auto" w:fill="auto"/>
            <w:vAlign w:val="bottom"/>
            <w:hideMark/>
          </w:tcPr>
          <w:p w14:paraId="7EF5F35A" w14:textId="77777777" w:rsidR="00363A41" w:rsidRPr="00323755" w:rsidRDefault="00363A41" w:rsidP="00363A41">
            <w:pPr>
              <w:jc w:val="right"/>
              <w:rPr>
                <w:sz w:val="16"/>
                <w:szCs w:val="16"/>
              </w:rPr>
            </w:pPr>
            <w:r w:rsidRPr="00323755">
              <w:rPr>
                <w:sz w:val="16"/>
                <w:szCs w:val="16"/>
              </w:rPr>
              <w:t>-</w:t>
            </w:r>
          </w:p>
        </w:tc>
        <w:tc>
          <w:tcPr>
            <w:tcW w:w="1340" w:type="dxa"/>
            <w:shd w:val="clear" w:color="auto" w:fill="auto"/>
            <w:vAlign w:val="bottom"/>
            <w:hideMark/>
          </w:tcPr>
          <w:p w14:paraId="3C85C0E7" w14:textId="0752B5D1" w:rsidR="00363A41" w:rsidRPr="00323755" w:rsidRDefault="00363A41" w:rsidP="00363A41">
            <w:pPr>
              <w:jc w:val="right"/>
              <w:rPr>
                <w:sz w:val="16"/>
                <w:szCs w:val="16"/>
                <w:lang w:eastAsia="tr-TR"/>
              </w:rPr>
            </w:pPr>
            <w:r w:rsidRPr="00323755">
              <w:rPr>
                <w:sz w:val="16"/>
                <w:szCs w:val="16"/>
              </w:rPr>
              <w:t>-</w:t>
            </w:r>
          </w:p>
        </w:tc>
        <w:tc>
          <w:tcPr>
            <w:tcW w:w="1341" w:type="dxa"/>
            <w:gridSpan w:val="2"/>
            <w:shd w:val="clear" w:color="auto" w:fill="auto"/>
            <w:vAlign w:val="bottom"/>
            <w:hideMark/>
          </w:tcPr>
          <w:p w14:paraId="72462579" w14:textId="77777777" w:rsidR="00363A41" w:rsidRPr="00323755" w:rsidRDefault="00363A41" w:rsidP="00363A41">
            <w:pPr>
              <w:jc w:val="right"/>
              <w:rPr>
                <w:sz w:val="16"/>
                <w:szCs w:val="16"/>
              </w:rPr>
            </w:pPr>
            <w:r w:rsidRPr="00323755">
              <w:rPr>
                <w:sz w:val="16"/>
                <w:szCs w:val="16"/>
              </w:rPr>
              <w:t>-</w:t>
            </w:r>
          </w:p>
        </w:tc>
      </w:tr>
      <w:tr w:rsidR="00363A41" w:rsidRPr="00323755" w14:paraId="5DC352E5" w14:textId="77777777" w:rsidTr="00056F89">
        <w:trPr>
          <w:trHeight w:val="113"/>
        </w:trPr>
        <w:tc>
          <w:tcPr>
            <w:tcW w:w="321" w:type="dxa"/>
            <w:shd w:val="clear" w:color="auto" w:fill="auto"/>
            <w:vAlign w:val="center"/>
            <w:hideMark/>
          </w:tcPr>
          <w:p w14:paraId="2EC1A106" w14:textId="77777777" w:rsidR="00363A41" w:rsidRPr="00323755" w:rsidRDefault="00363A41" w:rsidP="00363A41">
            <w:pPr>
              <w:jc w:val="center"/>
              <w:rPr>
                <w:b/>
                <w:sz w:val="16"/>
                <w:szCs w:val="16"/>
                <w:lang w:eastAsia="tr-TR"/>
              </w:rPr>
            </w:pPr>
            <w:r w:rsidRPr="00323755">
              <w:rPr>
                <w:b/>
                <w:sz w:val="16"/>
                <w:szCs w:val="16"/>
                <w:lang w:eastAsia="tr-TR"/>
              </w:rPr>
              <w:t>16</w:t>
            </w:r>
          </w:p>
        </w:tc>
        <w:tc>
          <w:tcPr>
            <w:tcW w:w="4940" w:type="dxa"/>
            <w:shd w:val="clear" w:color="auto" w:fill="auto"/>
            <w:vAlign w:val="bottom"/>
            <w:hideMark/>
          </w:tcPr>
          <w:p w14:paraId="554B30A8" w14:textId="77777777" w:rsidR="00363A41" w:rsidRPr="00323755" w:rsidRDefault="00363A41" w:rsidP="00363A41">
            <w:pPr>
              <w:rPr>
                <w:b/>
                <w:sz w:val="16"/>
                <w:szCs w:val="16"/>
                <w:lang w:eastAsia="tr-TR"/>
              </w:rPr>
            </w:pPr>
            <w:r w:rsidRPr="00323755">
              <w:rPr>
                <w:b/>
                <w:sz w:val="16"/>
                <w:szCs w:val="16"/>
                <w:lang w:eastAsia="tr-TR"/>
              </w:rPr>
              <w:t>Piyasa riski</w:t>
            </w:r>
          </w:p>
        </w:tc>
        <w:tc>
          <w:tcPr>
            <w:tcW w:w="1340" w:type="dxa"/>
            <w:shd w:val="clear" w:color="auto" w:fill="auto"/>
            <w:vAlign w:val="bottom"/>
            <w:hideMark/>
          </w:tcPr>
          <w:p w14:paraId="40966FD4" w14:textId="1E4072A6" w:rsidR="00363A41" w:rsidRPr="00323755" w:rsidRDefault="00BA1107" w:rsidP="00363A41">
            <w:pPr>
              <w:jc w:val="right"/>
              <w:rPr>
                <w:b/>
                <w:sz w:val="16"/>
                <w:szCs w:val="16"/>
              </w:rPr>
            </w:pPr>
            <w:r>
              <w:rPr>
                <w:b/>
                <w:sz w:val="16"/>
                <w:szCs w:val="16"/>
              </w:rPr>
              <w:t>76,790</w:t>
            </w:r>
          </w:p>
        </w:tc>
        <w:tc>
          <w:tcPr>
            <w:tcW w:w="1340" w:type="dxa"/>
            <w:shd w:val="clear" w:color="auto" w:fill="auto"/>
            <w:vAlign w:val="bottom"/>
            <w:hideMark/>
          </w:tcPr>
          <w:p w14:paraId="664CE6D7" w14:textId="5F51D91A" w:rsidR="00363A41" w:rsidRPr="00323755" w:rsidRDefault="00363A41" w:rsidP="00363A41">
            <w:pPr>
              <w:jc w:val="right"/>
              <w:rPr>
                <w:b/>
                <w:sz w:val="16"/>
                <w:szCs w:val="16"/>
                <w:lang w:eastAsia="tr-TR"/>
              </w:rPr>
            </w:pPr>
            <w:r>
              <w:rPr>
                <w:b/>
                <w:sz w:val="16"/>
                <w:szCs w:val="16"/>
              </w:rPr>
              <w:t>107,021</w:t>
            </w:r>
          </w:p>
        </w:tc>
        <w:tc>
          <w:tcPr>
            <w:tcW w:w="1341" w:type="dxa"/>
            <w:gridSpan w:val="2"/>
            <w:shd w:val="clear" w:color="auto" w:fill="auto"/>
            <w:vAlign w:val="bottom"/>
            <w:hideMark/>
          </w:tcPr>
          <w:p w14:paraId="2F40A33E" w14:textId="297B0679" w:rsidR="00363A41" w:rsidRPr="00323755" w:rsidRDefault="00645CB4" w:rsidP="00363A41">
            <w:pPr>
              <w:jc w:val="right"/>
              <w:rPr>
                <w:b/>
                <w:sz w:val="16"/>
                <w:szCs w:val="16"/>
              </w:rPr>
            </w:pPr>
            <w:r>
              <w:rPr>
                <w:b/>
                <w:sz w:val="16"/>
                <w:szCs w:val="16"/>
              </w:rPr>
              <w:t>6,143</w:t>
            </w:r>
          </w:p>
        </w:tc>
      </w:tr>
      <w:tr w:rsidR="00363A41" w:rsidRPr="00323755" w14:paraId="3B93FCA3" w14:textId="77777777" w:rsidTr="00056F89">
        <w:trPr>
          <w:trHeight w:val="113"/>
        </w:trPr>
        <w:tc>
          <w:tcPr>
            <w:tcW w:w="321" w:type="dxa"/>
            <w:shd w:val="clear" w:color="auto" w:fill="auto"/>
            <w:vAlign w:val="center"/>
            <w:hideMark/>
          </w:tcPr>
          <w:p w14:paraId="294FFF13" w14:textId="77777777" w:rsidR="00363A41" w:rsidRPr="00323755" w:rsidRDefault="00363A41" w:rsidP="00363A41">
            <w:pPr>
              <w:jc w:val="center"/>
              <w:rPr>
                <w:sz w:val="16"/>
                <w:szCs w:val="16"/>
                <w:lang w:eastAsia="tr-TR"/>
              </w:rPr>
            </w:pPr>
            <w:r w:rsidRPr="00323755">
              <w:rPr>
                <w:sz w:val="16"/>
                <w:szCs w:val="16"/>
                <w:lang w:eastAsia="tr-TR"/>
              </w:rPr>
              <w:t>17</w:t>
            </w:r>
          </w:p>
        </w:tc>
        <w:tc>
          <w:tcPr>
            <w:tcW w:w="4940" w:type="dxa"/>
            <w:shd w:val="clear" w:color="auto" w:fill="auto"/>
            <w:vAlign w:val="bottom"/>
            <w:hideMark/>
          </w:tcPr>
          <w:p w14:paraId="7CF9343F" w14:textId="77777777" w:rsidR="00363A41" w:rsidRPr="00323755" w:rsidRDefault="00363A41" w:rsidP="00363A41">
            <w:pPr>
              <w:ind w:firstLine="57"/>
              <w:rPr>
                <w:sz w:val="16"/>
                <w:szCs w:val="16"/>
                <w:lang w:eastAsia="tr-TR"/>
              </w:rPr>
            </w:pPr>
            <w:r w:rsidRPr="00323755">
              <w:rPr>
                <w:sz w:val="16"/>
                <w:szCs w:val="16"/>
                <w:lang w:eastAsia="tr-TR"/>
              </w:rPr>
              <w:t>Standart yaklaşım</w:t>
            </w:r>
          </w:p>
        </w:tc>
        <w:tc>
          <w:tcPr>
            <w:tcW w:w="1340" w:type="dxa"/>
            <w:shd w:val="clear" w:color="auto" w:fill="auto"/>
            <w:vAlign w:val="bottom"/>
            <w:hideMark/>
          </w:tcPr>
          <w:p w14:paraId="7F564580" w14:textId="6FB42453" w:rsidR="00363A41" w:rsidRPr="00323755" w:rsidRDefault="00645CB4" w:rsidP="00363A41">
            <w:pPr>
              <w:jc w:val="right"/>
              <w:rPr>
                <w:sz w:val="16"/>
                <w:szCs w:val="16"/>
              </w:rPr>
            </w:pPr>
            <w:r>
              <w:rPr>
                <w:sz w:val="16"/>
                <w:szCs w:val="16"/>
              </w:rPr>
              <w:t>76,790</w:t>
            </w:r>
          </w:p>
        </w:tc>
        <w:tc>
          <w:tcPr>
            <w:tcW w:w="1340" w:type="dxa"/>
            <w:shd w:val="clear" w:color="auto" w:fill="auto"/>
            <w:vAlign w:val="bottom"/>
            <w:hideMark/>
          </w:tcPr>
          <w:p w14:paraId="2BB54001" w14:textId="1C2CD616" w:rsidR="00363A41" w:rsidRPr="00323755" w:rsidRDefault="00363A41" w:rsidP="00363A41">
            <w:pPr>
              <w:jc w:val="right"/>
              <w:rPr>
                <w:sz w:val="16"/>
                <w:szCs w:val="16"/>
                <w:lang w:eastAsia="tr-TR"/>
              </w:rPr>
            </w:pPr>
            <w:r>
              <w:rPr>
                <w:sz w:val="16"/>
                <w:szCs w:val="16"/>
              </w:rPr>
              <w:t>107,021</w:t>
            </w:r>
          </w:p>
        </w:tc>
        <w:tc>
          <w:tcPr>
            <w:tcW w:w="1341" w:type="dxa"/>
            <w:gridSpan w:val="2"/>
            <w:shd w:val="clear" w:color="auto" w:fill="auto"/>
            <w:vAlign w:val="bottom"/>
            <w:hideMark/>
          </w:tcPr>
          <w:p w14:paraId="63652D9E" w14:textId="6CE27238" w:rsidR="00363A41" w:rsidRPr="00323755" w:rsidRDefault="00645CB4" w:rsidP="00363A41">
            <w:pPr>
              <w:jc w:val="right"/>
              <w:rPr>
                <w:sz w:val="16"/>
                <w:szCs w:val="16"/>
              </w:rPr>
            </w:pPr>
            <w:r>
              <w:rPr>
                <w:sz w:val="16"/>
                <w:szCs w:val="16"/>
              </w:rPr>
              <w:t>6,143</w:t>
            </w:r>
          </w:p>
        </w:tc>
      </w:tr>
      <w:tr w:rsidR="00363A41" w:rsidRPr="00323755" w14:paraId="76DEF8D0" w14:textId="77777777" w:rsidTr="00056F89">
        <w:trPr>
          <w:trHeight w:val="113"/>
        </w:trPr>
        <w:tc>
          <w:tcPr>
            <w:tcW w:w="321" w:type="dxa"/>
            <w:shd w:val="clear" w:color="auto" w:fill="auto"/>
            <w:vAlign w:val="center"/>
            <w:hideMark/>
          </w:tcPr>
          <w:p w14:paraId="374FC4D1" w14:textId="77777777" w:rsidR="00363A41" w:rsidRPr="00323755" w:rsidRDefault="00363A41" w:rsidP="00363A41">
            <w:pPr>
              <w:jc w:val="center"/>
              <w:rPr>
                <w:sz w:val="16"/>
                <w:szCs w:val="16"/>
                <w:lang w:eastAsia="tr-TR"/>
              </w:rPr>
            </w:pPr>
            <w:r w:rsidRPr="00323755">
              <w:rPr>
                <w:sz w:val="16"/>
                <w:szCs w:val="16"/>
                <w:lang w:eastAsia="tr-TR"/>
              </w:rPr>
              <w:t>18</w:t>
            </w:r>
          </w:p>
        </w:tc>
        <w:tc>
          <w:tcPr>
            <w:tcW w:w="4940" w:type="dxa"/>
            <w:shd w:val="clear" w:color="auto" w:fill="auto"/>
            <w:vAlign w:val="bottom"/>
            <w:hideMark/>
          </w:tcPr>
          <w:p w14:paraId="0A3E6A55" w14:textId="77777777" w:rsidR="00363A41" w:rsidRPr="00323755" w:rsidRDefault="00363A41" w:rsidP="00363A41">
            <w:pPr>
              <w:ind w:firstLine="57"/>
              <w:rPr>
                <w:sz w:val="16"/>
                <w:szCs w:val="16"/>
                <w:lang w:eastAsia="tr-TR"/>
              </w:rPr>
            </w:pPr>
            <w:r w:rsidRPr="00323755">
              <w:rPr>
                <w:sz w:val="16"/>
                <w:szCs w:val="16"/>
                <w:lang w:eastAsia="tr-TR"/>
              </w:rPr>
              <w:t>İçsel model yaklaşımları</w:t>
            </w:r>
          </w:p>
        </w:tc>
        <w:tc>
          <w:tcPr>
            <w:tcW w:w="1340" w:type="dxa"/>
            <w:shd w:val="clear" w:color="auto" w:fill="auto"/>
            <w:vAlign w:val="bottom"/>
            <w:hideMark/>
          </w:tcPr>
          <w:p w14:paraId="178201A5" w14:textId="77777777" w:rsidR="00363A41" w:rsidRPr="00323755" w:rsidRDefault="00363A41" w:rsidP="00363A41">
            <w:pPr>
              <w:jc w:val="right"/>
              <w:rPr>
                <w:sz w:val="16"/>
                <w:szCs w:val="16"/>
              </w:rPr>
            </w:pPr>
            <w:r w:rsidRPr="00323755">
              <w:rPr>
                <w:sz w:val="16"/>
                <w:szCs w:val="16"/>
              </w:rPr>
              <w:t>-</w:t>
            </w:r>
          </w:p>
        </w:tc>
        <w:tc>
          <w:tcPr>
            <w:tcW w:w="1340" w:type="dxa"/>
            <w:shd w:val="clear" w:color="auto" w:fill="auto"/>
            <w:vAlign w:val="bottom"/>
            <w:hideMark/>
          </w:tcPr>
          <w:p w14:paraId="7185C458" w14:textId="3322B475" w:rsidR="00363A41" w:rsidRPr="00323755" w:rsidRDefault="00363A41" w:rsidP="00363A41">
            <w:pPr>
              <w:jc w:val="right"/>
              <w:rPr>
                <w:sz w:val="16"/>
                <w:szCs w:val="16"/>
                <w:lang w:eastAsia="tr-TR"/>
              </w:rPr>
            </w:pPr>
            <w:r w:rsidRPr="00323755">
              <w:rPr>
                <w:sz w:val="16"/>
                <w:szCs w:val="16"/>
              </w:rPr>
              <w:t>-</w:t>
            </w:r>
          </w:p>
        </w:tc>
        <w:tc>
          <w:tcPr>
            <w:tcW w:w="1341" w:type="dxa"/>
            <w:gridSpan w:val="2"/>
            <w:shd w:val="clear" w:color="auto" w:fill="auto"/>
            <w:vAlign w:val="bottom"/>
            <w:hideMark/>
          </w:tcPr>
          <w:p w14:paraId="33CA6705" w14:textId="77777777" w:rsidR="00363A41" w:rsidRPr="00323755" w:rsidRDefault="00363A41" w:rsidP="00363A41">
            <w:pPr>
              <w:jc w:val="right"/>
              <w:rPr>
                <w:sz w:val="16"/>
                <w:szCs w:val="16"/>
              </w:rPr>
            </w:pPr>
            <w:r w:rsidRPr="00323755">
              <w:rPr>
                <w:sz w:val="16"/>
                <w:szCs w:val="16"/>
              </w:rPr>
              <w:t>-</w:t>
            </w:r>
          </w:p>
        </w:tc>
      </w:tr>
      <w:tr w:rsidR="00363A41" w:rsidRPr="00323755" w14:paraId="534EDC9E" w14:textId="77777777" w:rsidTr="00056F89">
        <w:trPr>
          <w:trHeight w:val="113"/>
        </w:trPr>
        <w:tc>
          <w:tcPr>
            <w:tcW w:w="321" w:type="dxa"/>
            <w:shd w:val="clear" w:color="auto" w:fill="auto"/>
            <w:vAlign w:val="center"/>
            <w:hideMark/>
          </w:tcPr>
          <w:p w14:paraId="62FC4723" w14:textId="77777777" w:rsidR="00363A41" w:rsidRPr="00323755" w:rsidRDefault="00363A41" w:rsidP="00363A41">
            <w:pPr>
              <w:jc w:val="center"/>
              <w:rPr>
                <w:b/>
                <w:sz w:val="16"/>
                <w:szCs w:val="16"/>
                <w:lang w:eastAsia="tr-TR"/>
              </w:rPr>
            </w:pPr>
            <w:r w:rsidRPr="00323755">
              <w:rPr>
                <w:b/>
                <w:sz w:val="16"/>
                <w:szCs w:val="16"/>
                <w:lang w:eastAsia="tr-TR"/>
              </w:rPr>
              <w:t>19</w:t>
            </w:r>
          </w:p>
        </w:tc>
        <w:tc>
          <w:tcPr>
            <w:tcW w:w="4940" w:type="dxa"/>
            <w:shd w:val="clear" w:color="auto" w:fill="auto"/>
            <w:vAlign w:val="bottom"/>
            <w:hideMark/>
          </w:tcPr>
          <w:p w14:paraId="0341E20F" w14:textId="77777777" w:rsidR="00363A41" w:rsidRPr="00323755" w:rsidRDefault="00363A41" w:rsidP="00363A41">
            <w:pPr>
              <w:rPr>
                <w:b/>
                <w:sz w:val="16"/>
                <w:szCs w:val="16"/>
                <w:lang w:eastAsia="tr-TR"/>
              </w:rPr>
            </w:pPr>
            <w:proofErr w:type="spellStart"/>
            <w:r w:rsidRPr="00323755">
              <w:rPr>
                <w:b/>
                <w:sz w:val="16"/>
                <w:szCs w:val="16"/>
                <w:lang w:eastAsia="tr-TR"/>
              </w:rPr>
              <w:t>Operasyonel</w:t>
            </w:r>
            <w:proofErr w:type="spellEnd"/>
            <w:r w:rsidRPr="00323755">
              <w:rPr>
                <w:b/>
                <w:sz w:val="16"/>
                <w:szCs w:val="16"/>
                <w:lang w:eastAsia="tr-TR"/>
              </w:rPr>
              <w:t xml:space="preserve"> risk</w:t>
            </w:r>
          </w:p>
        </w:tc>
        <w:tc>
          <w:tcPr>
            <w:tcW w:w="1340" w:type="dxa"/>
            <w:shd w:val="clear" w:color="auto" w:fill="auto"/>
            <w:vAlign w:val="bottom"/>
            <w:hideMark/>
          </w:tcPr>
          <w:p w14:paraId="118A12D9" w14:textId="4644C81A" w:rsidR="00363A41" w:rsidRPr="00323755" w:rsidRDefault="00645CB4" w:rsidP="00363A41">
            <w:pPr>
              <w:jc w:val="right"/>
              <w:rPr>
                <w:b/>
                <w:sz w:val="16"/>
                <w:szCs w:val="16"/>
              </w:rPr>
            </w:pPr>
            <w:r>
              <w:rPr>
                <w:b/>
                <w:sz w:val="16"/>
                <w:szCs w:val="16"/>
              </w:rPr>
              <w:t>1,065,504</w:t>
            </w:r>
          </w:p>
        </w:tc>
        <w:tc>
          <w:tcPr>
            <w:tcW w:w="1340" w:type="dxa"/>
            <w:shd w:val="clear" w:color="auto" w:fill="auto"/>
            <w:vAlign w:val="bottom"/>
            <w:hideMark/>
          </w:tcPr>
          <w:p w14:paraId="7901C78D" w14:textId="05DC11C9" w:rsidR="00363A41" w:rsidRPr="00323755" w:rsidRDefault="00363A41" w:rsidP="00363A41">
            <w:pPr>
              <w:jc w:val="right"/>
              <w:rPr>
                <w:b/>
                <w:sz w:val="16"/>
                <w:szCs w:val="16"/>
                <w:lang w:eastAsia="tr-TR"/>
              </w:rPr>
            </w:pPr>
            <w:r w:rsidRPr="00323755">
              <w:rPr>
                <w:b/>
                <w:sz w:val="16"/>
                <w:szCs w:val="16"/>
              </w:rPr>
              <w:t>798,758</w:t>
            </w:r>
          </w:p>
        </w:tc>
        <w:tc>
          <w:tcPr>
            <w:tcW w:w="1341" w:type="dxa"/>
            <w:gridSpan w:val="2"/>
            <w:shd w:val="clear" w:color="auto" w:fill="auto"/>
            <w:vAlign w:val="bottom"/>
            <w:hideMark/>
          </w:tcPr>
          <w:p w14:paraId="54517052" w14:textId="57BD6DBA" w:rsidR="00363A41" w:rsidRPr="00323755" w:rsidRDefault="00645CB4" w:rsidP="00363A41">
            <w:pPr>
              <w:jc w:val="right"/>
              <w:rPr>
                <w:b/>
                <w:sz w:val="16"/>
                <w:szCs w:val="16"/>
              </w:rPr>
            </w:pPr>
            <w:r>
              <w:rPr>
                <w:b/>
                <w:sz w:val="16"/>
                <w:szCs w:val="16"/>
              </w:rPr>
              <w:t>85,240</w:t>
            </w:r>
          </w:p>
        </w:tc>
      </w:tr>
      <w:tr w:rsidR="00363A41" w:rsidRPr="00323755" w14:paraId="4AD79581" w14:textId="77777777" w:rsidTr="00056F89">
        <w:trPr>
          <w:trHeight w:val="113"/>
        </w:trPr>
        <w:tc>
          <w:tcPr>
            <w:tcW w:w="321" w:type="dxa"/>
            <w:shd w:val="clear" w:color="auto" w:fill="auto"/>
            <w:vAlign w:val="center"/>
            <w:hideMark/>
          </w:tcPr>
          <w:p w14:paraId="137289A5" w14:textId="77777777" w:rsidR="00363A41" w:rsidRPr="00323755" w:rsidRDefault="00363A41" w:rsidP="00363A41">
            <w:pPr>
              <w:jc w:val="center"/>
              <w:rPr>
                <w:sz w:val="16"/>
                <w:szCs w:val="16"/>
                <w:lang w:eastAsia="tr-TR"/>
              </w:rPr>
            </w:pPr>
            <w:r w:rsidRPr="00323755">
              <w:rPr>
                <w:sz w:val="16"/>
                <w:szCs w:val="16"/>
                <w:lang w:eastAsia="tr-TR"/>
              </w:rPr>
              <w:t>20</w:t>
            </w:r>
          </w:p>
        </w:tc>
        <w:tc>
          <w:tcPr>
            <w:tcW w:w="4940" w:type="dxa"/>
            <w:shd w:val="clear" w:color="auto" w:fill="auto"/>
            <w:vAlign w:val="bottom"/>
            <w:hideMark/>
          </w:tcPr>
          <w:p w14:paraId="2C17362A" w14:textId="77777777" w:rsidR="00363A41" w:rsidRPr="00323755" w:rsidRDefault="00363A41" w:rsidP="00363A41">
            <w:pPr>
              <w:ind w:firstLine="57"/>
              <w:rPr>
                <w:sz w:val="16"/>
                <w:szCs w:val="16"/>
                <w:lang w:eastAsia="tr-TR"/>
              </w:rPr>
            </w:pPr>
            <w:r w:rsidRPr="00323755">
              <w:rPr>
                <w:sz w:val="16"/>
                <w:szCs w:val="16"/>
                <w:lang w:eastAsia="tr-TR"/>
              </w:rPr>
              <w:t>Temel gösterge yaklaşımı</w:t>
            </w:r>
          </w:p>
        </w:tc>
        <w:tc>
          <w:tcPr>
            <w:tcW w:w="1340" w:type="dxa"/>
            <w:shd w:val="clear" w:color="auto" w:fill="auto"/>
            <w:vAlign w:val="bottom"/>
            <w:hideMark/>
          </w:tcPr>
          <w:p w14:paraId="1185BE14" w14:textId="19276212" w:rsidR="00363A41" w:rsidRPr="00323755" w:rsidRDefault="00645CB4" w:rsidP="00363A41">
            <w:pPr>
              <w:jc w:val="right"/>
              <w:rPr>
                <w:sz w:val="16"/>
                <w:szCs w:val="16"/>
              </w:rPr>
            </w:pPr>
            <w:r>
              <w:rPr>
                <w:sz w:val="16"/>
                <w:szCs w:val="16"/>
              </w:rPr>
              <w:t>1,065,504</w:t>
            </w:r>
          </w:p>
        </w:tc>
        <w:tc>
          <w:tcPr>
            <w:tcW w:w="1340" w:type="dxa"/>
            <w:shd w:val="clear" w:color="auto" w:fill="auto"/>
            <w:vAlign w:val="bottom"/>
            <w:hideMark/>
          </w:tcPr>
          <w:p w14:paraId="52D9D06B" w14:textId="183025CB" w:rsidR="00363A41" w:rsidRPr="00323755" w:rsidRDefault="00363A41" w:rsidP="00363A41">
            <w:pPr>
              <w:jc w:val="right"/>
              <w:rPr>
                <w:sz w:val="16"/>
                <w:szCs w:val="16"/>
                <w:lang w:eastAsia="tr-TR"/>
              </w:rPr>
            </w:pPr>
            <w:r w:rsidRPr="00323755">
              <w:rPr>
                <w:sz w:val="16"/>
                <w:szCs w:val="16"/>
              </w:rPr>
              <w:t>798,758</w:t>
            </w:r>
          </w:p>
        </w:tc>
        <w:tc>
          <w:tcPr>
            <w:tcW w:w="1341" w:type="dxa"/>
            <w:gridSpan w:val="2"/>
            <w:shd w:val="clear" w:color="auto" w:fill="auto"/>
            <w:vAlign w:val="bottom"/>
            <w:hideMark/>
          </w:tcPr>
          <w:p w14:paraId="091D79D5" w14:textId="16EA1CCA" w:rsidR="00363A41" w:rsidRPr="00323755" w:rsidRDefault="00645CB4" w:rsidP="00363A41">
            <w:pPr>
              <w:jc w:val="right"/>
              <w:rPr>
                <w:sz w:val="16"/>
                <w:szCs w:val="16"/>
              </w:rPr>
            </w:pPr>
            <w:r>
              <w:rPr>
                <w:sz w:val="16"/>
                <w:szCs w:val="16"/>
              </w:rPr>
              <w:t>85,240</w:t>
            </w:r>
          </w:p>
        </w:tc>
      </w:tr>
      <w:tr w:rsidR="00363A41" w:rsidRPr="00323755" w14:paraId="0B91EC09" w14:textId="77777777" w:rsidTr="00056F89">
        <w:trPr>
          <w:trHeight w:val="113"/>
        </w:trPr>
        <w:tc>
          <w:tcPr>
            <w:tcW w:w="321" w:type="dxa"/>
            <w:shd w:val="clear" w:color="auto" w:fill="auto"/>
            <w:vAlign w:val="center"/>
            <w:hideMark/>
          </w:tcPr>
          <w:p w14:paraId="4B8F4763" w14:textId="77777777" w:rsidR="00363A41" w:rsidRPr="00323755" w:rsidRDefault="00363A41" w:rsidP="00363A41">
            <w:pPr>
              <w:jc w:val="center"/>
              <w:rPr>
                <w:sz w:val="16"/>
                <w:szCs w:val="16"/>
                <w:lang w:eastAsia="tr-TR"/>
              </w:rPr>
            </w:pPr>
            <w:r w:rsidRPr="00323755">
              <w:rPr>
                <w:sz w:val="16"/>
                <w:szCs w:val="16"/>
                <w:lang w:eastAsia="tr-TR"/>
              </w:rPr>
              <w:t>21</w:t>
            </w:r>
          </w:p>
        </w:tc>
        <w:tc>
          <w:tcPr>
            <w:tcW w:w="4940" w:type="dxa"/>
            <w:shd w:val="clear" w:color="auto" w:fill="auto"/>
            <w:vAlign w:val="bottom"/>
            <w:hideMark/>
          </w:tcPr>
          <w:p w14:paraId="52B26C6B" w14:textId="77777777" w:rsidR="00363A41" w:rsidRPr="00323755" w:rsidRDefault="00363A41" w:rsidP="00363A41">
            <w:pPr>
              <w:ind w:firstLine="57"/>
              <w:rPr>
                <w:sz w:val="16"/>
                <w:szCs w:val="16"/>
                <w:lang w:eastAsia="tr-TR"/>
              </w:rPr>
            </w:pPr>
            <w:r w:rsidRPr="00323755">
              <w:rPr>
                <w:sz w:val="16"/>
                <w:szCs w:val="16"/>
                <w:lang w:eastAsia="tr-TR"/>
              </w:rPr>
              <w:t>Standart yaklaşım</w:t>
            </w:r>
          </w:p>
        </w:tc>
        <w:tc>
          <w:tcPr>
            <w:tcW w:w="1340" w:type="dxa"/>
            <w:shd w:val="clear" w:color="auto" w:fill="auto"/>
            <w:vAlign w:val="bottom"/>
            <w:hideMark/>
          </w:tcPr>
          <w:p w14:paraId="21F61B57" w14:textId="77777777" w:rsidR="00363A41" w:rsidRPr="00323755" w:rsidRDefault="00363A41" w:rsidP="00363A41">
            <w:pPr>
              <w:jc w:val="right"/>
              <w:rPr>
                <w:sz w:val="16"/>
                <w:szCs w:val="16"/>
              </w:rPr>
            </w:pPr>
            <w:r w:rsidRPr="00323755">
              <w:rPr>
                <w:sz w:val="16"/>
                <w:szCs w:val="16"/>
              </w:rPr>
              <w:t>-</w:t>
            </w:r>
          </w:p>
        </w:tc>
        <w:tc>
          <w:tcPr>
            <w:tcW w:w="1340" w:type="dxa"/>
            <w:shd w:val="clear" w:color="auto" w:fill="auto"/>
            <w:vAlign w:val="bottom"/>
            <w:hideMark/>
          </w:tcPr>
          <w:p w14:paraId="7983A39B" w14:textId="03B4352D" w:rsidR="00363A41" w:rsidRPr="00323755" w:rsidRDefault="00363A41" w:rsidP="00363A41">
            <w:pPr>
              <w:jc w:val="right"/>
              <w:rPr>
                <w:sz w:val="16"/>
                <w:szCs w:val="16"/>
                <w:lang w:eastAsia="tr-TR"/>
              </w:rPr>
            </w:pPr>
            <w:r w:rsidRPr="00323755">
              <w:rPr>
                <w:sz w:val="16"/>
                <w:szCs w:val="16"/>
              </w:rPr>
              <w:t>-</w:t>
            </w:r>
          </w:p>
        </w:tc>
        <w:tc>
          <w:tcPr>
            <w:tcW w:w="1341" w:type="dxa"/>
            <w:gridSpan w:val="2"/>
            <w:shd w:val="clear" w:color="auto" w:fill="auto"/>
            <w:vAlign w:val="bottom"/>
            <w:hideMark/>
          </w:tcPr>
          <w:p w14:paraId="4A286AB1" w14:textId="77777777" w:rsidR="00363A41" w:rsidRPr="00323755" w:rsidRDefault="00363A41" w:rsidP="00363A41">
            <w:pPr>
              <w:jc w:val="right"/>
              <w:rPr>
                <w:sz w:val="16"/>
                <w:szCs w:val="16"/>
              </w:rPr>
            </w:pPr>
            <w:r w:rsidRPr="00323755">
              <w:rPr>
                <w:sz w:val="16"/>
                <w:szCs w:val="16"/>
              </w:rPr>
              <w:t>-</w:t>
            </w:r>
          </w:p>
        </w:tc>
      </w:tr>
      <w:tr w:rsidR="00363A41" w:rsidRPr="00323755" w14:paraId="7B82C259" w14:textId="77777777" w:rsidTr="00056F89">
        <w:trPr>
          <w:trHeight w:val="113"/>
        </w:trPr>
        <w:tc>
          <w:tcPr>
            <w:tcW w:w="321" w:type="dxa"/>
            <w:shd w:val="clear" w:color="auto" w:fill="auto"/>
            <w:vAlign w:val="center"/>
            <w:hideMark/>
          </w:tcPr>
          <w:p w14:paraId="7818BFAD" w14:textId="77777777" w:rsidR="00363A41" w:rsidRPr="00323755" w:rsidRDefault="00363A41" w:rsidP="00363A41">
            <w:pPr>
              <w:jc w:val="center"/>
              <w:rPr>
                <w:sz w:val="16"/>
                <w:szCs w:val="16"/>
                <w:lang w:eastAsia="tr-TR"/>
              </w:rPr>
            </w:pPr>
            <w:r w:rsidRPr="00323755">
              <w:rPr>
                <w:sz w:val="16"/>
                <w:szCs w:val="16"/>
                <w:lang w:eastAsia="tr-TR"/>
              </w:rPr>
              <w:t>22</w:t>
            </w:r>
          </w:p>
        </w:tc>
        <w:tc>
          <w:tcPr>
            <w:tcW w:w="4940" w:type="dxa"/>
            <w:shd w:val="clear" w:color="auto" w:fill="auto"/>
            <w:vAlign w:val="bottom"/>
            <w:hideMark/>
          </w:tcPr>
          <w:p w14:paraId="687E48B4" w14:textId="77777777" w:rsidR="00363A41" w:rsidRPr="00323755" w:rsidRDefault="00363A41" w:rsidP="00363A41">
            <w:pPr>
              <w:ind w:firstLine="57"/>
              <w:rPr>
                <w:sz w:val="16"/>
                <w:szCs w:val="16"/>
                <w:lang w:eastAsia="tr-TR"/>
              </w:rPr>
            </w:pPr>
            <w:r w:rsidRPr="00323755">
              <w:rPr>
                <w:sz w:val="16"/>
                <w:szCs w:val="16"/>
                <w:lang w:eastAsia="tr-TR"/>
              </w:rPr>
              <w:t>İleri ölçüm yaklaşımı</w:t>
            </w:r>
          </w:p>
        </w:tc>
        <w:tc>
          <w:tcPr>
            <w:tcW w:w="1340" w:type="dxa"/>
            <w:shd w:val="clear" w:color="auto" w:fill="auto"/>
            <w:vAlign w:val="bottom"/>
            <w:hideMark/>
          </w:tcPr>
          <w:p w14:paraId="4FB82125" w14:textId="77777777" w:rsidR="00363A41" w:rsidRPr="00323755" w:rsidRDefault="00363A41" w:rsidP="00363A41">
            <w:pPr>
              <w:jc w:val="right"/>
              <w:rPr>
                <w:sz w:val="16"/>
                <w:szCs w:val="16"/>
              </w:rPr>
            </w:pPr>
            <w:r w:rsidRPr="00323755">
              <w:rPr>
                <w:sz w:val="16"/>
                <w:szCs w:val="16"/>
              </w:rPr>
              <w:t>-</w:t>
            </w:r>
          </w:p>
        </w:tc>
        <w:tc>
          <w:tcPr>
            <w:tcW w:w="1340" w:type="dxa"/>
            <w:shd w:val="clear" w:color="auto" w:fill="auto"/>
            <w:vAlign w:val="bottom"/>
            <w:hideMark/>
          </w:tcPr>
          <w:p w14:paraId="65DC56AA" w14:textId="545046ED" w:rsidR="00363A41" w:rsidRPr="00323755" w:rsidRDefault="00363A41" w:rsidP="00363A41">
            <w:pPr>
              <w:jc w:val="right"/>
              <w:rPr>
                <w:sz w:val="16"/>
                <w:szCs w:val="16"/>
                <w:lang w:eastAsia="tr-TR"/>
              </w:rPr>
            </w:pPr>
            <w:r w:rsidRPr="00323755">
              <w:rPr>
                <w:sz w:val="16"/>
                <w:szCs w:val="16"/>
              </w:rPr>
              <w:t>-</w:t>
            </w:r>
          </w:p>
        </w:tc>
        <w:tc>
          <w:tcPr>
            <w:tcW w:w="1341" w:type="dxa"/>
            <w:gridSpan w:val="2"/>
            <w:shd w:val="clear" w:color="auto" w:fill="auto"/>
            <w:vAlign w:val="bottom"/>
            <w:hideMark/>
          </w:tcPr>
          <w:p w14:paraId="50F5A9DF" w14:textId="77777777" w:rsidR="00363A41" w:rsidRPr="00323755" w:rsidRDefault="00363A41" w:rsidP="00363A41">
            <w:pPr>
              <w:jc w:val="right"/>
              <w:rPr>
                <w:sz w:val="16"/>
                <w:szCs w:val="16"/>
              </w:rPr>
            </w:pPr>
            <w:r w:rsidRPr="00323755">
              <w:rPr>
                <w:sz w:val="16"/>
                <w:szCs w:val="16"/>
              </w:rPr>
              <w:t>-</w:t>
            </w:r>
          </w:p>
        </w:tc>
      </w:tr>
      <w:tr w:rsidR="00363A41" w:rsidRPr="00323755" w14:paraId="19FB086A" w14:textId="77777777" w:rsidTr="00056F89">
        <w:trPr>
          <w:trHeight w:val="113"/>
        </w:trPr>
        <w:tc>
          <w:tcPr>
            <w:tcW w:w="321" w:type="dxa"/>
            <w:shd w:val="clear" w:color="auto" w:fill="auto"/>
            <w:vAlign w:val="center"/>
            <w:hideMark/>
          </w:tcPr>
          <w:p w14:paraId="6266D793" w14:textId="77777777" w:rsidR="00363A41" w:rsidRPr="00323755" w:rsidRDefault="00363A41" w:rsidP="00363A41">
            <w:pPr>
              <w:jc w:val="center"/>
              <w:rPr>
                <w:b/>
                <w:sz w:val="16"/>
                <w:szCs w:val="16"/>
                <w:lang w:eastAsia="tr-TR"/>
              </w:rPr>
            </w:pPr>
            <w:r w:rsidRPr="00323755">
              <w:rPr>
                <w:b/>
                <w:sz w:val="16"/>
                <w:szCs w:val="16"/>
                <w:lang w:eastAsia="tr-TR"/>
              </w:rPr>
              <w:t>23</w:t>
            </w:r>
          </w:p>
        </w:tc>
        <w:tc>
          <w:tcPr>
            <w:tcW w:w="4940" w:type="dxa"/>
            <w:shd w:val="clear" w:color="auto" w:fill="auto"/>
            <w:vAlign w:val="bottom"/>
            <w:hideMark/>
          </w:tcPr>
          <w:p w14:paraId="1E691D5D" w14:textId="77777777" w:rsidR="00363A41" w:rsidRPr="00323755" w:rsidRDefault="00363A41" w:rsidP="00363A41">
            <w:pPr>
              <w:rPr>
                <w:b/>
                <w:sz w:val="16"/>
                <w:szCs w:val="16"/>
                <w:lang w:eastAsia="tr-TR"/>
              </w:rPr>
            </w:pPr>
            <w:proofErr w:type="spellStart"/>
            <w:r w:rsidRPr="00323755">
              <w:rPr>
                <w:b/>
                <w:sz w:val="16"/>
                <w:szCs w:val="16"/>
                <w:lang w:eastAsia="tr-TR"/>
              </w:rPr>
              <w:t>Özkaynaklardan</w:t>
            </w:r>
            <w:proofErr w:type="spellEnd"/>
            <w:r w:rsidRPr="00323755">
              <w:rPr>
                <w:b/>
                <w:sz w:val="16"/>
                <w:szCs w:val="16"/>
                <w:lang w:eastAsia="tr-TR"/>
              </w:rPr>
              <w:t xml:space="preserve"> indirim eşiklerinin altındaki tutarlar (%250 risk ağırlığına tabi)</w:t>
            </w:r>
          </w:p>
        </w:tc>
        <w:tc>
          <w:tcPr>
            <w:tcW w:w="1340" w:type="dxa"/>
            <w:shd w:val="clear" w:color="auto" w:fill="auto"/>
            <w:vAlign w:val="bottom"/>
            <w:hideMark/>
          </w:tcPr>
          <w:p w14:paraId="41982F09" w14:textId="77777777" w:rsidR="00363A41" w:rsidRPr="00323755" w:rsidRDefault="00363A41" w:rsidP="00363A41">
            <w:pPr>
              <w:jc w:val="right"/>
              <w:rPr>
                <w:b/>
                <w:sz w:val="16"/>
                <w:szCs w:val="16"/>
              </w:rPr>
            </w:pPr>
            <w:r w:rsidRPr="00323755">
              <w:rPr>
                <w:b/>
                <w:sz w:val="16"/>
                <w:szCs w:val="16"/>
              </w:rPr>
              <w:t>-</w:t>
            </w:r>
          </w:p>
        </w:tc>
        <w:tc>
          <w:tcPr>
            <w:tcW w:w="1340" w:type="dxa"/>
            <w:shd w:val="clear" w:color="auto" w:fill="auto"/>
            <w:vAlign w:val="bottom"/>
            <w:hideMark/>
          </w:tcPr>
          <w:p w14:paraId="0651333B" w14:textId="598D9023" w:rsidR="00363A41" w:rsidRPr="00323755" w:rsidRDefault="00363A41" w:rsidP="00363A41">
            <w:pPr>
              <w:jc w:val="right"/>
              <w:rPr>
                <w:b/>
                <w:sz w:val="16"/>
                <w:szCs w:val="16"/>
                <w:lang w:eastAsia="tr-TR"/>
              </w:rPr>
            </w:pPr>
            <w:r w:rsidRPr="00323755">
              <w:rPr>
                <w:b/>
                <w:sz w:val="16"/>
                <w:szCs w:val="16"/>
              </w:rPr>
              <w:t>-</w:t>
            </w:r>
          </w:p>
        </w:tc>
        <w:tc>
          <w:tcPr>
            <w:tcW w:w="1341" w:type="dxa"/>
            <w:gridSpan w:val="2"/>
            <w:shd w:val="clear" w:color="auto" w:fill="auto"/>
            <w:vAlign w:val="bottom"/>
            <w:hideMark/>
          </w:tcPr>
          <w:p w14:paraId="7427126E" w14:textId="77777777" w:rsidR="00363A41" w:rsidRPr="00323755" w:rsidRDefault="00363A41" w:rsidP="00363A41">
            <w:pPr>
              <w:jc w:val="right"/>
              <w:rPr>
                <w:b/>
                <w:sz w:val="16"/>
                <w:szCs w:val="16"/>
              </w:rPr>
            </w:pPr>
            <w:r w:rsidRPr="00323755">
              <w:rPr>
                <w:b/>
                <w:sz w:val="16"/>
                <w:szCs w:val="16"/>
              </w:rPr>
              <w:t>-</w:t>
            </w:r>
          </w:p>
        </w:tc>
      </w:tr>
      <w:tr w:rsidR="00363A41" w:rsidRPr="00323755" w14:paraId="0AFF89E4" w14:textId="77777777" w:rsidTr="00056F89">
        <w:trPr>
          <w:trHeight w:val="113"/>
        </w:trPr>
        <w:tc>
          <w:tcPr>
            <w:tcW w:w="321" w:type="dxa"/>
            <w:shd w:val="clear" w:color="auto" w:fill="auto"/>
            <w:vAlign w:val="center"/>
            <w:hideMark/>
          </w:tcPr>
          <w:p w14:paraId="4E7E8720" w14:textId="77777777" w:rsidR="00363A41" w:rsidRPr="00323755" w:rsidRDefault="00363A41" w:rsidP="00363A41">
            <w:pPr>
              <w:jc w:val="center"/>
              <w:rPr>
                <w:b/>
                <w:sz w:val="16"/>
                <w:szCs w:val="16"/>
                <w:lang w:eastAsia="tr-TR"/>
              </w:rPr>
            </w:pPr>
            <w:r w:rsidRPr="00323755">
              <w:rPr>
                <w:b/>
                <w:sz w:val="16"/>
                <w:szCs w:val="16"/>
                <w:lang w:eastAsia="tr-TR"/>
              </w:rPr>
              <w:t>24</w:t>
            </w:r>
          </w:p>
        </w:tc>
        <w:tc>
          <w:tcPr>
            <w:tcW w:w="4940" w:type="dxa"/>
            <w:shd w:val="clear" w:color="auto" w:fill="auto"/>
            <w:vAlign w:val="bottom"/>
            <w:hideMark/>
          </w:tcPr>
          <w:p w14:paraId="6712AE70" w14:textId="77777777" w:rsidR="00363A41" w:rsidRPr="00323755" w:rsidRDefault="00363A41" w:rsidP="00363A41">
            <w:pPr>
              <w:rPr>
                <w:b/>
                <w:sz w:val="16"/>
                <w:szCs w:val="16"/>
                <w:lang w:eastAsia="tr-TR"/>
              </w:rPr>
            </w:pPr>
            <w:r w:rsidRPr="00323755">
              <w:rPr>
                <w:b/>
                <w:sz w:val="16"/>
                <w:szCs w:val="16"/>
                <w:lang w:eastAsia="tr-TR"/>
              </w:rPr>
              <w:t>En düşük değer ayarlamaları</w:t>
            </w:r>
          </w:p>
        </w:tc>
        <w:tc>
          <w:tcPr>
            <w:tcW w:w="1340" w:type="dxa"/>
            <w:shd w:val="clear" w:color="auto" w:fill="auto"/>
            <w:vAlign w:val="bottom"/>
            <w:hideMark/>
          </w:tcPr>
          <w:p w14:paraId="52BAFA65" w14:textId="77777777" w:rsidR="00363A41" w:rsidRPr="00323755" w:rsidRDefault="00363A41" w:rsidP="00363A41">
            <w:pPr>
              <w:jc w:val="right"/>
              <w:rPr>
                <w:b/>
                <w:sz w:val="16"/>
                <w:szCs w:val="16"/>
              </w:rPr>
            </w:pPr>
            <w:r w:rsidRPr="00323755">
              <w:rPr>
                <w:b/>
                <w:sz w:val="16"/>
                <w:szCs w:val="16"/>
              </w:rPr>
              <w:t>-</w:t>
            </w:r>
          </w:p>
        </w:tc>
        <w:tc>
          <w:tcPr>
            <w:tcW w:w="1340" w:type="dxa"/>
            <w:shd w:val="clear" w:color="auto" w:fill="auto"/>
            <w:vAlign w:val="bottom"/>
            <w:hideMark/>
          </w:tcPr>
          <w:p w14:paraId="6A24CA42" w14:textId="62F1AA4F" w:rsidR="00363A41" w:rsidRPr="00323755" w:rsidRDefault="00363A41" w:rsidP="00363A41">
            <w:pPr>
              <w:jc w:val="right"/>
              <w:rPr>
                <w:b/>
                <w:sz w:val="16"/>
                <w:szCs w:val="16"/>
                <w:lang w:eastAsia="tr-TR"/>
              </w:rPr>
            </w:pPr>
            <w:r w:rsidRPr="00323755">
              <w:rPr>
                <w:b/>
                <w:sz w:val="16"/>
                <w:szCs w:val="16"/>
              </w:rPr>
              <w:t>-</w:t>
            </w:r>
          </w:p>
        </w:tc>
        <w:tc>
          <w:tcPr>
            <w:tcW w:w="1341" w:type="dxa"/>
            <w:gridSpan w:val="2"/>
            <w:shd w:val="clear" w:color="auto" w:fill="auto"/>
            <w:vAlign w:val="bottom"/>
            <w:hideMark/>
          </w:tcPr>
          <w:p w14:paraId="20703074" w14:textId="77777777" w:rsidR="00363A41" w:rsidRPr="00323755" w:rsidRDefault="00363A41" w:rsidP="00363A41">
            <w:pPr>
              <w:jc w:val="right"/>
              <w:rPr>
                <w:b/>
                <w:sz w:val="16"/>
                <w:szCs w:val="16"/>
              </w:rPr>
            </w:pPr>
            <w:r w:rsidRPr="00323755">
              <w:rPr>
                <w:b/>
                <w:sz w:val="16"/>
                <w:szCs w:val="16"/>
              </w:rPr>
              <w:t>-</w:t>
            </w:r>
          </w:p>
        </w:tc>
      </w:tr>
      <w:tr w:rsidR="00363A41" w:rsidRPr="00323755" w14:paraId="0455873F" w14:textId="77777777" w:rsidTr="00056F89">
        <w:trPr>
          <w:trHeight w:val="113"/>
        </w:trPr>
        <w:tc>
          <w:tcPr>
            <w:tcW w:w="321" w:type="dxa"/>
            <w:shd w:val="clear" w:color="auto" w:fill="auto"/>
            <w:vAlign w:val="center"/>
            <w:hideMark/>
          </w:tcPr>
          <w:p w14:paraId="0859A8B4" w14:textId="77777777" w:rsidR="00363A41" w:rsidRPr="00323755" w:rsidRDefault="00363A41" w:rsidP="00363A41">
            <w:pPr>
              <w:jc w:val="center"/>
              <w:rPr>
                <w:b/>
                <w:bCs/>
                <w:sz w:val="16"/>
                <w:szCs w:val="16"/>
                <w:lang w:eastAsia="tr-TR"/>
              </w:rPr>
            </w:pPr>
            <w:r w:rsidRPr="00323755">
              <w:rPr>
                <w:b/>
                <w:bCs/>
                <w:sz w:val="16"/>
                <w:szCs w:val="16"/>
                <w:lang w:eastAsia="tr-TR"/>
              </w:rPr>
              <w:t>25</w:t>
            </w:r>
          </w:p>
        </w:tc>
        <w:tc>
          <w:tcPr>
            <w:tcW w:w="4940" w:type="dxa"/>
            <w:shd w:val="clear" w:color="auto" w:fill="auto"/>
            <w:vAlign w:val="bottom"/>
            <w:hideMark/>
          </w:tcPr>
          <w:p w14:paraId="72A9AFB2" w14:textId="77777777" w:rsidR="00363A41" w:rsidRPr="00323755" w:rsidRDefault="00363A41" w:rsidP="00363A41">
            <w:pPr>
              <w:rPr>
                <w:b/>
                <w:bCs/>
                <w:sz w:val="16"/>
                <w:szCs w:val="16"/>
                <w:lang w:eastAsia="tr-TR"/>
              </w:rPr>
            </w:pPr>
            <w:r w:rsidRPr="00323755">
              <w:rPr>
                <w:b/>
                <w:bCs/>
                <w:sz w:val="16"/>
                <w:szCs w:val="16"/>
                <w:lang w:eastAsia="tr-TR"/>
              </w:rPr>
              <w:t>Toplam (1+4+7+8+9+10+11+12+16+19+23+24)</w:t>
            </w:r>
          </w:p>
        </w:tc>
        <w:tc>
          <w:tcPr>
            <w:tcW w:w="1340" w:type="dxa"/>
            <w:shd w:val="clear" w:color="auto" w:fill="auto"/>
            <w:vAlign w:val="bottom"/>
            <w:hideMark/>
          </w:tcPr>
          <w:p w14:paraId="72C6233E" w14:textId="2E5F3977" w:rsidR="00363A41" w:rsidRPr="00323755" w:rsidRDefault="00645CB4" w:rsidP="00363A41">
            <w:pPr>
              <w:jc w:val="right"/>
              <w:rPr>
                <w:b/>
                <w:sz w:val="16"/>
                <w:szCs w:val="16"/>
              </w:rPr>
            </w:pPr>
            <w:r>
              <w:rPr>
                <w:b/>
                <w:sz w:val="16"/>
                <w:szCs w:val="16"/>
              </w:rPr>
              <w:t>7,258,210</w:t>
            </w:r>
          </w:p>
        </w:tc>
        <w:tc>
          <w:tcPr>
            <w:tcW w:w="1340" w:type="dxa"/>
            <w:shd w:val="clear" w:color="auto" w:fill="auto"/>
            <w:vAlign w:val="bottom"/>
            <w:hideMark/>
          </w:tcPr>
          <w:p w14:paraId="3642EACC" w14:textId="1065482F" w:rsidR="00363A41" w:rsidRPr="00323755" w:rsidRDefault="00363A41" w:rsidP="00363A41">
            <w:pPr>
              <w:jc w:val="right"/>
              <w:rPr>
                <w:b/>
                <w:bCs/>
                <w:sz w:val="16"/>
                <w:szCs w:val="16"/>
                <w:lang w:eastAsia="tr-TR"/>
              </w:rPr>
            </w:pPr>
            <w:r>
              <w:rPr>
                <w:b/>
                <w:sz w:val="16"/>
                <w:szCs w:val="16"/>
              </w:rPr>
              <w:t>5,936,582</w:t>
            </w:r>
          </w:p>
        </w:tc>
        <w:tc>
          <w:tcPr>
            <w:tcW w:w="1341" w:type="dxa"/>
            <w:gridSpan w:val="2"/>
            <w:shd w:val="clear" w:color="auto" w:fill="auto"/>
            <w:vAlign w:val="bottom"/>
            <w:hideMark/>
          </w:tcPr>
          <w:p w14:paraId="403675E4" w14:textId="162C5A08" w:rsidR="00363A41" w:rsidRPr="00323755" w:rsidRDefault="00645CB4" w:rsidP="00363A41">
            <w:pPr>
              <w:jc w:val="right"/>
              <w:rPr>
                <w:b/>
                <w:sz w:val="16"/>
                <w:szCs w:val="16"/>
              </w:rPr>
            </w:pPr>
            <w:r>
              <w:rPr>
                <w:b/>
                <w:sz w:val="16"/>
                <w:szCs w:val="16"/>
              </w:rPr>
              <w:t>580,656</w:t>
            </w:r>
          </w:p>
        </w:tc>
      </w:tr>
    </w:tbl>
    <w:p w14:paraId="3656E518" w14:textId="77777777" w:rsidR="00407144" w:rsidRDefault="00407144" w:rsidP="00407144">
      <w:pPr>
        <w:tabs>
          <w:tab w:val="left" w:pos="709"/>
        </w:tabs>
        <w:autoSpaceDE w:val="0"/>
        <w:autoSpaceDN w:val="0"/>
        <w:adjustRightInd w:val="0"/>
        <w:spacing w:line="216" w:lineRule="auto"/>
        <w:ind w:hanging="567"/>
        <w:rPr>
          <w:b/>
        </w:rPr>
        <w:sectPr w:rsidR="00407144" w:rsidSect="006762C2">
          <w:headerReference w:type="default" r:id="rId40"/>
          <w:pgSz w:w="11907" w:h="16840" w:code="9"/>
          <w:pgMar w:top="1418" w:right="1418" w:bottom="1418" w:left="1197" w:header="720" w:footer="720" w:gutter="0"/>
          <w:cols w:space="708"/>
          <w:docGrid w:linePitch="360"/>
        </w:sectPr>
      </w:pPr>
    </w:p>
    <w:p w14:paraId="5D2C7C86" w14:textId="267A0E4E" w:rsidR="00AF46F6" w:rsidRPr="00CB56EC" w:rsidRDefault="00407144" w:rsidP="00363A41">
      <w:pPr>
        <w:pStyle w:val="BodyText"/>
        <w:pageBreakBefore/>
        <w:tabs>
          <w:tab w:val="left" w:pos="709"/>
        </w:tabs>
        <w:ind w:hanging="567"/>
        <w:jc w:val="left"/>
        <w:rPr>
          <w:b/>
        </w:rPr>
      </w:pPr>
      <w:r w:rsidRPr="00D5711A">
        <w:rPr>
          <w:b/>
          <w:color w:val="000000"/>
        </w:rPr>
        <w:lastRenderedPageBreak/>
        <w:t xml:space="preserve">  </w:t>
      </w:r>
      <w:r w:rsidR="00363A41">
        <w:rPr>
          <w:b/>
        </w:rPr>
        <w:t>9</w:t>
      </w:r>
      <w:r w:rsidR="00AF46F6" w:rsidRPr="00CB56EC">
        <w:rPr>
          <w:b/>
        </w:rPr>
        <w:t>.</w:t>
      </w:r>
      <w:r w:rsidR="00AF46F6" w:rsidRPr="00CB56EC">
        <w:rPr>
          <w:b/>
        </w:rPr>
        <w:tab/>
        <w:t>Faaliyet bölümlerine ilişkin açıklamalar</w:t>
      </w:r>
    </w:p>
    <w:p w14:paraId="0EB213B3" w14:textId="77777777" w:rsidR="00AF46F6" w:rsidRPr="00CB56EC" w:rsidRDefault="00AF46F6" w:rsidP="00AF46F6">
      <w:pPr>
        <w:autoSpaceDE w:val="0"/>
        <w:autoSpaceDN w:val="0"/>
        <w:adjustRightInd w:val="0"/>
        <w:spacing w:line="216" w:lineRule="auto"/>
        <w:ind w:hanging="720"/>
        <w:rPr>
          <w:rFonts w:eastAsia="Arial Unicode MS"/>
          <w:sz w:val="16"/>
          <w:szCs w:val="16"/>
        </w:rPr>
      </w:pPr>
    </w:p>
    <w:p w14:paraId="60AA6688" w14:textId="77777777" w:rsidR="00AF46F6" w:rsidRPr="00CB56EC" w:rsidRDefault="00AF46F6" w:rsidP="00AF46F6">
      <w:pPr>
        <w:autoSpaceDE w:val="0"/>
        <w:autoSpaceDN w:val="0"/>
        <w:adjustRightInd w:val="0"/>
        <w:rPr>
          <w:rFonts w:eastAsia="Arial Unicode MS"/>
          <w:b/>
        </w:rPr>
      </w:pPr>
      <w:r w:rsidRPr="00CB56EC">
        <w:rPr>
          <w:rFonts w:eastAsia="Arial Unicode MS"/>
          <w:b/>
        </w:rPr>
        <w:t>Belirli bilanço ve gelir tablosu kalemlerinin faaliyet bölümlerine göre gösterimi</w:t>
      </w:r>
    </w:p>
    <w:p w14:paraId="042C6B91" w14:textId="77777777" w:rsidR="00AF46F6" w:rsidRPr="00CB56EC" w:rsidRDefault="00AF46F6" w:rsidP="00AF46F6">
      <w:pPr>
        <w:autoSpaceDE w:val="0"/>
        <w:autoSpaceDN w:val="0"/>
        <w:adjustRightInd w:val="0"/>
        <w:rPr>
          <w:rFonts w:eastAsia="Arial Unicode MS"/>
          <w:b/>
        </w:rPr>
      </w:pPr>
    </w:p>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536"/>
        <w:gridCol w:w="1152"/>
        <w:gridCol w:w="1153"/>
        <w:gridCol w:w="1152"/>
        <w:gridCol w:w="1153"/>
        <w:gridCol w:w="1153"/>
      </w:tblGrid>
      <w:tr w:rsidR="00BE254C" w:rsidRPr="00CB56EC" w14:paraId="63509FC2" w14:textId="77777777" w:rsidTr="00314F4B">
        <w:trPr>
          <w:trHeight w:val="299"/>
        </w:trPr>
        <w:tc>
          <w:tcPr>
            <w:tcW w:w="3536" w:type="dxa"/>
            <w:shd w:val="clear" w:color="auto" w:fill="auto"/>
            <w:noWrap/>
            <w:vAlign w:val="center"/>
          </w:tcPr>
          <w:p w14:paraId="37274C54" w14:textId="77777777" w:rsidR="00BE254C" w:rsidRPr="00CB56EC" w:rsidRDefault="00BE254C" w:rsidP="00BE254C">
            <w:pPr>
              <w:rPr>
                <w:b/>
                <w:bCs/>
                <w:color w:val="000000"/>
                <w:sz w:val="18"/>
                <w:szCs w:val="18"/>
                <w:lang w:eastAsia="tr-TR"/>
              </w:rPr>
            </w:pPr>
            <w:r w:rsidRPr="00CB56EC">
              <w:rPr>
                <w:b/>
                <w:bCs/>
                <w:color w:val="000000"/>
                <w:sz w:val="18"/>
                <w:szCs w:val="18"/>
                <w:lang w:eastAsia="tr-TR"/>
              </w:rPr>
              <w:t>Cari dönem</w:t>
            </w:r>
          </w:p>
        </w:tc>
        <w:tc>
          <w:tcPr>
            <w:tcW w:w="1152" w:type="dxa"/>
            <w:shd w:val="clear" w:color="auto" w:fill="auto"/>
            <w:vAlign w:val="bottom"/>
          </w:tcPr>
          <w:p w14:paraId="79A80442" w14:textId="77777777" w:rsidR="00BE254C" w:rsidRPr="00CB56EC" w:rsidRDefault="002D0B97" w:rsidP="003671F7">
            <w:pPr>
              <w:jc w:val="right"/>
              <w:rPr>
                <w:b/>
                <w:bCs/>
                <w:color w:val="000000"/>
                <w:sz w:val="16"/>
                <w:szCs w:val="16"/>
                <w:lang w:eastAsia="tr-TR"/>
              </w:rPr>
            </w:pPr>
            <w:r w:rsidRPr="00CB56EC">
              <w:rPr>
                <w:b/>
                <w:bCs/>
                <w:color w:val="000000"/>
                <w:sz w:val="16"/>
                <w:szCs w:val="16"/>
                <w:lang w:eastAsia="tr-TR"/>
              </w:rPr>
              <w:t>Bireysel Bankacılık</w:t>
            </w:r>
          </w:p>
        </w:tc>
        <w:tc>
          <w:tcPr>
            <w:tcW w:w="1153" w:type="dxa"/>
            <w:shd w:val="clear" w:color="auto" w:fill="auto"/>
            <w:vAlign w:val="bottom"/>
          </w:tcPr>
          <w:p w14:paraId="3DB85EB3" w14:textId="77777777" w:rsidR="00BE254C" w:rsidRPr="00CB56EC" w:rsidRDefault="00BE254C" w:rsidP="003671F7">
            <w:pPr>
              <w:jc w:val="right"/>
              <w:rPr>
                <w:b/>
                <w:bCs/>
                <w:color w:val="000000"/>
                <w:sz w:val="16"/>
                <w:szCs w:val="16"/>
                <w:lang w:eastAsia="tr-TR"/>
              </w:rPr>
            </w:pPr>
            <w:r w:rsidRPr="00CB56EC">
              <w:rPr>
                <w:b/>
                <w:bCs/>
                <w:color w:val="000000"/>
                <w:sz w:val="16"/>
                <w:szCs w:val="16"/>
                <w:lang w:eastAsia="tr-TR"/>
              </w:rPr>
              <w:t>Kurumsal ve Ticari Bankacılık</w:t>
            </w:r>
          </w:p>
        </w:tc>
        <w:tc>
          <w:tcPr>
            <w:tcW w:w="1152" w:type="dxa"/>
            <w:shd w:val="clear" w:color="auto" w:fill="auto"/>
            <w:vAlign w:val="bottom"/>
          </w:tcPr>
          <w:p w14:paraId="6515C348" w14:textId="77777777" w:rsidR="00BE254C" w:rsidRPr="00CB56EC" w:rsidRDefault="00BE254C" w:rsidP="003671F7">
            <w:pPr>
              <w:jc w:val="right"/>
              <w:rPr>
                <w:b/>
                <w:bCs/>
                <w:color w:val="000000"/>
                <w:sz w:val="16"/>
                <w:szCs w:val="16"/>
                <w:lang w:eastAsia="tr-TR"/>
              </w:rPr>
            </w:pPr>
            <w:r w:rsidRPr="00CB56EC">
              <w:rPr>
                <w:b/>
                <w:bCs/>
                <w:color w:val="000000"/>
                <w:sz w:val="16"/>
                <w:szCs w:val="16"/>
                <w:lang w:eastAsia="tr-TR"/>
              </w:rPr>
              <w:t>Hazine ve Uluslararası Bankacılık</w:t>
            </w:r>
          </w:p>
        </w:tc>
        <w:tc>
          <w:tcPr>
            <w:tcW w:w="1153" w:type="dxa"/>
            <w:shd w:val="clear" w:color="auto" w:fill="auto"/>
            <w:vAlign w:val="bottom"/>
          </w:tcPr>
          <w:p w14:paraId="0EF17B39" w14:textId="77777777" w:rsidR="00BE254C" w:rsidRPr="00CB56EC" w:rsidRDefault="00BE254C" w:rsidP="003671F7">
            <w:pPr>
              <w:jc w:val="right"/>
              <w:rPr>
                <w:b/>
                <w:bCs/>
                <w:color w:val="000000"/>
                <w:sz w:val="16"/>
                <w:szCs w:val="16"/>
                <w:lang w:eastAsia="tr-TR"/>
              </w:rPr>
            </w:pPr>
            <w:r w:rsidRPr="00CB56EC">
              <w:rPr>
                <w:b/>
                <w:bCs/>
                <w:color w:val="000000"/>
                <w:sz w:val="16"/>
                <w:szCs w:val="16"/>
                <w:lang w:eastAsia="tr-TR"/>
              </w:rPr>
              <w:t>Dağıtılamayan</w:t>
            </w:r>
          </w:p>
        </w:tc>
        <w:tc>
          <w:tcPr>
            <w:tcW w:w="1153" w:type="dxa"/>
            <w:shd w:val="clear" w:color="auto" w:fill="auto"/>
            <w:vAlign w:val="bottom"/>
          </w:tcPr>
          <w:p w14:paraId="6110F9EB" w14:textId="77777777" w:rsidR="00BE254C" w:rsidRPr="00CB56EC" w:rsidRDefault="00BE254C" w:rsidP="003671F7">
            <w:pPr>
              <w:jc w:val="right"/>
              <w:rPr>
                <w:b/>
                <w:bCs/>
                <w:color w:val="000000"/>
                <w:sz w:val="16"/>
                <w:szCs w:val="16"/>
                <w:lang w:eastAsia="tr-TR"/>
              </w:rPr>
            </w:pPr>
            <w:r w:rsidRPr="00CB56EC">
              <w:rPr>
                <w:b/>
                <w:bCs/>
                <w:color w:val="000000"/>
                <w:sz w:val="16"/>
                <w:szCs w:val="16"/>
                <w:lang w:eastAsia="tr-TR"/>
              </w:rPr>
              <w:t>Banka’nın toplam faaliyeti</w:t>
            </w:r>
          </w:p>
        </w:tc>
      </w:tr>
      <w:tr w:rsidR="00066255" w:rsidRPr="00CB56EC" w14:paraId="15D7309E" w14:textId="77777777" w:rsidTr="00314F4B">
        <w:trPr>
          <w:trHeight w:val="212"/>
        </w:trPr>
        <w:tc>
          <w:tcPr>
            <w:tcW w:w="3536" w:type="dxa"/>
            <w:shd w:val="clear" w:color="auto" w:fill="auto"/>
            <w:noWrap/>
            <w:vAlign w:val="bottom"/>
            <w:hideMark/>
          </w:tcPr>
          <w:p w14:paraId="270DCB31" w14:textId="77777777" w:rsidR="00066255" w:rsidRPr="00CB56EC" w:rsidRDefault="00066255" w:rsidP="00066255">
            <w:pPr>
              <w:rPr>
                <w:color w:val="000000"/>
                <w:sz w:val="18"/>
                <w:szCs w:val="18"/>
                <w:lang w:eastAsia="tr-TR"/>
              </w:rPr>
            </w:pPr>
            <w:r w:rsidRPr="00CB56EC">
              <w:rPr>
                <w:color w:val="000000"/>
                <w:sz w:val="18"/>
                <w:szCs w:val="18"/>
                <w:lang w:eastAsia="tr-TR"/>
              </w:rPr>
              <w:t>Kâr Payı Gelirleri</w:t>
            </w:r>
          </w:p>
        </w:tc>
        <w:tc>
          <w:tcPr>
            <w:tcW w:w="1152" w:type="dxa"/>
            <w:shd w:val="clear" w:color="auto" w:fill="auto"/>
            <w:vAlign w:val="bottom"/>
          </w:tcPr>
          <w:p w14:paraId="5738D7FD" w14:textId="1039E65B" w:rsidR="00066255" w:rsidRPr="00CB56EC" w:rsidRDefault="00066255" w:rsidP="00066255">
            <w:pPr>
              <w:jc w:val="right"/>
              <w:rPr>
                <w:sz w:val="18"/>
                <w:szCs w:val="18"/>
              </w:rPr>
            </w:pPr>
            <w:r w:rsidRPr="00CF0C5D">
              <w:rPr>
                <w:sz w:val="18"/>
                <w:szCs w:val="18"/>
              </w:rPr>
              <w:t>15,409</w:t>
            </w:r>
          </w:p>
        </w:tc>
        <w:tc>
          <w:tcPr>
            <w:tcW w:w="1153" w:type="dxa"/>
            <w:shd w:val="clear" w:color="auto" w:fill="auto"/>
            <w:vAlign w:val="bottom"/>
          </w:tcPr>
          <w:p w14:paraId="3AC2DFCC" w14:textId="711C4010" w:rsidR="00066255" w:rsidRPr="00CB56EC" w:rsidRDefault="00066255" w:rsidP="00066255">
            <w:pPr>
              <w:jc w:val="right"/>
              <w:rPr>
                <w:sz w:val="18"/>
                <w:szCs w:val="18"/>
              </w:rPr>
            </w:pPr>
            <w:r w:rsidRPr="00CF0C5D">
              <w:rPr>
                <w:sz w:val="18"/>
                <w:szCs w:val="18"/>
              </w:rPr>
              <w:t>568,223</w:t>
            </w:r>
          </w:p>
        </w:tc>
        <w:tc>
          <w:tcPr>
            <w:tcW w:w="1152" w:type="dxa"/>
            <w:shd w:val="clear" w:color="auto" w:fill="auto"/>
            <w:vAlign w:val="bottom"/>
          </w:tcPr>
          <w:p w14:paraId="61107B9C" w14:textId="20189D28" w:rsidR="00066255" w:rsidRPr="00CB56EC" w:rsidRDefault="00066255" w:rsidP="00066255">
            <w:pPr>
              <w:jc w:val="right"/>
              <w:rPr>
                <w:sz w:val="18"/>
                <w:szCs w:val="18"/>
              </w:rPr>
            </w:pPr>
            <w:r w:rsidRPr="00CF0C5D">
              <w:rPr>
                <w:sz w:val="18"/>
                <w:szCs w:val="18"/>
              </w:rPr>
              <w:t>319,091</w:t>
            </w:r>
          </w:p>
        </w:tc>
        <w:tc>
          <w:tcPr>
            <w:tcW w:w="1153" w:type="dxa"/>
            <w:shd w:val="clear" w:color="auto" w:fill="auto"/>
            <w:noWrap/>
            <w:vAlign w:val="bottom"/>
          </w:tcPr>
          <w:p w14:paraId="5062FC18" w14:textId="306AFCF1" w:rsidR="00066255" w:rsidRPr="00CB56EC" w:rsidRDefault="00066255" w:rsidP="00066255">
            <w:pPr>
              <w:jc w:val="right"/>
              <w:rPr>
                <w:sz w:val="18"/>
                <w:szCs w:val="18"/>
              </w:rPr>
            </w:pPr>
            <w:r>
              <w:rPr>
                <w:sz w:val="18"/>
                <w:szCs w:val="18"/>
              </w:rPr>
              <w:t>-</w:t>
            </w:r>
          </w:p>
        </w:tc>
        <w:tc>
          <w:tcPr>
            <w:tcW w:w="1153" w:type="dxa"/>
            <w:shd w:val="clear" w:color="auto" w:fill="auto"/>
            <w:noWrap/>
            <w:vAlign w:val="bottom"/>
          </w:tcPr>
          <w:p w14:paraId="006DF831" w14:textId="3B99A5F5" w:rsidR="00066255" w:rsidRPr="00CB56EC" w:rsidRDefault="00066255" w:rsidP="00066255">
            <w:pPr>
              <w:jc w:val="right"/>
              <w:rPr>
                <w:sz w:val="18"/>
                <w:szCs w:val="18"/>
              </w:rPr>
            </w:pPr>
            <w:r w:rsidRPr="00CF0C5D">
              <w:rPr>
                <w:sz w:val="18"/>
                <w:szCs w:val="18"/>
              </w:rPr>
              <w:t>902,723</w:t>
            </w:r>
          </w:p>
        </w:tc>
      </w:tr>
      <w:tr w:rsidR="00066255" w:rsidRPr="00CB56EC" w14:paraId="2F24789B" w14:textId="77777777" w:rsidTr="00314F4B">
        <w:trPr>
          <w:trHeight w:val="212"/>
        </w:trPr>
        <w:tc>
          <w:tcPr>
            <w:tcW w:w="3536" w:type="dxa"/>
            <w:shd w:val="clear" w:color="auto" w:fill="auto"/>
            <w:noWrap/>
            <w:vAlign w:val="bottom"/>
            <w:hideMark/>
          </w:tcPr>
          <w:p w14:paraId="7B70D571" w14:textId="77777777" w:rsidR="00066255" w:rsidRPr="00CB56EC" w:rsidRDefault="00066255" w:rsidP="00066255">
            <w:pPr>
              <w:rPr>
                <w:color w:val="000000"/>
                <w:sz w:val="18"/>
                <w:szCs w:val="18"/>
                <w:lang w:eastAsia="tr-TR"/>
              </w:rPr>
            </w:pPr>
            <w:r w:rsidRPr="00CB56EC">
              <w:rPr>
                <w:color w:val="000000"/>
                <w:sz w:val="18"/>
                <w:szCs w:val="18"/>
                <w:lang w:eastAsia="tr-TR"/>
              </w:rPr>
              <w:t>Kâr Payı Giderleri (-)</w:t>
            </w:r>
          </w:p>
        </w:tc>
        <w:tc>
          <w:tcPr>
            <w:tcW w:w="1152" w:type="dxa"/>
            <w:shd w:val="clear" w:color="auto" w:fill="auto"/>
            <w:vAlign w:val="bottom"/>
          </w:tcPr>
          <w:p w14:paraId="32B956A9" w14:textId="2CCE4F78" w:rsidR="00066255" w:rsidRPr="00CB56EC" w:rsidRDefault="00066255" w:rsidP="00066255">
            <w:pPr>
              <w:jc w:val="right"/>
              <w:rPr>
                <w:sz w:val="18"/>
                <w:szCs w:val="18"/>
              </w:rPr>
            </w:pPr>
            <w:r w:rsidRPr="00CF0C5D">
              <w:rPr>
                <w:sz w:val="18"/>
                <w:szCs w:val="18"/>
              </w:rPr>
              <w:t>496,667</w:t>
            </w:r>
          </w:p>
        </w:tc>
        <w:tc>
          <w:tcPr>
            <w:tcW w:w="1153" w:type="dxa"/>
            <w:shd w:val="clear" w:color="auto" w:fill="auto"/>
            <w:vAlign w:val="bottom"/>
          </w:tcPr>
          <w:p w14:paraId="0B3E6458" w14:textId="77CAE12A" w:rsidR="00066255" w:rsidRPr="00CB56EC" w:rsidRDefault="00066255" w:rsidP="00066255">
            <w:pPr>
              <w:jc w:val="right"/>
              <w:rPr>
                <w:sz w:val="18"/>
                <w:szCs w:val="18"/>
              </w:rPr>
            </w:pPr>
            <w:r w:rsidRPr="00CF0C5D">
              <w:rPr>
                <w:sz w:val="18"/>
                <w:szCs w:val="18"/>
              </w:rPr>
              <w:t>297,736</w:t>
            </w:r>
          </w:p>
        </w:tc>
        <w:tc>
          <w:tcPr>
            <w:tcW w:w="1152" w:type="dxa"/>
            <w:shd w:val="clear" w:color="auto" w:fill="auto"/>
            <w:vAlign w:val="bottom"/>
          </w:tcPr>
          <w:p w14:paraId="739C3A5D" w14:textId="054E2CAA" w:rsidR="00066255" w:rsidRPr="00CB56EC" w:rsidRDefault="00066255" w:rsidP="00066255">
            <w:pPr>
              <w:jc w:val="right"/>
              <w:rPr>
                <w:sz w:val="18"/>
                <w:szCs w:val="18"/>
              </w:rPr>
            </w:pPr>
            <w:r w:rsidRPr="00CF0C5D">
              <w:rPr>
                <w:sz w:val="18"/>
                <w:szCs w:val="18"/>
              </w:rPr>
              <w:t>811</w:t>
            </w:r>
          </w:p>
        </w:tc>
        <w:tc>
          <w:tcPr>
            <w:tcW w:w="1153" w:type="dxa"/>
            <w:shd w:val="clear" w:color="auto" w:fill="auto"/>
            <w:noWrap/>
            <w:vAlign w:val="bottom"/>
            <w:hideMark/>
          </w:tcPr>
          <w:p w14:paraId="4B77FD0B" w14:textId="57E34FF1" w:rsidR="00066255" w:rsidRPr="00CB56EC" w:rsidRDefault="00066255" w:rsidP="00066255">
            <w:pPr>
              <w:jc w:val="right"/>
              <w:rPr>
                <w:sz w:val="18"/>
                <w:szCs w:val="18"/>
              </w:rPr>
            </w:pPr>
            <w:r w:rsidRPr="00CF0C5D">
              <w:rPr>
                <w:sz w:val="18"/>
                <w:szCs w:val="18"/>
              </w:rPr>
              <w:t>2,029</w:t>
            </w:r>
          </w:p>
        </w:tc>
        <w:tc>
          <w:tcPr>
            <w:tcW w:w="1153" w:type="dxa"/>
            <w:shd w:val="clear" w:color="auto" w:fill="auto"/>
            <w:noWrap/>
            <w:vAlign w:val="bottom"/>
            <w:hideMark/>
          </w:tcPr>
          <w:p w14:paraId="55336131" w14:textId="05ABE0DF" w:rsidR="00066255" w:rsidRPr="00CB56EC" w:rsidRDefault="00066255" w:rsidP="00066255">
            <w:pPr>
              <w:jc w:val="right"/>
              <w:rPr>
                <w:sz w:val="18"/>
                <w:szCs w:val="18"/>
              </w:rPr>
            </w:pPr>
            <w:r w:rsidRPr="00CF0C5D">
              <w:rPr>
                <w:sz w:val="18"/>
                <w:szCs w:val="18"/>
              </w:rPr>
              <w:t>797,243</w:t>
            </w:r>
          </w:p>
        </w:tc>
      </w:tr>
      <w:tr w:rsidR="00066255" w:rsidRPr="00066255" w14:paraId="0B36B3A3" w14:textId="77777777" w:rsidTr="00314F4B">
        <w:trPr>
          <w:trHeight w:val="212"/>
        </w:trPr>
        <w:tc>
          <w:tcPr>
            <w:tcW w:w="3536" w:type="dxa"/>
            <w:shd w:val="clear" w:color="auto" w:fill="auto"/>
            <w:noWrap/>
            <w:vAlign w:val="bottom"/>
            <w:hideMark/>
          </w:tcPr>
          <w:p w14:paraId="2533AA0D" w14:textId="77777777" w:rsidR="00066255" w:rsidRPr="00066255" w:rsidRDefault="00066255" w:rsidP="00066255">
            <w:pPr>
              <w:rPr>
                <w:b/>
                <w:bCs/>
                <w:color w:val="000000"/>
                <w:sz w:val="18"/>
                <w:szCs w:val="18"/>
                <w:lang w:eastAsia="tr-TR"/>
              </w:rPr>
            </w:pPr>
            <w:r w:rsidRPr="00066255">
              <w:rPr>
                <w:b/>
                <w:bCs/>
                <w:color w:val="000000"/>
                <w:sz w:val="18"/>
                <w:szCs w:val="18"/>
                <w:lang w:eastAsia="tr-TR"/>
              </w:rPr>
              <w:t>Net Kâr Payı Geliri/Gideri</w:t>
            </w:r>
          </w:p>
        </w:tc>
        <w:tc>
          <w:tcPr>
            <w:tcW w:w="1152" w:type="dxa"/>
            <w:shd w:val="clear" w:color="auto" w:fill="auto"/>
            <w:vAlign w:val="bottom"/>
          </w:tcPr>
          <w:p w14:paraId="4A0F8319" w14:textId="672C0BC2" w:rsidR="00066255" w:rsidRPr="00066255" w:rsidRDefault="00066255" w:rsidP="00066255">
            <w:pPr>
              <w:jc w:val="right"/>
              <w:rPr>
                <w:b/>
                <w:bCs/>
                <w:sz w:val="18"/>
                <w:szCs w:val="18"/>
              </w:rPr>
            </w:pPr>
            <w:r>
              <w:rPr>
                <w:b/>
                <w:bCs/>
                <w:sz w:val="18"/>
                <w:szCs w:val="18"/>
              </w:rPr>
              <w:t>(</w:t>
            </w:r>
            <w:r w:rsidRPr="00CF0C5D">
              <w:rPr>
                <w:b/>
                <w:bCs/>
                <w:sz w:val="18"/>
                <w:szCs w:val="18"/>
              </w:rPr>
              <w:t>481,258</w:t>
            </w:r>
            <w:r>
              <w:rPr>
                <w:b/>
                <w:bCs/>
                <w:sz w:val="18"/>
                <w:szCs w:val="18"/>
              </w:rPr>
              <w:t>)</w:t>
            </w:r>
          </w:p>
        </w:tc>
        <w:tc>
          <w:tcPr>
            <w:tcW w:w="1153" w:type="dxa"/>
            <w:shd w:val="clear" w:color="auto" w:fill="auto"/>
            <w:vAlign w:val="bottom"/>
          </w:tcPr>
          <w:p w14:paraId="50252FC5" w14:textId="7075B7A2" w:rsidR="00066255" w:rsidRPr="00066255" w:rsidRDefault="00066255" w:rsidP="00066255">
            <w:pPr>
              <w:jc w:val="right"/>
              <w:rPr>
                <w:b/>
                <w:bCs/>
                <w:sz w:val="18"/>
                <w:szCs w:val="18"/>
              </w:rPr>
            </w:pPr>
            <w:r w:rsidRPr="00CF0C5D">
              <w:rPr>
                <w:b/>
                <w:bCs/>
                <w:sz w:val="18"/>
                <w:szCs w:val="18"/>
              </w:rPr>
              <w:t>270,487</w:t>
            </w:r>
          </w:p>
        </w:tc>
        <w:tc>
          <w:tcPr>
            <w:tcW w:w="1152" w:type="dxa"/>
            <w:shd w:val="clear" w:color="auto" w:fill="auto"/>
            <w:vAlign w:val="bottom"/>
          </w:tcPr>
          <w:p w14:paraId="3DA682AA" w14:textId="3D130BC3" w:rsidR="00066255" w:rsidRPr="00066255" w:rsidRDefault="00066255" w:rsidP="00066255">
            <w:pPr>
              <w:jc w:val="right"/>
              <w:rPr>
                <w:b/>
                <w:bCs/>
                <w:sz w:val="18"/>
                <w:szCs w:val="18"/>
              </w:rPr>
            </w:pPr>
            <w:r w:rsidRPr="00CF0C5D">
              <w:rPr>
                <w:b/>
                <w:bCs/>
                <w:sz w:val="18"/>
                <w:szCs w:val="18"/>
              </w:rPr>
              <w:t>318,280</w:t>
            </w:r>
          </w:p>
        </w:tc>
        <w:tc>
          <w:tcPr>
            <w:tcW w:w="1153" w:type="dxa"/>
            <w:shd w:val="clear" w:color="auto" w:fill="auto"/>
            <w:noWrap/>
            <w:vAlign w:val="bottom"/>
            <w:hideMark/>
          </w:tcPr>
          <w:p w14:paraId="37EF9564" w14:textId="49C30853" w:rsidR="00066255" w:rsidRPr="00066255" w:rsidRDefault="00066255" w:rsidP="00066255">
            <w:pPr>
              <w:jc w:val="right"/>
              <w:rPr>
                <w:b/>
                <w:bCs/>
                <w:sz w:val="18"/>
                <w:szCs w:val="18"/>
              </w:rPr>
            </w:pPr>
            <w:r>
              <w:rPr>
                <w:b/>
                <w:bCs/>
                <w:sz w:val="18"/>
                <w:szCs w:val="18"/>
              </w:rPr>
              <w:t>(</w:t>
            </w:r>
            <w:r w:rsidRPr="00CF0C5D">
              <w:rPr>
                <w:b/>
                <w:bCs/>
                <w:sz w:val="18"/>
                <w:szCs w:val="18"/>
              </w:rPr>
              <w:t>2,029</w:t>
            </w:r>
            <w:r>
              <w:rPr>
                <w:b/>
                <w:bCs/>
                <w:sz w:val="18"/>
                <w:szCs w:val="18"/>
              </w:rPr>
              <w:t>)</w:t>
            </w:r>
          </w:p>
        </w:tc>
        <w:tc>
          <w:tcPr>
            <w:tcW w:w="1153" w:type="dxa"/>
            <w:shd w:val="clear" w:color="auto" w:fill="auto"/>
            <w:noWrap/>
            <w:vAlign w:val="bottom"/>
            <w:hideMark/>
          </w:tcPr>
          <w:p w14:paraId="7D42EACD" w14:textId="7F2208F0" w:rsidR="00066255" w:rsidRPr="00066255" w:rsidRDefault="00066255" w:rsidP="00066255">
            <w:pPr>
              <w:jc w:val="right"/>
              <w:rPr>
                <w:b/>
                <w:bCs/>
                <w:sz w:val="18"/>
                <w:szCs w:val="18"/>
              </w:rPr>
            </w:pPr>
            <w:r w:rsidRPr="00CF0C5D">
              <w:rPr>
                <w:b/>
                <w:bCs/>
                <w:sz w:val="18"/>
                <w:szCs w:val="18"/>
              </w:rPr>
              <w:t>105,480</w:t>
            </w:r>
          </w:p>
        </w:tc>
      </w:tr>
      <w:tr w:rsidR="00066255" w:rsidRPr="00CB56EC" w14:paraId="2193EE32" w14:textId="77777777" w:rsidTr="00314F4B">
        <w:trPr>
          <w:trHeight w:val="212"/>
        </w:trPr>
        <w:tc>
          <w:tcPr>
            <w:tcW w:w="3536" w:type="dxa"/>
            <w:shd w:val="clear" w:color="auto" w:fill="auto"/>
            <w:noWrap/>
            <w:vAlign w:val="bottom"/>
            <w:hideMark/>
          </w:tcPr>
          <w:p w14:paraId="4C961CC0" w14:textId="77777777" w:rsidR="00066255" w:rsidRPr="00CB56EC" w:rsidRDefault="00066255" w:rsidP="00066255">
            <w:pPr>
              <w:rPr>
                <w:color w:val="000000"/>
                <w:sz w:val="18"/>
                <w:szCs w:val="18"/>
                <w:lang w:eastAsia="tr-TR"/>
              </w:rPr>
            </w:pPr>
            <w:r w:rsidRPr="00CB56EC">
              <w:rPr>
                <w:color w:val="000000"/>
                <w:sz w:val="18"/>
                <w:szCs w:val="18"/>
                <w:lang w:eastAsia="tr-TR"/>
              </w:rPr>
              <w:t>Net Ücret ve Komisyon Gelirleri/Giderleri</w:t>
            </w:r>
          </w:p>
        </w:tc>
        <w:tc>
          <w:tcPr>
            <w:tcW w:w="1152" w:type="dxa"/>
            <w:shd w:val="clear" w:color="auto" w:fill="auto"/>
            <w:vAlign w:val="bottom"/>
          </w:tcPr>
          <w:p w14:paraId="35D9D5DB" w14:textId="127E8671" w:rsidR="00066255" w:rsidRPr="00CB56EC" w:rsidRDefault="00066255" w:rsidP="00066255">
            <w:pPr>
              <w:jc w:val="right"/>
              <w:rPr>
                <w:sz w:val="18"/>
                <w:szCs w:val="18"/>
              </w:rPr>
            </w:pPr>
            <w:r>
              <w:rPr>
                <w:sz w:val="18"/>
                <w:szCs w:val="18"/>
              </w:rPr>
              <w:t>(</w:t>
            </w:r>
            <w:r w:rsidRPr="00CF0C5D">
              <w:rPr>
                <w:sz w:val="18"/>
                <w:szCs w:val="18"/>
              </w:rPr>
              <w:t>1,309</w:t>
            </w:r>
            <w:r>
              <w:rPr>
                <w:sz w:val="18"/>
                <w:szCs w:val="18"/>
              </w:rPr>
              <w:t>)</w:t>
            </w:r>
          </w:p>
        </w:tc>
        <w:tc>
          <w:tcPr>
            <w:tcW w:w="1153" w:type="dxa"/>
            <w:shd w:val="clear" w:color="auto" w:fill="auto"/>
            <w:vAlign w:val="bottom"/>
          </w:tcPr>
          <w:p w14:paraId="00EDFFD0" w14:textId="22826034" w:rsidR="00066255" w:rsidRPr="00CB56EC" w:rsidRDefault="00066255" w:rsidP="00066255">
            <w:pPr>
              <w:jc w:val="right"/>
              <w:rPr>
                <w:sz w:val="18"/>
                <w:szCs w:val="18"/>
              </w:rPr>
            </w:pPr>
            <w:r w:rsidRPr="00CF0C5D">
              <w:rPr>
                <w:sz w:val="18"/>
                <w:szCs w:val="18"/>
              </w:rPr>
              <w:t>4,871</w:t>
            </w:r>
          </w:p>
        </w:tc>
        <w:tc>
          <w:tcPr>
            <w:tcW w:w="1152" w:type="dxa"/>
            <w:shd w:val="clear" w:color="auto" w:fill="auto"/>
            <w:vAlign w:val="bottom"/>
          </w:tcPr>
          <w:p w14:paraId="457B8C74" w14:textId="4AC0C474" w:rsidR="00066255" w:rsidRPr="00CB56EC" w:rsidRDefault="00066255" w:rsidP="00066255">
            <w:pPr>
              <w:jc w:val="right"/>
              <w:rPr>
                <w:sz w:val="18"/>
                <w:szCs w:val="18"/>
              </w:rPr>
            </w:pPr>
            <w:r>
              <w:rPr>
                <w:sz w:val="18"/>
                <w:szCs w:val="18"/>
              </w:rPr>
              <w:t>(</w:t>
            </w:r>
            <w:r w:rsidRPr="00CF0C5D">
              <w:rPr>
                <w:sz w:val="18"/>
                <w:szCs w:val="18"/>
              </w:rPr>
              <w:t>3,473</w:t>
            </w:r>
            <w:r>
              <w:rPr>
                <w:sz w:val="18"/>
                <w:szCs w:val="18"/>
              </w:rPr>
              <w:t>)</w:t>
            </w:r>
          </w:p>
        </w:tc>
        <w:tc>
          <w:tcPr>
            <w:tcW w:w="1153" w:type="dxa"/>
            <w:shd w:val="clear" w:color="auto" w:fill="auto"/>
            <w:noWrap/>
            <w:vAlign w:val="bottom"/>
            <w:hideMark/>
          </w:tcPr>
          <w:p w14:paraId="2FC81955" w14:textId="0146D0DC" w:rsidR="00066255" w:rsidRPr="00CB56EC" w:rsidRDefault="00066255" w:rsidP="00066255">
            <w:pPr>
              <w:jc w:val="right"/>
              <w:rPr>
                <w:sz w:val="18"/>
                <w:szCs w:val="18"/>
              </w:rPr>
            </w:pPr>
            <w:r w:rsidRPr="00066255">
              <w:rPr>
                <w:sz w:val="18"/>
                <w:szCs w:val="18"/>
              </w:rPr>
              <w:t>-</w:t>
            </w:r>
          </w:p>
        </w:tc>
        <w:tc>
          <w:tcPr>
            <w:tcW w:w="1153" w:type="dxa"/>
            <w:shd w:val="clear" w:color="auto" w:fill="auto"/>
            <w:noWrap/>
            <w:vAlign w:val="bottom"/>
            <w:hideMark/>
          </w:tcPr>
          <w:p w14:paraId="2A8092FE" w14:textId="3C7A8FFE" w:rsidR="00066255" w:rsidRPr="00CB56EC" w:rsidRDefault="00066255" w:rsidP="00066255">
            <w:pPr>
              <w:jc w:val="right"/>
              <w:rPr>
                <w:sz w:val="18"/>
                <w:szCs w:val="18"/>
              </w:rPr>
            </w:pPr>
            <w:r w:rsidRPr="00CF0C5D">
              <w:rPr>
                <w:sz w:val="18"/>
                <w:szCs w:val="18"/>
              </w:rPr>
              <w:t>89</w:t>
            </w:r>
          </w:p>
        </w:tc>
      </w:tr>
      <w:tr w:rsidR="00066255" w:rsidRPr="00CB56EC" w14:paraId="4D11C9DC" w14:textId="77777777" w:rsidTr="00314F4B">
        <w:trPr>
          <w:trHeight w:val="212"/>
        </w:trPr>
        <w:tc>
          <w:tcPr>
            <w:tcW w:w="3536" w:type="dxa"/>
            <w:shd w:val="clear" w:color="auto" w:fill="auto"/>
            <w:noWrap/>
            <w:vAlign w:val="bottom"/>
            <w:hideMark/>
          </w:tcPr>
          <w:p w14:paraId="4325B86D" w14:textId="77777777" w:rsidR="00066255" w:rsidRPr="00CB56EC" w:rsidRDefault="00066255" w:rsidP="00066255">
            <w:pPr>
              <w:rPr>
                <w:color w:val="000000"/>
                <w:sz w:val="18"/>
                <w:szCs w:val="18"/>
                <w:lang w:eastAsia="tr-TR"/>
              </w:rPr>
            </w:pPr>
            <w:r w:rsidRPr="00CB56EC">
              <w:rPr>
                <w:color w:val="000000"/>
                <w:sz w:val="18"/>
                <w:szCs w:val="18"/>
                <w:lang w:eastAsia="tr-TR"/>
              </w:rPr>
              <w:t>Temettü Gelirleri</w:t>
            </w:r>
          </w:p>
        </w:tc>
        <w:tc>
          <w:tcPr>
            <w:tcW w:w="1152" w:type="dxa"/>
            <w:shd w:val="clear" w:color="auto" w:fill="auto"/>
            <w:vAlign w:val="bottom"/>
          </w:tcPr>
          <w:p w14:paraId="1920F349" w14:textId="44116B35" w:rsidR="00066255" w:rsidRPr="00CB56EC" w:rsidRDefault="00066255" w:rsidP="00066255">
            <w:pPr>
              <w:jc w:val="right"/>
              <w:rPr>
                <w:sz w:val="18"/>
                <w:szCs w:val="18"/>
              </w:rPr>
            </w:pPr>
            <w:r>
              <w:rPr>
                <w:sz w:val="18"/>
                <w:szCs w:val="18"/>
              </w:rPr>
              <w:t>-</w:t>
            </w:r>
          </w:p>
        </w:tc>
        <w:tc>
          <w:tcPr>
            <w:tcW w:w="1153" w:type="dxa"/>
            <w:shd w:val="clear" w:color="auto" w:fill="auto"/>
            <w:vAlign w:val="bottom"/>
          </w:tcPr>
          <w:p w14:paraId="2021E826" w14:textId="2B40E2D2" w:rsidR="00066255" w:rsidRPr="00CB56EC" w:rsidRDefault="00066255" w:rsidP="00066255">
            <w:pPr>
              <w:jc w:val="right"/>
              <w:rPr>
                <w:sz w:val="18"/>
                <w:szCs w:val="18"/>
              </w:rPr>
            </w:pPr>
            <w:r>
              <w:rPr>
                <w:sz w:val="18"/>
                <w:szCs w:val="18"/>
              </w:rPr>
              <w:t>-</w:t>
            </w:r>
          </w:p>
        </w:tc>
        <w:tc>
          <w:tcPr>
            <w:tcW w:w="1152" w:type="dxa"/>
            <w:shd w:val="clear" w:color="auto" w:fill="auto"/>
            <w:vAlign w:val="bottom"/>
          </w:tcPr>
          <w:p w14:paraId="4FD3CF39" w14:textId="51CCA500" w:rsidR="00066255" w:rsidRPr="00CB56EC" w:rsidRDefault="00066255" w:rsidP="00066255">
            <w:pPr>
              <w:jc w:val="right"/>
              <w:rPr>
                <w:sz w:val="18"/>
                <w:szCs w:val="18"/>
              </w:rPr>
            </w:pPr>
            <w:r w:rsidRPr="00066255">
              <w:rPr>
                <w:sz w:val="18"/>
                <w:szCs w:val="18"/>
              </w:rPr>
              <w:t>-</w:t>
            </w:r>
          </w:p>
        </w:tc>
        <w:tc>
          <w:tcPr>
            <w:tcW w:w="1153" w:type="dxa"/>
            <w:shd w:val="clear" w:color="auto" w:fill="auto"/>
            <w:noWrap/>
            <w:vAlign w:val="bottom"/>
            <w:hideMark/>
          </w:tcPr>
          <w:p w14:paraId="0BC19A3F" w14:textId="095C7D14" w:rsidR="00066255" w:rsidRPr="00CB56EC" w:rsidRDefault="00066255" w:rsidP="00066255">
            <w:pPr>
              <w:jc w:val="right"/>
              <w:rPr>
                <w:sz w:val="18"/>
                <w:szCs w:val="18"/>
              </w:rPr>
            </w:pPr>
            <w:r>
              <w:rPr>
                <w:sz w:val="18"/>
                <w:szCs w:val="18"/>
              </w:rPr>
              <w:t>-</w:t>
            </w:r>
          </w:p>
        </w:tc>
        <w:tc>
          <w:tcPr>
            <w:tcW w:w="1153" w:type="dxa"/>
            <w:shd w:val="clear" w:color="auto" w:fill="auto"/>
            <w:noWrap/>
            <w:vAlign w:val="bottom"/>
            <w:hideMark/>
          </w:tcPr>
          <w:p w14:paraId="1D4722E1" w14:textId="31DE10AD" w:rsidR="00066255" w:rsidRPr="00CB56EC" w:rsidRDefault="00066255" w:rsidP="00066255">
            <w:pPr>
              <w:jc w:val="right"/>
              <w:rPr>
                <w:sz w:val="18"/>
                <w:szCs w:val="18"/>
              </w:rPr>
            </w:pPr>
            <w:r w:rsidRPr="00066255">
              <w:rPr>
                <w:sz w:val="18"/>
                <w:szCs w:val="18"/>
              </w:rPr>
              <w:t>-</w:t>
            </w:r>
          </w:p>
        </w:tc>
      </w:tr>
      <w:tr w:rsidR="00066255" w:rsidRPr="00CB56EC" w14:paraId="408D3526" w14:textId="77777777" w:rsidTr="00314F4B">
        <w:trPr>
          <w:trHeight w:val="212"/>
        </w:trPr>
        <w:tc>
          <w:tcPr>
            <w:tcW w:w="3536" w:type="dxa"/>
            <w:shd w:val="clear" w:color="auto" w:fill="auto"/>
            <w:noWrap/>
            <w:vAlign w:val="bottom"/>
          </w:tcPr>
          <w:p w14:paraId="3E79D8A2" w14:textId="77777777" w:rsidR="00066255" w:rsidRPr="00CB56EC" w:rsidRDefault="00066255" w:rsidP="00066255">
            <w:pPr>
              <w:rPr>
                <w:color w:val="000000"/>
                <w:sz w:val="18"/>
                <w:szCs w:val="18"/>
                <w:lang w:eastAsia="tr-TR"/>
              </w:rPr>
            </w:pPr>
            <w:r w:rsidRPr="00CB56EC">
              <w:rPr>
                <w:color w:val="000000"/>
                <w:sz w:val="18"/>
                <w:szCs w:val="18"/>
                <w:lang w:eastAsia="tr-TR"/>
              </w:rPr>
              <w:t>Ticari Kar/Zarar (Net)</w:t>
            </w:r>
          </w:p>
        </w:tc>
        <w:tc>
          <w:tcPr>
            <w:tcW w:w="1152" w:type="dxa"/>
            <w:shd w:val="clear" w:color="auto" w:fill="auto"/>
            <w:vAlign w:val="bottom"/>
          </w:tcPr>
          <w:p w14:paraId="6378A547" w14:textId="284A240B" w:rsidR="00066255" w:rsidRPr="00CB56EC" w:rsidRDefault="00066255" w:rsidP="00066255">
            <w:pPr>
              <w:jc w:val="right"/>
              <w:rPr>
                <w:sz w:val="18"/>
                <w:szCs w:val="18"/>
              </w:rPr>
            </w:pPr>
            <w:r>
              <w:rPr>
                <w:sz w:val="18"/>
                <w:szCs w:val="18"/>
              </w:rPr>
              <w:t>-</w:t>
            </w:r>
          </w:p>
        </w:tc>
        <w:tc>
          <w:tcPr>
            <w:tcW w:w="1153" w:type="dxa"/>
            <w:shd w:val="clear" w:color="auto" w:fill="auto"/>
            <w:vAlign w:val="bottom"/>
          </w:tcPr>
          <w:p w14:paraId="26697A3F" w14:textId="4EAE2617" w:rsidR="00066255" w:rsidRPr="00CB56EC" w:rsidRDefault="00066255" w:rsidP="00066255">
            <w:pPr>
              <w:jc w:val="right"/>
              <w:rPr>
                <w:sz w:val="18"/>
                <w:szCs w:val="18"/>
              </w:rPr>
            </w:pPr>
            <w:r>
              <w:rPr>
                <w:sz w:val="18"/>
                <w:szCs w:val="18"/>
              </w:rPr>
              <w:t>-</w:t>
            </w:r>
          </w:p>
        </w:tc>
        <w:tc>
          <w:tcPr>
            <w:tcW w:w="1152" w:type="dxa"/>
            <w:shd w:val="clear" w:color="auto" w:fill="auto"/>
            <w:vAlign w:val="bottom"/>
          </w:tcPr>
          <w:p w14:paraId="37839A7B" w14:textId="1927F623" w:rsidR="00066255" w:rsidRPr="00CB56EC" w:rsidRDefault="00066255" w:rsidP="00066255">
            <w:pPr>
              <w:jc w:val="right"/>
              <w:rPr>
                <w:sz w:val="18"/>
                <w:szCs w:val="18"/>
              </w:rPr>
            </w:pPr>
            <w:r w:rsidRPr="00CF0C5D">
              <w:rPr>
                <w:sz w:val="18"/>
                <w:szCs w:val="18"/>
              </w:rPr>
              <w:t>154,762</w:t>
            </w:r>
          </w:p>
        </w:tc>
        <w:tc>
          <w:tcPr>
            <w:tcW w:w="1153" w:type="dxa"/>
            <w:shd w:val="clear" w:color="auto" w:fill="auto"/>
            <w:noWrap/>
            <w:vAlign w:val="bottom"/>
          </w:tcPr>
          <w:p w14:paraId="4ECA211F" w14:textId="0DEF4364" w:rsidR="00066255" w:rsidRPr="00CB56EC" w:rsidRDefault="00066255" w:rsidP="00066255">
            <w:pPr>
              <w:jc w:val="right"/>
              <w:rPr>
                <w:sz w:val="18"/>
                <w:szCs w:val="18"/>
              </w:rPr>
            </w:pPr>
            <w:r>
              <w:rPr>
                <w:sz w:val="18"/>
                <w:szCs w:val="18"/>
              </w:rPr>
              <w:t>-</w:t>
            </w:r>
          </w:p>
        </w:tc>
        <w:tc>
          <w:tcPr>
            <w:tcW w:w="1153" w:type="dxa"/>
            <w:shd w:val="clear" w:color="auto" w:fill="auto"/>
            <w:noWrap/>
            <w:vAlign w:val="bottom"/>
          </w:tcPr>
          <w:p w14:paraId="3B658432" w14:textId="465D05FF" w:rsidR="00066255" w:rsidRPr="00CB56EC" w:rsidRDefault="00066255" w:rsidP="00066255">
            <w:pPr>
              <w:jc w:val="right"/>
              <w:rPr>
                <w:sz w:val="18"/>
                <w:szCs w:val="18"/>
              </w:rPr>
            </w:pPr>
            <w:r w:rsidRPr="00CF0C5D">
              <w:rPr>
                <w:sz w:val="18"/>
                <w:szCs w:val="18"/>
              </w:rPr>
              <w:t>154,762</w:t>
            </w:r>
          </w:p>
        </w:tc>
      </w:tr>
      <w:tr w:rsidR="00066255" w:rsidRPr="00CB56EC" w14:paraId="7BCEB2F0" w14:textId="77777777" w:rsidTr="00314F4B">
        <w:trPr>
          <w:trHeight w:val="212"/>
        </w:trPr>
        <w:tc>
          <w:tcPr>
            <w:tcW w:w="3536" w:type="dxa"/>
            <w:shd w:val="clear" w:color="auto" w:fill="auto"/>
            <w:noWrap/>
            <w:vAlign w:val="bottom"/>
          </w:tcPr>
          <w:p w14:paraId="043CDB7C" w14:textId="77777777" w:rsidR="00066255" w:rsidRPr="00CB56EC" w:rsidRDefault="00066255" w:rsidP="00066255">
            <w:pPr>
              <w:rPr>
                <w:color w:val="000000"/>
                <w:sz w:val="18"/>
                <w:szCs w:val="18"/>
                <w:lang w:eastAsia="tr-TR"/>
              </w:rPr>
            </w:pPr>
            <w:r w:rsidRPr="00CB56EC">
              <w:rPr>
                <w:color w:val="000000"/>
                <w:sz w:val="18"/>
                <w:szCs w:val="18"/>
                <w:lang w:eastAsia="tr-TR"/>
              </w:rPr>
              <w:t>Diğer Faaliyet Gelirleri</w:t>
            </w:r>
          </w:p>
        </w:tc>
        <w:tc>
          <w:tcPr>
            <w:tcW w:w="1152" w:type="dxa"/>
            <w:shd w:val="clear" w:color="auto" w:fill="auto"/>
            <w:vAlign w:val="bottom"/>
          </w:tcPr>
          <w:p w14:paraId="2DBCCE02" w14:textId="241F0C25" w:rsidR="00066255" w:rsidRPr="00CB56EC" w:rsidRDefault="00066255" w:rsidP="00066255">
            <w:pPr>
              <w:jc w:val="right"/>
              <w:rPr>
                <w:sz w:val="18"/>
                <w:szCs w:val="18"/>
              </w:rPr>
            </w:pPr>
            <w:r>
              <w:rPr>
                <w:sz w:val="18"/>
                <w:szCs w:val="18"/>
              </w:rPr>
              <w:t>-</w:t>
            </w:r>
          </w:p>
        </w:tc>
        <w:tc>
          <w:tcPr>
            <w:tcW w:w="1153" w:type="dxa"/>
            <w:shd w:val="clear" w:color="auto" w:fill="auto"/>
            <w:vAlign w:val="bottom"/>
          </w:tcPr>
          <w:p w14:paraId="3F37F1C7" w14:textId="130FD41F" w:rsidR="00066255" w:rsidRPr="00CB56EC" w:rsidRDefault="00066255" w:rsidP="00066255">
            <w:pPr>
              <w:jc w:val="right"/>
              <w:rPr>
                <w:sz w:val="18"/>
                <w:szCs w:val="18"/>
              </w:rPr>
            </w:pPr>
            <w:r w:rsidRPr="00CF0C5D">
              <w:rPr>
                <w:sz w:val="18"/>
                <w:szCs w:val="18"/>
              </w:rPr>
              <w:t>3,983</w:t>
            </w:r>
          </w:p>
        </w:tc>
        <w:tc>
          <w:tcPr>
            <w:tcW w:w="1152" w:type="dxa"/>
            <w:shd w:val="clear" w:color="auto" w:fill="auto"/>
            <w:vAlign w:val="bottom"/>
          </w:tcPr>
          <w:p w14:paraId="60432AF8" w14:textId="5574DBF8" w:rsidR="00066255" w:rsidRPr="00CB56EC" w:rsidRDefault="00066255" w:rsidP="00066255">
            <w:pPr>
              <w:jc w:val="right"/>
              <w:rPr>
                <w:sz w:val="18"/>
                <w:szCs w:val="18"/>
              </w:rPr>
            </w:pPr>
            <w:r w:rsidRPr="00CF0C5D">
              <w:rPr>
                <w:sz w:val="18"/>
                <w:szCs w:val="18"/>
              </w:rPr>
              <w:t>98</w:t>
            </w:r>
          </w:p>
        </w:tc>
        <w:tc>
          <w:tcPr>
            <w:tcW w:w="1153" w:type="dxa"/>
            <w:shd w:val="clear" w:color="auto" w:fill="auto"/>
            <w:noWrap/>
            <w:vAlign w:val="bottom"/>
          </w:tcPr>
          <w:p w14:paraId="0BD45778" w14:textId="3002810B" w:rsidR="00066255" w:rsidRPr="00CB56EC" w:rsidRDefault="00066255" w:rsidP="00066255">
            <w:pPr>
              <w:jc w:val="right"/>
              <w:rPr>
                <w:sz w:val="18"/>
                <w:szCs w:val="18"/>
              </w:rPr>
            </w:pPr>
            <w:r w:rsidRPr="00CF0C5D">
              <w:rPr>
                <w:sz w:val="18"/>
                <w:szCs w:val="18"/>
              </w:rPr>
              <w:t>12,877</w:t>
            </w:r>
          </w:p>
        </w:tc>
        <w:tc>
          <w:tcPr>
            <w:tcW w:w="1153" w:type="dxa"/>
            <w:shd w:val="clear" w:color="auto" w:fill="auto"/>
            <w:noWrap/>
            <w:vAlign w:val="bottom"/>
          </w:tcPr>
          <w:p w14:paraId="6C2C553B" w14:textId="5FE9D623" w:rsidR="00066255" w:rsidRPr="00CB56EC" w:rsidRDefault="00066255" w:rsidP="00066255">
            <w:pPr>
              <w:jc w:val="right"/>
              <w:rPr>
                <w:sz w:val="18"/>
                <w:szCs w:val="18"/>
              </w:rPr>
            </w:pPr>
            <w:r w:rsidRPr="00CF0C5D">
              <w:rPr>
                <w:sz w:val="18"/>
                <w:szCs w:val="18"/>
              </w:rPr>
              <w:t>16,958</w:t>
            </w:r>
          </w:p>
        </w:tc>
      </w:tr>
      <w:tr w:rsidR="00066255" w:rsidRPr="00066255" w14:paraId="34334CAF" w14:textId="77777777" w:rsidTr="00314F4B">
        <w:trPr>
          <w:trHeight w:val="212"/>
        </w:trPr>
        <w:tc>
          <w:tcPr>
            <w:tcW w:w="3536" w:type="dxa"/>
            <w:shd w:val="clear" w:color="auto" w:fill="auto"/>
            <w:noWrap/>
            <w:vAlign w:val="bottom"/>
          </w:tcPr>
          <w:p w14:paraId="43B3A0CA" w14:textId="77777777" w:rsidR="00066255" w:rsidRPr="00066255" w:rsidRDefault="00066255" w:rsidP="00066255">
            <w:pPr>
              <w:rPr>
                <w:b/>
                <w:bCs/>
                <w:color w:val="000000"/>
                <w:sz w:val="18"/>
                <w:szCs w:val="18"/>
                <w:lang w:eastAsia="tr-TR"/>
              </w:rPr>
            </w:pPr>
            <w:r w:rsidRPr="00066255">
              <w:rPr>
                <w:b/>
                <w:bCs/>
                <w:color w:val="000000"/>
                <w:sz w:val="18"/>
                <w:szCs w:val="18"/>
                <w:lang w:eastAsia="tr-TR"/>
              </w:rPr>
              <w:t>Faaliyet Brüt Kârı/Zararı</w:t>
            </w:r>
          </w:p>
        </w:tc>
        <w:tc>
          <w:tcPr>
            <w:tcW w:w="1152" w:type="dxa"/>
            <w:shd w:val="clear" w:color="auto" w:fill="auto"/>
            <w:vAlign w:val="bottom"/>
          </w:tcPr>
          <w:p w14:paraId="5D2C4C1C" w14:textId="69573546" w:rsidR="00066255" w:rsidRPr="00066255" w:rsidRDefault="00066255" w:rsidP="00066255">
            <w:pPr>
              <w:jc w:val="right"/>
              <w:rPr>
                <w:b/>
                <w:bCs/>
                <w:sz w:val="18"/>
                <w:szCs w:val="18"/>
              </w:rPr>
            </w:pPr>
            <w:r>
              <w:rPr>
                <w:b/>
                <w:bCs/>
                <w:sz w:val="18"/>
                <w:szCs w:val="18"/>
              </w:rPr>
              <w:t>(</w:t>
            </w:r>
            <w:r w:rsidRPr="00CF0C5D">
              <w:rPr>
                <w:b/>
                <w:bCs/>
                <w:sz w:val="18"/>
                <w:szCs w:val="18"/>
              </w:rPr>
              <w:t>482,567</w:t>
            </w:r>
            <w:r>
              <w:rPr>
                <w:b/>
                <w:bCs/>
                <w:sz w:val="18"/>
                <w:szCs w:val="18"/>
              </w:rPr>
              <w:t>)</w:t>
            </w:r>
          </w:p>
        </w:tc>
        <w:tc>
          <w:tcPr>
            <w:tcW w:w="1153" w:type="dxa"/>
            <w:shd w:val="clear" w:color="auto" w:fill="auto"/>
            <w:vAlign w:val="bottom"/>
          </w:tcPr>
          <w:p w14:paraId="0770A923" w14:textId="58FF1864" w:rsidR="00066255" w:rsidRPr="00066255" w:rsidRDefault="00066255" w:rsidP="00066255">
            <w:pPr>
              <w:jc w:val="right"/>
              <w:rPr>
                <w:b/>
                <w:bCs/>
                <w:sz w:val="18"/>
                <w:szCs w:val="18"/>
              </w:rPr>
            </w:pPr>
            <w:r w:rsidRPr="00CF0C5D">
              <w:rPr>
                <w:b/>
                <w:bCs/>
                <w:sz w:val="18"/>
                <w:szCs w:val="18"/>
              </w:rPr>
              <w:t>279,341</w:t>
            </w:r>
          </w:p>
        </w:tc>
        <w:tc>
          <w:tcPr>
            <w:tcW w:w="1152" w:type="dxa"/>
            <w:shd w:val="clear" w:color="auto" w:fill="auto"/>
            <w:vAlign w:val="bottom"/>
          </w:tcPr>
          <w:p w14:paraId="08156AD3" w14:textId="359C3AC6" w:rsidR="00066255" w:rsidRPr="00066255" w:rsidRDefault="00066255" w:rsidP="00066255">
            <w:pPr>
              <w:jc w:val="right"/>
              <w:rPr>
                <w:b/>
                <w:bCs/>
                <w:sz w:val="18"/>
                <w:szCs w:val="18"/>
              </w:rPr>
            </w:pPr>
            <w:r w:rsidRPr="00CF0C5D">
              <w:rPr>
                <w:b/>
                <w:bCs/>
                <w:sz w:val="18"/>
                <w:szCs w:val="18"/>
              </w:rPr>
              <w:t>469,667</w:t>
            </w:r>
          </w:p>
        </w:tc>
        <w:tc>
          <w:tcPr>
            <w:tcW w:w="1153" w:type="dxa"/>
            <w:shd w:val="clear" w:color="auto" w:fill="auto"/>
            <w:noWrap/>
            <w:vAlign w:val="bottom"/>
          </w:tcPr>
          <w:p w14:paraId="38AFE297" w14:textId="7BBF8A4A" w:rsidR="00066255" w:rsidRPr="00066255" w:rsidRDefault="00066255" w:rsidP="00066255">
            <w:pPr>
              <w:jc w:val="right"/>
              <w:rPr>
                <w:b/>
                <w:bCs/>
                <w:sz w:val="18"/>
                <w:szCs w:val="18"/>
              </w:rPr>
            </w:pPr>
            <w:r w:rsidRPr="00CF0C5D">
              <w:rPr>
                <w:b/>
                <w:bCs/>
                <w:sz w:val="18"/>
                <w:szCs w:val="18"/>
              </w:rPr>
              <w:t>10,848</w:t>
            </w:r>
          </w:p>
        </w:tc>
        <w:tc>
          <w:tcPr>
            <w:tcW w:w="1153" w:type="dxa"/>
            <w:shd w:val="clear" w:color="auto" w:fill="auto"/>
            <w:noWrap/>
            <w:vAlign w:val="bottom"/>
          </w:tcPr>
          <w:p w14:paraId="4E948EB3" w14:textId="0E51D4D0" w:rsidR="00066255" w:rsidRPr="00066255" w:rsidRDefault="00066255" w:rsidP="00066255">
            <w:pPr>
              <w:jc w:val="right"/>
              <w:rPr>
                <w:b/>
                <w:bCs/>
                <w:sz w:val="18"/>
                <w:szCs w:val="18"/>
              </w:rPr>
            </w:pPr>
            <w:r w:rsidRPr="00CF0C5D">
              <w:rPr>
                <w:b/>
                <w:bCs/>
                <w:sz w:val="18"/>
                <w:szCs w:val="18"/>
              </w:rPr>
              <w:t>277,289</w:t>
            </w:r>
          </w:p>
        </w:tc>
      </w:tr>
      <w:tr w:rsidR="00066255" w:rsidRPr="00CB56EC" w14:paraId="59CCA88B" w14:textId="77777777" w:rsidTr="00314F4B">
        <w:trPr>
          <w:trHeight w:val="212"/>
        </w:trPr>
        <w:tc>
          <w:tcPr>
            <w:tcW w:w="3536" w:type="dxa"/>
            <w:shd w:val="clear" w:color="auto" w:fill="auto"/>
            <w:noWrap/>
            <w:vAlign w:val="bottom"/>
          </w:tcPr>
          <w:p w14:paraId="2F119F61" w14:textId="77777777" w:rsidR="00066255" w:rsidRPr="00CB56EC" w:rsidRDefault="00066255" w:rsidP="00066255">
            <w:pPr>
              <w:rPr>
                <w:color w:val="000000"/>
                <w:sz w:val="18"/>
                <w:szCs w:val="18"/>
                <w:lang w:eastAsia="tr-TR"/>
              </w:rPr>
            </w:pPr>
            <w:r w:rsidRPr="00CB56EC">
              <w:rPr>
                <w:color w:val="000000"/>
                <w:sz w:val="18"/>
                <w:szCs w:val="18"/>
                <w:lang w:eastAsia="tr-TR"/>
              </w:rPr>
              <w:t>Karşılık Giderleri (-)</w:t>
            </w:r>
          </w:p>
        </w:tc>
        <w:tc>
          <w:tcPr>
            <w:tcW w:w="1152" w:type="dxa"/>
            <w:shd w:val="clear" w:color="auto" w:fill="auto"/>
            <w:vAlign w:val="bottom"/>
          </w:tcPr>
          <w:p w14:paraId="521C22DB" w14:textId="503ACF8C" w:rsidR="00066255" w:rsidRPr="00CB56EC" w:rsidRDefault="00066255" w:rsidP="00066255">
            <w:pPr>
              <w:jc w:val="right"/>
              <w:rPr>
                <w:sz w:val="18"/>
                <w:szCs w:val="18"/>
              </w:rPr>
            </w:pPr>
            <w:r w:rsidRPr="00CF0C5D">
              <w:rPr>
                <w:sz w:val="18"/>
                <w:szCs w:val="18"/>
              </w:rPr>
              <w:t>24,405</w:t>
            </w:r>
          </w:p>
        </w:tc>
        <w:tc>
          <w:tcPr>
            <w:tcW w:w="1153" w:type="dxa"/>
            <w:shd w:val="clear" w:color="auto" w:fill="auto"/>
            <w:vAlign w:val="bottom"/>
          </w:tcPr>
          <w:p w14:paraId="1C720480" w14:textId="55F4AF2E" w:rsidR="00066255" w:rsidRPr="00CB56EC" w:rsidRDefault="00066255" w:rsidP="00066255">
            <w:pPr>
              <w:jc w:val="right"/>
              <w:rPr>
                <w:sz w:val="18"/>
                <w:szCs w:val="18"/>
              </w:rPr>
            </w:pPr>
            <w:r w:rsidRPr="00CF0C5D">
              <w:rPr>
                <w:sz w:val="18"/>
                <w:szCs w:val="18"/>
              </w:rPr>
              <w:t>28,469</w:t>
            </w:r>
          </w:p>
        </w:tc>
        <w:tc>
          <w:tcPr>
            <w:tcW w:w="1152" w:type="dxa"/>
            <w:shd w:val="clear" w:color="auto" w:fill="auto"/>
            <w:vAlign w:val="bottom"/>
          </w:tcPr>
          <w:p w14:paraId="5D236D47" w14:textId="160E3AA7" w:rsidR="00066255" w:rsidRPr="00CB56EC" w:rsidRDefault="00066255" w:rsidP="00066255">
            <w:pPr>
              <w:jc w:val="right"/>
              <w:rPr>
                <w:sz w:val="18"/>
                <w:szCs w:val="18"/>
              </w:rPr>
            </w:pPr>
            <w:r w:rsidRPr="00CF0C5D">
              <w:rPr>
                <w:sz w:val="18"/>
                <w:szCs w:val="18"/>
              </w:rPr>
              <w:t>1,493</w:t>
            </w:r>
          </w:p>
        </w:tc>
        <w:tc>
          <w:tcPr>
            <w:tcW w:w="1153" w:type="dxa"/>
            <w:shd w:val="clear" w:color="auto" w:fill="auto"/>
            <w:noWrap/>
            <w:vAlign w:val="bottom"/>
          </w:tcPr>
          <w:p w14:paraId="33242146" w14:textId="29AB35C1" w:rsidR="00066255" w:rsidRPr="00CB56EC" w:rsidRDefault="00066255" w:rsidP="00066255">
            <w:pPr>
              <w:jc w:val="right"/>
              <w:rPr>
                <w:sz w:val="18"/>
                <w:szCs w:val="18"/>
              </w:rPr>
            </w:pPr>
            <w:r w:rsidRPr="00CF0C5D">
              <w:rPr>
                <w:sz w:val="18"/>
                <w:szCs w:val="18"/>
              </w:rPr>
              <w:t>3,001</w:t>
            </w:r>
          </w:p>
        </w:tc>
        <w:tc>
          <w:tcPr>
            <w:tcW w:w="1153" w:type="dxa"/>
            <w:shd w:val="clear" w:color="auto" w:fill="auto"/>
            <w:noWrap/>
            <w:vAlign w:val="bottom"/>
          </w:tcPr>
          <w:p w14:paraId="0C1D442A" w14:textId="50894598" w:rsidR="00066255" w:rsidRPr="00CB56EC" w:rsidRDefault="00066255" w:rsidP="00066255">
            <w:pPr>
              <w:jc w:val="right"/>
              <w:rPr>
                <w:sz w:val="18"/>
                <w:szCs w:val="18"/>
              </w:rPr>
            </w:pPr>
            <w:r w:rsidRPr="00CF0C5D">
              <w:rPr>
                <w:sz w:val="18"/>
                <w:szCs w:val="18"/>
              </w:rPr>
              <w:t>57,368</w:t>
            </w:r>
          </w:p>
        </w:tc>
      </w:tr>
      <w:tr w:rsidR="00066255" w:rsidRPr="00CB56EC" w14:paraId="7C8EFD48" w14:textId="77777777" w:rsidTr="00314F4B">
        <w:trPr>
          <w:trHeight w:val="212"/>
        </w:trPr>
        <w:tc>
          <w:tcPr>
            <w:tcW w:w="3536" w:type="dxa"/>
            <w:shd w:val="clear" w:color="auto" w:fill="auto"/>
            <w:noWrap/>
            <w:vAlign w:val="bottom"/>
          </w:tcPr>
          <w:p w14:paraId="1B6AB98F" w14:textId="77777777" w:rsidR="00066255" w:rsidRPr="00CB56EC" w:rsidRDefault="00066255" w:rsidP="00066255">
            <w:pPr>
              <w:rPr>
                <w:color w:val="000000"/>
                <w:sz w:val="18"/>
                <w:szCs w:val="18"/>
                <w:lang w:eastAsia="tr-TR"/>
              </w:rPr>
            </w:pPr>
            <w:r w:rsidRPr="00CB56EC">
              <w:rPr>
                <w:color w:val="000000"/>
                <w:sz w:val="18"/>
                <w:szCs w:val="18"/>
                <w:lang w:eastAsia="tr-TR"/>
              </w:rPr>
              <w:t>Faaliyet Giderleri (-)</w:t>
            </w:r>
          </w:p>
        </w:tc>
        <w:tc>
          <w:tcPr>
            <w:tcW w:w="1152" w:type="dxa"/>
            <w:shd w:val="clear" w:color="auto" w:fill="auto"/>
            <w:vAlign w:val="bottom"/>
          </w:tcPr>
          <w:p w14:paraId="685D6D5A" w14:textId="0E34A84D" w:rsidR="00066255" w:rsidRPr="00CB56EC" w:rsidRDefault="00066255" w:rsidP="00066255">
            <w:pPr>
              <w:jc w:val="right"/>
              <w:rPr>
                <w:sz w:val="18"/>
                <w:szCs w:val="18"/>
              </w:rPr>
            </w:pPr>
            <w:r>
              <w:rPr>
                <w:sz w:val="18"/>
                <w:szCs w:val="18"/>
              </w:rPr>
              <w:t>-</w:t>
            </w:r>
          </w:p>
        </w:tc>
        <w:tc>
          <w:tcPr>
            <w:tcW w:w="1153" w:type="dxa"/>
            <w:shd w:val="clear" w:color="auto" w:fill="auto"/>
            <w:vAlign w:val="bottom"/>
          </w:tcPr>
          <w:p w14:paraId="6338FDB2" w14:textId="698B5345" w:rsidR="00066255" w:rsidRPr="00CB56EC" w:rsidRDefault="00066255" w:rsidP="00066255">
            <w:pPr>
              <w:jc w:val="right"/>
              <w:rPr>
                <w:sz w:val="18"/>
                <w:szCs w:val="18"/>
              </w:rPr>
            </w:pPr>
            <w:r>
              <w:rPr>
                <w:sz w:val="18"/>
                <w:szCs w:val="18"/>
              </w:rPr>
              <w:t>-</w:t>
            </w:r>
          </w:p>
        </w:tc>
        <w:tc>
          <w:tcPr>
            <w:tcW w:w="1152" w:type="dxa"/>
            <w:shd w:val="clear" w:color="auto" w:fill="auto"/>
            <w:vAlign w:val="bottom"/>
          </w:tcPr>
          <w:p w14:paraId="1C697400" w14:textId="0D07FE34" w:rsidR="00066255" w:rsidRPr="00CB56EC" w:rsidRDefault="00066255" w:rsidP="00066255">
            <w:pPr>
              <w:jc w:val="right"/>
              <w:rPr>
                <w:sz w:val="18"/>
                <w:szCs w:val="18"/>
              </w:rPr>
            </w:pPr>
            <w:r>
              <w:rPr>
                <w:sz w:val="18"/>
                <w:szCs w:val="18"/>
              </w:rPr>
              <w:t>-</w:t>
            </w:r>
          </w:p>
        </w:tc>
        <w:tc>
          <w:tcPr>
            <w:tcW w:w="1153" w:type="dxa"/>
            <w:shd w:val="clear" w:color="auto" w:fill="auto"/>
            <w:noWrap/>
            <w:vAlign w:val="bottom"/>
          </w:tcPr>
          <w:p w14:paraId="1493F1C7" w14:textId="685385F2" w:rsidR="00066255" w:rsidRPr="00CB56EC" w:rsidRDefault="00066255" w:rsidP="00066255">
            <w:pPr>
              <w:jc w:val="right"/>
              <w:rPr>
                <w:sz w:val="18"/>
                <w:szCs w:val="18"/>
              </w:rPr>
            </w:pPr>
            <w:r w:rsidRPr="00CF0C5D">
              <w:rPr>
                <w:sz w:val="18"/>
                <w:szCs w:val="18"/>
              </w:rPr>
              <w:t>388,738</w:t>
            </w:r>
          </w:p>
        </w:tc>
        <w:tc>
          <w:tcPr>
            <w:tcW w:w="1153" w:type="dxa"/>
            <w:shd w:val="clear" w:color="auto" w:fill="auto"/>
            <w:noWrap/>
            <w:vAlign w:val="bottom"/>
          </w:tcPr>
          <w:p w14:paraId="0AAF279A" w14:textId="170A91A5" w:rsidR="00066255" w:rsidRPr="00CB56EC" w:rsidRDefault="00066255" w:rsidP="00066255">
            <w:pPr>
              <w:jc w:val="right"/>
              <w:rPr>
                <w:sz w:val="18"/>
                <w:szCs w:val="18"/>
              </w:rPr>
            </w:pPr>
            <w:r w:rsidRPr="00CF0C5D">
              <w:rPr>
                <w:sz w:val="18"/>
                <w:szCs w:val="18"/>
              </w:rPr>
              <w:t>388,738</w:t>
            </w:r>
          </w:p>
        </w:tc>
      </w:tr>
      <w:tr w:rsidR="00066255" w:rsidRPr="00066255" w14:paraId="7CC09905" w14:textId="77777777" w:rsidTr="00314F4B">
        <w:trPr>
          <w:trHeight w:val="212"/>
        </w:trPr>
        <w:tc>
          <w:tcPr>
            <w:tcW w:w="3536" w:type="dxa"/>
            <w:shd w:val="clear" w:color="auto" w:fill="auto"/>
            <w:noWrap/>
            <w:vAlign w:val="bottom"/>
          </w:tcPr>
          <w:p w14:paraId="1497B828" w14:textId="77777777" w:rsidR="00066255" w:rsidRPr="00066255" w:rsidRDefault="00066255" w:rsidP="00066255">
            <w:pPr>
              <w:rPr>
                <w:b/>
                <w:bCs/>
                <w:color w:val="000000"/>
                <w:sz w:val="18"/>
                <w:szCs w:val="18"/>
                <w:lang w:eastAsia="tr-TR"/>
              </w:rPr>
            </w:pPr>
            <w:r w:rsidRPr="00066255">
              <w:rPr>
                <w:b/>
                <w:bCs/>
                <w:color w:val="000000"/>
                <w:sz w:val="18"/>
                <w:szCs w:val="18"/>
                <w:lang w:eastAsia="tr-TR"/>
              </w:rPr>
              <w:t>Vergi Öncesi Kâr/Zarar</w:t>
            </w:r>
          </w:p>
        </w:tc>
        <w:tc>
          <w:tcPr>
            <w:tcW w:w="1152" w:type="dxa"/>
            <w:shd w:val="clear" w:color="auto" w:fill="auto"/>
            <w:vAlign w:val="bottom"/>
          </w:tcPr>
          <w:p w14:paraId="1B8099E5" w14:textId="0179F605" w:rsidR="00066255" w:rsidRPr="00066255" w:rsidRDefault="00066255" w:rsidP="00066255">
            <w:pPr>
              <w:jc w:val="right"/>
              <w:rPr>
                <w:b/>
                <w:bCs/>
                <w:sz w:val="18"/>
                <w:szCs w:val="18"/>
              </w:rPr>
            </w:pPr>
            <w:r>
              <w:rPr>
                <w:b/>
                <w:bCs/>
                <w:sz w:val="18"/>
                <w:szCs w:val="18"/>
              </w:rPr>
              <w:t>(</w:t>
            </w:r>
            <w:r w:rsidRPr="00CF0C5D">
              <w:rPr>
                <w:b/>
                <w:bCs/>
                <w:sz w:val="18"/>
                <w:szCs w:val="18"/>
              </w:rPr>
              <w:t>506,972</w:t>
            </w:r>
            <w:r>
              <w:rPr>
                <w:b/>
                <w:bCs/>
                <w:sz w:val="18"/>
                <w:szCs w:val="18"/>
              </w:rPr>
              <w:t>)</w:t>
            </w:r>
          </w:p>
        </w:tc>
        <w:tc>
          <w:tcPr>
            <w:tcW w:w="1153" w:type="dxa"/>
            <w:shd w:val="clear" w:color="auto" w:fill="auto"/>
            <w:vAlign w:val="bottom"/>
          </w:tcPr>
          <w:p w14:paraId="2F9CA4FC" w14:textId="248938FC" w:rsidR="00066255" w:rsidRPr="00066255" w:rsidRDefault="00066255" w:rsidP="00066255">
            <w:pPr>
              <w:jc w:val="right"/>
              <w:rPr>
                <w:b/>
                <w:bCs/>
                <w:sz w:val="18"/>
                <w:szCs w:val="18"/>
              </w:rPr>
            </w:pPr>
            <w:r w:rsidRPr="00CF0C5D">
              <w:rPr>
                <w:b/>
                <w:bCs/>
                <w:sz w:val="18"/>
                <w:szCs w:val="18"/>
              </w:rPr>
              <w:t>250,872</w:t>
            </w:r>
          </w:p>
        </w:tc>
        <w:tc>
          <w:tcPr>
            <w:tcW w:w="1152" w:type="dxa"/>
            <w:shd w:val="clear" w:color="auto" w:fill="auto"/>
            <w:vAlign w:val="bottom"/>
          </w:tcPr>
          <w:p w14:paraId="27721344" w14:textId="4094E5AE" w:rsidR="00066255" w:rsidRPr="00066255" w:rsidRDefault="00066255" w:rsidP="00066255">
            <w:pPr>
              <w:jc w:val="right"/>
              <w:rPr>
                <w:b/>
                <w:bCs/>
                <w:sz w:val="18"/>
                <w:szCs w:val="18"/>
              </w:rPr>
            </w:pPr>
            <w:r w:rsidRPr="00CF0C5D">
              <w:rPr>
                <w:b/>
                <w:bCs/>
                <w:sz w:val="18"/>
                <w:szCs w:val="18"/>
              </w:rPr>
              <w:t>468,174</w:t>
            </w:r>
          </w:p>
        </w:tc>
        <w:tc>
          <w:tcPr>
            <w:tcW w:w="1153" w:type="dxa"/>
            <w:shd w:val="clear" w:color="auto" w:fill="auto"/>
            <w:noWrap/>
            <w:vAlign w:val="bottom"/>
          </w:tcPr>
          <w:p w14:paraId="5E59E8A0" w14:textId="013C9A5B" w:rsidR="00066255" w:rsidRPr="00066255" w:rsidRDefault="00066255" w:rsidP="00066255">
            <w:pPr>
              <w:jc w:val="right"/>
              <w:rPr>
                <w:b/>
                <w:bCs/>
                <w:sz w:val="18"/>
                <w:szCs w:val="18"/>
              </w:rPr>
            </w:pPr>
            <w:r>
              <w:rPr>
                <w:b/>
                <w:bCs/>
                <w:sz w:val="18"/>
                <w:szCs w:val="18"/>
              </w:rPr>
              <w:t>(</w:t>
            </w:r>
            <w:r w:rsidRPr="00CF0C5D">
              <w:rPr>
                <w:b/>
                <w:bCs/>
                <w:sz w:val="18"/>
                <w:szCs w:val="18"/>
              </w:rPr>
              <w:t>380,891</w:t>
            </w:r>
            <w:r>
              <w:rPr>
                <w:b/>
                <w:bCs/>
                <w:sz w:val="18"/>
                <w:szCs w:val="18"/>
              </w:rPr>
              <w:t>)</w:t>
            </w:r>
          </w:p>
        </w:tc>
        <w:tc>
          <w:tcPr>
            <w:tcW w:w="1153" w:type="dxa"/>
            <w:shd w:val="clear" w:color="auto" w:fill="auto"/>
            <w:noWrap/>
            <w:vAlign w:val="bottom"/>
          </w:tcPr>
          <w:p w14:paraId="3A3E228F" w14:textId="299A6DE0" w:rsidR="00066255" w:rsidRPr="00066255" w:rsidRDefault="00066255" w:rsidP="00066255">
            <w:pPr>
              <w:jc w:val="right"/>
              <w:rPr>
                <w:b/>
                <w:bCs/>
                <w:sz w:val="18"/>
                <w:szCs w:val="18"/>
              </w:rPr>
            </w:pPr>
            <w:r>
              <w:rPr>
                <w:b/>
                <w:bCs/>
                <w:sz w:val="18"/>
                <w:szCs w:val="18"/>
              </w:rPr>
              <w:t>(</w:t>
            </w:r>
            <w:r w:rsidRPr="00CF0C5D">
              <w:rPr>
                <w:b/>
                <w:bCs/>
                <w:sz w:val="18"/>
                <w:szCs w:val="18"/>
              </w:rPr>
              <w:t>168,817</w:t>
            </w:r>
            <w:r>
              <w:rPr>
                <w:b/>
                <w:bCs/>
                <w:sz w:val="18"/>
                <w:szCs w:val="18"/>
              </w:rPr>
              <w:t>)</w:t>
            </w:r>
          </w:p>
        </w:tc>
      </w:tr>
      <w:tr w:rsidR="00066255" w:rsidRPr="00CB56EC" w14:paraId="40ECC39F" w14:textId="77777777" w:rsidTr="00314F4B">
        <w:trPr>
          <w:trHeight w:val="212"/>
        </w:trPr>
        <w:tc>
          <w:tcPr>
            <w:tcW w:w="3536" w:type="dxa"/>
            <w:shd w:val="clear" w:color="auto" w:fill="auto"/>
            <w:noWrap/>
            <w:vAlign w:val="bottom"/>
          </w:tcPr>
          <w:p w14:paraId="03BB4331" w14:textId="77777777" w:rsidR="00066255" w:rsidRPr="00CB56EC" w:rsidRDefault="00066255" w:rsidP="00066255">
            <w:pPr>
              <w:rPr>
                <w:color w:val="000000"/>
                <w:sz w:val="18"/>
                <w:szCs w:val="18"/>
                <w:lang w:eastAsia="tr-TR"/>
              </w:rPr>
            </w:pPr>
            <w:r w:rsidRPr="00CB56EC">
              <w:rPr>
                <w:color w:val="000000"/>
                <w:sz w:val="18"/>
                <w:szCs w:val="18"/>
                <w:lang w:eastAsia="tr-TR"/>
              </w:rPr>
              <w:t>Vergi Karşılığı</w:t>
            </w:r>
          </w:p>
        </w:tc>
        <w:tc>
          <w:tcPr>
            <w:tcW w:w="1152" w:type="dxa"/>
            <w:shd w:val="clear" w:color="auto" w:fill="auto"/>
            <w:vAlign w:val="bottom"/>
          </w:tcPr>
          <w:p w14:paraId="420D5158" w14:textId="5945806F" w:rsidR="00066255" w:rsidRPr="00CB56EC" w:rsidRDefault="00066255" w:rsidP="00066255">
            <w:pPr>
              <w:jc w:val="right"/>
              <w:rPr>
                <w:sz w:val="18"/>
                <w:szCs w:val="18"/>
              </w:rPr>
            </w:pPr>
            <w:r>
              <w:rPr>
                <w:sz w:val="18"/>
                <w:szCs w:val="18"/>
              </w:rPr>
              <w:t>-</w:t>
            </w:r>
          </w:p>
        </w:tc>
        <w:tc>
          <w:tcPr>
            <w:tcW w:w="1153" w:type="dxa"/>
            <w:shd w:val="clear" w:color="auto" w:fill="auto"/>
            <w:vAlign w:val="bottom"/>
          </w:tcPr>
          <w:p w14:paraId="13F66CB2" w14:textId="3F000960" w:rsidR="00066255" w:rsidRPr="00CB56EC" w:rsidRDefault="00066255" w:rsidP="00066255">
            <w:pPr>
              <w:jc w:val="right"/>
              <w:rPr>
                <w:sz w:val="18"/>
                <w:szCs w:val="18"/>
              </w:rPr>
            </w:pPr>
            <w:r>
              <w:rPr>
                <w:sz w:val="18"/>
                <w:szCs w:val="18"/>
              </w:rPr>
              <w:t>-</w:t>
            </w:r>
          </w:p>
        </w:tc>
        <w:tc>
          <w:tcPr>
            <w:tcW w:w="1152" w:type="dxa"/>
            <w:shd w:val="clear" w:color="auto" w:fill="auto"/>
            <w:vAlign w:val="bottom"/>
          </w:tcPr>
          <w:p w14:paraId="6FB4A654" w14:textId="325969E6" w:rsidR="00066255" w:rsidRPr="00CB56EC" w:rsidRDefault="00066255" w:rsidP="00066255">
            <w:pPr>
              <w:jc w:val="right"/>
              <w:rPr>
                <w:sz w:val="18"/>
                <w:szCs w:val="18"/>
              </w:rPr>
            </w:pPr>
            <w:r>
              <w:rPr>
                <w:sz w:val="18"/>
                <w:szCs w:val="18"/>
              </w:rPr>
              <w:t>-</w:t>
            </w:r>
          </w:p>
        </w:tc>
        <w:tc>
          <w:tcPr>
            <w:tcW w:w="1153" w:type="dxa"/>
            <w:shd w:val="clear" w:color="auto" w:fill="auto"/>
            <w:noWrap/>
            <w:vAlign w:val="bottom"/>
          </w:tcPr>
          <w:p w14:paraId="005DD12A" w14:textId="30E46242" w:rsidR="00066255" w:rsidRPr="00CB56EC" w:rsidRDefault="00066255" w:rsidP="00066255">
            <w:pPr>
              <w:jc w:val="right"/>
              <w:rPr>
                <w:sz w:val="18"/>
                <w:szCs w:val="18"/>
              </w:rPr>
            </w:pPr>
            <w:r w:rsidRPr="00CF0C5D">
              <w:rPr>
                <w:sz w:val="18"/>
                <w:szCs w:val="18"/>
              </w:rPr>
              <w:t>73,173</w:t>
            </w:r>
          </w:p>
        </w:tc>
        <w:tc>
          <w:tcPr>
            <w:tcW w:w="1153" w:type="dxa"/>
            <w:shd w:val="clear" w:color="auto" w:fill="auto"/>
            <w:noWrap/>
            <w:vAlign w:val="bottom"/>
          </w:tcPr>
          <w:p w14:paraId="2A2DFA6C" w14:textId="6CF48374" w:rsidR="00066255" w:rsidRPr="00CB56EC" w:rsidRDefault="00066255" w:rsidP="00066255">
            <w:pPr>
              <w:jc w:val="right"/>
              <w:rPr>
                <w:sz w:val="18"/>
                <w:szCs w:val="18"/>
              </w:rPr>
            </w:pPr>
            <w:r w:rsidRPr="00CF0C5D">
              <w:rPr>
                <w:sz w:val="18"/>
                <w:szCs w:val="18"/>
              </w:rPr>
              <w:t>73,173</w:t>
            </w:r>
          </w:p>
        </w:tc>
      </w:tr>
      <w:tr w:rsidR="00066255" w:rsidRPr="00066255" w14:paraId="62DEC20E" w14:textId="77777777" w:rsidTr="00314F4B">
        <w:trPr>
          <w:trHeight w:val="212"/>
        </w:trPr>
        <w:tc>
          <w:tcPr>
            <w:tcW w:w="3536" w:type="dxa"/>
            <w:shd w:val="clear" w:color="auto" w:fill="auto"/>
            <w:noWrap/>
            <w:vAlign w:val="bottom"/>
          </w:tcPr>
          <w:p w14:paraId="56199070" w14:textId="77777777" w:rsidR="00066255" w:rsidRPr="00066255" w:rsidRDefault="00066255" w:rsidP="00066255">
            <w:pPr>
              <w:rPr>
                <w:b/>
                <w:bCs/>
                <w:color w:val="000000"/>
                <w:sz w:val="18"/>
                <w:szCs w:val="18"/>
                <w:lang w:eastAsia="tr-TR"/>
              </w:rPr>
            </w:pPr>
            <w:r w:rsidRPr="00066255">
              <w:rPr>
                <w:b/>
                <w:bCs/>
                <w:color w:val="000000"/>
                <w:sz w:val="18"/>
                <w:szCs w:val="18"/>
                <w:lang w:eastAsia="tr-TR"/>
              </w:rPr>
              <w:t>Dönem Net Kârı/Zararı</w:t>
            </w:r>
          </w:p>
        </w:tc>
        <w:tc>
          <w:tcPr>
            <w:tcW w:w="1152" w:type="dxa"/>
            <w:shd w:val="clear" w:color="auto" w:fill="auto"/>
            <w:vAlign w:val="bottom"/>
          </w:tcPr>
          <w:p w14:paraId="2DC7052F" w14:textId="5562EE09" w:rsidR="00066255" w:rsidRPr="00066255" w:rsidRDefault="00066255" w:rsidP="00066255">
            <w:pPr>
              <w:jc w:val="right"/>
              <w:rPr>
                <w:b/>
                <w:bCs/>
                <w:sz w:val="18"/>
                <w:szCs w:val="18"/>
              </w:rPr>
            </w:pPr>
            <w:r>
              <w:rPr>
                <w:b/>
                <w:bCs/>
                <w:sz w:val="18"/>
                <w:szCs w:val="18"/>
              </w:rPr>
              <w:t>(</w:t>
            </w:r>
            <w:r w:rsidRPr="00CF0C5D">
              <w:rPr>
                <w:b/>
                <w:bCs/>
                <w:sz w:val="18"/>
                <w:szCs w:val="18"/>
              </w:rPr>
              <w:t>506,972</w:t>
            </w:r>
            <w:r>
              <w:rPr>
                <w:b/>
                <w:bCs/>
                <w:sz w:val="18"/>
                <w:szCs w:val="18"/>
              </w:rPr>
              <w:t>)</w:t>
            </w:r>
          </w:p>
        </w:tc>
        <w:tc>
          <w:tcPr>
            <w:tcW w:w="1153" w:type="dxa"/>
            <w:shd w:val="clear" w:color="auto" w:fill="auto"/>
            <w:vAlign w:val="bottom"/>
          </w:tcPr>
          <w:p w14:paraId="471EB683" w14:textId="5FF52107" w:rsidR="00066255" w:rsidRPr="00066255" w:rsidRDefault="00066255" w:rsidP="00066255">
            <w:pPr>
              <w:jc w:val="right"/>
              <w:rPr>
                <w:b/>
                <w:bCs/>
                <w:sz w:val="18"/>
                <w:szCs w:val="18"/>
              </w:rPr>
            </w:pPr>
            <w:r w:rsidRPr="00CF0C5D">
              <w:rPr>
                <w:b/>
                <w:bCs/>
                <w:sz w:val="18"/>
                <w:szCs w:val="18"/>
              </w:rPr>
              <w:t>250,872</w:t>
            </w:r>
          </w:p>
        </w:tc>
        <w:tc>
          <w:tcPr>
            <w:tcW w:w="1152" w:type="dxa"/>
            <w:shd w:val="clear" w:color="auto" w:fill="auto"/>
            <w:vAlign w:val="bottom"/>
          </w:tcPr>
          <w:p w14:paraId="004CA2A6" w14:textId="700BADAB" w:rsidR="00066255" w:rsidRPr="00066255" w:rsidRDefault="00066255" w:rsidP="00066255">
            <w:pPr>
              <w:jc w:val="right"/>
              <w:rPr>
                <w:b/>
                <w:bCs/>
                <w:sz w:val="18"/>
                <w:szCs w:val="18"/>
              </w:rPr>
            </w:pPr>
            <w:r w:rsidRPr="00CF0C5D">
              <w:rPr>
                <w:b/>
                <w:bCs/>
                <w:sz w:val="18"/>
                <w:szCs w:val="18"/>
              </w:rPr>
              <w:t>468,174</w:t>
            </w:r>
          </w:p>
        </w:tc>
        <w:tc>
          <w:tcPr>
            <w:tcW w:w="1153" w:type="dxa"/>
            <w:shd w:val="clear" w:color="auto" w:fill="auto"/>
            <w:noWrap/>
            <w:vAlign w:val="bottom"/>
          </w:tcPr>
          <w:p w14:paraId="170872BB" w14:textId="4869ABD4" w:rsidR="00066255" w:rsidRPr="00066255" w:rsidRDefault="00314F4B" w:rsidP="00066255">
            <w:pPr>
              <w:jc w:val="right"/>
              <w:rPr>
                <w:b/>
                <w:bCs/>
                <w:sz w:val="18"/>
                <w:szCs w:val="18"/>
              </w:rPr>
            </w:pPr>
            <w:r>
              <w:rPr>
                <w:b/>
                <w:bCs/>
                <w:sz w:val="18"/>
                <w:szCs w:val="18"/>
              </w:rPr>
              <w:t>(</w:t>
            </w:r>
            <w:r w:rsidR="00066255" w:rsidRPr="00CF0C5D">
              <w:rPr>
                <w:b/>
                <w:bCs/>
                <w:sz w:val="18"/>
                <w:szCs w:val="18"/>
              </w:rPr>
              <w:t>307,718</w:t>
            </w:r>
            <w:r w:rsidR="00066255">
              <w:rPr>
                <w:b/>
                <w:bCs/>
                <w:sz w:val="18"/>
                <w:szCs w:val="18"/>
              </w:rPr>
              <w:t>)</w:t>
            </w:r>
          </w:p>
        </w:tc>
        <w:tc>
          <w:tcPr>
            <w:tcW w:w="1153" w:type="dxa"/>
            <w:shd w:val="clear" w:color="auto" w:fill="auto"/>
            <w:noWrap/>
            <w:vAlign w:val="bottom"/>
          </w:tcPr>
          <w:p w14:paraId="3A261ACB" w14:textId="7EF380E1" w:rsidR="00066255" w:rsidRPr="00066255" w:rsidRDefault="00066255" w:rsidP="00066255">
            <w:pPr>
              <w:jc w:val="right"/>
              <w:rPr>
                <w:b/>
                <w:bCs/>
                <w:sz w:val="18"/>
                <w:szCs w:val="18"/>
              </w:rPr>
            </w:pPr>
            <w:r>
              <w:rPr>
                <w:b/>
                <w:bCs/>
                <w:sz w:val="18"/>
                <w:szCs w:val="18"/>
              </w:rPr>
              <w:t>(</w:t>
            </w:r>
            <w:r w:rsidRPr="00CF0C5D">
              <w:rPr>
                <w:b/>
                <w:bCs/>
                <w:sz w:val="18"/>
                <w:szCs w:val="18"/>
              </w:rPr>
              <w:t>95,644</w:t>
            </w:r>
            <w:r>
              <w:rPr>
                <w:b/>
                <w:bCs/>
                <w:sz w:val="18"/>
                <w:szCs w:val="18"/>
              </w:rPr>
              <w:t>)</w:t>
            </w:r>
          </w:p>
        </w:tc>
      </w:tr>
      <w:tr w:rsidR="00066255" w:rsidRPr="00066255" w14:paraId="3DBCACF5" w14:textId="77777777" w:rsidTr="00314F4B">
        <w:trPr>
          <w:trHeight w:val="212"/>
        </w:trPr>
        <w:tc>
          <w:tcPr>
            <w:tcW w:w="3536" w:type="dxa"/>
            <w:shd w:val="clear" w:color="auto" w:fill="auto"/>
            <w:noWrap/>
            <w:vAlign w:val="bottom"/>
          </w:tcPr>
          <w:p w14:paraId="16C77D1D" w14:textId="77777777" w:rsidR="00066255" w:rsidRPr="00066255" w:rsidRDefault="00066255" w:rsidP="00066255">
            <w:pPr>
              <w:rPr>
                <w:b/>
                <w:bCs/>
                <w:color w:val="000000"/>
                <w:sz w:val="18"/>
                <w:szCs w:val="18"/>
                <w:lang w:eastAsia="tr-TR"/>
              </w:rPr>
            </w:pPr>
            <w:r w:rsidRPr="00066255">
              <w:rPr>
                <w:b/>
                <w:bCs/>
                <w:color w:val="000000"/>
                <w:sz w:val="18"/>
                <w:szCs w:val="18"/>
                <w:lang w:eastAsia="tr-TR"/>
              </w:rPr>
              <w:t> </w:t>
            </w:r>
          </w:p>
        </w:tc>
        <w:tc>
          <w:tcPr>
            <w:tcW w:w="1152" w:type="dxa"/>
            <w:shd w:val="clear" w:color="auto" w:fill="auto"/>
            <w:vAlign w:val="bottom"/>
          </w:tcPr>
          <w:p w14:paraId="7E1775D5" w14:textId="77777777" w:rsidR="00066255" w:rsidRPr="00066255" w:rsidRDefault="00066255" w:rsidP="00066255">
            <w:pPr>
              <w:jc w:val="right"/>
              <w:rPr>
                <w:b/>
                <w:bCs/>
                <w:sz w:val="18"/>
                <w:szCs w:val="18"/>
              </w:rPr>
            </w:pPr>
          </w:p>
        </w:tc>
        <w:tc>
          <w:tcPr>
            <w:tcW w:w="1153" w:type="dxa"/>
            <w:shd w:val="clear" w:color="auto" w:fill="auto"/>
            <w:vAlign w:val="bottom"/>
          </w:tcPr>
          <w:p w14:paraId="65106456" w14:textId="77777777" w:rsidR="00066255" w:rsidRPr="00066255" w:rsidRDefault="00066255" w:rsidP="00066255">
            <w:pPr>
              <w:jc w:val="right"/>
              <w:rPr>
                <w:b/>
                <w:bCs/>
                <w:sz w:val="18"/>
                <w:szCs w:val="18"/>
              </w:rPr>
            </w:pPr>
          </w:p>
        </w:tc>
        <w:tc>
          <w:tcPr>
            <w:tcW w:w="1152" w:type="dxa"/>
            <w:shd w:val="clear" w:color="auto" w:fill="auto"/>
            <w:vAlign w:val="bottom"/>
          </w:tcPr>
          <w:p w14:paraId="40E6301A" w14:textId="77777777" w:rsidR="00066255" w:rsidRPr="00066255" w:rsidRDefault="00066255" w:rsidP="00066255">
            <w:pPr>
              <w:jc w:val="right"/>
              <w:rPr>
                <w:b/>
                <w:bCs/>
                <w:sz w:val="18"/>
                <w:szCs w:val="18"/>
              </w:rPr>
            </w:pPr>
          </w:p>
        </w:tc>
        <w:tc>
          <w:tcPr>
            <w:tcW w:w="1153" w:type="dxa"/>
            <w:shd w:val="clear" w:color="auto" w:fill="auto"/>
            <w:noWrap/>
            <w:vAlign w:val="bottom"/>
          </w:tcPr>
          <w:p w14:paraId="59D02EC2" w14:textId="77777777" w:rsidR="00066255" w:rsidRPr="00066255" w:rsidRDefault="00066255" w:rsidP="00066255">
            <w:pPr>
              <w:jc w:val="right"/>
              <w:rPr>
                <w:b/>
                <w:bCs/>
                <w:sz w:val="18"/>
                <w:szCs w:val="18"/>
              </w:rPr>
            </w:pPr>
          </w:p>
        </w:tc>
        <w:tc>
          <w:tcPr>
            <w:tcW w:w="1153" w:type="dxa"/>
            <w:shd w:val="clear" w:color="auto" w:fill="auto"/>
            <w:noWrap/>
            <w:vAlign w:val="bottom"/>
          </w:tcPr>
          <w:p w14:paraId="229EB619" w14:textId="76D44D81" w:rsidR="00066255" w:rsidRPr="00066255" w:rsidRDefault="00066255" w:rsidP="00066255">
            <w:pPr>
              <w:jc w:val="right"/>
              <w:rPr>
                <w:b/>
                <w:bCs/>
                <w:sz w:val="18"/>
                <w:szCs w:val="18"/>
              </w:rPr>
            </w:pPr>
            <w:r w:rsidRPr="00CF0C5D">
              <w:rPr>
                <w:b/>
                <w:bCs/>
                <w:sz w:val="18"/>
                <w:szCs w:val="18"/>
              </w:rPr>
              <w:t> </w:t>
            </w:r>
          </w:p>
        </w:tc>
      </w:tr>
      <w:tr w:rsidR="00066255" w:rsidRPr="00066255" w14:paraId="6D0B3BEF" w14:textId="77777777" w:rsidTr="00314F4B">
        <w:trPr>
          <w:trHeight w:val="121"/>
        </w:trPr>
        <w:tc>
          <w:tcPr>
            <w:tcW w:w="3536" w:type="dxa"/>
            <w:shd w:val="clear" w:color="auto" w:fill="auto"/>
            <w:noWrap/>
            <w:vAlign w:val="bottom"/>
          </w:tcPr>
          <w:p w14:paraId="0A43FE9C" w14:textId="68DB4DAF" w:rsidR="00066255" w:rsidRPr="00066255" w:rsidRDefault="00066255" w:rsidP="00066255">
            <w:pPr>
              <w:rPr>
                <w:b/>
                <w:bCs/>
                <w:color w:val="000000"/>
                <w:sz w:val="18"/>
                <w:szCs w:val="18"/>
                <w:lang w:eastAsia="tr-TR"/>
              </w:rPr>
            </w:pPr>
            <w:r w:rsidRPr="00066255">
              <w:rPr>
                <w:b/>
                <w:bCs/>
                <w:color w:val="000000"/>
                <w:sz w:val="18"/>
                <w:szCs w:val="18"/>
                <w:lang w:eastAsia="tr-TR"/>
              </w:rPr>
              <w:t>Bölüm Varlıkları</w:t>
            </w:r>
          </w:p>
        </w:tc>
        <w:tc>
          <w:tcPr>
            <w:tcW w:w="1152" w:type="dxa"/>
            <w:shd w:val="clear" w:color="auto" w:fill="auto"/>
            <w:vAlign w:val="bottom"/>
          </w:tcPr>
          <w:p w14:paraId="6D8B64B6" w14:textId="3FC1CAD1" w:rsidR="00066255" w:rsidRPr="00066255" w:rsidRDefault="00066255" w:rsidP="00066255">
            <w:pPr>
              <w:jc w:val="right"/>
              <w:rPr>
                <w:b/>
                <w:bCs/>
                <w:sz w:val="18"/>
                <w:szCs w:val="18"/>
              </w:rPr>
            </w:pPr>
            <w:r w:rsidRPr="00CF0C5D">
              <w:rPr>
                <w:b/>
                <w:bCs/>
                <w:sz w:val="18"/>
                <w:szCs w:val="18"/>
              </w:rPr>
              <w:t>234,757</w:t>
            </w:r>
          </w:p>
        </w:tc>
        <w:tc>
          <w:tcPr>
            <w:tcW w:w="1153" w:type="dxa"/>
            <w:shd w:val="clear" w:color="auto" w:fill="auto"/>
            <w:vAlign w:val="bottom"/>
          </w:tcPr>
          <w:p w14:paraId="17A3833F" w14:textId="5E4C1C1C" w:rsidR="00066255" w:rsidRPr="00066255" w:rsidRDefault="00066255" w:rsidP="00066255">
            <w:pPr>
              <w:jc w:val="right"/>
              <w:rPr>
                <w:b/>
                <w:bCs/>
                <w:sz w:val="18"/>
                <w:szCs w:val="18"/>
              </w:rPr>
            </w:pPr>
            <w:r w:rsidRPr="00CF0C5D">
              <w:rPr>
                <w:b/>
                <w:bCs/>
                <w:sz w:val="18"/>
                <w:szCs w:val="18"/>
              </w:rPr>
              <w:t>6,715,028</w:t>
            </w:r>
          </w:p>
        </w:tc>
        <w:tc>
          <w:tcPr>
            <w:tcW w:w="1152" w:type="dxa"/>
            <w:shd w:val="clear" w:color="auto" w:fill="auto"/>
            <w:vAlign w:val="bottom"/>
          </w:tcPr>
          <w:p w14:paraId="76EEB55D" w14:textId="173AF3D7" w:rsidR="00066255" w:rsidRPr="00066255" w:rsidRDefault="00066255" w:rsidP="00066255">
            <w:pPr>
              <w:jc w:val="right"/>
              <w:rPr>
                <w:b/>
                <w:bCs/>
                <w:sz w:val="18"/>
                <w:szCs w:val="18"/>
              </w:rPr>
            </w:pPr>
            <w:r w:rsidRPr="00CF0C5D">
              <w:rPr>
                <w:b/>
                <w:bCs/>
                <w:sz w:val="18"/>
                <w:szCs w:val="18"/>
              </w:rPr>
              <w:t>6,067,984</w:t>
            </w:r>
          </w:p>
        </w:tc>
        <w:tc>
          <w:tcPr>
            <w:tcW w:w="1153" w:type="dxa"/>
            <w:shd w:val="clear" w:color="auto" w:fill="auto"/>
            <w:noWrap/>
            <w:vAlign w:val="bottom"/>
          </w:tcPr>
          <w:p w14:paraId="3EB0BACE" w14:textId="385649A7" w:rsidR="00066255" w:rsidRPr="00066255" w:rsidRDefault="00066255" w:rsidP="00066255">
            <w:pPr>
              <w:jc w:val="right"/>
              <w:rPr>
                <w:b/>
                <w:bCs/>
                <w:sz w:val="18"/>
                <w:szCs w:val="18"/>
              </w:rPr>
            </w:pPr>
            <w:r w:rsidRPr="00CF0C5D">
              <w:rPr>
                <w:b/>
                <w:bCs/>
                <w:sz w:val="18"/>
                <w:szCs w:val="18"/>
              </w:rPr>
              <w:t>1,367,847</w:t>
            </w:r>
          </w:p>
        </w:tc>
        <w:tc>
          <w:tcPr>
            <w:tcW w:w="1153" w:type="dxa"/>
            <w:shd w:val="clear" w:color="auto" w:fill="auto"/>
            <w:noWrap/>
            <w:vAlign w:val="bottom"/>
          </w:tcPr>
          <w:p w14:paraId="1CFB3ACB" w14:textId="79BF0C53" w:rsidR="00066255" w:rsidRPr="00066255" w:rsidRDefault="00066255" w:rsidP="00066255">
            <w:pPr>
              <w:jc w:val="right"/>
              <w:rPr>
                <w:b/>
                <w:bCs/>
                <w:sz w:val="18"/>
                <w:szCs w:val="18"/>
              </w:rPr>
            </w:pPr>
            <w:r w:rsidRPr="00CF0C5D">
              <w:rPr>
                <w:b/>
                <w:bCs/>
                <w:sz w:val="18"/>
                <w:szCs w:val="18"/>
              </w:rPr>
              <w:t>14,385,616</w:t>
            </w:r>
          </w:p>
        </w:tc>
      </w:tr>
      <w:tr w:rsidR="00066255" w:rsidRPr="00066255" w14:paraId="33B3A911" w14:textId="77777777" w:rsidTr="00314F4B">
        <w:trPr>
          <w:trHeight w:val="212"/>
        </w:trPr>
        <w:tc>
          <w:tcPr>
            <w:tcW w:w="3536" w:type="dxa"/>
            <w:shd w:val="clear" w:color="auto" w:fill="auto"/>
            <w:noWrap/>
            <w:vAlign w:val="bottom"/>
          </w:tcPr>
          <w:p w14:paraId="630736E2" w14:textId="783C813B" w:rsidR="00066255" w:rsidRPr="00066255" w:rsidRDefault="00066255" w:rsidP="00066255">
            <w:pPr>
              <w:rPr>
                <w:b/>
                <w:bCs/>
                <w:color w:val="000000"/>
                <w:sz w:val="18"/>
                <w:szCs w:val="18"/>
                <w:lang w:eastAsia="tr-TR"/>
              </w:rPr>
            </w:pPr>
            <w:r w:rsidRPr="00066255">
              <w:rPr>
                <w:b/>
                <w:bCs/>
                <w:color w:val="000000"/>
                <w:sz w:val="18"/>
                <w:szCs w:val="18"/>
                <w:lang w:eastAsia="tr-TR"/>
              </w:rPr>
              <w:t>Toplam Yükümlülükler</w:t>
            </w:r>
          </w:p>
        </w:tc>
        <w:tc>
          <w:tcPr>
            <w:tcW w:w="1152" w:type="dxa"/>
            <w:shd w:val="clear" w:color="auto" w:fill="auto"/>
            <w:vAlign w:val="bottom"/>
          </w:tcPr>
          <w:p w14:paraId="26D16E12" w14:textId="4E424E7F" w:rsidR="00066255" w:rsidRPr="00066255" w:rsidRDefault="00066255" w:rsidP="00066255">
            <w:pPr>
              <w:jc w:val="right"/>
              <w:rPr>
                <w:b/>
                <w:bCs/>
                <w:sz w:val="18"/>
                <w:szCs w:val="18"/>
              </w:rPr>
            </w:pPr>
            <w:r w:rsidRPr="00CF0C5D">
              <w:rPr>
                <w:b/>
                <w:bCs/>
                <w:sz w:val="18"/>
                <w:szCs w:val="18"/>
              </w:rPr>
              <w:t>5,723,053</w:t>
            </w:r>
          </w:p>
        </w:tc>
        <w:tc>
          <w:tcPr>
            <w:tcW w:w="1153" w:type="dxa"/>
            <w:shd w:val="clear" w:color="auto" w:fill="auto"/>
            <w:vAlign w:val="bottom"/>
          </w:tcPr>
          <w:p w14:paraId="4B786694" w14:textId="488A66BA" w:rsidR="00066255" w:rsidRPr="00066255" w:rsidRDefault="00066255" w:rsidP="00066255">
            <w:pPr>
              <w:jc w:val="right"/>
              <w:rPr>
                <w:b/>
                <w:bCs/>
                <w:sz w:val="18"/>
                <w:szCs w:val="18"/>
              </w:rPr>
            </w:pPr>
            <w:r w:rsidRPr="00CF0C5D">
              <w:rPr>
                <w:b/>
                <w:bCs/>
                <w:sz w:val="18"/>
                <w:szCs w:val="18"/>
              </w:rPr>
              <w:t>5,811,014</w:t>
            </w:r>
          </w:p>
        </w:tc>
        <w:tc>
          <w:tcPr>
            <w:tcW w:w="1152" w:type="dxa"/>
            <w:shd w:val="clear" w:color="auto" w:fill="auto"/>
            <w:vAlign w:val="bottom"/>
          </w:tcPr>
          <w:p w14:paraId="650424E3" w14:textId="3E75CE6A" w:rsidR="00066255" w:rsidRPr="00066255" w:rsidRDefault="00066255" w:rsidP="00066255">
            <w:pPr>
              <w:jc w:val="right"/>
              <w:rPr>
                <w:b/>
                <w:bCs/>
                <w:sz w:val="18"/>
                <w:szCs w:val="18"/>
              </w:rPr>
            </w:pPr>
            <w:r w:rsidRPr="00CF0C5D">
              <w:rPr>
                <w:b/>
                <w:bCs/>
                <w:sz w:val="18"/>
                <w:szCs w:val="18"/>
              </w:rPr>
              <w:t>46,630</w:t>
            </w:r>
          </w:p>
        </w:tc>
        <w:tc>
          <w:tcPr>
            <w:tcW w:w="1153" w:type="dxa"/>
            <w:shd w:val="clear" w:color="auto" w:fill="auto"/>
            <w:noWrap/>
            <w:vAlign w:val="bottom"/>
          </w:tcPr>
          <w:p w14:paraId="6B081298" w14:textId="6D9CE240" w:rsidR="00066255" w:rsidRPr="00066255" w:rsidRDefault="00066255" w:rsidP="00066255">
            <w:pPr>
              <w:jc w:val="right"/>
              <w:rPr>
                <w:b/>
                <w:bCs/>
                <w:sz w:val="18"/>
                <w:szCs w:val="18"/>
              </w:rPr>
            </w:pPr>
            <w:r w:rsidRPr="00CF0C5D">
              <w:rPr>
                <w:b/>
                <w:bCs/>
                <w:sz w:val="18"/>
                <w:szCs w:val="18"/>
              </w:rPr>
              <w:t>2,804,919</w:t>
            </w:r>
          </w:p>
        </w:tc>
        <w:tc>
          <w:tcPr>
            <w:tcW w:w="1153" w:type="dxa"/>
            <w:shd w:val="clear" w:color="auto" w:fill="auto"/>
            <w:noWrap/>
            <w:vAlign w:val="bottom"/>
          </w:tcPr>
          <w:p w14:paraId="2FBE5445" w14:textId="4C5A512F" w:rsidR="00066255" w:rsidRPr="00066255" w:rsidRDefault="00066255" w:rsidP="00066255">
            <w:pPr>
              <w:jc w:val="right"/>
              <w:rPr>
                <w:b/>
                <w:bCs/>
                <w:sz w:val="18"/>
                <w:szCs w:val="18"/>
              </w:rPr>
            </w:pPr>
            <w:r w:rsidRPr="00CF0C5D">
              <w:rPr>
                <w:b/>
                <w:bCs/>
                <w:sz w:val="18"/>
                <w:szCs w:val="18"/>
              </w:rPr>
              <w:t>14,385,616</w:t>
            </w:r>
          </w:p>
        </w:tc>
      </w:tr>
    </w:tbl>
    <w:p w14:paraId="0E69CE64" w14:textId="77777777" w:rsidR="00AF46F6" w:rsidRPr="00CB56EC" w:rsidRDefault="00AF46F6" w:rsidP="00AF46F6">
      <w:pPr>
        <w:autoSpaceDE w:val="0"/>
        <w:autoSpaceDN w:val="0"/>
        <w:adjustRightInd w:val="0"/>
        <w:rPr>
          <w:lang w:eastAsia="en-GB"/>
        </w:rPr>
      </w:pPr>
    </w:p>
    <w:tbl>
      <w:tblPr>
        <w:tblW w:w="929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536"/>
        <w:gridCol w:w="1152"/>
        <w:gridCol w:w="1153"/>
        <w:gridCol w:w="1152"/>
        <w:gridCol w:w="1153"/>
        <w:gridCol w:w="1153"/>
      </w:tblGrid>
      <w:tr w:rsidR="00363A41" w:rsidRPr="00CB56EC" w14:paraId="1857CC6F" w14:textId="77777777" w:rsidTr="00CB2E36">
        <w:trPr>
          <w:trHeight w:val="299"/>
        </w:trPr>
        <w:tc>
          <w:tcPr>
            <w:tcW w:w="3536" w:type="dxa"/>
            <w:shd w:val="clear" w:color="auto" w:fill="auto"/>
            <w:noWrap/>
            <w:vAlign w:val="center"/>
          </w:tcPr>
          <w:p w14:paraId="33C82F19" w14:textId="49F18B12" w:rsidR="00363A41" w:rsidRPr="00CB56EC" w:rsidRDefault="00363A41" w:rsidP="00CB2E36">
            <w:pPr>
              <w:rPr>
                <w:b/>
                <w:bCs/>
                <w:color w:val="000000"/>
                <w:sz w:val="18"/>
                <w:szCs w:val="18"/>
                <w:lang w:eastAsia="tr-TR"/>
              </w:rPr>
            </w:pPr>
            <w:r>
              <w:rPr>
                <w:b/>
                <w:bCs/>
                <w:color w:val="000000"/>
                <w:sz w:val="18"/>
                <w:szCs w:val="18"/>
                <w:lang w:eastAsia="tr-TR"/>
              </w:rPr>
              <w:t>Önceki</w:t>
            </w:r>
            <w:r w:rsidRPr="00CB56EC">
              <w:rPr>
                <w:b/>
                <w:bCs/>
                <w:color w:val="000000"/>
                <w:sz w:val="18"/>
                <w:szCs w:val="18"/>
                <w:lang w:eastAsia="tr-TR"/>
              </w:rPr>
              <w:t xml:space="preserve"> dönem</w:t>
            </w:r>
          </w:p>
        </w:tc>
        <w:tc>
          <w:tcPr>
            <w:tcW w:w="1152" w:type="dxa"/>
            <w:shd w:val="clear" w:color="auto" w:fill="auto"/>
            <w:vAlign w:val="bottom"/>
          </w:tcPr>
          <w:p w14:paraId="21C393F2" w14:textId="77777777" w:rsidR="00363A41" w:rsidRPr="00CB56EC" w:rsidRDefault="00363A41" w:rsidP="00CB2E36">
            <w:pPr>
              <w:jc w:val="right"/>
              <w:rPr>
                <w:b/>
                <w:bCs/>
                <w:color w:val="000000"/>
                <w:sz w:val="16"/>
                <w:szCs w:val="16"/>
                <w:lang w:eastAsia="tr-TR"/>
              </w:rPr>
            </w:pPr>
            <w:r w:rsidRPr="00CB56EC">
              <w:rPr>
                <w:b/>
                <w:bCs/>
                <w:color w:val="000000"/>
                <w:sz w:val="16"/>
                <w:szCs w:val="16"/>
                <w:lang w:eastAsia="tr-TR"/>
              </w:rPr>
              <w:t>Bireysel Bankacılık</w:t>
            </w:r>
          </w:p>
        </w:tc>
        <w:tc>
          <w:tcPr>
            <w:tcW w:w="1153" w:type="dxa"/>
            <w:shd w:val="clear" w:color="auto" w:fill="auto"/>
            <w:vAlign w:val="bottom"/>
          </w:tcPr>
          <w:p w14:paraId="670F77CA" w14:textId="77777777" w:rsidR="00363A41" w:rsidRPr="00CB56EC" w:rsidRDefault="00363A41" w:rsidP="00CB2E36">
            <w:pPr>
              <w:jc w:val="right"/>
              <w:rPr>
                <w:b/>
                <w:bCs/>
                <w:color w:val="000000"/>
                <w:sz w:val="16"/>
                <w:szCs w:val="16"/>
                <w:lang w:eastAsia="tr-TR"/>
              </w:rPr>
            </w:pPr>
            <w:r w:rsidRPr="00CB56EC">
              <w:rPr>
                <w:b/>
                <w:bCs/>
                <w:color w:val="000000"/>
                <w:sz w:val="16"/>
                <w:szCs w:val="16"/>
                <w:lang w:eastAsia="tr-TR"/>
              </w:rPr>
              <w:t>Kurumsal ve Ticari Bankacılık</w:t>
            </w:r>
          </w:p>
        </w:tc>
        <w:tc>
          <w:tcPr>
            <w:tcW w:w="1152" w:type="dxa"/>
            <w:shd w:val="clear" w:color="auto" w:fill="auto"/>
            <w:vAlign w:val="bottom"/>
          </w:tcPr>
          <w:p w14:paraId="57736828" w14:textId="77777777" w:rsidR="00363A41" w:rsidRPr="00CB56EC" w:rsidRDefault="00363A41" w:rsidP="00CB2E36">
            <w:pPr>
              <w:jc w:val="right"/>
              <w:rPr>
                <w:b/>
                <w:bCs/>
                <w:color w:val="000000"/>
                <w:sz w:val="16"/>
                <w:szCs w:val="16"/>
                <w:lang w:eastAsia="tr-TR"/>
              </w:rPr>
            </w:pPr>
            <w:r w:rsidRPr="00CB56EC">
              <w:rPr>
                <w:b/>
                <w:bCs/>
                <w:color w:val="000000"/>
                <w:sz w:val="16"/>
                <w:szCs w:val="16"/>
                <w:lang w:eastAsia="tr-TR"/>
              </w:rPr>
              <w:t>Hazine ve Uluslararası Bankacılık</w:t>
            </w:r>
          </w:p>
        </w:tc>
        <w:tc>
          <w:tcPr>
            <w:tcW w:w="1153" w:type="dxa"/>
            <w:shd w:val="clear" w:color="auto" w:fill="auto"/>
            <w:vAlign w:val="bottom"/>
          </w:tcPr>
          <w:p w14:paraId="016FB654" w14:textId="77777777" w:rsidR="00363A41" w:rsidRPr="00CB56EC" w:rsidRDefault="00363A41" w:rsidP="00CB2E36">
            <w:pPr>
              <w:jc w:val="right"/>
              <w:rPr>
                <w:b/>
                <w:bCs/>
                <w:color w:val="000000"/>
                <w:sz w:val="16"/>
                <w:szCs w:val="16"/>
                <w:lang w:eastAsia="tr-TR"/>
              </w:rPr>
            </w:pPr>
            <w:r w:rsidRPr="00CB56EC">
              <w:rPr>
                <w:b/>
                <w:bCs/>
                <w:color w:val="000000"/>
                <w:sz w:val="16"/>
                <w:szCs w:val="16"/>
                <w:lang w:eastAsia="tr-TR"/>
              </w:rPr>
              <w:t>Dağıtılamayan</w:t>
            </w:r>
          </w:p>
        </w:tc>
        <w:tc>
          <w:tcPr>
            <w:tcW w:w="1153" w:type="dxa"/>
            <w:shd w:val="clear" w:color="auto" w:fill="auto"/>
            <w:vAlign w:val="bottom"/>
          </w:tcPr>
          <w:p w14:paraId="35B2684B" w14:textId="77777777" w:rsidR="00363A41" w:rsidRPr="00CB56EC" w:rsidRDefault="00363A41" w:rsidP="00CB2E36">
            <w:pPr>
              <w:jc w:val="right"/>
              <w:rPr>
                <w:b/>
                <w:bCs/>
                <w:color w:val="000000"/>
                <w:sz w:val="16"/>
                <w:szCs w:val="16"/>
                <w:lang w:eastAsia="tr-TR"/>
              </w:rPr>
            </w:pPr>
            <w:r w:rsidRPr="00CB56EC">
              <w:rPr>
                <w:b/>
                <w:bCs/>
                <w:color w:val="000000"/>
                <w:sz w:val="16"/>
                <w:szCs w:val="16"/>
                <w:lang w:eastAsia="tr-TR"/>
              </w:rPr>
              <w:t>Banka’nın toplam faaliyeti</w:t>
            </w:r>
          </w:p>
        </w:tc>
      </w:tr>
      <w:tr w:rsidR="00363A41" w:rsidRPr="00CB56EC" w14:paraId="1F121190" w14:textId="77777777" w:rsidTr="00CB2E36">
        <w:trPr>
          <w:trHeight w:val="212"/>
        </w:trPr>
        <w:tc>
          <w:tcPr>
            <w:tcW w:w="3536" w:type="dxa"/>
            <w:shd w:val="clear" w:color="auto" w:fill="auto"/>
            <w:noWrap/>
            <w:vAlign w:val="bottom"/>
            <w:hideMark/>
          </w:tcPr>
          <w:p w14:paraId="7B4A6C54" w14:textId="77777777" w:rsidR="00363A41" w:rsidRPr="00CB56EC" w:rsidRDefault="00363A41" w:rsidP="00363A41">
            <w:pPr>
              <w:rPr>
                <w:color w:val="000000"/>
                <w:sz w:val="18"/>
                <w:szCs w:val="18"/>
                <w:lang w:eastAsia="tr-TR"/>
              </w:rPr>
            </w:pPr>
            <w:r w:rsidRPr="00CB56EC">
              <w:rPr>
                <w:color w:val="000000"/>
                <w:sz w:val="18"/>
                <w:szCs w:val="18"/>
                <w:lang w:eastAsia="tr-TR"/>
              </w:rPr>
              <w:t>Kâr Payı Gelirleri</w:t>
            </w:r>
          </w:p>
        </w:tc>
        <w:tc>
          <w:tcPr>
            <w:tcW w:w="1152" w:type="dxa"/>
            <w:shd w:val="clear" w:color="auto" w:fill="auto"/>
            <w:vAlign w:val="bottom"/>
          </w:tcPr>
          <w:p w14:paraId="712AC095" w14:textId="69AE6D96" w:rsidR="00363A41" w:rsidRPr="00CB56EC" w:rsidRDefault="00363A41" w:rsidP="00363A41">
            <w:pPr>
              <w:jc w:val="right"/>
              <w:rPr>
                <w:sz w:val="18"/>
                <w:szCs w:val="18"/>
              </w:rPr>
            </w:pPr>
            <w:r w:rsidRPr="00BC3FD9">
              <w:rPr>
                <w:sz w:val="18"/>
                <w:szCs w:val="18"/>
              </w:rPr>
              <w:t>18</w:t>
            </w:r>
          </w:p>
        </w:tc>
        <w:tc>
          <w:tcPr>
            <w:tcW w:w="1153" w:type="dxa"/>
            <w:shd w:val="clear" w:color="auto" w:fill="auto"/>
            <w:vAlign w:val="bottom"/>
          </w:tcPr>
          <w:p w14:paraId="102B0DE4" w14:textId="496920D3" w:rsidR="00363A41" w:rsidRPr="00CB56EC" w:rsidRDefault="00363A41" w:rsidP="00363A41">
            <w:pPr>
              <w:jc w:val="right"/>
              <w:rPr>
                <w:sz w:val="18"/>
                <w:szCs w:val="18"/>
              </w:rPr>
            </w:pPr>
            <w:r w:rsidRPr="00BC3FD9">
              <w:rPr>
                <w:sz w:val="18"/>
                <w:szCs w:val="18"/>
              </w:rPr>
              <w:t>81,677</w:t>
            </w:r>
          </w:p>
        </w:tc>
        <w:tc>
          <w:tcPr>
            <w:tcW w:w="1152" w:type="dxa"/>
            <w:shd w:val="clear" w:color="auto" w:fill="auto"/>
            <w:vAlign w:val="bottom"/>
          </w:tcPr>
          <w:p w14:paraId="5EC09DBF" w14:textId="369190CE" w:rsidR="00363A41" w:rsidRPr="00CB56EC" w:rsidRDefault="00363A41" w:rsidP="00363A41">
            <w:pPr>
              <w:jc w:val="right"/>
              <w:rPr>
                <w:sz w:val="18"/>
                <w:szCs w:val="18"/>
              </w:rPr>
            </w:pPr>
            <w:r w:rsidRPr="00BC3FD9">
              <w:rPr>
                <w:sz w:val="18"/>
                <w:szCs w:val="18"/>
              </w:rPr>
              <w:t>26,901</w:t>
            </w:r>
          </w:p>
        </w:tc>
        <w:tc>
          <w:tcPr>
            <w:tcW w:w="1153" w:type="dxa"/>
            <w:shd w:val="clear" w:color="auto" w:fill="auto"/>
            <w:noWrap/>
            <w:vAlign w:val="bottom"/>
          </w:tcPr>
          <w:p w14:paraId="1E7091E3" w14:textId="3623AFD5" w:rsidR="00363A41" w:rsidRPr="00CB56EC" w:rsidRDefault="00363A41" w:rsidP="00363A41">
            <w:pPr>
              <w:jc w:val="right"/>
              <w:rPr>
                <w:sz w:val="18"/>
                <w:szCs w:val="18"/>
              </w:rPr>
            </w:pPr>
            <w:r>
              <w:rPr>
                <w:sz w:val="18"/>
                <w:szCs w:val="18"/>
              </w:rPr>
              <w:t>-</w:t>
            </w:r>
          </w:p>
        </w:tc>
        <w:tc>
          <w:tcPr>
            <w:tcW w:w="1153" w:type="dxa"/>
            <w:shd w:val="clear" w:color="auto" w:fill="auto"/>
            <w:noWrap/>
            <w:vAlign w:val="bottom"/>
          </w:tcPr>
          <w:p w14:paraId="5F9981B6" w14:textId="09360062" w:rsidR="00363A41" w:rsidRPr="00CB56EC" w:rsidRDefault="00363A41" w:rsidP="00363A41">
            <w:pPr>
              <w:jc w:val="right"/>
              <w:rPr>
                <w:sz w:val="18"/>
                <w:szCs w:val="18"/>
              </w:rPr>
            </w:pPr>
            <w:r w:rsidRPr="00BC3FD9">
              <w:rPr>
                <w:sz w:val="18"/>
                <w:szCs w:val="18"/>
              </w:rPr>
              <w:t>108,596</w:t>
            </w:r>
          </w:p>
        </w:tc>
      </w:tr>
      <w:tr w:rsidR="00363A41" w:rsidRPr="00CB56EC" w14:paraId="501C9A8F" w14:textId="77777777" w:rsidTr="00CB2E36">
        <w:trPr>
          <w:trHeight w:val="212"/>
        </w:trPr>
        <w:tc>
          <w:tcPr>
            <w:tcW w:w="3536" w:type="dxa"/>
            <w:shd w:val="clear" w:color="auto" w:fill="auto"/>
            <w:noWrap/>
            <w:vAlign w:val="bottom"/>
            <w:hideMark/>
          </w:tcPr>
          <w:p w14:paraId="1338911D" w14:textId="77777777" w:rsidR="00363A41" w:rsidRPr="00CB56EC" w:rsidRDefault="00363A41" w:rsidP="00363A41">
            <w:pPr>
              <w:rPr>
                <w:color w:val="000000"/>
                <w:sz w:val="18"/>
                <w:szCs w:val="18"/>
                <w:lang w:eastAsia="tr-TR"/>
              </w:rPr>
            </w:pPr>
            <w:r w:rsidRPr="00CB56EC">
              <w:rPr>
                <w:color w:val="000000"/>
                <w:sz w:val="18"/>
                <w:szCs w:val="18"/>
                <w:lang w:eastAsia="tr-TR"/>
              </w:rPr>
              <w:t>Kâr Payı Giderleri (-)</w:t>
            </w:r>
          </w:p>
        </w:tc>
        <w:tc>
          <w:tcPr>
            <w:tcW w:w="1152" w:type="dxa"/>
            <w:shd w:val="clear" w:color="auto" w:fill="auto"/>
            <w:vAlign w:val="bottom"/>
          </w:tcPr>
          <w:p w14:paraId="7C23CA2B" w14:textId="1F7F37E7" w:rsidR="00363A41" w:rsidRPr="00CB56EC" w:rsidRDefault="00363A41" w:rsidP="00363A41">
            <w:pPr>
              <w:jc w:val="right"/>
              <w:rPr>
                <w:sz w:val="18"/>
                <w:szCs w:val="18"/>
              </w:rPr>
            </w:pPr>
            <w:r w:rsidRPr="00BC3FD9">
              <w:rPr>
                <w:sz w:val="18"/>
                <w:szCs w:val="18"/>
              </w:rPr>
              <w:t>57,663</w:t>
            </w:r>
          </w:p>
        </w:tc>
        <w:tc>
          <w:tcPr>
            <w:tcW w:w="1153" w:type="dxa"/>
            <w:shd w:val="clear" w:color="auto" w:fill="auto"/>
            <w:vAlign w:val="bottom"/>
          </w:tcPr>
          <w:p w14:paraId="040FBC26" w14:textId="34AC63E0" w:rsidR="00363A41" w:rsidRPr="00CB56EC" w:rsidRDefault="00363A41" w:rsidP="00363A41">
            <w:pPr>
              <w:jc w:val="right"/>
              <w:rPr>
                <w:sz w:val="18"/>
                <w:szCs w:val="18"/>
              </w:rPr>
            </w:pPr>
            <w:r w:rsidRPr="00BC3FD9">
              <w:rPr>
                <w:sz w:val="18"/>
                <w:szCs w:val="18"/>
              </w:rPr>
              <w:t>955</w:t>
            </w:r>
          </w:p>
        </w:tc>
        <w:tc>
          <w:tcPr>
            <w:tcW w:w="1152" w:type="dxa"/>
            <w:shd w:val="clear" w:color="auto" w:fill="auto"/>
            <w:vAlign w:val="bottom"/>
          </w:tcPr>
          <w:p w14:paraId="6AB1C044" w14:textId="5C7E2710" w:rsidR="00363A41" w:rsidRPr="00CB56EC" w:rsidRDefault="00363A41" w:rsidP="00363A41">
            <w:pPr>
              <w:jc w:val="right"/>
              <w:rPr>
                <w:sz w:val="18"/>
                <w:szCs w:val="18"/>
              </w:rPr>
            </w:pPr>
            <w:r w:rsidRPr="00F72E4A">
              <w:rPr>
                <w:sz w:val="18"/>
                <w:szCs w:val="18"/>
              </w:rPr>
              <w:t>-</w:t>
            </w:r>
          </w:p>
        </w:tc>
        <w:tc>
          <w:tcPr>
            <w:tcW w:w="1153" w:type="dxa"/>
            <w:shd w:val="clear" w:color="auto" w:fill="auto"/>
            <w:noWrap/>
            <w:vAlign w:val="bottom"/>
            <w:hideMark/>
          </w:tcPr>
          <w:p w14:paraId="4029CEF7" w14:textId="12B562BC" w:rsidR="00363A41" w:rsidRPr="00CB56EC" w:rsidRDefault="00363A41" w:rsidP="00363A41">
            <w:pPr>
              <w:jc w:val="right"/>
              <w:rPr>
                <w:sz w:val="18"/>
                <w:szCs w:val="18"/>
              </w:rPr>
            </w:pPr>
            <w:r w:rsidRPr="00BC3FD9">
              <w:rPr>
                <w:sz w:val="18"/>
                <w:szCs w:val="18"/>
              </w:rPr>
              <w:t>100</w:t>
            </w:r>
          </w:p>
        </w:tc>
        <w:tc>
          <w:tcPr>
            <w:tcW w:w="1153" w:type="dxa"/>
            <w:shd w:val="clear" w:color="auto" w:fill="auto"/>
            <w:noWrap/>
            <w:vAlign w:val="bottom"/>
            <w:hideMark/>
          </w:tcPr>
          <w:p w14:paraId="1EF5A08A" w14:textId="40B6800D" w:rsidR="00363A41" w:rsidRPr="00CB56EC" w:rsidRDefault="00363A41" w:rsidP="00363A41">
            <w:pPr>
              <w:jc w:val="right"/>
              <w:rPr>
                <w:sz w:val="18"/>
                <w:szCs w:val="18"/>
              </w:rPr>
            </w:pPr>
            <w:r w:rsidRPr="00BC3FD9">
              <w:rPr>
                <w:sz w:val="18"/>
                <w:szCs w:val="18"/>
              </w:rPr>
              <w:t>58,718</w:t>
            </w:r>
          </w:p>
        </w:tc>
      </w:tr>
      <w:tr w:rsidR="00363A41" w:rsidRPr="00DE6C86" w14:paraId="3637E18A" w14:textId="77777777" w:rsidTr="00CB2E36">
        <w:trPr>
          <w:trHeight w:val="212"/>
        </w:trPr>
        <w:tc>
          <w:tcPr>
            <w:tcW w:w="3536" w:type="dxa"/>
            <w:shd w:val="clear" w:color="auto" w:fill="auto"/>
            <w:noWrap/>
            <w:vAlign w:val="bottom"/>
            <w:hideMark/>
          </w:tcPr>
          <w:p w14:paraId="74624446" w14:textId="77777777" w:rsidR="00363A41" w:rsidRPr="00DE6C86" w:rsidRDefault="00363A41" w:rsidP="00363A41">
            <w:pPr>
              <w:rPr>
                <w:b/>
                <w:color w:val="000000"/>
                <w:sz w:val="18"/>
                <w:szCs w:val="18"/>
                <w:lang w:eastAsia="tr-TR"/>
              </w:rPr>
            </w:pPr>
            <w:r w:rsidRPr="00DE6C86">
              <w:rPr>
                <w:b/>
                <w:color w:val="000000"/>
                <w:sz w:val="18"/>
                <w:szCs w:val="18"/>
                <w:lang w:eastAsia="tr-TR"/>
              </w:rPr>
              <w:t>Net Kâr Payı Geliri/Gideri</w:t>
            </w:r>
          </w:p>
        </w:tc>
        <w:tc>
          <w:tcPr>
            <w:tcW w:w="1152" w:type="dxa"/>
            <w:shd w:val="clear" w:color="auto" w:fill="auto"/>
            <w:vAlign w:val="bottom"/>
          </w:tcPr>
          <w:p w14:paraId="78E239F2" w14:textId="2E80B762" w:rsidR="00363A41" w:rsidRPr="00DE6C86" w:rsidRDefault="00363A41" w:rsidP="00363A41">
            <w:pPr>
              <w:jc w:val="right"/>
              <w:rPr>
                <w:b/>
                <w:sz w:val="18"/>
                <w:szCs w:val="18"/>
              </w:rPr>
            </w:pPr>
            <w:r>
              <w:rPr>
                <w:b/>
                <w:sz w:val="18"/>
                <w:szCs w:val="18"/>
              </w:rPr>
              <w:t>(</w:t>
            </w:r>
            <w:r w:rsidRPr="00BC3FD9">
              <w:rPr>
                <w:b/>
                <w:sz w:val="18"/>
                <w:szCs w:val="18"/>
              </w:rPr>
              <w:t>57,645</w:t>
            </w:r>
            <w:r>
              <w:rPr>
                <w:b/>
                <w:sz w:val="18"/>
                <w:szCs w:val="18"/>
              </w:rPr>
              <w:t>)</w:t>
            </w:r>
          </w:p>
        </w:tc>
        <w:tc>
          <w:tcPr>
            <w:tcW w:w="1153" w:type="dxa"/>
            <w:shd w:val="clear" w:color="auto" w:fill="auto"/>
            <w:vAlign w:val="bottom"/>
          </w:tcPr>
          <w:p w14:paraId="19D5F752" w14:textId="18E7EB0B" w:rsidR="00363A41" w:rsidRPr="00DE6C86" w:rsidRDefault="00363A41" w:rsidP="00363A41">
            <w:pPr>
              <w:jc w:val="right"/>
              <w:rPr>
                <w:b/>
                <w:sz w:val="18"/>
                <w:szCs w:val="18"/>
              </w:rPr>
            </w:pPr>
            <w:r w:rsidRPr="00BC3FD9">
              <w:rPr>
                <w:b/>
                <w:sz w:val="18"/>
                <w:szCs w:val="18"/>
              </w:rPr>
              <w:t>80,722</w:t>
            </w:r>
          </w:p>
        </w:tc>
        <w:tc>
          <w:tcPr>
            <w:tcW w:w="1152" w:type="dxa"/>
            <w:shd w:val="clear" w:color="auto" w:fill="auto"/>
            <w:vAlign w:val="bottom"/>
          </w:tcPr>
          <w:p w14:paraId="407DC8C0" w14:textId="2CBD04A6" w:rsidR="00363A41" w:rsidRPr="00DE6C86" w:rsidRDefault="00363A41" w:rsidP="00363A41">
            <w:pPr>
              <w:jc w:val="right"/>
              <w:rPr>
                <w:b/>
                <w:sz w:val="18"/>
                <w:szCs w:val="18"/>
              </w:rPr>
            </w:pPr>
            <w:r w:rsidRPr="00BC3FD9">
              <w:rPr>
                <w:b/>
                <w:sz w:val="18"/>
                <w:szCs w:val="18"/>
              </w:rPr>
              <w:t>26,901</w:t>
            </w:r>
          </w:p>
        </w:tc>
        <w:tc>
          <w:tcPr>
            <w:tcW w:w="1153" w:type="dxa"/>
            <w:shd w:val="clear" w:color="auto" w:fill="auto"/>
            <w:noWrap/>
            <w:vAlign w:val="bottom"/>
            <w:hideMark/>
          </w:tcPr>
          <w:p w14:paraId="348B3DED" w14:textId="351348EA" w:rsidR="00363A41" w:rsidRPr="00DE6C86" w:rsidRDefault="00363A41" w:rsidP="00363A41">
            <w:pPr>
              <w:jc w:val="right"/>
              <w:rPr>
                <w:b/>
                <w:sz w:val="18"/>
                <w:szCs w:val="18"/>
              </w:rPr>
            </w:pPr>
            <w:r>
              <w:rPr>
                <w:b/>
                <w:sz w:val="18"/>
                <w:szCs w:val="18"/>
              </w:rPr>
              <w:t>(</w:t>
            </w:r>
            <w:r w:rsidRPr="00BC3FD9">
              <w:rPr>
                <w:b/>
                <w:sz w:val="18"/>
                <w:szCs w:val="18"/>
              </w:rPr>
              <w:t>100</w:t>
            </w:r>
            <w:r>
              <w:rPr>
                <w:b/>
                <w:sz w:val="18"/>
                <w:szCs w:val="18"/>
              </w:rPr>
              <w:t>)</w:t>
            </w:r>
          </w:p>
        </w:tc>
        <w:tc>
          <w:tcPr>
            <w:tcW w:w="1153" w:type="dxa"/>
            <w:shd w:val="clear" w:color="auto" w:fill="auto"/>
            <w:noWrap/>
            <w:vAlign w:val="bottom"/>
            <w:hideMark/>
          </w:tcPr>
          <w:p w14:paraId="5CD36E35" w14:textId="36BFB5F9" w:rsidR="00363A41" w:rsidRPr="00DE6C86" w:rsidRDefault="00363A41" w:rsidP="00363A41">
            <w:pPr>
              <w:jc w:val="right"/>
              <w:rPr>
                <w:b/>
                <w:sz w:val="18"/>
                <w:szCs w:val="18"/>
              </w:rPr>
            </w:pPr>
            <w:r w:rsidRPr="00BC3FD9">
              <w:rPr>
                <w:b/>
                <w:sz w:val="18"/>
                <w:szCs w:val="18"/>
              </w:rPr>
              <w:t>49,878</w:t>
            </w:r>
          </w:p>
        </w:tc>
      </w:tr>
      <w:tr w:rsidR="00363A41" w:rsidRPr="00CB56EC" w14:paraId="5A9FC7F3" w14:textId="77777777" w:rsidTr="00CB2E36">
        <w:trPr>
          <w:trHeight w:val="212"/>
        </w:trPr>
        <w:tc>
          <w:tcPr>
            <w:tcW w:w="3536" w:type="dxa"/>
            <w:shd w:val="clear" w:color="auto" w:fill="auto"/>
            <w:noWrap/>
            <w:vAlign w:val="bottom"/>
            <w:hideMark/>
          </w:tcPr>
          <w:p w14:paraId="18D42F65" w14:textId="77777777" w:rsidR="00363A41" w:rsidRPr="00CB56EC" w:rsidRDefault="00363A41" w:rsidP="00363A41">
            <w:pPr>
              <w:rPr>
                <w:color w:val="000000"/>
                <w:sz w:val="18"/>
                <w:szCs w:val="18"/>
                <w:lang w:eastAsia="tr-TR"/>
              </w:rPr>
            </w:pPr>
            <w:r w:rsidRPr="00CB56EC">
              <w:rPr>
                <w:color w:val="000000"/>
                <w:sz w:val="18"/>
                <w:szCs w:val="18"/>
                <w:lang w:eastAsia="tr-TR"/>
              </w:rPr>
              <w:t>Net Ücret ve Komisyon Gelirleri/Giderleri</w:t>
            </w:r>
          </w:p>
        </w:tc>
        <w:tc>
          <w:tcPr>
            <w:tcW w:w="1152" w:type="dxa"/>
            <w:shd w:val="clear" w:color="auto" w:fill="auto"/>
            <w:vAlign w:val="bottom"/>
          </w:tcPr>
          <w:p w14:paraId="1F2AFB61" w14:textId="7DAB202D" w:rsidR="00363A41" w:rsidRPr="00CB56EC" w:rsidRDefault="00363A41" w:rsidP="00363A41">
            <w:pPr>
              <w:jc w:val="right"/>
              <w:rPr>
                <w:sz w:val="18"/>
                <w:szCs w:val="18"/>
              </w:rPr>
            </w:pPr>
            <w:r>
              <w:rPr>
                <w:sz w:val="18"/>
                <w:szCs w:val="18"/>
              </w:rPr>
              <w:t>(</w:t>
            </w:r>
            <w:r w:rsidRPr="00BC3FD9">
              <w:rPr>
                <w:sz w:val="18"/>
                <w:szCs w:val="18"/>
              </w:rPr>
              <w:t>1,599</w:t>
            </w:r>
            <w:r>
              <w:rPr>
                <w:sz w:val="18"/>
                <w:szCs w:val="18"/>
              </w:rPr>
              <w:t>)</w:t>
            </w:r>
          </w:p>
        </w:tc>
        <w:tc>
          <w:tcPr>
            <w:tcW w:w="1153" w:type="dxa"/>
            <w:shd w:val="clear" w:color="auto" w:fill="auto"/>
            <w:vAlign w:val="bottom"/>
          </w:tcPr>
          <w:p w14:paraId="4EFA68DE" w14:textId="40C6213F" w:rsidR="00363A41" w:rsidRPr="00CB56EC" w:rsidRDefault="00363A41" w:rsidP="00363A41">
            <w:pPr>
              <w:jc w:val="right"/>
              <w:rPr>
                <w:sz w:val="18"/>
                <w:szCs w:val="18"/>
              </w:rPr>
            </w:pPr>
            <w:r w:rsidRPr="00BC3FD9">
              <w:rPr>
                <w:sz w:val="18"/>
                <w:szCs w:val="18"/>
              </w:rPr>
              <w:t>168</w:t>
            </w:r>
          </w:p>
        </w:tc>
        <w:tc>
          <w:tcPr>
            <w:tcW w:w="1152" w:type="dxa"/>
            <w:shd w:val="clear" w:color="auto" w:fill="auto"/>
            <w:vAlign w:val="bottom"/>
          </w:tcPr>
          <w:p w14:paraId="7795E210" w14:textId="026C9946" w:rsidR="00363A41" w:rsidRPr="00CB56EC" w:rsidRDefault="00363A41" w:rsidP="00363A41">
            <w:pPr>
              <w:jc w:val="right"/>
              <w:rPr>
                <w:sz w:val="18"/>
                <w:szCs w:val="18"/>
              </w:rPr>
            </w:pPr>
            <w:r>
              <w:rPr>
                <w:sz w:val="18"/>
                <w:szCs w:val="18"/>
              </w:rPr>
              <w:t>(</w:t>
            </w:r>
            <w:r w:rsidRPr="00BC3FD9">
              <w:rPr>
                <w:sz w:val="18"/>
                <w:szCs w:val="18"/>
              </w:rPr>
              <w:t>300</w:t>
            </w:r>
            <w:r>
              <w:rPr>
                <w:sz w:val="18"/>
                <w:szCs w:val="18"/>
              </w:rPr>
              <w:t>)</w:t>
            </w:r>
          </w:p>
        </w:tc>
        <w:tc>
          <w:tcPr>
            <w:tcW w:w="1153" w:type="dxa"/>
            <w:shd w:val="clear" w:color="auto" w:fill="auto"/>
            <w:noWrap/>
            <w:vAlign w:val="bottom"/>
            <w:hideMark/>
          </w:tcPr>
          <w:p w14:paraId="4C0E82B6" w14:textId="1C2F26E7" w:rsidR="00363A41" w:rsidRPr="00CB56EC" w:rsidRDefault="00363A41" w:rsidP="00363A41">
            <w:pPr>
              <w:jc w:val="right"/>
              <w:rPr>
                <w:sz w:val="18"/>
                <w:szCs w:val="18"/>
              </w:rPr>
            </w:pPr>
            <w:r>
              <w:rPr>
                <w:sz w:val="18"/>
                <w:szCs w:val="18"/>
              </w:rPr>
              <w:t>(</w:t>
            </w:r>
            <w:r w:rsidRPr="00BC3FD9">
              <w:rPr>
                <w:sz w:val="18"/>
                <w:szCs w:val="18"/>
              </w:rPr>
              <w:t>47</w:t>
            </w:r>
            <w:r>
              <w:rPr>
                <w:sz w:val="18"/>
                <w:szCs w:val="18"/>
              </w:rPr>
              <w:t>)</w:t>
            </w:r>
          </w:p>
        </w:tc>
        <w:tc>
          <w:tcPr>
            <w:tcW w:w="1153" w:type="dxa"/>
            <w:shd w:val="clear" w:color="auto" w:fill="auto"/>
            <w:noWrap/>
            <w:vAlign w:val="bottom"/>
            <w:hideMark/>
          </w:tcPr>
          <w:p w14:paraId="63B9668B" w14:textId="4C176F58" w:rsidR="00363A41" w:rsidRPr="00CB56EC" w:rsidRDefault="00363A41" w:rsidP="00363A41">
            <w:pPr>
              <w:jc w:val="right"/>
              <w:rPr>
                <w:sz w:val="18"/>
                <w:szCs w:val="18"/>
              </w:rPr>
            </w:pPr>
            <w:r>
              <w:rPr>
                <w:sz w:val="18"/>
                <w:szCs w:val="18"/>
              </w:rPr>
              <w:t>(</w:t>
            </w:r>
            <w:r w:rsidRPr="00BC3FD9">
              <w:rPr>
                <w:sz w:val="18"/>
                <w:szCs w:val="18"/>
              </w:rPr>
              <w:t>1,778</w:t>
            </w:r>
            <w:r>
              <w:rPr>
                <w:sz w:val="18"/>
                <w:szCs w:val="18"/>
              </w:rPr>
              <w:t>)</w:t>
            </w:r>
          </w:p>
        </w:tc>
      </w:tr>
      <w:tr w:rsidR="00363A41" w:rsidRPr="00CB56EC" w14:paraId="77A6DD8A" w14:textId="77777777" w:rsidTr="00CB2E36">
        <w:trPr>
          <w:trHeight w:val="212"/>
        </w:trPr>
        <w:tc>
          <w:tcPr>
            <w:tcW w:w="3536" w:type="dxa"/>
            <w:shd w:val="clear" w:color="auto" w:fill="auto"/>
            <w:noWrap/>
            <w:vAlign w:val="bottom"/>
            <w:hideMark/>
          </w:tcPr>
          <w:p w14:paraId="3EC68CDE" w14:textId="77777777" w:rsidR="00363A41" w:rsidRPr="00CB56EC" w:rsidRDefault="00363A41" w:rsidP="00363A41">
            <w:pPr>
              <w:rPr>
                <w:color w:val="000000"/>
                <w:sz w:val="18"/>
                <w:szCs w:val="18"/>
                <w:lang w:eastAsia="tr-TR"/>
              </w:rPr>
            </w:pPr>
            <w:r w:rsidRPr="00CB56EC">
              <w:rPr>
                <w:color w:val="000000"/>
                <w:sz w:val="18"/>
                <w:szCs w:val="18"/>
                <w:lang w:eastAsia="tr-TR"/>
              </w:rPr>
              <w:t>Temettü Gelirleri</w:t>
            </w:r>
          </w:p>
        </w:tc>
        <w:tc>
          <w:tcPr>
            <w:tcW w:w="1152" w:type="dxa"/>
            <w:shd w:val="clear" w:color="auto" w:fill="auto"/>
            <w:vAlign w:val="bottom"/>
          </w:tcPr>
          <w:p w14:paraId="62170773" w14:textId="2F332D25" w:rsidR="00363A41" w:rsidRPr="00CB56EC" w:rsidRDefault="00363A41" w:rsidP="00363A41">
            <w:pPr>
              <w:jc w:val="right"/>
              <w:rPr>
                <w:sz w:val="18"/>
                <w:szCs w:val="18"/>
              </w:rPr>
            </w:pPr>
            <w:r>
              <w:rPr>
                <w:sz w:val="18"/>
                <w:szCs w:val="18"/>
              </w:rPr>
              <w:t>-</w:t>
            </w:r>
          </w:p>
        </w:tc>
        <w:tc>
          <w:tcPr>
            <w:tcW w:w="1153" w:type="dxa"/>
            <w:shd w:val="clear" w:color="auto" w:fill="auto"/>
            <w:vAlign w:val="bottom"/>
          </w:tcPr>
          <w:p w14:paraId="2885A8B6" w14:textId="15D565B6" w:rsidR="00363A41" w:rsidRPr="00CB56EC" w:rsidRDefault="00363A41" w:rsidP="00363A41">
            <w:pPr>
              <w:jc w:val="right"/>
              <w:rPr>
                <w:sz w:val="18"/>
                <w:szCs w:val="18"/>
              </w:rPr>
            </w:pPr>
            <w:r>
              <w:rPr>
                <w:sz w:val="18"/>
                <w:szCs w:val="18"/>
              </w:rPr>
              <w:t>-</w:t>
            </w:r>
          </w:p>
        </w:tc>
        <w:tc>
          <w:tcPr>
            <w:tcW w:w="1152" w:type="dxa"/>
            <w:shd w:val="clear" w:color="auto" w:fill="auto"/>
            <w:vAlign w:val="bottom"/>
          </w:tcPr>
          <w:p w14:paraId="2AA6111B" w14:textId="73F2CCEC" w:rsidR="00363A41" w:rsidRPr="00CB56EC" w:rsidRDefault="00363A41" w:rsidP="00363A41">
            <w:pPr>
              <w:jc w:val="right"/>
              <w:rPr>
                <w:sz w:val="18"/>
                <w:szCs w:val="18"/>
              </w:rPr>
            </w:pPr>
            <w:r>
              <w:rPr>
                <w:sz w:val="18"/>
                <w:szCs w:val="18"/>
              </w:rPr>
              <w:t>-</w:t>
            </w:r>
          </w:p>
        </w:tc>
        <w:tc>
          <w:tcPr>
            <w:tcW w:w="1153" w:type="dxa"/>
            <w:shd w:val="clear" w:color="auto" w:fill="auto"/>
            <w:noWrap/>
            <w:vAlign w:val="bottom"/>
            <w:hideMark/>
          </w:tcPr>
          <w:p w14:paraId="3FEAFB1F" w14:textId="2448268B" w:rsidR="00363A41" w:rsidRPr="00CB56EC" w:rsidRDefault="00363A41" w:rsidP="00363A41">
            <w:pPr>
              <w:jc w:val="right"/>
              <w:rPr>
                <w:sz w:val="18"/>
                <w:szCs w:val="18"/>
              </w:rPr>
            </w:pPr>
            <w:r>
              <w:rPr>
                <w:sz w:val="18"/>
                <w:szCs w:val="18"/>
              </w:rPr>
              <w:t>-</w:t>
            </w:r>
          </w:p>
        </w:tc>
        <w:tc>
          <w:tcPr>
            <w:tcW w:w="1153" w:type="dxa"/>
            <w:shd w:val="clear" w:color="auto" w:fill="auto"/>
            <w:noWrap/>
            <w:vAlign w:val="bottom"/>
            <w:hideMark/>
          </w:tcPr>
          <w:p w14:paraId="34B0A496" w14:textId="104B2783" w:rsidR="00363A41" w:rsidRPr="00CB56EC" w:rsidRDefault="00363A41" w:rsidP="00363A41">
            <w:pPr>
              <w:jc w:val="right"/>
              <w:rPr>
                <w:sz w:val="18"/>
                <w:szCs w:val="18"/>
              </w:rPr>
            </w:pPr>
            <w:r w:rsidRPr="00F72E4A">
              <w:rPr>
                <w:sz w:val="18"/>
                <w:szCs w:val="18"/>
              </w:rPr>
              <w:t>-</w:t>
            </w:r>
          </w:p>
        </w:tc>
      </w:tr>
      <w:tr w:rsidR="00363A41" w:rsidRPr="00CB56EC" w14:paraId="526758AC" w14:textId="77777777" w:rsidTr="00CB2E36">
        <w:trPr>
          <w:trHeight w:val="212"/>
        </w:trPr>
        <w:tc>
          <w:tcPr>
            <w:tcW w:w="3536" w:type="dxa"/>
            <w:shd w:val="clear" w:color="auto" w:fill="auto"/>
            <w:noWrap/>
            <w:vAlign w:val="bottom"/>
          </w:tcPr>
          <w:p w14:paraId="578DE92C" w14:textId="77777777" w:rsidR="00363A41" w:rsidRPr="00CB56EC" w:rsidRDefault="00363A41" w:rsidP="00363A41">
            <w:pPr>
              <w:rPr>
                <w:color w:val="000000"/>
                <w:sz w:val="18"/>
                <w:szCs w:val="18"/>
                <w:lang w:eastAsia="tr-TR"/>
              </w:rPr>
            </w:pPr>
            <w:r w:rsidRPr="00CB56EC">
              <w:rPr>
                <w:color w:val="000000"/>
                <w:sz w:val="18"/>
                <w:szCs w:val="18"/>
                <w:lang w:eastAsia="tr-TR"/>
              </w:rPr>
              <w:t>Ticari Kar/Zarar (Net)</w:t>
            </w:r>
          </w:p>
        </w:tc>
        <w:tc>
          <w:tcPr>
            <w:tcW w:w="1152" w:type="dxa"/>
            <w:shd w:val="clear" w:color="auto" w:fill="auto"/>
            <w:vAlign w:val="bottom"/>
          </w:tcPr>
          <w:p w14:paraId="7A372881" w14:textId="24EABED0" w:rsidR="00363A41" w:rsidRPr="00CB56EC" w:rsidRDefault="00363A41" w:rsidP="00363A41">
            <w:pPr>
              <w:jc w:val="right"/>
              <w:rPr>
                <w:sz w:val="18"/>
                <w:szCs w:val="18"/>
              </w:rPr>
            </w:pPr>
            <w:r>
              <w:rPr>
                <w:sz w:val="18"/>
                <w:szCs w:val="18"/>
              </w:rPr>
              <w:t>-</w:t>
            </w:r>
          </w:p>
        </w:tc>
        <w:tc>
          <w:tcPr>
            <w:tcW w:w="1153" w:type="dxa"/>
            <w:shd w:val="clear" w:color="auto" w:fill="auto"/>
            <w:vAlign w:val="bottom"/>
          </w:tcPr>
          <w:p w14:paraId="3119CFCE" w14:textId="0ADE349A" w:rsidR="00363A41" w:rsidRPr="00CB56EC" w:rsidRDefault="00363A41" w:rsidP="00363A41">
            <w:pPr>
              <w:jc w:val="right"/>
              <w:rPr>
                <w:sz w:val="18"/>
                <w:szCs w:val="18"/>
              </w:rPr>
            </w:pPr>
            <w:r>
              <w:rPr>
                <w:sz w:val="18"/>
                <w:szCs w:val="18"/>
              </w:rPr>
              <w:t>-</w:t>
            </w:r>
          </w:p>
        </w:tc>
        <w:tc>
          <w:tcPr>
            <w:tcW w:w="1152" w:type="dxa"/>
            <w:shd w:val="clear" w:color="auto" w:fill="auto"/>
            <w:vAlign w:val="bottom"/>
          </w:tcPr>
          <w:p w14:paraId="4645DDE3" w14:textId="2536BA4A" w:rsidR="00363A41" w:rsidRPr="00CB56EC" w:rsidRDefault="00363A41" w:rsidP="00363A41">
            <w:pPr>
              <w:jc w:val="right"/>
              <w:rPr>
                <w:sz w:val="18"/>
                <w:szCs w:val="18"/>
              </w:rPr>
            </w:pPr>
            <w:r w:rsidRPr="00BC3FD9">
              <w:rPr>
                <w:sz w:val="18"/>
                <w:szCs w:val="18"/>
              </w:rPr>
              <w:t>107,916</w:t>
            </w:r>
          </w:p>
        </w:tc>
        <w:tc>
          <w:tcPr>
            <w:tcW w:w="1153" w:type="dxa"/>
            <w:shd w:val="clear" w:color="auto" w:fill="auto"/>
            <w:noWrap/>
            <w:vAlign w:val="bottom"/>
          </w:tcPr>
          <w:p w14:paraId="015E3552" w14:textId="65350B58" w:rsidR="00363A41" w:rsidRPr="00CB56EC" w:rsidRDefault="00363A41" w:rsidP="00363A41">
            <w:pPr>
              <w:jc w:val="right"/>
              <w:rPr>
                <w:sz w:val="18"/>
                <w:szCs w:val="18"/>
              </w:rPr>
            </w:pPr>
            <w:r>
              <w:rPr>
                <w:sz w:val="18"/>
                <w:szCs w:val="18"/>
              </w:rPr>
              <w:t>-</w:t>
            </w:r>
          </w:p>
        </w:tc>
        <w:tc>
          <w:tcPr>
            <w:tcW w:w="1153" w:type="dxa"/>
            <w:shd w:val="clear" w:color="auto" w:fill="auto"/>
            <w:noWrap/>
            <w:vAlign w:val="bottom"/>
          </w:tcPr>
          <w:p w14:paraId="163034D4" w14:textId="27CCA714" w:rsidR="00363A41" w:rsidRPr="00CB56EC" w:rsidRDefault="00363A41" w:rsidP="00363A41">
            <w:pPr>
              <w:jc w:val="right"/>
              <w:rPr>
                <w:sz w:val="18"/>
                <w:szCs w:val="18"/>
              </w:rPr>
            </w:pPr>
            <w:r w:rsidRPr="00BC3FD9">
              <w:rPr>
                <w:sz w:val="18"/>
                <w:szCs w:val="18"/>
              </w:rPr>
              <w:t>107,916</w:t>
            </w:r>
          </w:p>
        </w:tc>
      </w:tr>
      <w:tr w:rsidR="00363A41" w:rsidRPr="00CB56EC" w14:paraId="6BFA8BD3" w14:textId="77777777" w:rsidTr="00CB2E36">
        <w:trPr>
          <w:trHeight w:val="212"/>
        </w:trPr>
        <w:tc>
          <w:tcPr>
            <w:tcW w:w="3536" w:type="dxa"/>
            <w:shd w:val="clear" w:color="auto" w:fill="auto"/>
            <w:noWrap/>
            <w:vAlign w:val="bottom"/>
          </w:tcPr>
          <w:p w14:paraId="61C1918A" w14:textId="77777777" w:rsidR="00363A41" w:rsidRPr="00CB56EC" w:rsidRDefault="00363A41" w:rsidP="00363A41">
            <w:pPr>
              <w:rPr>
                <w:color w:val="000000"/>
                <w:sz w:val="18"/>
                <w:szCs w:val="18"/>
                <w:lang w:eastAsia="tr-TR"/>
              </w:rPr>
            </w:pPr>
            <w:r w:rsidRPr="00CB56EC">
              <w:rPr>
                <w:color w:val="000000"/>
                <w:sz w:val="18"/>
                <w:szCs w:val="18"/>
                <w:lang w:eastAsia="tr-TR"/>
              </w:rPr>
              <w:t>Diğer Faaliyet Gelirleri</w:t>
            </w:r>
          </w:p>
        </w:tc>
        <w:tc>
          <w:tcPr>
            <w:tcW w:w="1152" w:type="dxa"/>
            <w:shd w:val="clear" w:color="auto" w:fill="auto"/>
            <w:vAlign w:val="bottom"/>
          </w:tcPr>
          <w:p w14:paraId="59F95590" w14:textId="358AC4F4" w:rsidR="00363A41" w:rsidRPr="00CB56EC" w:rsidRDefault="00363A41" w:rsidP="00363A41">
            <w:pPr>
              <w:jc w:val="right"/>
              <w:rPr>
                <w:sz w:val="18"/>
                <w:szCs w:val="18"/>
              </w:rPr>
            </w:pPr>
            <w:r>
              <w:rPr>
                <w:sz w:val="18"/>
                <w:szCs w:val="18"/>
              </w:rPr>
              <w:t>-</w:t>
            </w:r>
          </w:p>
        </w:tc>
        <w:tc>
          <w:tcPr>
            <w:tcW w:w="1153" w:type="dxa"/>
            <w:shd w:val="clear" w:color="auto" w:fill="auto"/>
            <w:vAlign w:val="bottom"/>
          </w:tcPr>
          <w:p w14:paraId="4D546DDF" w14:textId="08FB376E" w:rsidR="00363A41" w:rsidRPr="00CB56EC" w:rsidRDefault="00363A41" w:rsidP="00363A41">
            <w:pPr>
              <w:jc w:val="right"/>
              <w:rPr>
                <w:sz w:val="18"/>
                <w:szCs w:val="18"/>
              </w:rPr>
            </w:pPr>
            <w:r>
              <w:rPr>
                <w:sz w:val="18"/>
                <w:szCs w:val="18"/>
              </w:rPr>
              <w:t>-</w:t>
            </w:r>
          </w:p>
        </w:tc>
        <w:tc>
          <w:tcPr>
            <w:tcW w:w="1152" w:type="dxa"/>
            <w:shd w:val="clear" w:color="auto" w:fill="auto"/>
            <w:vAlign w:val="bottom"/>
          </w:tcPr>
          <w:p w14:paraId="3B07E7D1" w14:textId="5882113C" w:rsidR="00363A41" w:rsidRPr="00CB56EC" w:rsidRDefault="00363A41" w:rsidP="00363A41">
            <w:pPr>
              <w:jc w:val="right"/>
              <w:rPr>
                <w:sz w:val="18"/>
                <w:szCs w:val="18"/>
              </w:rPr>
            </w:pPr>
            <w:r w:rsidRPr="00BC3FD9">
              <w:rPr>
                <w:sz w:val="18"/>
                <w:szCs w:val="18"/>
              </w:rPr>
              <w:t>770</w:t>
            </w:r>
          </w:p>
        </w:tc>
        <w:tc>
          <w:tcPr>
            <w:tcW w:w="1153" w:type="dxa"/>
            <w:shd w:val="clear" w:color="auto" w:fill="auto"/>
            <w:noWrap/>
            <w:vAlign w:val="bottom"/>
          </w:tcPr>
          <w:p w14:paraId="395514AB" w14:textId="67FA8139" w:rsidR="00363A41" w:rsidRPr="00CB56EC" w:rsidRDefault="00363A41" w:rsidP="00363A41">
            <w:pPr>
              <w:jc w:val="right"/>
              <w:rPr>
                <w:sz w:val="18"/>
                <w:szCs w:val="18"/>
              </w:rPr>
            </w:pPr>
            <w:r w:rsidRPr="00BC3FD9">
              <w:rPr>
                <w:sz w:val="18"/>
                <w:szCs w:val="18"/>
              </w:rPr>
              <w:t>101</w:t>
            </w:r>
          </w:p>
        </w:tc>
        <w:tc>
          <w:tcPr>
            <w:tcW w:w="1153" w:type="dxa"/>
            <w:shd w:val="clear" w:color="auto" w:fill="auto"/>
            <w:noWrap/>
            <w:vAlign w:val="bottom"/>
          </w:tcPr>
          <w:p w14:paraId="1006B280" w14:textId="76E9F8A5" w:rsidR="00363A41" w:rsidRPr="00CB56EC" w:rsidRDefault="00363A41" w:rsidP="00363A41">
            <w:pPr>
              <w:jc w:val="right"/>
              <w:rPr>
                <w:sz w:val="18"/>
                <w:szCs w:val="18"/>
              </w:rPr>
            </w:pPr>
            <w:r w:rsidRPr="00BC3FD9">
              <w:rPr>
                <w:sz w:val="18"/>
                <w:szCs w:val="18"/>
              </w:rPr>
              <w:t>871</w:t>
            </w:r>
          </w:p>
        </w:tc>
      </w:tr>
      <w:tr w:rsidR="00363A41" w:rsidRPr="00DE6C86" w14:paraId="77907510" w14:textId="77777777" w:rsidTr="00CB2E36">
        <w:trPr>
          <w:trHeight w:val="212"/>
        </w:trPr>
        <w:tc>
          <w:tcPr>
            <w:tcW w:w="3536" w:type="dxa"/>
            <w:shd w:val="clear" w:color="auto" w:fill="auto"/>
            <w:noWrap/>
            <w:vAlign w:val="bottom"/>
          </w:tcPr>
          <w:p w14:paraId="05D307C1" w14:textId="77777777" w:rsidR="00363A41" w:rsidRPr="00DE6C86" w:rsidRDefault="00363A41" w:rsidP="00363A41">
            <w:pPr>
              <w:rPr>
                <w:b/>
                <w:color w:val="000000"/>
                <w:sz w:val="18"/>
                <w:szCs w:val="18"/>
                <w:lang w:eastAsia="tr-TR"/>
              </w:rPr>
            </w:pPr>
            <w:r w:rsidRPr="00DE6C86">
              <w:rPr>
                <w:b/>
                <w:color w:val="000000"/>
                <w:sz w:val="18"/>
                <w:szCs w:val="18"/>
                <w:lang w:eastAsia="tr-TR"/>
              </w:rPr>
              <w:t>Faaliyet Brüt Kârı/Zararı</w:t>
            </w:r>
          </w:p>
        </w:tc>
        <w:tc>
          <w:tcPr>
            <w:tcW w:w="1152" w:type="dxa"/>
            <w:shd w:val="clear" w:color="auto" w:fill="auto"/>
            <w:vAlign w:val="bottom"/>
          </w:tcPr>
          <w:p w14:paraId="0BDD3263" w14:textId="2FA2500E" w:rsidR="00363A41" w:rsidRPr="00DE6C86" w:rsidRDefault="00363A41" w:rsidP="00363A41">
            <w:pPr>
              <w:jc w:val="right"/>
              <w:rPr>
                <w:b/>
                <w:sz w:val="18"/>
                <w:szCs w:val="18"/>
              </w:rPr>
            </w:pPr>
            <w:r>
              <w:rPr>
                <w:b/>
                <w:sz w:val="18"/>
                <w:szCs w:val="18"/>
              </w:rPr>
              <w:t>(</w:t>
            </w:r>
            <w:r w:rsidRPr="00BC3FD9">
              <w:rPr>
                <w:b/>
                <w:sz w:val="18"/>
                <w:szCs w:val="18"/>
              </w:rPr>
              <w:t>59,244</w:t>
            </w:r>
            <w:r>
              <w:rPr>
                <w:b/>
                <w:sz w:val="18"/>
                <w:szCs w:val="18"/>
              </w:rPr>
              <w:t>)</w:t>
            </w:r>
          </w:p>
        </w:tc>
        <w:tc>
          <w:tcPr>
            <w:tcW w:w="1153" w:type="dxa"/>
            <w:shd w:val="clear" w:color="auto" w:fill="auto"/>
            <w:vAlign w:val="bottom"/>
          </w:tcPr>
          <w:p w14:paraId="3FE2A714" w14:textId="13B4A824" w:rsidR="00363A41" w:rsidRPr="00DE6C86" w:rsidRDefault="00363A41" w:rsidP="00363A41">
            <w:pPr>
              <w:jc w:val="right"/>
              <w:rPr>
                <w:b/>
                <w:sz w:val="18"/>
                <w:szCs w:val="18"/>
              </w:rPr>
            </w:pPr>
            <w:r w:rsidRPr="00BC3FD9">
              <w:rPr>
                <w:b/>
                <w:sz w:val="18"/>
                <w:szCs w:val="18"/>
              </w:rPr>
              <w:t>80,890</w:t>
            </w:r>
          </w:p>
        </w:tc>
        <w:tc>
          <w:tcPr>
            <w:tcW w:w="1152" w:type="dxa"/>
            <w:shd w:val="clear" w:color="auto" w:fill="auto"/>
            <w:vAlign w:val="bottom"/>
          </w:tcPr>
          <w:p w14:paraId="75307D0F" w14:textId="54E1F9B1" w:rsidR="00363A41" w:rsidRPr="00DE6C86" w:rsidRDefault="00363A41" w:rsidP="00363A41">
            <w:pPr>
              <w:jc w:val="right"/>
              <w:rPr>
                <w:b/>
                <w:sz w:val="18"/>
                <w:szCs w:val="18"/>
              </w:rPr>
            </w:pPr>
            <w:r w:rsidRPr="00BC3FD9">
              <w:rPr>
                <w:b/>
                <w:sz w:val="18"/>
                <w:szCs w:val="18"/>
              </w:rPr>
              <w:t>135,287</w:t>
            </w:r>
          </w:p>
        </w:tc>
        <w:tc>
          <w:tcPr>
            <w:tcW w:w="1153" w:type="dxa"/>
            <w:shd w:val="clear" w:color="auto" w:fill="auto"/>
            <w:noWrap/>
            <w:vAlign w:val="bottom"/>
          </w:tcPr>
          <w:p w14:paraId="603A9DA3" w14:textId="1552A014" w:rsidR="00363A41" w:rsidRPr="00DE6C86" w:rsidRDefault="00363A41" w:rsidP="00363A41">
            <w:pPr>
              <w:jc w:val="right"/>
              <w:rPr>
                <w:b/>
                <w:sz w:val="18"/>
                <w:szCs w:val="18"/>
              </w:rPr>
            </w:pPr>
            <w:r>
              <w:rPr>
                <w:b/>
                <w:sz w:val="18"/>
                <w:szCs w:val="18"/>
              </w:rPr>
              <w:t>(</w:t>
            </w:r>
            <w:r w:rsidRPr="00BC3FD9">
              <w:rPr>
                <w:b/>
                <w:sz w:val="18"/>
                <w:szCs w:val="18"/>
              </w:rPr>
              <w:t>46</w:t>
            </w:r>
            <w:r>
              <w:rPr>
                <w:b/>
                <w:sz w:val="18"/>
                <w:szCs w:val="18"/>
              </w:rPr>
              <w:t>)</w:t>
            </w:r>
          </w:p>
        </w:tc>
        <w:tc>
          <w:tcPr>
            <w:tcW w:w="1153" w:type="dxa"/>
            <w:shd w:val="clear" w:color="auto" w:fill="auto"/>
            <w:noWrap/>
            <w:vAlign w:val="bottom"/>
          </w:tcPr>
          <w:p w14:paraId="43BE535A" w14:textId="6226163F" w:rsidR="00363A41" w:rsidRPr="00DE6C86" w:rsidRDefault="00363A41" w:rsidP="00363A41">
            <w:pPr>
              <w:jc w:val="right"/>
              <w:rPr>
                <w:b/>
                <w:sz w:val="18"/>
                <w:szCs w:val="18"/>
              </w:rPr>
            </w:pPr>
            <w:r w:rsidRPr="00BC3FD9">
              <w:rPr>
                <w:b/>
                <w:sz w:val="18"/>
                <w:szCs w:val="18"/>
              </w:rPr>
              <w:t>156,887</w:t>
            </w:r>
          </w:p>
        </w:tc>
      </w:tr>
      <w:tr w:rsidR="00363A41" w:rsidRPr="00CB56EC" w14:paraId="2223869C" w14:textId="77777777" w:rsidTr="00CB2E36">
        <w:trPr>
          <w:trHeight w:val="212"/>
        </w:trPr>
        <w:tc>
          <w:tcPr>
            <w:tcW w:w="3536" w:type="dxa"/>
            <w:shd w:val="clear" w:color="auto" w:fill="auto"/>
            <w:noWrap/>
            <w:vAlign w:val="bottom"/>
          </w:tcPr>
          <w:p w14:paraId="7BE7F10D" w14:textId="77777777" w:rsidR="00363A41" w:rsidRPr="00CB56EC" w:rsidRDefault="00363A41" w:rsidP="00363A41">
            <w:pPr>
              <w:rPr>
                <w:color w:val="000000"/>
                <w:sz w:val="18"/>
                <w:szCs w:val="18"/>
                <w:lang w:eastAsia="tr-TR"/>
              </w:rPr>
            </w:pPr>
            <w:r w:rsidRPr="00CB56EC">
              <w:rPr>
                <w:color w:val="000000"/>
                <w:sz w:val="18"/>
                <w:szCs w:val="18"/>
                <w:lang w:eastAsia="tr-TR"/>
              </w:rPr>
              <w:t>Karşılık Giderleri (-)</w:t>
            </w:r>
          </w:p>
        </w:tc>
        <w:tc>
          <w:tcPr>
            <w:tcW w:w="1152" w:type="dxa"/>
            <w:shd w:val="clear" w:color="auto" w:fill="auto"/>
            <w:vAlign w:val="bottom"/>
          </w:tcPr>
          <w:p w14:paraId="0C1784E0" w14:textId="5AFB06E0" w:rsidR="00363A41" w:rsidRPr="00CB56EC" w:rsidRDefault="00363A41" w:rsidP="00363A41">
            <w:pPr>
              <w:jc w:val="right"/>
              <w:rPr>
                <w:sz w:val="18"/>
                <w:szCs w:val="18"/>
              </w:rPr>
            </w:pPr>
            <w:r w:rsidRPr="00BC3FD9">
              <w:rPr>
                <w:sz w:val="18"/>
                <w:szCs w:val="18"/>
              </w:rPr>
              <w:t>10</w:t>
            </w:r>
          </w:p>
        </w:tc>
        <w:tc>
          <w:tcPr>
            <w:tcW w:w="1153" w:type="dxa"/>
            <w:shd w:val="clear" w:color="auto" w:fill="auto"/>
            <w:vAlign w:val="bottom"/>
          </w:tcPr>
          <w:p w14:paraId="7D51304E" w14:textId="1F927407" w:rsidR="00363A41" w:rsidRPr="00CB56EC" w:rsidRDefault="00363A41" w:rsidP="00363A41">
            <w:pPr>
              <w:jc w:val="right"/>
              <w:rPr>
                <w:sz w:val="18"/>
                <w:szCs w:val="18"/>
              </w:rPr>
            </w:pPr>
            <w:r w:rsidRPr="00BC3FD9">
              <w:rPr>
                <w:sz w:val="18"/>
                <w:szCs w:val="18"/>
              </w:rPr>
              <w:t>3,439</w:t>
            </w:r>
          </w:p>
        </w:tc>
        <w:tc>
          <w:tcPr>
            <w:tcW w:w="1152" w:type="dxa"/>
            <w:shd w:val="clear" w:color="auto" w:fill="auto"/>
            <w:vAlign w:val="bottom"/>
          </w:tcPr>
          <w:p w14:paraId="2EB7239D" w14:textId="72A2BDA7" w:rsidR="00363A41" w:rsidRPr="00CB56EC" w:rsidRDefault="00363A41" w:rsidP="00363A41">
            <w:pPr>
              <w:jc w:val="right"/>
              <w:rPr>
                <w:sz w:val="18"/>
                <w:szCs w:val="18"/>
              </w:rPr>
            </w:pPr>
            <w:r w:rsidRPr="00BC3FD9">
              <w:rPr>
                <w:sz w:val="18"/>
                <w:szCs w:val="18"/>
              </w:rPr>
              <w:t>424</w:t>
            </w:r>
          </w:p>
        </w:tc>
        <w:tc>
          <w:tcPr>
            <w:tcW w:w="1153" w:type="dxa"/>
            <w:shd w:val="clear" w:color="auto" w:fill="auto"/>
            <w:noWrap/>
            <w:vAlign w:val="bottom"/>
          </w:tcPr>
          <w:p w14:paraId="42DDFA81" w14:textId="46A2163A" w:rsidR="00363A41" w:rsidRPr="00CB56EC" w:rsidRDefault="00363A41" w:rsidP="00363A41">
            <w:pPr>
              <w:jc w:val="right"/>
              <w:rPr>
                <w:sz w:val="18"/>
                <w:szCs w:val="18"/>
              </w:rPr>
            </w:pPr>
            <w:r w:rsidRPr="00BC3FD9">
              <w:rPr>
                <w:sz w:val="18"/>
                <w:szCs w:val="18"/>
              </w:rPr>
              <w:t>2,586</w:t>
            </w:r>
          </w:p>
        </w:tc>
        <w:tc>
          <w:tcPr>
            <w:tcW w:w="1153" w:type="dxa"/>
            <w:shd w:val="clear" w:color="auto" w:fill="auto"/>
            <w:noWrap/>
            <w:vAlign w:val="bottom"/>
          </w:tcPr>
          <w:p w14:paraId="58DFF0BE" w14:textId="2B5CA2B6" w:rsidR="00363A41" w:rsidRPr="00CB56EC" w:rsidRDefault="00363A41" w:rsidP="00363A41">
            <w:pPr>
              <w:jc w:val="right"/>
              <w:rPr>
                <w:sz w:val="18"/>
                <w:szCs w:val="18"/>
              </w:rPr>
            </w:pPr>
            <w:r w:rsidRPr="00BC3FD9">
              <w:rPr>
                <w:sz w:val="18"/>
                <w:szCs w:val="18"/>
              </w:rPr>
              <w:t>6,459</w:t>
            </w:r>
          </w:p>
        </w:tc>
      </w:tr>
      <w:tr w:rsidR="00363A41" w:rsidRPr="00CB56EC" w14:paraId="18CBE2B1" w14:textId="77777777" w:rsidTr="00CB2E36">
        <w:trPr>
          <w:trHeight w:val="212"/>
        </w:trPr>
        <w:tc>
          <w:tcPr>
            <w:tcW w:w="3536" w:type="dxa"/>
            <w:shd w:val="clear" w:color="auto" w:fill="auto"/>
            <w:noWrap/>
            <w:vAlign w:val="bottom"/>
          </w:tcPr>
          <w:p w14:paraId="47EFE37E" w14:textId="77777777" w:rsidR="00363A41" w:rsidRPr="00CB56EC" w:rsidRDefault="00363A41" w:rsidP="00363A41">
            <w:pPr>
              <w:rPr>
                <w:color w:val="000000"/>
                <w:sz w:val="18"/>
                <w:szCs w:val="18"/>
                <w:lang w:eastAsia="tr-TR"/>
              </w:rPr>
            </w:pPr>
            <w:r w:rsidRPr="00CB56EC">
              <w:rPr>
                <w:color w:val="000000"/>
                <w:sz w:val="18"/>
                <w:szCs w:val="18"/>
                <w:lang w:eastAsia="tr-TR"/>
              </w:rPr>
              <w:t>Faaliyet Giderleri (-)</w:t>
            </w:r>
          </w:p>
        </w:tc>
        <w:tc>
          <w:tcPr>
            <w:tcW w:w="1152" w:type="dxa"/>
            <w:shd w:val="clear" w:color="auto" w:fill="auto"/>
            <w:vAlign w:val="bottom"/>
          </w:tcPr>
          <w:p w14:paraId="58F723ED" w14:textId="364A5080" w:rsidR="00363A41" w:rsidRPr="00CB56EC" w:rsidRDefault="00363A41" w:rsidP="00363A41">
            <w:pPr>
              <w:jc w:val="right"/>
              <w:rPr>
                <w:sz w:val="18"/>
                <w:szCs w:val="18"/>
              </w:rPr>
            </w:pPr>
            <w:r>
              <w:rPr>
                <w:sz w:val="18"/>
                <w:szCs w:val="18"/>
              </w:rPr>
              <w:t>-</w:t>
            </w:r>
          </w:p>
        </w:tc>
        <w:tc>
          <w:tcPr>
            <w:tcW w:w="1153" w:type="dxa"/>
            <w:shd w:val="clear" w:color="auto" w:fill="auto"/>
            <w:vAlign w:val="bottom"/>
          </w:tcPr>
          <w:p w14:paraId="1C2A1C0F" w14:textId="658365B2" w:rsidR="00363A41" w:rsidRPr="00CB56EC" w:rsidRDefault="00363A41" w:rsidP="00363A41">
            <w:pPr>
              <w:jc w:val="right"/>
              <w:rPr>
                <w:sz w:val="18"/>
                <w:szCs w:val="18"/>
              </w:rPr>
            </w:pPr>
            <w:r>
              <w:rPr>
                <w:sz w:val="18"/>
                <w:szCs w:val="18"/>
              </w:rPr>
              <w:t>-</w:t>
            </w:r>
          </w:p>
        </w:tc>
        <w:tc>
          <w:tcPr>
            <w:tcW w:w="1152" w:type="dxa"/>
            <w:shd w:val="clear" w:color="auto" w:fill="auto"/>
            <w:vAlign w:val="bottom"/>
          </w:tcPr>
          <w:p w14:paraId="16832094" w14:textId="6B2E9296" w:rsidR="00363A41" w:rsidRPr="00CB56EC" w:rsidRDefault="00363A41" w:rsidP="00363A41">
            <w:pPr>
              <w:jc w:val="right"/>
              <w:rPr>
                <w:sz w:val="18"/>
                <w:szCs w:val="18"/>
              </w:rPr>
            </w:pPr>
            <w:r>
              <w:rPr>
                <w:sz w:val="18"/>
                <w:szCs w:val="18"/>
              </w:rPr>
              <w:t>-</w:t>
            </w:r>
          </w:p>
        </w:tc>
        <w:tc>
          <w:tcPr>
            <w:tcW w:w="1153" w:type="dxa"/>
            <w:shd w:val="clear" w:color="auto" w:fill="auto"/>
            <w:noWrap/>
            <w:vAlign w:val="bottom"/>
          </w:tcPr>
          <w:p w14:paraId="3F8578ED" w14:textId="327BB2AC" w:rsidR="00363A41" w:rsidRPr="00CB56EC" w:rsidRDefault="00363A41" w:rsidP="00363A41">
            <w:pPr>
              <w:jc w:val="right"/>
              <w:rPr>
                <w:sz w:val="18"/>
                <w:szCs w:val="18"/>
              </w:rPr>
            </w:pPr>
            <w:r w:rsidRPr="00BC3FD9">
              <w:rPr>
                <w:sz w:val="18"/>
                <w:szCs w:val="18"/>
              </w:rPr>
              <w:t>251,093</w:t>
            </w:r>
          </w:p>
        </w:tc>
        <w:tc>
          <w:tcPr>
            <w:tcW w:w="1153" w:type="dxa"/>
            <w:shd w:val="clear" w:color="auto" w:fill="auto"/>
            <w:noWrap/>
            <w:vAlign w:val="bottom"/>
          </w:tcPr>
          <w:p w14:paraId="7E7CE78C" w14:textId="73E38C6E" w:rsidR="00363A41" w:rsidRPr="00CB56EC" w:rsidRDefault="00363A41" w:rsidP="00363A41">
            <w:pPr>
              <w:jc w:val="right"/>
              <w:rPr>
                <w:sz w:val="18"/>
                <w:szCs w:val="18"/>
              </w:rPr>
            </w:pPr>
            <w:r w:rsidRPr="00BC3FD9">
              <w:rPr>
                <w:sz w:val="18"/>
                <w:szCs w:val="18"/>
              </w:rPr>
              <w:t>251,093</w:t>
            </w:r>
          </w:p>
        </w:tc>
      </w:tr>
      <w:tr w:rsidR="00363A41" w:rsidRPr="00DE6C86" w14:paraId="2B11177D" w14:textId="77777777" w:rsidTr="00CB2E36">
        <w:trPr>
          <w:trHeight w:val="212"/>
        </w:trPr>
        <w:tc>
          <w:tcPr>
            <w:tcW w:w="3536" w:type="dxa"/>
            <w:shd w:val="clear" w:color="auto" w:fill="auto"/>
            <w:noWrap/>
            <w:vAlign w:val="bottom"/>
          </w:tcPr>
          <w:p w14:paraId="60C46B74" w14:textId="77777777" w:rsidR="00363A41" w:rsidRPr="00DE6C86" w:rsidRDefault="00363A41" w:rsidP="00363A41">
            <w:pPr>
              <w:rPr>
                <w:b/>
                <w:color w:val="000000"/>
                <w:sz w:val="18"/>
                <w:szCs w:val="18"/>
                <w:lang w:eastAsia="tr-TR"/>
              </w:rPr>
            </w:pPr>
            <w:r w:rsidRPr="00DE6C86">
              <w:rPr>
                <w:b/>
                <w:color w:val="000000"/>
                <w:sz w:val="18"/>
                <w:szCs w:val="18"/>
                <w:lang w:eastAsia="tr-TR"/>
              </w:rPr>
              <w:t>Vergi Öncesi Kâr/Zarar</w:t>
            </w:r>
          </w:p>
        </w:tc>
        <w:tc>
          <w:tcPr>
            <w:tcW w:w="1152" w:type="dxa"/>
            <w:shd w:val="clear" w:color="auto" w:fill="auto"/>
            <w:vAlign w:val="bottom"/>
          </w:tcPr>
          <w:p w14:paraId="6A5B2218" w14:textId="439827A1" w:rsidR="00363A41" w:rsidRPr="00DE6C86" w:rsidRDefault="00363A41" w:rsidP="00363A41">
            <w:pPr>
              <w:jc w:val="right"/>
              <w:rPr>
                <w:b/>
                <w:sz w:val="18"/>
                <w:szCs w:val="18"/>
              </w:rPr>
            </w:pPr>
            <w:r>
              <w:rPr>
                <w:b/>
                <w:sz w:val="18"/>
                <w:szCs w:val="18"/>
              </w:rPr>
              <w:t>(</w:t>
            </w:r>
            <w:r w:rsidRPr="00BC3FD9">
              <w:rPr>
                <w:b/>
                <w:sz w:val="18"/>
                <w:szCs w:val="18"/>
              </w:rPr>
              <w:t>59,254</w:t>
            </w:r>
            <w:r>
              <w:rPr>
                <w:b/>
                <w:sz w:val="18"/>
                <w:szCs w:val="18"/>
              </w:rPr>
              <w:t>)</w:t>
            </w:r>
          </w:p>
        </w:tc>
        <w:tc>
          <w:tcPr>
            <w:tcW w:w="1153" w:type="dxa"/>
            <w:shd w:val="clear" w:color="auto" w:fill="auto"/>
            <w:vAlign w:val="bottom"/>
          </w:tcPr>
          <w:p w14:paraId="4537F492" w14:textId="72D4F0FB" w:rsidR="00363A41" w:rsidRPr="00DE6C86" w:rsidRDefault="00363A41" w:rsidP="00363A41">
            <w:pPr>
              <w:jc w:val="right"/>
              <w:rPr>
                <w:b/>
                <w:sz w:val="18"/>
                <w:szCs w:val="18"/>
              </w:rPr>
            </w:pPr>
            <w:r w:rsidRPr="00BC3FD9">
              <w:rPr>
                <w:b/>
                <w:sz w:val="18"/>
                <w:szCs w:val="18"/>
              </w:rPr>
              <w:t>77,451</w:t>
            </w:r>
          </w:p>
        </w:tc>
        <w:tc>
          <w:tcPr>
            <w:tcW w:w="1152" w:type="dxa"/>
            <w:shd w:val="clear" w:color="auto" w:fill="auto"/>
            <w:vAlign w:val="bottom"/>
          </w:tcPr>
          <w:p w14:paraId="0EAE5690" w14:textId="6CC2F101" w:rsidR="00363A41" w:rsidRPr="00DE6C86" w:rsidRDefault="00363A41" w:rsidP="00363A41">
            <w:pPr>
              <w:jc w:val="right"/>
              <w:rPr>
                <w:b/>
                <w:sz w:val="18"/>
                <w:szCs w:val="18"/>
              </w:rPr>
            </w:pPr>
            <w:r w:rsidRPr="00BC3FD9">
              <w:rPr>
                <w:b/>
                <w:sz w:val="18"/>
                <w:szCs w:val="18"/>
              </w:rPr>
              <w:t>134,863</w:t>
            </w:r>
          </w:p>
        </w:tc>
        <w:tc>
          <w:tcPr>
            <w:tcW w:w="1153" w:type="dxa"/>
            <w:shd w:val="clear" w:color="auto" w:fill="auto"/>
            <w:noWrap/>
            <w:vAlign w:val="bottom"/>
          </w:tcPr>
          <w:p w14:paraId="513B9DC4" w14:textId="00DA66D3" w:rsidR="00363A41" w:rsidRPr="00DE6C86" w:rsidRDefault="00363A41" w:rsidP="00363A41">
            <w:pPr>
              <w:jc w:val="right"/>
              <w:rPr>
                <w:b/>
                <w:sz w:val="18"/>
                <w:szCs w:val="18"/>
              </w:rPr>
            </w:pPr>
            <w:r>
              <w:rPr>
                <w:b/>
                <w:sz w:val="18"/>
                <w:szCs w:val="18"/>
              </w:rPr>
              <w:t>(</w:t>
            </w:r>
            <w:r w:rsidRPr="00BC3FD9">
              <w:rPr>
                <w:b/>
                <w:sz w:val="18"/>
                <w:szCs w:val="18"/>
              </w:rPr>
              <w:t>253,725</w:t>
            </w:r>
            <w:r>
              <w:rPr>
                <w:b/>
                <w:sz w:val="18"/>
                <w:szCs w:val="18"/>
              </w:rPr>
              <w:t>)</w:t>
            </w:r>
          </w:p>
        </w:tc>
        <w:tc>
          <w:tcPr>
            <w:tcW w:w="1153" w:type="dxa"/>
            <w:shd w:val="clear" w:color="auto" w:fill="auto"/>
            <w:noWrap/>
            <w:vAlign w:val="bottom"/>
          </w:tcPr>
          <w:p w14:paraId="77203EAB" w14:textId="12C070EA" w:rsidR="00363A41" w:rsidRPr="00DE6C86" w:rsidRDefault="00363A41" w:rsidP="00363A41">
            <w:pPr>
              <w:jc w:val="right"/>
              <w:rPr>
                <w:b/>
                <w:sz w:val="18"/>
                <w:szCs w:val="18"/>
              </w:rPr>
            </w:pPr>
            <w:r>
              <w:rPr>
                <w:b/>
                <w:sz w:val="18"/>
                <w:szCs w:val="18"/>
              </w:rPr>
              <w:t>(</w:t>
            </w:r>
            <w:r w:rsidRPr="00BC3FD9">
              <w:rPr>
                <w:b/>
                <w:sz w:val="18"/>
                <w:szCs w:val="18"/>
              </w:rPr>
              <w:t>100,665</w:t>
            </w:r>
            <w:r>
              <w:rPr>
                <w:b/>
                <w:sz w:val="18"/>
                <w:szCs w:val="18"/>
              </w:rPr>
              <w:t>)</w:t>
            </w:r>
          </w:p>
        </w:tc>
      </w:tr>
      <w:tr w:rsidR="00363A41" w:rsidRPr="00CB56EC" w14:paraId="6B2DC486" w14:textId="77777777" w:rsidTr="00CB2E36">
        <w:trPr>
          <w:trHeight w:val="212"/>
        </w:trPr>
        <w:tc>
          <w:tcPr>
            <w:tcW w:w="3536" w:type="dxa"/>
            <w:shd w:val="clear" w:color="auto" w:fill="auto"/>
            <w:noWrap/>
            <w:vAlign w:val="bottom"/>
          </w:tcPr>
          <w:p w14:paraId="49BEE981" w14:textId="77777777" w:rsidR="00363A41" w:rsidRPr="00CB56EC" w:rsidRDefault="00363A41" w:rsidP="00363A41">
            <w:pPr>
              <w:rPr>
                <w:color w:val="000000"/>
                <w:sz w:val="18"/>
                <w:szCs w:val="18"/>
                <w:lang w:eastAsia="tr-TR"/>
              </w:rPr>
            </w:pPr>
            <w:r w:rsidRPr="00CB56EC">
              <w:rPr>
                <w:color w:val="000000"/>
                <w:sz w:val="18"/>
                <w:szCs w:val="18"/>
                <w:lang w:eastAsia="tr-TR"/>
              </w:rPr>
              <w:t>Vergi Karşılığı</w:t>
            </w:r>
          </w:p>
        </w:tc>
        <w:tc>
          <w:tcPr>
            <w:tcW w:w="1152" w:type="dxa"/>
            <w:shd w:val="clear" w:color="auto" w:fill="auto"/>
            <w:vAlign w:val="bottom"/>
          </w:tcPr>
          <w:p w14:paraId="3C10E490" w14:textId="6CB01DDB" w:rsidR="00363A41" w:rsidRPr="00CB56EC" w:rsidRDefault="00363A41" w:rsidP="00363A41">
            <w:pPr>
              <w:jc w:val="right"/>
              <w:rPr>
                <w:sz w:val="18"/>
                <w:szCs w:val="18"/>
              </w:rPr>
            </w:pPr>
            <w:r>
              <w:rPr>
                <w:sz w:val="18"/>
                <w:szCs w:val="18"/>
              </w:rPr>
              <w:t>-</w:t>
            </w:r>
          </w:p>
        </w:tc>
        <w:tc>
          <w:tcPr>
            <w:tcW w:w="1153" w:type="dxa"/>
            <w:shd w:val="clear" w:color="auto" w:fill="auto"/>
            <w:vAlign w:val="bottom"/>
          </w:tcPr>
          <w:p w14:paraId="6F1D34F6" w14:textId="45E3C3D4" w:rsidR="00363A41" w:rsidRPr="00CB56EC" w:rsidRDefault="00363A41" w:rsidP="00363A41">
            <w:pPr>
              <w:jc w:val="right"/>
              <w:rPr>
                <w:sz w:val="18"/>
                <w:szCs w:val="18"/>
              </w:rPr>
            </w:pPr>
            <w:r>
              <w:rPr>
                <w:sz w:val="18"/>
                <w:szCs w:val="18"/>
              </w:rPr>
              <w:t>-</w:t>
            </w:r>
          </w:p>
        </w:tc>
        <w:tc>
          <w:tcPr>
            <w:tcW w:w="1152" w:type="dxa"/>
            <w:shd w:val="clear" w:color="auto" w:fill="auto"/>
            <w:vAlign w:val="bottom"/>
          </w:tcPr>
          <w:p w14:paraId="4E85BA9A" w14:textId="1EB337F2" w:rsidR="00363A41" w:rsidRPr="00CB56EC" w:rsidRDefault="00363A41" w:rsidP="00363A41">
            <w:pPr>
              <w:jc w:val="right"/>
              <w:rPr>
                <w:sz w:val="18"/>
                <w:szCs w:val="18"/>
              </w:rPr>
            </w:pPr>
            <w:r>
              <w:rPr>
                <w:sz w:val="18"/>
                <w:szCs w:val="18"/>
              </w:rPr>
              <w:t>-</w:t>
            </w:r>
          </w:p>
        </w:tc>
        <w:tc>
          <w:tcPr>
            <w:tcW w:w="1153" w:type="dxa"/>
            <w:shd w:val="clear" w:color="auto" w:fill="auto"/>
            <w:noWrap/>
            <w:vAlign w:val="bottom"/>
          </w:tcPr>
          <w:p w14:paraId="7B547BE3" w14:textId="38616424" w:rsidR="00363A41" w:rsidRPr="00CB56EC" w:rsidRDefault="00363A41" w:rsidP="00363A41">
            <w:pPr>
              <w:jc w:val="right"/>
              <w:rPr>
                <w:sz w:val="18"/>
                <w:szCs w:val="18"/>
              </w:rPr>
            </w:pPr>
            <w:r>
              <w:rPr>
                <w:sz w:val="18"/>
                <w:szCs w:val="18"/>
              </w:rPr>
              <w:t>61,505</w:t>
            </w:r>
          </w:p>
        </w:tc>
        <w:tc>
          <w:tcPr>
            <w:tcW w:w="1153" w:type="dxa"/>
            <w:shd w:val="clear" w:color="auto" w:fill="auto"/>
            <w:noWrap/>
            <w:vAlign w:val="bottom"/>
          </w:tcPr>
          <w:p w14:paraId="73219A6A" w14:textId="6CCEB8DC" w:rsidR="00363A41" w:rsidRPr="00CB56EC" w:rsidRDefault="00363A41" w:rsidP="00363A41">
            <w:pPr>
              <w:jc w:val="right"/>
              <w:rPr>
                <w:sz w:val="18"/>
                <w:szCs w:val="18"/>
              </w:rPr>
            </w:pPr>
            <w:r w:rsidRPr="00BC3FD9">
              <w:rPr>
                <w:sz w:val="18"/>
                <w:szCs w:val="18"/>
              </w:rPr>
              <w:t>61,505</w:t>
            </w:r>
          </w:p>
        </w:tc>
      </w:tr>
      <w:tr w:rsidR="00363A41" w:rsidRPr="00DE6C86" w14:paraId="3897E615" w14:textId="77777777" w:rsidTr="00CB2E36">
        <w:trPr>
          <w:trHeight w:val="212"/>
        </w:trPr>
        <w:tc>
          <w:tcPr>
            <w:tcW w:w="3536" w:type="dxa"/>
            <w:shd w:val="clear" w:color="auto" w:fill="auto"/>
            <w:noWrap/>
            <w:vAlign w:val="bottom"/>
          </w:tcPr>
          <w:p w14:paraId="55D937CC" w14:textId="77777777" w:rsidR="00363A41" w:rsidRPr="00DE6C86" w:rsidRDefault="00363A41" w:rsidP="00363A41">
            <w:pPr>
              <w:rPr>
                <w:b/>
                <w:color w:val="000000"/>
                <w:sz w:val="18"/>
                <w:szCs w:val="18"/>
                <w:lang w:eastAsia="tr-TR"/>
              </w:rPr>
            </w:pPr>
            <w:r w:rsidRPr="00DE6C86">
              <w:rPr>
                <w:b/>
                <w:color w:val="000000"/>
                <w:sz w:val="18"/>
                <w:szCs w:val="18"/>
                <w:lang w:eastAsia="tr-TR"/>
              </w:rPr>
              <w:t>Dönem Net Kârı/Zararı</w:t>
            </w:r>
          </w:p>
        </w:tc>
        <w:tc>
          <w:tcPr>
            <w:tcW w:w="1152" w:type="dxa"/>
            <w:shd w:val="clear" w:color="auto" w:fill="auto"/>
            <w:vAlign w:val="bottom"/>
          </w:tcPr>
          <w:p w14:paraId="093E7557" w14:textId="20B59911" w:rsidR="00363A41" w:rsidRPr="00DE6C86" w:rsidRDefault="00363A41" w:rsidP="00363A41">
            <w:pPr>
              <w:jc w:val="right"/>
              <w:rPr>
                <w:b/>
                <w:sz w:val="18"/>
                <w:szCs w:val="18"/>
              </w:rPr>
            </w:pPr>
            <w:r>
              <w:rPr>
                <w:b/>
                <w:sz w:val="18"/>
                <w:szCs w:val="18"/>
              </w:rPr>
              <w:t>(</w:t>
            </w:r>
            <w:r w:rsidRPr="00BC3FD9">
              <w:rPr>
                <w:b/>
                <w:sz w:val="18"/>
                <w:szCs w:val="18"/>
              </w:rPr>
              <w:t>59,254</w:t>
            </w:r>
            <w:r>
              <w:rPr>
                <w:b/>
                <w:sz w:val="18"/>
                <w:szCs w:val="18"/>
              </w:rPr>
              <w:t>)</w:t>
            </w:r>
          </w:p>
        </w:tc>
        <w:tc>
          <w:tcPr>
            <w:tcW w:w="1153" w:type="dxa"/>
            <w:shd w:val="clear" w:color="auto" w:fill="auto"/>
            <w:vAlign w:val="bottom"/>
          </w:tcPr>
          <w:p w14:paraId="3C28311F" w14:textId="1EF7C9C7" w:rsidR="00363A41" w:rsidRPr="00DE6C86" w:rsidRDefault="00363A41" w:rsidP="00363A41">
            <w:pPr>
              <w:jc w:val="right"/>
              <w:rPr>
                <w:b/>
                <w:sz w:val="18"/>
                <w:szCs w:val="18"/>
              </w:rPr>
            </w:pPr>
            <w:r w:rsidRPr="00BC3FD9">
              <w:rPr>
                <w:b/>
                <w:sz w:val="18"/>
                <w:szCs w:val="18"/>
              </w:rPr>
              <w:t>77,451</w:t>
            </w:r>
          </w:p>
        </w:tc>
        <w:tc>
          <w:tcPr>
            <w:tcW w:w="1152" w:type="dxa"/>
            <w:shd w:val="clear" w:color="auto" w:fill="auto"/>
            <w:vAlign w:val="bottom"/>
          </w:tcPr>
          <w:p w14:paraId="6CF133AC" w14:textId="003B3A05" w:rsidR="00363A41" w:rsidRPr="00DE6C86" w:rsidRDefault="00363A41" w:rsidP="00363A41">
            <w:pPr>
              <w:jc w:val="right"/>
              <w:rPr>
                <w:b/>
                <w:sz w:val="18"/>
                <w:szCs w:val="18"/>
              </w:rPr>
            </w:pPr>
            <w:r w:rsidRPr="00BC3FD9">
              <w:rPr>
                <w:b/>
                <w:sz w:val="18"/>
                <w:szCs w:val="18"/>
              </w:rPr>
              <w:t>134,863</w:t>
            </w:r>
          </w:p>
        </w:tc>
        <w:tc>
          <w:tcPr>
            <w:tcW w:w="1153" w:type="dxa"/>
            <w:shd w:val="clear" w:color="auto" w:fill="auto"/>
            <w:noWrap/>
            <w:vAlign w:val="bottom"/>
          </w:tcPr>
          <w:p w14:paraId="7C583D46" w14:textId="1A42F83C" w:rsidR="00363A41" w:rsidRPr="00DE6C86" w:rsidRDefault="00363A41" w:rsidP="00363A41">
            <w:pPr>
              <w:jc w:val="right"/>
              <w:rPr>
                <w:b/>
                <w:sz w:val="18"/>
                <w:szCs w:val="18"/>
              </w:rPr>
            </w:pPr>
            <w:r>
              <w:rPr>
                <w:b/>
                <w:sz w:val="18"/>
                <w:szCs w:val="18"/>
              </w:rPr>
              <w:t>(192,220)</w:t>
            </w:r>
          </w:p>
        </w:tc>
        <w:tc>
          <w:tcPr>
            <w:tcW w:w="1153" w:type="dxa"/>
            <w:shd w:val="clear" w:color="auto" w:fill="auto"/>
            <w:noWrap/>
            <w:vAlign w:val="bottom"/>
          </w:tcPr>
          <w:p w14:paraId="6033A6EE" w14:textId="45216F1D" w:rsidR="00363A41" w:rsidRPr="00DE6C86" w:rsidRDefault="00363A41" w:rsidP="00363A41">
            <w:pPr>
              <w:jc w:val="right"/>
              <w:rPr>
                <w:b/>
                <w:sz w:val="18"/>
                <w:szCs w:val="18"/>
              </w:rPr>
            </w:pPr>
            <w:r>
              <w:rPr>
                <w:b/>
                <w:sz w:val="18"/>
                <w:szCs w:val="18"/>
              </w:rPr>
              <w:t>(</w:t>
            </w:r>
            <w:r w:rsidRPr="00BC3FD9">
              <w:rPr>
                <w:b/>
                <w:sz w:val="18"/>
                <w:szCs w:val="18"/>
              </w:rPr>
              <w:t>39,160</w:t>
            </w:r>
            <w:r>
              <w:rPr>
                <w:b/>
                <w:sz w:val="18"/>
                <w:szCs w:val="18"/>
              </w:rPr>
              <w:t>)</w:t>
            </w:r>
          </w:p>
        </w:tc>
      </w:tr>
      <w:tr w:rsidR="00363A41" w:rsidRPr="00CB56EC" w14:paraId="3BF4846C" w14:textId="77777777" w:rsidTr="00CB2E36">
        <w:trPr>
          <w:trHeight w:val="212"/>
        </w:trPr>
        <w:tc>
          <w:tcPr>
            <w:tcW w:w="3536" w:type="dxa"/>
            <w:shd w:val="clear" w:color="auto" w:fill="auto"/>
            <w:noWrap/>
            <w:vAlign w:val="bottom"/>
          </w:tcPr>
          <w:p w14:paraId="36628381" w14:textId="77777777" w:rsidR="00363A41" w:rsidRPr="00CB56EC" w:rsidRDefault="00363A41" w:rsidP="00363A41">
            <w:pPr>
              <w:rPr>
                <w:color w:val="000000"/>
                <w:sz w:val="18"/>
                <w:szCs w:val="18"/>
                <w:lang w:eastAsia="tr-TR"/>
              </w:rPr>
            </w:pPr>
            <w:r w:rsidRPr="00CB56EC">
              <w:rPr>
                <w:color w:val="000000"/>
                <w:sz w:val="18"/>
                <w:szCs w:val="18"/>
                <w:lang w:eastAsia="tr-TR"/>
              </w:rPr>
              <w:t> </w:t>
            </w:r>
          </w:p>
        </w:tc>
        <w:tc>
          <w:tcPr>
            <w:tcW w:w="1152" w:type="dxa"/>
            <w:shd w:val="clear" w:color="auto" w:fill="auto"/>
            <w:vAlign w:val="bottom"/>
          </w:tcPr>
          <w:p w14:paraId="7C5BB776" w14:textId="77777777" w:rsidR="00363A41" w:rsidRPr="00CB56EC" w:rsidRDefault="00363A41" w:rsidP="00363A41">
            <w:pPr>
              <w:jc w:val="right"/>
              <w:rPr>
                <w:sz w:val="18"/>
                <w:szCs w:val="18"/>
              </w:rPr>
            </w:pPr>
          </w:p>
        </w:tc>
        <w:tc>
          <w:tcPr>
            <w:tcW w:w="1153" w:type="dxa"/>
            <w:shd w:val="clear" w:color="auto" w:fill="auto"/>
            <w:vAlign w:val="bottom"/>
          </w:tcPr>
          <w:p w14:paraId="659A34A2" w14:textId="77777777" w:rsidR="00363A41" w:rsidRPr="00CB56EC" w:rsidRDefault="00363A41" w:rsidP="00363A41">
            <w:pPr>
              <w:jc w:val="right"/>
              <w:rPr>
                <w:sz w:val="18"/>
                <w:szCs w:val="18"/>
              </w:rPr>
            </w:pPr>
          </w:p>
        </w:tc>
        <w:tc>
          <w:tcPr>
            <w:tcW w:w="1152" w:type="dxa"/>
            <w:shd w:val="clear" w:color="auto" w:fill="auto"/>
            <w:vAlign w:val="bottom"/>
          </w:tcPr>
          <w:p w14:paraId="67E213F9" w14:textId="77777777" w:rsidR="00363A41" w:rsidRPr="00CB56EC" w:rsidRDefault="00363A41" w:rsidP="00363A41">
            <w:pPr>
              <w:jc w:val="right"/>
              <w:rPr>
                <w:sz w:val="18"/>
                <w:szCs w:val="18"/>
              </w:rPr>
            </w:pPr>
          </w:p>
        </w:tc>
        <w:tc>
          <w:tcPr>
            <w:tcW w:w="1153" w:type="dxa"/>
            <w:shd w:val="clear" w:color="auto" w:fill="auto"/>
            <w:noWrap/>
            <w:vAlign w:val="bottom"/>
          </w:tcPr>
          <w:p w14:paraId="67253197" w14:textId="77777777" w:rsidR="00363A41" w:rsidRPr="00CB56EC" w:rsidRDefault="00363A41" w:rsidP="00363A41">
            <w:pPr>
              <w:jc w:val="right"/>
              <w:rPr>
                <w:sz w:val="18"/>
                <w:szCs w:val="18"/>
              </w:rPr>
            </w:pPr>
          </w:p>
        </w:tc>
        <w:tc>
          <w:tcPr>
            <w:tcW w:w="1153" w:type="dxa"/>
            <w:shd w:val="clear" w:color="auto" w:fill="auto"/>
            <w:noWrap/>
            <w:vAlign w:val="bottom"/>
          </w:tcPr>
          <w:p w14:paraId="18EC4A8B" w14:textId="77777777" w:rsidR="00363A41" w:rsidRPr="00CB56EC" w:rsidRDefault="00363A41" w:rsidP="00363A41">
            <w:pPr>
              <w:jc w:val="right"/>
              <w:rPr>
                <w:sz w:val="18"/>
                <w:szCs w:val="18"/>
              </w:rPr>
            </w:pPr>
            <w:r w:rsidRPr="00457BC7">
              <w:rPr>
                <w:sz w:val="18"/>
                <w:szCs w:val="18"/>
              </w:rPr>
              <w:t> </w:t>
            </w:r>
          </w:p>
        </w:tc>
      </w:tr>
      <w:tr w:rsidR="00363A41" w:rsidRPr="00DE6C86" w14:paraId="0FCE27D7" w14:textId="77777777" w:rsidTr="00CB2E36">
        <w:trPr>
          <w:trHeight w:val="121"/>
        </w:trPr>
        <w:tc>
          <w:tcPr>
            <w:tcW w:w="3536" w:type="dxa"/>
            <w:shd w:val="clear" w:color="auto" w:fill="auto"/>
            <w:noWrap/>
            <w:vAlign w:val="bottom"/>
          </w:tcPr>
          <w:p w14:paraId="2E88F97A" w14:textId="77777777" w:rsidR="00363A41" w:rsidRPr="00DE6C86" w:rsidRDefault="00363A41" w:rsidP="00363A41">
            <w:pPr>
              <w:rPr>
                <w:b/>
                <w:color w:val="000000"/>
                <w:sz w:val="18"/>
                <w:szCs w:val="18"/>
                <w:lang w:eastAsia="tr-TR"/>
              </w:rPr>
            </w:pPr>
            <w:r w:rsidRPr="00DE6C86">
              <w:rPr>
                <w:b/>
                <w:color w:val="000000"/>
                <w:sz w:val="18"/>
                <w:szCs w:val="18"/>
                <w:lang w:eastAsia="tr-TR"/>
              </w:rPr>
              <w:t>Bölüm Varlıkları</w:t>
            </w:r>
          </w:p>
        </w:tc>
        <w:tc>
          <w:tcPr>
            <w:tcW w:w="1152" w:type="dxa"/>
            <w:shd w:val="clear" w:color="auto" w:fill="auto"/>
            <w:vAlign w:val="bottom"/>
          </w:tcPr>
          <w:p w14:paraId="57D799C8" w14:textId="77777777" w:rsidR="00363A41" w:rsidRPr="00DE6C86" w:rsidRDefault="00363A41" w:rsidP="00363A41">
            <w:pPr>
              <w:jc w:val="right"/>
              <w:rPr>
                <w:b/>
                <w:sz w:val="18"/>
                <w:szCs w:val="18"/>
              </w:rPr>
            </w:pPr>
            <w:r w:rsidRPr="00716BA3">
              <w:rPr>
                <w:b/>
                <w:sz w:val="18"/>
                <w:szCs w:val="18"/>
              </w:rPr>
              <w:t>343,586</w:t>
            </w:r>
          </w:p>
        </w:tc>
        <w:tc>
          <w:tcPr>
            <w:tcW w:w="1153" w:type="dxa"/>
            <w:shd w:val="clear" w:color="auto" w:fill="auto"/>
            <w:vAlign w:val="bottom"/>
          </w:tcPr>
          <w:p w14:paraId="05336D0B" w14:textId="77777777" w:rsidR="00363A41" w:rsidRPr="00DE6C86" w:rsidRDefault="00363A41" w:rsidP="00363A41">
            <w:pPr>
              <w:jc w:val="right"/>
              <w:rPr>
                <w:b/>
                <w:sz w:val="18"/>
                <w:szCs w:val="18"/>
              </w:rPr>
            </w:pPr>
            <w:r w:rsidRPr="00716BA3">
              <w:rPr>
                <w:b/>
                <w:sz w:val="18"/>
                <w:szCs w:val="18"/>
              </w:rPr>
              <w:t>6,434,969</w:t>
            </w:r>
          </w:p>
        </w:tc>
        <w:tc>
          <w:tcPr>
            <w:tcW w:w="1152" w:type="dxa"/>
            <w:shd w:val="clear" w:color="auto" w:fill="auto"/>
            <w:vAlign w:val="bottom"/>
          </w:tcPr>
          <w:p w14:paraId="20EAFB3E" w14:textId="77777777" w:rsidR="00363A41" w:rsidRPr="00DE6C86" w:rsidRDefault="00363A41" w:rsidP="00363A41">
            <w:pPr>
              <w:jc w:val="right"/>
              <w:rPr>
                <w:b/>
                <w:sz w:val="18"/>
                <w:szCs w:val="18"/>
              </w:rPr>
            </w:pPr>
            <w:r w:rsidRPr="00716BA3">
              <w:rPr>
                <w:b/>
                <w:sz w:val="18"/>
                <w:szCs w:val="18"/>
              </w:rPr>
              <w:t>4,575,145</w:t>
            </w:r>
          </w:p>
        </w:tc>
        <w:tc>
          <w:tcPr>
            <w:tcW w:w="1153" w:type="dxa"/>
            <w:shd w:val="clear" w:color="auto" w:fill="auto"/>
            <w:noWrap/>
            <w:vAlign w:val="bottom"/>
          </w:tcPr>
          <w:p w14:paraId="71B52E7F" w14:textId="77777777" w:rsidR="00363A41" w:rsidRPr="00DE6C86" w:rsidRDefault="00363A41" w:rsidP="00363A41">
            <w:pPr>
              <w:jc w:val="right"/>
              <w:rPr>
                <w:b/>
                <w:sz w:val="18"/>
                <w:szCs w:val="18"/>
              </w:rPr>
            </w:pPr>
            <w:r w:rsidRPr="00716BA3">
              <w:rPr>
                <w:b/>
                <w:sz w:val="18"/>
                <w:szCs w:val="18"/>
              </w:rPr>
              <w:t>1,170,575</w:t>
            </w:r>
          </w:p>
        </w:tc>
        <w:tc>
          <w:tcPr>
            <w:tcW w:w="1153" w:type="dxa"/>
            <w:shd w:val="clear" w:color="auto" w:fill="auto"/>
            <w:noWrap/>
            <w:vAlign w:val="bottom"/>
          </w:tcPr>
          <w:p w14:paraId="4EC5A816" w14:textId="77777777" w:rsidR="00363A41" w:rsidRPr="00DE6C86" w:rsidRDefault="00363A41" w:rsidP="00363A41">
            <w:pPr>
              <w:jc w:val="right"/>
              <w:rPr>
                <w:b/>
                <w:sz w:val="18"/>
                <w:szCs w:val="18"/>
              </w:rPr>
            </w:pPr>
            <w:r w:rsidRPr="00716BA3">
              <w:rPr>
                <w:b/>
                <w:sz w:val="18"/>
                <w:szCs w:val="18"/>
              </w:rPr>
              <w:t>12,524,275</w:t>
            </w:r>
          </w:p>
        </w:tc>
      </w:tr>
      <w:tr w:rsidR="00363A41" w:rsidRPr="00DE6C86" w14:paraId="5F39788C" w14:textId="77777777" w:rsidTr="00CB2E36">
        <w:trPr>
          <w:trHeight w:val="212"/>
        </w:trPr>
        <w:tc>
          <w:tcPr>
            <w:tcW w:w="3536" w:type="dxa"/>
            <w:shd w:val="clear" w:color="auto" w:fill="auto"/>
            <w:noWrap/>
            <w:vAlign w:val="bottom"/>
          </w:tcPr>
          <w:p w14:paraId="72DB2065" w14:textId="77777777" w:rsidR="00363A41" w:rsidRPr="00DE6C86" w:rsidRDefault="00363A41" w:rsidP="00363A41">
            <w:pPr>
              <w:rPr>
                <w:b/>
                <w:color w:val="000000"/>
                <w:sz w:val="18"/>
                <w:szCs w:val="18"/>
                <w:lang w:eastAsia="tr-TR"/>
              </w:rPr>
            </w:pPr>
            <w:r w:rsidRPr="00DE6C86">
              <w:rPr>
                <w:b/>
                <w:color w:val="000000"/>
                <w:sz w:val="18"/>
                <w:szCs w:val="18"/>
                <w:lang w:eastAsia="tr-TR"/>
              </w:rPr>
              <w:t>Toplam Yükümlülükler</w:t>
            </w:r>
          </w:p>
        </w:tc>
        <w:tc>
          <w:tcPr>
            <w:tcW w:w="1152" w:type="dxa"/>
            <w:shd w:val="clear" w:color="auto" w:fill="auto"/>
            <w:vAlign w:val="bottom"/>
          </w:tcPr>
          <w:p w14:paraId="5B76B2DC" w14:textId="77777777" w:rsidR="00363A41" w:rsidRPr="00DE6C86" w:rsidRDefault="00363A41" w:rsidP="00363A41">
            <w:pPr>
              <w:jc w:val="right"/>
              <w:rPr>
                <w:b/>
                <w:sz w:val="18"/>
                <w:szCs w:val="18"/>
              </w:rPr>
            </w:pPr>
            <w:r w:rsidRPr="00716BA3">
              <w:rPr>
                <w:b/>
                <w:sz w:val="18"/>
                <w:szCs w:val="18"/>
              </w:rPr>
              <w:t>4,882,261</w:t>
            </w:r>
          </w:p>
        </w:tc>
        <w:tc>
          <w:tcPr>
            <w:tcW w:w="1153" w:type="dxa"/>
            <w:shd w:val="clear" w:color="auto" w:fill="auto"/>
            <w:vAlign w:val="bottom"/>
          </w:tcPr>
          <w:p w14:paraId="73B8789C" w14:textId="77777777" w:rsidR="00363A41" w:rsidRPr="00DE6C86" w:rsidRDefault="00363A41" w:rsidP="00363A41">
            <w:pPr>
              <w:jc w:val="right"/>
              <w:rPr>
                <w:b/>
                <w:sz w:val="18"/>
                <w:szCs w:val="18"/>
              </w:rPr>
            </w:pPr>
            <w:r w:rsidRPr="00716BA3">
              <w:rPr>
                <w:b/>
                <w:sz w:val="18"/>
                <w:szCs w:val="18"/>
              </w:rPr>
              <w:t>4,592,833</w:t>
            </w:r>
          </w:p>
        </w:tc>
        <w:tc>
          <w:tcPr>
            <w:tcW w:w="1152" w:type="dxa"/>
            <w:shd w:val="clear" w:color="auto" w:fill="auto"/>
            <w:vAlign w:val="bottom"/>
          </w:tcPr>
          <w:p w14:paraId="06F7FEF2" w14:textId="77777777" w:rsidR="00363A41" w:rsidRPr="00DE6C86" w:rsidRDefault="00363A41" w:rsidP="00363A41">
            <w:pPr>
              <w:jc w:val="right"/>
              <w:rPr>
                <w:b/>
                <w:sz w:val="18"/>
                <w:szCs w:val="18"/>
              </w:rPr>
            </w:pPr>
            <w:r w:rsidRPr="00716BA3">
              <w:rPr>
                <w:b/>
                <w:sz w:val="18"/>
                <w:szCs w:val="18"/>
              </w:rPr>
              <w:t>10,398</w:t>
            </w:r>
          </w:p>
        </w:tc>
        <w:tc>
          <w:tcPr>
            <w:tcW w:w="1153" w:type="dxa"/>
            <w:shd w:val="clear" w:color="auto" w:fill="auto"/>
            <w:noWrap/>
            <w:vAlign w:val="bottom"/>
          </w:tcPr>
          <w:p w14:paraId="72FC5092" w14:textId="77777777" w:rsidR="00363A41" w:rsidRPr="00DE6C86" w:rsidRDefault="00363A41" w:rsidP="00363A41">
            <w:pPr>
              <w:jc w:val="right"/>
              <w:rPr>
                <w:b/>
                <w:sz w:val="18"/>
                <w:szCs w:val="18"/>
              </w:rPr>
            </w:pPr>
            <w:r w:rsidRPr="00716BA3">
              <w:rPr>
                <w:b/>
                <w:sz w:val="18"/>
                <w:szCs w:val="18"/>
              </w:rPr>
              <w:t>3,038,783</w:t>
            </w:r>
          </w:p>
        </w:tc>
        <w:tc>
          <w:tcPr>
            <w:tcW w:w="1153" w:type="dxa"/>
            <w:shd w:val="clear" w:color="auto" w:fill="auto"/>
            <w:noWrap/>
            <w:vAlign w:val="bottom"/>
          </w:tcPr>
          <w:p w14:paraId="54ABD5E4" w14:textId="77777777" w:rsidR="00363A41" w:rsidRPr="00DE6C86" w:rsidRDefault="00363A41" w:rsidP="00363A41">
            <w:pPr>
              <w:jc w:val="right"/>
              <w:rPr>
                <w:b/>
                <w:sz w:val="18"/>
                <w:szCs w:val="18"/>
              </w:rPr>
            </w:pPr>
            <w:r w:rsidRPr="00716BA3">
              <w:rPr>
                <w:b/>
                <w:sz w:val="18"/>
                <w:szCs w:val="18"/>
              </w:rPr>
              <w:t>12,524,275</w:t>
            </w:r>
          </w:p>
        </w:tc>
      </w:tr>
    </w:tbl>
    <w:p w14:paraId="66A5C8C6" w14:textId="77777777" w:rsidR="00DC2194" w:rsidRPr="00CB56EC" w:rsidRDefault="00DC2194">
      <w:pPr>
        <w:spacing w:after="160" w:line="259" w:lineRule="auto"/>
        <w:rPr>
          <w:rFonts w:eastAsia="Arial Unicode MS"/>
          <w:b/>
          <w:sz w:val="22"/>
          <w:szCs w:val="22"/>
        </w:rPr>
      </w:pPr>
      <w:r w:rsidRPr="00CB56EC">
        <w:rPr>
          <w:sz w:val="22"/>
          <w:szCs w:val="22"/>
        </w:rPr>
        <w:br w:type="page"/>
      </w:r>
    </w:p>
    <w:p w14:paraId="0EB1436C" w14:textId="6E7DAEBF" w:rsidR="00E30CF9" w:rsidRPr="00CB56EC" w:rsidRDefault="00E30CF9" w:rsidP="00455178">
      <w:pPr>
        <w:pStyle w:val="Heading8"/>
        <w:pageBreakBefore/>
        <w:tabs>
          <w:tab w:val="clear" w:pos="-54"/>
        </w:tabs>
        <w:autoSpaceDE/>
        <w:autoSpaceDN/>
        <w:adjustRightInd/>
        <w:spacing w:line="233" w:lineRule="auto"/>
        <w:ind w:right="45"/>
        <w:jc w:val="center"/>
        <w:rPr>
          <w:noProof/>
          <w:sz w:val="22"/>
          <w:szCs w:val="22"/>
        </w:rPr>
      </w:pPr>
      <w:r w:rsidRPr="00CB56EC">
        <w:rPr>
          <w:sz w:val="22"/>
          <w:szCs w:val="22"/>
        </w:rPr>
        <w:lastRenderedPageBreak/>
        <w:t>BEŞİNCİ BÖLÜM</w:t>
      </w:r>
    </w:p>
    <w:p w14:paraId="41744D31" w14:textId="77777777" w:rsidR="00E30CF9" w:rsidRPr="00CB56EC" w:rsidRDefault="00E30CF9" w:rsidP="00E30CF9">
      <w:pPr>
        <w:autoSpaceDE w:val="0"/>
        <w:autoSpaceDN w:val="0"/>
        <w:adjustRightInd w:val="0"/>
        <w:spacing w:line="233" w:lineRule="auto"/>
        <w:jc w:val="center"/>
        <w:rPr>
          <w:rFonts w:eastAsia="Arial Unicode MS"/>
          <w:b/>
          <w:sz w:val="16"/>
          <w:szCs w:val="16"/>
        </w:rPr>
      </w:pPr>
    </w:p>
    <w:p w14:paraId="25C22B2B" w14:textId="77777777" w:rsidR="00E30CF9" w:rsidRPr="00CB56EC" w:rsidRDefault="00E30CF9" w:rsidP="00E30CF9">
      <w:pPr>
        <w:autoSpaceDE w:val="0"/>
        <w:autoSpaceDN w:val="0"/>
        <w:adjustRightInd w:val="0"/>
        <w:spacing w:line="233" w:lineRule="auto"/>
        <w:ind w:right="-426"/>
        <w:rPr>
          <w:rFonts w:eastAsia="Arial Unicode MS"/>
          <w:b/>
          <w:sz w:val="16"/>
          <w:szCs w:val="16"/>
        </w:rPr>
      </w:pPr>
      <w:r w:rsidRPr="00CB56EC">
        <w:rPr>
          <w:rFonts w:eastAsia="Arial Unicode MS"/>
          <w:b/>
          <w:sz w:val="22"/>
        </w:rPr>
        <w:t>KONSOLİDE OLMAYAN FİNANSAL TABLOLARA İLİŞKİN AÇIKLAMA VE DİPNOTLAR</w:t>
      </w:r>
      <w:r w:rsidRPr="00CB56EC">
        <w:rPr>
          <w:rFonts w:eastAsia="Arial Unicode MS"/>
          <w:b/>
          <w:sz w:val="22"/>
        </w:rPr>
        <w:br/>
      </w:r>
    </w:p>
    <w:p w14:paraId="24FEC659" w14:textId="77777777" w:rsidR="00E30CF9" w:rsidRPr="00CB56EC" w:rsidRDefault="00E30CF9" w:rsidP="00E30CF9">
      <w:pPr>
        <w:autoSpaceDE w:val="0"/>
        <w:autoSpaceDN w:val="0"/>
        <w:adjustRightInd w:val="0"/>
        <w:spacing w:line="233" w:lineRule="auto"/>
        <w:jc w:val="center"/>
        <w:rPr>
          <w:rFonts w:eastAsia="Arial Unicode MS"/>
          <w:b/>
          <w:sz w:val="2"/>
        </w:rPr>
      </w:pPr>
    </w:p>
    <w:p w14:paraId="5D0C00DF" w14:textId="77777777" w:rsidR="00E30CF9" w:rsidRPr="00CB56EC" w:rsidRDefault="00E30CF9" w:rsidP="00E30CF9">
      <w:pPr>
        <w:pStyle w:val="ListParagraph"/>
        <w:numPr>
          <w:ilvl w:val="0"/>
          <w:numId w:val="43"/>
        </w:numPr>
        <w:tabs>
          <w:tab w:val="left" w:pos="709"/>
        </w:tabs>
        <w:autoSpaceDE w:val="0"/>
        <w:autoSpaceDN w:val="0"/>
        <w:adjustRightInd w:val="0"/>
        <w:ind w:left="0" w:hanging="567"/>
        <w:jc w:val="both"/>
        <w:rPr>
          <w:b/>
          <w:sz w:val="22"/>
        </w:rPr>
      </w:pPr>
      <w:r w:rsidRPr="00CB56EC">
        <w:rPr>
          <w:b/>
          <w:sz w:val="22"/>
        </w:rPr>
        <w:t xml:space="preserve">Bilançonun aktif hesaplarına ilişkin açıklama ve dipnotlar </w:t>
      </w:r>
    </w:p>
    <w:p w14:paraId="308A6239" w14:textId="77777777" w:rsidR="00E30CF9" w:rsidRPr="00CB56EC" w:rsidRDefault="00E30CF9" w:rsidP="00E30CF9">
      <w:pPr>
        <w:autoSpaceDE w:val="0"/>
        <w:autoSpaceDN w:val="0"/>
        <w:adjustRightInd w:val="0"/>
        <w:ind w:left="540" w:hanging="540"/>
        <w:rPr>
          <w:rFonts w:eastAsia="Arial Unicode MS"/>
          <w:b/>
          <w:sz w:val="16"/>
          <w:szCs w:val="16"/>
        </w:rPr>
      </w:pPr>
    </w:p>
    <w:p w14:paraId="47E6FE2C" w14:textId="77777777" w:rsidR="00E30CF9" w:rsidRPr="00CB56EC" w:rsidRDefault="00E30CF9" w:rsidP="00E30CF9">
      <w:pPr>
        <w:pStyle w:val="BodyTextIndent"/>
        <w:tabs>
          <w:tab w:val="num" w:pos="709"/>
        </w:tabs>
        <w:autoSpaceDE/>
        <w:autoSpaceDN/>
        <w:adjustRightInd/>
        <w:ind w:left="0" w:hanging="567"/>
        <w:jc w:val="left"/>
        <w:rPr>
          <w:b/>
        </w:rPr>
      </w:pPr>
      <w:r w:rsidRPr="00CB56EC">
        <w:rPr>
          <w:b/>
        </w:rPr>
        <w:t>1.1</w:t>
      </w:r>
      <w:r w:rsidRPr="00CB56EC">
        <w:rPr>
          <w:b/>
        </w:rPr>
        <w:tab/>
        <w:t>Nakit değerler ve TCMB’ye ilişkin bilgiler</w:t>
      </w:r>
    </w:p>
    <w:p w14:paraId="03B1B32F" w14:textId="77777777" w:rsidR="00E30CF9" w:rsidRPr="00CB56EC" w:rsidRDefault="00E30CF9" w:rsidP="00E30CF9">
      <w:pPr>
        <w:pStyle w:val="BodyTextIndent"/>
        <w:autoSpaceDE/>
        <w:autoSpaceDN/>
        <w:adjustRightInd/>
        <w:ind w:left="-360" w:firstLine="0"/>
        <w:jc w:val="left"/>
        <w:rPr>
          <w:b/>
          <w:sz w:val="16"/>
          <w:szCs w:val="16"/>
        </w:rPr>
      </w:pPr>
    </w:p>
    <w:p w14:paraId="5333B357" w14:textId="77777777" w:rsidR="00E30CF9" w:rsidRPr="00CB56EC" w:rsidRDefault="00E30CF9" w:rsidP="001D5402">
      <w:pPr>
        <w:pStyle w:val="BodyTextIndent"/>
        <w:autoSpaceDE/>
        <w:autoSpaceDN/>
        <w:adjustRightInd/>
        <w:ind w:left="0" w:firstLine="0"/>
        <w:jc w:val="left"/>
        <w:rPr>
          <w:rFonts w:eastAsia="Arial Unicode MS"/>
          <w:b/>
          <w:sz w:val="16"/>
          <w:szCs w:val="16"/>
        </w:rPr>
      </w:pPr>
      <w:r w:rsidRPr="00CB56EC">
        <w:rPr>
          <w:b/>
        </w:rPr>
        <w:t>Nakit Değerler ve TCMB hesabına ilişkin bilgiler</w:t>
      </w:r>
    </w:p>
    <w:p w14:paraId="01740353" w14:textId="77777777" w:rsidR="00E30CF9" w:rsidRPr="00CB56EC" w:rsidRDefault="00E30CF9" w:rsidP="00897CED">
      <w:pPr>
        <w:autoSpaceDE w:val="0"/>
        <w:autoSpaceDN w:val="0"/>
        <w:adjustRightInd w:val="0"/>
        <w:ind w:left="540" w:hanging="54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9"/>
        <w:gridCol w:w="1320"/>
        <w:gridCol w:w="1319"/>
        <w:gridCol w:w="1320"/>
      </w:tblGrid>
      <w:tr w:rsidR="00EC5B11" w:rsidRPr="00CB56EC" w14:paraId="44D9AE7D" w14:textId="77777777" w:rsidTr="0082162F">
        <w:trPr>
          <w:trHeight w:hRule="exact" w:val="227"/>
        </w:trPr>
        <w:tc>
          <w:tcPr>
            <w:tcW w:w="3964" w:type="dxa"/>
            <w:shd w:val="clear" w:color="auto" w:fill="auto"/>
            <w:vAlign w:val="center"/>
            <w:hideMark/>
          </w:tcPr>
          <w:p w14:paraId="5AB03E26" w14:textId="77777777" w:rsidR="00E30CF9" w:rsidRPr="00CB56EC" w:rsidRDefault="00E30CF9" w:rsidP="00897CED">
            <w:pPr>
              <w:jc w:val="center"/>
              <w:rPr>
                <w:sz w:val="18"/>
                <w:szCs w:val="18"/>
                <w:lang w:eastAsia="tr-TR"/>
              </w:rPr>
            </w:pPr>
            <w:r w:rsidRPr="00CB56EC">
              <w:rPr>
                <w:sz w:val="18"/>
                <w:szCs w:val="16"/>
                <w:lang w:eastAsia="tr-TR"/>
              </w:rPr>
              <w:t> </w:t>
            </w:r>
          </w:p>
        </w:tc>
        <w:tc>
          <w:tcPr>
            <w:tcW w:w="2639" w:type="dxa"/>
            <w:gridSpan w:val="2"/>
            <w:shd w:val="clear" w:color="auto" w:fill="auto"/>
            <w:vAlign w:val="center"/>
            <w:hideMark/>
          </w:tcPr>
          <w:p w14:paraId="364D1E15" w14:textId="77777777" w:rsidR="00E30CF9" w:rsidRPr="00CB56EC" w:rsidRDefault="00E30CF9" w:rsidP="00897CED">
            <w:pPr>
              <w:jc w:val="center"/>
              <w:rPr>
                <w:b/>
                <w:bCs/>
                <w:sz w:val="18"/>
                <w:szCs w:val="16"/>
                <w:lang w:eastAsia="tr-TR"/>
              </w:rPr>
            </w:pPr>
            <w:r w:rsidRPr="00CB56EC">
              <w:rPr>
                <w:b/>
                <w:bCs/>
                <w:sz w:val="18"/>
                <w:szCs w:val="16"/>
                <w:lang w:eastAsia="tr-TR"/>
              </w:rPr>
              <w:t>Cari Dönem</w:t>
            </w:r>
          </w:p>
        </w:tc>
        <w:tc>
          <w:tcPr>
            <w:tcW w:w="2639" w:type="dxa"/>
            <w:gridSpan w:val="2"/>
            <w:shd w:val="clear" w:color="auto" w:fill="auto"/>
            <w:vAlign w:val="center"/>
            <w:hideMark/>
          </w:tcPr>
          <w:p w14:paraId="4787EE9C" w14:textId="77777777" w:rsidR="00E30CF9" w:rsidRPr="00CB56EC" w:rsidRDefault="00E30CF9" w:rsidP="00897CED">
            <w:pPr>
              <w:jc w:val="center"/>
              <w:rPr>
                <w:b/>
                <w:bCs/>
                <w:sz w:val="18"/>
                <w:szCs w:val="16"/>
                <w:lang w:eastAsia="tr-TR"/>
              </w:rPr>
            </w:pPr>
            <w:r w:rsidRPr="00CB56EC">
              <w:rPr>
                <w:b/>
                <w:bCs/>
                <w:sz w:val="18"/>
                <w:szCs w:val="16"/>
                <w:lang w:eastAsia="tr-TR"/>
              </w:rPr>
              <w:t>Önceki Dönem</w:t>
            </w:r>
          </w:p>
        </w:tc>
      </w:tr>
      <w:tr w:rsidR="001E6850" w:rsidRPr="00CB56EC" w14:paraId="67F71146" w14:textId="77777777" w:rsidTr="0082162F">
        <w:trPr>
          <w:trHeight w:hRule="exact" w:val="227"/>
        </w:trPr>
        <w:tc>
          <w:tcPr>
            <w:tcW w:w="3964" w:type="dxa"/>
            <w:shd w:val="clear" w:color="auto" w:fill="auto"/>
            <w:vAlign w:val="center"/>
            <w:hideMark/>
          </w:tcPr>
          <w:p w14:paraId="6E07C6C0" w14:textId="77777777" w:rsidR="00E30CF9" w:rsidRPr="00CB56EC" w:rsidRDefault="00E30CF9" w:rsidP="00897CED">
            <w:pPr>
              <w:jc w:val="center"/>
              <w:rPr>
                <w:sz w:val="18"/>
                <w:szCs w:val="18"/>
                <w:lang w:eastAsia="tr-TR"/>
              </w:rPr>
            </w:pPr>
            <w:r w:rsidRPr="00CB56EC">
              <w:rPr>
                <w:sz w:val="18"/>
                <w:szCs w:val="16"/>
                <w:lang w:eastAsia="tr-TR"/>
              </w:rPr>
              <w:t> </w:t>
            </w:r>
          </w:p>
        </w:tc>
        <w:tc>
          <w:tcPr>
            <w:tcW w:w="1319" w:type="dxa"/>
            <w:shd w:val="clear" w:color="auto" w:fill="auto"/>
            <w:vAlign w:val="center"/>
            <w:hideMark/>
          </w:tcPr>
          <w:p w14:paraId="3B60AFAF" w14:textId="77777777" w:rsidR="00E30CF9" w:rsidRPr="00CB56EC" w:rsidRDefault="00E30CF9" w:rsidP="00897CED">
            <w:pPr>
              <w:jc w:val="right"/>
              <w:rPr>
                <w:b/>
                <w:bCs/>
                <w:sz w:val="18"/>
                <w:szCs w:val="16"/>
                <w:lang w:eastAsia="tr-TR"/>
              </w:rPr>
            </w:pPr>
            <w:r w:rsidRPr="00CB56EC">
              <w:rPr>
                <w:b/>
                <w:bCs/>
                <w:sz w:val="18"/>
                <w:szCs w:val="16"/>
                <w:lang w:eastAsia="tr-TR"/>
              </w:rPr>
              <w:t>TP</w:t>
            </w:r>
          </w:p>
        </w:tc>
        <w:tc>
          <w:tcPr>
            <w:tcW w:w="1320" w:type="dxa"/>
            <w:shd w:val="clear" w:color="auto" w:fill="auto"/>
            <w:vAlign w:val="center"/>
            <w:hideMark/>
          </w:tcPr>
          <w:p w14:paraId="074090D6" w14:textId="77777777" w:rsidR="00E30CF9" w:rsidRPr="00CB56EC" w:rsidRDefault="00E30CF9" w:rsidP="00897CED">
            <w:pPr>
              <w:jc w:val="right"/>
              <w:rPr>
                <w:b/>
                <w:bCs/>
                <w:sz w:val="18"/>
                <w:szCs w:val="16"/>
                <w:lang w:eastAsia="tr-TR"/>
              </w:rPr>
            </w:pPr>
            <w:r w:rsidRPr="00CB56EC">
              <w:rPr>
                <w:b/>
                <w:bCs/>
                <w:sz w:val="18"/>
                <w:szCs w:val="16"/>
                <w:lang w:eastAsia="tr-TR"/>
              </w:rPr>
              <w:t>YP</w:t>
            </w:r>
          </w:p>
        </w:tc>
        <w:tc>
          <w:tcPr>
            <w:tcW w:w="1319" w:type="dxa"/>
            <w:shd w:val="clear" w:color="auto" w:fill="auto"/>
            <w:vAlign w:val="center"/>
            <w:hideMark/>
          </w:tcPr>
          <w:p w14:paraId="5301276D" w14:textId="77777777" w:rsidR="00E30CF9" w:rsidRPr="00CB56EC" w:rsidRDefault="00E30CF9" w:rsidP="00897CED">
            <w:pPr>
              <w:jc w:val="right"/>
              <w:rPr>
                <w:b/>
                <w:bCs/>
                <w:sz w:val="18"/>
                <w:szCs w:val="16"/>
                <w:lang w:eastAsia="tr-TR"/>
              </w:rPr>
            </w:pPr>
            <w:r w:rsidRPr="00CB56EC">
              <w:rPr>
                <w:b/>
                <w:bCs/>
                <w:sz w:val="18"/>
                <w:szCs w:val="16"/>
                <w:lang w:eastAsia="tr-TR"/>
              </w:rPr>
              <w:t>TP</w:t>
            </w:r>
          </w:p>
        </w:tc>
        <w:tc>
          <w:tcPr>
            <w:tcW w:w="1320" w:type="dxa"/>
            <w:shd w:val="clear" w:color="auto" w:fill="auto"/>
            <w:vAlign w:val="center"/>
            <w:hideMark/>
          </w:tcPr>
          <w:p w14:paraId="6E525796" w14:textId="77777777" w:rsidR="00E30CF9" w:rsidRPr="00CB56EC" w:rsidRDefault="00E30CF9" w:rsidP="00897CED">
            <w:pPr>
              <w:jc w:val="right"/>
              <w:rPr>
                <w:b/>
                <w:bCs/>
                <w:sz w:val="18"/>
                <w:szCs w:val="16"/>
                <w:lang w:eastAsia="tr-TR"/>
              </w:rPr>
            </w:pPr>
            <w:r w:rsidRPr="00CB56EC">
              <w:rPr>
                <w:b/>
                <w:bCs/>
                <w:sz w:val="18"/>
                <w:szCs w:val="16"/>
                <w:lang w:eastAsia="tr-TR"/>
              </w:rPr>
              <w:t>YP</w:t>
            </w:r>
          </w:p>
        </w:tc>
      </w:tr>
      <w:tr w:rsidR="0082162F" w:rsidRPr="00CB56EC" w14:paraId="54467D84" w14:textId="77777777" w:rsidTr="0082162F">
        <w:trPr>
          <w:trHeight w:hRule="exact" w:val="227"/>
        </w:trPr>
        <w:tc>
          <w:tcPr>
            <w:tcW w:w="3964" w:type="dxa"/>
            <w:shd w:val="clear" w:color="auto" w:fill="auto"/>
            <w:vAlign w:val="bottom"/>
            <w:hideMark/>
          </w:tcPr>
          <w:p w14:paraId="0C5E86F8" w14:textId="77777777" w:rsidR="0082162F" w:rsidRPr="00CB56EC" w:rsidRDefault="0082162F" w:rsidP="0082162F">
            <w:pPr>
              <w:rPr>
                <w:sz w:val="18"/>
                <w:szCs w:val="16"/>
                <w:lang w:eastAsia="tr-TR"/>
              </w:rPr>
            </w:pPr>
            <w:r w:rsidRPr="00CB56EC">
              <w:rPr>
                <w:sz w:val="18"/>
                <w:szCs w:val="16"/>
                <w:lang w:eastAsia="tr-TR"/>
              </w:rPr>
              <w:t>Kasa / Efektif</w:t>
            </w:r>
          </w:p>
        </w:tc>
        <w:tc>
          <w:tcPr>
            <w:tcW w:w="1319" w:type="dxa"/>
            <w:shd w:val="clear" w:color="auto" w:fill="auto"/>
            <w:vAlign w:val="bottom"/>
            <w:hideMark/>
          </w:tcPr>
          <w:p w14:paraId="216C9816" w14:textId="1B7DBEB5" w:rsidR="0082162F" w:rsidRPr="00CB56EC" w:rsidRDefault="0082162F" w:rsidP="0082162F">
            <w:pPr>
              <w:jc w:val="right"/>
              <w:rPr>
                <w:sz w:val="18"/>
                <w:szCs w:val="16"/>
                <w:lang w:eastAsia="tr-TR"/>
              </w:rPr>
            </w:pPr>
            <w:r w:rsidRPr="0082162F">
              <w:rPr>
                <w:sz w:val="18"/>
                <w:szCs w:val="16"/>
                <w:lang w:eastAsia="tr-TR"/>
              </w:rPr>
              <w:t>-</w:t>
            </w:r>
          </w:p>
        </w:tc>
        <w:tc>
          <w:tcPr>
            <w:tcW w:w="1320" w:type="dxa"/>
            <w:shd w:val="clear" w:color="auto" w:fill="auto"/>
            <w:vAlign w:val="bottom"/>
            <w:hideMark/>
          </w:tcPr>
          <w:p w14:paraId="5E133C1D" w14:textId="0E21C6A5" w:rsidR="0082162F" w:rsidRPr="00CB56EC" w:rsidRDefault="0082162F" w:rsidP="0082162F">
            <w:pPr>
              <w:jc w:val="right"/>
              <w:rPr>
                <w:sz w:val="18"/>
                <w:szCs w:val="16"/>
                <w:lang w:eastAsia="tr-TR"/>
              </w:rPr>
            </w:pPr>
            <w:r w:rsidRPr="0082162F">
              <w:rPr>
                <w:sz w:val="18"/>
                <w:szCs w:val="16"/>
                <w:lang w:eastAsia="tr-TR"/>
              </w:rPr>
              <w:t>-</w:t>
            </w:r>
          </w:p>
        </w:tc>
        <w:tc>
          <w:tcPr>
            <w:tcW w:w="1319" w:type="dxa"/>
            <w:shd w:val="clear" w:color="auto" w:fill="auto"/>
            <w:vAlign w:val="bottom"/>
            <w:hideMark/>
          </w:tcPr>
          <w:p w14:paraId="22F60040" w14:textId="3BA4BE6C" w:rsidR="0082162F" w:rsidRPr="00CB56EC" w:rsidRDefault="0082162F" w:rsidP="0082162F">
            <w:pPr>
              <w:jc w:val="right"/>
            </w:pPr>
            <w:r w:rsidRPr="000B13FE">
              <w:rPr>
                <w:sz w:val="18"/>
                <w:szCs w:val="16"/>
                <w:lang w:eastAsia="tr-TR"/>
              </w:rPr>
              <w:t>-</w:t>
            </w:r>
          </w:p>
        </w:tc>
        <w:tc>
          <w:tcPr>
            <w:tcW w:w="1320" w:type="dxa"/>
            <w:shd w:val="clear" w:color="auto" w:fill="auto"/>
            <w:vAlign w:val="bottom"/>
            <w:hideMark/>
          </w:tcPr>
          <w:p w14:paraId="52745750" w14:textId="7C68885D" w:rsidR="0082162F" w:rsidRPr="00CB56EC" w:rsidRDefault="0082162F" w:rsidP="0082162F">
            <w:pPr>
              <w:jc w:val="right"/>
            </w:pPr>
            <w:r w:rsidRPr="000B13FE">
              <w:rPr>
                <w:sz w:val="18"/>
                <w:szCs w:val="16"/>
                <w:lang w:eastAsia="tr-TR"/>
              </w:rPr>
              <w:t>-</w:t>
            </w:r>
          </w:p>
        </w:tc>
      </w:tr>
      <w:tr w:rsidR="0082162F" w:rsidRPr="00CB56EC" w14:paraId="69D32FBE" w14:textId="77777777" w:rsidTr="0082162F">
        <w:trPr>
          <w:trHeight w:hRule="exact" w:val="227"/>
        </w:trPr>
        <w:tc>
          <w:tcPr>
            <w:tcW w:w="3964" w:type="dxa"/>
            <w:shd w:val="clear" w:color="auto" w:fill="auto"/>
            <w:vAlign w:val="bottom"/>
            <w:hideMark/>
          </w:tcPr>
          <w:p w14:paraId="2F4A088C" w14:textId="77777777" w:rsidR="0082162F" w:rsidRPr="00CB56EC" w:rsidRDefault="0082162F" w:rsidP="0082162F">
            <w:pPr>
              <w:rPr>
                <w:sz w:val="18"/>
                <w:szCs w:val="18"/>
                <w:lang w:eastAsia="tr-TR"/>
              </w:rPr>
            </w:pPr>
            <w:r w:rsidRPr="00CB56EC">
              <w:rPr>
                <w:sz w:val="18"/>
                <w:szCs w:val="16"/>
                <w:lang w:eastAsia="tr-TR"/>
              </w:rPr>
              <w:t xml:space="preserve">TCMB </w:t>
            </w:r>
          </w:p>
        </w:tc>
        <w:tc>
          <w:tcPr>
            <w:tcW w:w="1319" w:type="dxa"/>
            <w:shd w:val="clear" w:color="auto" w:fill="auto"/>
            <w:vAlign w:val="bottom"/>
            <w:hideMark/>
          </w:tcPr>
          <w:p w14:paraId="4636A34C" w14:textId="4808E45F" w:rsidR="0082162F" w:rsidRPr="00CB56EC" w:rsidRDefault="0082162F" w:rsidP="0082162F">
            <w:pPr>
              <w:jc w:val="right"/>
              <w:rPr>
                <w:sz w:val="18"/>
                <w:szCs w:val="16"/>
                <w:lang w:eastAsia="tr-TR"/>
              </w:rPr>
            </w:pPr>
            <w:r w:rsidRPr="00A578F4">
              <w:rPr>
                <w:sz w:val="18"/>
                <w:szCs w:val="16"/>
                <w:lang w:eastAsia="tr-TR"/>
              </w:rPr>
              <w:t>1,026,668</w:t>
            </w:r>
          </w:p>
        </w:tc>
        <w:tc>
          <w:tcPr>
            <w:tcW w:w="1320" w:type="dxa"/>
            <w:shd w:val="clear" w:color="auto" w:fill="auto"/>
            <w:vAlign w:val="bottom"/>
            <w:hideMark/>
          </w:tcPr>
          <w:p w14:paraId="39237C8B" w14:textId="32BE24CD" w:rsidR="0082162F" w:rsidRPr="00CB56EC" w:rsidRDefault="0082162F" w:rsidP="0082162F">
            <w:pPr>
              <w:jc w:val="right"/>
              <w:rPr>
                <w:sz w:val="18"/>
                <w:szCs w:val="16"/>
                <w:lang w:eastAsia="tr-TR"/>
              </w:rPr>
            </w:pPr>
            <w:r w:rsidRPr="00A578F4">
              <w:rPr>
                <w:sz w:val="18"/>
                <w:szCs w:val="16"/>
                <w:lang w:eastAsia="tr-TR"/>
              </w:rPr>
              <w:t>440,465</w:t>
            </w:r>
          </w:p>
        </w:tc>
        <w:tc>
          <w:tcPr>
            <w:tcW w:w="1319" w:type="dxa"/>
            <w:shd w:val="clear" w:color="auto" w:fill="auto"/>
            <w:vAlign w:val="bottom"/>
            <w:hideMark/>
          </w:tcPr>
          <w:p w14:paraId="216DA37C" w14:textId="4252C04D" w:rsidR="0082162F" w:rsidRPr="00CB56EC" w:rsidRDefault="0082162F" w:rsidP="0082162F">
            <w:pPr>
              <w:jc w:val="right"/>
            </w:pPr>
            <w:r w:rsidRPr="00B15AD3">
              <w:rPr>
                <w:sz w:val="18"/>
                <w:szCs w:val="16"/>
                <w:lang w:eastAsia="tr-TR"/>
              </w:rPr>
              <w:t>140,178</w:t>
            </w:r>
          </w:p>
        </w:tc>
        <w:tc>
          <w:tcPr>
            <w:tcW w:w="1320" w:type="dxa"/>
            <w:shd w:val="clear" w:color="auto" w:fill="auto"/>
            <w:vAlign w:val="bottom"/>
            <w:hideMark/>
          </w:tcPr>
          <w:p w14:paraId="06258E5D" w14:textId="7B112423" w:rsidR="0082162F" w:rsidRPr="00CB56EC" w:rsidRDefault="0082162F" w:rsidP="0082162F">
            <w:pPr>
              <w:jc w:val="right"/>
            </w:pPr>
            <w:r w:rsidRPr="00B15AD3">
              <w:rPr>
                <w:sz w:val="18"/>
                <w:szCs w:val="16"/>
                <w:lang w:eastAsia="tr-TR"/>
              </w:rPr>
              <w:t>594,620</w:t>
            </w:r>
          </w:p>
        </w:tc>
      </w:tr>
      <w:tr w:rsidR="0082162F" w:rsidRPr="00CB56EC" w14:paraId="347DBC2C" w14:textId="77777777" w:rsidTr="0082162F">
        <w:trPr>
          <w:trHeight w:hRule="exact" w:val="227"/>
        </w:trPr>
        <w:tc>
          <w:tcPr>
            <w:tcW w:w="3964" w:type="dxa"/>
            <w:shd w:val="clear" w:color="auto" w:fill="auto"/>
            <w:vAlign w:val="bottom"/>
            <w:hideMark/>
          </w:tcPr>
          <w:p w14:paraId="65DB816F" w14:textId="77777777" w:rsidR="0082162F" w:rsidRPr="00CB56EC" w:rsidRDefault="0082162F" w:rsidP="0082162F">
            <w:pPr>
              <w:rPr>
                <w:sz w:val="18"/>
                <w:szCs w:val="16"/>
                <w:lang w:eastAsia="tr-TR"/>
              </w:rPr>
            </w:pPr>
            <w:r w:rsidRPr="00CB56EC">
              <w:rPr>
                <w:sz w:val="18"/>
                <w:szCs w:val="16"/>
                <w:lang w:eastAsia="tr-TR"/>
              </w:rPr>
              <w:t xml:space="preserve">Diğer </w:t>
            </w:r>
            <w:r w:rsidRPr="00CB56EC">
              <w:rPr>
                <w:b/>
                <w:sz w:val="18"/>
                <w:szCs w:val="16"/>
                <w:vertAlign w:val="superscript"/>
                <w:lang w:eastAsia="tr-TR"/>
              </w:rPr>
              <w:t>1</w:t>
            </w:r>
          </w:p>
        </w:tc>
        <w:tc>
          <w:tcPr>
            <w:tcW w:w="1319" w:type="dxa"/>
            <w:shd w:val="clear" w:color="auto" w:fill="auto"/>
            <w:vAlign w:val="bottom"/>
            <w:hideMark/>
          </w:tcPr>
          <w:p w14:paraId="3101715E" w14:textId="053D9F53" w:rsidR="0082162F" w:rsidRPr="00CB56EC" w:rsidRDefault="0082162F" w:rsidP="0082162F">
            <w:pPr>
              <w:jc w:val="right"/>
              <w:rPr>
                <w:sz w:val="18"/>
                <w:szCs w:val="16"/>
                <w:lang w:eastAsia="tr-TR"/>
              </w:rPr>
            </w:pPr>
            <w:r w:rsidRPr="0082162F">
              <w:rPr>
                <w:sz w:val="18"/>
                <w:szCs w:val="16"/>
                <w:lang w:eastAsia="tr-TR"/>
              </w:rPr>
              <w:t>-</w:t>
            </w:r>
          </w:p>
        </w:tc>
        <w:tc>
          <w:tcPr>
            <w:tcW w:w="1320" w:type="dxa"/>
            <w:shd w:val="clear" w:color="auto" w:fill="auto"/>
            <w:vAlign w:val="bottom"/>
            <w:hideMark/>
          </w:tcPr>
          <w:p w14:paraId="1F66E829" w14:textId="6C06B71B" w:rsidR="0082162F" w:rsidRPr="00CB56EC" w:rsidRDefault="0082162F" w:rsidP="0082162F">
            <w:pPr>
              <w:jc w:val="right"/>
              <w:rPr>
                <w:sz w:val="18"/>
                <w:szCs w:val="16"/>
                <w:lang w:eastAsia="tr-TR"/>
              </w:rPr>
            </w:pPr>
            <w:r w:rsidRPr="00A578F4">
              <w:rPr>
                <w:sz w:val="18"/>
                <w:szCs w:val="16"/>
                <w:lang w:eastAsia="tr-TR"/>
              </w:rPr>
              <w:t>7,446</w:t>
            </w:r>
          </w:p>
        </w:tc>
        <w:tc>
          <w:tcPr>
            <w:tcW w:w="1319" w:type="dxa"/>
            <w:shd w:val="clear" w:color="auto" w:fill="auto"/>
            <w:vAlign w:val="bottom"/>
            <w:hideMark/>
          </w:tcPr>
          <w:p w14:paraId="49E52B89" w14:textId="4B38C5AB" w:rsidR="0082162F" w:rsidRPr="00CB56EC" w:rsidRDefault="0082162F" w:rsidP="0082162F">
            <w:pPr>
              <w:jc w:val="right"/>
            </w:pPr>
            <w:r w:rsidRPr="000B13FE">
              <w:rPr>
                <w:sz w:val="18"/>
                <w:szCs w:val="16"/>
                <w:lang w:eastAsia="tr-TR"/>
              </w:rPr>
              <w:t>-</w:t>
            </w:r>
          </w:p>
        </w:tc>
        <w:tc>
          <w:tcPr>
            <w:tcW w:w="1320" w:type="dxa"/>
            <w:shd w:val="clear" w:color="auto" w:fill="auto"/>
            <w:vAlign w:val="bottom"/>
            <w:hideMark/>
          </w:tcPr>
          <w:p w14:paraId="77C3FAE9" w14:textId="2222712C" w:rsidR="0082162F" w:rsidRPr="00CB56EC" w:rsidRDefault="0082162F" w:rsidP="0082162F">
            <w:pPr>
              <w:jc w:val="right"/>
            </w:pPr>
            <w:r w:rsidRPr="00B15AD3">
              <w:rPr>
                <w:sz w:val="18"/>
                <w:szCs w:val="16"/>
                <w:lang w:eastAsia="tr-TR"/>
              </w:rPr>
              <w:t>689,297</w:t>
            </w:r>
          </w:p>
        </w:tc>
      </w:tr>
      <w:tr w:rsidR="0082162F" w:rsidRPr="0082162F" w14:paraId="3B598DDC" w14:textId="77777777" w:rsidTr="0082162F">
        <w:trPr>
          <w:trHeight w:hRule="exact" w:val="227"/>
        </w:trPr>
        <w:tc>
          <w:tcPr>
            <w:tcW w:w="3964" w:type="dxa"/>
            <w:shd w:val="clear" w:color="auto" w:fill="auto"/>
            <w:vAlign w:val="bottom"/>
            <w:hideMark/>
          </w:tcPr>
          <w:p w14:paraId="56A8C3D1" w14:textId="77777777" w:rsidR="0082162F" w:rsidRPr="0082162F" w:rsidRDefault="0082162F" w:rsidP="0082162F">
            <w:pPr>
              <w:rPr>
                <w:b/>
                <w:bCs/>
                <w:sz w:val="18"/>
                <w:szCs w:val="16"/>
                <w:lang w:eastAsia="tr-TR"/>
              </w:rPr>
            </w:pPr>
            <w:r w:rsidRPr="0082162F">
              <w:rPr>
                <w:b/>
                <w:bCs/>
                <w:sz w:val="18"/>
                <w:szCs w:val="16"/>
                <w:lang w:eastAsia="tr-TR"/>
              </w:rPr>
              <w:t>Toplam</w:t>
            </w:r>
          </w:p>
        </w:tc>
        <w:tc>
          <w:tcPr>
            <w:tcW w:w="1319" w:type="dxa"/>
            <w:shd w:val="clear" w:color="auto" w:fill="auto"/>
            <w:vAlign w:val="bottom"/>
            <w:hideMark/>
          </w:tcPr>
          <w:p w14:paraId="236D0EFB" w14:textId="44597303" w:rsidR="0082162F" w:rsidRPr="0082162F" w:rsidRDefault="0082162F" w:rsidP="0082162F">
            <w:pPr>
              <w:jc w:val="right"/>
              <w:rPr>
                <w:b/>
                <w:bCs/>
                <w:sz w:val="18"/>
                <w:szCs w:val="16"/>
                <w:lang w:eastAsia="tr-TR"/>
              </w:rPr>
            </w:pPr>
            <w:r w:rsidRPr="00A578F4">
              <w:rPr>
                <w:b/>
                <w:bCs/>
                <w:sz w:val="18"/>
                <w:szCs w:val="16"/>
                <w:lang w:eastAsia="tr-TR"/>
              </w:rPr>
              <w:t>1,026,668</w:t>
            </w:r>
          </w:p>
        </w:tc>
        <w:tc>
          <w:tcPr>
            <w:tcW w:w="1320" w:type="dxa"/>
            <w:shd w:val="clear" w:color="auto" w:fill="auto"/>
            <w:vAlign w:val="bottom"/>
            <w:hideMark/>
          </w:tcPr>
          <w:p w14:paraId="29E475CC" w14:textId="6BAB6965" w:rsidR="0082162F" w:rsidRPr="0082162F" w:rsidRDefault="0082162F" w:rsidP="0082162F">
            <w:pPr>
              <w:jc w:val="right"/>
              <w:rPr>
                <w:b/>
                <w:bCs/>
                <w:sz w:val="18"/>
                <w:szCs w:val="16"/>
                <w:lang w:eastAsia="tr-TR"/>
              </w:rPr>
            </w:pPr>
            <w:r w:rsidRPr="00A578F4">
              <w:rPr>
                <w:b/>
                <w:bCs/>
                <w:sz w:val="18"/>
                <w:szCs w:val="16"/>
                <w:lang w:eastAsia="tr-TR"/>
              </w:rPr>
              <w:t>447,911</w:t>
            </w:r>
          </w:p>
        </w:tc>
        <w:tc>
          <w:tcPr>
            <w:tcW w:w="1319" w:type="dxa"/>
            <w:shd w:val="clear" w:color="auto" w:fill="auto"/>
            <w:vAlign w:val="bottom"/>
            <w:hideMark/>
          </w:tcPr>
          <w:p w14:paraId="3C87D8F1" w14:textId="58475233" w:rsidR="0082162F" w:rsidRPr="0082162F" w:rsidRDefault="0082162F" w:rsidP="0082162F">
            <w:pPr>
              <w:jc w:val="right"/>
              <w:rPr>
                <w:b/>
                <w:bCs/>
              </w:rPr>
            </w:pPr>
            <w:r w:rsidRPr="0082162F">
              <w:rPr>
                <w:b/>
                <w:bCs/>
                <w:sz w:val="18"/>
                <w:szCs w:val="16"/>
                <w:lang w:eastAsia="tr-TR"/>
              </w:rPr>
              <w:t>140,178</w:t>
            </w:r>
          </w:p>
        </w:tc>
        <w:tc>
          <w:tcPr>
            <w:tcW w:w="1320" w:type="dxa"/>
            <w:shd w:val="clear" w:color="auto" w:fill="auto"/>
            <w:vAlign w:val="bottom"/>
            <w:hideMark/>
          </w:tcPr>
          <w:p w14:paraId="429A7A7B" w14:textId="25F47FD8" w:rsidR="0082162F" w:rsidRPr="0082162F" w:rsidRDefault="0082162F" w:rsidP="0082162F">
            <w:pPr>
              <w:jc w:val="right"/>
              <w:rPr>
                <w:b/>
                <w:bCs/>
              </w:rPr>
            </w:pPr>
            <w:r w:rsidRPr="0082162F">
              <w:rPr>
                <w:b/>
                <w:bCs/>
                <w:sz w:val="18"/>
                <w:szCs w:val="16"/>
                <w:lang w:eastAsia="tr-TR"/>
              </w:rPr>
              <w:t>1,283,917</w:t>
            </w:r>
          </w:p>
        </w:tc>
      </w:tr>
    </w:tbl>
    <w:p w14:paraId="75A40E34" w14:textId="77777777" w:rsidR="00E30CF9" w:rsidRPr="00CB56EC" w:rsidRDefault="00E30CF9" w:rsidP="00897CED">
      <w:pPr>
        <w:autoSpaceDE w:val="0"/>
        <w:autoSpaceDN w:val="0"/>
        <w:adjustRightInd w:val="0"/>
        <w:ind w:left="540" w:hanging="540"/>
        <w:rPr>
          <w:rFonts w:eastAsia="Arial Unicode MS"/>
          <w:sz w:val="4"/>
          <w:szCs w:val="16"/>
          <w:highlight w:val="yellow"/>
        </w:rPr>
      </w:pPr>
    </w:p>
    <w:p w14:paraId="31C1E690" w14:textId="77777777" w:rsidR="00E30CF9" w:rsidRPr="00CB56EC" w:rsidRDefault="00E30CF9" w:rsidP="00897CED">
      <w:pPr>
        <w:autoSpaceDE w:val="0"/>
        <w:autoSpaceDN w:val="0"/>
        <w:adjustRightInd w:val="0"/>
        <w:ind w:left="540" w:hanging="540"/>
        <w:jc w:val="both"/>
        <w:rPr>
          <w:rFonts w:eastAsia="Arial Unicode MS"/>
          <w:sz w:val="2"/>
          <w:szCs w:val="6"/>
          <w:highlight w:val="yellow"/>
        </w:rPr>
      </w:pPr>
    </w:p>
    <w:p w14:paraId="76B6FDF2" w14:textId="1C20D279" w:rsidR="00E30CF9" w:rsidRPr="00CB56EC" w:rsidRDefault="00897CED" w:rsidP="00897CED">
      <w:pPr>
        <w:autoSpaceDE w:val="0"/>
        <w:autoSpaceDN w:val="0"/>
        <w:adjustRightInd w:val="0"/>
        <w:ind w:left="142" w:right="-1" w:hanging="142"/>
        <w:jc w:val="both"/>
        <w:rPr>
          <w:rFonts w:eastAsia="Arial Unicode MS"/>
          <w:sz w:val="12"/>
          <w:szCs w:val="12"/>
          <w:highlight w:val="yellow"/>
        </w:rPr>
      </w:pPr>
      <w:r w:rsidRPr="00CB56EC">
        <w:rPr>
          <w:rFonts w:eastAsia="Arial Unicode MS"/>
          <w:sz w:val="16"/>
          <w:vertAlign w:val="superscript"/>
        </w:rPr>
        <w:t xml:space="preserve">1 </w:t>
      </w:r>
      <w:r w:rsidR="002F639E">
        <w:rPr>
          <w:rFonts w:eastAsia="Arial Unicode MS"/>
          <w:sz w:val="12"/>
          <w:szCs w:val="12"/>
        </w:rPr>
        <w:t xml:space="preserve">31 </w:t>
      </w:r>
      <w:r w:rsidR="00A646E5">
        <w:rPr>
          <w:rFonts w:eastAsia="Arial Unicode MS"/>
          <w:sz w:val="12"/>
          <w:szCs w:val="12"/>
        </w:rPr>
        <w:t>Mart</w:t>
      </w:r>
      <w:r w:rsidR="002F639E">
        <w:rPr>
          <w:rFonts w:eastAsia="Arial Unicode MS"/>
          <w:sz w:val="12"/>
          <w:szCs w:val="12"/>
        </w:rPr>
        <w:t xml:space="preserve"> 202</w:t>
      </w:r>
      <w:r w:rsidR="00A646E5">
        <w:rPr>
          <w:rFonts w:eastAsia="Arial Unicode MS"/>
          <w:sz w:val="12"/>
          <w:szCs w:val="12"/>
        </w:rPr>
        <w:t>5</w:t>
      </w:r>
      <w:r w:rsidR="00E30CF9" w:rsidRPr="00CB56EC">
        <w:rPr>
          <w:rFonts w:eastAsia="Arial Unicode MS"/>
          <w:sz w:val="12"/>
          <w:szCs w:val="12"/>
        </w:rPr>
        <w:t xml:space="preserve"> </w:t>
      </w:r>
      <w:r w:rsidR="00E30CF9" w:rsidRPr="003A1000">
        <w:rPr>
          <w:rFonts w:eastAsia="Arial Unicode MS"/>
          <w:sz w:val="12"/>
          <w:szCs w:val="12"/>
        </w:rPr>
        <w:t xml:space="preserve">tarihi </w:t>
      </w:r>
      <w:r w:rsidR="00E30CF9" w:rsidRPr="0082162F">
        <w:rPr>
          <w:rFonts w:eastAsia="Arial Unicode MS"/>
          <w:sz w:val="12"/>
          <w:szCs w:val="12"/>
        </w:rPr>
        <w:t xml:space="preserve">itibarıyla </w:t>
      </w:r>
      <w:r w:rsidR="0082162F" w:rsidRPr="0082162F">
        <w:rPr>
          <w:rFonts w:eastAsia="Arial Unicode MS"/>
          <w:sz w:val="12"/>
          <w:szCs w:val="12"/>
        </w:rPr>
        <w:t>7,446</w:t>
      </w:r>
      <w:r w:rsidR="00A646E5" w:rsidRPr="0082162F">
        <w:rPr>
          <w:rFonts w:eastAsia="Arial Unicode MS"/>
          <w:sz w:val="12"/>
          <w:szCs w:val="12"/>
        </w:rPr>
        <w:t xml:space="preserve"> </w:t>
      </w:r>
      <w:r w:rsidR="0082162F" w:rsidRPr="0082162F">
        <w:rPr>
          <w:rFonts w:eastAsia="Arial Unicode MS"/>
          <w:sz w:val="12"/>
          <w:szCs w:val="12"/>
        </w:rPr>
        <w:t>TL</w:t>
      </w:r>
      <w:r w:rsidR="0082162F" w:rsidRPr="003A1000" w:rsidDel="00443D75">
        <w:rPr>
          <w:sz w:val="12"/>
          <w:szCs w:val="12"/>
        </w:rPr>
        <w:t xml:space="preserve"> </w:t>
      </w:r>
      <w:r w:rsidR="0082162F" w:rsidRPr="003A1000">
        <w:rPr>
          <w:rFonts w:eastAsia="Arial Unicode MS"/>
          <w:sz w:val="12"/>
          <w:szCs w:val="12"/>
        </w:rPr>
        <w:t>(</w:t>
      </w:r>
      <w:r w:rsidR="00E30CF9" w:rsidRPr="00CB56EC">
        <w:rPr>
          <w:rFonts w:eastAsia="Arial Unicode MS"/>
          <w:sz w:val="12"/>
          <w:szCs w:val="12"/>
        </w:rPr>
        <w:t>31 Aralık 202</w:t>
      </w:r>
      <w:r w:rsidR="00A646E5">
        <w:rPr>
          <w:rFonts w:eastAsia="Arial Unicode MS"/>
          <w:sz w:val="12"/>
          <w:szCs w:val="12"/>
        </w:rPr>
        <w:t>4</w:t>
      </w:r>
      <w:r w:rsidR="00E30CF9" w:rsidRPr="00CB56EC">
        <w:rPr>
          <w:rFonts w:eastAsia="Arial Unicode MS"/>
          <w:sz w:val="12"/>
          <w:szCs w:val="12"/>
        </w:rPr>
        <w:t xml:space="preserve"> – </w:t>
      </w:r>
      <w:r w:rsidR="00A646E5">
        <w:rPr>
          <w:rFonts w:eastAsia="Arial Unicode MS"/>
          <w:sz w:val="12"/>
          <w:szCs w:val="12"/>
        </w:rPr>
        <w:t>689,297</w:t>
      </w:r>
      <w:r w:rsidR="0046772A" w:rsidRPr="00CB56EC">
        <w:rPr>
          <w:rFonts w:eastAsia="Arial Unicode MS"/>
          <w:sz w:val="12"/>
          <w:szCs w:val="12"/>
        </w:rPr>
        <w:t xml:space="preserve"> </w:t>
      </w:r>
      <w:r w:rsidR="0082162F" w:rsidRPr="00CB56EC">
        <w:rPr>
          <w:rFonts w:eastAsia="Arial Unicode MS"/>
          <w:sz w:val="12"/>
          <w:szCs w:val="12"/>
        </w:rPr>
        <w:t>TL)</w:t>
      </w:r>
      <w:r w:rsidR="00E30CF9" w:rsidRPr="00CB56EC">
        <w:rPr>
          <w:rFonts w:eastAsia="Arial Unicode MS"/>
          <w:sz w:val="12"/>
          <w:szCs w:val="12"/>
        </w:rPr>
        <w:t xml:space="preserve"> tutarında kıymetli maden depo hesabı </w:t>
      </w:r>
      <w:r w:rsidRPr="00CB56EC">
        <w:rPr>
          <w:rFonts w:eastAsia="Arial Unicode MS"/>
          <w:sz w:val="12"/>
          <w:szCs w:val="12"/>
        </w:rPr>
        <w:t>tutarından oluşmaktadır</w:t>
      </w:r>
      <w:r w:rsidR="00E30CF9" w:rsidRPr="00CB56EC">
        <w:rPr>
          <w:rFonts w:eastAsia="Arial Unicode MS"/>
          <w:color w:val="0D0D0D"/>
          <w:sz w:val="12"/>
          <w:szCs w:val="12"/>
        </w:rPr>
        <w:t>.</w:t>
      </w:r>
    </w:p>
    <w:p w14:paraId="653932BC" w14:textId="77777777" w:rsidR="00E30CF9" w:rsidRPr="00CB56EC" w:rsidRDefault="00E30CF9" w:rsidP="00E30CF9">
      <w:pPr>
        <w:autoSpaceDE w:val="0"/>
        <w:autoSpaceDN w:val="0"/>
        <w:adjustRightInd w:val="0"/>
        <w:ind w:hanging="567"/>
        <w:rPr>
          <w:rFonts w:eastAsia="Arial Unicode MS"/>
          <w:b/>
          <w:sz w:val="14"/>
          <w:highlight w:val="yellow"/>
        </w:rPr>
      </w:pPr>
    </w:p>
    <w:p w14:paraId="5E5C4005" w14:textId="77777777" w:rsidR="00E30CF9" w:rsidRPr="00CB56EC" w:rsidRDefault="00E30CF9" w:rsidP="001D5402">
      <w:pPr>
        <w:autoSpaceDE w:val="0"/>
        <w:autoSpaceDN w:val="0"/>
        <w:adjustRightInd w:val="0"/>
        <w:rPr>
          <w:rFonts w:eastAsia="Arial Unicode MS"/>
          <w:b/>
        </w:rPr>
      </w:pPr>
      <w:r w:rsidRPr="00CB56EC">
        <w:rPr>
          <w:rFonts w:eastAsia="Arial Unicode MS"/>
          <w:b/>
        </w:rPr>
        <w:t>T.C. Merkez Bankası hesabına ilişkin bilgiler</w:t>
      </w:r>
    </w:p>
    <w:p w14:paraId="1410E4F9" w14:textId="77777777" w:rsidR="00E30CF9" w:rsidRPr="00CB56EC" w:rsidRDefault="00E30CF9" w:rsidP="00E30CF9">
      <w:pPr>
        <w:tabs>
          <w:tab w:val="left" w:pos="3270"/>
        </w:tabs>
        <w:autoSpaceDE w:val="0"/>
        <w:autoSpaceDN w:val="0"/>
        <w:adjustRightInd w:val="0"/>
        <w:rPr>
          <w:sz w:val="18"/>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9"/>
        <w:gridCol w:w="1320"/>
        <w:gridCol w:w="1319"/>
        <w:gridCol w:w="1320"/>
      </w:tblGrid>
      <w:tr w:rsidR="00E30CF9" w:rsidRPr="00CB56EC" w14:paraId="7B87A192" w14:textId="77777777" w:rsidTr="0082162F">
        <w:trPr>
          <w:trHeight w:hRule="exact" w:val="227"/>
        </w:trPr>
        <w:tc>
          <w:tcPr>
            <w:tcW w:w="3964" w:type="dxa"/>
            <w:shd w:val="clear" w:color="auto" w:fill="auto"/>
            <w:vAlign w:val="center"/>
            <w:hideMark/>
          </w:tcPr>
          <w:p w14:paraId="672CE02C" w14:textId="77777777" w:rsidR="00E30CF9" w:rsidRPr="00CB56EC" w:rsidRDefault="00E30CF9" w:rsidP="00EC5B11">
            <w:pPr>
              <w:jc w:val="right"/>
              <w:rPr>
                <w:sz w:val="18"/>
                <w:szCs w:val="16"/>
                <w:lang w:eastAsia="tr-TR"/>
              </w:rPr>
            </w:pPr>
            <w:r w:rsidRPr="00CB56EC">
              <w:rPr>
                <w:sz w:val="18"/>
                <w:szCs w:val="16"/>
                <w:lang w:eastAsia="tr-TR"/>
              </w:rPr>
              <w:t> </w:t>
            </w:r>
          </w:p>
        </w:tc>
        <w:tc>
          <w:tcPr>
            <w:tcW w:w="2639" w:type="dxa"/>
            <w:gridSpan w:val="2"/>
            <w:shd w:val="clear" w:color="auto" w:fill="auto"/>
            <w:vAlign w:val="center"/>
            <w:hideMark/>
          </w:tcPr>
          <w:p w14:paraId="3FA0EF45" w14:textId="77777777" w:rsidR="00E30CF9" w:rsidRPr="00CB56EC" w:rsidRDefault="00E30CF9" w:rsidP="00EC5B11">
            <w:pPr>
              <w:jc w:val="center"/>
              <w:rPr>
                <w:b/>
                <w:bCs/>
                <w:sz w:val="18"/>
                <w:szCs w:val="16"/>
                <w:lang w:eastAsia="tr-TR"/>
              </w:rPr>
            </w:pPr>
            <w:r w:rsidRPr="00CB56EC">
              <w:rPr>
                <w:b/>
                <w:bCs/>
                <w:sz w:val="18"/>
                <w:szCs w:val="16"/>
                <w:lang w:eastAsia="tr-TR"/>
              </w:rPr>
              <w:t>Cari Dönem</w:t>
            </w:r>
          </w:p>
        </w:tc>
        <w:tc>
          <w:tcPr>
            <w:tcW w:w="2639" w:type="dxa"/>
            <w:gridSpan w:val="2"/>
            <w:shd w:val="clear" w:color="auto" w:fill="auto"/>
            <w:vAlign w:val="center"/>
            <w:hideMark/>
          </w:tcPr>
          <w:p w14:paraId="1C080A80" w14:textId="77777777" w:rsidR="00E30CF9" w:rsidRPr="00CB56EC" w:rsidRDefault="00E30CF9" w:rsidP="00EC5B11">
            <w:pPr>
              <w:jc w:val="center"/>
              <w:rPr>
                <w:b/>
                <w:bCs/>
                <w:sz w:val="18"/>
                <w:szCs w:val="16"/>
                <w:lang w:eastAsia="tr-TR"/>
              </w:rPr>
            </w:pPr>
            <w:r w:rsidRPr="00CB56EC">
              <w:rPr>
                <w:b/>
                <w:bCs/>
                <w:sz w:val="18"/>
                <w:szCs w:val="16"/>
                <w:lang w:eastAsia="tr-TR"/>
              </w:rPr>
              <w:t>Önceki Dönem</w:t>
            </w:r>
          </w:p>
        </w:tc>
      </w:tr>
      <w:tr w:rsidR="00EC5B11" w:rsidRPr="00CB56EC" w14:paraId="0FD1600B" w14:textId="77777777" w:rsidTr="0082162F">
        <w:trPr>
          <w:trHeight w:hRule="exact" w:val="227"/>
        </w:trPr>
        <w:tc>
          <w:tcPr>
            <w:tcW w:w="3964" w:type="dxa"/>
            <w:shd w:val="clear" w:color="auto" w:fill="auto"/>
            <w:vAlign w:val="center"/>
            <w:hideMark/>
          </w:tcPr>
          <w:p w14:paraId="1D4E4C69" w14:textId="77777777" w:rsidR="00E30CF9" w:rsidRPr="00CB56EC" w:rsidRDefault="00E30CF9" w:rsidP="00EC5B11">
            <w:pPr>
              <w:jc w:val="right"/>
              <w:rPr>
                <w:sz w:val="18"/>
                <w:szCs w:val="16"/>
                <w:lang w:eastAsia="tr-TR"/>
              </w:rPr>
            </w:pPr>
            <w:r w:rsidRPr="00CB56EC">
              <w:rPr>
                <w:sz w:val="18"/>
                <w:szCs w:val="16"/>
                <w:lang w:eastAsia="tr-TR"/>
              </w:rPr>
              <w:t> </w:t>
            </w:r>
          </w:p>
        </w:tc>
        <w:tc>
          <w:tcPr>
            <w:tcW w:w="1319" w:type="dxa"/>
            <w:shd w:val="clear" w:color="auto" w:fill="auto"/>
            <w:vAlign w:val="center"/>
            <w:hideMark/>
          </w:tcPr>
          <w:p w14:paraId="5FD6210C" w14:textId="77777777" w:rsidR="00E30CF9" w:rsidRPr="00CB56EC" w:rsidRDefault="00E30CF9" w:rsidP="00EC5B11">
            <w:pPr>
              <w:jc w:val="right"/>
              <w:rPr>
                <w:b/>
                <w:bCs/>
                <w:sz w:val="18"/>
                <w:szCs w:val="16"/>
                <w:lang w:eastAsia="tr-TR"/>
              </w:rPr>
            </w:pPr>
            <w:r w:rsidRPr="00CB56EC">
              <w:rPr>
                <w:b/>
                <w:bCs/>
                <w:sz w:val="18"/>
                <w:szCs w:val="16"/>
                <w:lang w:eastAsia="tr-TR"/>
              </w:rPr>
              <w:t>TP</w:t>
            </w:r>
          </w:p>
        </w:tc>
        <w:tc>
          <w:tcPr>
            <w:tcW w:w="1320" w:type="dxa"/>
            <w:shd w:val="clear" w:color="auto" w:fill="auto"/>
            <w:vAlign w:val="center"/>
            <w:hideMark/>
          </w:tcPr>
          <w:p w14:paraId="34BEBF73" w14:textId="77777777" w:rsidR="00E30CF9" w:rsidRPr="00CB56EC" w:rsidRDefault="00E30CF9" w:rsidP="00EC5B11">
            <w:pPr>
              <w:jc w:val="right"/>
              <w:rPr>
                <w:b/>
                <w:bCs/>
                <w:sz w:val="18"/>
                <w:szCs w:val="16"/>
                <w:lang w:eastAsia="tr-TR"/>
              </w:rPr>
            </w:pPr>
            <w:r w:rsidRPr="00CB56EC">
              <w:rPr>
                <w:b/>
                <w:bCs/>
                <w:sz w:val="18"/>
                <w:szCs w:val="16"/>
                <w:lang w:eastAsia="tr-TR"/>
              </w:rPr>
              <w:t>YP</w:t>
            </w:r>
          </w:p>
        </w:tc>
        <w:tc>
          <w:tcPr>
            <w:tcW w:w="1319" w:type="dxa"/>
            <w:shd w:val="clear" w:color="auto" w:fill="auto"/>
            <w:vAlign w:val="center"/>
            <w:hideMark/>
          </w:tcPr>
          <w:p w14:paraId="14C35C72" w14:textId="77777777" w:rsidR="00E30CF9" w:rsidRPr="00CB56EC" w:rsidRDefault="00E30CF9" w:rsidP="00EC5B11">
            <w:pPr>
              <w:jc w:val="right"/>
              <w:rPr>
                <w:b/>
                <w:bCs/>
                <w:sz w:val="18"/>
                <w:szCs w:val="16"/>
                <w:lang w:eastAsia="tr-TR"/>
              </w:rPr>
            </w:pPr>
            <w:r w:rsidRPr="00CB56EC">
              <w:rPr>
                <w:b/>
                <w:bCs/>
                <w:sz w:val="18"/>
                <w:szCs w:val="16"/>
                <w:lang w:eastAsia="tr-TR"/>
              </w:rPr>
              <w:t>TP</w:t>
            </w:r>
          </w:p>
        </w:tc>
        <w:tc>
          <w:tcPr>
            <w:tcW w:w="1320" w:type="dxa"/>
            <w:shd w:val="clear" w:color="auto" w:fill="auto"/>
            <w:vAlign w:val="center"/>
            <w:hideMark/>
          </w:tcPr>
          <w:p w14:paraId="25BE47B3" w14:textId="77777777" w:rsidR="00E30CF9" w:rsidRPr="00CB56EC" w:rsidRDefault="00E30CF9" w:rsidP="00EC5B11">
            <w:pPr>
              <w:jc w:val="right"/>
              <w:rPr>
                <w:b/>
                <w:bCs/>
                <w:sz w:val="18"/>
                <w:szCs w:val="16"/>
                <w:lang w:eastAsia="tr-TR"/>
              </w:rPr>
            </w:pPr>
            <w:r w:rsidRPr="00CB56EC">
              <w:rPr>
                <w:b/>
                <w:bCs/>
                <w:sz w:val="18"/>
                <w:szCs w:val="16"/>
                <w:lang w:eastAsia="tr-TR"/>
              </w:rPr>
              <w:t>YP</w:t>
            </w:r>
          </w:p>
        </w:tc>
      </w:tr>
      <w:tr w:rsidR="0082162F" w:rsidRPr="00CB56EC" w14:paraId="3687BC03" w14:textId="77777777" w:rsidTr="0082162F">
        <w:trPr>
          <w:trHeight w:hRule="exact" w:val="227"/>
        </w:trPr>
        <w:tc>
          <w:tcPr>
            <w:tcW w:w="3964" w:type="dxa"/>
            <w:shd w:val="clear" w:color="auto" w:fill="auto"/>
            <w:vAlign w:val="bottom"/>
            <w:hideMark/>
          </w:tcPr>
          <w:p w14:paraId="6E5E3A72" w14:textId="0449D366" w:rsidR="0082162F" w:rsidRPr="00CB56EC" w:rsidRDefault="0082162F" w:rsidP="0082162F">
            <w:pPr>
              <w:rPr>
                <w:sz w:val="18"/>
                <w:szCs w:val="16"/>
                <w:lang w:eastAsia="tr-TR"/>
              </w:rPr>
            </w:pPr>
            <w:r w:rsidRPr="00CB56EC">
              <w:rPr>
                <w:sz w:val="18"/>
                <w:szCs w:val="16"/>
                <w:lang w:eastAsia="tr-TR"/>
              </w:rPr>
              <w:t>Vadesiz Serbest Hesap</w:t>
            </w:r>
          </w:p>
        </w:tc>
        <w:tc>
          <w:tcPr>
            <w:tcW w:w="1319" w:type="dxa"/>
            <w:shd w:val="clear" w:color="auto" w:fill="auto"/>
            <w:vAlign w:val="bottom"/>
            <w:hideMark/>
          </w:tcPr>
          <w:p w14:paraId="2FF506F3" w14:textId="73108973" w:rsidR="0082162F" w:rsidRPr="00CB56EC" w:rsidRDefault="0082162F" w:rsidP="0082162F">
            <w:pPr>
              <w:jc w:val="right"/>
              <w:rPr>
                <w:sz w:val="18"/>
                <w:szCs w:val="16"/>
                <w:lang w:eastAsia="tr-TR"/>
              </w:rPr>
            </w:pPr>
            <w:r w:rsidRPr="00A578F4">
              <w:rPr>
                <w:sz w:val="18"/>
                <w:szCs w:val="16"/>
                <w:lang w:eastAsia="tr-TR"/>
              </w:rPr>
              <w:t>1,026,668</w:t>
            </w:r>
          </w:p>
        </w:tc>
        <w:tc>
          <w:tcPr>
            <w:tcW w:w="1320" w:type="dxa"/>
            <w:shd w:val="clear" w:color="auto" w:fill="auto"/>
            <w:vAlign w:val="bottom"/>
            <w:hideMark/>
          </w:tcPr>
          <w:p w14:paraId="66186287" w14:textId="35109A84" w:rsidR="0082162F" w:rsidRPr="00CB56EC" w:rsidRDefault="0082162F" w:rsidP="0082162F">
            <w:pPr>
              <w:jc w:val="right"/>
              <w:rPr>
                <w:sz w:val="18"/>
                <w:szCs w:val="16"/>
                <w:lang w:eastAsia="tr-TR"/>
              </w:rPr>
            </w:pPr>
            <w:r w:rsidRPr="00A578F4">
              <w:rPr>
                <w:sz w:val="18"/>
                <w:szCs w:val="16"/>
                <w:lang w:eastAsia="tr-TR"/>
              </w:rPr>
              <w:t>8</w:t>
            </w:r>
          </w:p>
        </w:tc>
        <w:tc>
          <w:tcPr>
            <w:tcW w:w="1319" w:type="dxa"/>
            <w:shd w:val="clear" w:color="auto" w:fill="auto"/>
            <w:vAlign w:val="bottom"/>
            <w:hideMark/>
          </w:tcPr>
          <w:p w14:paraId="5088D578" w14:textId="37154156" w:rsidR="0082162F" w:rsidRPr="00CB56EC" w:rsidRDefault="0082162F" w:rsidP="0082162F">
            <w:pPr>
              <w:jc w:val="right"/>
            </w:pPr>
            <w:r w:rsidRPr="00B15AD3">
              <w:rPr>
                <w:sz w:val="18"/>
                <w:szCs w:val="16"/>
                <w:lang w:eastAsia="tr-TR"/>
              </w:rPr>
              <w:t>140,178</w:t>
            </w:r>
          </w:p>
        </w:tc>
        <w:tc>
          <w:tcPr>
            <w:tcW w:w="1320" w:type="dxa"/>
            <w:shd w:val="clear" w:color="auto" w:fill="auto"/>
            <w:vAlign w:val="bottom"/>
            <w:hideMark/>
          </w:tcPr>
          <w:p w14:paraId="2C72432C" w14:textId="321C8C38" w:rsidR="0082162F" w:rsidRPr="00CB56EC" w:rsidRDefault="0082162F" w:rsidP="0082162F">
            <w:pPr>
              <w:jc w:val="right"/>
            </w:pPr>
            <w:r w:rsidRPr="00B15AD3">
              <w:rPr>
                <w:sz w:val="18"/>
                <w:szCs w:val="16"/>
                <w:lang w:eastAsia="tr-TR"/>
              </w:rPr>
              <w:t>7</w:t>
            </w:r>
          </w:p>
        </w:tc>
      </w:tr>
      <w:tr w:rsidR="0082162F" w:rsidRPr="00CB56EC" w14:paraId="1503BA71" w14:textId="77777777" w:rsidTr="0082162F">
        <w:trPr>
          <w:trHeight w:hRule="exact" w:val="227"/>
        </w:trPr>
        <w:tc>
          <w:tcPr>
            <w:tcW w:w="3964" w:type="dxa"/>
            <w:shd w:val="clear" w:color="auto" w:fill="auto"/>
            <w:vAlign w:val="bottom"/>
            <w:hideMark/>
          </w:tcPr>
          <w:p w14:paraId="10448E71" w14:textId="77777777" w:rsidR="0082162F" w:rsidRPr="00CB56EC" w:rsidRDefault="0082162F" w:rsidP="0082162F">
            <w:pPr>
              <w:rPr>
                <w:sz w:val="18"/>
                <w:szCs w:val="16"/>
                <w:lang w:eastAsia="tr-TR"/>
              </w:rPr>
            </w:pPr>
            <w:r w:rsidRPr="00CB56EC">
              <w:rPr>
                <w:sz w:val="18"/>
                <w:szCs w:val="16"/>
                <w:lang w:eastAsia="tr-TR"/>
              </w:rPr>
              <w:t>Vadeli Serbest Hesap</w:t>
            </w:r>
          </w:p>
        </w:tc>
        <w:tc>
          <w:tcPr>
            <w:tcW w:w="1319" w:type="dxa"/>
            <w:shd w:val="clear" w:color="auto" w:fill="auto"/>
            <w:vAlign w:val="bottom"/>
            <w:hideMark/>
          </w:tcPr>
          <w:p w14:paraId="3119463D" w14:textId="1F254A3D" w:rsidR="0082162F" w:rsidRPr="00CB56EC" w:rsidRDefault="0082162F" w:rsidP="0082162F">
            <w:pPr>
              <w:jc w:val="right"/>
              <w:rPr>
                <w:sz w:val="18"/>
                <w:szCs w:val="16"/>
                <w:lang w:eastAsia="tr-TR"/>
              </w:rPr>
            </w:pPr>
            <w:r w:rsidRPr="0082162F">
              <w:rPr>
                <w:sz w:val="18"/>
                <w:szCs w:val="16"/>
                <w:lang w:eastAsia="tr-TR"/>
              </w:rPr>
              <w:t>-</w:t>
            </w:r>
          </w:p>
        </w:tc>
        <w:tc>
          <w:tcPr>
            <w:tcW w:w="1320" w:type="dxa"/>
            <w:shd w:val="clear" w:color="auto" w:fill="auto"/>
            <w:vAlign w:val="bottom"/>
            <w:hideMark/>
          </w:tcPr>
          <w:p w14:paraId="31A86D0D" w14:textId="66A19D70" w:rsidR="0082162F" w:rsidRPr="00CB56EC" w:rsidRDefault="0082162F" w:rsidP="0082162F">
            <w:pPr>
              <w:jc w:val="right"/>
              <w:rPr>
                <w:sz w:val="18"/>
                <w:szCs w:val="16"/>
                <w:lang w:eastAsia="tr-TR"/>
              </w:rPr>
            </w:pPr>
            <w:r w:rsidRPr="0082162F">
              <w:rPr>
                <w:sz w:val="18"/>
                <w:szCs w:val="16"/>
                <w:lang w:eastAsia="tr-TR"/>
              </w:rPr>
              <w:t>-</w:t>
            </w:r>
          </w:p>
        </w:tc>
        <w:tc>
          <w:tcPr>
            <w:tcW w:w="1319" w:type="dxa"/>
            <w:shd w:val="clear" w:color="auto" w:fill="auto"/>
            <w:vAlign w:val="bottom"/>
            <w:hideMark/>
          </w:tcPr>
          <w:p w14:paraId="256C4BDD" w14:textId="78B9CF43" w:rsidR="0082162F" w:rsidRPr="00CB56EC" w:rsidRDefault="0082162F" w:rsidP="0082162F">
            <w:pPr>
              <w:jc w:val="right"/>
            </w:pPr>
            <w:r w:rsidRPr="000B13FE">
              <w:rPr>
                <w:sz w:val="18"/>
                <w:szCs w:val="16"/>
                <w:lang w:eastAsia="tr-TR"/>
              </w:rPr>
              <w:t>-</w:t>
            </w:r>
          </w:p>
        </w:tc>
        <w:tc>
          <w:tcPr>
            <w:tcW w:w="1320" w:type="dxa"/>
            <w:shd w:val="clear" w:color="auto" w:fill="auto"/>
            <w:vAlign w:val="bottom"/>
            <w:hideMark/>
          </w:tcPr>
          <w:p w14:paraId="46A72358" w14:textId="435A35C8" w:rsidR="0082162F" w:rsidRPr="00CB56EC" w:rsidRDefault="0082162F" w:rsidP="0082162F">
            <w:pPr>
              <w:jc w:val="right"/>
            </w:pPr>
            <w:r w:rsidRPr="000B13FE">
              <w:rPr>
                <w:sz w:val="18"/>
                <w:szCs w:val="16"/>
                <w:lang w:eastAsia="tr-TR"/>
              </w:rPr>
              <w:t>-</w:t>
            </w:r>
          </w:p>
        </w:tc>
      </w:tr>
      <w:tr w:rsidR="0082162F" w:rsidRPr="00CB56EC" w14:paraId="07803F56" w14:textId="77777777" w:rsidTr="0082162F">
        <w:trPr>
          <w:trHeight w:hRule="exact" w:val="227"/>
        </w:trPr>
        <w:tc>
          <w:tcPr>
            <w:tcW w:w="3964" w:type="dxa"/>
            <w:shd w:val="clear" w:color="auto" w:fill="auto"/>
            <w:vAlign w:val="bottom"/>
            <w:hideMark/>
          </w:tcPr>
          <w:p w14:paraId="4B1441DD" w14:textId="58DB8638" w:rsidR="0082162F" w:rsidRPr="00CB56EC" w:rsidRDefault="0082162F" w:rsidP="0082162F">
            <w:pPr>
              <w:rPr>
                <w:sz w:val="18"/>
                <w:szCs w:val="16"/>
                <w:lang w:eastAsia="tr-TR"/>
              </w:rPr>
            </w:pPr>
            <w:r w:rsidRPr="00CB56EC">
              <w:rPr>
                <w:sz w:val="18"/>
                <w:szCs w:val="16"/>
                <w:lang w:eastAsia="tr-TR"/>
              </w:rPr>
              <w:t>Vadeli Serbest Olmayan Hesap</w:t>
            </w:r>
          </w:p>
        </w:tc>
        <w:tc>
          <w:tcPr>
            <w:tcW w:w="1319" w:type="dxa"/>
            <w:shd w:val="clear" w:color="auto" w:fill="auto"/>
            <w:vAlign w:val="bottom"/>
          </w:tcPr>
          <w:p w14:paraId="632F99B1" w14:textId="6824F904" w:rsidR="0082162F" w:rsidRPr="00CB56EC" w:rsidRDefault="0082162F" w:rsidP="0082162F">
            <w:pPr>
              <w:jc w:val="right"/>
              <w:rPr>
                <w:sz w:val="18"/>
                <w:szCs w:val="16"/>
                <w:lang w:eastAsia="tr-TR"/>
              </w:rPr>
            </w:pPr>
            <w:r w:rsidRPr="0082162F">
              <w:rPr>
                <w:sz w:val="18"/>
                <w:szCs w:val="16"/>
                <w:lang w:eastAsia="tr-TR"/>
              </w:rPr>
              <w:t>-</w:t>
            </w:r>
          </w:p>
        </w:tc>
        <w:tc>
          <w:tcPr>
            <w:tcW w:w="1320" w:type="dxa"/>
            <w:shd w:val="clear" w:color="auto" w:fill="auto"/>
            <w:vAlign w:val="bottom"/>
          </w:tcPr>
          <w:p w14:paraId="34281669" w14:textId="4AF6DCB9" w:rsidR="0082162F" w:rsidRPr="00CB56EC" w:rsidRDefault="0082162F" w:rsidP="0082162F">
            <w:pPr>
              <w:jc w:val="right"/>
              <w:rPr>
                <w:sz w:val="18"/>
                <w:szCs w:val="16"/>
                <w:lang w:eastAsia="tr-TR"/>
              </w:rPr>
            </w:pPr>
            <w:r w:rsidRPr="00A578F4">
              <w:rPr>
                <w:sz w:val="18"/>
                <w:szCs w:val="16"/>
                <w:lang w:eastAsia="tr-TR"/>
              </w:rPr>
              <w:t>440,457</w:t>
            </w:r>
          </w:p>
        </w:tc>
        <w:tc>
          <w:tcPr>
            <w:tcW w:w="1319" w:type="dxa"/>
            <w:shd w:val="clear" w:color="auto" w:fill="auto"/>
            <w:vAlign w:val="bottom"/>
          </w:tcPr>
          <w:p w14:paraId="00F07E55" w14:textId="5BDA14C8" w:rsidR="0082162F" w:rsidRPr="00CB56EC" w:rsidRDefault="0082162F" w:rsidP="0082162F">
            <w:pPr>
              <w:jc w:val="right"/>
            </w:pPr>
            <w:r w:rsidRPr="000B13FE">
              <w:rPr>
                <w:sz w:val="18"/>
                <w:szCs w:val="16"/>
                <w:lang w:eastAsia="tr-TR"/>
              </w:rPr>
              <w:t>-</w:t>
            </w:r>
          </w:p>
        </w:tc>
        <w:tc>
          <w:tcPr>
            <w:tcW w:w="1320" w:type="dxa"/>
            <w:shd w:val="clear" w:color="auto" w:fill="auto"/>
            <w:vAlign w:val="bottom"/>
          </w:tcPr>
          <w:p w14:paraId="252B4199" w14:textId="5FD7D7CF" w:rsidR="0082162F" w:rsidRPr="00CB56EC" w:rsidRDefault="0082162F" w:rsidP="0082162F">
            <w:pPr>
              <w:jc w:val="right"/>
            </w:pPr>
            <w:r w:rsidRPr="00B15AD3">
              <w:rPr>
                <w:sz w:val="18"/>
                <w:szCs w:val="16"/>
                <w:lang w:eastAsia="tr-TR"/>
              </w:rPr>
              <w:t>594,613</w:t>
            </w:r>
          </w:p>
        </w:tc>
      </w:tr>
      <w:tr w:rsidR="0082162F" w:rsidRPr="0082162F" w14:paraId="1F9C0060" w14:textId="77777777" w:rsidTr="0082162F">
        <w:trPr>
          <w:trHeight w:hRule="exact" w:val="227"/>
        </w:trPr>
        <w:tc>
          <w:tcPr>
            <w:tcW w:w="3964" w:type="dxa"/>
            <w:shd w:val="clear" w:color="auto" w:fill="auto"/>
            <w:vAlign w:val="bottom"/>
            <w:hideMark/>
          </w:tcPr>
          <w:p w14:paraId="5E0A806C" w14:textId="77777777" w:rsidR="0082162F" w:rsidRPr="0082162F" w:rsidRDefault="0082162F" w:rsidP="0082162F">
            <w:pPr>
              <w:rPr>
                <w:b/>
                <w:bCs/>
                <w:sz w:val="18"/>
                <w:szCs w:val="16"/>
                <w:lang w:eastAsia="tr-TR"/>
              </w:rPr>
            </w:pPr>
            <w:r w:rsidRPr="0082162F">
              <w:rPr>
                <w:b/>
                <w:bCs/>
                <w:sz w:val="18"/>
                <w:szCs w:val="16"/>
                <w:lang w:eastAsia="tr-TR"/>
              </w:rPr>
              <w:t>Toplam</w:t>
            </w:r>
          </w:p>
        </w:tc>
        <w:tc>
          <w:tcPr>
            <w:tcW w:w="1319" w:type="dxa"/>
            <w:shd w:val="clear" w:color="auto" w:fill="auto"/>
            <w:vAlign w:val="bottom"/>
            <w:hideMark/>
          </w:tcPr>
          <w:p w14:paraId="53ED9DF1" w14:textId="3CD7584F" w:rsidR="0082162F" w:rsidRPr="0082162F" w:rsidRDefault="0082162F" w:rsidP="0082162F">
            <w:pPr>
              <w:jc w:val="right"/>
              <w:rPr>
                <w:b/>
                <w:bCs/>
                <w:sz w:val="18"/>
                <w:szCs w:val="16"/>
                <w:lang w:eastAsia="tr-TR"/>
              </w:rPr>
            </w:pPr>
            <w:r w:rsidRPr="00A578F4">
              <w:rPr>
                <w:b/>
                <w:bCs/>
                <w:sz w:val="18"/>
                <w:szCs w:val="16"/>
                <w:lang w:eastAsia="tr-TR"/>
              </w:rPr>
              <w:t>1,026,668</w:t>
            </w:r>
          </w:p>
        </w:tc>
        <w:tc>
          <w:tcPr>
            <w:tcW w:w="1320" w:type="dxa"/>
            <w:shd w:val="clear" w:color="auto" w:fill="auto"/>
            <w:vAlign w:val="bottom"/>
            <w:hideMark/>
          </w:tcPr>
          <w:p w14:paraId="5DD0FB85" w14:textId="08287215" w:rsidR="0082162F" w:rsidRPr="0082162F" w:rsidRDefault="0082162F" w:rsidP="0082162F">
            <w:pPr>
              <w:jc w:val="right"/>
              <w:rPr>
                <w:b/>
                <w:bCs/>
                <w:sz w:val="18"/>
                <w:szCs w:val="16"/>
                <w:lang w:eastAsia="tr-TR"/>
              </w:rPr>
            </w:pPr>
            <w:r w:rsidRPr="00A578F4">
              <w:rPr>
                <w:b/>
                <w:bCs/>
                <w:sz w:val="18"/>
                <w:szCs w:val="16"/>
                <w:lang w:eastAsia="tr-TR"/>
              </w:rPr>
              <w:t>440,465</w:t>
            </w:r>
          </w:p>
        </w:tc>
        <w:tc>
          <w:tcPr>
            <w:tcW w:w="1319" w:type="dxa"/>
            <w:shd w:val="clear" w:color="auto" w:fill="auto"/>
            <w:vAlign w:val="bottom"/>
            <w:hideMark/>
          </w:tcPr>
          <w:p w14:paraId="354DF668" w14:textId="0039E416" w:rsidR="0082162F" w:rsidRPr="0082162F" w:rsidRDefault="0082162F" w:rsidP="0082162F">
            <w:pPr>
              <w:jc w:val="right"/>
              <w:rPr>
                <w:b/>
                <w:bCs/>
              </w:rPr>
            </w:pPr>
            <w:r w:rsidRPr="0082162F">
              <w:rPr>
                <w:b/>
                <w:bCs/>
                <w:sz w:val="18"/>
                <w:szCs w:val="16"/>
                <w:lang w:eastAsia="tr-TR"/>
              </w:rPr>
              <w:t>140,178</w:t>
            </w:r>
          </w:p>
        </w:tc>
        <w:tc>
          <w:tcPr>
            <w:tcW w:w="1320" w:type="dxa"/>
            <w:shd w:val="clear" w:color="auto" w:fill="auto"/>
            <w:vAlign w:val="bottom"/>
            <w:hideMark/>
          </w:tcPr>
          <w:p w14:paraId="0AF2CC80" w14:textId="54740C94" w:rsidR="0082162F" w:rsidRPr="0082162F" w:rsidRDefault="0082162F" w:rsidP="0082162F">
            <w:pPr>
              <w:jc w:val="right"/>
              <w:rPr>
                <w:b/>
                <w:bCs/>
              </w:rPr>
            </w:pPr>
            <w:r w:rsidRPr="0082162F">
              <w:rPr>
                <w:b/>
                <w:bCs/>
                <w:sz w:val="18"/>
                <w:szCs w:val="16"/>
                <w:lang w:eastAsia="tr-TR"/>
              </w:rPr>
              <w:t>594,620</w:t>
            </w:r>
          </w:p>
        </w:tc>
      </w:tr>
    </w:tbl>
    <w:p w14:paraId="5DC2F9AA" w14:textId="77777777" w:rsidR="0046772A" w:rsidRPr="00CB56EC" w:rsidRDefault="0046772A" w:rsidP="00E30CF9">
      <w:pPr>
        <w:tabs>
          <w:tab w:val="left" w:pos="3270"/>
        </w:tabs>
        <w:autoSpaceDE w:val="0"/>
        <w:autoSpaceDN w:val="0"/>
        <w:adjustRightInd w:val="0"/>
        <w:rPr>
          <w:rFonts w:eastAsia="Arial Unicode MS"/>
          <w:sz w:val="4"/>
          <w:vertAlign w:val="superscript"/>
        </w:rPr>
      </w:pPr>
    </w:p>
    <w:p w14:paraId="3239299C" w14:textId="385C800D" w:rsidR="00E30CF9" w:rsidRPr="00CB56EC" w:rsidRDefault="00E30CF9" w:rsidP="00E30CF9">
      <w:pPr>
        <w:autoSpaceDE w:val="0"/>
        <w:autoSpaceDN w:val="0"/>
        <w:adjustRightInd w:val="0"/>
        <w:rPr>
          <w:color w:val="000000"/>
          <w:sz w:val="16"/>
          <w:highlight w:val="yellow"/>
        </w:rPr>
      </w:pPr>
    </w:p>
    <w:p w14:paraId="4FA94598" w14:textId="5418C5C2" w:rsidR="0036628C" w:rsidRPr="00CB56EC" w:rsidRDefault="0036628C" w:rsidP="00892136">
      <w:pPr>
        <w:autoSpaceDE w:val="0"/>
        <w:autoSpaceDN w:val="0"/>
        <w:adjustRightInd w:val="0"/>
        <w:jc w:val="both"/>
        <w:rPr>
          <w:color w:val="000000"/>
          <w:sz w:val="16"/>
          <w:highlight w:val="yellow"/>
        </w:rPr>
      </w:pPr>
      <w:r w:rsidRPr="00CB56EC">
        <w:t xml:space="preserve">Banka, TCMB’nin “Zorunlu Karşılıklar Hakkında </w:t>
      </w:r>
      <w:r w:rsidR="00745A0A">
        <w:t>2013/15</w:t>
      </w:r>
      <w:r w:rsidRPr="00CB56EC">
        <w:t xml:space="preserve"> sayılı Tebliğ’ine göre Türk parası ve yabancı para yükümlülükleri için TCMB nezdinde zorunlu karşılık tesis etmektedir. Bankanın, </w:t>
      </w:r>
      <w:r w:rsidR="002F639E">
        <w:t xml:space="preserve">31 </w:t>
      </w:r>
      <w:r w:rsidR="00A646E5">
        <w:t>Mart</w:t>
      </w:r>
      <w:r w:rsidR="002F639E">
        <w:t xml:space="preserve"> 202</w:t>
      </w:r>
      <w:r w:rsidR="00A646E5">
        <w:t>5</w:t>
      </w:r>
      <w:r w:rsidRPr="003A1000">
        <w:t xml:space="preserve"> tarihi itibarıyla Türk parası </w:t>
      </w:r>
      <w:r w:rsidRPr="00B2230E">
        <w:t>zorunlu karşılık için geçerli oranları, katılım fonları ve diğer yükümlül</w:t>
      </w:r>
      <w:r w:rsidR="003A1000" w:rsidRPr="00B2230E">
        <w:t>ükler için vade yapısına göre %3 ile %</w:t>
      </w:r>
      <w:r w:rsidR="00745A0A" w:rsidRPr="00B2230E">
        <w:t>33</w:t>
      </w:r>
      <w:r w:rsidRPr="00B2230E">
        <w:t xml:space="preserve"> aralığında; yabancı para zorunlu karşılık için geçerli oranlar ise katılım fonları ve diğer yükümlülüklerde vade yapısına göre %5 ile %30 aralığındadır.</w:t>
      </w:r>
    </w:p>
    <w:p w14:paraId="27971563" w14:textId="77777777" w:rsidR="0036628C" w:rsidRPr="00CB56EC" w:rsidRDefault="0036628C" w:rsidP="00E30CF9">
      <w:pPr>
        <w:autoSpaceDE w:val="0"/>
        <w:autoSpaceDN w:val="0"/>
        <w:adjustRightInd w:val="0"/>
        <w:rPr>
          <w:color w:val="000000"/>
          <w:sz w:val="16"/>
          <w:highlight w:val="yellow"/>
        </w:rPr>
      </w:pPr>
    </w:p>
    <w:p w14:paraId="55FE0A74" w14:textId="77777777" w:rsidR="00E30CF9" w:rsidRPr="00CB56EC" w:rsidRDefault="002750CD" w:rsidP="00E30CF9">
      <w:pPr>
        <w:pStyle w:val="BodyTextIndent"/>
        <w:tabs>
          <w:tab w:val="left" w:pos="709"/>
        </w:tabs>
        <w:autoSpaceDE/>
        <w:autoSpaceDN/>
        <w:adjustRightInd/>
        <w:ind w:left="0" w:hanging="567"/>
        <w:jc w:val="left"/>
        <w:rPr>
          <w:b/>
        </w:rPr>
      </w:pPr>
      <w:r w:rsidRPr="00CB56EC">
        <w:rPr>
          <w:b/>
        </w:rPr>
        <w:t>1.2</w:t>
      </w:r>
      <w:r w:rsidRPr="00CB56EC">
        <w:rPr>
          <w:b/>
        </w:rPr>
        <w:tab/>
      </w:r>
      <w:r w:rsidR="00E30CF9" w:rsidRPr="00CB56EC">
        <w:rPr>
          <w:b/>
        </w:rPr>
        <w:t>Gerçeğe uygun değer farkı kar/zarara yansıtılan finansal varlıklara ilişkin bilgiler</w:t>
      </w:r>
    </w:p>
    <w:p w14:paraId="0DE3FA9B" w14:textId="77777777" w:rsidR="00E30CF9" w:rsidRPr="00CB56EC" w:rsidRDefault="00E30CF9" w:rsidP="00E30CF9">
      <w:pPr>
        <w:autoSpaceDE w:val="0"/>
        <w:autoSpaceDN w:val="0"/>
        <w:adjustRightInd w:val="0"/>
        <w:ind w:hanging="567"/>
        <w:jc w:val="both"/>
        <w:rPr>
          <w:b/>
          <w:sz w:val="16"/>
          <w:szCs w:val="16"/>
          <w:highlight w:val="yellow"/>
          <w:lang w:eastAsia="x-none"/>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B80D19" w:rsidRPr="00CB56EC" w14:paraId="4E90C471" w14:textId="77777777" w:rsidTr="0082162F">
        <w:trPr>
          <w:trHeight w:hRule="exact" w:val="227"/>
        </w:trPr>
        <w:tc>
          <w:tcPr>
            <w:tcW w:w="6655" w:type="dxa"/>
            <w:shd w:val="clear" w:color="auto" w:fill="auto"/>
            <w:vAlign w:val="bottom"/>
            <w:hideMark/>
          </w:tcPr>
          <w:p w14:paraId="7E11C673" w14:textId="77777777" w:rsidR="00B80D19" w:rsidRPr="00CB56EC" w:rsidRDefault="00B80D19" w:rsidP="00747E97">
            <w:pPr>
              <w:rPr>
                <w:b/>
                <w:sz w:val="18"/>
                <w:szCs w:val="18"/>
                <w:lang w:eastAsia="tr-TR"/>
              </w:rPr>
            </w:pPr>
            <w:r w:rsidRPr="00CB56EC">
              <w:rPr>
                <w:b/>
                <w:sz w:val="18"/>
                <w:szCs w:val="18"/>
                <w:lang w:eastAsia="tr-TR"/>
              </w:rPr>
              <w:t> </w:t>
            </w:r>
          </w:p>
        </w:tc>
        <w:tc>
          <w:tcPr>
            <w:tcW w:w="1293" w:type="dxa"/>
            <w:shd w:val="clear" w:color="auto" w:fill="auto"/>
            <w:vAlign w:val="bottom"/>
            <w:hideMark/>
          </w:tcPr>
          <w:p w14:paraId="0AF7282F" w14:textId="77777777" w:rsidR="00B80D19" w:rsidRPr="00CB56EC" w:rsidRDefault="00B80D19" w:rsidP="00747E97">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46CD5709" w14:textId="77777777" w:rsidR="00B80D19" w:rsidRPr="00CB56EC" w:rsidRDefault="00B80D19" w:rsidP="00747E97">
            <w:pPr>
              <w:jc w:val="right"/>
              <w:rPr>
                <w:b/>
                <w:bCs/>
                <w:sz w:val="18"/>
                <w:szCs w:val="18"/>
                <w:lang w:eastAsia="tr-TR"/>
              </w:rPr>
            </w:pPr>
            <w:r w:rsidRPr="00CB56EC">
              <w:rPr>
                <w:b/>
                <w:bCs/>
                <w:sz w:val="18"/>
                <w:szCs w:val="18"/>
                <w:lang w:eastAsia="tr-TR"/>
              </w:rPr>
              <w:t>Önceki Dönem</w:t>
            </w:r>
          </w:p>
        </w:tc>
      </w:tr>
      <w:tr w:rsidR="0082162F" w:rsidRPr="0082162F" w14:paraId="21ED50F5" w14:textId="77777777" w:rsidTr="0082162F">
        <w:trPr>
          <w:trHeight w:hRule="exact" w:val="227"/>
        </w:trPr>
        <w:tc>
          <w:tcPr>
            <w:tcW w:w="6655" w:type="dxa"/>
            <w:shd w:val="clear" w:color="auto" w:fill="auto"/>
            <w:vAlign w:val="bottom"/>
            <w:hideMark/>
          </w:tcPr>
          <w:p w14:paraId="22CD0A87" w14:textId="77777777" w:rsidR="0082162F" w:rsidRPr="0082162F" w:rsidRDefault="0082162F" w:rsidP="0082162F">
            <w:pPr>
              <w:rPr>
                <w:rFonts w:eastAsia="Arial Unicode MS"/>
                <w:b/>
                <w:sz w:val="18"/>
                <w:szCs w:val="18"/>
              </w:rPr>
            </w:pPr>
            <w:r w:rsidRPr="0082162F">
              <w:rPr>
                <w:rFonts w:eastAsia="Arial Unicode MS"/>
                <w:b/>
                <w:sz w:val="18"/>
                <w:szCs w:val="18"/>
              </w:rPr>
              <w:t>Borçlanma Senetleri</w:t>
            </w:r>
          </w:p>
        </w:tc>
        <w:tc>
          <w:tcPr>
            <w:tcW w:w="1293" w:type="dxa"/>
            <w:shd w:val="clear" w:color="auto" w:fill="auto"/>
            <w:vAlign w:val="bottom"/>
            <w:hideMark/>
          </w:tcPr>
          <w:p w14:paraId="2F19B0F7" w14:textId="1F46441F" w:rsidR="0082162F" w:rsidRPr="0082162F" w:rsidRDefault="0082162F" w:rsidP="0082162F">
            <w:pPr>
              <w:jc w:val="right"/>
              <w:rPr>
                <w:b/>
                <w:sz w:val="18"/>
                <w:szCs w:val="16"/>
                <w:lang w:eastAsia="tr-TR"/>
              </w:rPr>
            </w:pPr>
            <w:r w:rsidRPr="0082162F">
              <w:rPr>
                <w:b/>
                <w:sz w:val="18"/>
                <w:szCs w:val="16"/>
                <w:lang w:eastAsia="tr-TR"/>
              </w:rPr>
              <w:t>-</w:t>
            </w:r>
          </w:p>
        </w:tc>
        <w:tc>
          <w:tcPr>
            <w:tcW w:w="1294" w:type="dxa"/>
            <w:shd w:val="clear" w:color="auto" w:fill="auto"/>
            <w:vAlign w:val="bottom"/>
            <w:hideMark/>
          </w:tcPr>
          <w:p w14:paraId="07A6B7FE" w14:textId="4AFE5A45" w:rsidR="0082162F" w:rsidRPr="0082162F" w:rsidRDefault="0082162F" w:rsidP="0082162F">
            <w:pPr>
              <w:jc w:val="right"/>
              <w:rPr>
                <w:b/>
              </w:rPr>
            </w:pPr>
            <w:r w:rsidRPr="0082162F">
              <w:rPr>
                <w:b/>
                <w:sz w:val="18"/>
                <w:szCs w:val="16"/>
                <w:lang w:eastAsia="tr-TR"/>
              </w:rPr>
              <w:t>-</w:t>
            </w:r>
          </w:p>
        </w:tc>
      </w:tr>
      <w:tr w:rsidR="0082162F" w:rsidRPr="00CB56EC" w14:paraId="49F0381D" w14:textId="77777777" w:rsidTr="0082162F">
        <w:trPr>
          <w:trHeight w:hRule="exact" w:val="227"/>
        </w:trPr>
        <w:tc>
          <w:tcPr>
            <w:tcW w:w="6655" w:type="dxa"/>
            <w:shd w:val="clear" w:color="auto" w:fill="auto"/>
            <w:vAlign w:val="bottom"/>
            <w:hideMark/>
          </w:tcPr>
          <w:p w14:paraId="28479DFF" w14:textId="77777777" w:rsidR="0082162F" w:rsidRPr="00CB56EC" w:rsidRDefault="0082162F" w:rsidP="0082162F">
            <w:pPr>
              <w:ind w:firstLine="113"/>
              <w:rPr>
                <w:rFonts w:eastAsia="Arial Unicode MS"/>
                <w:sz w:val="18"/>
                <w:szCs w:val="18"/>
              </w:rPr>
            </w:pPr>
            <w:r w:rsidRPr="00CB56EC">
              <w:rPr>
                <w:rFonts w:eastAsia="Arial Unicode MS"/>
                <w:sz w:val="18"/>
                <w:szCs w:val="18"/>
              </w:rPr>
              <w:t>Borsada İşlem Gören</w:t>
            </w:r>
          </w:p>
        </w:tc>
        <w:tc>
          <w:tcPr>
            <w:tcW w:w="1293" w:type="dxa"/>
            <w:shd w:val="clear" w:color="auto" w:fill="auto"/>
            <w:vAlign w:val="bottom"/>
            <w:hideMark/>
          </w:tcPr>
          <w:p w14:paraId="5E85150E" w14:textId="2E417C32" w:rsidR="0082162F" w:rsidRPr="00745A0A" w:rsidRDefault="0082162F" w:rsidP="0082162F">
            <w:pPr>
              <w:jc w:val="right"/>
              <w:rPr>
                <w:sz w:val="18"/>
                <w:szCs w:val="16"/>
                <w:lang w:eastAsia="tr-TR"/>
              </w:rPr>
            </w:pPr>
            <w:r w:rsidRPr="0082162F">
              <w:rPr>
                <w:sz w:val="18"/>
                <w:szCs w:val="16"/>
                <w:lang w:eastAsia="tr-TR"/>
              </w:rPr>
              <w:t>-</w:t>
            </w:r>
          </w:p>
        </w:tc>
        <w:tc>
          <w:tcPr>
            <w:tcW w:w="1294" w:type="dxa"/>
            <w:shd w:val="clear" w:color="auto" w:fill="auto"/>
            <w:vAlign w:val="bottom"/>
            <w:hideMark/>
          </w:tcPr>
          <w:p w14:paraId="328596A0" w14:textId="3310D965" w:rsidR="0082162F" w:rsidRPr="00CB56EC" w:rsidRDefault="0082162F" w:rsidP="0082162F">
            <w:pPr>
              <w:jc w:val="right"/>
            </w:pPr>
            <w:r w:rsidRPr="00745A0A">
              <w:rPr>
                <w:sz w:val="18"/>
                <w:szCs w:val="16"/>
                <w:lang w:eastAsia="tr-TR"/>
              </w:rPr>
              <w:t>-</w:t>
            </w:r>
          </w:p>
        </w:tc>
      </w:tr>
      <w:tr w:rsidR="0082162F" w:rsidRPr="00CB56EC" w14:paraId="221F5C0C" w14:textId="77777777" w:rsidTr="0082162F">
        <w:trPr>
          <w:trHeight w:hRule="exact" w:val="227"/>
        </w:trPr>
        <w:tc>
          <w:tcPr>
            <w:tcW w:w="6655" w:type="dxa"/>
            <w:shd w:val="clear" w:color="auto" w:fill="auto"/>
            <w:vAlign w:val="bottom"/>
            <w:hideMark/>
          </w:tcPr>
          <w:p w14:paraId="1FA58F06" w14:textId="77777777" w:rsidR="0082162F" w:rsidRPr="00CB56EC" w:rsidRDefault="0082162F" w:rsidP="0082162F">
            <w:pPr>
              <w:ind w:firstLine="113"/>
              <w:rPr>
                <w:rFonts w:eastAsia="Arial Unicode MS"/>
                <w:sz w:val="18"/>
                <w:szCs w:val="18"/>
              </w:rPr>
            </w:pPr>
            <w:r w:rsidRPr="00CB56EC">
              <w:rPr>
                <w:rFonts w:eastAsia="Arial Unicode MS"/>
                <w:sz w:val="18"/>
                <w:szCs w:val="18"/>
              </w:rPr>
              <w:t xml:space="preserve">Borsada İşlem Görmeyen </w:t>
            </w:r>
          </w:p>
        </w:tc>
        <w:tc>
          <w:tcPr>
            <w:tcW w:w="1293" w:type="dxa"/>
            <w:shd w:val="clear" w:color="auto" w:fill="auto"/>
            <w:vAlign w:val="bottom"/>
            <w:hideMark/>
          </w:tcPr>
          <w:p w14:paraId="2D6C8E88" w14:textId="21E229C8" w:rsidR="0082162F" w:rsidRPr="00745A0A" w:rsidRDefault="0082162F" w:rsidP="0082162F">
            <w:pPr>
              <w:jc w:val="right"/>
              <w:rPr>
                <w:sz w:val="18"/>
                <w:szCs w:val="16"/>
                <w:lang w:eastAsia="tr-TR"/>
              </w:rPr>
            </w:pPr>
            <w:r w:rsidRPr="0082162F">
              <w:rPr>
                <w:sz w:val="18"/>
                <w:szCs w:val="16"/>
                <w:lang w:eastAsia="tr-TR"/>
              </w:rPr>
              <w:t>-</w:t>
            </w:r>
          </w:p>
        </w:tc>
        <w:tc>
          <w:tcPr>
            <w:tcW w:w="1294" w:type="dxa"/>
            <w:shd w:val="clear" w:color="auto" w:fill="auto"/>
            <w:vAlign w:val="bottom"/>
            <w:hideMark/>
          </w:tcPr>
          <w:p w14:paraId="38A4B779" w14:textId="0A290B55" w:rsidR="0082162F" w:rsidRPr="00CB56EC" w:rsidRDefault="0082162F" w:rsidP="0082162F">
            <w:pPr>
              <w:jc w:val="right"/>
            </w:pPr>
            <w:r w:rsidRPr="00745A0A">
              <w:rPr>
                <w:sz w:val="18"/>
                <w:szCs w:val="16"/>
                <w:lang w:eastAsia="tr-TR"/>
              </w:rPr>
              <w:t>-</w:t>
            </w:r>
          </w:p>
        </w:tc>
      </w:tr>
      <w:tr w:rsidR="0082162F" w:rsidRPr="0082162F" w14:paraId="46040883" w14:textId="77777777" w:rsidTr="0082162F">
        <w:trPr>
          <w:trHeight w:hRule="exact" w:val="227"/>
        </w:trPr>
        <w:tc>
          <w:tcPr>
            <w:tcW w:w="6655" w:type="dxa"/>
            <w:shd w:val="clear" w:color="auto" w:fill="auto"/>
            <w:vAlign w:val="bottom"/>
            <w:hideMark/>
          </w:tcPr>
          <w:p w14:paraId="281B0FF4" w14:textId="77777777" w:rsidR="0082162F" w:rsidRPr="0082162F" w:rsidRDefault="0082162F" w:rsidP="0082162F">
            <w:pPr>
              <w:rPr>
                <w:b/>
                <w:sz w:val="18"/>
                <w:szCs w:val="18"/>
                <w:lang w:eastAsia="tr-TR"/>
              </w:rPr>
            </w:pPr>
            <w:r w:rsidRPr="0082162F">
              <w:rPr>
                <w:rFonts w:eastAsia="Arial Unicode MS"/>
                <w:b/>
                <w:sz w:val="18"/>
                <w:szCs w:val="18"/>
              </w:rPr>
              <w:t xml:space="preserve">Hisse Senetleri </w:t>
            </w:r>
            <w:r w:rsidRPr="0082162F">
              <w:rPr>
                <w:b/>
                <w:sz w:val="18"/>
                <w:szCs w:val="18"/>
                <w:lang w:eastAsia="tr-TR"/>
              </w:rPr>
              <w:t>/ Yatırım Fonları</w:t>
            </w:r>
          </w:p>
        </w:tc>
        <w:tc>
          <w:tcPr>
            <w:tcW w:w="1293" w:type="dxa"/>
            <w:shd w:val="clear" w:color="auto" w:fill="auto"/>
            <w:vAlign w:val="bottom"/>
            <w:hideMark/>
          </w:tcPr>
          <w:p w14:paraId="313FC415" w14:textId="7CF0E8FB" w:rsidR="0082162F" w:rsidRPr="0082162F" w:rsidRDefault="0082162F" w:rsidP="0082162F">
            <w:pPr>
              <w:jc w:val="right"/>
              <w:rPr>
                <w:b/>
                <w:sz w:val="18"/>
                <w:szCs w:val="16"/>
                <w:lang w:eastAsia="tr-TR"/>
              </w:rPr>
            </w:pPr>
            <w:r w:rsidRPr="00A578F4">
              <w:rPr>
                <w:b/>
                <w:sz w:val="18"/>
                <w:szCs w:val="16"/>
                <w:lang w:eastAsia="tr-TR"/>
              </w:rPr>
              <w:t>908,420</w:t>
            </w:r>
          </w:p>
        </w:tc>
        <w:tc>
          <w:tcPr>
            <w:tcW w:w="1294" w:type="dxa"/>
            <w:shd w:val="clear" w:color="auto" w:fill="auto"/>
            <w:vAlign w:val="bottom"/>
            <w:hideMark/>
          </w:tcPr>
          <w:p w14:paraId="76521532" w14:textId="383C519E" w:rsidR="0082162F" w:rsidRPr="0082162F" w:rsidRDefault="0082162F" w:rsidP="0082162F">
            <w:pPr>
              <w:jc w:val="right"/>
              <w:rPr>
                <w:b/>
              </w:rPr>
            </w:pPr>
            <w:r w:rsidRPr="0082162F">
              <w:rPr>
                <w:b/>
                <w:sz w:val="18"/>
                <w:szCs w:val="16"/>
                <w:lang w:eastAsia="tr-TR"/>
              </w:rPr>
              <w:t>820,835</w:t>
            </w:r>
          </w:p>
        </w:tc>
      </w:tr>
      <w:tr w:rsidR="0082162F" w:rsidRPr="00CB56EC" w14:paraId="7E08C54C" w14:textId="77777777" w:rsidTr="0082162F">
        <w:trPr>
          <w:trHeight w:hRule="exact" w:val="227"/>
        </w:trPr>
        <w:tc>
          <w:tcPr>
            <w:tcW w:w="6655" w:type="dxa"/>
            <w:shd w:val="clear" w:color="auto" w:fill="auto"/>
            <w:noWrap/>
            <w:vAlign w:val="bottom"/>
            <w:hideMark/>
          </w:tcPr>
          <w:p w14:paraId="23C7726B" w14:textId="77777777" w:rsidR="0082162F" w:rsidRPr="00CB56EC" w:rsidRDefault="0082162F" w:rsidP="0082162F">
            <w:pPr>
              <w:ind w:firstLine="113"/>
              <w:rPr>
                <w:rFonts w:eastAsia="Arial Unicode MS"/>
                <w:sz w:val="18"/>
                <w:szCs w:val="18"/>
              </w:rPr>
            </w:pPr>
            <w:r w:rsidRPr="00CB56EC">
              <w:rPr>
                <w:rFonts w:eastAsia="Arial Unicode MS"/>
                <w:sz w:val="18"/>
                <w:szCs w:val="18"/>
              </w:rPr>
              <w:t>Borsada İşlem Gören</w:t>
            </w:r>
          </w:p>
        </w:tc>
        <w:tc>
          <w:tcPr>
            <w:tcW w:w="1293" w:type="dxa"/>
            <w:shd w:val="clear" w:color="auto" w:fill="auto"/>
            <w:vAlign w:val="bottom"/>
            <w:hideMark/>
          </w:tcPr>
          <w:p w14:paraId="357D2AC5" w14:textId="0ACAE945" w:rsidR="0082162F" w:rsidRPr="00745A0A" w:rsidRDefault="0082162F" w:rsidP="0082162F">
            <w:pPr>
              <w:jc w:val="right"/>
              <w:rPr>
                <w:sz w:val="18"/>
                <w:szCs w:val="16"/>
                <w:lang w:eastAsia="tr-TR"/>
              </w:rPr>
            </w:pPr>
            <w:r w:rsidRPr="00A578F4">
              <w:rPr>
                <w:sz w:val="18"/>
                <w:szCs w:val="16"/>
                <w:lang w:eastAsia="tr-TR"/>
              </w:rPr>
              <w:t>908,420</w:t>
            </w:r>
          </w:p>
        </w:tc>
        <w:tc>
          <w:tcPr>
            <w:tcW w:w="1294" w:type="dxa"/>
            <w:shd w:val="clear" w:color="auto" w:fill="auto"/>
            <w:vAlign w:val="bottom"/>
            <w:hideMark/>
          </w:tcPr>
          <w:p w14:paraId="1DDE8E60" w14:textId="7F5D130C" w:rsidR="0082162F" w:rsidRPr="00CB56EC" w:rsidRDefault="0082162F" w:rsidP="0082162F">
            <w:pPr>
              <w:jc w:val="right"/>
            </w:pPr>
            <w:r w:rsidRPr="007F36DE">
              <w:rPr>
                <w:sz w:val="18"/>
                <w:szCs w:val="16"/>
                <w:lang w:eastAsia="tr-TR"/>
              </w:rPr>
              <w:t>820,835</w:t>
            </w:r>
          </w:p>
        </w:tc>
      </w:tr>
      <w:tr w:rsidR="0082162F" w:rsidRPr="00CB56EC" w14:paraId="387FCA17" w14:textId="77777777" w:rsidTr="0082162F">
        <w:trPr>
          <w:trHeight w:hRule="exact" w:val="227"/>
        </w:trPr>
        <w:tc>
          <w:tcPr>
            <w:tcW w:w="6655" w:type="dxa"/>
            <w:shd w:val="clear" w:color="auto" w:fill="auto"/>
            <w:noWrap/>
            <w:vAlign w:val="bottom"/>
          </w:tcPr>
          <w:p w14:paraId="3185FF4E" w14:textId="77777777" w:rsidR="0082162F" w:rsidRPr="00CB56EC" w:rsidRDefault="0082162F" w:rsidP="0082162F">
            <w:pPr>
              <w:ind w:firstLine="113"/>
              <w:rPr>
                <w:rFonts w:eastAsia="Arial Unicode MS"/>
                <w:sz w:val="18"/>
                <w:szCs w:val="18"/>
              </w:rPr>
            </w:pPr>
            <w:r w:rsidRPr="00CB56EC">
              <w:rPr>
                <w:rFonts w:eastAsia="Arial Unicode MS"/>
                <w:sz w:val="18"/>
                <w:szCs w:val="18"/>
              </w:rPr>
              <w:t>Borsada İşlem Görmeyen</w:t>
            </w:r>
          </w:p>
        </w:tc>
        <w:tc>
          <w:tcPr>
            <w:tcW w:w="1293" w:type="dxa"/>
            <w:shd w:val="clear" w:color="auto" w:fill="auto"/>
            <w:vAlign w:val="bottom"/>
          </w:tcPr>
          <w:p w14:paraId="7CA00F33" w14:textId="7BDC5E78" w:rsidR="0082162F" w:rsidRPr="00745A0A" w:rsidRDefault="0082162F" w:rsidP="0082162F">
            <w:pPr>
              <w:jc w:val="right"/>
              <w:rPr>
                <w:sz w:val="18"/>
                <w:szCs w:val="16"/>
                <w:lang w:eastAsia="tr-TR"/>
              </w:rPr>
            </w:pPr>
            <w:r w:rsidRPr="0082162F">
              <w:rPr>
                <w:sz w:val="18"/>
                <w:szCs w:val="16"/>
                <w:lang w:eastAsia="tr-TR"/>
              </w:rPr>
              <w:t>-</w:t>
            </w:r>
          </w:p>
        </w:tc>
        <w:tc>
          <w:tcPr>
            <w:tcW w:w="1294" w:type="dxa"/>
            <w:shd w:val="clear" w:color="auto" w:fill="auto"/>
            <w:vAlign w:val="bottom"/>
          </w:tcPr>
          <w:p w14:paraId="23741CC0" w14:textId="05897134" w:rsidR="0082162F" w:rsidRPr="00CB56EC" w:rsidRDefault="0082162F" w:rsidP="0082162F">
            <w:pPr>
              <w:jc w:val="right"/>
            </w:pPr>
            <w:r w:rsidRPr="00745A0A">
              <w:rPr>
                <w:sz w:val="18"/>
                <w:szCs w:val="16"/>
                <w:lang w:eastAsia="tr-TR"/>
              </w:rPr>
              <w:t>-</w:t>
            </w:r>
          </w:p>
        </w:tc>
      </w:tr>
      <w:tr w:rsidR="0082162F" w:rsidRPr="0082162F" w14:paraId="0D627299" w14:textId="77777777" w:rsidTr="0082162F">
        <w:trPr>
          <w:trHeight w:hRule="exact" w:val="227"/>
        </w:trPr>
        <w:tc>
          <w:tcPr>
            <w:tcW w:w="6655" w:type="dxa"/>
            <w:shd w:val="clear" w:color="auto" w:fill="auto"/>
            <w:noWrap/>
            <w:vAlign w:val="bottom"/>
          </w:tcPr>
          <w:p w14:paraId="1978B41E" w14:textId="77777777" w:rsidR="0082162F" w:rsidRPr="0082162F" w:rsidRDefault="0082162F" w:rsidP="0082162F">
            <w:pPr>
              <w:rPr>
                <w:rFonts w:eastAsia="Arial Unicode MS"/>
                <w:b/>
                <w:sz w:val="18"/>
                <w:szCs w:val="18"/>
              </w:rPr>
            </w:pPr>
            <w:r w:rsidRPr="0082162F">
              <w:rPr>
                <w:rFonts w:eastAsia="Arial Unicode MS"/>
                <w:b/>
                <w:sz w:val="18"/>
                <w:szCs w:val="18"/>
              </w:rPr>
              <w:t xml:space="preserve">Değer Azalma Karşılığı (-) </w:t>
            </w:r>
          </w:p>
        </w:tc>
        <w:tc>
          <w:tcPr>
            <w:tcW w:w="1293" w:type="dxa"/>
            <w:shd w:val="clear" w:color="auto" w:fill="auto"/>
            <w:vAlign w:val="bottom"/>
          </w:tcPr>
          <w:p w14:paraId="46A29B9E" w14:textId="1E9C6901" w:rsidR="0082162F" w:rsidRPr="0082162F" w:rsidRDefault="0082162F" w:rsidP="0082162F">
            <w:pPr>
              <w:jc w:val="right"/>
              <w:rPr>
                <w:b/>
                <w:sz w:val="18"/>
                <w:szCs w:val="16"/>
                <w:lang w:eastAsia="tr-TR"/>
              </w:rPr>
            </w:pPr>
            <w:r w:rsidRPr="0082162F">
              <w:rPr>
                <w:b/>
                <w:sz w:val="18"/>
                <w:szCs w:val="16"/>
                <w:lang w:eastAsia="tr-TR"/>
              </w:rPr>
              <w:t>-</w:t>
            </w:r>
          </w:p>
        </w:tc>
        <w:tc>
          <w:tcPr>
            <w:tcW w:w="1294" w:type="dxa"/>
            <w:shd w:val="clear" w:color="auto" w:fill="auto"/>
            <w:vAlign w:val="bottom"/>
          </w:tcPr>
          <w:p w14:paraId="6738E97E" w14:textId="1A55A0D1" w:rsidR="0082162F" w:rsidRPr="0082162F" w:rsidRDefault="0082162F" w:rsidP="0082162F">
            <w:pPr>
              <w:jc w:val="right"/>
              <w:rPr>
                <w:b/>
              </w:rPr>
            </w:pPr>
            <w:r w:rsidRPr="0082162F">
              <w:rPr>
                <w:b/>
                <w:sz w:val="18"/>
                <w:szCs w:val="16"/>
                <w:lang w:eastAsia="tr-TR"/>
              </w:rPr>
              <w:t>-</w:t>
            </w:r>
          </w:p>
        </w:tc>
      </w:tr>
      <w:tr w:rsidR="0082162F" w:rsidRPr="0082162F" w14:paraId="736E426E" w14:textId="77777777" w:rsidTr="0082162F">
        <w:trPr>
          <w:trHeight w:hRule="exact" w:val="227"/>
        </w:trPr>
        <w:tc>
          <w:tcPr>
            <w:tcW w:w="6655" w:type="dxa"/>
            <w:shd w:val="clear" w:color="auto" w:fill="auto"/>
            <w:noWrap/>
            <w:vAlign w:val="bottom"/>
          </w:tcPr>
          <w:p w14:paraId="14D319AC" w14:textId="77777777" w:rsidR="0082162F" w:rsidRPr="0082162F" w:rsidRDefault="0082162F" w:rsidP="0082162F">
            <w:pPr>
              <w:rPr>
                <w:rFonts w:eastAsia="Arial Unicode MS"/>
                <w:b/>
                <w:sz w:val="18"/>
                <w:szCs w:val="18"/>
              </w:rPr>
            </w:pPr>
            <w:r w:rsidRPr="0082162F">
              <w:rPr>
                <w:rFonts w:eastAsia="Arial Unicode MS"/>
                <w:b/>
                <w:sz w:val="18"/>
                <w:szCs w:val="18"/>
              </w:rPr>
              <w:t>Toplam</w:t>
            </w:r>
          </w:p>
        </w:tc>
        <w:tc>
          <w:tcPr>
            <w:tcW w:w="1293" w:type="dxa"/>
            <w:shd w:val="clear" w:color="auto" w:fill="auto"/>
            <w:vAlign w:val="bottom"/>
          </w:tcPr>
          <w:p w14:paraId="018C96E8" w14:textId="32A8D586" w:rsidR="0082162F" w:rsidRPr="0082162F" w:rsidRDefault="0082162F" w:rsidP="0082162F">
            <w:pPr>
              <w:jc w:val="right"/>
              <w:rPr>
                <w:b/>
                <w:sz w:val="18"/>
                <w:szCs w:val="16"/>
                <w:lang w:eastAsia="tr-TR"/>
              </w:rPr>
            </w:pPr>
            <w:r w:rsidRPr="00A578F4">
              <w:rPr>
                <w:b/>
                <w:sz w:val="18"/>
                <w:szCs w:val="16"/>
                <w:lang w:eastAsia="tr-TR"/>
              </w:rPr>
              <w:t>908,420</w:t>
            </w:r>
          </w:p>
        </w:tc>
        <w:tc>
          <w:tcPr>
            <w:tcW w:w="1294" w:type="dxa"/>
            <w:shd w:val="clear" w:color="auto" w:fill="auto"/>
            <w:vAlign w:val="bottom"/>
          </w:tcPr>
          <w:p w14:paraId="0985F756" w14:textId="4A886BAE" w:rsidR="0082162F" w:rsidRPr="0082162F" w:rsidRDefault="0082162F" w:rsidP="0082162F">
            <w:pPr>
              <w:jc w:val="right"/>
              <w:rPr>
                <w:b/>
              </w:rPr>
            </w:pPr>
            <w:r w:rsidRPr="0082162F">
              <w:rPr>
                <w:b/>
                <w:sz w:val="18"/>
                <w:szCs w:val="16"/>
                <w:lang w:eastAsia="tr-TR"/>
              </w:rPr>
              <w:t>820,835</w:t>
            </w:r>
          </w:p>
        </w:tc>
      </w:tr>
    </w:tbl>
    <w:p w14:paraId="67F77766" w14:textId="77777777" w:rsidR="00B80D19" w:rsidRPr="00CB56EC" w:rsidRDefault="00B80D19" w:rsidP="00E30CF9">
      <w:pPr>
        <w:autoSpaceDE w:val="0"/>
        <w:autoSpaceDN w:val="0"/>
        <w:adjustRightInd w:val="0"/>
        <w:ind w:hanging="567"/>
        <w:jc w:val="both"/>
        <w:rPr>
          <w:b/>
          <w:sz w:val="16"/>
          <w:szCs w:val="16"/>
          <w:highlight w:val="yellow"/>
          <w:lang w:eastAsia="x-none"/>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722184" w:rsidRPr="00CB56EC" w14:paraId="0B2AB6AE" w14:textId="77777777" w:rsidTr="0082162F">
        <w:trPr>
          <w:trHeight w:hRule="exact" w:val="227"/>
        </w:trPr>
        <w:tc>
          <w:tcPr>
            <w:tcW w:w="6655" w:type="dxa"/>
            <w:shd w:val="clear" w:color="auto" w:fill="auto"/>
            <w:vAlign w:val="bottom"/>
            <w:hideMark/>
          </w:tcPr>
          <w:p w14:paraId="1BAC68D6" w14:textId="77777777" w:rsidR="00722184" w:rsidRPr="00CB56EC" w:rsidRDefault="00722184" w:rsidP="00747E97">
            <w:pPr>
              <w:rPr>
                <w:b/>
                <w:sz w:val="18"/>
                <w:szCs w:val="18"/>
                <w:lang w:eastAsia="tr-TR"/>
              </w:rPr>
            </w:pPr>
            <w:r w:rsidRPr="00CB56EC">
              <w:rPr>
                <w:b/>
                <w:sz w:val="18"/>
                <w:szCs w:val="18"/>
                <w:lang w:eastAsia="tr-TR"/>
              </w:rPr>
              <w:t> </w:t>
            </w:r>
          </w:p>
        </w:tc>
        <w:tc>
          <w:tcPr>
            <w:tcW w:w="1293" w:type="dxa"/>
            <w:shd w:val="clear" w:color="auto" w:fill="auto"/>
            <w:vAlign w:val="bottom"/>
            <w:hideMark/>
          </w:tcPr>
          <w:p w14:paraId="403E98FB" w14:textId="77777777" w:rsidR="00722184" w:rsidRPr="00CB56EC" w:rsidRDefault="00722184" w:rsidP="00747E97">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3C7FBAB6" w14:textId="77777777" w:rsidR="00722184" w:rsidRPr="00CB56EC" w:rsidRDefault="00722184" w:rsidP="00747E97">
            <w:pPr>
              <w:jc w:val="right"/>
              <w:rPr>
                <w:b/>
                <w:bCs/>
                <w:sz w:val="18"/>
                <w:szCs w:val="18"/>
                <w:lang w:eastAsia="tr-TR"/>
              </w:rPr>
            </w:pPr>
            <w:r w:rsidRPr="00CB56EC">
              <w:rPr>
                <w:b/>
                <w:bCs/>
                <w:sz w:val="18"/>
                <w:szCs w:val="18"/>
                <w:lang w:eastAsia="tr-TR"/>
              </w:rPr>
              <w:t>Önceki Dönem</w:t>
            </w:r>
          </w:p>
        </w:tc>
      </w:tr>
      <w:tr w:rsidR="00A646E5" w:rsidRPr="00CB56EC" w14:paraId="3E7E366E" w14:textId="77777777" w:rsidTr="0082162F">
        <w:trPr>
          <w:trHeight w:hRule="exact" w:val="227"/>
        </w:trPr>
        <w:tc>
          <w:tcPr>
            <w:tcW w:w="6655" w:type="dxa"/>
            <w:shd w:val="clear" w:color="auto" w:fill="auto"/>
            <w:vAlign w:val="bottom"/>
            <w:hideMark/>
          </w:tcPr>
          <w:p w14:paraId="00AEED88" w14:textId="77777777" w:rsidR="00A646E5" w:rsidRPr="00CB56EC" w:rsidRDefault="00A646E5" w:rsidP="00A646E5">
            <w:pPr>
              <w:rPr>
                <w:sz w:val="18"/>
                <w:szCs w:val="18"/>
                <w:lang w:eastAsia="tr-TR"/>
              </w:rPr>
            </w:pPr>
            <w:r w:rsidRPr="00CB56EC">
              <w:t>Teminata verilen/bloke edilenler</w:t>
            </w:r>
          </w:p>
        </w:tc>
        <w:tc>
          <w:tcPr>
            <w:tcW w:w="1293" w:type="dxa"/>
            <w:shd w:val="clear" w:color="auto" w:fill="auto"/>
            <w:vAlign w:val="bottom"/>
            <w:hideMark/>
          </w:tcPr>
          <w:p w14:paraId="51DB3659" w14:textId="20719BB5" w:rsidR="00A646E5" w:rsidRPr="00CB56EC" w:rsidRDefault="00A646E5" w:rsidP="00A646E5">
            <w:pPr>
              <w:jc w:val="right"/>
            </w:pPr>
            <w:r w:rsidRPr="00CB56EC">
              <w:rPr>
                <w:sz w:val="18"/>
                <w:szCs w:val="16"/>
                <w:lang w:eastAsia="tr-TR"/>
              </w:rPr>
              <w:t>-</w:t>
            </w:r>
          </w:p>
        </w:tc>
        <w:tc>
          <w:tcPr>
            <w:tcW w:w="1294" w:type="dxa"/>
            <w:shd w:val="clear" w:color="auto" w:fill="auto"/>
            <w:vAlign w:val="bottom"/>
            <w:hideMark/>
          </w:tcPr>
          <w:p w14:paraId="61C0DA29" w14:textId="48056AB8" w:rsidR="00A646E5" w:rsidRPr="00CB56EC" w:rsidRDefault="00A646E5" w:rsidP="00A646E5">
            <w:pPr>
              <w:jc w:val="right"/>
            </w:pPr>
            <w:r w:rsidRPr="00CB56EC">
              <w:rPr>
                <w:sz w:val="18"/>
                <w:szCs w:val="16"/>
                <w:lang w:eastAsia="tr-TR"/>
              </w:rPr>
              <w:t>-</w:t>
            </w:r>
          </w:p>
        </w:tc>
      </w:tr>
      <w:tr w:rsidR="00A646E5" w:rsidRPr="00CB56EC" w14:paraId="7835AC39" w14:textId="77777777" w:rsidTr="0082162F">
        <w:trPr>
          <w:trHeight w:hRule="exact" w:val="227"/>
        </w:trPr>
        <w:tc>
          <w:tcPr>
            <w:tcW w:w="6655" w:type="dxa"/>
            <w:shd w:val="clear" w:color="auto" w:fill="auto"/>
            <w:vAlign w:val="bottom"/>
            <w:hideMark/>
          </w:tcPr>
          <w:p w14:paraId="0AFAE425" w14:textId="77777777" w:rsidR="00A646E5" w:rsidRPr="00CB56EC" w:rsidRDefault="00A646E5" w:rsidP="00A646E5">
            <w:pPr>
              <w:rPr>
                <w:sz w:val="18"/>
                <w:szCs w:val="18"/>
                <w:lang w:eastAsia="tr-TR"/>
              </w:rPr>
            </w:pPr>
            <w:r w:rsidRPr="00CB56EC">
              <w:t>Repo işlemlerine konu olanlar</w:t>
            </w:r>
          </w:p>
        </w:tc>
        <w:tc>
          <w:tcPr>
            <w:tcW w:w="1293" w:type="dxa"/>
            <w:shd w:val="clear" w:color="auto" w:fill="auto"/>
            <w:vAlign w:val="bottom"/>
            <w:hideMark/>
          </w:tcPr>
          <w:p w14:paraId="560F0C2C" w14:textId="77777777" w:rsidR="00A646E5" w:rsidRPr="00CB56EC" w:rsidRDefault="00A646E5" w:rsidP="00A646E5">
            <w:pPr>
              <w:jc w:val="right"/>
            </w:pPr>
            <w:r w:rsidRPr="00CB56EC">
              <w:rPr>
                <w:sz w:val="18"/>
                <w:szCs w:val="16"/>
                <w:lang w:eastAsia="tr-TR"/>
              </w:rPr>
              <w:t>-</w:t>
            </w:r>
          </w:p>
        </w:tc>
        <w:tc>
          <w:tcPr>
            <w:tcW w:w="1294" w:type="dxa"/>
            <w:shd w:val="clear" w:color="auto" w:fill="auto"/>
            <w:vAlign w:val="bottom"/>
            <w:hideMark/>
          </w:tcPr>
          <w:p w14:paraId="1A52DEAF" w14:textId="1CD8E4CC" w:rsidR="00A646E5" w:rsidRPr="00CB56EC" w:rsidRDefault="00A646E5" w:rsidP="00A646E5">
            <w:pPr>
              <w:jc w:val="right"/>
            </w:pPr>
            <w:r w:rsidRPr="00CB56EC">
              <w:rPr>
                <w:sz w:val="18"/>
                <w:szCs w:val="16"/>
                <w:lang w:eastAsia="tr-TR"/>
              </w:rPr>
              <w:t>-</w:t>
            </w:r>
          </w:p>
        </w:tc>
      </w:tr>
      <w:tr w:rsidR="00A646E5" w:rsidRPr="00CB56EC" w14:paraId="0203173B" w14:textId="77777777" w:rsidTr="0082162F">
        <w:trPr>
          <w:trHeight w:hRule="exact" w:val="227"/>
        </w:trPr>
        <w:tc>
          <w:tcPr>
            <w:tcW w:w="6655" w:type="dxa"/>
            <w:shd w:val="clear" w:color="auto" w:fill="auto"/>
            <w:noWrap/>
            <w:vAlign w:val="bottom"/>
          </w:tcPr>
          <w:p w14:paraId="3E1CFFF1" w14:textId="77777777" w:rsidR="00A646E5" w:rsidRPr="00CB56EC" w:rsidRDefault="00A646E5" w:rsidP="00A646E5">
            <w:pPr>
              <w:rPr>
                <w:rFonts w:eastAsia="Arial Unicode MS"/>
                <w:b/>
                <w:sz w:val="18"/>
                <w:szCs w:val="18"/>
              </w:rPr>
            </w:pPr>
            <w:r w:rsidRPr="00CB56EC">
              <w:rPr>
                <w:rFonts w:eastAsia="Arial Unicode MS"/>
                <w:b/>
                <w:sz w:val="18"/>
                <w:szCs w:val="18"/>
              </w:rPr>
              <w:t>Toplam</w:t>
            </w:r>
          </w:p>
        </w:tc>
        <w:tc>
          <w:tcPr>
            <w:tcW w:w="1293" w:type="dxa"/>
            <w:shd w:val="clear" w:color="auto" w:fill="auto"/>
            <w:vAlign w:val="bottom"/>
          </w:tcPr>
          <w:p w14:paraId="7993967E" w14:textId="3033CC97" w:rsidR="00A646E5" w:rsidRPr="00CB56EC" w:rsidRDefault="00A646E5" w:rsidP="00A646E5">
            <w:pPr>
              <w:jc w:val="right"/>
              <w:rPr>
                <w:b/>
              </w:rPr>
            </w:pPr>
            <w:r w:rsidRPr="00CB56EC">
              <w:rPr>
                <w:b/>
                <w:sz w:val="18"/>
                <w:szCs w:val="16"/>
                <w:lang w:eastAsia="tr-TR"/>
              </w:rPr>
              <w:t>-</w:t>
            </w:r>
          </w:p>
        </w:tc>
        <w:tc>
          <w:tcPr>
            <w:tcW w:w="1294" w:type="dxa"/>
            <w:shd w:val="clear" w:color="auto" w:fill="auto"/>
            <w:vAlign w:val="bottom"/>
          </w:tcPr>
          <w:p w14:paraId="2E0146BA" w14:textId="4AC389A0" w:rsidR="00A646E5" w:rsidRPr="00CB56EC" w:rsidRDefault="00A646E5" w:rsidP="00A646E5">
            <w:pPr>
              <w:jc w:val="right"/>
              <w:rPr>
                <w:b/>
              </w:rPr>
            </w:pPr>
            <w:r w:rsidRPr="00CB56EC">
              <w:rPr>
                <w:b/>
                <w:sz w:val="18"/>
                <w:szCs w:val="16"/>
                <w:lang w:eastAsia="tr-TR"/>
              </w:rPr>
              <w:t>-</w:t>
            </w:r>
          </w:p>
        </w:tc>
      </w:tr>
    </w:tbl>
    <w:p w14:paraId="4B9ED4C0" w14:textId="140F3840" w:rsidR="000B484F" w:rsidRDefault="000B484F" w:rsidP="00B80D19">
      <w:pPr>
        <w:autoSpaceDE w:val="0"/>
        <w:autoSpaceDN w:val="0"/>
        <w:adjustRightInd w:val="0"/>
        <w:jc w:val="both"/>
        <w:rPr>
          <w:sz w:val="16"/>
        </w:rPr>
      </w:pPr>
      <w:r>
        <w:rPr>
          <w:sz w:val="16"/>
        </w:rPr>
        <w:br w:type="page"/>
      </w:r>
    </w:p>
    <w:p w14:paraId="2754AAF0" w14:textId="77777777" w:rsidR="00E30CF9" w:rsidRPr="00CB56EC" w:rsidRDefault="00E30CF9" w:rsidP="00AF4F79">
      <w:pPr>
        <w:pageBreakBefore/>
        <w:autoSpaceDE w:val="0"/>
        <w:autoSpaceDN w:val="0"/>
        <w:adjustRightInd w:val="0"/>
        <w:jc w:val="both"/>
        <w:rPr>
          <w:b/>
        </w:rPr>
      </w:pPr>
      <w:r w:rsidRPr="00CB56EC">
        <w:rPr>
          <w:b/>
        </w:rPr>
        <w:lastRenderedPageBreak/>
        <w:t xml:space="preserve">Alım satım amaçlı türev finansal varlıklara </w:t>
      </w:r>
      <w:r w:rsidR="001D5402" w:rsidRPr="00CB56EC">
        <w:rPr>
          <w:b/>
        </w:rPr>
        <w:t>ilişkin pozitif farklar tablosu</w:t>
      </w:r>
    </w:p>
    <w:p w14:paraId="762E73DA" w14:textId="77777777" w:rsidR="00E30CF9" w:rsidRPr="00CB56EC" w:rsidRDefault="00E30CF9" w:rsidP="00E30CF9">
      <w:pPr>
        <w:autoSpaceDE w:val="0"/>
        <w:autoSpaceDN w:val="0"/>
        <w:adjustRightInd w:val="0"/>
        <w:jc w:val="both"/>
        <w:rPr>
          <w:sz w:val="14"/>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AF4F79" w:rsidRPr="00CB56EC" w14:paraId="2CF29947" w14:textId="77777777" w:rsidTr="004940A2">
        <w:trPr>
          <w:trHeight w:hRule="exact" w:val="227"/>
        </w:trPr>
        <w:tc>
          <w:tcPr>
            <w:tcW w:w="3961" w:type="dxa"/>
            <w:tcBorders>
              <w:top w:val="single" w:sz="6" w:space="0" w:color="auto"/>
              <w:bottom w:val="dotted" w:sz="4" w:space="0" w:color="auto"/>
            </w:tcBorders>
            <w:shd w:val="clear" w:color="auto" w:fill="auto"/>
            <w:vAlign w:val="bottom"/>
            <w:hideMark/>
          </w:tcPr>
          <w:p w14:paraId="367DAE6C" w14:textId="77777777" w:rsidR="00AF4F79" w:rsidRPr="00CB56EC" w:rsidRDefault="00AF4F79" w:rsidP="00455EC7">
            <w:pPr>
              <w:rPr>
                <w:sz w:val="18"/>
                <w:szCs w:val="18"/>
                <w:lang w:eastAsia="tr-TR"/>
              </w:rPr>
            </w:pPr>
            <w:r w:rsidRPr="00CB56EC">
              <w:rPr>
                <w:sz w:val="18"/>
                <w:szCs w:val="18"/>
                <w:lang w:eastAsia="tr-TR"/>
              </w:rPr>
              <w:t> </w:t>
            </w:r>
          </w:p>
        </w:tc>
        <w:tc>
          <w:tcPr>
            <w:tcW w:w="2640" w:type="dxa"/>
            <w:gridSpan w:val="2"/>
            <w:tcBorders>
              <w:top w:val="single" w:sz="6" w:space="0" w:color="auto"/>
              <w:bottom w:val="dotted" w:sz="4" w:space="0" w:color="auto"/>
            </w:tcBorders>
            <w:shd w:val="clear" w:color="auto" w:fill="auto"/>
            <w:vAlign w:val="center"/>
            <w:hideMark/>
          </w:tcPr>
          <w:p w14:paraId="0E9929A6" w14:textId="77777777" w:rsidR="00AF4F79" w:rsidRPr="00CB56EC" w:rsidRDefault="00AF4F79" w:rsidP="00455EC7">
            <w:pPr>
              <w:jc w:val="center"/>
              <w:rPr>
                <w:b/>
                <w:bCs/>
                <w:sz w:val="18"/>
                <w:szCs w:val="18"/>
                <w:lang w:eastAsia="tr-TR"/>
              </w:rPr>
            </w:pPr>
            <w:r w:rsidRPr="00CB56EC">
              <w:rPr>
                <w:b/>
                <w:bCs/>
                <w:sz w:val="18"/>
                <w:szCs w:val="18"/>
                <w:lang w:eastAsia="tr-TR"/>
              </w:rPr>
              <w:t>Cari Dönem</w:t>
            </w:r>
          </w:p>
        </w:tc>
        <w:tc>
          <w:tcPr>
            <w:tcW w:w="2641" w:type="dxa"/>
            <w:gridSpan w:val="2"/>
            <w:tcBorders>
              <w:top w:val="single" w:sz="6" w:space="0" w:color="auto"/>
              <w:bottom w:val="dotted" w:sz="4" w:space="0" w:color="auto"/>
            </w:tcBorders>
            <w:shd w:val="clear" w:color="auto" w:fill="auto"/>
            <w:vAlign w:val="center"/>
            <w:hideMark/>
          </w:tcPr>
          <w:p w14:paraId="24DF7E07" w14:textId="77777777" w:rsidR="00AF4F79" w:rsidRPr="00CB56EC" w:rsidRDefault="00AF4F79" w:rsidP="00455EC7">
            <w:pPr>
              <w:jc w:val="center"/>
              <w:rPr>
                <w:b/>
                <w:bCs/>
                <w:sz w:val="18"/>
                <w:szCs w:val="18"/>
                <w:lang w:eastAsia="tr-TR"/>
              </w:rPr>
            </w:pPr>
            <w:r w:rsidRPr="00CB56EC">
              <w:rPr>
                <w:b/>
                <w:bCs/>
                <w:sz w:val="18"/>
                <w:szCs w:val="18"/>
                <w:lang w:eastAsia="tr-TR"/>
              </w:rPr>
              <w:t>Önceki Dönem</w:t>
            </w:r>
          </w:p>
        </w:tc>
      </w:tr>
      <w:tr w:rsidR="00AF4F79" w:rsidRPr="00CB56EC" w14:paraId="3DB320BA" w14:textId="77777777" w:rsidTr="004940A2">
        <w:trPr>
          <w:trHeight w:hRule="exact" w:val="227"/>
        </w:trPr>
        <w:tc>
          <w:tcPr>
            <w:tcW w:w="3961" w:type="dxa"/>
            <w:tcBorders>
              <w:top w:val="dotted" w:sz="4" w:space="0" w:color="auto"/>
              <w:bottom w:val="dotted" w:sz="4" w:space="0" w:color="auto"/>
            </w:tcBorders>
            <w:shd w:val="clear" w:color="auto" w:fill="auto"/>
            <w:vAlign w:val="bottom"/>
            <w:hideMark/>
          </w:tcPr>
          <w:p w14:paraId="71EEFE40" w14:textId="77777777" w:rsidR="00AF4F79" w:rsidRPr="00CB56EC" w:rsidRDefault="00AF4F79" w:rsidP="00455EC7">
            <w:pPr>
              <w:rPr>
                <w:sz w:val="18"/>
                <w:szCs w:val="18"/>
                <w:lang w:eastAsia="tr-TR"/>
              </w:rPr>
            </w:pPr>
            <w:r w:rsidRPr="00CB56EC">
              <w:rPr>
                <w:sz w:val="18"/>
                <w:szCs w:val="18"/>
                <w:lang w:eastAsia="tr-TR"/>
              </w:rPr>
              <w:t> </w:t>
            </w:r>
          </w:p>
        </w:tc>
        <w:tc>
          <w:tcPr>
            <w:tcW w:w="1320" w:type="dxa"/>
            <w:tcBorders>
              <w:top w:val="dotted" w:sz="4" w:space="0" w:color="auto"/>
              <w:bottom w:val="dotted" w:sz="4" w:space="0" w:color="auto"/>
            </w:tcBorders>
            <w:shd w:val="clear" w:color="auto" w:fill="auto"/>
            <w:vAlign w:val="bottom"/>
            <w:hideMark/>
          </w:tcPr>
          <w:p w14:paraId="789CC5B2" w14:textId="77777777" w:rsidR="00AF4F79" w:rsidRPr="00CB56EC" w:rsidRDefault="00AF4F79" w:rsidP="00455EC7">
            <w:pPr>
              <w:jc w:val="right"/>
              <w:rPr>
                <w:b/>
                <w:bCs/>
                <w:sz w:val="18"/>
                <w:szCs w:val="18"/>
                <w:lang w:eastAsia="tr-TR"/>
              </w:rPr>
            </w:pPr>
            <w:r w:rsidRPr="00CB56EC">
              <w:rPr>
                <w:b/>
                <w:bCs/>
                <w:sz w:val="18"/>
                <w:szCs w:val="18"/>
                <w:lang w:eastAsia="tr-TR"/>
              </w:rPr>
              <w:t>TP</w:t>
            </w:r>
          </w:p>
        </w:tc>
        <w:tc>
          <w:tcPr>
            <w:tcW w:w="1320" w:type="dxa"/>
            <w:tcBorders>
              <w:top w:val="dotted" w:sz="4" w:space="0" w:color="auto"/>
              <w:bottom w:val="dotted" w:sz="4" w:space="0" w:color="auto"/>
            </w:tcBorders>
            <w:shd w:val="clear" w:color="auto" w:fill="auto"/>
            <w:vAlign w:val="bottom"/>
            <w:hideMark/>
          </w:tcPr>
          <w:p w14:paraId="315945F6" w14:textId="77777777" w:rsidR="00AF4F79" w:rsidRPr="00CB56EC" w:rsidRDefault="00AF4F79" w:rsidP="00455EC7">
            <w:pPr>
              <w:jc w:val="right"/>
              <w:rPr>
                <w:b/>
                <w:bCs/>
                <w:sz w:val="18"/>
                <w:szCs w:val="18"/>
                <w:lang w:eastAsia="tr-TR"/>
              </w:rPr>
            </w:pPr>
            <w:r w:rsidRPr="00CB56EC">
              <w:rPr>
                <w:b/>
                <w:bCs/>
                <w:sz w:val="18"/>
                <w:szCs w:val="18"/>
                <w:lang w:eastAsia="tr-TR"/>
              </w:rPr>
              <w:t>YP</w:t>
            </w:r>
          </w:p>
        </w:tc>
        <w:tc>
          <w:tcPr>
            <w:tcW w:w="1320" w:type="dxa"/>
            <w:tcBorders>
              <w:top w:val="dotted" w:sz="4" w:space="0" w:color="auto"/>
              <w:bottom w:val="dotted" w:sz="4" w:space="0" w:color="auto"/>
            </w:tcBorders>
            <w:shd w:val="clear" w:color="auto" w:fill="auto"/>
            <w:vAlign w:val="bottom"/>
            <w:hideMark/>
          </w:tcPr>
          <w:p w14:paraId="48DDB16E" w14:textId="77777777" w:rsidR="00AF4F79" w:rsidRPr="00CB56EC" w:rsidRDefault="00AF4F79" w:rsidP="00455EC7">
            <w:pPr>
              <w:jc w:val="right"/>
              <w:rPr>
                <w:b/>
                <w:bCs/>
                <w:sz w:val="18"/>
                <w:szCs w:val="18"/>
                <w:lang w:eastAsia="tr-TR"/>
              </w:rPr>
            </w:pPr>
            <w:r w:rsidRPr="00CB56EC">
              <w:rPr>
                <w:b/>
                <w:bCs/>
                <w:sz w:val="18"/>
                <w:szCs w:val="18"/>
                <w:lang w:eastAsia="tr-TR"/>
              </w:rPr>
              <w:t>TP</w:t>
            </w:r>
          </w:p>
        </w:tc>
        <w:tc>
          <w:tcPr>
            <w:tcW w:w="1321" w:type="dxa"/>
            <w:tcBorders>
              <w:top w:val="dotted" w:sz="4" w:space="0" w:color="auto"/>
              <w:bottom w:val="dotted" w:sz="4" w:space="0" w:color="auto"/>
            </w:tcBorders>
            <w:shd w:val="clear" w:color="auto" w:fill="auto"/>
            <w:vAlign w:val="bottom"/>
            <w:hideMark/>
          </w:tcPr>
          <w:p w14:paraId="7BEC923D" w14:textId="77777777" w:rsidR="00AF4F79" w:rsidRPr="00CB56EC" w:rsidRDefault="00AF4F79" w:rsidP="00455EC7">
            <w:pPr>
              <w:jc w:val="right"/>
              <w:rPr>
                <w:b/>
                <w:bCs/>
                <w:sz w:val="18"/>
                <w:szCs w:val="18"/>
                <w:lang w:eastAsia="tr-TR"/>
              </w:rPr>
            </w:pPr>
            <w:r w:rsidRPr="00CB56EC">
              <w:rPr>
                <w:b/>
                <w:bCs/>
                <w:sz w:val="18"/>
                <w:szCs w:val="18"/>
                <w:lang w:eastAsia="tr-TR"/>
              </w:rPr>
              <w:t>YP</w:t>
            </w:r>
          </w:p>
        </w:tc>
      </w:tr>
      <w:tr w:rsidR="004940A2" w:rsidRPr="00CB56EC" w14:paraId="6E6CA4BE" w14:textId="77777777" w:rsidTr="004940A2">
        <w:trPr>
          <w:trHeight w:hRule="exact" w:val="227"/>
        </w:trPr>
        <w:tc>
          <w:tcPr>
            <w:tcW w:w="3961" w:type="dxa"/>
            <w:shd w:val="clear" w:color="auto" w:fill="auto"/>
            <w:vAlign w:val="bottom"/>
            <w:hideMark/>
          </w:tcPr>
          <w:p w14:paraId="66617E2F" w14:textId="396D9D0E" w:rsidR="004940A2" w:rsidRPr="00CB56EC" w:rsidRDefault="004940A2" w:rsidP="004940A2">
            <w:pPr>
              <w:rPr>
                <w:sz w:val="18"/>
                <w:szCs w:val="18"/>
                <w:lang w:eastAsia="tr-TR"/>
              </w:rPr>
            </w:pPr>
            <w:r w:rsidRPr="00CB56EC">
              <w:rPr>
                <w:sz w:val="18"/>
                <w:szCs w:val="18"/>
                <w:lang w:eastAsia="tr-TR"/>
              </w:rPr>
              <w:t>Vadeli işlemler</w:t>
            </w:r>
            <w:r w:rsidRPr="00232218">
              <w:rPr>
                <w:sz w:val="18"/>
                <w:szCs w:val="18"/>
                <w:vertAlign w:val="superscript"/>
                <w:lang w:eastAsia="tr-TR"/>
              </w:rPr>
              <w:t>1</w:t>
            </w:r>
          </w:p>
        </w:tc>
        <w:tc>
          <w:tcPr>
            <w:tcW w:w="1320" w:type="dxa"/>
            <w:shd w:val="clear" w:color="auto" w:fill="auto"/>
            <w:vAlign w:val="bottom"/>
            <w:hideMark/>
          </w:tcPr>
          <w:p w14:paraId="4532B2A2" w14:textId="72A7DAFA" w:rsidR="004940A2" w:rsidRPr="002A65C6" w:rsidRDefault="004940A2" w:rsidP="004940A2">
            <w:pPr>
              <w:jc w:val="right"/>
              <w:rPr>
                <w:sz w:val="18"/>
                <w:szCs w:val="16"/>
                <w:lang w:eastAsia="tr-TR"/>
              </w:rPr>
            </w:pPr>
            <w:r w:rsidRPr="004940A2">
              <w:rPr>
                <w:sz w:val="18"/>
                <w:szCs w:val="16"/>
                <w:lang w:eastAsia="tr-TR"/>
              </w:rPr>
              <w:t>-</w:t>
            </w:r>
          </w:p>
        </w:tc>
        <w:tc>
          <w:tcPr>
            <w:tcW w:w="1320" w:type="dxa"/>
            <w:shd w:val="clear" w:color="auto" w:fill="auto"/>
            <w:vAlign w:val="bottom"/>
            <w:hideMark/>
          </w:tcPr>
          <w:p w14:paraId="44FBB75C" w14:textId="0FA4158E" w:rsidR="004940A2" w:rsidRPr="002A65C6" w:rsidRDefault="004940A2" w:rsidP="004940A2">
            <w:pPr>
              <w:jc w:val="right"/>
              <w:rPr>
                <w:sz w:val="18"/>
                <w:szCs w:val="16"/>
                <w:lang w:eastAsia="tr-TR"/>
              </w:rPr>
            </w:pPr>
            <w:r w:rsidRPr="004940A2">
              <w:rPr>
                <w:sz w:val="18"/>
                <w:szCs w:val="16"/>
                <w:lang w:eastAsia="tr-TR"/>
              </w:rPr>
              <w:t>-</w:t>
            </w:r>
          </w:p>
        </w:tc>
        <w:tc>
          <w:tcPr>
            <w:tcW w:w="1320" w:type="dxa"/>
            <w:shd w:val="clear" w:color="auto" w:fill="auto"/>
            <w:vAlign w:val="bottom"/>
            <w:hideMark/>
          </w:tcPr>
          <w:p w14:paraId="07B61B58" w14:textId="51E275F1" w:rsidR="004940A2" w:rsidRPr="00CB56EC" w:rsidRDefault="004940A2" w:rsidP="004940A2">
            <w:pPr>
              <w:jc w:val="right"/>
            </w:pPr>
            <w:r w:rsidRPr="007F36DE">
              <w:rPr>
                <w:sz w:val="18"/>
                <w:szCs w:val="16"/>
                <w:lang w:eastAsia="tr-TR"/>
              </w:rPr>
              <w:t>5,155</w:t>
            </w:r>
          </w:p>
        </w:tc>
        <w:tc>
          <w:tcPr>
            <w:tcW w:w="1321" w:type="dxa"/>
            <w:shd w:val="clear" w:color="auto" w:fill="auto"/>
            <w:vAlign w:val="bottom"/>
            <w:hideMark/>
          </w:tcPr>
          <w:p w14:paraId="7043A70E" w14:textId="08877171" w:rsidR="004940A2" w:rsidRPr="00CB56EC" w:rsidRDefault="004940A2" w:rsidP="004940A2">
            <w:pPr>
              <w:jc w:val="right"/>
            </w:pPr>
            <w:r w:rsidRPr="002A65C6">
              <w:rPr>
                <w:sz w:val="18"/>
                <w:szCs w:val="16"/>
                <w:lang w:eastAsia="tr-TR"/>
              </w:rPr>
              <w:t>-</w:t>
            </w:r>
          </w:p>
        </w:tc>
      </w:tr>
      <w:tr w:rsidR="004940A2" w:rsidRPr="00CB56EC" w14:paraId="74ADAFA0" w14:textId="77777777" w:rsidTr="004940A2">
        <w:trPr>
          <w:trHeight w:hRule="exact" w:val="227"/>
        </w:trPr>
        <w:tc>
          <w:tcPr>
            <w:tcW w:w="3961" w:type="dxa"/>
            <w:shd w:val="clear" w:color="auto" w:fill="auto"/>
            <w:vAlign w:val="bottom"/>
            <w:hideMark/>
          </w:tcPr>
          <w:p w14:paraId="58F8F326" w14:textId="7D927C8A" w:rsidR="004940A2" w:rsidRPr="00CB56EC" w:rsidRDefault="004940A2" w:rsidP="004940A2">
            <w:pPr>
              <w:rPr>
                <w:sz w:val="18"/>
                <w:szCs w:val="18"/>
                <w:lang w:eastAsia="tr-TR"/>
              </w:rPr>
            </w:pPr>
            <w:r w:rsidRPr="00CB56EC">
              <w:rPr>
                <w:sz w:val="18"/>
                <w:szCs w:val="18"/>
                <w:lang w:eastAsia="tr-TR"/>
              </w:rPr>
              <w:t>Swap işlemleri</w:t>
            </w:r>
          </w:p>
        </w:tc>
        <w:tc>
          <w:tcPr>
            <w:tcW w:w="1320" w:type="dxa"/>
            <w:shd w:val="clear" w:color="auto" w:fill="auto"/>
            <w:vAlign w:val="bottom"/>
            <w:hideMark/>
          </w:tcPr>
          <w:p w14:paraId="6194E8D2" w14:textId="1AE761FE" w:rsidR="004940A2" w:rsidRPr="002A65C6" w:rsidRDefault="004940A2" w:rsidP="004940A2">
            <w:pPr>
              <w:jc w:val="right"/>
              <w:rPr>
                <w:sz w:val="18"/>
                <w:szCs w:val="16"/>
                <w:lang w:eastAsia="tr-TR"/>
              </w:rPr>
            </w:pPr>
            <w:r w:rsidRPr="00A578F4">
              <w:rPr>
                <w:sz w:val="18"/>
                <w:szCs w:val="16"/>
                <w:lang w:eastAsia="tr-TR"/>
              </w:rPr>
              <w:t>4,253</w:t>
            </w:r>
          </w:p>
        </w:tc>
        <w:tc>
          <w:tcPr>
            <w:tcW w:w="1320" w:type="dxa"/>
            <w:shd w:val="clear" w:color="auto" w:fill="auto"/>
            <w:vAlign w:val="bottom"/>
            <w:hideMark/>
          </w:tcPr>
          <w:p w14:paraId="28B4AF56" w14:textId="57C8EC6E" w:rsidR="004940A2" w:rsidRPr="002A65C6" w:rsidRDefault="004940A2" w:rsidP="004940A2">
            <w:pPr>
              <w:jc w:val="right"/>
              <w:rPr>
                <w:sz w:val="18"/>
                <w:szCs w:val="16"/>
                <w:lang w:eastAsia="tr-TR"/>
              </w:rPr>
            </w:pPr>
            <w:r w:rsidRPr="004940A2">
              <w:rPr>
                <w:sz w:val="18"/>
                <w:szCs w:val="16"/>
                <w:lang w:eastAsia="tr-TR"/>
              </w:rPr>
              <w:t>-</w:t>
            </w:r>
          </w:p>
        </w:tc>
        <w:tc>
          <w:tcPr>
            <w:tcW w:w="1320" w:type="dxa"/>
            <w:shd w:val="clear" w:color="auto" w:fill="auto"/>
            <w:vAlign w:val="bottom"/>
            <w:hideMark/>
          </w:tcPr>
          <w:p w14:paraId="36B73110" w14:textId="5A3165AA" w:rsidR="004940A2" w:rsidRPr="00CB56EC" w:rsidRDefault="004940A2" w:rsidP="004940A2">
            <w:pPr>
              <w:jc w:val="right"/>
            </w:pPr>
            <w:r w:rsidRPr="007F36DE">
              <w:rPr>
                <w:sz w:val="18"/>
                <w:szCs w:val="16"/>
                <w:lang w:eastAsia="tr-TR"/>
              </w:rPr>
              <w:t>979</w:t>
            </w:r>
          </w:p>
        </w:tc>
        <w:tc>
          <w:tcPr>
            <w:tcW w:w="1321" w:type="dxa"/>
            <w:shd w:val="clear" w:color="auto" w:fill="auto"/>
            <w:vAlign w:val="bottom"/>
            <w:hideMark/>
          </w:tcPr>
          <w:p w14:paraId="2CE1FCD8" w14:textId="4B53B7E9" w:rsidR="004940A2" w:rsidRPr="00CB56EC" w:rsidRDefault="004940A2" w:rsidP="004940A2">
            <w:pPr>
              <w:jc w:val="right"/>
            </w:pPr>
            <w:r w:rsidRPr="002A65C6">
              <w:rPr>
                <w:sz w:val="18"/>
                <w:szCs w:val="16"/>
                <w:lang w:eastAsia="tr-TR"/>
              </w:rPr>
              <w:t>-</w:t>
            </w:r>
          </w:p>
        </w:tc>
      </w:tr>
      <w:tr w:rsidR="004940A2" w:rsidRPr="00CB56EC" w14:paraId="0C38E812" w14:textId="77777777" w:rsidTr="004940A2">
        <w:trPr>
          <w:trHeight w:hRule="exact" w:val="227"/>
        </w:trPr>
        <w:tc>
          <w:tcPr>
            <w:tcW w:w="3961" w:type="dxa"/>
            <w:shd w:val="clear" w:color="auto" w:fill="auto"/>
            <w:vAlign w:val="bottom"/>
            <w:hideMark/>
          </w:tcPr>
          <w:p w14:paraId="46378011" w14:textId="163AC17C" w:rsidR="004940A2" w:rsidRPr="00CB56EC" w:rsidRDefault="004940A2" w:rsidP="004940A2">
            <w:pPr>
              <w:rPr>
                <w:sz w:val="18"/>
                <w:szCs w:val="18"/>
                <w:lang w:eastAsia="tr-TR"/>
              </w:rPr>
            </w:pPr>
            <w:proofErr w:type="spellStart"/>
            <w:r w:rsidRPr="00CB56EC">
              <w:rPr>
                <w:sz w:val="18"/>
                <w:szCs w:val="18"/>
                <w:lang w:eastAsia="tr-TR"/>
              </w:rPr>
              <w:t>Futures</w:t>
            </w:r>
            <w:proofErr w:type="spellEnd"/>
            <w:r w:rsidRPr="00CB56EC">
              <w:rPr>
                <w:sz w:val="18"/>
                <w:szCs w:val="18"/>
                <w:lang w:eastAsia="tr-TR"/>
              </w:rPr>
              <w:t xml:space="preserve"> işlemleri</w:t>
            </w:r>
          </w:p>
        </w:tc>
        <w:tc>
          <w:tcPr>
            <w:tcW w:w="1320" w:type="dxa"/>
            <w:shd w:val="clear" w:color="auto" w:fill="auto"/>
            <w:vAlign w:val="bottom"/>
            <w:hideMark/>
          </w:tcPr>
          <w:p w14:paraId="5A38D83A" w14:textId="259CE096" w:rsidR="004940A2" w:rsidRPr="002A65C6" w:rsidRDefault="004940A2" w:rsidP="004940A2">
            <w:pPr>
              <w:jc w:val="right"/>
              <w:rPr>
                <w:sz w:val="18"/>
                <w:szCs w:val="16"/>
                <w:lang w:eastAsia="tr-TR"/>
              </w:rPr>
            </w:pPr>
            <w:r w:rsidRPr="004940A2">
              <w:rPr>
                <w:sz w:val="18"/>
                <w:szCs w:val="16"/>
                <w:lang w:eastAsia="tr-TR"/>
              </w:rPr>
              <w:t>-</w:t>
            </w:r>
          </w:p>
        </w:tc>
        <w:tc>
          <w:tcPr>
            <w:tcW w:w="1320" w:type="dxa"/>
            <w:shd w:val="clear" w:color="auto" w:fill="auto"/>
            <w:vAlign w:val="bottom"/>
            <w:hideMark/>
          </w:tcPr>
          <w:p w14:paraId="51CC10EC" w14:textId="2DF8DDCE" w:rsidR="004940A2" w:rsidRPr="002A65C6" w:rsidRDefault="004940A2" w:rsidP="004940A2">
            <w:pPr>
              <w:jc w:val="right"/>
              <w:rPr>
                <w:sz w:val="18"/>
                <w:szCs w:val="16"/>
                <w:lang w:eastAsia="tr-TR"/>
              </w:rPr>
            </w:pPr>
            <w:r w:rsidRPr="004940A2">
              <w:rPr>
                <w:sz w:val="18"/>
                <w:szCs w:val="16"/>
                <w:lang w:eastAsia="tr-TR"/>
              </w:rPr>
              <w:t>-</w:t>
            </w:r>
          </w:p>
        </w:tc>
        <w:tc>
          <w:tcPr>
            <w:tcW w:w="1320" w:type="dxa"/>
            <w:shd w:val="clear" w:color="auto" w:fill="auto"/>
            <w:vAlign w:val="bottom"/>
            <w:hideMark/>
          </w:tcPr>
          <w:p w14:paraId="1CB1FE23" w14:textId="0D92934B" w:rsidR="004940A2" w:rsidRPr="00CB56EC" w:rsidRDefault="004940A2" w:rsidP="004940A2">
            <w:pPr>
              <w:jc w:val="right"/>
            </w:pPr>
            <w:r w:rsidRPr="002A65C6">
              <w:rPr>
                <w:sz w:val="18"/>
                <w:szCs w:val="16"/>
                <w:lang w:eastAsia="tr-TR"/>
              </w:rPr>
              <w:t>-</w:t>
            </w:r>
          </w:p>
        </w:tc>
        <w:tc>
          <w:tcPr>
            <w:tcW w:w="1321" w:type="dxa"/>
            <w:shd w:val="clear" w:color="auto" w:fill="auto"/>
            <w:vAlign w:val="bottom"/>
            <w:hideMark/>
          </w:tcPr>
          <w:p w14:paraId="736F345E" w14:textId="0BBB2A05" w:rsidR="004940A2" w:rsidRPr="00CB56EC" w:rsidRDefault="004940A2" w:rsidP="004940A2">
            <w:pPr>
              <w:jc w:val="right"/>
            </w:pPr>
            <w:r w:rsidRPr="002A65C6">
              <w:rPr>
                <w:sz w:val="18"/>
                <w:szCs w:val="16"/>
                <w:lang w:eastAsia="tr-TR"/>
              </w:rPr>
              <w:t>-</w:t>
            </w:r>
          </w:p>
        </w:tc>
      </w:tr>
      <w:tr w:rsidR="004940A2" w:rsidRPr="00CB56EC" w14:paraId="4C1001F3" w14:textId="77777777" w:rsidTr="004940A2">
        <w:trPr>
          <w:trHeight w:hRule="exact" w:val="227"/>
        </w:trPr>
        <w:tc>
          <w:tcPr>
            <w:tcW w:w="3961" w:type="dxa"/>
            <w:shd w:val="clear" w:color="auto" w:fill="auto"/>
            <w:vAlign w:val="bottom"/>
          </w:tcPr>
          <w:p w14:paraId="3CC7620F" w14:textId="78E39BCD" w:rsidR="004940A2" w:rsidRPr="00CB56EC" w:rsidRDefault="004940A2" w:rsidP="004940A2">
            <w:pPr>
              <w:rPr>
                <w:sz w:val="18"/>
                <w:szCs w:val="18"/>
                <w:lang w:eastAsia="tr-TR"/>
              </w:rPr>
            </w:pPr>
            <w:r w:rsidRPr="00CB56EC">
              <w:rPr>
                <w:sz w:val="18"/>
                <w:szCs w:val="18"/>
                <w:lang w:eastAsia="tr-TR"/>
              </w:rPr>
              <w:t>Opsiyonlar</w:t>
            </w:r>
          </w:p>
        </w:tc>
        <w:tc>
          <w:tcPr>
            <w:tcW w:w="1320" w:type="dxa"/>
            <w:shd w:val="clear" w:color="auto" w:fill="auto"/>
            <w:vAlign w:val="bottom"/>
          </w:tcPr>
          <w:p w14:paraId="4809ABF2" w14:textId="2A12E79F" w:rsidR="004940A2" w:rsidRPr="00CB56EC" w:rsidRDefault="004940A2" w:rsidP="004940A2">
            <w:pPr>
              <w:jc w:val="right"/>
              <w:rPr>
                <w:sz w:val="18"/>
                <w:szCs w:val="16"/>
                <w:lang w:eastAsia="tr-TR"/>
              </w:rPr>
            </w:pPr>
            <w:r w:rsidRPr="004940A2">
              <w:rPr>
                <w:sz w:val="18"/>
                <w:szCs w:val="16"/>
                <w:lang w:eastAsia="tr-TR"/>
              </w:rPr>
              <w:t>-</w:t>
            </w:r>
          </w:p>
        </w:tc>
        <w:tc>
          <w:tcPr>
            <w:tcW w:w="1320" w:type="dxa"/>
            <w:shd w:val="clear" w:color="auto" w:fill="auto"/>
            <w:vAlign w:val="bottom"/>
          </w:tcPr>
          <w:p w14:paraId="36163C3B" w14:textId="3D5696D6" w:rsidR="004940A2" w:rsidRPr="00CB56EC" w:rsidRDefault="004940A2" w:rsidP="004940A2">
            <w:pPr>
              <w:jc w:val="right"/>
              <w:rPr>
                <w:sz w:val="18"/>
                <w:szCs w:val="16"/>
                <w:lang w:eastAsia="tr-TR"/>
              </w:rPr>
            </w:pPr>
            <w:r w:rsidRPr="004940A2">
              <w:rPr>
                <w:sz w:val="18"/>
                <w:szCs w:val="16"/>
                <w:lang w:eastAsia="tr-TR"/>
              </w:rPr>
              <w:t>-</w:t>
            </w:r>
          </w:p>
        </w:tc>
        <w:tc>
          <w:tcPr>
            <w:tcW w:w="1320" w:type="dxa"/>
            <w:shd w:val="clear" w:color="auto" w:fill="auto"/>
            <w:vAlign w:val="bottom"/>
          </w:tcPr>
          <w:p w14:paraId="0E116AB2" w14:textId="2A7573BA" w:rsidR="004940A2" w:rsidRPr="00CB56EC" w:rsidRDefault="004940A2" w:rsidP="004940A2">
            <w:pPr>
              <w:jc w:val="right"/>
              <w:rPr>
                <w:sz w:val="18"/>
                <w:szCs w:val="16"/>
                <w:lang w:eastAsia="tr-TR"/>
              </w:rPr>
            </w:pPr>
            <w:r w:rsidRPr="002A65C6">
              <w:rPr>
                <w:sz w:val="18"/>
                <w:szCs w:val="16"/>
                <w:lang w:eastAsia="tr-TR"/>
              </w:rPr>
              <w:t>-</w:t>
            </w:r>
          </w:p>
        </w:tc>
        <w:tc>
          <w:tcPr>
            <w:tcW w:w="1321" w:type="dxa"/>
            <w:shd w:val="clear" w:color="auto" w:fill="auto"/>
            <w:vAlign w:val="bottom"/>
          </w:tcPr>
          <w:p w14:paraId="4D36D82D" w14:textId="5B03AA44" w:rsidR="004940A2" w:rsidRPr="00CB56EC" w:rsidRDefault="004940A2" w:rsidP="004940A2">
            <w:pPr>
              <w:jc w:val="right"/>
              <w:rPr>
                <w:sz w:val="18"/>
                <w:szCs w:val="16"/>
                <w:lang w:eastAsia="tr-TR"/>
              </w:rPr>
            </w:pPr>
            <w:r w:rsidRPr="002A65C6">
              <w:rPr>
                <w:sz w:val="18"/>
                <w:szCs w:val="16"/>
                <w:lang w:eastAsia="tr-TR"/>
              </w:rPr>
              <w:t>-</w:t>
            </w:r>
          </w:p>
        </w:tc>
      </w:tr>
      <w:tr w:rsidR="004940A2" w:rsidRPr="00CB56EC" w14:paraId="6B392481" w14:textId="77777777" w:rsidTr="004940A2">
        <w:trPr>
          <w:trHeight w:hRule="exact" w:val="227"/>
        </w:trPr>
        <w:tc>
          <w:tcPr>
            <w:tcW w:w="3961" w:type="dxa"/>
            <w:shd w:val="clear" w:color="auto" w:fill="auto"/>
            <w:vAlign w:val="bottom"/>
          </w:tcPr>
          <w:p w14:paraId="72CE01E3" w14:textId="3335BD60" w:rsidR="004940A2" w:rsidRPr="00CB56EC" w:rsidRDefault="004940A2" w:rsidP="004940A2">
            <w:pPr>
              <w:rPr>
                <w:sz w:val="18"/>
                <w:szCs w:val="18"/>
                <w:lang w:eastAsia="tr-TR"/>
              </w:rPr>
            </w:pPr>
            <w:r w:rsidRPr="00CB56EC">
              <w:rPr>
                <w:sz w:val="18"/>
                <w:szCs w:val="18"/>
                <w:lang w:eastAsia="tr-TR"/>
              </w:rPr>
              <w:t>Diğer</w:t>
            </w:r>
          </w:p>
        </w:tc>
        <w:tc>
          <w:tcPr>
            <w:tcW w:w="1320" w:type="dxa"/>
            <w:shd w:val="clear" w:color="auto" w:fill="auto"/>
            <w:vAlign w:val="bottom"/>
          </w:tcPr>
          <w:p w14:paraId="642B68C9" w14:textId="24B16F12" w:rsidR="004940A2" w:rsidRPr="00CB56EC" w:rsidRDefault="004940A2" w:rsidP="004940A2">
            <w:pPr>
              <w:jc w:val="right"/>
              <w:rPr>
                <w:sz w:val="18"/>
                <w:szCs w:val="16"/>
                <w:lang w:eastAsia="tr-TR"/>
              </w:rPr>
            </w:pPr>
            <w:r w:rsidRPr="004940A2">
              <w:rPr>
                <w:sz w:val="18"/>
                <w:szCs w:val="16"/>
                <w:lang w:eastAsia="tr-TR"/>
              </w:rPr>
              <w:t>-</w:t>
            </w:r>
          </w:p>
        </w:tc>
        <w:tc>
          <w:tcPr>
            <w:tcW w:w="1320" w:type="dxa"/>
            <w:shd w:val="clear" w:color="auto" w:fill="auto"/>
            <w:vAlign w:val="bottom"/>
          </w:tcPr>
          <w:p w14:paraId="705FC2A7" w14:textId="5B1D5CD1" w:rsidR="004940A2" w:rsidRPr="00CB56EC" w:rsidRDefault="004940A2" w:rsidP="004940A2">
            <w:pPr>
              <w:jc w:val="right"/>
              <w:rPr>
                <w:sz w:val="18"/>
                <w:szCs w:val="16"/>
                <w:lang w:eastAsia="tr-TR"/>
              </w:rPr>
            </w:pPr>
            <w:r w:rsidRPr="004940A2">
              <w:rPr>
                <w:sz w:val="18"/>
                <w:szCs w:val="16"/>
                <w:lang w:eastAsia="tr-TR"/>
              </w:rPr>
              <w:t>-</w:t>
            </w:r>
          </w:p>
        </w:tc>
        <w:tc>
          <w:tcPr>
            <w:tcW w:w="1320" w:type="dxa"/>
            <w:shd w:val="clear" w:color="auto" w:fill="auto"/>
            <w:vAlign w:val="bottom"/>
          </w:tcPr>
          <w:p w14:paraId="24BB867E" w14:textId="61F698C8" w:rsidR="004940A2" w:rsidRPr="00CB56EC" w:rsidRDefault="004940A2" w:rsidP="004940A2">
            <w:pPr>
              <w:jc w:val="right"/>
              <w:rPr>
                <w:sz w:val="18"/>
                <w:szCs w:val="16"/>
                <w:lang w:eastAsia="tr-TR"/>
              </w:rPr>
            </w:pPr>
            <w:r w:rsidRPr="002A65C6">
              <w:rPr>
                <w:sz w:val="18"/>
                <w:szCs w:val="16"/>
                <w:lang w:eastAsia="tr-TR"/>
              </w:rPr>
              <w:t>-</w:t>
            </w:r>
          </w:p>
        </w:tc>
        <w:tc>
          <w:tcPr>
            <w:tcW w:w="1321" w:type="dxa"/>
            <w:shd w:val="clear" w:color="auto" w:fill="auto"/>
            <w:vAlign w:val="bottom"/>
          </w:tcPr>
          <w:p w14:paraId="49235322" w14:textId="39361333" w:rsidR="004940A2" w:rsidRPr="00CB56EC" w:rsidRDefault="004940A2" w:rsidP="004940A2">
            <w:pPr>
              <w:jc w:val="right"/>
              <w:rPr>
                <w:sz w:val="18"/>
                <w:szCs w:val="16"/>
                <w:lang w:eastAsia="tr-TR"/>
              </w:rPr>
            </w:pPr>
            <w:r w:rsidRPr="002A65C6">
              <w:rPr>
                <w:sz w:val="18"/>
                <w:szCs w:val="16"/>
                <w:lang w:eastAsia="tr-TR"/>
              </w:rPr>
              <w:t>-</w:t>
            </w:r>
          </w:p>
        </w:tc>
      </w:tr>
      <w:tr w:rsidR="004940A2" w:rsidRPr="004940A2" w14:paraId="5F0FA26B" w14:textId="77777777" w:rsidTr="004940A2">
        <w:trPr>
          <w:trHeight w:hRule="exact" w:val="227"/>
        </w:trPr>
        <w:tc>
          <w:tcPr>
            <w:tcW w:w="3961" w:type="dxa"/>
            <w:shd w:val="clear" w:color="auto" w:fill="auto"/>
            <w:vAlign w:val="bottom"/>
            <w:hideMark/>
          </w:tcPr>
          <w:p w14:paraId="7E2BBFFE" w14:textId="77777777" w:rsidR="004940A2" w:rsidRPr="004940A2" w:rsidRDefault="004940A2" w:rsidP="004940A2">
            <w:pPr>
              <w:rPr>
                <w:b/>
                <w:bCs/>
                <w:sz w:val="18"/>
                <w:szCs w:val="18"/>
                <w:lang w:eastAsia="tr-TR"/>
              </w:rPr>
            </w:pPr>
            <w:r w:rsidRPr="004940A2">
              <w:rPr>
                <w:b/>
                <w:bCs/>
                <w:sz w:val="18"/>
                <w:szCs w:val="18"/>
                <w:lang w:eastAsia="tr-TR"/>
              </w:rPr>
              <w:t>Toplam</w:t>
            </w:r>
          </w:p>
        </w:tc>
        <w:tc>
          <w:tcPr>
            <w:tcW w:w="1320" w:type="dxa"/>
            <w:shd w:val="clear" w:color="auto" w:fill="auto"/>
            <w:vAlign w:val="bottom"/>
            <w:hideMark/>
          </w:tcPr>
          <w:p w14:paraId="6F718216" w14:textId="675F8008" w:rsidR="004940A2" w:rsidRPr="004940A2" w:rsidRDefault="004940A2" w:rsidP="004940A2">
            <w:pPr>
              <w:jc w:val="right"/>
              <w:rPr>
                <w:b/>
                <w:bCs/>
                <w:sz w:val="18"/>
                <w:szCs w:val="16"/>
                <w:lang w:eastAsia="tr-TR"/>
              </w:rPr>
            </w:pPr>
            <w:r w:rsidRPr="00A578F4">
              <w:rPr>
                <w:b/>
                <w:bCs/>
                <w:sz w:val="18"/>
                <w:szCs w:val="16"/>
                <w:lang w:eastAsia="tr-TR"/>
              </w:rPr>
              <w:t>4,253</w:t>
            </w:r>
          </w:p>
        </w:tc>
        <w:tc>
          <w:tcPr>
            <w:tcW w:w="1320" w:type="dxa"/>
            <w:shd w:val="clear" w:color="auto" w:fill="auto"/>
            <w:vAlign w:val="bottom"/>
            <w:hideMark/>
          </w:tcPr>
          <w:p w14:paraId="709867EC" w14:textId="33D1872B" w:rsidR="004940A2" w:rsidRPr="004940A2" w:rsidRDefault="004940A2" w:rsidP="004940A2">
            <w:pPr>
              <w:jc w:val="right"/>
              <w:rPr>
                <w:b/>
                <w:bCs/>
                <w:sz w:val="18"/>
                <w:szCs w:val="16"/>
                <w:lang w:eastAsia="tr-TR"/>
              </w:rPr>
            </w:pPr>
            <w:r w:rsidRPr="004940A2">
              <w:rPr>
                <w:b/>
                <w:bCs/>
                <w:sz w:val="18"/>
                <w:szCs w:val="16"/>
                <w:lang w:eastAsia="tr-TR"/>
              </w:rPr>
              <w:t>-</w:t>
            </w:r>
          </w:p>
        </w:tc>
        <w:tc>
          <w:tcPr>
            <w:tcW w:w="1320" w:type="dxa"/>
            <w:shd w:val="clear" w:color="auto" w:fill="auto"/>
            <w:vAlign w:val="bottom"/>
            <w:hideMark/>
          </w:tcPr>
          <w:p w14:paraId="21D7B229" w14:textId="023807C1" w:rsidR="004940A2" w:rsidRPr="004940A2" w:rsidRDefault="004940A2" w:rsidP="004940A2">
            <w:pPr>
              <w:jc w:val="right"/>
              <w:rPr>
                <w:b/>
                <w:bCs/>
              </w:rPr>
            </w:pPr>
            <w:r w:rsidRPr="004940A2">
              <w:rPr>
                <w:b/>
                <w:bCs/>
                <w:sz w:val="18"/>
                <w:szCs w:val="16"/>
                <w:lang w:eastAsia="tr-TR"/>
              </w:rPr>
              <w:t>6,134</w:t>
            </w:r>
          </w:p>
        </w:tc>
        <w:tc>
          <w:tcPr>
            <w:tcW w:w="1321" w:type="dxa"/>
            <w:shd w:val="clear" w:color="auto" w:fill="auto"/>
            <w:vAlign w:val="bottom"/>
            <w:hideMark/>
          </w:tcPr>
          <w:p w14:paraId="6ADA983F" w14:textId="79EB0133" w:rsidR="004940A2" w:rsidRPr="004940A2" w:rsidRDefault="004940A2" w:rsidP="004940A2">
            <w:pPr>
              <w:jc w:val="right"/>
              <w:rPr>
                <w:b/>
                <w:bCs/>
              </w:rPr>
            </w:pPr>
            <w:r w:rsidRPr="004940A2">
              <w:rPr>
                <w:b/>
                <w:bCs/>
                <w:sz w:val="18"/>
                <w:szCs w:val="16"/>
                <w:lang w:eastAsia="tr-TR"/>
              </w:rPr>
              <w:t>-</w:t>
            </w:r>
          </w:p>
        </w:tc>
      </w:tr>
    </w:tbl>
    <w:p w14:paraId="1279F0F2" w14:textId="7C60D6DB" w:rsidR="00AF4F79" w:rsidRDefault="005231C2" w:rsidP="005231C2">
      <w:pPr>
        <w:pStyle w:val="BodyTextIndent"/>
        <w:autoSpaceDE/>
        <w:autoSpaceDN/>
        <w:adjustRightInd/>
        <w:ind w:left="0" w:firstLine="0"/>
        <w:jc w:val="left"/>
        <w:rPr>
          <w:rFonts w:eastAsia="Arial Unicode MS"/>
          <w:sz w:val="12"/>
          <w:szCs w:val="12"/>
        </w:rPr>
      </w:pPr>
      <w:r w:rsidRPr="007B05A5">
        <w:rPr>
          <w:rFonts w:eastAsia="Arial Unicode MS"/>
          <w:sz w:val="16"/>
          <w:vertAlign w:val="superscript"/>
        </w:rPr>
        <w:t xml:space="preserve">1 </w:t>
      </w:r>
      <w:r w:rsidRPr="005231C2">
        <w:rPr>
          <w:rFonts w:eastAsia="Arial Unicode MS"/>
          <w:sz w:val="12"/>
          <w:szCs w:val="12"/>
        </w:rPr>
        <w:t>V</w:t>
      </w:r>
      <w:r w:rsidRPr="007B05A5">
        <w:rPr>
          <w:rFonts w:eastAsia="Arial Unicode MS"/>
          <w:sz w:val="12"/>
          <w:szCs w:val="12"/>
        </w:rPr>
        <w:t>adeli aktif değerler alım satım taahhütlerini de</w:t>
      </w:r>
      <w:r w:rsidRPr="009215F5">
        <w:rPr>
          <w:rFonts w:eastAsia="Arial Unicode MS"/>
          <w:sz w:val="12"/>
          <w:szCs w:val="12"/>
        </w:rPr>
        <w:t xml:space="preserve"> içermektedir</w:t>
      </w:r>
      <w:r w:rsidRPr="00CB56EC">
        <w:rPr>
          <w:rFonts w:eastAsia="Arial Unicode MS"/>
          <w:sz w:val="12"/>
          <w:szCs w:val="12"/>
        </w:rPr>
        <w:t>.</w:t>
      </w:r>
    </w:p>
    <w:p w14:paraId="07AAA83B" w14:textId="77777777" w:rsidR="005231C2" w:rsidRPr="00CB56EC" w:rsidRDefault="005231C2" w:rsidP="005231C2">
      <w:pPr>
        <w:pStyle w:val="BodyTextIndent"/>
        <w:autoSpaceDE/>
        <w:autoSpaceDN/>
        <w:adjustRightInd/>
        <w:ind w:left="0" w:firstLine="0"/>
        <w:jc w:val="left"/>
        <w:rPr>
          <w:b/>
        </w:rPr>
      </w:pPr>
    </w:p>
    <w:p w14:paraId="2EBBFE34" w14:textId="5DF4C6C2" w:rsidR="00E30CF9" w:rsidRPr="00CB56EC" w:rsidRDefault="00E30CF9" w:rsidP="00AF4F79">
      <w:pPr>
        <w:pStyle w:val="BodyTextIndent"/>
        <w:autoSpaceDE/>
        <w:autoSpaceDN/>
        <w:adjustRightInd/>
        <w:ind w:left="0" w:hanging="567"/>
        <w:jc w:val="left"/>
        <w:rPr>
          <w:b/>
          <w:bCs/>
          <w:iCs/>
        </w:rPr>
      </w:pPr>
      <w:r w:rsidRPr="00CB56EC">
        <w:rPr>
          <w:b/>
        </w:rPr>
        <w:t>1.3</w:t>
      </w:r>
      <w:r w:rsidRPr="00CB56EC">
        <w:rPr>
          <w:b/>
        </w:rPr>
        <w:tab/>
        <w:t>Bankalara ilişkin bilgiler</w:t>
      </w:r>
    </w:p>
    <w:p w14:paraId="7D13E28F" w14:textId="77777777" w:rsidR="00E30CF9" w:rsidRPr="00CB56EC" w:rsidRDefault="00E30CF9" w:rsidP="00E30CF9">
      <w:pPr>
        <w:pStyle w:val="BodyTextIndent"/>
        <w:autoSpaceDE/>
        <w:autoSpaceDN/>
        <w:adjustRightInd/>
        <w:ind w:left="0" w:hanging="567"/>
        <w:jc w:val="left"/>
        <w:rPr>
          <w: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A86D44" w:rsidRPr="00CB56EC" w14:paraId="19B5C4E9" w14:textId="77777777" w:rsidTr="00517258">
        <w:trPr>
          <w:trHeight w:hRule="exact" w:val="227"/>
        </w:trPr>
        <w:tc>
          <w:tcPr>
            <w:tcW w:w="3961" w:type="dxa"/>
            <w:tcBorders>
              <w:top w:val="single" w:sz="6" w:space="0" w:color="auto"/>
              <w:bottom w:val="dotted" w:sz="4" w:space="0" w:color="auto"/>
            </w:tcBorders>
            <w:shd w:val="clear" w:color="auto" w:fill="auto"/>
            <w:vAlign w:val="bottom"/>
            <w:hideMark/>
          </w:tcPr>
          <w:p w14:paraId="7EE787B3" w14:textId="77777777" w:rsidR="00E30CF9" w:rsidRPr="00CB56EC" w:rsidRDefault="00E30CF9" w:rsidP="00263256">
            <w:pPr>
              <w:rPr>
                <w:sz w:val="18"/>
                <w:szCs w:val="18"/>
                <w:lang w:eastAsia="tr-TR"/>
              </w:rPr>
            </w:pPr>
            <w:r w:rsidRPr="00CB56EC">
              <w:rPr>
                <w:sz w:val="18"/>
                <w:szCs w:val="18"/>
                <w:lang w:eastAsia="tr-TR"/>
              </w:rPr>
              <w:t> </w:t>
            </w:r>
          </w:p>
        </w:tc>
        <w:tc>
          <w:tcPr>
            <w:tcW w:w="2640" w:type="dxa"/>
            <w:gridSpan w:val="2"/>
            <w:tcBorders>
              <w:top w:val="single" w:sz="6" w:space="0" w:color="auto"/>
              <w:bottom w:val="dotted" w:sz="4" w:space="0" w:color="auto"/>
            </w:tcBorders>
            <w:shd w:val="clear" w:color="auto" w:fill="auto"/>
            <w:vAlign w:val="center"/>
            <w:hideMark/>
          </w:tcPr>
          <w:p w14:paraId="134DD2B2" w14:textId="77777777" w:rsidR="00E30CF9" w:rsidRPr="00CB56EC" w:rsidRDefault="00E30CF9" w:rsidP="00263256">
            <w:pPr>
              <w:jc w:val="center"/>
              <w:rPr>
                <w:b/>
                <w:bCs/>
                <w:sz w:val="18"/>
                <w:szCs w:val="18"/>
                <w:lang w:eastAsia="tr-TR"/>
              </w:rPr>
            </w:pPr>
            <w:r w:rsidRPr="00CB56EC">
              <w:rPr>
                <w:b/>
                <w:bCs/>
                <w:sz w:val="18"/>
                <w:szCs w:val="18"/>
                <w:lang w:eastAsia="tr-TR"/>
              </w:rPr>
              <w:t>Cari Dönem</w:t>
            </w:r>
          </w:p>
        </w:tc>
        <w:tc>
          <w:tcPr>
            <w:tcW w:w="2641" w:type="dxa"/>
            <w:gridSpan w:val="2"/>
            <w:tcBorders>
              <w:top w:val="single" w:sz="6" w:space="0" w:color="auto"/>
              <w:bottom w:val="dotted" w:sz="4" w:space="0" w:color="auto"/>
            </w:tcBorders>
            <w:shd w:val="clear" w:color="auto" w:fill="auto"/>
            <w:vAlign w:val="center"/>
            <w:hideMark/>
          </w:tcPr>
          <w:p w14:paraId="2B98A319" w14:textId="77777777" w:rsidR="00E30CF9" w:rsidRPr="00CB56EC" w:rsidRDefault="00E30CF9" w:rsidP="00263256">
            <w:pPr>
              <w:jc w:val="center"/>
              <w:rPr>
                <w:b/>
                <w:bCs/>
                <w:sz w:val="18"/>
                <w:szCs w:val="18"/>
                <w:lang w:eastAsia="tr-TR"/>
              </w:rPr>
            </w:pPr>
            <w:r w:rsidRPr="00CB56EC">
              <w:rPr>
                <w:b/>
                <w:bCs/>
                <w:sz w:val="18"/>
                <w:szCs w:val="18"/>
                <w:lang w:eastAsia="tr-TR"/>
              </w:rPr>
              <w:t>Önceki Dönem</w:t>
            </w:r>
          </w:p>
        </w:tc>
      </w:tr>
      <w:tr w:rsidR="001E6850" w:rsidRPr="00CB56EC" w14:paraId="56D41FBC" w14:textId="77777777" w:rsidTr="00517258">
        <w:trPr>
          <w:trHeight w:hRule="exact" w:val="227"/>
        </w:trPr>
        <w:tc>
          <w:tcPr>
            <w:tcW w:w="3961" w:type="dxa"/>
            <w:tcBorders>
              <w:top w:val="dotted" w:sz="4" w:space="0" w:color="auto"/>
              <w:bottom w:val="dotted" w:sz="4" w:space="0" w:color="auto"/>
            </w:tcBorders>
            <w:shd w:val="clear" w:color="auto" w:fill="auto"/>
            <w:vAlign w:val="bottom"/>
            <w:hideMark/>
          </w:tcPr>
          <w:p w14:paraId="6D4FD56A" w14:textId="77777777" w:rsidR="00E30CF9" w:rsidRPr="00CB56EC" w:rsidRDefault="00E30CF9" w:rsidP="00263256">
            <w:pPr>
              <w:rPr>
                <w:sz w:val="18"/>
                <w:szCs w:val="18"/>
                <w:lang w:eastAsia="tr-TR"/>
              </w:rPr>
            </w:pPr>
            <w:r w:rsidRPr="00CB56EC">
              <w:rPr>
                <w:sz w:val="18"/>
                <w:szCs w:val="18"/>
                <w:lang w:eastAsia="tr-TR"/>
              </w:rPr>
              <w:t> </w:t>
            </w:r>
          </w:p>
        </w:tc>
        <w:tc>
          <w:tcPr>
            <w:tcW w:w="1320" w:type="dxa"/>
            <w:tcBorders>
              <w:top w:val="dotted" w:sz="4" w:space="0" w:color="auto"/>
              <w:bottom w:val="dotted" w:sz="4" w:space="0" w:color="auto"/>
            </w:tcBorders>
            <w:shd w:val="clear" w:color="auto" w:fill="auto"/>
            <w:vAlign w:val="bottom"/>
            <w:hideMark/>
          </w:tcPr>
          <w:p w14:paraId="2ABB3B3F" w14:textId="77777777" w:rsidR="00E30CF9" w:rsidRPr="00CB56EC" w:rsidRDefault="00E30CF9" w:rsidP="00263256">
            <w:pPr>
              <w:jc w:val="right"/>
              <w:rPr>
                <w:b/>
                <w:bCs/>
                <w:sz w:val="18"/>
                <w:szCs w:val="18"/>
                <w:lang w:eastAsia="tr-TR"/>
              </w:rPr>
            </w:pPr>
            <w:r w:rsidRPr="00CB56EC">
              <w:rPr>
                <w:b/>
                <w:bCs/>
                <w:sz w:val="18"/>
                <w:szCs w:val="18"/>
                <w:lang w:eastAsia="tr-TR"/>
              </w:rPr>
              <w:t>TP</w:t>
            </w:r>
          </w:p>
        </w:tc>
        <w:tc>
          <w:tcPr>
            <w:tcW w:w="1320" w:type="dxa"/>
            <w:tcBorders>
              <w:top w:val="dotted" w:sz="4" w:space="0" w:color="auto"/>
              <w:bottom w:val="dotted" w:sz="4" w:space="0" w:color="auto"/>
            </w:tcBorders>
            <w:shd w:val="clear" w:color="auto" w:fill="auto"/>
            <w:vAlign w:val="bottom"/>
            <w:hideMark/>
          </w:tcPr>
          <w:p w14:paraId="6BDC9D8D" w14:textId="77777777" w:rsidR="00E30CF9" w:rsidRPr="00CB56EC" w:rsidRDefault="00E30CF9" w:rsidP="00263256">
            <w:pPr>
              <w:jc w:val="right"/>
              <w:rPr>
                <w:b/>
                <w:bCs/>
                <w:sz w:val="18"/>
                <w:szCs w:val="18"/>
                <w:lang w:eastAsia="tr-TR"/>
              </w:rPr>
            </w:pPr>
            <w:r w:rsidRPr="00CB56EC">
              <w:rPr>
                <w:b/>
                <w:bCs/>
                <w:sz w:val="18"/>
                <w:szCs w:val="18"/>
                <w:lang w:eastAsia="tr-TR"/>
              </w:rPr>
              <w:t>YP</w:t>
            </w:r>
          </w:p>
        </w:tc>
        <w:tc>
          <w:tcPr>
            <w:tcW w:w="1320" w:type="dxa"/>
            <w:tcBorders>
              <w:top w:val="dotted" w:sz="4" w:space="0" w:color="auto"/>
              <w:bottom w:val="dotted" w:sz="4" w:space="0" w:color="auto"/>
            </w:tcBorders>
            <w:shd w:val="clear" w:color="auto" w:fill="auto"/>
            <w:vAlign w:val="bottom"/>
            <w:hideMark/>
          </w:tcPr>
          <w:p w14:paraId="099516DF" w14:textId="77777777" w:rsidR="00E30CF9" w:rsidRPr="00CB56EC" w:rsidRDefault="00E30CF9" w:rsidP="00263256">
            <w:pPr>
              <w:jc w:val="right"/>
              <w:rPr>
                <w:b/>
                <w:bCs/>
                <w:sz w:val="18"/>
                <w:szCs w:val="18"/>
                <w:lang w:eastAsia="tr-TR"/>
              </w:rPr>
            </w:pPr>
            <w:r w:rsidRPr="00CB56EC">
              <w:rPr>
                <w:b/>
                <w:bCs/>
                <w:sz w:val="18"/>
                <w:szCs w:val="18"/>
                <w:lang w:eastAsia="tr-TR"/>
              </w:rPr>
              <w:t>TP</w:t>
            </w:r>
          </w:p>
        </w:tc>
        <w:tc>
          <w:tcPr>
            <w:tcW w:w="1321" w:type="dxa"/>
            <w:tcBorders>
              <w:top w:val="dotted" w:sz="4" w:space="0" w:color="auto"/>
              <w:bottom w:val="dotted" w:sz="4" w:space="0" w:color="auto"/>
            </w:tcBorders>
            <w:shd w:val="clear" w:color="auto" w:fill="auto"/>
            <w:vAlign w:val="bottom"/>
            <w:hideMark/>
          </w:tcPr>
          <w:p w14:paraId="379B2B2D" w14:textId="77777777" w:rsidR="00E30CF9" w:rsidRPr="00CB56EC" w:rsidRDefault="00E30CF9" w:rsidP="00263256">
            <w:pPr>
              <w:jc w:val="right"/>
              <w:rPr>
                <w:b/>
                <w:bCs/>
                <w:sz w:val="18"/>
                <w:szCs w:val="18"/>
                <w:lang w:eastAsia="tr-TR"/>
              </w:rPr>
            </w:pPr>
            <w:r w:rsidRPr="00CB56EC">
              <w:rPr>
                <w:b/>
                <w:bCs/>
                <w:sz w:val="18"/>
                <w:szCs w:val="18"/>
                <w:lang w:eastAsia="tr-TR"/>
              </w:rPr>
              <w:t>YP</w:t>
            </w:r>
          </w:p>
        </w:tc>
      </w:tr>
      <w:tr w:rsidR="00517258" w:rsidRPr="00517258" w14:paraId="713AE57A" w14:textId="77777777" w:rsidTr="00517258">
        <w:trPr>
          <w:trHeight w:hRule="exact" w:val="227"/>
        </w:trPr>
        <w:tc>
          <w:tcPr>
            <w:tcW w:w="3961" w:type="dxa"/>
            <w:tcBorders>
              <w:top w:val="dotted" w:sz="4" w:space="0" w:color="auto"/>
            </w:tcBorders>
            <w:shd w:val="clear" w:color="auto" w:fill="auto"/>
            <w:vAlign w:val="bottom"/>
            <w:hideMark/>
          </w:tcPr>
          <w:p w14:paraId="22D24697" w14:textId="77777777" w:rsidR="00517258" w:rsidRPr="00517258" w:rsidRDefault="00517258" w:rsidP="00517258">
            <w:pPr>
              <w:rPr>
                <w:b/>
                <w:bCs/>
                <w:sz w:val="18"/>
                <w:szCs w:val="18"/>
                <w:lang w:eastAsia="tr-TR"/>
              </w:rPr>
            </w:pPr>
            <w:r w:rsidRPr="00517258">
              <w:rPr>
                <w:b/>
                <w:bCs/>
                <w:sz w:val="18"/>
                <w:szCs w:val="18"/>
                <w:lang w:eastAsia="tr-TR"/>
              </w:rPr>
              <w:t>Bankalar</w:t>
            </w:r>
          </w:p>
        </w:tc>
        <w:tc>
          <w:tcPr>
            <w:tcW w:w="1320" w:type="dxa"/>
            <w:tcBorders>
              <w:top w:val="dotted" w:sz="4" w:space="0" w:color="auto"/>
            </w:tcBorders>
            <w:shd w:val="clear" w:color="auto" w:fill="auto"/>
            <w:vAlign w:val="bottom"/>
            <w:hideMark/>
          </w:tcPr>
          <w:p w14:paraId="77EAD9C8" w14:textId="6DE58657" w:rsidR="00517258" w:rsidRPr="00517258" w:rsidRDefault="00517258" w:rsidP="00517258">
            <w:pPr>
              <w:jc w:val="right"/>
              <w:rPr>
                <w:b/>
                <w:bCs/>
                <w:sz w:val="18"/>
                <w:szCs w:val="16"/>
                <w:lang w:eastAsia="tr-TR"/>
              </w:rPr>
            </w:pPr>
            <w:r w:rsidRPr="00A578F4">
              <w:rPr>
                <w:b/>
                <w:bCs/>
                <w:sz w:val="18"/>
                <w:szCs w:val="16"/>
                <w:lang w:eastAsia="tr-TR"/>
              </w:rPr>
              <w:t>315</w:t>
            </w:r>
          </w:p>
        </w:tc>
        <w:tc>
          <w:tcPr>
            <w:tcW w:w="1320" w:type="dxa"/>
            <w:tcBorders>
              <w:top w:val="dotted" w:sz="4" w:space="0" w:color="auto"/>
            </w:tcBorders>
            <w:shd w:val="clear" w:color="auto" w:fill="auto"/>
            <w:vAlign w:val="bottom"/>
            <w:hideMark/>
          </w:tcPr>
          <w:p w14:paraId="07B1C013" w14:textId="060A69BF" w:rsidR="00517258" w:rsidRPr="00517258" w:rsidRDefault="00517258" w:rsidP="00517258">
            <w:pPr>
              <w:jc w:val="right"/>
              <w:rPr>
                <w:b/>
                <w:bCs/>
                <w:sz w:val="18"/>
                <w:szCs w:val="16"/>
                <w:lang w:eastAsia="tr-TR"/>
              </w:rPr>
            </w:pPr>
            <w:r w:rsidRPr="00A578F4">
              <w:rPr>
                <w:b/>
                <w:bCs/>
                <w:sz w:val="18"/>
                <w:szCs w:val="16"/>
                <w:lang w:eastAsia="tr-TR"/>
              </w:rPr>
              <w:t>199,504</w:t>
            </w:r>
          </w:p>
        </w:tc>
        <w:tc>
          <w:tcPr>
            <w:tcW w:w="1320" w:type="dxa"/>
            <w:tcBorders>
              <w:top w:val="dotted" w:sz="4" w:space="0" w:color="auto"/>
            </w:tcBorders>
            <w:shd w:val="clear" w:color="auto" w:fill="auto"/>
            <w:vAlign w:val="bottom"/>
            <w:hideMark/>
          </w:tcPr>
          <w:p w14:paraId="49225A77" w14:textId="23314B61" w:rsidR="00517258" w:rsidRPr="00517258" w:rsidRDefault="00517258" w:rsidP="00517258">
            <w:pPr>
              <w:jc w:val="right"/>
              <w:rPr>
                <w:b/>
                <w:bCs/>
              </w:rPr>
            </w:pPr>
            <w:r>
              <w:rPr>
                <w:b/>
                <w:bCs/>
                <w:sz w:val="18"/>
                <w:szCs w:val="16"/>
                <w:lang w:eastAsia="tr-TR"/>
              </w:rPr>
              <w:t>467</w:t>
            </w:r>
          </w:p>
        </w:tc>
        <w:tc>
          <w:tcPr>
            <w:tcW w:w="1321" w:type="dxa"/>
            <w:tcBorders>
              <w:top w:val="dotted" w:sz="4" w:space="0" w:color="auto"/>
            </w:tcBorders>
            <w:shd w:val="clear" w:color="auto" w:fill="auto"/>
            <w:vAlign w:val="bottom"/>
            <w:hideMark/>
          </w:tcPr>
          <w:p w14:paraId="45F55E99" w14:textId="5BBFDC68" w:rsidR="00517258" w:rsidRPr="00517258" w:rsidRDefault="00517258" w:rsidP="00517258">
            <w:pPr>
              <w:jc w:val="right"/>
              <w:rPr>
                <w:b/>
                <w:bCs/>
              </w:rPr>
            </w:pPr>
            <w:r>
              <w:rPr>
                <w:b/>
                <w:bCs/>
                <w:sz w:val="18"/>
                <w:szCs w:val="16"/>
                <w:lang w:eastAsia="tr-TR"/>
              </w:rPr>
              <w:t>301,597</w:t>
            </w:r>
          </w:p>
        </w:tc>
      </w:tr>
      <w:tr w:rsidR="00517258" w:rsidRPr="00CB56EC" w14:paraId="1152775E" w14:textId="77777777" w:rsidTr="00517258">
        <w:trPr>
          <w:trHeight w:hRule="exact" w:val="227"/>
        </w:trPr>
        <w:tc>
          <w:tcPr>
            <w:tcW w:w="3961" w:type="dxa"/>
            <w:shd w:val="clear" w:color="auto" w:fill="auto"/>
            <w:vAlign w:val="bottom"/>
            <w:hideMark/>
          </w:tcPr>
          <w:p w14:paraId="7B82679D" w14:textId="77777777" w:rsidR="00517258" w:rsidRPr="00CB56EC" w:rsidRDefault="00517258" w:rsidP="00517258">
            <w:pPr>
              <w:ind w:firstLine="113"/>
              <w:rPr>
                <w:sz w:val="18"/>
                <w:szCs w:val="18"/>
                <w:lang w:eastAsia="tr-TR"/>
              </w:rPr>
            </w:pPr>
            <w:r w:rsidRPr="00CB56EC">
              <w:rPr>
                <w:sz w:val="18"/>
                <w:szCs w:val="18"/>
                <w:lang w:eastAsia="tr-TR"/>
              </w:rPr>
              <w:t>Yurtiçi</w:t>
            </w:r>
          </w:p>
        </w:tc>
        <w:tc>
          <w:tcPr>
            <w:tcW w:w="1320" w:type="dxa"/>
            <w:shd w:val="clear" w:color="auto" w:fill="auto"/>
            <w:vAlign w:val="bottom"/>
            <w:hideMark/>
          </w:tcPr>
          <w:p w14:paraId="54CDDA42" w14:textId="5FAF4F39" w:rsidR="00517258" w:rsidRPr="00CB56EC" w:rsidRDefault="00517258" w:rsidP="00517258">
            <w:pPr>
              <w:jc w:val="right"/>
              <w:rPr>
                <w:sz w:val="18"/>
                <w:szCs w:val="16"/>
                <w:lang w:eastAsia="tr-TR"/>
              </w:rPr>
            </w:pPr>
            <w:r w:rsidRPr="00A578F4">
              <w:rPr>
                <w:sz w:val="18"/>
                <w:szCs w:val="16"/>
                <w:lang w:eastAsia="tr-TR"/>
              </w:rPr>
              <w:t>315</w:t>
            </w:r>
          </w:p>
        </w:tc>
        <w:tc>
          <w:tcPr>
            <w:tcW w:w="1320" w:type="dxa"/>
            <w:shd w:val="clear" w:color="auto" w:fill="auto"/>
            <w:vAlign w:val="bottom"/>
            <w:hideMark/>
          </w:tcPr>
          <w:p w14:paraId="783B094A" w14:textId="20C7E43A" w:rsidR="00517258" w:rsidRPr="00CB56EC" w:rsidRDefault="00517258" w:rsidP="00517258">
            <w:pPr>
              <w:jc w:val="right"/>
              <w:rPr>
                <w:sz w:val="18"/>
                <w:szCs w:val="16"/>
                <w:lang w:eastAsia="tr-TR"/>
              </w:rPr>
            </w:pPr>
            <w:r w:rsidRPr="00A578F4">
              <w:rPr>
                <w:sz w:val="18"/>
                <w:szCs w:val="16"/>
                <w:lang w:eastAsia="tr-TR"/>
              </w:rPr>
              <w:t>150,910</w:t>
            </w:r>
          </w:p>
        </w:tc>
        <w:tc>
          <w:tcPr>
            <w:tcW w:w="1320" w:type="dxa"/>
            <w:shd w:val="clear" w:color="auto" w:fill="auto"/>
            <w:vAlign w:val="bottom"/>
            <w:hideMark/>
          </w:tcPr>
          <w:p w14:paraId="0BE04AA1" w14:textId="100ECB8D" w:rsidR="00517258" w:rsidRPr="00CB56EC" w:rsidRDefault="00517258" w:rsidP="00517258">
            <w:pPr>
              <w:jc w:val="right"/>
            </w:pPr>
            <w:r>
              <w:rPr>
                <w:sz w:val="18"/>
                <w:szCs w:val="16"/>
                <w:lang w:eastAsia="tr-TR"/>
              </w:rPr>
              <w:t>467</w:t>
            </w:r>
          </w:p>
        </w:tc>
        <w:tc>
          <w:tcPr>
            <w:tcW w:w="1321" w:type="dxa"/>
            <w:shd w:val="clear" w:color="auto" w:fill="auto"/>
            <w:vAlign w:val="bottom"/>
            <w:hideMark/>
          </w:tcPr>
          <w:p w14:paraId="369BC7F3" w14:textId="0BE40F0B" w:rsidR="00517258" w:rsidRPr="00CB56EC" w:rsidRDefault="00517258" w:rsidP="00517258">
            <w:pPr>
              <w:jc w:val="right"/>
            </w:pPr>
            <w:r>
              <w:rPr>
                <w:sz w:val="18"/>
                <w:szCs w:val="16"/>
                <w:lang w:eastAsia="tr-TR"/>
              </w:rPr>
              <w:t>217,130</w:t>
            </w:r>
          </w:p>
        </w:tc>
      </w:tr>
      <w:tr w:rsidR="00517258" w:rsidRPr="00CB56EC" w14:paraId="4B1530F4" w14:textId="77777777" w:rsidTr="00517258">
        <w:trPr>
          <w:trHeight w:hRule="exact" w:val="227"/>
        </w:trPr>
        <w:tc>
          <w:tcPr>
            <w:tcW w:w="3961" w:type="dxa"/>
            <w:shd w:val="clear" w:color="auto" w:fill="auto"/>
            <w:vAlign w:val="bottom"/>
            <w:hideMark/>
          </w:tcPr>
          <w:p w14:paraId="23BA0C92" w14:textId="77777777" w:rsidR="00517258" w:rsidRPr="00CB56EC" w:rsidRDefault="00517258" w:rsidP="00517258">
            <w:pPr>
              <w:ind w:firstLine="113"/>
              <w:rPr>
                <w:sz w:val="18"/>
                <w:szCs w:val="18"/>
                <w:lang w:eastAsia="tr-TR"/>
              </w:rPr>
            </w:pPr>
            <w:r w:rsidRPr="00CB56EC">
              <w:rPr>
                <w:sz w:val="18"/>
                <w:szCs w:val="18"/>
                <w:lang w:eastAsia="tr-TR"/>
              </w:rPr>
              <w:t>Yurtdışı</w:t>
            </w:r>
          </w:p>
        </w:tc>
        <w:tc>
          <w:tcPr>
            <w:tcW w:w="1320" w:type="dxa"/>
            <w:shd w:val="clear" w:color="auto" w:fill="auto"/>
            <w:vAlign w:val="bottom"/>
            <w:hideMark/>
          </w:tcPr>
          <w:p w14:paraId="3380F217" w14:textId="0ED398B1" w:rsidR="00517258" w:rsidRPr="00CB56EC" w:rsidRDefault="00517258" w:rsidP="00517258">
            <w:pPr>
              <w:jc w:val="right"/>
              <w:rPr>
                <w:sz w:val="18"/>
                <w:szCs w:val="16"/>
                <w:lang w:eastAsia="tr-TR"/>
              </w:rPr>
            </w:pPr>
            <w:r w:rsidRPr="00517258">
              <w:rPr>
                <w:sz w:val="18"/>
                <w:szCs w:val="16"/>
                <w:lang w:eastAsia="tr-TR"/>
              </w:rPr>
              <w:t>-</w:t>
            </w:r>
          </w:p>
        </w:tc>
        <w:tc>
          <w:tcPr>
            <w:tcW w:w="1320" w:type="dxa"/>
            <w:shd w:val="clear" w:color="auto" w:fill="auto"/>
            <w:vAlign w:val="bottom"/>
            <w:hideMark/>
          </w:tcPr>
          <w:p w14:paraId="74D426E8" w14:textId="1184EB13" w:rsidR="00517258" w:rsidRPr="00CB56EC" w:rsidRDefault="00517258" w:rsidP="00517258">
            <w:pPr>
              <w:jc w:val="right"/>
              <w:rPr>
                <w:sz w:val="18"/>
                <w:szCs w:val="16"/>
                <w:lang w:eastAsia="tr-TR"/>
              </w:rPr>
            </w:pPr>
            <w:r w:rsidRPr="00A578F4">
              <w:rPr>
                <w:sz w:val="18"/>
                <w:szCs w:val="16"/>
                <w:lang w:eastAsia="tr-TR"/>
              </w:rPr>
              <w:t>48,594</w:t>
            </w:r>
          </w:p>
        </w:tc>
        <w:tc>
          <w:tcPr>
            <w:tcW w:w="1320" w:type="dxa"/>
            <w:shd w:val="clear" w:color="auto" w:fill="auto"/>
            <w:vAlign w:val="bottom"/>
            <w:hideMark/>
          </w:tcPr>
          <w:p w14:paraId="09E58839" w14:textId="12491A7A" w:rsidR="00517258" w:rsidRPr="00CB56EC" w:rsidRDefault="00517258" w:rsidP="00517258">
            <w:pPr>
              <w:jc w:val="right"/>
            </w:pPr>
            <w:r w:rsidRPr="00CB56EC">
              <w:rPr>
                <w:sz w:val="18"/>
                <w:szCs w:val="16"/>
                <w:lang w:eastAsia="tr-TR"/>
              </w:rPr>
              <w:t>-</w:t>
            </w:r>
          </w:p>
        </w:tc>
        <w:tc>
          <w:tcPr>
            <w:tcW w:w="1321" w:type="dxa"/>
            <w:shd w:val="clear" w:color="auto" w:fill="auto"/>
            <w:vAlign w:val="bottom"/>
            <w:hideMark/>
          </w:tcPr>
          <w:p w14:paraId="45A7A296" w14:textId="032D9A17" w:rsidR="00517258" w:rsidRPr="00CB56EC" w:rsidRDefault="00517258" w:rsidP="00517258">
            <w:pPr>
              <w:jc w:val="right"/>
            </w:pPr>
            <w:r>
              <w:rPr>
                <w:sz w:val="18"/>
                <w:szCs w:val="16"/>
                <w:lang w:eastAsia="tr-TR"/>
              </w:rPr>
              <w:t>84,467</w:t>
            </w:r>
          </w:p>
        </w:tc>
      </w:tr>
      <w:tr w:rsidR="00517258" w:rsidRPr="00CB56EC" w14:paraId="588EA3B1" w14:textId="77777777" w:rsidTr="00517258">
        <w:trPr>
          <w:trHeight w:hRule="exact" w:val="227"/>
        </w:trPr>
        <w:tc>
          <w:tcPr>
            <w:tcW w:w="3961" w:type="dxa"/>
            <w:shd w:val="clear" w:color="auto" w:fill="auto"/>
            <w:vAlign w:val="bottom"/>
            <w:hideMark/>
          </w:tcPr>
          <w:p w14:paraId="0703E007" w14:textId="77777777" w:rsidR="00517258" w:rsidRPr="00CB56EC" w:rsidRDefault="00517258" w:rsidP="00517258">
            <w:pPr>
              <w:ind w:firstLine="113"/>
              <w:rPr>
                <w:sz w:val="18"/>
                <w:szCs w:val="18"/>
                <w:lang w:eastAsia="tr-TR"/>
              </w:rPr>
            </w:pPr>
            <w:r w:rsidRPr="00CB56EC">
              <w:rPr>
                <w:sz w:val="18"/>
                <w:szCs w:val="18"/>
                <w:lang w:eastAsia="tr-TR"/>
              </w:rPr>
              <w:t>Yurtdışı Merkez ve Şubeler</w:t>
            </w:r>
          </w:p>
        </w:tc>
        <w:tc>
          <w:tcPr>
            <w:tcW w:w="1320" w:type="dxa"/>
            <w:shd w:val="clear" w:color="auto" w:fill="auto"/>
            <w:vAlign w:val="bottom"/>
            <w:hideMark/>
          </w:tcPr>
          <w:p w14:paraId="3AB628C9" w14:textId="7958B7E5" w:rsidR="00517258" w:rsidRPr="00CB56EC" w:rsidRDefault="00517258" w:rsidP="00517258">
            <w:pPr>
              <w:jc w:val="right"/>
              <w:rPr>
                <w:sz w:val="18"/>
                <w:szCs w:val="16"/>
                <w:lang w:eastAsia="tr-TR"/>
              </w:rPr>
            </w:pPr>
            <w:r w:rsidRPr="00517258">
              <w:rPr>
                <w:sz w:val="18"/>
                <w:szCs w:val="16"/>
                <w:lang w:eastAsia="tr-TR"/>
              </w:rPr>
              <w:t>-</w:t>
            </w:r>
          </w:p>
        </w:tc>
        <w:tc>
          <w:tcPr>
            <w:tcW w:w="1320" w:type="dxa"/>
            <w:shd w:val="clear" w:color="auto" w:fill="auto"/>
            <w:vAlign w:val="bottom"/>
            <w:hideMark/>
          </w:tcPr>
          <w:p w14:paraId="7947825B" w14:textId="4E9101D2" w:rsidR="00517258" w:rsidRPr="00CB56EC" w:rsidRDefault="00517258" w:rsidP="00517258">
            <w:pPr>
              <w:jc w:val="right"/>
              <w:rPr>
                <w:sz w:val="18"/>
                <w:szCs w:val="16"/>
                <w:lang w:eastAsia="tr-TR"/>
              </w:rPr>
            </w:pPr>
            <w:r w:rsidRPr="00517258">
              <w:rPr>
                <w:sz w:val="18"/>
                <w:szCs w:val="16"/>
                <w:lang w:eastAsia="tr-TR"/>
              </w:rPr>
              <w:t>-</w:t>
            </w:r>
          </w:p>
        </w:tc>
        <w:tc>
          <w:tcPr>
            <w:tcW w:w="1320" w:type="dxa"/>
            <w:shd w:val="clear" w:color="auto" w:fill="auto"/>
            <w:vAlign w:val="bottom"/>
            <w:hideMark/>
          </w:tcPr>
          <w:p w14:paraId="4760C702" w14:textId="3D9AC8A9" w:rsidR="00517258" w:rsidRPr="00CB56EC" w:rsidRDefault="00517258" w:rsidP="00517258">
            <w:pPr>
              <w:jc w:val="right"/>
            </w:pPr>
            <w:r w:rsidRPr="00CB56EC">
              <w:rPr>
                <w:sz w:val="18"/>
                <w:szCs w:val="16"/>
                <w:lang w:eastAsia="tr-TR"/>
              </w:rPr>
              <w:t>-</w:t>
            </w:r>
          </w:p>
        </w:tc>
        <w:tc>
          <w:tcPr>
            <w:tcW w:w="1321" w:type="dxa"/>
            <w:shd w:val="clear" w:color="auto" w:fill="auto"/>
            <w:vAlign w:val="bottom"/>
            <w:hideMark/>
          </w:tcPr>
          <w:p w14:paraId="66BF6B92" w14:textId="7BC353A4" w:rsidR="00517258" w:rsidRPr="00CB56EC" w:rsidRDefault="00517258" w:rsidP="00517258">
            <w:pPr>
              <w:jc w:val="right"/>
            </w:pPr>
            <w:r w:rsidRPr="00CB56EC">
              <w:rPr>
                <w:sz w:val="18"/>
                <w:szCs w:val="16"/>
                <w:lang w:eastAsia="tr-TR"/>
              </w:rPr>
              <w:t>-</w:t>
            </w:r>
          </w:p>
        </w:tc>
      </w:tr>
      <w:tr w:rsidR="00517258" w:rsidRPr="00517258" w14:paraId="684A3386" w14:textId="77777777" w:rsidTr="00517258">
        <w:trPr>
          <w:trHeight w:hRule="exact" w:val="227"/>
        </w:trPr>
        <w:tc>
          <w:tcPr>
            <w:tcW w:w="3961" w:type="dxa"/>
            <w:shd w:val="clear" w:color="auto" w:fill="auto"/>
            <w:vAlign w:val="bottom"/>
            <w:hideMark/>
          </w:tcPr>
          <w:p w14:paraId="732AAD77" w14:textId="77777777" w:rsidR="00517258" w:rsidRPr="00517258" w:rsidRDefault="00517258" w:rsidP="00517258">
            <w:pPr>
              <w:rPr>
                <w:b/>
                <w:bCs/>
                <w:sz w:val="18"/>
                <w:szCs w:val="18"/>
                <w:lang w:eastAsia="tr-TR"/>
              </w:rPr>
            </w:pPr>
            <w:r w:rsidRPr="00517258">
              <w:rPr>
                <w:b/>
                <w:bCs/>
                <w:sz w:val="18"/>
                <w:szCs w:val="18"/>
                <w:lang w:eastAsia="tr-TR"/>
              </w:rPr>
              <w:t>Toplam</w:t>
            </w:r>
          </w:p>
        </w:tc>
        <w:tc>
          <w:tcPr>
            <w:tcW w:w="1320" w:type="dxa"/>
            <w:shd w:val="clear" w:color="auto" w:fill="auto"/>
            <w:vAlign w:val="bottom"/>
            <w:hideMark/>
          </w:tcPr>
          <w:p w14:paraId="474DAB36" w14:textId="0DBFD634" w:rsidR="00517258" w:rsidRPr="00517258" w:rsidRDefault="00517258" w:rsidP="00517258">
            <w:pPr>
              <w:jc w:val="right"/>
              <w:rPr>
                <w:b/>
                <w:bCs/>
                <w:sz w:val="18"/>
                <w:szCs w:val="16"/>
                <w:lang w:eastAsia="tr-TR"/>
              </w:rPr>
            </w:pPr>
            <w:r w:rsidRPr="00A578F4">
              <w:rPr>
                <w:b/>
                <w:bCs/>
                <w:sz w:val="18"/>
                <w:szCs w:val="16"/>
                <w:lang w:eastAsia="tr-TR"/>
              </w:rPr>
              <w:t>315</w:t>
            </w:r>
          </w:p>
        </w:tc>
        <w:tc>
          <w:tcPr>
            <w:tcW w:w="1320" w:type="dxa"/>
            <w:shd w:val="clear" w:color="auto" w:fill="auto"/>
            <w:vAlign w:val="bottom"/>
            <w:hideMark/>
          </w:tcPr>
          <w:p w14:paraId="09AE0F90" w14:textId="13031224" w:rsidR="00517258" w:rsidRPr="00517258" w:rsidRDefault="00517258" w:rsidP="00517258">
            <w:pPr>
              <w:jc w:val="right"/>
              <w:rPr>
                <w:b/>
                <w:bCs/>
                <w:sz w:val="18"/>
                <w:szCs w:val="16"/>
                <w:lang w:eastAsia="tr-TR"/>
              </w:rPr>
            </w:pPr>
            <w:r w:rsidRPr="00A578F4">
              <w:rPr>
                <w:b/>
                <w:bCs/>
                <w:sz w:val="18"/>
                <w:szCs w:val="16"/>
                <w:lang w:eastAsia="tr-TR"/>
              </w:rPr>
              <w:t>199,504</w:t>
            </w:r>
          </w:p>
        </w:tc>
        <w:tc>
          <w:tcPr>
            <w:tcW w:w="1320" w:type="dxa"/>
            <w:shd w:val="clear" w:color="auto" w:fill="auto"/>
            <w:vAlign w:val="bottom"/>
            <w:hideMark/>
          </w:tcPr>
          <w:p w14:paraId="7597ABBA" w14:textId="4BDCF899" w:rsidR="00517258" w:rsidRPr="00517258" w:rsidRDefault="00517258" w:rsidP="00517258">
            <w:pPr>
              <w:jc w:val="right"/>
              <w:rPr>
                <w:b/>
                <w:bCs/>
              </w:rPr>
            </w:pPr>
            <w:r>
              <w:rPr>
                <w:b/>
                <w:bCs/>
                <w:sz w:val="18"/>
                <w:szCs w:val="16"/>
                <w:lang w:eastAsia="tr-TR"/>
              </w:rPr>
              <w:t>467</w:t>
            </w:r>
          </w:p>
        </w:tc>
        <w:tc>
          <w:tcPr>
            <w:tcW w:w="1321" w:type="dxa"/>
            <w:shd w:val="clear" w:color="auto" w:fill="auto"/>
            <w:vAlign w:val="bottom"/>
            <w:hideMark/>
          </w:tcPr>
          <w:p w14:paraId="56A3E30C" w14:textId="2679228B" w:rsidR="00517258" w:rsidRPr="00517258" w:rsidRDefault="00517258" w:rsidP="00517258">
            <w:pPr>
              <w:jc w:val="right"/>
              <w:rPr>
                <w:b/>
                <w:bCs/>
              </w:rPr>
            </w:pPr>
            <w:r>
              <w:rPr>
                <w:b/>
                <w:bCs/>
                <w:sz w:val="18"/>
                <w:szCs w:val="16"/>
                <w:lang w:eastAsia="tr-TR"/>
              </w:rPr>
              <w:t>301,597</w:t>
            </w:r>
          </w:p>
        </w:tc>
      </w:tr>
    </w:tbl>
    <w:p w14:paraId="01A798AA" w14:textId="77777777" w:rsidR="00E30CF9" w:rsidRPr="00CB56EC" w:rsidRDefault="00E30CF9" w:rsidP="00E30CF9">
      <w:pPr>
        <w:pStyle w:val="BodyTextIndent"/>
        <w:jc w:val="left"/>
        <w:rPr>
          <w:b/>
          <w:sz w:val="16"/>
          <w:szCs w:val="16"/>
          <w:highlight w:val="yellow"/>
        </w:rPr>
      </w:pPr>
    </w:p>
    <w:p w14:paraId="15986456" w14:textId="77777777" w:rsidR="00E30CF9" w:rsidRPr="00CB56EC" w:rsidRDefault="001D5402" w:rsidP="00E30CF9">
      <w:pPr>
        <w:pStyle w:val="BodyTextIndent"/>
        <w:tabs>
          <w:tab w:val="num" w:pos="1260"/>
        </w:tabs>
        <w:autoSpaceDE/>
        <w:autoSpaceDN/>
        <w:adjustRightInd/>
        <w:ind w:left="0" w:hanging="567"/>
        <w:jc w:val="left"/>
        <w:rPr>
          <w:b/>
        </w:rPr>
      </w:pPr>
      <w:r w:rsidRPr="00CB56EC">
        <w:rPr>
          <w:b/>
        </w:rPr>
        <w:tab/>
      </w:r>
      <w:r w:rsidR="00E30CF9" w:rsidRPr="00CB56EC">
        <w:rPr>
          <w:b/>
        </w:rPr>
        <w:t>Yurt dışı bankalar hesabına ilişkin bilgiler</w:t>
      </w:r>
    </w:p>
    <w:p w14:paraId="124E0206" w14:textId="77777777" w:rsidR="00E30CF9" w:rsidRPr="00CB56EC" w:rsidRDefault="00E30CF9" w:rsidP="00E30CF9">
      <w:pPr>
        <w:autoSpaceDE w:val="0"/>
        <w:autoSpaceDN w:val="0"/>
        <w:adjustRightInd w:val="0"/>
        <w:ind w:left="540" w:hanging="54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263256" w:rsidRPr="00CB56EC" w14:paraId="260741DE" w14:textId="77777777" w:rsidTr="00517258">
        <w:trPr>
          <w:trHeight w:hRule="exact" w:val="227"/>
        </w:trPr>
        <w:tc>
          <w:tcPr>
            <w:tcW w:w="3961" w:type="dxa"/>
            <w:tcBorders>
              <w:top w:val="single" w:sz="6" w:space="0" w:color="auto"/>
              <w:bottom w:val="dotted" w:sz="4" w:space="0" w:color="auto"/>
            </w:tcBorders>
            <w:shd w:val="clear" w:color="auto" w:fill="auto"/>
            <w:vAlign w:val="bottom"/>
            <w:hideMark/>
          </w:tcPr>
          <w:p w14:paraId="55B069CC" w14:textId="77777777" w:rsidR="00263256" w:rsidRPr="00CB56EC" w:rsidRDefault="00263256" w:rsidP="00EC5B11">
            <w:pPr>
              <w:rPr>
                <w:sz w:val="18"/>
                <w:szCs w:val="18"/>
                <w:lang w:eastAsia="tr-TR"/>
              </w:rPr>
            </w:pPr>
            <w:r w:rsidRPr="00CB56EC">
              <w:rPr>
                <w:sz w:val="18"/>
                <w:szCs w:val="18"/>
                <w:lang w:eastAsia="tr-TR"/>
              </w:rPr>
              <w:t> </w:t>
            </w:r>
          </w:p>
        </w:tc>
        <w:tc>
          <w:tcPr>
            <w:tcW w:w="2640" w:type="dxa"/>
            <w:gridSpan w:val="2"/>
            <w:tcBorders>
              <w:top w:val="single" w:sz="6" w:space="0" w:color="auto"/>
              <w:bottom w:val="dotted" w:sz="4" w:space="0" w:color="auto"/>
            </w:tcBorders>
            <w:shd w:val="clear" w:color="auto" w:fill="auto"/>
            <w:vAlign w:val="center"/>
            <w:hideMark/>
          </w:tcPr>
          <w:p w14:paraId="6BD78F7C" w14:textId="77777777" w:rsidR="00263256" w:rsidRPr="00CB56EC" w:rsidRDefault="00263256" w:rsidP="00EC5B11">
            <w:pPr>
              <w:jc w:val="center"/>
              <w:rPr>
                <w:b/>
                <w:bCs/>
                <w:sz w:val="18"/>
                <w:szCs w:val="18"/>
                <w:lang w:eastAsia="tr-TR"/>
              </w:rPr>
            </w:pPr>
            <w:r w:rsidRPr="00CB56EC">
              <w:rPr>
                <w:b/>
                <w:bCs/>
                <w:sz w:val="18"/>
                <w:szCs w:val="18"/>
                <w:lang w:eastAsia="tr-TR"/>
              </w:rPr>
              <w:t>Serbest Tutar</w:t>
            </w:r>
          </w:p>
        </w:tc>
        <w:tc>
          <w:tcPr>
            <w:tcW w:w="2641" w:type="dxa"/>
            <w:gridSpan w:val="2"/>
            <w:tcBorders>
              <w:top w:val="single" w:sz="6" w:space="0" w:color="auto"/>
              <w:bottom w:val="dotted" w:sz="4" w:space="0" w:color="auto"/>
            </w:tcBorders>
            <w:shd w:val="clear" w:color="auto" w:fill="auto"/>
            <w:vAlign w:val="center"/>
            <w:hideMark/>
          </w:tcPr>
          <w:p w14:paraId="47A87E6F" w14:textId="77777777" w:rsidR="00263256" w:rsidRPr="00CB56EC" w:rsidRDefault="00263256" w:rsidP="00EC5B11">
            <w:pPr>
              <w:jc w:val="center"/>
              <w:rPr>
                <w:b/>
                <w:bCs/>
                <w:sz w:val="18"/>
                <w:szCs w:val="18"/>
                <w:lang w:eastAsia="tr-TR"/>
              </w:rPr>
            </w:pPr>
            <w:r w:rsidRPr="00CB56EC">
              <w:rPr>
                <w:b/>
                <w:bCs/>
                <w:sz w:val="18"/>
                <w:szCs w:val="18"/>
                <w:lang w:eastAsia="tr-TR"/>
              </w:rPr>
              <w:t>Serbest Olmayan Tutar</w:t>
            </w:r>
          </w:p>
        </w:tc>
      </w:tr>
      <w:tr w:rsidR="00A86D44" w:rsidRPr="00CB56EC" w14:paraId="3715EDEF" w14:textId="77777777" w:rsidTr="00517258">
        <w:trPr>
          <w:trHeight w:hRule="exact" w:val="227"/>
        </w:trPr>
        <w:tc>
          <w:tcPr>
            <w:tcW w:w="3961" w:type="dxa"/>
            <w:tcBorders>
              <w:top w:val="dotted" w:sz="4" w:space="0" w:color="auto"/>
              <w:bottom w:val="dotted" w:sz="4" w:space="0" w:color="auto"/>
            </w:tcBorders>
            <w:shd w:val="clear" w:color="auto" w:fill="auto"/>
            <w:vAlign w:val="bottom"/>
          </w:tcPr>
          <w:p w14:paraId="7F769772" w14:textId="77777777" w:rsidR="00A86D44" w:rsidRPr="00CB56EC" w:rsidRDefault="00A86D44" w:rsidP="00A86D44">
            <w:pPr>
              <w:rPr>
                <w:sz w:val="18"/>
                <w:szCs w:val="18"/>
                <w:lang w:eastAsia="tr-TR"/>
              </w:rPr>
            </w:pPr>
          </w:p>
        </w:tc>
        <w:tc>
          <w:tcPr>
            <w:tcW w:w="1320" w:type="dxa"/>
            <w:tcBorders>
              <w:top w:val="dotted" w:sz="4" w:space="0" w:color="auto"/>
              <w:bottom w:val="dotted" w:sz="4" w:space="0" w:color="auto"/>
            </w:tcBorders>
            <w:shd w:val="clear" w:color="auto" w:fill="auto"/>
            <w:vAlign w:val="bottom"/>
          </w:tcPr>
          <w:p w14:paraId="039CDA4B" w14:textId="77777777" w:rsidR="00A86D44" w:rsidRPr="00CB56EC" w:rsidRDefault="00A86D44" w:rsidP="00A86D44">
            <w:pPr>
              <w:jc w:val="right"/>
              <w:rPr>
                <w:b/>
                <w:bCs/>
                <w:sz w:val="18"/>
                <w:szCs w:val="18"/>
                <w:lang w:eastAsia="tr-TR"/>
              </w:rPr>
            </w:pPr>
            <w:r w:rsidRPr="00CB56EC">
              <w:rPr>
                <w:b/>
                <w:bCs/>
                <w:sz w:val="18"/>
                <w:szCs w:val="18"/>
                <w:lang w:eastAsia="tr-TR"/>
              </w:rPr>
              <w:t>Cari Dönem</w:t>
            </w:r>
          </w:p>
        </w:tc>
        <w:tc>
          <w:tcPr>
            <w:tcW w:w="1320" w:type="dxa"/>
            <w:tcBorders>
              <w:top w:val="dotted" w:sz="4" w:space="0" w:color="auto"/>
              <w:bottom w:val="dotted" w:sz="4" w:space="0" w:color="auto"/>
            </w:tcBorders>
            <w:shd w:val="clear" w:color="auto" w:fill="auto"/>
            <w:vAlign w:val="bottom"/>
          </w:tcPr>
          <w:p w14:paraId="336F15AF" w14:textId="77777777" w:rsidR="00A86D44" w:rsidRPr="00CB56EC" w:rsidRDefault="00A86D44" w:rsidP="00A86D44">
            <w:pPr>
              <w:jc w:val="right"/>
              <w:rPr>
                <w:b/>
                <w:bCs/>
                <w:sz w:val="18"/>
                <w:szCs w:val="18"/>
                <w:lang w:eastAsia="tr-TR"/>
              </w:rPr>
            </w:pPr>
            <w:r w:rsidRPr="00CB56EC">
              <w:rPr>
                <w:b/>
                <w:bCs/>
                <w:sz w:val="18"/>
                <w:szCs w:val="18"/>
                <w:lang w:eastAsia="tr-TR"/>
              </w:rPr>
              <w:t>Önceki Dönem</w:t>
            </w:r>
          </w:p>
        </w:tc>
        <w:tc>
          <w:tcPr>
            <w:tcW w:w="1320" w:type="dxa"/>
            <w:tcBorders>
              <w:top w:val="dotted" w:sz="4" w:space="0" w:color="auto"/>
              <w:bottom w:val="dotted" w:sz="4" w:space="0" w:color="auto"/>
            </w:tcBorders>
            <w:shd w:val="clear" w:color="auto" w:fill="auto"/>
            <w:vAlign w:val="bottom"/>
          </w:tcPr>
          <w:p w14:paraId="479FBB62" w14:textId="77777777" w:rsidR="00A86D44" w:rsidRPr="00CB56EC" w:rsidRDefault="00A86D44" w:rsidP="00A86D44">
            <w:pPr>
              <w:jc w:val="right"/>
              <w:rPr>
                <w:b/>
                <w:bCs/>
                <w:sz w:val="18"/>
                <w:szCs w:val="18"/>
                <w:lang w:eastAsia="tr-TR"/>
              </w:rPr>
            </w:pPr>
            <w:r w:rsidRPr="00CB56EC">
              <w:rPr>
                <w:b/>
                <w:bCs/>
                <w:sz w:val="18"/>
                <w:szCs w:val="18"/>
                <w:lang w:eastAsia="tr-TR"/>
              </w:rPr>
              <w:t>Cari Dönem</w:t>
            </w:r>
          </w:p>
        </w:tc>
        <w:tc>
          <w:tcPr>
            <w:tcW w:w="1321" w:type="dxa"/>
            <w:tcBorders>
              <w:top w:val="dotted" w:sz="4" w:space="0" w:color="auto"/>
              <w:bottom w:val="dotted" w:sz="4" w:space="0" w:color="auto"/>
            </w:tcBorders>
            <w:shd w:val="clear" w:color="auto" w:fill="auto"/>
            <w:vAlign w:val="bottom"/>
          </w:tcPr>
          <w:p w14:paraId="55E46C27" w14:textId="77777777" w:rsidR="00A86D44" w:rsidRPr="00CB56EC" w:rsidRDefault="00A86D44" w:rsidP="00A86D44">
            <w:pPr>
              <w:jc w:val="right"/>
              <w:rPr>
                <w:b/>
                <w:bCs/>
                <w:sz w:val="18"/>
                <w:szCs w:val="18"/>
                <w:lang w:eastAsia="tr-TR"/>
              </w:rPr>
            </w:pPr>
            <w:r w:rsidRPr="00CB56EC">
              <w:rPr>
                <w:b/>
                <w:bCs/>
                <w:sz w:val="18"/>
                <w:szCs w:val="18"/>
                <w:lang w:eastAsia="tr-TR"/>
              </w:rPr>
              <w:t>Önceki Dönem</w:t>
            </w:r>
          </w:p>
        </w:tc>
      </w:tr>
      <w:tr w:rsidR="00517258" w:rsidRPr="00CB56EC" w14:paraId="1094902E" w14:textId="77777777" w:rsidTr="00517258">
        <w:trPr>
          <w:trHeight w:hRule="exact" w:val="227"/>
        </w:trPr>
        <w:tc>
          <w:tcPr>
            <w:tcW w:w="3961" w:type="dxa"/>
            <w:tcBorders>
              <w:top w:val="dotted" w:sz="4" w:space="0" w:color="auto"/>
            </w:tcBorders>
            <w:shd w:val="clear" w:color="auto" w:fill="auto"/>
            <w:vAlign w:val="bottom"/>
          </w:tcPr>
          <w:p w14:paraId="5F55B487" w14:textId="77777777" w:rsidR="00517258" w:rsidRPr="00CB56EC" w:rsidRDefault="00517258" w:rsidP="00517258">
            <w:pPr>
              <w:rPr>
                <w:sz w:val="18"/>
                <w:szCs w:val="18"/>
                <w:lang w:eastAsia="tr-TR"/>
              </w:rPr>
            </w:pPr>
            <w:r w:rsidRPr="00CB56EC">
              <w:rPr>
                <w:sz w:val="18"/>
                <w:szCs w:val="18"/>
                <w:lang w:eastAsia="tr-TR"/>
              </w:rPr>
              <w:t>AB Ülkeleri</w:t>
            </w:r>
          </w:p>
        </w:tc>
        <w:tc>
          <w:tcPr>
            <w:tcW w:w="1320" w:type="dxa"/>
            <w:tcBorders>
              <w:top w:val="dotted" w:sz="4" w:space="0" w:color="auto"/>
            </w:tcBorders>
            <w:shd w:val="clear" w:color="auto" w:fill="auto"/>
            <w:vAlign w:val="bottom"/>
            <w:hideMark/>
          </w:tcPr>
          <w:p w14:paraId="75FB7C8D" w14:textId="06014398" w:rsidR="00517258" w:rsidRPr="00CB56EC" w:rsidRDefault="00517258" w:rsidP="00517258">
            <w:pPr>
              <w:jc w:val="right"/>
              <w:rPr>
                <w:sz w:val="18"/>
                <w:szCs w:val="16"/>
                <w:lang w:eastAsia="tr-TR"/>
              </w:rPr>
            </w:pPr>
            <w:r w:rsidRPr="007D15D7">
              <w:rPr>
                <w:sz w:val="18"/>
                <w:szCs w:val="16"/>
                <w:lang w:eastAsia="tr-TR"/>
              </w:rPr>
              <w:t>590</w:t>
            </w:r>
          </w:p>
        </w:tc>
        <w:tc>
          <w:tcPr>
            <w:tcW w:w="1320" w:type="dxa"/>
            <w:tcBorders>
              <w:top w:val="dotted" w:sz="4" w:space="0" w:color="auto"/>
            </w:tcBorders>
            <w:shd w:val="clear" w:color="auto" w:fill="auto"/>
            <w:vAlign w:val="bottom"/>
            <w:hideMark/>
          </w:tcPr>
          <w:p w14:paraId="4BE62170" w14:textId="5633930C" w:rsidR="00517258" w:rsidRPr="00CB56EC" w:rsidRDefault="00517258" w:rsidP="00517258">
            <w:pPr>
              <w:jc w:val="right"/>
              <w:rPr>
                <w:sz w:val="18"/>
                <w:szCs w:val="16"/>
                <w:lang w:eastAsia="tr-TR"/>
              </w:rPr>
            </w:pPr>
            <w:r w:rsidRPr="007F36DE">
              <w:rPr>
                <w:sz w:val="18"/>
                <w:szCs w:val="16"/>
                <w:lang w:eastAsia="tr-TR"/>
              </w:rPr>
              <w:t>33,037</w:t>
            </w:r>
          </w:p>
        </w:tc>
        <w:tc>
          <w:tcPr>
            <w:tcW w:w="1320" w:type="dxa"/>
            <w:tcBorders>
              <w:top w:val="dotted" w:sz="4" w:space="0" w:color="auto"/>
            </w:tcBorders>
            <w:shd w:val="clear" w:color="auto" w:fill="auto"/>
            <w:vAlign w:val="bottom"/>
            <w:hideMark/>
          </w:tcPr>
          <w:p w14:paraId="569D9509" w14:textId="77777777" w:rsidR="00517258" w:rsidRPr="00CB56EC" w:rsidRDefault="00517258" w:rsidP="00517258">
            <w:pPr>
              <w:jc w:val="right"/>
            </w:pPr>
            <w:r w:rsidRPr="00CB56EC">
              <w:rPr>
                <w:sz w:val="18"/>
                <w:szCs w:val="16"/>
                <w:lang w:eastAsia="tr-TR"/>
              </w:rPr>
              <w:t>-</w:t>
            </w:r>
          </w:p>
        </w:tc>
        <w:tc>
          <w:tcPr>
            <w:tcW w:w="1321" w:type="dxa"/>
            <w:tcBorders>
              <w:top w:val="dotted" w:sz="4" w:space="0" w:color="auto"/>
            </w:tcBorders>
            <w:shd w:val="clear" w:color="auto" w:fill="auto"/>
            <w:vAlign w:val="bottom"/>
            <w:hideMark/>
          </w:tcPr>
          <w:p w14:paraId="766B61D1" w14:textId="77777777" w:rsidR="00517258" w:rsidRPr="00CB56EC" w:rsidRDefault="00517258" w:rsidP="00517258">
            <w:pPr>
              <w:jc w:val="right"/>
            </w:pPr>
            <w:r w:rsidRPr="00CB56EC">
              <w:rPr>
                <w:sz w:val="18"/>
                <w:szCs w:val="16"/>
                <w:lang w:eastAsia="tr-TR"/>
              </w:rPr>
              <w:t>-</w:t>
            </w:r>
          </w:p>
        </w:tc>
      </w:tr>
      <w:tr w:rsidR="00517258" w:rsidRPr="00CB56EC" w14:paraId="1894016E" w14:textId="77777777" w:rsidTr="00517258">
        <w:trPr>
          <w:trHeight w:hRule="exact" w:val="227"/>
        </w:trPr>
        <w:tc>
          <w:tcPr>
            <w:tcW w:w="3961" w:type="dxa"/>
            <w:shd w:val="clear" w:color="auto" w:fill="auto"/>
            <w:vAlign w:val="bottom"/>
          </w:tcPr>
          <w:p w14:paraId="2E6BF4ED" w14:textId="77777777" w:rsidR="00517258" w:rsidRPr="00CB56EC" w:rsidRDefault="00517258" w:rsidP="00517258">
            <w:pPr>
              <w:rPr>
                <w:sz w:val="18"/>
                <w:szCs w:val="18"/>
                <w:lang w:eastAsia="tr-TR"/>
              </w:rPr>
            </w:pPr>
            <w:r w:rsidRPr="00CB56EC">
              <w:rPr>
                <w:sz w:val="18"/>
                <w:szCs w:val="18"/>
                <w:lang w:eastAsia="tr-TR"/>
              </w:rPr>
              <w:t>ABD Kanada</w:t>
            </w:r>
          </w:p>
        </w:tc>
        <w:tc>
          <w:tcPr>
            <w:tcW w:w="1320" w:type="dxa"/>
            <w:shd w:val="clear" w:color="auto" w:fill="auto"/>
            <w:vAlign w:val="bottom"/>
            <w:hideMark/>
          </w:tcPr>
          <w:p w14:paraId="7E9FF51F" w14:textId="5C25BC26" w:rsidR="00517258" w:rsidRPr="00CB56EC" w:rsidRDefault="00517258" w:rsidP="00517258">
            <w:pPr>
              <w:jc w:val="right"/>
              <w:rPr>
                <w:sz w:val="18"/>
                <w:szCs w:val="16"/>
                <w:lang w:eastAsia="tr-TR"/>
              </w:rPr>
            </w:pPr>
            <w:r w:rsidRPr="007D15D7">
              <w:rPr>
                <w:sz w:val="18"/>
                <w:szCs w:val="16"/>
                <w:lang w:eastAsia="tr-TR"/>
              </w:rPr>
              <w:t>24,673</w:t>
            </w:r>
          </w:p>
        </w:tc>
        <w:tc>
          <w:tcPr>
            <w:tcW w:w="1320" w:type="dxa"/>
            <w:shd w:val="clear" w:color="auto" w:fill="auto"/>
            <w:vAlign w:val="bottom"/>
            <w:hideMark/>
          </w:tcPr>
          <w:p w14:paraId="598B9BF9" w14:textId="0E7A07E3" w:rsidR="00517258" w:rsidRPr="00CB56EC" w:rsidRDefault="00517258" w:rsidP="00517258">
            <w:pPr>
              <w:jc w:val="right"/>
              <w:rPr>
                <w:sz w:val="18"/>
                <w:szCs w:val="16"/>
                <w:lang w:eastAsia="tr-TR"/>
              </w:rPr>
            </w:pPr>
            <w:r w:rsidRPr="007F36DE">
              <w:rPr>
                <w:sz w:val="18"/>
                <w:szCs w:val="16"/>
                <w:lang w:eastAsia="tr-TR"/>
              </w:rPr>
              <w:t>25,898</w:t>
            </w:r>
          </w:p>
        </w:tc>
        <w:tc>
          <w:tcPr>
            <w:tcW w:w="1320" w:type="dxa"/>
            <w:shd w:val="clear" w:color="auto" w:fill="auto"/>
            <w:vAlign w:val="bottom"/>
            <w:hideMark/>
          </w:tcPr>
          <w:p w14:paraId="5BEB8715" w14:textId="77777777" w:rsidR="00517258" w:rsidRPr="00CB56EC" w:rsidRDefault="00517258" w:rsidP="00517258">
            <w:pPr>
              <w:jc w:val="right"/>
            </w:pPr>
            <w:r w:rsidRPr="00CB56EC">
              <w:rPr>
                <w:sz w:val="18"/>
                <w:szCs w:val="16"/>
                <w:lang w:eastAsia="tr-TR"/>
              </w:rPr>
              <w:t>-</w:t>
            </w:r>
          </w:p>
        </w:tc>
        <w:tc>
          <w:tcPr>
            <w:tcW w:w="1321" w:type="dxa"/>
            <w:shd w:val="clear" w:color="auto" w:fill="auto"/>
            <w:vAlign w:val="bottom"/>
            <w:hideMark/>
          </w:tcPr>
          <w:p w14:paraId="75AA127B" w14:textId="77777777" w:rsidR="00517258" w:rsidRPr="00CB56EC" w:rsidRDefault="00517258" w:rsidP="00517258">
            <w:pPr>
              <w:jc w:val="right"/>
            </w:pPr>
            <w:r w:rsidRPr="00CB56EC">
              <w:rPr>
                <w:sz w:val="18"/>
                <w:szCs w:val="16"/>
                <w:lang w:eastAsia="tr-TR"/>
              </w:rPr>
              <w:t>-</w:t>
            </w:r>
          </w:p>
        </w:tc>
      </w:tr>
      <w:tr w:rsidR="00517258" w:rsidRPr="00CB56EC" w14:paraId="354A1925" w14:textId="77777777" w:rsidTr="00517258">
        <w:trPr>
          <w:trHeight w:hRule="exact" w:val="227"/>
        </w:trPr>
        <w:tc>
          <w:tcPr>
            <w:tcW w:w="3961" w:type="dxa"/>
            <w:shd w:val="clear" w:color="auto" w:fill="auto"/>
            <w:vAlign w:val="bottom"/>
          </w:tcPr>
          <w:p w14:paraId="01079F79" w14:textId="77777777" w:rsidR="00517258" w:rsidRPr="00CB56EC" w:rsidRDefault="00517258" w:rsidP="00517258">
            <w:pPr>
              <w:rPr>
                <w:sz w:val="18"/>
                <w:szCs w:val="18"/>
                <w:lang w:eastAsia="tr-TR"/>
              </w:rPr>
            </w:pPr>
            <w:r w:rsidRPr="00CB56EC">
              <w:rPr>
                <w:sz w:val="18"/>
                <w:szCs w:val="18"/>
                <w:lang w:eastAsia="tr-TR"/>
              </w:rPr>
              <w:t>OECD Ülkeleri</w:t>
            </w:r>
            <w:r w:rsidRPr="00CB56EC">
              <w:rPr>
                <w:sz w:val="18"/>
                <w:szCs w:val="16"/>
                <w:lang w:eastAsia="tr-TR"/>
              </w:rPr>
              <w:t xml:space="preserve"> </w:t>
            </w:r>
            <w:r w:rsidRPr="00CB56EC">
              <w:rPr>
                <w:sz w:val="18"/>
                <w:szCs w:val="16"/>
                <w:vertAlign w:val="superscript"/>
                <w:lang w:eastAsia="tr-TR"/>
              </w:rPr>
              <w:t>1</w:t>
            </w:r>
          </w:p>
        </w:tc>
        <w:tc>
          <w:tcPr>
            <w:tcW w:w="1320" w:type="dxa"/>
            <w:shd w:val="clear" w:color="auto" w:fill="auto"/>
            <w:vAlign w:val="bottom"/>
            <w:hideMark/>
          </w:tcPr>
          <w:p w14:paraId="1C7D9583" w14:textId="2AABA9B8" w:rsidR="00517258" w:rsidRPr="00CB56EC" w:rsidRDefault="00517258" w:rsidP="00517258">
            <w:pPr>
              <w:jc w:val="right"/>
              <w:rPr>
                <w:sz w:val="18"/>
                <w:szCs w:val="16"/>
                <w:lang w:eastAsia="tr-TR"/>
              </w:rPr>
            </w:pPr>
            <w:r w:rsidRPr="007D15D7">
              <w:rPr>
                <w:sz w:val="18"/>
                <w:szCs w:val="16"/>
                <w:lang w:eastAsia="tr-TR"/>
              </w:rPr>
              <w:t>23,331</w:t>
            </w:r>
          </w:p>
        </w:tc>
        <w:tc>
          <w:tcPr>
            <w:tcW w:w="1320" w:type="dxa"/>
            <w:shd w:val="clear" w:color="auto" w:fill="auto"/>
            <w:vAlign w:val="bottom"/>
            <w:hideMark/>
          </w:tcPr>
          <w:p w14:paraId="18DD910B" w14:textId="1A36933D" w:rsidR="00517258" w:rsidRPr="00CB56EC" w:rsidRDefault="00517258" w:rsidP="00517258">
            <w:pPr>
              <w:jc w:val="right"/>
              <w:rPr>
                <w:sz w:val="18"/>
                <w:szCs w:val="16"/>
                <w:lang w:eastAsia="tr-TR"/>
              </w:rPr>
            </w:pPr>
            <w:r w:rsidRPr="007F36DE">
              <w:rPr>
                <w:sz w:val="18"/>
                <w:szCs w:val="16"/>
                <w:lang w:eastAsia="tr-TR"/>
              </w:rPr>
              <w:t>25,532</w:t>
            </w:r>
          </w:p>
        </w:tc>
        <w:tc>
          <w:tcPr>
            <w:tcW w:w="1320" w:type="dxa"/>
            <w:shd w:val="clear" w:color="auto" w:fill="auto"/>
            <w:vAlign w:val="bottom"/>
            <w:hideMark/>
          </w:tcPr>
          <w:p w14:paraId="071218CC" w14:textId="77777777" w:rsidR="00517258" w:rsidRPr="00CB56EC" w:rsidRDefault="00517258" w:rsidP="00517258">
            <w:pPr>
              <w:jc w:val="right"/>
            </w:pPr>
            <w:r w:rsidRPr="00CB56EC">
              <w:rPr>
                <w:sz w:val="18"/>
                <w:szCs w:val="16"/>
                <w:lang w:eastAsia="tr-TR"/>
              </w:rPr>
              <w:t>-</w:t>
            </w:r>
          </w:p>
        </w:tc>
        <w:tc>
          <w:tcPr>
            <w:tcW w:w="1321" w:type="dxa"/>
            <w:shd w:val="clear" w:color="auto" w:fill="auto"/>
            <w:vAlign w:val="bottom"/>
            <w:hideMark/>
          </w:tcPr>
          <w:p w14:paraId="5C4DF202" w14:textId="77777777" w:rsidR="00517258" w:rsidRPr="00CB56EC" w:rsidRDefault="00517258" w:rsidP="00517258">
            <w:pPr>
              <w:jc w:val="right"/>
            </w:pPr>
            <w:r w:rsidRPr="00CB56EC">
              <w:rPr>
                <w:sz w:val="18"/>
                <w:szCs w:val="16"/>
                <w:lang w:eastAsia="tr-TR"/>
              </w:rPr>
              <w:t>-</w:t>
            </w:r>
          </w:p>
        </w:tc>
      </w:tr>
      <w:tr w:rsidR="00517258" w:rsidRPr="00CB56EC" w14:paraId="20BA96D8" w14:textId="77777777" w:rsidTr="00517258">
        <w:trPr>
          <w:trHeight w:hRule="exact" w:val="227"/>
        </w:trPr>
        <w:tc>
          <w:tcPr>
            <w:tcW w:w="3961" w:type="dxa"/>
            <w:shd w:val="clear" w:color="auto" w:fill="auto"/>
            <w:vAlign w:val="bottom"/>
          </w:tcPr>
          <w:p w14:paraId="76B37D80" w14:textId="77777777" w:rsidR="00517258" w:rsidRPr="00CB56EC" w:rsidRDefault="00517258" w:rsidP="00517258">
            <w:pPr>
              <w:rPr>
                <w:sz w:val="18"/>
                <w:szCs w:val="18"/>
                <w:lang w:eastAsia="tr-TR"/>
              </w:rPr>
            </w:pPr>
            <w:r w:rsidRPr="00CB56EC">
              <w:rPr>
                <w:sz w:val="18"/>
                <w:szCs w:val="18"/>
                <w:lang w:eastAsia="tr-TR"/>
              </w:rPr>
              <w:t>Kıyı Bankacılığı Bölgeleri</w:t>
            </w:r>
          </w:p>
        </w:tc>
        <w:tc>
          <w:tcPr>
            <w:tcW w:w="1320" w:type="dxa"/>
            <w:shd w:val="clear" w:color="auto" w:fill="auto"/>
            <w:vAlign w:val="bottom"/>
            <w:hideMark/>
          </w:tcPr>
          <w:p w14:paraId="5EE28844" w14:textId="49ECD4F5" w:rsidR="00517258" w:rsidRPr="00CB56EC" w:rsidRDefault="00517258" w:rsidP="00517258">
            <w:pPr>
              <w:jc w:val="right"/>
              <w:rPr>
                <w:sz w:val="18"/>
                <w:szCs w:val="16"/>
                <w:lang w:eastAsia="tr-TR"/>
              </w:rPr>
            </w:pPr>
            <w:r w:rsidRPr="00517258">
              <w:rPr>
                <w:sz w:val="18"/>
                <w:szCs w:val="16"/>
                <w:lang w:eastAsia="tr-TR"/>
              </w:rPr>
              <w:t>-</w:t>
            </w:r>
          </w:p>
        </w:tc>
        <w:tc>
          <w:tcPr>
            <w:tcW w:w="1320" w:type="dxa"/>
            <w:shd w:val="clear" w:color="auto" w:fill="auto"/>
            <w:vAlign w:val="bottom"/>
            <w:hideMark/>
          </w:tcPr>
          <w:p w14:paraId="339280C8" w14:textId="408C14C7" w:rsidR="00517258" w:rsidRPr="00CB56EC" w:rsidRDefault="00517258" w:rsidP="00517258">
            <w:pPr>
              <w:jc w:val="right"/>
              <w:rPr>
                <w:sz w:val="18"/>
                <w:szCs w:val="16"/>
                <w:lang w:eastAsia="tr-TR"/>
              </w:rPr>
            </w:pPr>
            <w:r w:rsidRPr="002A65C6">
              <w:rPr>
                <w:sz w:val="18"/>
                <w:szCs w:val="16"/>
                <w:lang w:eastAsia="tr-TR"/>
              </w:rPr>
              <w:t>-</w:t>
            </w:r>
          </w:p>
        </w:tc>
        <w:tc>
          <w:tcPr>
            <w:tcW w:w="1320" w:type="dxa"/>
            <w:shd w:val="clear" w:color="auto" w:fill="auto"/>
            <w:vAlign w:val="bottom"/>
            <w:hideMark/>
          </w:tcPr>
          <w:p w14:paraId="16633799" w14:textId="77777777" w:rsidR="00517258" w:rsidRPr="00CB56EC" w:rsidRDefault="00517258" w:rsidP="00517258">
            <w:pPr>
              <w:jc w:val="right"/>
            </w:pPr>
            <w:r w:rsidRPr="00CB56EC">
              <w:rPr>
                <w:sz w:val="18"/>
                <w:szCs w:val="16"/>
                <w:lang w:eastAsia="tr-TR"/>
              </w:rPr>
              <w:t>-</w:t>
            </w:r>
          </w:p>
        </w:tc>
        <w:tc>
          <w:tcPr>
            <w:tcW w:w="1321" w:type="dxa"/>
            <w:shd w:val="clear" w:color="auto" w:fill="auto"/>
            <w:vAlign w:val="bottom"/>
            <w:hideMark/>
          </w:tcPr>
          <w:p w14:paraId="7758B23C" w14:textId="77777777" w:rsidR="00517258" w:rsidRPr="00CB56EC" w:rsidRDefault="00517258" w:rsidP="00517258">
            <w:pPr>
              <w:jc w:val="right"/>
            </w:pPr>
            <w:r w:rsidRPr="00CB56EC">
              <w:rPr>
                <w:sz w:val="18"/>
                <w:szCs w:val="16"/>
                <w:lang w:eastAsia="tr-TR"/>
              </w:rPr>
              <w:t>-</w:t>
            </w:r>
          </w:p>
        </w:tc>
      </w:tr>
      <w:tr w:rsidR="00517258" w:rsidRPr="00CB56EC" w14:paraId="45CA12B0" w14:textId="77777777" w:rsidTr="00517258">
        <w:trPr>
          <w:trHeight w:hRule="exact" w:val="227"/>
        </w:trPr>
        <w:tc>
          <w:tcPr>
            <w:tcW w:w="3961" w:type="dxa"/>
            <w:shd w:val="clear" w:color="auto" w:fill="auto"/>
            <w:noWrap/>
            <w:vAlign w:val="bottom"/>
          </w:tcPr>
          <w:p w14:paraId="31399770" w14:textId="77777777" w:rsidR="00517258" w:rsidRPr="00CB56EC" w:rsidRDefault="00517258" w:rsidP="00517258">
            <w:pPr>
              <w:rPr>
                <w:sz w:val="18"/>
                <w:szCs w:val="18"/>
                <w:lang w:eastAsia="tr-TR"/>
              </w:rPr>
            </w:pPr>
            <w:r w:rsidRPr="00CB56EC">
              <w:rPr>
                <w:sz w:val="18"/>
                <w:szCs w:val="18"/>
                <w:lang w:eastAsia="tr-TR"/>
              </w:rPr>
              <w:t>Diğer</w:t>
            </w:r>
          </w:p>
        </w:tc>
        <w:tc>
          <w:tcPr>
            <w:tcW w:w="1320" w:type="dxa"/>
            <w:shd w:val="clear" w:color="auto" w:fill="auto"/>
            <w:vAlign w:val="bottom"/>
            <w:hideMark/>
          </w:tcPr>
          <w:p w14:paraId="09737BA8" w14:textId="66137F01" w:rsidR="00517258" w:rsidRPr="00CB56EC" w:rsidRDefault="00517258" w:rsidP="00517258">
            <w:pPr>
              <w:jc w:val="right"/>
              <w:rPr>
                <w:sz w:val="18"/>
                <w:szCs w:val="16"/>
                <w:lang w:eastAsia="tr-TR"/>
              </w:rPr>
            </w:pPr>
            <w:r w:rsidRPr="00517258">
              <w:rPr>
                <w:sz w:val="18"/>
                <w:szCs w:val="16"/>
                <w:lang w:eastAsia="tr-TR"/>
              </w:rPr>
              <w:t>-</w:t>
            </w:r>
          </w:p>
        </w:tc>
        <w:tc>
          <w:tcPr>
            <w:tcW w:w="1320" w:type="dxa"/>
            <w:shd w:val="clear" w:color="auto" w:fill="auto"/>
            <w:vAlign w:val="bottom"/>
            <w:hideMark/>
          </w:tcPr>
          <w:p w14:paraId="2E5B98F3" w14:textId="54025836" w:rsidR="00517258" w:rsidRPr="00CB56EC" w:rsidRDefault="00517258" w:rsidP="00517258">
            <w:pPr>
              <w:jc w:val="right"/>
              <w:rPr>
                <w:sz w:val="18"/>
                <w:szCs w:val="16"/>
                <w:lang w:eastAsia="tr-TR"/>
              </w:rPr>
            </w:pPr>
            <w:r w:rsidRPr="002A65C6">
              <w:rPr>
                <w:sz w:val="18"/>
                <w:szCs w:val="16"/>
                <w:lang w:eastAsia="tr-TR"/>
              </w:rPr>
              <w:t>-</w:t>
            </w:r>
          </w:p>
        </w:tc>
        <w:tc>
          <w:tcPr>
            <w:tcW w:w="1320" w:type="dxa"/>
            <w:shd w:val="clear" w:color="auto" w:fill="auto"/>
            <w:vAlign w:val="bottom"/>
            <w:hideMark/>
          </w:tcPr>
          <w:p w14:paraId="0B076F9B" w14:textId="77777777" w:rsidR="00517258" w:rsidRPr="00CB56EC" w:rsidRDefault="00517258" w:rsidP="00517258">
            <w:pPr>
              <w:jc w:val="right"/>
            </w:pPr>
            <w:r w:rsidRPr="00CB56EC">
              <w:rPr>
                <w:sz w:val="18"/>
                <w:szCs w:val="16"/>
                <w:lang w:eastAsia="tr-TR"/>
              </w:rPr>
              <w:t>-</w:t>
            </w:r>
          </w:p>
        </w:tc>
        <w:tc>
          <w:tcPr>
            <w:tcW w:w="1321" w:type="dxa"/>
            <w:shd w:val="clear" w:color="auto" w:fill="auto"/>
            <w:vAlign w:val="bottom"/>
            <w:hideMark/>
          </w:tcPr>
          <w:p w14:paraId="3751522B" w14:textId="77777777" w:rsidR="00517258" w:rsidRPr="00CB56EC" w:rsidRDefault="00517258" w:rsidP="00517258">
            <w:pPr>
              <w:jc w:val="right"/>
            </w:pPr>
            <w:r w:rsidRPr="00CB56EC">
              <w:rPr>
                <w:sz w:val="18"/>
                <w:szCs w:val="16"/>
                <w:lang w:eastAsia="tr-TR"/>
              </w:rPr>
              <w:t>-</w:t>
            </w:r>
          </w:p>
        </w:tc>
      </w:tr>
      <w:tr w:rsidR="00517258" w:rsidRPr="00517258" w14:paraId="124D3B22" w14:textId="77777777" w:rsidTr="00517258">
        <w:trPr>
          <w:trHeight w:hRule="exact" w:val="227"/>
        </w:trPr>
        <w:tc>
          <w:tcPr>
            <w:tcW w:w="3961" w:type="dxa"/>
            <w:shd w:val="clear" w:color="auto" w:fill="auto"/>
            <w:vAlign w:val="center"/>
          </w:tcPr>
          <w:p w14:paraId="743BC652" w14:textId="77777777" w:rsidR="00517258" w:rsidRPr="00517258" w:rsidRDefault="00517258" w:rsidP="00517258">
            <w:pPr>
              <w:jc w:val="both"/>
              <w:rPr>
                <w:b/>
                <w:bCs/>
                <w:sz w:val="18"/>
                <w:szCs w:val="18"/>
                <w:lang w:eastAsia="tr-TR"/>
              </w:rPr>
            </w:pPr>
            <w:r w:rsidRPr="00517258">
              <w:rPr>
                <w:b/>
                <w:bCs/>
                <w:sz w:val="18"/>
                <w:szCs w:val="18"/>
                <w:lang w:eastAsia="tr-TR"/>
              </w:rPr>
              <w:t>Toplam</w:t>
            </w:r>
          </w:p>
        </w:tc>
        <w:tc>
          <w:tcPr>
            <w:tcW w:w="1320" w:type="dxa"/>
            <w:shd w:val="clear" w:color="auto" w:fill="auto"/>
            <w:vAlign w:val="bottom"/>
            <w:hideMark/>
          </w:tcPr>
          <w:p w14:paraId="34343692" w14:textId="27F092CA" w:rsidR="00517258" w:rsidRPr="00517258" w:rsidRDefault="00517258" w:rsidP="00517258">
            <w:pPr>
              <w:jc w:val="right"/>
              <w:rPr>
                <w:b/>
                <w:bCs/>
                <w:sz w:val="18"/>
                <w:szCs w:val="16"/>
                <w:lang w:eastAsia="tr-TR"/>
              </w:rPr>
            </w:pPr>
            <w:r w:rsidRPr="007D15D7">
              <w:rPr>
                <w:b/>
                <w:bCs/>
                <w:sz w:val="18"/>
                <w:szCs w:val="16"/>
                <w:lang w:eastAsia="tr-TR"/>
              </w:rPr>
              <w:t>48,594</w:t>
            </w:r>
          </w:p>
        </w:tc>
        <w:tc>
          <w:tcPr>
            <w:tcW w:w="1320" w:type="dxa"/>
            <w:shd w:val="clear" w:color="auto" w:fill="auto"/>
            <w:vAlign w:val="bottom"/>
            <w:hideMark/>
          </w:tcPr>
          <w:p w14:paraId="521E3F67" w14:textId="6917DF1A" w:rsidR="00517258" w:rsidRPr="00517258" w:rsidRDefault="00517258" w:rsidP="00517258">
            <w:pPr>
              <w:jc w:val="right"/>
              <w:rPr>
                <w:b/>
                <w:bCs/>
                <w:sz w:val="18"/>
                <w:szCs w:val="16"/>
                <w:lang w:eastAsia="tr-TR"/>
              </w:rPr>
            </w:pPr>
            <w:r w:rsidRPr="00517258">
              <w:rPr>
                <w:b/>
                <w:bCs/>
                <w:sz w:val="18"/>
                <w:szCs w:val="16"/>
                <w:lang w:eastAsia="tr-TR"/>
              </w:rPr>
              <w:t>84,467</w:t>
            </w:r>
          </w:p>
        </w:tc>
        <w:tc>
          <w:tcPr>
            <w:tcW w:w="1320" w:type="dxa"/>
            <w:shd w:val="clear" w:color="auto" w:fill="auto"/>
            <w:vAlign w:val="bottom"/>
            <w:hideMark/>
          </w:tcPr>
          <w:p w14:paraId="6D732D61" w14:textId="77777777" w:rsidR="00517258" w:rsidRPr="00517258" w:rsidRDefault="00517258" w:rsidP="00517258">
            <w:pPr>
              <w:jc w:val="right"/>
              <w:rPr>
                <w:b/>
                <w:bCs/>
              </w:rPr>
            </w:pPr>
            <w:r w:rsidRPr="00517258">
              <w:rPr>
                <w:b/>
                <w:bCs/>
                <w:sz w:val="18"/>
                <w:szCs w:val="16"/>
                <w:lang w:eastAsia="tr-TR"/>
              </w:rPr>
              <w:t>-</w:t>
            </w:r>
          </w:p>
        </w:tc>
        <w:tc>
          <w:tcPr>
            <w:tcW w:w="1321" w:type="dxa"/>
            <w:shd w:val="clear" w:color="auto" w:fill="auto"/>
            <w:vAlign w:val="bottom"/>
            <w:hideMark/>
          </w:tcPr>
          <w:p w14:paraId="76A0CFB5" w14:textId="77777777" w:rsidR="00517258" w:rsidRPr="00517258" w:rsidRDefault="00517258" w:rsidP="00517258">
            <w:pPr>
              <w:jc w:val="right"/>
              <w:rPr>
                <w:b/>
                <w:bCs/>
              </w:rPr>
            </w:pPr>
            <w:r w:rsidRPr="00517258">
              <w:rPr>
                <w:b/>
                <w:bCs/>
                <w:sz w:val="18"/>
                <w:szCs w:val="16"/>
                <w:lang w:eastAsia="tr-TR"/>
              </w:rPr>
              <w:t>-</w:t>
            </w:r>
          </w:p>
        </w:tc>
      </w:tr>
    </w:tbl>
    <w:p w14:paraId="37E23BE1" w14:textId="77777777" w:rsidR="00263256" w:rsidRPr="00CB56EC" w:rsidRDefault="00263256" w:rsidP="00263256">
      <w:pPr>
        <w:autoSpaceDE w:val="0"/>
        <w:autoSpaceDN w:val="0"/>
        <w:adjustRightInd w:val="0"/>
        <w:ind w:left="540" w:hanging="540"/>
        <w:rPr>
          <w:rFonts w:eastAsia="Arial Unicode MS"/>
          <w:sz w:val="2"/>
          <w:szCs w:val="16"/>
        </w:rPr>
      </w:pPr>
    </w:p>
    <w:p w14:paraId="7D1FE6E0" w14:textId="77777777" w:rsidR="00263256" w:rsidRPr="00CB56EC" w:rsidRDefault="001D5402" w:rsidP="00263256">
      <w:pPr>
        <w:autoSpaceDE w:val="0"/>
        <w:autoSpaceDN w:val="0"/>
        <w:adjustRightInd w:val="0"/>
        <w:ind w:left="540" w:hanging="540"/>
        <w:rPr>
          <w:rFonts w:eastAsia="Arial Unicode MS"/>
          <w:sz w:val="16"/>
          <w:szCs w:val="16"/>
        </w:rPr>
      </w:pPr>
      <w:r w:rsidRPr="00CB56EC">
        <w:rPr>
          <w:rFonts w:eastAsia="Arial Unicode MS"/>
          <w:sz w:val="16"/>
          <w:vertAlign w:val="superscript"/>
        </w:rPr>
        <w:t xml:space="preserve">1 </w:t>
      </w:r>
      <w:r w:rsidRPr="00CB56EC">
        <w:rPr>
          <w:rFonts w:eastAsia="Arial Unicode MS"/>
          <w:sz w:val="12"/>
          <w:szCs w:val="12"/>
        </w:rPr>
        <w:t>AB</w:t>
      </w:r>
      <w:r w:rsidR="00263256" w:rsidRPr="00CB56EC">
        <w:rPr>
          <w:rFonts w:eastAsia="Arial Unicode MS"/>
          <w:sz w:val="12"/>
          <w:szCs w:val="12"/>
        </w:rPr>
        <w:t xml:space="preserve"> ülkeleri, ABD ve Kanada dışındaki OECD ülkeleri</w:t>
      </w:r>
    </w:p>
    <w:p w14:paraId="4BE90BCC" w14:textId="77777777" w:rsidR="00E30CF9" w:rsidRPr="00CB56EC" w:rsidRDefault="00E30CF9" w:rsidP="00E30CF9">
      <w:pPr>
        <w:autoSpaceDE w:val="0"/>
        <w:autoSpaceDN w:val="0"/>
        <w:adjustRightInd w:val="0"/>
        <w:ind w:left="540" w:hanging="540"/>
        <w:rPr>
          <w:b/>
          <w:sz w:val="16"/>
          <w:szCs w:val="16"/>
        </w:rPr>
      </w:pPr>
    </w:p>
    <w:p w14:paraId="467664A8" w14:textId="77777777" w:rsidR="00E30CF9" w:rsidRPr="00CB56EC" w:rsidRDefault="00E30CF9" w:rsidP="00E30CF9">
      <w:pPr>
        <w:tabs>
          <w:tab w:val="left" w:pos="709"/>
        </w:tabs>
        <w:autoSpaceDE w:val="0"/>
        <w:autoSpaceDN w:val="0"/>
        <w:adjustRightInd w:val="0"/>
        <w:ind w:hanging="567"/>
        <w:rPr>
          <w:b/>
          <w:bCs/>
          <w:iCs/>
        </w:rPr>
      </w:pPr>
      <w:r w:rsidRPr="00CB56EC">
        <w:rPr>
          <w:b/>
          <w:bCs/>
          <w:iCs/>
        </w:rPr>
        <w:t>1.4</w:t>
      </w:r>
      <w:r w:rsidRPr="00CB56EC">
        <w:rPr>
          <w:b/>
          <w:bCs/>
          <w:iCs/>
        </w:rPr>
        <w:tab/>
        <w:t>Gerçeğe uygun değer farkı diğer kapsamlı gelire yansıtılan finansal varlıklara ilişkin bilgiler</w:t>
      </w:r>
    </w:p>
    <w:p w14:paraId="470048D0" w14:textId="77777777" w:rsidR="00E30CF9" w:rsidRPr="00CB56EC" w:rsidRDefault="00E30CF9" w:rsidP="00E30CF9">
      <w:pPr>
        <w:tabs>
          <w:tab w:val="left" w:pos="540"/>
        </w:tabs>
        <w:autoSpaceDE w:val="0"/>
        <w:autoSpaceDN w:val="0"/>
        <w:adjustRightInd w:val="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A86D44" w:rsidRPr="00CB56EC" w14:paraId="322377D4" w14:textId="77777777" w:rsidTr="00517258">
        <w:trPr>
          <w:trHeight w:hRule="exact" w:val="227"/>
        </w:trPr>
        <w:tc>
          <w:tcPr>
            <w:tcW w:w="6655" w:type="dxa"/>
            <w:tcBorders>
              <w:top w:val="single" w:sz="6" w:space="0" w:color="auto"/>
              <w:bottom w:val="dotted" w:sz="4" w:space="0" w:color="auto"/>
            </w:tcBorders>
            <w:shd w:val="clear" w:color="auto" w:fill="auto"/>
            <w:vAlign w:val="bottom"/>
            <w:hideMark/>
          </w:tcPr>
          <w:p w14:paraId="70F62DD9" w14:textId="77777777" w:rsidR="00A86D44" w:rsidRPr="00CB56EC" w:rsidRDefault="00A86D44" w:rsidP="00EC5B11">
            <w:pPr>
              <w:rPr>
                <w:b/>
                <w:sz w:val="18"/>
                <w:szCs w:val="18"/>
                <w:lang w:eastAsia="tr-TR"/>
              </w:rPr>
            </w:pPr>
            <w:r w:rsidRPr="00CB56EC">
              <w:rPr>
                <w:b/>
                <w:sz w:val="18"/>
                <w:szCs w:val="18"/>
                <w:lang w:eastAsia="tr-TR"/>
              </w:rPr>
              <w:t> </w:t>
            </w:r>
          </w:p>
        </w:tc>
        <w:tc>
          <w:tcPr>
            <w:tcW w:w="1293" w:type="dxa"/>
            <w:tcBorders>
              <w:top w:val="single" w:sz="6" w:space="0" w:color="auto"/>
              <w:bottom w:val="dotted" w:sz="4" w:space="0" w:color="auto"/>
            </w:tcBorders>
            <w:shd w:val="clear" w:color="auto" w:fill="auto"/>
            <w:vAlign w:val="bottom"/>
            <w:hideMark/>
          </w:tcPr>
          <w:p w14:paraId="2F49D951" w14:textId="77777777" w:rsidR="00A86D44" w:rsidRPr="00CB56EC" w:rsidRDefault="00A86D44" w:rsidP="00EC5B11">
            <w:pPr>
              <w:jc w:val="right"/>
              <w:rPr>
                <w:b/>
                <w:bCs/>
                <w:sz w:val="18"/>
                <w:szCs w:val="18"/>
                <w:lang w:eastAsia="tr-TR"/>
              </w:rPr>
            </w:pPr>
            <w:r w:rsidRPr="00CB56EC">
              <w:rPr>
                <w:b/>
                <w:bCs/>
                <w:sz w:val="18"/>
                <w:szCs w:val="18"/>
                <w:lang w:eastAsia="tr-TR"/>
              </w:rPr>
              <w:t>Cari Dönem</w:t>
            </w:r>
          </w:p>
        </w:tc>
        <w:tc>
          <w:tcPr>
            <w:tcW w:w="1294" w:type="dxa"/>
            <w:tcBorders>
              <w:top w:val="single" w:sz="6" w:space="0" w:color="auto"/>
              <w:bottom w:val="dotted" w:sz="4" w:space="0" w:color="auto"/>
            </w:tcBorders>
            <w:shd w:val="clear" w:color="auto" w:fill="auto"/>
            <w:vAlign w:val="bottom"/>
            <w:hideMark/>
          </w:tcPr>
          <w:p w14:paraId="3F22B917" w14:textId="77777777" w:rsidR="00A86D44" w:rsidRPr="00CB56EC" w:rsidRDefault="00A86D44" w:rsidP="00EC5B11">
            <w:pPr>
              <w:jc w:val="right"/>
              <w:rPr>
                <w:b/>
                <w:bCs/>
                <w:sz w:val="18"/>
                <w:szCs w:val="18"/>
                <w:lang w:eastAsia="tr-TR"/>
              </w:rPr>
            </w:pPr>
            <w:r w:rsidRPr="00CB56EC">
              <w:rPr>
                <w:b/>
                <w:bCs/>
                <w:sz w:val="18"/>
                <w:szCs w:val="18"/>
                <w:lang w:eastAsia="tr-TR"/>
              </w:rPr>
              <w:t>Önceki Dönem</w:t>
            </w:r>
          </w:p>
        </w:tc>
      </w:tr>
      <w:tr w:rsidR="00517258" w:rsidRPr="00517258" w14:paraId="0B02BD79" w14:textId="77777777" w:rsidTr="00517258">
        <w:trPr>
          <w:trHeight w:hRule="exact" w:val="227"/>
        </w:trPr>
        <w:tc>
          <w:tcPr>
            <w:tcW w:w="6655" w:type="dxa"/>
            <w:tcBorders>
              <w:top w:val="dotted" w:sz="4" w:space="0" w:color="auto"/>
            </w:tcBorders>
            <w:shd w:val="clear" w:color="auto" w:fill="auto"/>
            <w:vAlign w:val="bottom"/>
            <w:hideMark/>
          </w:tcPr>
          <w:p w14:paraId="15B8DD01" w14:textId="77777777" w:rsidR="00517258" w:rsidRPr="00517258" w:rsidRDefault="00517258" w:rsidP="00517258">
            <w:pPr>
              <w:rPr>
                <w:rFonts w:eastAsia="Arial Unicode MS"/>
                <w:b/>
                <w:sz w:val="18"/>
                <w:szCs w:val="18"/>
              </w:rPr>
            </w:pPr>
            <w:r w:rsidRPr="00517258">
              <w:rPr>
                <w:rFonts w:eastAsia="Arial Unicode MS"/>
                <w:b/>
                <w:sz w:val="18"/>
                <w:szCs w:val="18"/>
              </w:rPr>
              <w:t>Borçlanma Senetleri</w:t>
            </w:r>
          </w:p>
        </w:tc>
        <w:tc>
          <w:tcPr>
            <w:tcW w:w="1293" w:type="dxa"/>
            <w:tcBorders>
              <w:top w:val="dotted" w:sz="4" w:space="0" w:color="auto"/>
            </w:tcBorders>
            <w:shd w:val="clear" w:color="auto" w:fill="auto"/>
            <w:vAlign w:val="bottom"/>
            <w:hideMark/>
          </w:tcPr>
          <w:p w14:paraId="700332CC" w14:textId="7234B1A0" w:rsidR="00517258" w:rsidRPr="00517258" w:rsidRDefault="00517258" w:rsidP="00517258">
            <w:pPr>
              <w:jc w:val="right"/>
              <w:rPr>
                <w:b/>
                <w:sz w:val="18"/>
                <w:szCs w:val="16"/>
                <w:lang w:eastAsia="tr-TR"/>
              </w:rPr>
            </w:pPr>
            <w:r w:rsidRPr="007D15D7">
              <w:rPr>
                <w:b/>
                <w:sz w:val="18"/>
                <w:szCs w:val="16"/>
                <w:lang w:eastAsia="tr-TR"/>
              </w:rPr>
              <w:t>1,268,057</w:t>
            </w:r>
          </w:p>
        </w:tc>
        <w:tc>
          <w:tcPr>
            <w:tcW w:w="1294" w:type="dxa"/>
            <w:tcBorders>
              <w:top w:val="dotted" w:sz="4" w:space="0" w:color="auto"/>
            </w:tcBorders>
            <w:shd w:val="clear" w:color="auto" w:fill="auto"/>
            <w:vAlign w:val="bottom"/>
            <w:hideMark/>
          </w:tcPr>
          <w:p w14:paraId="45C0A83B" w14:textId="0D06C4EE" w:rsidR="00517258" w:rsidRPr="00517258" w:rsidRDefault="00517258" w:rsidP="00517258">
            <w:pPr>
              <w:jc w:val="right"/>
              <w:rPr>
                <w:b/>
              </w:rPr>
            </w:pPr>
            <w:r w:rsidRPr="00517258">
              <w:rPr>
                <w:b/>
                <w:sz w:val="18"/>
                <w:szCs w:val="16"/>
                <w:lang w:eastAsia="tr-TR"/>
              </w:rPr>
              <w:t>881,951</w:t>
            </w:r>
          </w:p>
        </w:tc>
      </w:tr>
      <w:tr w:rsidR="00517258" w:rsidRPr="00CB56EC" w14:paraId="0507EE84" w14:textId="77777777" w:rsidTr="00517258">
        <w:trPr>
          <w:trHeight w:hRule="exact" w:val="227"/>
        </w:trPr>
        <w:tc>
          <w:tcPr>
            <w:tcW w:w="6655" w:type="dxa"/>
            <w:shd w:val="clear" w:color="auto" w:fill="auto"/>
            <w:vAlign w:val="bottom"/>
            <w:hideMark/>
          </w:tcPr>
          <w:p w14:paraId="032B7CDD" w14:textId="77777777" w:rsidR="00517258" w:rsidRPr="00CB56EC" w:rsidRDefault="00517258" w:rsidP="00517258">
            <w:pPr>
              <w:ind w:firstLine="113"/>
              <w:rPr>
                <w:rFonts w:eastAsia="Arial Unicode MS"/>
                <w:sz w:val="18"/>
                <w:szCs w:val="18"/>
              </w:rPr>
            </w:pPr>
            <w:r w:rsidRPr="00CB56EC">
              <w:rPr>
                <w:rFonts w:eastAsia="Arial Unicode MS"/>
                <w:sz w:val="18"/>
                <w:szCs w:val="18"/>
              </w:rPr>
              <w:t>Borsada İşlem Gören</w:t>
            </w:r>
          </w:p>
        </w:tc>
        <w:tc>
          <w:tcPr>
            <w:tcW w:w="1293" w:type="dxa"/>
            <w:shd w:val="clear" w:color="auto" w:fill="auto"/>
            <w:vAlign w:val="bottom"/>
            <w:hideMark/>
          </w:tcPr>
          <w:p w14:paraId="3661DCB6" w14:textId="13FE26B8" w:rsidR="00517258" w:rsidRPr="00CB56EC" w:rsidRDefault="00517258" w:rsidP="00517258">
            <w:pPr>
              <w:jc w:val="right"/>
              <w:rPr>
                <w:sz w:val="18"/>
                <w:szCs w:val="16"/>
                <w:lang w:eastAsia="tr-TR"/>
              </w:rPr>
            </w:pPr>
            <w:r w:rsidRPr="007D15D7">
              <w:rPr>
                <w:sz w:val="18"/>
                <w:szCs w:val="16"/>
                <w:lang w:eastAsia="tr-TR"/>
              </w:rPr>
              <w:t>1,268,057</w:t>
            </w:r>
          </w:p>
        </w:tc>
        <w:tc>
          <w:tcPr>
            <w:tcW w:w="1294" w:type="dxa"/>
            <w:shd w:val="clear" w:color="auto" w:fill="auto"/>
            <w:vAlign w:val="bottom"/>
            <w:hideMark/>
          </w:tcPr>
          <w:p w14:paraId="635D1553" w14:textId="1EFBF135" w:rsidR="00517258" w:rsidRPr="00CB56EC" w:rsidRDefault="00517258" w:rsidP="00517258">
            <w:pPr>
              <w:jc w:val="right"/>
            </w:pPr>
            <w:r w:rsidRPr="00220F02">
              <w:rPr>
                <w:sz w:val="18"/>
                <w:szCs w:val="16"/>
                <w:lang w:eastAsia="tr-TR"/>
              </w:rPr>
              <w:t>881,951</w:t>
            </w:r>
          </w:p>
        </w:tc>
      </w:tr>
      <w:tr w:rsidR="00517258" w:rsidRPr="00CB56EC" w14:paraId="519EE468" w14:textId="77777777" w:rsidTr="00517258">
        <w:trPr>
          <w:trHeight w:hRule="exact" w:val="227"/>
        </w:trPr>
        <w:tc>
          <w:tcPr>
            <w:tcW w:w="6655" w:type="dxa"/>
            <w:shd w:val="clear" w:color="auto" w:fill="auto"/>
            <w:vAlign w:val="bottom"/>
            <w:hideMark/>
          </w:tcPr>
          <w:p w14:paraId="1C55FDDF" w14:textId="77777777" w:rsidR="00517258" w:rsidRPr="00CB56EC" w:rsidRDefault="00517258" w:rsidP="00517258">
            <w:pPr>
              <w:ind w:firstLine="113"/>
              <w:rPr>
                <w:rFonts w:eastAsia="Arial Unicode MS"/>
                <w:sz w:val="18"/>
                <w:szCs w:val="18"/>
              </w:rPr>
            </w:pPr>
            <w:r w:rsidRPr="00CB56EC">
              <w:rPr>
                <w:rFonts w:eastAsia="Arial Unicode MS"/>
                <w:sz w:val="18"/>
                <w:szCs w:val="18"/>
              </w:rPr>
              <w:t xml:space="preserve">Borsada İşlem Görmeyen </w:t>
            </w:r>
          </w:p>
        </w:tc>
        <w:tc>
          <w:tcPr>
            <w:tcW w:w="1293" w:type="dxa"/>
            <w:shd w:val="clear" w:color="auto" w:fill="auto"/>
            <w:vAlign w:val="bottom"/>
            <w:hideMark/>
          </w:tcPr>
          <w:p w14:paraId="29F9052B" w14:textId="22EBF1A0" w:rsidR="00517258" w:rsidRPr="00CB56EC" w:rsidRDefault="00517258" w:rsidP="00517258">
            <w:pPr>
              <w:jc w:val="right"/>
              <w:rPr>
                <w:sz w:val="18"/>
                <w:szCs w:val="16"/>
                <w:lang w:eastAsia="tr-TR"/>
              </w:rPr>
            </w:pPr>
            <w:r w:rsidRPr="00517258">
              <w:rPr>
                <w:sz w:val="18"/>
                <w:szCs w:val="16"/>
                <w:lang w:eastAsia="tr-TR"/>
              </w:rPr>
              <w:t>-</w:t>
            </w:r>
          </w:p>
        </w:tc>
        <w:tc>
          <w:tcPr>
            <w:tcW w:w="1294" w:type="dxa"/>
            <w:shd w:val="clear" w:color="auto" w:fill="auto"/>
            <w:vAlign w:val="bottom"/>
            <w:hideMark/>
          </w:tcPr>
          <w:p w14:paraId="5147FC17" w14:textId="266FDC97" w:rsidR="00517258" w:rsidRPr="00CB56EC" w:rsidRDefault="00517258" w:rsidP="00517258">
            <w:pPr>
              <w:jc w:val="right"/>
            </w:pPr>
            <w:r w:rsidRPr="003E4100">
              <w:rPr>
                <w:sz w:val="18"/>
                <w:szCs w:val="16"/>
                <w:lang w:eastAsia="tr-TR"/>
              </w:rPr>
              <w:t>-</w:t>
            </w:r>
          </w:p>
        </w:tc>
      </w:tr>
      <w:tr w:rsidR="00517258" w:rsidRPr="00517258" w14:paraId="33A80EAA" w14:textId="77777777" w:rsidTr="00517258">
        <w:trPr>
          <w:trHeight w:hRule="exact" w:val="227"/>
        </w:trPr>
        <w:tc>
          <w:tcPr>
            <w:tcW w:w="6655" w:type="dxa"/>
            <w:shd w:val="clear" w:color="auto" w:fill="auto"/>
            <w:vAlign w:val="bottom"/>
            <w:hideMark/>
          </w:tcPr>
          <w:p w14:paraId="57AD52C1" w14:textId="77777777" w:rsidR="00517258" w:rsidRPr="00517258" w:rsidRDefault="00517258" w:rsidP="00517258">
            <w:pPr>
              <w:rPr>
                <w:b/>
                <w:sz w:val="18"/>
                <w:szCs w:val="18"/>
                <w:lang w:eastAsia="tr-TR"/>
              </w:rPr>
            </w:pPr>
            <w:r w:rsidRPr="00517258">
              <w:rPr>
                <w:rFonts w:eastAsia="Arial Unicode MS"/>
                <w:b/>
                <w:sz w:val="18"/>
                <w:szCs w:val="18"/>
              </w:rPr>
              <w:t xml:space="preserve">Hisse Senetleri </w:t>
            </w:r>
            <w:r w:rsidRPr="00517258">
              <w:rPr>
                <w:b/>
                <w:sz w:val="18"/>
                <w:szCs w:val="18"/>
                <w:lang w:eastAsia="tr-TR"/>
              </w:rPr>
              <w:t>/ Yatırım Fonları</w:t>
            </w:r>
          </w:p>
        </w:tc>
        <w:tc>
          <w:tcPr>
            <w:tcW w:w="1293" w:type="dxa"/>
            <w:shd w:val="clear" w:color="auto" w:fill="auto"/>
            <w:vAlign w:val="bottom"/>
            <w:hideMark/>
          </w:tcPr>
          <w:p w14:paraId="2F4CA250" w14:textId="572936E6" w:rsidR="00517258" w:rsidRPr="00517258" w:rsidRDefault="00517258" w:rsidP="00517258">
            <w:pPr>
              <w:jc w:val="right"/>
              <w:rPr>
                <w:b/>
                <w:sz w:val="18"/>
                <w:szCs w:val="16"/>
                <w:lang w:eastAsia="tr-TR"/>
              </w:rPr>
            </w:pPr>
            <w:r w:rsidRPr="007D15D7">
              <w:rPr>
                <w:b/>
                <w:sz w:val="18"/>
                <w:szCs w:val="16"/>
                <w:lang w:eastAsia="tr-TR"/>
              </w:rPr>
              <w:t>20,090</w:t>
            </w:r>
          </w:p>
        </w:tc>
        <w:tc>
          <w:tcPr>
            <w:tcW w:w="1294" w:type="dxa"/>
            <w:shd w:val="clear" w:color="auto" w:fill="auto"/>
            <w:vAlign w:val="bottom"/>
            <w:hideMark/>
          </w:tcPr>
          <w:p w14:paraId="29FB95A1" w14:textId="1E89B8D4" w:rsidR="00517258" w:rsidRPr="00517258" w:rsidRDefault="00517258" w:rsidP="00517258">
            <w:pPr>
              <w:jc w:val="right"/>
              <w:rPr>
                <w:b/>
              </w:rPr>
            </w:pPr>
            <w:r w:rsidRPr="00517258">
              <w:rPr>
                <w:b/>
                <w:sz w:val="18"/>
                <w:szCs w:val="16"/>
                <w:lang w:eastAsia="tr-TR"/>
              </w:rPr>
              <w:t>15,590</w:t>
            </w:r>
          </w:p>
        </w:tc>
      </w:tr>
      <w:tr w:rsidR="00517258" w:rsidRPr="00CB56EC" w14:paraId="03E33CEB" w14:textId="77777777" w:rsidTr="00517258">
        <w:trPr>
          <w:trHeight w:hRule="exact" w:val="227"/>
        </w:trPr>
        <w:tc>
          <w:tcPr>
            <w:tcW w:w="6655" w:type="dxa"/>
            <w:shd w:val="clear" w:color="auto" w:fill="auto"/>
            <w:noWrap/>
            <w:vAlign w:val="bottom"/>
            <w:hideMark/>
          </w:tcPr>
          <w:p w14:paraId="51476D0B" w14:textId="77777777" w:rsidR="00517258" w:rsidRPr="00CB56EC" w:rsidRDefault="00517258" w:rsidP="00517258">
            <w:pPr>
              <w:ind w:firstLine="113"/>
              <w:rPr>
                <w:rFonts w:eastAsia="Arial Unicode MS"/>
                <w:sz w:val="18"/>
                <w:szCs w:val="18"/>
              </w:rPr>
            </w:pPr>
            <w:r w:rsidRPr="00CB56EC">
              <w:rPr>
                <w:rFonts w:eastAsia="Arial Unicode MS"/>
                <w:sz w:val="18"/>
                <w:szCs w:val="18"/>
              </w:rPr>
              <w:t>Borsada İşlem Gören</w:t>
            </w:r>
          </w:p>
        </w:tc>
        <w:tc>
          <w:tcPr>
            <w:tcW w:w="1293" w:type="dxa"/>
            <w:shd w:val="clear" w:color="auto" w:fill="auto"/>
            <w:vAlign w:val="bottom"/>
            <w:hideMark/>
          </w:tcPr>
          <w:p w14:paraId="3C2F1E4E" w14:textId="2674F3E9" w:rsidR="00517258" w:rsidRPr="00CB56EC" w:rsidRDefault="00517258" w:rsidP="00517258">
            <w:pPr>
              <w:jc w:val="right"/>
              <w:rPr>
                <w:sz w:val="18"/>
                <w:szCs w:val="16"/>
                <w:lang w:eastAsia="tr-TR"/>
              </w:rPr>
            </w:pPr>
            <w:r w:rsidRPr="00517258">
              <w:rPr>
                <w:sz w:val="18"/>
                <w:szCs w:val="16"/>
                <w:lang w:eastAsia="tr-TR"/>
              </w:rPr>
              <w:t>-</w:t>
            </w:r>
          </w:p>
        </w:tc>
        <w:tc>
          <w:tcPr>
            <w:tcW w:w="1294" w:type="dxa"/>
            <w:shd w:val="clear" w:color="auto" w:fill="auto"/>
            <w:vAlign w:val="bottom"/>
            <w:hideMark/>
          </w:tcPr>
          <w:p w14:paraId="76AA71F8" w14:textId="02BA8754" w:rsidR="00517258" w:rsidRPr="00CB56EC" w:rsidRDefault="00517258" w:rsidP="00517258">
            <w:pPr>
              <w:jc w:val="right"/>
            </w:pPr>
            <w:r w:rsidRPr="003E4100">
              <w:rPr>
                <w:sz w:val="18"/>
                <w:szCs w:val="16"/>
                <w:lang w:eastAsia="tr-TR"/>
              </w:rPr>
              <w:t>-</w:t>
            </w:r>
          </w:p>
        </w:tc>
      </w:tr>
      <w:tr w:rsidR="00517258" w:rsidRPr="00CB56EC" w14:paraId="5F4BC0D3" w14:textId="77777777" w:rsidTr="00517258">
        <w:trPr>
          <w:trHeight w:hRule="exact" w:val="227"/>
        </w:trPr>
        <w:tc>
          <w:tcPr>
            <w:tcW w:w="6655" w:type="dxa"/>
            <w:shd w:val="clear" w:color="auto" w:fill="auto"/>
            <w:noWrap/>
            <w:vAlign w:val="bottom"/>
          </w:tcPr>
          <w:p w14:paraId="3FA4C6BB" w14:textId="77777777" w:rsidR="00517258" w:rsidRPr="00CB56EC" w:rsidRDefault="00517258" w:rsidP="00517258">
            <w:pPr>
              <w:ind w:firstLine="113"/>
              <w:rPr>
                <w:rFonts w:eastAsia="Arial Unicode MS"/>
                <w:sz w:val="18"/>
                <w:szCs w:val="18"/>
              </w:rPr>
            </w:pPr>
            <w:r w:rsidRPr="00CB56EC">
              <w:rPr>
                <w:rFonts w:eastAsia="Arial Unicode MS"/>
                <w:sz w:val="18"/>
                <w:szCs w:val="18"/>
              </w:rPr>
              <w:t>Borsada İşlem Görmeyen</w:t>
            </w:r>
          </w:p>
        </w:tc>
        <w:tc>
          <w:tcPr>
            <w:tcW w:w="1293" w:type="dxa"/>
            <w:shd w:val="clear" w:color="auto" w:fill="auto"/>
            <w:vAlign w:val="bottom"/>
          </w:tcPr>
          <w:p w14:paraId="2F68D917" w14:textId="65646CE7" w:rsidR="00517258" w:rsidRPr="00CB56EC" w:rsidRDefault="00517258" w:rsidP="00517258">
            <w:pPr>
              <w:jc w:val="right"/>
              <w:rPr>
                <w:sz w:val="18"/>
                <w:szCs w:val="16"/>
                <w:lang w:eastAsia="tr-TR"/>
              </w:rPr>
            </w:pPr>
            <w:r w:rsidRPr="007D15D7">
              <w:rPr>
                <w:sz w:val="18"/>
                <w:szCs w:val="16"/>
                <w:lang w:eastAsia="tr-TR"/>
              </w:rPr>
              <w:t>20,090</w:t>
            </w:r>
          </w:p>
        </w:tc>
        <w:tc>
          <w:tcPr>
            <w:tcW w:w="1294" w:type="dxa"/>
            <w:shd w:val="clear" w:color="auto" w:fill="auto"/>
            <w:vAlign w:val="bottom"/>
          </w:tcPr>
          <w:p w14:paraId="645D0312" w14:textId="488DD7FB" w:rsidR="00517258" w:rsidRPr="00CB56EC" w:rsidRDefault="00517258" w:rsidP="00517258">
            <w:pPr>
              <w:jc w:val="right"/>
            </w:pPr>
            <w:r w:rsidRPr="00220F02">
              <w:rPr>
                <w:sz w:val="18"/>
                <w:szCs w:val="16"/>
                <w:lang w:eastAsia="tr-TR"/>
              </w:rPr>
              <w:t>15,590</w:t>
            </w:r>
          </w:p>
        </w:tc>
      </w:tr>
      <w:tr w:rsidR="00517258" w:rsidRPr="00517258" w14:paraId="3D6117A5" w14:textId="77777777" w:rsidTr="00517258">
        <w:trPr>
          <w:trHeight w:hRule="exact" w:val="227"/>
        </w:trPr>
        <w:tc>
          <w:tcPr>
            <w:tcW w:w="6655" w:type="dxa"/>
            <w:shd w:val="clear" w:color="auto" w:fill="auto"/>
            <w:noWrap/>
            <w:vAlign w:val="bottom"/>
          </w:tcPr>
          <w:p w14:paraId="78313F15" w14:textId="77777777" w:rsidR="00517258" w:rsidRPr="00517258" w:rsidRDefault="00517258" w:rsidP="00517258">
            <w:pPr>
              <w:rPr>
                <w:rFonts w:eastAsia="Arial Unicode MS"/>
                <w:b/>
                <w:sz w:val="18"/>
                <w:szCs w:val="18"/>
              </w:rPr>
            </w:pPr>
            <w:r w:rsidRPr="00517258">
              <w:rPr>
                <w:rFonts w:eastAsia="Arial Unicode MS"/>
                <w:b/>
                <w:sz w:val="18"/>
                <w:szCs w:val="18"/>
              </w:rPr>
              <w:t xml:space="preserve">Değer Azalma Karşılığı (-) </w:t>
            </w:r>
          </w:p>
        </w:tc>
        <w:tc>
          <w:tcPr>
            <w:tcW w:w="1293" w:type="dxa"/>
            <w:shd w:val="clear" w:color="auto" w:fill="auto"/>
            <w:vAlign w:val="bottom"/>
          </w:tcPr>
          <w:p w14:paraId="144E0011" w14:textId="53826402" w:rsidR="00517258" w:rsidRPr="00517258" w:rsidRDefault="00517258" w:rsidP="00517258">
            <w:pPr>
              <w:jc w:val="right"/>
              <w:rPr>
                <w:b/>
                <w:sz w:val="18"/>
                <w:szCs w:val="16"/>
                <w:lang w:eastAsia="tr-TR"/>
              </w:rPr>
            </w:pPr>
            <w:r>
              <w:rPr>
                <w:b/>
                <w:sz w:val="18"/>
                <w:szCs w:val="16"/>
                <w:lang w:eastAsia="tr-TR"/>
              </w:rPr>
              <w:t>(</w:t>
            </w:r>
            <w:r w:rsidRPr="007D15D7">
              <w:rPr>
                <w:b/>
                <w:sz w:val="18"/>
                <w:szCs w:val="16"/>
                <w:lang w:eastAsia="tr-TR"/>
              </w:rPr>
              <w:t>31,061</w:t>
            </w:r>
            <w:r>
              <w:rPr>
                <w:b/>
                <w:sz w:val="18"/>
                <w:szCs w:val="16"/>
                <w:lang w:eastAsia="tr-TR"/>
              </w:rPr>
              <w:t>)</w:t>
            </w:r>
          </w:p>
        </w:tc>
        <w:tc>
          <w:tcPr>
            <w:tcW w:w="1294" w:type="dxa"/>
            <w:shd w:val="clear" w:color="auto" w:fill="auto"/>
            <w:vAlign w:val="bottom"/>
          </w:tcPr>
          <w:p w14:paraId="0F655456" w14:textId="1211A2C3" w:rsidR="00517258" w:rsidRPr="00517258" w:rsidRDefault="00517258" w:rsidP="00517258">
            <w:pPr>
              <w:jc w:val="right"/>
              <w:rPr>
                <w:b/>
              </w:rPr>
            </w:pPr>
            <w:r w:rsidRPr="00517258">
              <w:rPr>
                <w:b/>
                <w:sz w:val="18"/>
                <w:szCs w:val="16"/>
                <w:lang w:eastAsia="tr-TR"/>
              </w:rPr>
              <w:t>(1,764)</w:t>
            </w:r>
          </w:p>
        </w:tc>
      </w:tr>
      <w:tr w:rsidR="00517258" w:rsidRPr="00517258" w14:paraId="3198A8CA" w14:textId="77777777" w:rsidTr="00517258">
        <w:trPr>
          <w:trHeight w:hRule="exact" w:val="227"/>
        </w:trPr>
        <w:tc>
          <w:tcPr>
            <w:tcW w:w="6655" w:type="dxa"/>
            <w:shd w:val="clear" w:color="auto" w:fill="auto"/>
            <w:noWrap/>
            <w:vAlign w:val="bottom"/>
          </w:tcPr>
          <w:p w14:paraId="50D4FBD1" w14:textId="77777777" w:rsidR="00517258" w:rsidRPr="00517258" w:rsidRDefault="00517258" w:rsidP="00517258">
            <w:pPr>
              <w:rPr>
                <w:rFonts w:eastAsia="Arial Unicode MS"/>
                <w:b/>
                <w:sz w:val="18"/>
                <w:szCs w:val="18"/>
              </w:rPr>
            </w:pPr>
            <w:r w:rsidRPr="00517258">
              <w:rPr>
                <w:rFonts w:eastAsia="Arial Unicode MS"/>
                <w:b/>
                <w:sz w:val="18"/>
                <w:szCs w:val="18"/>
              </w:rPr>
              <w:t>Toplam</w:t>
            </w:r>
          </w:p>
        </w:tc>
        <w:tc>
          <w:tcPr>
            <w:tcW w:w="1293" w:type="dxa"/>
            <w:shd w:val="clear" w:color="auto" w:fill="auto"/>
            <w:vAlign w:val="bottom"/>
          </w:tcPr>
          <w:p w14:paraId="15CD69D4" w14:textId="7D46C659" w:rsidR="00517258" w:rsidRPr="00517258" w:rsidRDefault="00517258" w:rsidP="00517258">
            <w:pPr>
              <w:jc w:val="right"/>
              <w:rPr>
                <w:b/>
                <w:sz w:val="18"/>
                <w:szCs w:val="16"/>
                <w:lang w:eastAsia="tr-TR"/>
              </w:rPr>
            </w:pPr>
            <w:r w:rsidRPr="007D15D7">
              <w:rPr>
                <w:b/>
                <w:sz w:val="18"/>
                <w:szCs w:val="16"/>
                <w:lang w:eastAsia="tr-TR"/>
              </w:rPr>
              <w:t>1,257,086</w:t>
            </w:r>
          </w:p>
        </w:tc>
        <w:tc>
          <w:tcPr>
            <w:tcW w:w="1294" w:type="dxa"/>
            <w:shd w:val="clear" w:color="auto" w:fill="auto"/>
            <w:vAlign w:val="bottom"/>
          </w:tcPr>
          <w:p w14:paraId="0461A8E2" w14:textId="434F944C" w:rsidR="00517258" w:rsidRPr="00517258" w:rsidRDefault="00517258" w:rsidP="00517258">
            <w:pPr>
              <w:jc w:val="right"/>
              <w:rPr>
                <w:b/>
              </w:rPr>
            </w:pPr>
            <w:r w:rsidRPr="00517258">
              <w:rPr>
                <w:b/>
                <w:sz w:val="18"/>
                <w:szCs w:val="16"/>
                <w:lang w:eastAsia="tr-TR"/>
              </w:rPr>
              <w:t>895,777</w:t>
            </w:r>
          </w:p>
        </w:tc>
      </w:tr>
    </w:tbl>
    <w:p w14:paraId="48901A2F" w14:textId="77777777" w:rsidR="00E30CF9" w:rsidRPr="00CB56EC" w:rsidRDefault="00E30CF9" w:rsidP="00E30CF9">
      <w:pPr>
        <w:autoSpaceDE w:val="0"/>
        <w:autoSpaceDN w:val="0"/>
        <w:adjustRightInd w:val="0"/>
        <w:ind w:hanging="567"/>
        <w:jc w:val="both"/>
        <w:rPr>
          <w: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1D5402" w:rsidRPr="00CB56EC" w14:paraId="3819E107" w14:textId="77777777" w:rsidTr="00517258">
        <w:trPr>
          <w:trHeight w:hRule="exact" w:val="227"/>
        </w:trPr>
        <w:tc>
          <w:tcPr>
            <w:tcW w:w="6655" w:type="dxa"/>
            <w:tcBorders>
              <w:top w:val="single" w:sz="6" w:space="0" w:color="auto"/>
              <w:bottom w:val="dotted" w:sz="4" w:space="0" w:color="auto"/>
            </w:tcBorders>
            <w:shd w:val="clear" w:color="auto" w:fill="auto"/>
            <w:vAlign w:val="bottom"/>
            <w:hideMark/>
          </w:tcPr>
          <w:p w14:paraId="5B495DE1" w14:textId="77777777" w:rsidR="001D5402" w:rsidRPr="00CB56EC" w:rsidRDefault="001D5402" w:rsidP="00747E97">
            <w:pPr>
              <w:rPr>
                <w:b/>
                <w:sz w:val="18"/>
                <w:szCs w:val="18"/>
                <w:lang w:eastAsia="tr-TR"/>
              </w:rPr>
            </w:pPr>
            <w:r w:rsidRPr="00CB56EC">
              <w:rPr>
                <w:b/>
                <w:sz w:val="18"/>
                <w:szCs w:val="18"/>
                <w:lang w:eastAsia="tr-TR"/>
              </w:rPr>
              <w:t> </w:t>
            </w:r>
          </w:p>
        </w:tc>
        <w:tc>
          <w:tcPr>
            <w:tcW w:w="1293" w:type="dxa"/>
            <w:tcBorders>
              <w:top w:val="single" w:sz="6" w:space="0" w:color="auto"/>
              <w:bottom w:val="dotted" w:sz="4" w:space="0" w:color="auto"/>
            </w:tcBorders>
            <w:shd w:val="clear" w:color="auto" w:fill="auto"/>
            <w:vAlign w:val="bottom"/>
            <w:hideMark/>
          </w:tcPr>
          <w:p w14:paraId="28A374A7" w14:textId="77777777" w:rsidR="001D5402" w:rsidRPr="00CB56EC" w:rsidRDefault="001D5402" w:rsidP="00747E97">
            <w:pPr>
              <w:jc w:val="right"/>
              <w:rPr>
                <w:b/>
                <w:bCs/>
                <w:sz w:val="18"/>
                <w:szCs w:val="18"/>
                <w:lang w:eastAsia="tr-TR"/>
              </w:rPr>
            </w:pPr>
            <w:r w:rsidRPr="00CB56EC">
              <w:rPr>
                <w:b/>
                <w:bCs/>
                <w:sz w:val="18"/>
                <w:szCs w:val="18"/>
                <w:lang w:eastAsia="tr-TR"/>
              </w:rPr>
              <w:t>Cari Dönem</w:t>
            </w:r>
          </w:p>
        </w:tc>
        <w:tc>
          <w:tcPr>
            <w:tcW w:w="1294" w:type="dxa"/>
            <w:tcBorders>
              <w:top w:val="single" w:sz="6" w:space="0" w:color="auto"/>
              <w:bottom w:val="dotted" w:sz="4" w:space="0" w:color="auto"/>
            </w:tcBorders>
            <w:shd w:val="clear" w:color="auto" w:fill="auto"/>
            <w:vAlign w:val="bottom"/>
            <w:hideMark/>
          </w:tcPr>
          <w:p w14:paraId="21BF046F" w14:textId="77777777" w:rsidR="001D5402" w:rsidRPr="00CB56EC" w:rsidRDefault="001D5402" w:rsidP="00747E97">
            <w:pPr>
              <w:jc w:val="right"/>
              <w:rPr>
                <w:b/>
                <w:bCs/>
                <w:sz w:val="18"/>
                <w:szCs w:val="18"/>
                <w:lang w:eastAsia="tr-TR"/>
              </w:rPr>
            </w:pPr>
            <w:r w:rsidRPr="00CB56EC">
              <w:rPr>
                <w:b/>
                <w:bCs/>
                <w:sz w:val="18"/>
                <w:szCs w:val="18"/>
                <w:lang w:eastAsia="tr-TR"/>
              </w:rPr>
              <w:t>Önceki Dönem</w:t>
            </w:r>
          </w:p>
        </w:tc>
      </w:tr>
      <w:tr w:rsidR="0026174E" w:rsidRPr="00CB56EC" w14:paraId="2C785674" w14:textId="77777777" w:rsidTr="00517258">
        <w:trPr>
          <w:trHeight w:hRule="exact" w:val="227"/>
        </w:trPr>
        <w:tc>
          <w:tcPr>
            <w:tcW w:w="6655" w:type="dxa"/>
            <w:tcBorders>
              <w:top w:val="dotted" w:sz="4" w:space="0" w:color="auto"/>
            </w:tcBorders>
            <w:shd w:val="clear" w:color="auto" w:fill="auto"/>
            <w:vAlign w:val="bottom"/>
            <w:hideMark/>
          </w:tcPr>
          <w:p w14:paraId="53DAA70D" w14:textId="77777777" w:rsidR="0026174E" w:rsidRPr="00CB56EC" w:rsidRDefault="0026174E" w:rsidP="0026174E">
            <w:pPr>
              <w:rPr>
                <w:sz w:val="18"/>
                <w:szCs w:val="18"/>
                <w:lang w:eastAsia="tr-TR"/>
              </w:rPr>
            </w:pPr>
            <w:r w:rsidRPr="00CB56EC">
              <w:t>Teminata verilen/bloke edilenler</w:t>
            </w:r>
          </w:p>
        </w:tc>
        <w:tc>
          <w:tcPr>
            <w:tcW w:w="1293" w:type="dxa"/>
            <w:tcBorders>
              <w:top w:val="dotted" w:sz="4" w:space="0" w:color="auto"/>
            </w:tcBorders>
            <w:shd w:val="clear" w:color="auto" w:fill="auto"/>
            <w:vAlign w:val="bottom"/>
            <w:hideMark/>
          </w:tcPr>
          <w:p w14:paraId="064791F1" w14:textId="623B4729" w:rsidR="0026174E" w:rsidRPr="00CB56EC" w:rsidRDefault="00517258" w:rsidP="0026174E">
            <w:pPr>
              <w:jc w:val="right"/>
            </w:pPr>
            <w:r>
              <w:rPr>
                <w:sz w:val="18"/>
                <w:szCs w:val="16"/>
                <w:lang w:eastAsia="tr-TR"/>
              </w:rPr>
              <w:t>242,897</w:t>
            </w:r>
          </w:p>
        </w:tc>
        <w:tc>
          <w:tcPr>
            <w:tcW w:w="1294" w:type="dxa"/>
            <w:tcBorders>
              <w:top w:val="dotted" w:sz="4" w:space="0" w:color="auto"/>
            </w:tcBorders>
            <w:shd w:val="clear" w:color="auto" w:fill="auto"/>
            <w:vAlign w:val="bottom"/>
            <w:hideMark/>
          </w:tcPr>
          <w:p w14:paraId="02B67377" w14:textId="6A8E844E" w:rsidR="0026174E" w:rsidRPr="00CB56EC" w:rsidRDefault="0026174E" w:rsidP="0026174E">
            <w:pPr>
              <w:jc w:val="right"/>
            </w:pPr>
            <w:r>
              <w:rPr>
                <w:sz w:val="18"/>
                <w:szCs w:val="16"/>
                <w:lang w:eastAsia="tr-TR"/>
              </w:rPr>
              <w:t>565,829</w:t>
            </w:r>
          </w:p>
        </w:tc>
      </w:tr>
      <w:tr w:rsidR="0026174E" w:rsidRPr="00CB56EC" w14:paraId="32BBE81D" w14:textId="77777777" w:rsidTr="00517258">
        <w:trPr>
          <w:trHeight w:hRule="exact" w:val="227"/>
        </w:trPr>
        <w:tc>
          <w:tcPr>
            <w:tcW w:w="6655" w:type="dxa"/>
            <w:shd w:val="clear" w:color="auto" w:fill="auto"/>
            <w:vAlign w:val="bottom"/>
            <w:hideMark/>
          </w:tcPr>
          <w:p w14:paraId="1F9958CB" w14:textId="77777777" w:rsidR="0026174E" w:rsidRPr="00CB56EC" w:rsidRDefault="0026174E" w:rsidP="0026174E">
            <w:pPr>
              <w:rPr>
                <w:sz w:val="18"/>
                <w:szCs w:val="18"/>
                <w:lang w:eastAsia="tr-TR"/>
              </w:rPr>
            </w:pPr>
            <w:r w:rsidRPr="00CB56EC">
              <w:t>Repo işlemlerine konu olanlar</w:t>
            </w:r>
          </w:p>
        </w:tc>
        <w:tc>
          <w:tcPr>
            <w:tcW w:w="1293" w:type="dxa"/>
            <w:shd w:val="clear" w:color="auto" w:fill="auto"/>
            <w:vAlign w:val="bottom"/>
            <w:hideMark/>
          </w:tcPr>
          <w:p w14:paraId="58F01426" w14:textId="77777777" w:rsidR="0026174E" w:rsidRPr="00CB56EC" w:rsidRDefault="0026174E" w:rsidP="0026174E">
            <w:pPr>
              <w:jc w:val="right"/>
            </w:pPr>
            <w:r w:rsidRPr="00CB56EC">
              <w:rPr>
                <w:sz w:val="18"/>
                <w:szCs w:val="16"/>
                <w:lang w:eastAsia="tr-TR"/>
              </w:rPr>
              <w:t>-</w:t>
            </w:r>
          </w:p>
        </w:tc>
        <w:tc>
          <w:tcPr>
            <w:tcW w:w="1294" w:type="dxa"/>
            <w:shd w:val="clear" w:color="auto" w:fill="auto"/>
            <w:vAlign w:val="bottom"/>
            <w:hideMark/>
          </w:tcPr>
          <w:p w14:paraId="0D41DCAF" w14:textId="7AAA12C4" w:rsidR="0026174E" w:rsidRPr="00CB56EC" w:rsidRDefault="0026174E" w:rsidP="0026174E">
            <w:pPr>
              <w:jc w:val="right"/>
            </w:pPr>
            <w:r w:rsidRPr="00CB56EC">
              <w:rPr>
                <w:sz w:val="18"/>
                <w:szCs w:val="16"/>
                <w:lang w:eastAsia="tr-TR"/>
              </w:rPr>
              <w:t>-</w:t>
            </w:r>
          </w:p>
        </w:tc>
      </w:tr>
      <w:tr w:rsidR="0026174E" w:rsidRPr="00CB56EC" w14:paraId="34739639" w14:textId="77777777" w:rsidTr="00517258">
        <w:trPr>
          <w:trHeight w:hRule="exact" w:val="227"/>
        </w:trPr>
        <w:tc>
          <w:tcPr>
            <w:tcW w:w="6655" w:type="dxa"/>
            <w:tcBorders>
              <w:bottom w:val="thinThickSmallGap" w:sz="24" w:space="0" w:color="auto"/>
            </w:tcBorders>
            <w:shd w:val="clear" w:color="auto" w:fill="auto"/>
            <w:noWrap/>
            <w:vAlign w:val="bottom"/>
          </w:tcPr>
          <w:p w14:paraId="6DC45F66" w14:textId="77777777" w:rsidR="0026174E" w:rsidRPr="00CB56EC" w:rsidRDefault="0026174E" w:rsidP="0026174E">
            <w:pPr>
              <w:rPr>
                <w:rFonts w:eastAsia="Arial Unicode MS"/>
                <w:b/>
                <w:sz w:val="18"/>
                <w:szCs w:val="18"/>
              </w:rPr>
            </w:pPr>
            <w:r w:rsidRPr="00CB56EC">
              <w:rPr>
                <w:rFonts w:eastAsia="Arial Unicode MS"/>
                <w:b/>
                <w:sz w:val="18"/>
                <w:szCs w:val="18"/>
              </w:rPr>
              <w:t>Toplam</w:t>
            </w:r>
          </w:p>
        </w:tc>
        <w:tc>
          <w:tcPr>
            <w:tcW w:w="1293" w:type="dxa"/>
            <w:tcBorders>
              <w:bottom w:val="thinThickSmallGap" w:sz="24" w:space="0" w:color="auto"/>
            </w:tcBorders>
            <w:shd w:val="clear" w:color="auto" w:fill="auto"/>
            <w:vAlign w:val="bottom"/>
          </w:tcPr>
          <w:p w14:paraId="218CB51B" w14:textId="64EB80B2" w:rsidR="0026174E" w:rsidRPr="00CB56EC" w:rsidRDefault="00517258" w:rsidP="0026174E">
            <w:pPr>
              <w:jc w:val="right"/>
              <w:rPr>
                <w:b/>
              </w:rPr>
            </w:pPr>
            <w:r>
              <w:rPr>
                <w:b/>
                <w:sz w:val="18"/>
                <w:szCs w:val="16"/>
                <w:lang w:eastAsia="tr-TR"/>
              </w:rPr>
              <w:t>242,897</w:t>
            </w:r>
          </w:p>
        </w:tc>
        <w:tc>
          <w:tcPr>
            <w:tcW w:w="1294" w:type="dxa"/>
            <w:tcBorders>
              <w:bottom w:val="thinThickSmallGap" w:sz="24" w:space="0" w:color="auto"/>
            </w:tcBorders>
            <w:shd w:val="clear" w:color="auto" w:fill="auto"/>
            <w:vAlign w:val="bottom"/>
          </w:tcPr>
          <w:p w14:paraId="2E0C99C3" w14:textId="113083BD" w:rsidR="0026174E" w:rsidRPr="00CB56EC" w:rsidRDefault="0026174E" w:rsidP="0026174E">
            <w:pPr>
              <w:jc w:val="right"/>
              <w:rPr>
                <w:b/>
              </w:rPr>
            </w:pPr>
            <w:r>
              <w:rPr>
                <w:b/>
                <w:sz w:val="18"/>
                <w:szCs w:val="16"/>
                <w:lang w:eastAsia="tr-TR"/>
              </w:rPr>
              <w:t>565,829</w:t>
            </w:r>
          </w:p>
        </w:tc>
      </w:tr>
    </w:tbl>
    <w:p w14:paraId="5156CE04" w14:textId="50D74704" w:rsidR="000B484F" w:rsidRDefault="000B484F" w:rsidP="00E30CF9">
      <w:pPr>
        <w:autoSpaceDE w:val="0"/>
        <w:autoSpaceDN w:val="0"/>
        <w:adjustRightInd w:val="0"/>
        <w:ind w:hanging="567"/>
        <w:jc w:val="both"/>
        <w:rPr>
          <w:b/>
        </w:rPr>
      </w:pPr>
      <w:r>
        <w:rPr>
          <w:b/>
        </w:rPr>
        <w:br w:type="page"/>
      </w:r>
    </w:p>
    <w:p w14:paraId="0A2A49F8" w14:textId="77777777" w:rsidR="00E30CF9" w:rsidRPr="00CB56EC" w:rsidRDefault="00E30CF9" w:rsidP="00AF4F79">
      <w:pPr>
        <w:pageBreakBefore/>
        <w:autoSpaceDE w:val="0"/>
        <w:autoSpaceDN w:val="0"/>
        <w:adjustRightInd w:val="0"/>
        <w:ind w:hanging="567"/>
        <w:jc w:val="both"/>
        <w:rPr>
          <w:b/>
        </w:rPr>
      </w:pPr>
      <w:r w:rsidRPr="00CB56EC">
        <w:rPr>
          <w:b/>
        </w:rPr>
        <w:lastRenderedPageBreak/>
        <w:t>1.5</w:t>
      </w:r>
      <w:r w:rsidRPr="00CB56EC">
        <w:rPr>
          <w:b/>
        </w:rPr>
        <w:tab/>
        <w:t>İtfa edilmiş maliyeti ile ölçülen finansal varlıklara ilişkin açıklamalar</w:t>
      </w:r>
    </w:p>
    <w:p w14:paraId="136472C2" w14:textId="77777777" w:rsidR="00E30CF9" w:rsidRPr="00CB56EC" w:rsidRDefault="00E30CF9" w:rsidP="00E30CF9">
      <w:pPr>
        <w:tabs>
          <w:tab w:val="num" w:pos="540"/>
        </w:tabs>
        <w:autoSpaceDE w:val="0"/>
        <w:autoSpaceDN w:val="0"/>
        <w:adjustRightInd w:val="0"/>
        <w:ind w:left="180"/>
        <w:rPr>
          <w:sz w:val="4"/>
          <w:szCs w:val="12"/>
        </w:rPr>
      </w:pPr>
    </w:p>
    <w:p w14:paraId="0F9330C8" w14:textId="77777777" w:rsidR="00E30CF9" w:rsidRPr="00CB56EC" w:rsidRDefault="001E63A4" w:rsidP="00E30CF9">
      <w:pPr>
        <w:tabs>
          <w:tab w:val="num" w:pos="0"/>
        </w:tabs>
        <w:autoSpaceDE w:val="0"/>
        <w:autoSpaceDN w:val="0"/>
        <w:adjustRightInd w:val="0"/>
        <w:ind w:left="709" w:hanging="1276"/>
      </w:pPr>
      <w:r w:rsidRPr="00CB56EC">
        <w:rPr>
          <w:b/>
        </w:rPr>
        <w:tab/>
      </w:r>
      <w:r w:rsidR="00E30CF9" w:rsidRPr="00CB56EC">
        <w:rPr>
          <w:b/>
        </w:rPr>
        <w:t>Banka’nın ortaklarına ve mensuplarına verilen her çeşit kredi veya avansın bakiyesine ilişkin bilgiler</w:t>
      </w:r>
    </w:p>
    <w:p w14:paraId="1CC313E4" w14:textId="77777777" w:rsidR="00E30CF9" w:rsidRPr="00CB56EC" w:rsidRDefault="00E30CF9" w:rsidP="00E30CF9">
      <w:pPr>
        <w:autoSpaceDE w:val="0"/>
        <w:autoSpaceDN w:val="0"/>
        <w:adjustRightInd w:val="0"/>
        <w:spacing w:after="120"/>
        <w:jc w:val="both"/>
        <w:rPr>
          <w:sz w:val="2"/>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9F630E" w:rsidRPr="00CB56EC" w14:paraId="081380DF" w14:textId="77777777" w:rsidTr="00D92330">
        <w:trPr>
          <w:trHeight w:hRule="exact" w:val="227"/>
        </w:trPr>
        <w:tc>
          <w:tcPr>
            <w:tcW w:w="3961" w:type="dxa"/>
            <w:tcBorders>
              <w:top w:val="single" w:sz="6" w:space="0" w:color="auto"/>
              <w:bottom w:val="dotted" w:sz="4" w:space="0" w:color="auto"/>
            </w:tcBorders>
            <w:shd w:val="clear" w:color="auto" w:fill="auto"/>
            <w:vAlign w:val="bottom"/>
            <w:hideMark/>
          </w:tcPr>
          <w:p w14:paraId="02DEE441" w14:textId="77777777" w:rsidR="009F630E" w:rsidRPr="00CB56EC" w:rsidRDefault="009F630E" w:rsidP="009F630E">
            <w:pPr>
              <w:rPr>
                <w:sz w:val="18"/>
                <w:szCs w:val="18"/>
                <w:lang w:eastAsia="tr-TR"/>
              </w:rPr>
            </w:pPr>
            <w:r w:rsidRPr="00CB56EC">
              <w:rPr>
                <w:sz w:val="18"/>
                <w:szCs w:val="18"/>
                <w:lang w:eastAsia="tr-TR"/>
              </w:rPr>
              <w:t> </w:t>
            </w:r>
          </w:p>
        </w:tc>
        <w:tc>
          <w:tcPr>
            <w:tcW w:w="2640" w:type="dxa"/>
            <w:gridSpan w:val="2"/>
            <w:tcBorders>
              <w:top w:val="single" w:sz="6" w:space="0" w:color="auto"/>
              <w:bottom w:val="dotted" w:sz="4" w:space="0" w:color="auto"/>
            </w:tcBorders>
            <w:shd w:val="clear" w:color="auto" w:fill="auto"/>
            <w:vAlign w:val="bottom"/>
            <w:hideMark/>
          </w:tcPr>
          <w:p w14:paraId="3BE73D99" w14:textId="77777777" w:rsidR="009F630E" w:rsidRPr="00CB56EC" w:rsidRDefault="009F630E" w:rsidP="009F630E">
            <w:pPr>
              <w:jc w:val="center"/>
              <w:rPr>
                <w:b/>
                <w:bCs/>
                <w:sz w:val="18"/>
                <w:szCs w:val="18"/>
                <w:lang w:eastAsia="tr-TR"/>
              </w:rPr>
            </w:pPr>
            <w:r w:rsidRPr="00CB56EC">
              <w:rPr>
                <w:b/>
                <w:bCs/>
                <w:sz w:val="18"/>
                <w:szCs w:val="18"/>
                <w:lang w:eastAsia="tr-TR"/>
              </w:rPr>
              <w:t>Cari Dönem</w:t>
            </w:r>
          </w:p>
        </w:tc>
        <w:tc>
          <w:tcPr>
            <w:tcW w:w="2641" w:type="dxa"/>
            <w:gridSpan w:val="2"/>
            <w:tcBorders>
              <w:top w:val="single" w:sz="6" w:space="0" w:color="auto"/>
              <w:bottom w:val="dotted" w:sz="4" w:space="0" w:color="auto"/>
            </w:tcBorders>
            <w:shd w:val="clear" w:color="auto" w:fill="auto"/>
            <w:vAlign w:val="bottom"/>
            <w:hideMark/>
          </w:tcPr>
          <w:p w14:paraId="3132E1F7" w14:textId="77777777" w:rsidR="009F630E" w:rsidRPr="00CB56EC" w:rsidRDefault="009F630E" w:rsidP="009F630E">
            <w:pPr>
              <w:jc w:val="center"/>
              <w:rPr>
                <w:b/>
                <w:bCs/>
                <w:sz w:val="18"/>
                <w:szCs w:val="18"/>
                <w:lang w:eastAsia="tr-TR"/>
              </w:rPr>
            </w:pPr>
            <w:r w:rsidRPr="00CB56EC">
              <w:rPr>
                <w:b/>
                <w:bCs/>
                <w:sz w:val="18"/>
                <w:szCs w:val="18"/>
                <w:lang w:eastAsia="tr-TR"/>
              </w:rPr>
              <w:t>Önceki Dönem</w:t>
            </w:r>
          </w:p>
        </w:tc>
      </w:tr>
      <w:tr w:rsidR="009F630E" w:rsidRPr="00CB56EC" w14:paraId="26F8EBEF" w14:textId="77777777" w:rsidTr="00D92330">
        <w:trPr>
          <w:trHeight w:hRule="exact" w:val="227"/>
        </w:trPr>
        <w:tc>
          <w:tcPr>
            <w:tcW w:w="3961" w:type="dxa"/>
            <w:tcBorders>
              <w:top w:val="dotted" w:sz="4" w:space="0" w:color="auto"/>
              <w:bottom w:val="dotted" w:sz="4" w:space="0" w:color="auto"/>
            </w:tcBorders>
            <w:shd w:val="clear" w:color="auto" w:fill="auto"/>
            <w:vAlign w:val="bottom"/>
          </w:tcPr>
          <w:p w14:paraId="6F43B111" w14:textId="77777777" w:rsidR="009F630E" w:rsidRPr="00CB56EC" w:rsidRDefault="009F630E" w:rsidP="009F630E">
            <w:pPr>
              <w:rPr>
                <w:sz w:val="18"/>
                <w:szCs w:val="18"/>
                <w:lang w:eastAsia="tr-TR"/>
              </w:rPr>
            </w:pPr>
          </w:p>
        </w:tc>
        <w:tc>
          <w:tcPr>
            <w:tcW w:w="1320" w:type="dxa"/>
            <w:tcBorders>
              <w:top w:val="dotted" w:sz="4" w:space="0" w:color="auto"/>
              <w:bottom w:val="dotted" w:sz="4" w:space="0" w:color="auto"/>
            </w:tcBorders>
            <w:shd w:val="clear" w:color="auto" w:fill="auto"/>
            <w:vAlign w:val="bottom"/>
          </w:tcPr>
          <w:p w14:paraId="12ECD303" w14:textId="77777777" w:rsidR="009F630E" w:rsidRPr="00CB56EC" w:rsidRDefault="009F630E" w:rsidP="009F630E">
            <w:pPr>
              <w:jc w:val="right"/>
              <w:rPr>
                <w:b/>
                <w:bCs/>
                <w:sz w:val="18"/>
                <w:szCs w:val="18"/>
                <w:lang w:eastAsia="tr-TR"/>
              </w:rPr>
            </w:pPr>
            <w:r w:rsidRPr="00CB56EC">
              <w:rPr>
                <w:b/>
                <w:bCs/>
                <w:sz w:val="18"/>
                <w:szCs w:val="18"/>
                <w:lang w:eastAsia="tr-TR"/>
              </w:rPr>
              <w:t>Nakdi</w:t>
            </w:r>
          </w:p>
        </w:tc>
        <w:tc>
          <w:tcPr>
            <w:tcW w:w="1320" w:type="dxa"/>
            <w:tcBorders>
              <w:top w:val="dotted" w:sz="4" w:space="0" w:color="auto"/>
              <w:bottom w:val="dotted" w:sz="4" w:space="0" w:color="auto"/>
            </w:tcBorders>
            <w:shd w:val="clear" w:color="auto" w:fill="auto"/>
            <w:vAlign w:val="bottom"/>
          </w:tcPr>
          <w:p w14:paraId="2267DB0E" w14:textId="77777777" w:rsidR="009F630E" w:rsidRPr="00CB56EC" w:rsidRDefault="009F630E" w:rsidP="009F630E">
            <w:pPr>
              <w:jc w:val="right"/>
              <w:rPr>
                <w:b/>
                <w:bCs/>
                <w:sz w:val="18"/>
                <w:szCs w:val="18"/>
                <w:lang w:eastAsia="tr-TR"/>
              </w:rPr>
            </w:pPr>
            <w:proofErr w:type="spellStart"/>
            <w:r w:rsidRPr="00CB56EC">
              <w:rPr>
                <w:b/>
                <w:bCs/>
                <w:sz w:val="18"/>
                <w:szCs w:val="18"/>
                <w:lang w:eastAsia="tr-TR"/>
              </w:rPr>
              <w:t>Gayrinakdi</w:t>
            </w:r>
            <w:proofErr w:type="spellEnd"/>
          </w:p>
        </w:tc>
        <w:tc>
          <w:tcPr>
            <w:tcW w:w="1320" w:type="dxa"/>
            <w:tcBorders>
              <w:top w:val="dotted" w:sz="4" w:space="0" w:color="auto"/>
              <w:bottom w:val="dotted" w:sz="4" w:space="0" w:color="auto"/>
            </w:tcBorders>
            <w:shd w:val="clear" w:color="auto" w:fill="auto"/>
            <w:vAlign w:val="bottom"/>
          </w:tcPr>
          <w:p w14:paraId="054B6E13" w14:textId="77777777" w:rsidR="009F630E" w:rsidRPr="00CB56EC" w:rsidRDefault="009F630E" w:rsidP="009F630E">
            <w:pPr>
              <w:jc w:val="right"/>
              <w:rPr>
                <w:b/>
                <w:bCs/>
                <w:sz w:val="18"/>
                <w:szCs w:val="18"/>
                <w:lang w:eastAsia="tr-TR"/>
              </w:rPr>
            </w:pPr>
            <w:r w:rsidRPr="00CB56EC">
              <w:rPr>
                <w:b/>
                <w:bCs/>
                <w:sz w:val="18"/>
                <w:szCs w:val="18"/>
                <w:lang w:eastAsia="tr-TR"/>
              </w:rPr>
              <w:t>Nakdi</w:t>
            </w:r>
          </w:p>
        </w:tc>
        <w:tc>
          <w:tcPr>
            <w:tcW w:w="1321" w:type="dxa"/>
            <w:tcBorders>
              <w:top w:val="dotted" w:sz="4" w:space="0" w:color="auto"/>
              <w:bottom w:val="dotted" w:sz="4" w:space="0" w:color="auto"/>
            </w:tcBorders>
            <w:shd w:val="clear" w:color="auto" w:fill="auto"/>
            <w:vAlign w:val="bottom"/>
          </w:tcPr>
          <w:p w14:paraId="39CA750B" w14:textId="77777777" w:rsidR="009F630E" w:rsidRPr="00CB56EC" w:rsidRDefault="009F630E" w:rsidP="009F630E">
            <w:pPr>
              <w:jc w:val="right"/>
              <w:rPr>
                <w:b/>
                <w:bCs/>
                <w:sz w:val="18"/>
                <w:szCs w:val="18"/>
                <w:lang w:eastAsia="tr-TR"/>
              </w:rPr>
            </w:pPr>
            <w:proofErr w:type="spellStart"/>
            <w:r w:rsidRPr="00CB56EC">
              <w:rPr>
                <w:b/>
                <w:bCs/>
                <w:sz w:val="18"/>
                <w:szCs w:val="18"/>
                <w:lang w:eastAsia="tr-TR"/>
              </w:rPr>
              <w:t>Gayrinakdi</w:t>
            </w:r>
            <w:proofErr w:type="spellEnd"/>
          </w:p>
        </w:tc>
      </w:tr>
      <w:tr w:rsidR="00D92330" w:rsidRPr="00D92330" w14:paraId="1E629221" w14:textId="77777777" w:rsidTr="00D92330">
        <w:trPr>
          <w:trHeight w:hRule="exact" w:val="227"/>
        </w:trPr>
        <w:tc>
          <w:tcPr>
            <w:tcW w:w="3961" w:type="dxa"/>
            <w:tcBorders>
              <w:top w:val="dotted" w:sz="4" w:space="0" w:color="auto"/>
            </w:tcBorders>
            <w:shd w:val="clear" w:color="auto" w:fill="auto"/>
            <w:vAlign w:val="bottom"/>
          </w:tcPr>
          <w:p w14:paraId="367FE77F" w14:textId="77777777" w:rsidR="00D92330" w:rsidRPr="00D92330" w:rsidRDefault="00D92330" w:rsidP="00D92330">
            <w:pPr>
              <w:rPr>
                <w:b/>
                <w:bCs/>
                <w:sz w:val="18"/>
                <w:szCs w:val="18"/>
                <w:lang w:eastAsia="tr-TR"/>
              </w:rPr>
            </w:pPr>
            <w:r w:rsidRPr="00D92330">
              <w:rPr>
                <w:b/>
                <w:bCs/>
                <w:sz w:val="18"/>
                <w:szCs w:val="18"/>
                <w:lang w:eastAsia="tr-TR"/>
              </w:rPr>
              <w:t>Banka Ortaklarına Verilen Doğrudan Krediler</w:t>
            </w:r>
          </w:p>
        </w:tc>
        <w:tc>
          <w:tcPr>
            <w:tcW w:w="1320" w:type="dxa"/>
            <w:tcBorders>
              <w:top w:val="dotted" w:sz="4" w:space="0" w:color="auto"/>
            </w:tcBorders>
            <w:shd w:val="clear" w:color="auto" w:fill="auto"/>
            <w:vAlign w:val="bottom"/>
            <w:hideMark/>
          </w:tcPr>
          <w:p w14:paraId="63E0CB66" w14:textId="435F033C" w:rsidR="00D92330" w:rsidRPr="00D92330" w:rsidRDefault="00D92330" w:rsidP="00D92330">
            <w:pPr>
              <w:jc w:val="right"/>
              <w:rPr>
                <w:b/>
                <w:bCs/>
                <w:sz w:val="18"/>
                <w:szCs w:val="16"/>
                <w:lang w:eastAsia="tr-TR"/>
              </w:rPr>
            </w:pPr>
            <w:r w:rsidRPr="00D92330">
              <w:rPr>
                <w:b/>
                <w:bCs/>
                <w:sz w:val="18"/>
                <w:szCs w:val="16"/>
                <w:lang w:eastAsia="tr-TR"/>
              </w:rPr>
              <w:t>-</w:t>
            </w:r>
          </w:p>
        </w:tc>
        <w:tc>
          <w:tcPr>
            <w:tcW w:w="1320" w:type="dxa"/>
            <w:tcBorders>
              <w:top w:val="dotted" w:sz="4" w:space="0" w:color="auto"/>
            </w:tcBorders>
            <w:shd w:val="clear" w:color="auto" w:fill="auto"/>
            <w:vAlign w:val="bottom"/>
            <w:hideMark/>
          </w:tcPr>
          <w:p w14:paraId="41E80735" w14:textId="794743F1" w:rsidR="00D92330" w:rsidRPr="00D92330" w:rsidRDefault="00D92330" w:rsidP="00D92330">
            <w:pPr>
              <w:jc w:val="right"/>
              <w:rPr>
                <w:b/>
                <w:bCs/>
                <w:sz w:val="18"/>
                <w:szCs w:val="16"/>
                <w:lang w:eastAsia="tr-TR"/>
              </w:rPr>
            </w:pPr>
            <w:r w:rsidRPr="00B65C44">
              <w:rPr>
                <w:b/>
                <w:bCs/>
                <w:sz w:val="18"/>
                <w:szCs w:val="16"/>
                <w:lang w:eastAsia="tr-TR"/>
              </w:rPr>
              <w:t>433,897</w:t>
            </w:r>
          </w:p>
        </w:tc>
        <w:tc>
          <w:tcPr>
            <w:tcW w:w="1320" w:type="dxa"/>
            <w:tcBorders>
              <w:top w:val="dotted" w:sz="4" w:space="0" w:color="auto"/>
            </w:tcBorders>
            <w:shd w:val="clear" w:color="auto" w:fill="auto"/>
            <w:vAlign w:val="bottom"/>
            <w:hideMark/>
          </w:tcPr>
          <w:p w14:paraId="7D695F75" w14:textId="5E810723" w:rsidR="00D92330" w:rsidRPr="00D92330" w:rsidRDefault="00D92330" w:rsidP="00D92330">
            <w:pPr>
              <w:jc w:val="right"/>
              <w:rPr>
                <w:b/>
                <w:bCs/>
              </w:rPr>
            </w:pPr>
            <w:r w:rsidRPr="00D92330">
              <w:rPr>
                <w:b/>
                <w:bCs/>
                <w:sz w:val="18"/>
                <w:szCs w:val="16"/>
                <w:lang w:eastAsia="tr-TR"/>
              </w:rPr>
              <w:t>137,645</w:t>
            </w:r>
          </w:p>
        </w:tc>
        <w:tc>
          <w:tcPr>
            <w:tcW w:w="1321" w:type="dxa"/>
            <w:tcBorders>
              <w:top w:val="dotted" w:sz="4" w:space="0" w:color="auto"/>
            </w:tcBorders>
            <w:shd w:val="clear" w:color="auto" w:fill="auto"/>
            <w:vAlign w:val="bottom"/>
            <w:hideMark/>
          </w:tcPr>
          <w:p w14:paraId="4E7FF839" w14:textId="4F342AF4" w:rsidR="00D92330" w:rsidRPr="00D92330" w:rsidRDefault="00D92330" w:rsidP="00D92330">
            <w:pPr>
              <w:jc w:val="right"/>
              <w:rPr>
                <w:b/>
                <w:bCs/>
              </w:rPr>
            </w:pPr>
            <w:r w:rsidRPr="00D92330">
              <w:rPr>
                <w:b/>
                <w:bCs/>
                <w:sz w:val="18"/>
                <w:szCs w:val="16"/>
                <w:lang w:eastAsia="tr-TR"/>
              </w:rPr>
              <w:t>195,190</w:t>
            </w:r>
          </w:p>
        </w:tc>
      </w:tr>
      <w:tr w:rsidR="00D92330" w:rsidRPr="00CB56EC" w14:paraId="64B71E8D" w14:textId="77777777" w:rsidTr="00D92330">
        <w:trPr>
          <w:trHeight w:hRule="exact" w:val="227"/>
        </w:trPr>
        <w:tc>
          <w:tcPr>
            <w:tcW w:w="3961" w:type="dxa"/>
            <w:shd w:val="clear" w:color="auto" w:fill="auto"/>
            <w:vAlign w:val="bottom"/>
          </w:tcPr>
          <w:p w14:paraId="468CB349" w14:textId="77777777" w:rsidR="00D92330" w:rsidRPr="00CB56EC" w:rsidRDefault="00D92330" w:rsidP="00D92330">
            <w:pPr>
              <w:ind w:firstLine="113"/>
              <w:rPr>
                <w:sz w:val="18"/>
                <w:szCs w:val="18"/>
                <w:lang w:eastAsia="tr-TR"/>
              </w:rPr>
            </w:pPr>
            <w:r w:rsidRPr="00CB56EC">
              <w:rPr>
                <w:sz w:val="18"/>
                <w:szCs w:val="18"/>
                <w:lang w:eastAsia="tr-TR"/>
              </w:rPr>
              <w:t>Tüzel Kişi Ortaklara Verilen Krediler</w:t>
            </w:r>
          </w:p>
        </w:tc>
        <w:tc>
          <w:tcPr>
            <w:tcW w:w="1320" w:type="dxa"/>
            <w:shd w:val="clear" w:color="auto" w:fill="auto"/>
            <w:vAlign w:val="bottom"/>
            <w:hideMark/>
          </w:tcPr>
          <w:p w14:paraId="1EC6D34F" w14:textId="183E4759" w:rsidR="00D92330" w:rsidRPr="00CB56EC" w:rsidRDefault="00D92330" w:rsidP="00D92330">
            <w:pPr>
              <w:jc w:val="right"/>
              <w:rPr>
                <w:sz w:val="18"/>
                <w:szCs w:val="16"/>
                <w:lang w:eastAsia="tr-TR"/>
              </w:rPr>
            </w:pPr>
            <w:r w:rsidRPr="00D92330">
              <w:rPr>
                <w:sz w:val="18"/>
                <w:szCs w:val="16"/>
                <w:lang w:eastAsia="tr-TR"/>
              </w:rPr>
              <w:t>-</w:t>
            </w:r>
          </w:p>
        </w:tc>
        <w:tc>
          <w:tcPr>
            <w:tcW w:w="1320" w:type="dxa"/>
            <w:shd w:val="clear" w:color="auto" w:fill="auto"/>
            <w:vAlign w:val="bottom"/>
            <w:hideMark/>
          </w:tcPr>
          <w:p w14:paraId="4CA544BB" w14:textId="50C5D2A6" w:rsidR="00D92330" w:rsidRPr="00CB56EC" w:rsidRDefault="00D92330" w:rsidP="00D92330">
            <w:pPr>
              <w:jc w:val="right"/>
              <w:rPr>
                <w:sz w:val="18"/>
                <w:szCs w:val="16"/>
                <w:lang w:eastAsia="tr-TR"/>
              </w:rPr>
            </w:pPr>
            <w:r w:rsidRPr="00B65C44">
              <w:rPr>
                <w:sz w:val="18"/>
                <w:szCs w:val="16"/>
                <w:lang w:eastAsia="tr-TR"/>
              </w:rPr>
              <w:t>433,897</w:t>
            </w:r>
          </w:p>
        </w:tc>
        <w:tc>
          <w:tcPr>
            <w:tcW w:w="1320" w:type="dxa"/>
            <w:shd w:val="clear" w:color="auto" w:fill="auto"/>
            <w:vAlign w:val="bottom"/>
            <w:hideMark/>
          </w:tcPr>
          <w:p w14:paraId="7B4A9B43" w14:textId="5E2135AF" w:rsidR="00D92330" w:rsidRPr="00CB56EC" w:rsidRDefault="00D92330" w:rsidP="00D92330">
            <w:pPr>
              <w:jc w:val="right"/>
            </w:pPr>
            <w:r w:rsidRPr="00220F02">
              <w:rPr>
                <w:sz w:val="18"/>
                <w:szCs w:val="16"/>
                <w:lang w:eastAsia="tr-TR"/>
              </w:rPr>
              <w:t>137,645</w:t>
            </w:r>
          </w:p>
        </w:tc>
        <w:tc>
          <w:tcPr>
            <w:tcW w:w="1321" w:type="dxa"/>
            <w:shd w:val="clear" w:color="auto" w:fill="auto"/>
            <w:vAlign w:val="bottom"/>
            <w:hideMark/>
          </w:tcPr>
          <w:p w14:paraId="783357AA" w14:textId="41535EA1" w:rsidR="00D92330" w:rsidRPr="00CB56EC" w:rsidRDefault="00D92330" w:rsidP="00D92330">
            <w:pPr>
              <w:jc w:val="right"/>
            </w:pPr>
            <w:r w:rsidRPr="00220F02">
              <w:rPr>
                <w:sz w:val="18"/>
                <w:szCs w:val="16"/>
                <w:lang w:eastAsia="tr-TR"/>
              </w:rPr>
              <w:t>195,190</w:t>
            </w:r>
          </w:p>
        </w:tc>
      </w:tr>
      <w:tr w:rsidR="00D92330" w:rsidRPr="00CB56EC" w14:paraId="01504AF4" w14:textId="77777777" w:rsidTr="00D92330">
        <w:trPr>
          <w:trHeight w:hRule="exact" w:val="227"/>
        </w:trPr>
        <w:tc>
          <w:tcPr>
            <w:tcW w:w="3961" w:type="dxa"/>
            <w:shd w:val="clear" w:color="auto" w:fill="auto"/>
            <w:vAlign w:val="bottom"/>
          </w:tcPr>
          <w:p w14:paraId="601BE28F" w14:textId="77777777" w:rsidR="00D92330" w:rsidRPr="00CB56EC" w:rsidRDefault="00D92330" w:rsidP="00D92330">
            <w:pPr>
              <w:ind w:firstLine="113"/>
              <w:rPr>
                <w:sz w:val="18"/>
                <w:szCs w:val="18"/>
                <w:lang w:eastAsia="tr-TR"/>
              </w:rPr>
            </w:pPr>
            <w:r w:rsidRPr="00CB56EC">
              <w:rPr>
                <w:sz w:val="18"/>
                <w:szCs w:val="18"/>
                <w:lang w:eastAsia="tr-TR"/>
              </w:rPr>
              <w:t>Gerçek Kişi Ortaklara Verilen Krediler</w:t>
            </w:r>
          </w:p>
        </w:tc>
        <w:tc>
          <w:tcPr>
            <w:tcW w:w="1320" w:type="dxa"/>
            <w:shd w:val="clear" w:color="auto" w:fill="auto"/>
            <w:vAlign w:val="bottom"/>
            <w:hideMark/>
          </w:tcPr>
          <w:p w14:paraId="28CF71E6" w14:textId="3A148AB4" w:rsidR="00D92330" w:rsidRPr="00CB56EC" w:rsidRDefault="00D92330" w:rsidP="00D92330">
            <w:pPr>
              <w:jc w:val="right"/>
              <w:rPr>
                <w:sz w:val="18"/>
                <w:szCs w:val="16"/>
                <w:lang w:eastAsia="tr-TR"/>
              </w:rPr>
            </w:pPr>
            <w:r w:rsidRPr="00D92330">
              <w:rPr>
                <w:sz w:val="18"/>
                <w:szCs w:val="16"/>
                <w:lang w:eastAsia="tr-TR"/>
              </w:rPr>
              <w:t>-</w:t>
            </w:r>
          </w:p>
        </w:tc>
        <w:tc>
          <w:tcPr>
            <w:tcW w:w="1320" w:type="dxa"/>
            <w:shd w:val="clear" w:color="auto" w:fill="auto"/>
            <w:vAlign w:val="bottom"/>
            <w:hideMark/>
          </w:tcPr>
          <w:p w14:paraId="39515840" w14:textId="1C5D448C" w:rsidR="00D92330" w:rsidRPr="00CB56EC" w:rsidRDefault="00D92330" w:rsidP="00D92330">
            <w:pPr>
              <w:jc w:val="right"/>
              <w:rPr>
                <w:sz w:val="18"/>
                <w:szCs w:val="16"/>
                <w:lang w:eastAsia="tr-TR"/>
              </w:rPr>
            </w:pPr>
            <w:r w:rsidRPr="00D92330">
              <w:rPr>
                <w:sz w:val="18"/>
                <w:szCs w:val="16"/>
                <w:lang w:eastAsia="tr-TR"/>
              </w:rPr>
              <w:t>-</w:t>
            </w:r>
          </w:p>
        </w:tc>
        <w:tc>
          <w:tcPr>
            <w:tcW w:w="1320" w:type="dxa"/>
            <w:shd w:val="clear" w:color="auto" w:fill="auto"/>
            <w:vAlign w:val="bottom"/>
            <w:hideMark/>
          </w:tcPr>
          <w:p w14:paraId="00B364F9" w14:textId="6E901BE6" w:rsidR="00D92330" w:rsidRPr="00CB56EC" w:rsidRDefault="00D92330" w:rsidP="00D92330">
            <w:pPr>
              <w:jc w:val="right"/>
            </w:pPr>
            <w:r w:rsidRPr="003E4100">
              <w:rPr>
                <w:sz w:val="18"/>
                <w:szCs w:val="16"/>
                <w:lang w:eastAsia="tr-TR"/>
              </w:rPr>
              <w:t>-</w:t>
            </w:r>
          </w:p>
        </w:tc>
        <w:tc>
          <w:tcPr>
            <w:tcW w:w="1321" w:type="dxa"/>
            <w:shd w:val="clear" w:color="auto" w:fill="auto"/>
            <w:vAlign w:val="bottom"/>
            <w:hideMark/>
          </w:tcPr>
          <w:p w14:paraId="7D355023" w14:textId="5DE74081" w:rsidR="00D92330" w:rsidRPr="00CB56EC" w:rsidRDefault="00D92330" w:rsidP="00D92330">
            <w:pPr>
              <w:jc w:val="right"/>
            </w:pPr>
            <w:r w:rsidRPr="003E4100">
              <w:rPr>
                <w:sz w:val="18"/>
                <w:szCs w:val="16"/>
                <w:lang w:eastAsia="tr-TR"/>
              </w:rPr>
              <w:t>-</w:t>
            </w:r>
          </w:p>
        </w:tc>
      </w:tr>
      <w:tr w:rsidR="00D92330" w:rsidRPr="00D92330" w14:paraId="74812C3B" w14:textId="77777777" w:rsidTr="00D92330">
        <w:trPr>
          <w:trHeight w:hRule="exact" w:val="227"/>
        </w:trPr>
        <w:tc>
          <w:tcPr>
            <w:tcW w:w="3961" w:type="dxa"/>
            <w:shd w:val="clear" w:color="auto" w:fill="auto"/>
            <w:vAlign w:val="bottom"/>
          </w:tcPr>
          <w:p w14:paraId="00581171" w14:textId="77777777" w:rsidR="00D92330" w:rsidRPr="00D92330" w:rsidRDefault="00D92330" w:rsidP="00D92330">
            <w:pPr>
              <w:rPr>
                <w:b/>
                <w:bCs/>
                <w:sz w:val="18"/>
                <w:szCs w:val="18"/>
                <w:lang w:eastAsia="tr-TR"/>
              </w:rPr>
            </w:pPr>
            <w:r w:rsidRPr="00D92330">
              <w:rPr>
                <w:b/>
                <w:bCs/>
                <w:sz w:val="18"/>
                <w:szCs w:val="18"/>
                <w:lang w:eastAsia="tr-TR"/>
              </w:rPr>
              <w:t>Banka Ortaklarına Verilen Dolaylı Krediler</w:t>
            </w:r>
          </w:p>
        </w:tc>
        <w:tc>
          <w:tcPr>
            <w:tcW w:w="1320" w:type="dxa"/>
            <w:shd w:val="clear" w:color="auto" w:fill="auto"/>
            <w:vAlign w:val="bottom"/>
            <w:hideMark/>
          </w:tcPr>
          <w:p w14:paraId="4DA1C244" w14:textId="54B79678" w:rsidR="00D92330" w:rsidRPr="00D92330" w:rsidRDefault="00D92330" w:rsidP="00D92330">
            <w:pPr>
              <w:jc w:val="right"/>
              <w:rPr>
                <w:b/>
                <w:bCs/>
                <w:sz w:val="18"/>
                <w:szCs w:val="16"/>
                <w:lang w:eastAsia="tr-TR"/>
              </w:rPr>
            </w:pPr>
            <w:r w:rsidRPr="00D92330">
              <w:rPr>
                <w:b/>
                <w:bCs/>
                <w:sz w:val="18"/>
                <w:szCs w:val="16"/>
                <w:lang w:eastAsia="tr-TR"/>
              </w:rPr>
              <w:t>-</w:t>
            </w:r>
          </w:p>
        </w:tc>
        <w:tc>
          <w:tcPr>
            <w:tcW w:w="1320" w:type="dxa"/>
            <w:shd w:val="clear" w:color="auto" w:fill="auto"/>
            <w:vAlign w:val="bottom"/>
            <w:hideMark/>
          </w:tcPr>
          <w:p w14:paraId="51A6821B" w14:textId="04C28D9B" w:rsidR="00D92330" w:rsidRPr="00D92330" w:rsidRDefault="00D92330" w:rsidP="00D92330">
            <w:pPr>
              <w:jc w:val="right"/>
              <w:rPr>
                <w:b/>
                <w:bCs/>
                <w:sz w:val="18"/>
                <w:szCs w:val="16"/>
                <w:lang w:eastAsia="tr-TR"/>
              </w:rPr>
            </w:pPr>
            <w:r w:rsidRPr="00D92330">
              <w:rPr>
                <w:b/>
                <w:bCs/>
                <w:sz w:val="18"/>
                <w:szCs w:val="16"/>
                <w:lang w:eastAsia="tr-TR"/>
              </w:rPr>
              <w:t>-</w:t>
            </w:r>
          </w:p>
        </w:tc>
        <w:tc>
          <w:tcPr>
            <w:tcW w:w="1320" w:type="dxa"/>
            <w:shd w:val="clear" w:color="auto" w:fill="auto"/>
            <w:vAlign w:val="bottom"/>
            <w:hideMark/>
          </w:tcPr>
          <w:p w14:paraId="7BDA1A40" w14:textId="70FC66E1" w:rsidR="00D92330" w:rsidRPr="00D92330" w:rsidRDefault="00D92330" w:rsidP="00D92330">
            <w:pPr>
              <w:jc w:val="right"/>
              <w:rPr>
                <w:b/>
                <w:bCs/>
              </w:rPr>
            </w:pPr>
            <w:r w:rsidRPr="00D92330">
              <w:rPr>
                <w:b/>
                <w:bCs/>
                <w:sz w:val="18"/>
                <w:szCs w:val="16"/>
                <w:lang w:eastAsia="tr-TR"/>
              </w:rPr>
              <w:t>-</w:t>
            </w:r>
          </w:p>
        </w:tc>
        <w:tc>
          <w:tcPr>
            <w:tcW w:w="1321" w:type="dxa"/>
            <w:shd w:val="clear" w:color="auto" w:fill="auto"/>
            <w:vAlign w:val="bottom"/>
            <w:hideMark/>
          </w:tcPr>
          <w:p w14:paraId="792DFE49" w14:textId="10C7EBFF" w:rsidR="00D92330" w:rsidRPr="00D92330" w:rsidRDefault="00D92330" w:rsidP="00D92330">
            <w:pPr>
              <w:jc w:val="right"/>
              <w:rPr>
                <w:b/>
                <w:bCs/>
              </w:rPr>
            </w:pPr>
            <w:r w:rsidRPr="00D92330">
              <w:rPr>
                <w:b/>
                <w:bCs/>
                <w:sz w:val="18"/>
                <w:szCs w:val="16"/>
                <w:lang w:eastAsia="tr-TR"/>
              </w:rPr>
              <w:t>-</w:t>
            </w:r>
          </w:p>
        </w:tc>
      </w:tr>
      <w:tr w:rsidR="00D92330" w:rsidRPr="00D92330" w14:paraId="62B594D5" w14:textId="77777777" w:rsidTr="00D92330">
        <w:trPr>
          <w:trHeight w:hRule="exact" w:val="227"/>
        </w:trPr>
        <w:tc>
          <w:tcPr>
            <w:tcW w:w="3961" w:type="dxa"/>
            <w:shd w:val="clear" w:color="auto" w:fill="auto"/>
            <w:noWrap/>
            <w:vAlign w:val="bottom"/>
          </w:tcPr>
          <w:p w14:paraId="1A8ABB10" w14:textId="77777777" w:rsidR="00D92330" w:rsidRPr="00D92330" w:rsidRDefault="00D92330" w:rsidP="00D92330">
            <w:pPr>
              <w:rPr>
                <w:b/>
                <w:bCs/>
                <w:sz w:val="18"/>
                <w:szCs w:val="18"/>
                <w:lang w:eastAsia="tr-TR"/>
              </w:rPr>
            </w:pPr>
            <w:r w:rsidRPr="00D92330">
              <w:rPr>
                <w:b/>
                <w:bCs/>
                <w:sz w:val="18"/>
                <w:szCs w:val="18"/>
                <w:lang w:eastAsia="tr-TR"/>
              </w:rPr>
              <w:t>Banka Mensuplarına Verilen Krediler</w:t>
            </w:r>
          </w:p>
        </w:tc>
        <w:tc>
          <w:tcPr>
            <w:tcW w:w="1320" w:type="dxa"/>
            <w:shd w:val="clear" w:color="auto" w:fill="auto"/>
            <w:vAlign w:val="bottom"/>
            <w:hideMark/>
          </w:tcPr>
          <w:p w14:paraId="57371061" w14:textId="5FE08BF0" w:rsidR="00D92330" w:rsidRPr="00D92330" w:rsidRDefault="00D92330" w:rsidP="00D92330">
            <w:pPr>
              <w:jc w:val="right"/>
              <w:rPr>
                <w:b/>
                <w:bCs/>
                <w:sz w:val="18"/>
                <w:szCs w:val="16"/>
                <w:lang w:eastAsia="tr-TR"/>
              </w:rPr>
            </w:pPr>
            <w:r w:rsidRPr="00B65C44">
              <w:rPr>
                <w:b/>
                <w:bCs/>
                <w:sz w:val="18"/>
                <w:szCs w:val="16"/>
                <w:lang w:eastAsia="tr-TR"/>
              </w:rPr>
              <w:t>11,237</w:t>
            </w:r>
          </w:p>
        </w:tc>
        <w:tc>
          <w:tcPr>
            <w:tcW w:w="1320" w:type="dxa"/>
            <w:shd w:val="clear" w:color="auto" w:fill="auto"/>
            <w:vAlign w:val="bottom"/>
            <w:hideMark/>
          </w:tcPr>
          <w:p w14:paraId="767C4296" w14:textId="001A72EE" w:rsidR="00D92330" w:rsidRPr="00D92330" w:rsidRDefault="00D92330" w:rsidP="00D92330">
            <w:pPr>
              <w:jc w:val="right"/>
              <w:rPr>
                <w:b/>
                <w:bCs/>
                <w:sz w:val="18"/>
                <w:szCs w:val="16"/>
                <w:lang w:eastAsia="tr-TR"/>
              </w:rPr>
            </w:pPr>
            <w:r w:rsidRPr="00D92330">
              <w:rPr>
                <w:b/>
                <w:bCs/>
                <w:sz w:val="18"/>
                <w:szCs w:val="16"/>
                <w:lang w:eastAsia="tr-TR"/>
              </w:rPr>
              <w:t>-</w:t>
            </w:r>
          </w:p>
        </w:tc>
        <w:tc>
          <w:tcPr>
            <w:tcW w:w="1320" w:type="dxa"/>
            <w:shd w:val="clear" w:color="auto" w:fill="auto"/>
            <w:vAlign w:val="bottom"/>
            <w:hideMark/>
          </w:tcPr>
          <w:p w14:paraId="18135D2B" w14:textId="2466DEDC" w:rsidR="00D92330" w:rsidRPr="00D92330" w:rsidRDefault="00D92330" w:rsidP="00D92330">
            <w:pPr>
              <w:jc w:val="right"/>
              <w:rPr>
                <w:b/>
                <w:bCs/>
              </w:rPr>
            </w:pPr>
            <w:r w:rsidRPr="00D92330">
              <w:rPr>
                <w:b/>
                <w:bCs/>
                <w:sz w:val="18"/>
                <w:szCs w:val="16"/>
                <w:lang w:eastAsia="tr-TR"/>
              </w:rPr>
              <w:t>16,818</w:t>
            </w:r>
          </w:p>
        </w:tc>
        <w:tc>
          <w:tcPr>
            <w:tcW w:w="1321" w:type="dxa"/>
            <w:shd w:val="clear" w:color="auto" w:fill="auto"/>
            <w:vAlign w:val="bottom"/>
            <w:hideMark/>
          </w:tcPr>
          <w:p w14:paraId="39EA0B05" w14:textId="6AAB68A1" w:rsidR="00D92330" w:rsidRPr="00D92330" w:rsidRDefault="00D92330" w:rsidP="00D92330">
            <w:pPr>
              <w:jc w:val="right"/>
              <w:rPr>
                <w:b/>
                <w:bCs/>
              </w:rPr>
            </w:pPr>
            <w:r w:rsidRPr="00D92330">
              <w:rPr>
                <w:b/>
                <w:bCs/>
                <w:sz w:val="18"/>
                <w:szCs w:val="16"/>
                <w:lang w:eastAsia="tr-TR"/>
              </w:rPr>
              <w:t>-</w:t>
            </w:r>
          </w:p>
        </w:tc>
      </w:tr>
      <w:tr w:rsidR="00D92330" w:rsidRPr="00D92330" w14:paraId="0C55C92F" w14:textId="77777777" w:rsidTr="00D92330">
        <w:trPr>
          <w:trHeight w:hRule="exact" w:val="227"/>
        </w:trPr>
        <w:tc>
          <w:tcPr>
            <w:tcW w:w="3961" w:type="dxa"/>
            <w:shd w:val="clear" w:color="auto" w:fill="auto"/>
            <w:vAlign w:val="bottom"/>
          </w:tcPr>
          <w:p w14:paraId="6B1B9D4C" w14:textId="77777777" w:rsidR="00D92330" w:rsidRPr="00D92330" w:rsidRDefault="00D92330" w:rsidP="00D92330">
            <w:pPr>
              <w:rPr>
                <w:b/>
                <w:bCs/>
                <w:sz w:val="18"/>
                <w:szCs w:val="18"/>
                <w:lang w:eastAsia="tr-TR"/>
              </w:rPr>
            </w:pPr>
            <w:r w:rsidRPr="00D92330">
              <w:rPr>
                <w:b/>
                <w:bCs/>
                <w:sz w:val="18"/>
                <w:szCs w:val="18"/>
                <w:lang w:eastAsia="tr-TR"/>
              </w:rPr>
              <w:t>Toplam</w:t>
            </w:r>
          </w:p>
        </w:tc>
        <w:tc>
          <w:tcPr>
            <w:tcW w:w="1320" w:type="dxa"/>
            <w:shd w:val="clear" w:color="auto" w:fill="auto"/>
            <w:vAlign w:val="bottom"/>
            <w:hideMark/>
          </w:tcPr>
          <w:p w14:paraId="1D6E585C" w14:textId="54585E85" w:rsidR="00D92330" w:rsidRPr="00D92330" w:rsidRDefault="00D92330" w:rsidP="00D92330">
            <w:pPr>
              <w:jc w:val="right"/>
              <w:rPr>
                <w:b/>
                <w:bCs/>
                <w:sz w:val="18"/>
                <w:szCs w:val="16"/>
                <w:lang w:eastAsia="tr-TR"/>
              </w:rPr>
            </w:pPr>
            <w:r w:rsidRPr="00B65C44">
              <w:rPr>
                <w:b/>
                <w:bCs/>
                <w:sz w:val="18"/>
                <w:szCs w:val="16"/>
                <w:lang w:eastAsia="tr-TR"/>
              </w:rPr>
              <w:t>11,237</w:t>
            </w:r>
          </w:p>
        </w:tc>
        <w:tc>
          <w:tcPr>
            <w:tcW w:w="1320" w:type="dxa"/>
            <w:shd w:val="clear" w:color="auto" w:fill="auto"/>
            <w:vAlign w:val="bottom"/>
            <w:hideMark/>
          </w:tcPr>
          <w:p w14:paraId="2D407CB1" w14:textId="701E83F6" w:rsidR="00D92330" w:rsidRPr="00D92330" w:rsidRDefault="00D92330" w:rsidP="00D92330">
            <w:pPr>
              <w:jc w:val="right"/>
              <w:rPr>
                <w:b/>
                <w:bCs/>
                <w:sz w:val="18"/>
                <w:szCs w:val="16"/>
                <w:lang w:eastAsia="tr-TR"/>
              </w:rPr>
            </w:pPr>
            <w:r w:rsidRPr="00B65C44">
              <w:rPr>
                <w:b/>
                <w:bCs/>
                <w:sz w:val="18"/>
                <w:szCs w:val="16"/>
                <w:lang w:eastAsia="tr-TR"/>
              </w:rPr>
              <w:t>433,897</w:t>
            </w:r>
          </w:p>
        </w:tc>
        <w:tc>
          <w:tcPr>
            <w:tcW w:w="1320" w:type="dxa"/>
            <w:shd w:val="clear" w:color="auto" w:fill="auto"/>
            <w:vAlign w:val="bottom"/>
            <w:hideMark/>
          </w:tcPr>
          <w:p w14:paraId="1DFC5FC7" w14:textId="5D42512C" w:rsidR="00D92330" w:rsidRPr="00D92330" w:rsidRDefault="00D92330" w:rsidP="00D92330">
            <w:pPr>
              <w:jc w:val="right"/>
              <w:rPr>
                <w:b/>
                <w:bCs/>
              </w:rPr>
            </w:pPr>
            <w:r w:rsidRPr="00D92330">
              <w:rPr>
                <w:b/>
                <w:bCs/>
                <w:sz w:val="18"/>
                <w:szCs w:val="16"/>
                <w:lang w:eastAsia="tr-TR"/>
              </w:rPr>
              <w:t>154,463</w:t>
            </w:r>
          </w:p>
        </w:tc>
        <w:tc>
          <w:tcPr>
            <w:tcW w:w="1321" w:type="dxa"/>
            <w:shd w:val="clear" w:color="auto" w:fill="auto"/>
            <w:vAlign w:val="bottom"/>
            <w:hideMark/>
          </w:tcPr>
          <w:p w14:paraId="75F32816" w14:textId="73766416" w:rsidR="00D92330" w:rsidRPr="00D92330" w:rsidRDefault="00D92330" w:rsidP="00D92330">
            <w:pPr>
              <w:jc w:val="right"/>
              <w:rPr>
                <w:b/>
                <w:bCs/>
              </w:rPr>
            </w:pPr>
            <w:r w:rsidRPr="00D92330">
              <w:rPr>
                <w:b/>
                <w:bCs/>
                <w:sz w:val="18"/>
                <w:szCs w:val="16"/>
                <w:lang w:eastAsia="tr-TR"/>
              </w:rPr>
              <w:t>195,190</w:t>
            </w:r>
          </w:p>
        </w:tc>
      </w:tr>
    </w:tbl>
    <w:p w14:paraId="5213C6D9" w14:textId="161A2064" w:rsidR="00C91FED" w:rsidRPr="00CB56EC" w:rsidRDefault="00C91FED" w:rsidP="00E30CF9">
      <w:pPr>
        <w:tabs>
          <w:tab w:val="left" w:pos="709"/>
        </w:tabs>
        <w:autoSpaceDE w:val="0"/>
        <w:autoSpaceDN w:val="0"/>
        <w:adjustRightInd w:val="0"/>
        <w:ind w:left="-567"/>
        <w:rPr>
          <w:sz w:val="10"/>
          <w:szCs w:val="14"/>
          <w:highlight w:val="yellow"/>
        </w:rPr>
      </w:pPr>
    </w:p>
    <w:p w14:paraId="5BC04434" w14:textId="77777777" w:rsidR="00E30CF9" w:rsidRPr="00CB56EC" w:rsidRDefault="001E63A4" w:rsidP="00AF4F79">
      <w:pPr>
        <w:tabs>
          <w:tab w:val="left" w:pos="0"/>
        </w:tabs>
        <w:autoSpaceDE w:val="0"/>
        <w:autoSpaceDN w:val="0"/>
        <w:adjustRightInd w:val="0"/>
        <w:ind w:left="-567"/>
        <w:rPr>
          <w:b/>
          <w:bCs/>
          <w:iCs/>
        </w:rPr>
      </w:pPr>
      <w:r w:rsidRPr="00CB56EC">
        <w:rPr>
          <w:b/>
          <w:bCs/>
          <w:iCs/>
        </w:rPr>
        <w:tab/>
      </w:r>
      <w:r w:rsidR="00E30CF9" w:rsidRPr="00CB56EC">
        <w:rPr>
          <w:rFonts w:eastAsia="Arial Unicode MS"/>
          <w:b/>
          <w:color w:val="000000"/>
          <w:spacing w:val="-6"/>
        </w:rPr>
        <w:t xml:space="preserve">Standart </w:t>
      </w:r>
      <w:r w:rsidR="009F630E" w:rsidRPr="00CB56EC">
        <w:rPr>
          <w:rFonts w:eastAsia="Arial Unicode MS"/>
          <w:b/>
          <w:color w:val="000000"/>
          <w:spacing w:val="-6"/>
        </w:rPr>
        <w:t xml:space="preserve">nitelikli </w:t>
      </w:r>
      <w:r w:rsidR="00E30CF9" w:rsidRPr="00CB56EC">
        <w:rPr>
          <w:rFonts w:eastAsia="Arial Unicode MS"/>
          <w:b/>
          <w:color w:val="000000"/>
          <w:spacing w:val="-6"/>
        </w:rPr>
        <w:t xml:space="preserve">ve </w:t>
      </w:r>
      <w:r w:rsidR="009F630E" w:rsidRPr="00CB56EC">
        <w:rPr>
          <w:rFonts w:eastAsia="Arial Unicode MS"/>
          <w:b/>
          <w:color w:val="000000"/>
          <w:spacing w:val="-6"/>
        </w:rPr>
        <w:t xml:space="preserve">yakın izlemedeki </w:t>
      </w:r>
      <w:r w:rsidR="00E30CF9" w:rsidRPr="00CB56EC">
        <w:rPr>
          <w:rFonts w:eastAsia="Arial Unicode MS"/>
          <w:b/>
          <w:color w:val="000000"/>
          <w:spacing w:val="-6"/>
        </w:rPr>
        <w:t xml:space="preserve">krediler ile yeniden yapılandırılan </w:t>
      </w:r>
      <w:r w:rsidR="009F630E" w:rsidRPr="00CB56EC">
        <w:rPr>
          <w:rFonts w:eastAsia="Arial Unicode MS"/>
          <w:b/>
          <w:color w:val="000000"/>
          <w:spacing w:val="-6"/>
        </w:rPr>
        <w:t xml:space="preserve">yakın izlemedeki </w:t>
      </w:r>
      <w:r w:rsidR="00E30CF9" w:rsidRPr="00CB56EC">
        <w:rPr>
          <w:rFonts w:eastAsia="Arial Unicode MS"/>
          <w:b/>
          <w:color w:val="000000"/>
          <w:spacing w:val="-6"/>
        </w:rPr>
        <w:t>kredilere</w:t>
      </w:r>
      <w:r w:rsidR="00E30CF9" w:rsidRPr="00CB56EC">
        <w:rPr>
          <w:b/>
          <w:bCs/>
          <w:iCs/>
        </w:rPr>
        <w:t xml:space="preserve"> ilişkin bilgiler</w:t>
      </w:r>
    </w:p>
    <w:p w14:paraId="7A0562C4" w14:textId="77777777" w:rsidR="00A01DEE" w:rsidRPr="00CB56EC" w:rsidRDefault="00A01DEE" w:rsidP="00E30CF9">
      <w:pPr>
        <w:tabs>
          <w:tab w:val="left" w:pos="709"/>
        </w:tabs>
        <w:autoSpaceDE w:val="0"/>
        <w:autoSpaceDN w:val="0"/>
        <w:adjustRightInd w:val="0"/>
        <w:ind w:left="-567"/>
        <w:rPr>
          <w:spacing w:val="-6"/>
          <w:sz w:val="16"/>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962"/>
        <w:gridCol w:w="1320"/>
        <w:gridCol w:w="1320"/>
        <w:gridCol w:w="1320"/>
        <w:gridCol w:w="1320"/>
      </w:tblGrid>
      <w:tr w:rsidR="00A01DEE" w:rsidRPr="00CB56EC" w14:paraId="78743734" w14:textId="77777777" w:rsidTr="00D92330">
        <w:trPr>
          <w:trHeight w:val="112"/>
        </w:trPr>
        <w:tc>
          <w:tcPr>
            <w:tcW w:w="3962" w:type="dxa"/>
            <w:vMerge w:val="restart"/>
            <w:shd w:val="clear" w:color="auto" w:fill="auto"/>
            <w:vAlign w:val="center"/>
            <w:hideMark/>
          </w:tcPr>
          <w:p w14:paraId="3BAAFE47" w14:textId="77777777" w:rsidR="00A01DEE" w:rsidRPr="00CB56EC" w:rsidRDefault="00A01DEE" w:rsidP="00A01DEE">
            <w:pPr>
              <w:rPr>
                <w:b/>
                <w:bCs/>
                <w:sz w:val="18"/>
                <w:szCs w:val="18"/>
                <w:lang w:eastAsia="tr-TR"/>
              </w:rPr>
            </w:pPr>
            <w:r w:rsidRPr="00CB56EC">
              <w:rPr>
                <w:b/>
                <w:bCs/>
                <w:sz w:val="18"/>
                <w:szCs w:val="18"/>
                <w:lang w:eastAsia="tr-TR"/>
              </w:rPr>
              <w:t>Cari Dönem</w:t>
            </w:r>
          </w:p>
          <w:p w14:paraId="29E9B40C" w14:textId="77777777" w:rsidR="007D56BC" w:rsidRPr="00CB56EC" w:rsidRDefault="007D56BC" w:rsidP="00A01DEE">
            <w:pPr>
              <w:rPr>
                <w:b/>
                <w:bCs/>
                <w:sz w:val="18"/>
                <w:szCs w:val="18"/>
                <w:lang w:eastAsia="tr-TR"/>
              </w:rPr>
            </w:pPr>
          </w:p>
          <w:p w14:paraId="05AD0A6D" w14:textId="77777777" w:rsidR="00A01DEE" w:rsidRPr="00CB56EC" w:rsidRDefault="00A01DEE" w:rsidP="00A01DEE">
            <w:pPr>
              <w:rPr>
                <w:b/>
                <w:bCs/>
                <w:sz w:val="18"/>
                <w:szCs w:val="18"/>
                <w:lang w:eastAsia="tr-TR"/>
              </w:rPr>
            </w:pPr>
            <w:r w:rsidRPr="00CB56EC">
              <w:rPr>
                <w:b/>
                <w:bCs/>
                <w:sz w:val="18"/>
                <w:szCs w:val="18"/>
                <w:lang w:eastAsia="tr-TR"/>
              </w:rPr>
              <w:t>Nakdi Krediler</w:t>
            </w:r>
          </w:p>
        </w:tc>
        <w:tc>
          <w:tcPr>
            <w:tcW w:w="1320" w:type="dxa"/>
            <w:vMerge w:val="restart"/>
            <w:shd w:val="clear" w:color="auto" w:fill="auto"/>
            <w:vAlign w:val="bottom"/>
            <w:hideMark/>
          </w:tcPr>
          <w:p w14:paraId="5A75B7CF" w14:textId="77777777" w:rsidR="00A01DEE" w:rsidRPr="00CB56EC" w:rsidRDefault="00A01DEE" w:rsidP="00EA2107">
            <w:pPr>
              <w:jc w:val="right"/>
              <w:rPr>
                <w:b/>
                <w:bCs/>
                <w:sz w:val="18"/>
                <w:szCs w:val="18"/>
                <w:lang w:eastAsia="tr-TR"/>
              </w:rPr>
            </w:pPr>
            <w:r w:rsidRPr="00CB56EC">
              <w:rPr>
                <w:b/>
                <w:bCs/>
                <w:sz w:val="18"/>
                <w:szCs w:val="18"/>
                <w:lang w:eastAsia="tr-TR"/>
              </w:rPr>
              <w:t>Standart Nitelikli Krediler</w:t>
            </w:r>
          </w:p>
        </w:tc>
        <w:tc>
          <w:tcPr>
            <w:tcW w:w="3960" w:type="dxa"/>
            <w:gridSpan w:val="3"/>
            <w:shd w:val="clear" w:color="auto" w:fill="auto"/>
            <w:vAlign w:val="bottom"/>
          </w:tcPr>
          <w:p w14:paraId="71197396" w14:textId="77777777" w:rsidR="00A01DEE" w:rsidRPr="00CB56EC" w:rsidRDefault="00A01DEE" w:rsidP="00EA2107">
            <w:pPr>
              <w:jc w:val="center"/>
              <w:rPr>
                <w:b/>
                <w:bCs/>
                <w:sz w:val="18"/>
                <w:szCs w:val="18"/>
                <w:lang w:eastAsia="tr-TR"/>
              </w:rPr>
            </w:pPr>
            <w:r w:rsidRPr="00CB56EC">
              <w:rPr>
                <w:b/>
                <w:bCs/>
                <w:sz w:val="18"/>
                <w:szCs w:val="18"/>
                <w:lang w:eastAsia="tr-TR"/>
              </w:rPr>
              <w:t>Yakın İzlemedeki Krediler</w:t>
            </w:r>
          </w:p>
        </w:tc>
      </w:tr>
      <w:tr w:rsidR="00A01DEE" w:rsidRPr="00CB56EC" w14:paraId="0C3DCF35" w14:textId="77777777" w:rsidTr="00D92330">
        <w:trPr>
          <w:trHeight w:val="172"/>
        </w:trPr>
        <w:tc>
          <w:tcPr>
            <w:tcW w:w="3962" w:type="dxa"/>
            <w:vMerge/>
            <w:shd w:val="clear" w:color="auto" w:fill="auto"/>
            <w:vAlign w:val="center"/>
            <w:hideMark/>
          </w:tcPr>
          <w:p w14:paraId="1D76AD85" w14:textId="77777777" w:rsidR="00A01DEE" w:rsidRPr="00CB56EC" w:rsidRDefault="00A01DEE" w:rsidP="00EC5B11">
            <w:pPr>
              <w:rPr>
                <w:b/>
                <w:bCs/>
                <w:sz w:val="18"/>
                <w:szCs w:val="18"/>
                <w:lang w:eastAsia="tr-TR"/>
              </w:rPr>
            </w:pPr>
          </w:p>
        </w:tc>
        <w:tc>
          <w:tcPr>
            <w:tcW w:w="1320" w:type="dxa"/>
            <w:vMerge/>
            <w:shd w:val="clear" w:color="auto" w:fill="auto"/>
            <w:vAlign w:val="bottom"/>
            <w:hideMark/>
          </w:tcPr>
          <w:p w14:paraId="6CEB82E2" w14:textId="77777777" w:rsidR="00A01DEE" w:rsidRPr="00CB56EC" w:rsidRDefault="00A01DEE" w:rsidP="00EA2107">
            <w:pPr>
              <w:jc w:val="right"/>
              <w:rPr>
                <w:b/>
                <w:bCs/>
                <w:sz w:val="18"/>
                <w:szCs w:val="18"/>
                <w:lang w:eastAsia="tr-TR"/>
              </w:rPr>
            </w:pPr>
          </w:p>
        </w:tc>
        <w:tc>
          <w:tcPr>
            <w:tcW w:w="1320" w:type="dxa"/>
            <w:vMerge w:val="restart"/>
            <w:shd w:val="clear" w:color="auto" w:fill="auto"/>
            <w:vAlign w:val="bottom"/>
            <w:hideMark/>
          </w:tcPr>
          <w:p w14:paraId="22090174" w14:textId="77777777" w:rsidR="00A01DEE" w:rsidRPr="00CB56EC" w:rsidRDefault="00A01DEE" w:rsidP="00EA2107">
            <w:pPr>
              <w:jc w:val="right"/>
              <w:rPr>
                <w:b/>
                <w:bCs/>
                <w:sz w:val="18"/>
                <w:szCs w:val="18"/>
                <w:lang w:eastAsia="tr-TR"/>
              </w:rPr>
            </w:pPr>
            <w:r w:rsidRPr="00CB56EC">
              <w:rPr>
                <w:b/>
                <w:bCs/>
                <w:sz w:val="18"/>
                <w:szCs w:val="18"/>
                <w:lang w:eastAsia="tr-TR"/>
              </w:rPr>
              <w:t>Yeniden Yapılandırma Kapsamında Yer Almayanlar</w:t>
            </w:r>
          </w:p>
        </w:tc>
        <w:tc>
          <w:tcPr>
            <w:tcW w:w="2640" w:type="dxa"/>
            <w:gridSpan w:val="2"/>
            <w:shd w:val="clear" w:color="auto" w:fill="auto"/>
            <w:noWrap/>
            <w:vAlign w:val="bottom"/>
            <w:hideMark/>
          </w:tcPr>
          <w:p w14:paraId="4E89819A" w14:textId="77777777" w:rsidR="00A01DEE" w:rsidRPr="00CB56EC" w:rsidRDefault="00A01DEE" w:rsidP="00EA2107">
            <w:pPr>
              <w:jc w:val="center"/>
              <w:rPr>
                <w:b/>
                <w:bCs/>
                <w:sz w:val="18"/>
                <w:szCs w:val="18"/>
                <w:lang w:eastAsia="tr-TR"/>
              </w:rPr>
            </w:pPr>
            <w:r w:rsidRPr="00CB56EC">
              <w:rPr>
                <w:b/>
                <w:bCs/>
                <w:sz w:val="18"/>
                <w:szCs w:val="18"/>
                <w:lang w:eastAsia="tr-TR"/>
              </w:rPr>
              <w:t>Yeniden Yapılandırılanlar</w:t>
            </w:r>
          </w:p>
        </w:tc>
      </w:tr>
      <w:tr w:rsidR="00A01DEE" w:rsidRPr="00CB56EC" w14:paraId="76D46EFC" w14:textId="77777777" w:rsidTr="00D92330">
        <w:trPr>
          <w:trHeight w:val="530"/>
        </w:trPr>
        <w:tc>
          <w:tcPr>
            <w:tcW w:w="3962" w:type="dxa"/>
            <w:vMerge/>
            <w:shd w:val="clear" w:color="auto" w:fill="auto"/>
            <w:vAlign w:val="center"/>
            <w:hideMark/>
          </w:tcPr>
          <w:p w14:paraId="3A42EB10" w14:textId="77777777" w:rsidR="00A01DEE" w:rsidRPr="00CB56EC" w:rsidRDefault="00A01DEE" w:rsidP="00EC5B11">
            <w:pPr>
              <w:rPr>
                <w:b/>
                <w:bCs/>
                <w:sz w:val="18"/>
                <w:szCs w:val="18"/>
                <w:lang w:eastAsia="tr-TR"/>
              </w:rPr>
            </w:pPr>
          </w:p>
        </w:tc>
        <w:tc>
          <w:tcPr>
            <w:tcW w:w="1320" w:type="dxa"/>
            <w:vMerge/>
            <w:shd w:val="clear" w:color="auto" w:fill="auto"/>
            <w:vAlign w:val="bottom"/>
            <w:hideMark/>
          </w:tcPr>
          <w:p w14:paraId="3440913E" w14:textId="77777777" w:rsidR="00A01DEE" w:rsidRPr="00CB56EC" w:rsidRDefault="00A01DEE" w:rsidP="00EA2107">
            <w:pPr>
              <w:jc w:val="right"/>
              <w:rPr>
                <w:b/>
                <w:bCs/>
                <w:sz w:val="18"/>
                <w:szCs w:val="18"/>
                <w:lang w:eastAsia="tr-TR"/>
              </w:rPr>
            </w:pPr>
          </w:p>
        </w:tc>
        <w:tc>
          <w:tcPr>
            <w:tcW w:w="1320" w:type="dxa"/>
            <w:vMerge/>
            <w:shd w:val="clear" w:color="auto" w:fill="auto"/>
            <w:vAlign w:val="bottom"/>
            <w:hideMark/>
          </w:tcPr>
          <w:p w14:paraId="2C10B57E" w14:textId="77777777" w:rsidR="00A01DEE" w:rsidRPr="00CB56EC" w:rsidRDefault="00A01DEE" w:rsidP="00EA2107">
            <w:pPr>
              <w:jc w:val="right"/>
              <w:rPr>
                <w:b/>
                <w:bCs/>
                <w:sz w:val="18"/>
                <w:szCs w:val="18"/>
                <w:lang w:eastAsia="tr-TR"/>
              </w:rPr>
            </w:pPr>
          </w:p>
        </w:tc>
        <w:tc>
          <w:tcPr>
            <w:tcW w:w="1320" w:type="dxa"/>
            <w:shd w:val="clear" w:color="auto" w:fill="auto"/>
            <w:vAlign w:val="bottom"/>
            <w:hideMark/>
          </w:tcPr>
          <w:p w14:paraId="180F5E92" w14:textId="77777777" w:rsidR="00A01DEE" w:rsidRPr="00CB56EC" w:rsidRDefault="00A01DEE" w:rsidP="00EA2107">
            <w:pPr>
              <w:jc w:val="right"/>
              <w:rPr>
                <w:b/>
                <w:bCs/>
                <w:sz w:val="18"/>
                <w:szCs w:val="18"/>
                <w:lang w:eastAsia="tr-TR"/>
              </w:rPr>
            </w:pPr>
            <w:r w:rsidRPr="00CB56EC">
              <w:rPr>
                <w:b/>
                <w:bCs/>
                <w:sz w:val="18"/>
                <w:szCs w:val="18"/>
                <w:lang w:eastAsia="tr-TR"/>
              </w:rPr>
              <w:t>Sözleşme Koşullarında Değişiklik</w:t>
            </w:r>
          </w:p>
        </w:tc>
        <w:tc>
          <w:tcPr>
            <w:tcW w:w="1320" w:type="dxa"/>
            <w:shd w:val="clear" w:color="auto" w:fill="auto"/>
            <w:vAlign w:val="bottom"/>
            <w:hideMark/>
          </w:tcPr>
          <w:p w14:paraId="20ABB892" w14:textId="77777777" w:rsidR="00A01DEE" w:rsidRPr="00CB56EC" w:rsidRDefault="00A01DEE" w:rsidP="00EA2107">
            <w:pPr>
              <w:jc w:val="right"/>
              <w:rPr>
                <w:b/>
                <w:bCs/>
                <w:sz w:val="18"/>
                <w:szCs w:val="18"/>
                <w:lang w:eastAsia="tr-TR"/>
              </w:rPr>
            </w:pPr>
            <w:r w:rsidRPr="00CB56EC">
              <w:rPr>
                <w:b/>
                <w:bCs/>
                <w:sz w:val="18"/>
                <w:szCs w:val="18"/>
                <w:lang w:eastAsia="tr-TR"/>
              </w:rPr>
              <w:t>Yeniden Finansman</w:t>
            </w:r>
          </w:p>
        </w:tc>
      </w:tr>
      <w:tr w:rsidR="00D92330" w:rsidRPr="00D92330" w14:paraId="539E7D9A" w14:textId="77777777" w:rsidTr="00D92330">
        <w:trPr>
          <w:trHeight w:val="210"/>
        </w:trPr>
        <w:tc>
          <w:tcPr>
            <w:tcW w:w="3962" w:type="dxa"/>
            <w:shd w:val="clear" w:color="auto" w:fill="auto"/>
            <w:vAlign w:val="bottom"/>
            <w:hideMark/>
          </w:tcPr>
          <w:p w14:paraId="4EB2B15B" w14:textId="77777777" w:rsidR="00D92330" w:rsidRPr="00D92330" w:rsidRDefault="00D92330" w:rsidP="00D92330">
            <w:pPr>
              <w:rPr>
                <w:b/>
                <w:bCs/>
                <w:sz w:val="18"/>
                <w:szCs w:val="18"/>
                <w:lang w:eastAsia="tr-TR"/>
              </w:rPr>
            </w:pPr>
            <w:r w:rsidRPr="00D92330">
              <w:rPr>
                <w:b/>
                <w:bCs/>
                <w:sz w:val="18"/>
                <w:szCs w:val="18"/>
                <w:lang w:eastAsia="tr-TR"/>
              </w:rPr>
              <w:t>Krediler</w:t>
            </w:r>
          </w:p>
        </w:tc>
        <w:tc>
          <w:tcPr>
            <w:tcW w:w="1320" w:type="dxa"/>
            <w:shd w:val="clear" w:color="auto" w:fill="auto"/>
            <w:vAlign w:val="bottom"/>
            <w:hideMark/>
          </w:tcPr>
          <w:p w14:paraId="384ADAFB" w14:textId="4C2CB8DD" w:rsidR="00D92330" w:rsidRPr="00D92330" w:rsidRDefault="00D92330" w:rsidP="00D92330">
            <w:pPr>
              <w:jc w:val="right"/>
              <w:rPr>
                <w:b/>
                <w:bCs/>
                <w:sz w:val="18"/>
                <w:szCs w:val="16"/>
                <w:lang w:eastAsia="tr-TR"/>
              </w:rPr>
            </w:pPr>
            <w:r w:rsidRPr="00B65C44">
              <w:rPr>
                <w:b/>
                <w:bCs/>
                <w:sz w:val="18"/>
                <w:szCs w:val="16"/>
                <w:lang w:eastAsia="tr-TR"/>
              </w:rPr>
              <w:t>7,282,105</w:t>
            </w:r>
          </w:p>
        </w:tc>
        <w:tc>
          <w:tcPr>
            <w:tcW w:w="1320" w:type="dxa"/>
            <w:shd w:val="clear" w:color="auto" w:fill="auto"/>
            <w:vAlign w:val="bottom"/>
            <w:hideMark/>
          </w:tcPr>
          <w:p w14:paraId="2ABFB0BE" w14:textId="6B6ECBEE" w:rsidR="00D92330" w:rsidRPr="00D92330" w:rsidRDefault="00D92330" w:rsidP="00D92330">
            <w:pPr>
              <w:jc w:val="right"/>
              <w:rPr>
                <w:b/>
                <w:bCs/>
                <w:sz w:val="18"/>
                <w:szCs w:val="16"/>
                <w:lang w:eastAsia="tr-TR"/>
              </w:rPr>
            </w:pPr>
            <w:r w:rsidRPr="00B65C44">
              <w:rPr>
                <w:b/>
                <w:bCs/>
                <w:sz w:val="18"/>
                <w:szCs w:val="16"/>
                <w:lang w:eastAsia="tr-TR"/>
              </w:rPr>
              <w:t>42,380</w:t>
            </w:r>
          </w:p>
        </w:tc>
        <w:tc>
          <w:tcPr>
            <w:tcW w:w="1320" w:type="dxa"/>
            <w:shd w:val="clear" w:color="auto" w:fill="auto"/>
            <w:vAlign w:val="bottom"/>
            <w:hideMark/>
          </w:tcPr>
          <w:p w14:paraId="16EC2F89" w14:textId="4BBF209D" w:rsidR="00D92330" w:rsidRPr="00D92330" w:rsidRDefault="00D92330" w:rsidP="00D92330">
            <w:pPr>
              <w:jc w:val="right"/>
              <w:rPr>
                <w:b/>
                <w:bCs/>
                <w:sz w:val="18"/>
                <w:szCs w:val="16"/>
                <w:lang w:eastAsia="tr-TR"/>
              </w:rPr>
            </w:pPr>
            <w:r w:rsidRPr="00B65C44">
              <w:rPr>
                <w:b/>
                <w:bCs/>
                <w:sz w:val="18"/>
                <w:szCs w:val="16"/>
                <w:lang w:eastAsia="tr-TR"/>
              </w:rPr>
              <w:t>3,117</w:t>
            </w:r>
          </w:p>
        </w:tc>
        <w:tc>
          <w:tcPr>
            <w:tcW w:w="1320" w:type="dxa"/>
            <w:shd w:val="clear" w:color="auto" w:fill="auto"/>
            <w:vAlign w:val="bottom"/>
            <w:hideMark/>
          </w:tcPr>
          <w:p w14:paraId="7DE84B52" w14:textId="5215FA62" w:rsidR="00D92330" w:rsidRPr="00D92330" w:rsidRDefault="00D92330" w:rsidP="00D92330">
            <w:pPr>
              <w:jc w:val="right"/>
              <w:rPr>
                <w:b/>
                <w:bCs/>
                <w:sz w:val="18"/>
                <w:szCs w:val="16"/>
                <w:lang w:eastAsia="tr-TR"/>
              </w:rPr>
            </w:pPr>
            <w:r w:rsidRPr="00D92330">
              <w:rPr>
                <w:b/>
                <w:bCs/>
                <w:sz w:val="18"/>
                <w:szCs w:val="16"/>
                <w:lang w:eastAsia="tr-TR"/>
              </w:rPr>
              <w:t>-</w:t>
            </w:r>
          </w:p>
        </w:tc>
      </w:tr>
      <w:tr w:rsidR="00D92330" w:rsidRPr="00CB56EC" w14:paraId="2C17F0EA" w14:textId="77777777" w:rsidTr="00D92330">
        <w:trPr>
          <w:trHeight w:val="210"/>
        </w:trPr>
        <w:tc>
          <w:tcPr>
            <w:tcW w:w="3962" w:type="dxa"/>
            <w:shd w:val="clear" w:color="auto" w:fill="auto"/>
            <w:vAlign w:val="bottom"/>
            <w:hideMark/>
          </w:tcPr>
          <w:p w14:paraId="02455DAF" w14:textId="77777777" w:rsidR="00D92330" w:rsidRPr="00CB56EC" w:rsidRDefault="00D92330" w:rsidP="00D92330">
            <w:pPr>
              <w:ind w:firstLine="113"/>
              <w:rPr>
                <w:sz w:val="18"/>
                <w:szCs w:val="18"/>
                <w:lang w:eastAsia="tr-TR"/>
              </w:rPr>
            </w:pPr>
            <w:r w:rsidRPr="00CB56EC">
              <w:rPr>
                <w:sz w:val="18"/>
                <w:szCs w:val="18"/>
                <w:lang w:eastAsia="tr-TR"/>
              </w:rPr>
              <w:t xml:space="preserve"> İhracat Kredileri </w:t>
            </w:r>
          </w:p>
        </w:tc>
        <w:tc>
          <w:tcPr>
            <w:tcW w:w="1320" w:type="dxa"/>
            <w:shd w:val="clear" w:color="auto" w:fill="auto"/>
            <w:vAlign w:val="bottom"/>
            <w:hideMark/>
          </w:tcPr>
          <w:p w14:paraId="3A27A2CB" w14:textId="3C171D6F" w:rsidR="00D92330" w:rsidRPr="00CB56EC" w:rsidRDefault="00D92330" w:rsidP="00D92330">
            <w:pPr>
              <w:jc w:val="right"/>
              <w:rPr>
                <w:sz w:val="18"/>
                <w:szCs w:val="16"/>
                <w:lang w:eastAsia="tr-TR"/>
              </w:rPr>
            </w:pPr>
            <w:r w:rsidRPr="00B65C44">
              <w:rPr>
                <w:sz w:val="18"/>
                <w:szCs w:val="16"/>
                <w:lang w:eastAsia="tr-TR"/>
              </w:rPr>
              <w:t>376,245</w:t>
            </w:r>
          </w:p>
        </w:tc>
        <w:tc>
          <w:tcPr>
            <w:tcW w:w="1320" w:type="dxa"/>
            <w:shd w:val="clear" w:color="auto" w:fill="auto"/>
            <w:vAlign w:val="bottom"/>
            <w:hideMark/>
          </w:tcPr>
          <w:p w14:paraId="1D9D23A3" w14:textId="33281751" w:rsidR="00D92330" w:rsidRPr="00CB56EC" w:rsidRDefault="00D92330" w:rsidP="00D92330">
            <w:pPr>
              <w:jc w:val="right"/>
              <w:rPr>
                <w:sz w:val="18"/>
                <w:szCs w:val="16"/>
                <w:lang w:eastAsia="tr-TR"/>
              </w:rPr>
            </w:pPr>
            <w:r w:rsidRPr="00D92330">
              <w:rPr>
                <w:sz w:val="18"/>
                <w:szCs w:val="16"/>
                <w:lang w:eastAsia="tr-TR"/>
              </w:rPr>
              <w:t>-</w:t>
            </w:r>
          </w:p>
        </w:tc>
        <w:tc>
          <w:tcPr>
            <w:tcW w:w="1320" w:type="dxa"/>
            <w:shd w:val="clear" w:color="auto" w:fill="auto"/>
            <w:vAlign w:val="bottom"/>
            <w:hideMark/>
          </w:tcPr>
          <w:p w14:paraId="306CDF2F" w14:textId="1184E48A" w:rsidR="00D92330" w:rsidRPr="00CB56EC" w:rsidRDefault="00D92330" w:rsidP="00D92330">
            <w:pPr>
              <w:jc w:val="right"/>
              <w:rPr>
                <w:sz w:val="18"/>
                <w:szCs w:val="16"/>
                <w:lang w:eastAsia="tr-TR"/>
              </w:rPr>
            </w:pPr>
            <w:r w:rsidRPr="00D92330">
              <w:rPr>
                <w:sz w:val="18"/>
                <w:szCs w:val="16"/>
                <w:lang w:eastAsia="tr-TR"/>
              </w:rPr>
              <w:t>-</w:t>
            </w:r>
          </w:p>
        </w:tc>
        <w:tc>
          <w:tcPr>
            <w:tcW w:w="1320" w:type="dxa"/>
            <w:shd w:val="clear" w:color="auto" w:fill="auto"/>
            <w:vAlign w:val="bottom"/>
            <w:hideMark/>
          </w:tcPr>
          <w:p w14:paraId="5BBAE60A" w14:textId="6460F2D3" w:rsidR="00D92330" w:rsidRPr="00CB56EC" w:rsidRDefault="00D92330" w:rsidP="00D92330">
            <w:pPr>
              <w:jc w:val="right"/>
              <w:rPr>
                <w:sz w:val="18"/>
                <w:szCs w:val="16"/>
                <w:lang w:eastAsia="tr-TR"/>
              </w:rPr>
            </w:pPr>
            <w:r w:rsidRPr="00D92330">
              <w:rPr>
                <w:sz w:val="18"/>
                <w:szCs w:val="16"/>
                <w:lang w:eastAsia="tr-TR"/>
              </w:rPr>
              <w:t>-</w:t>
            </w:r>
          </w:p>
        </w:tc>
      </w:tr>
      <w:tr w:rsidR="00D92330" w:rsidRPr="00CB56EC" w14:paraId="04DE3A2E" w14:textId="77777777" w:rsidTr="00D92330">
        <w:trPr>
          <w:trHeight w:val="210"/>
        </w:trPr>
        <w:tc>
          <w:tcPr>
            <w:tcW w:w="3962" w:type="dxa"/>
            <w:shd w:val="clear" w:color="auto" w:fill="auto"/>
            <w:vAlign w:val="bottom"/>
            <w:hideMark/>
          </w:tcPr>
          <w:p w14:paraId="2D820E56" w14:textId="77777777" w:rsidR="00D92330" w:rsidRPr="00CB56EC" w:rsidRDefault="00D92330" w:rsidP="00D92330">
            <w:pPr>
              <w:ind w:firstLine="113"/>
              <w:rPr>
                <w:sz w:val="18"/>
                <w:szCs w:val="18"/>
                <w:lang w:eastAsia="tr-TR"/>
              </w:rPr>
            </w:pPr>
            <w:r w:rsidRPr="00CB56EC">
              <w:rPr>
                <w:sz w:val="18"/>
                <w:szCs w:val="18"/>
                <w:lang w:eastAsia="tr-TR"/>
              </w:rPr>
              <w:t xml:space="preserve"> İthalat Kredileri </w:t>
            </w:r>
          </w:p>
        </w:tc>
        <w:tc>
          <w:tcPr>
            <w:tcW w:w="1320" w:type="dxa"/>
            <w:shd w:val="clear" w:color="auto" w:fill="auto"/>
            <w:vAlign w:val="bottom"/>
            <w:hideMark/>
          </w:tcPr>
          <w:p w14:paraId="716CBE19" w14:textId="08156876" w:rsidR="00D92330" w:rsidRPr="00CB56EC" w:rsidRDefault="00D92330" w:rsidP="00D92330">
            <w:pPr>
              <w:jc w:val="right"/>
              <w:rPr>
                <w:sz w:val="18"/>
                <w:szCs w:val="16"/>
                <w:lang w:eastAsia="tr-TR"/>
              </w:rPr>
            </w:pPr>
            <w:r w:rsidRPr="00B65C44">
              <w:rPr>
                <w:sz w:val="18"/>
                <w:szCs w:val="16"/>
                <w:lang w:eastAsia="tr-TR"/>
              </w:rPr>
              <w:t>84,023</w:t>
            </w:r>
          </w:p>
        </w:tc>
        <w:tc>
          <w:tcPr>
            <w:tcW w:w="1320" w:type="dxa"/>
            <w:shd w:val="clear" w:color="auto" w:fill="auto"/>
            <w:vAlign w:val="bottom"/>
            <w:hideMark/>
          </w:tcPr>
          <w:p w14:paraId="73C5C282" w14:textId="37CD320E" w:rsidR="00D92330" w:rsidRPr="00CB56EC" w:rsidRDefault="00D92330" w:rsidP="00D92330">
            <w:pPr>
              <w:jc w:val="right"/>
              <w:rPr>
                <w:sz w:val="18"/>
                <w:szCs w:val="16"/>
                <w:lang w:eastAsia="tr-TR"/>
              </w:rPr>
            </w:pPr>
            <w:r w:rsidRPr="00D92330">
              <w:rPr>
                <w:sz w:val="18"/>
                <w:szCs w:val="16"/>
                <w:lang w:eastAsia="tr-TR"/>
              </w:rPr>
              <w:t>-</w:t>
            </w:r>
          </w:p>
        </w:tc>
        <w:tc>
          <w:tcPr>
            <w:tcW w:w="1320" w:type="dxa"/>
            <w:shd w:val="clear" w:color="auto" w:fill="auto"/>
            <w:vAlign w:val="bottom"/>
            <w:hideMark/>
          </w:tcPr>
          <w:p w14:paraId="04C3F821" w14:textId="3FFE6AE5" w:rsidR="00D92330" w:rsidRPr="00CB56EC" w:rsidRDefault="00D92330" w:rsidP="00D92330">
            <w:pPr>
              <w:jc w:val="right"/>
              <w:rPr>
                <w:sz w:val="18"/>
                <w:szCs w:val="16"/>
                <w:lang w:eastAsia="tr-TR"/>
              </w:rPr>
            </w:pPr>
            <w:r w:rsidRPr="00D92330">
              <w:rPr>
                <w:sz w:val="18"/>
                <w:szCs w:val="16"/>
                <w:lang w:eastAsia="tr-TR"/>
              </w:rPr>
              <w:t>-</w:t>
            </w:r>
          </w:p>
        </w:tc>
        <w:tc>
          <w:tcPr>
            <w:tcW w:w="1320" w:type="dxa"/>
            <w:shd w:val="clear" w:color="auto" w:fill="auto"/>
            <w:vAlign w:val="bottom"/>
            <w:hideMark/>
          </w:tcPr>
          <w:p w14:paraId="6D12CA0D" w14:textId="257053C0" w:rsidR="00D92330" w:rsidRPr="00CB56EC" w:rsidRDefault="00D92330" w:rsidP="00D92330">
            <w:pPr>
              <w:jc w:val="right"/>
              <w:rPr>
                <w:sz w:val="18"/>
                <w:szCs w:val="16"/>
                <w:lang w:eastAsia="tr-TR"/>
              </w:rPr>
            </w:pPr>
            <w:r w:rsidRPr="00D92330">
              <w:rPr>
                <w:sz w:val="18"/>
                <w:szCs w:val="16"/>
                <w:lang w:eastAsia="tr-TR"/>
              </w:rPr>
              <w:t>-</w:t>
            </w:r>
          </w:p>
        </w:tc>
      </w:tr>
      <w:tr w:rsidR="00D92330" w:rsidRPr="00CB56EC" w14:paraId="35FCCA3B" w14:textId="77777777" w:rsidTr="00D92330">
        <w:trPr>
          <w:trHeight w:val="210"/>
        </w:trPr>
        <w:tc>
          <w:tcPr>
            <w:tcW w:w="3962" w:type="dxa"/>
            <w:shd w:val="clear" w:color="auto" w:fill="auto"/>
            <w:vAlign w:val="bottom"/>
            <w:hideMark/>
          </w:tcPr>
          <w:p w14:paraId="5C6AA816" w14:textId="77777777" w:rsidR="00D92330" w:rsidRPr="00CB56EC" w:rsidRDefault="00D92330" w:rsidP="00D92330">
            <w:pPr>
              <w:ind w:firstLine="113"/>
              <w:rPr>
                <w:sz w:val="18"/>
                <w:szCs w:val="18"/>
                <w:lang w:eastAsia="tr-TR"/>
              </w:rPr>
            </w:pPr>
            <w:r w:rsidRPr="00CB56EC">
              <w:rPr>
                <w:sz w:val="18"/>
                <w:szCs w:val="18"/>
                <w:lang w:eastAsia="tr-TR"/>
              </w:rPr>
              <w:t xml:space="preserve"> İşletme Kredileri </w:t>
            </w:r>
          </w:p>
        </w:tc>
        <w:tc>
          <w:tcPr>
            <w:tcW w:w="1320" w:type="dxa"/>
            <w:shd w:val="clear" w:color="auto" w:fill="auto"/>
            <w:vAlign w:val="bottom"/>
            <w:hideMark/>
          </w:tcPr>
          <w:p w14:paraId="02BF48BC" w14:textId="6551AC2A" w:rsidR="00D92330" w:rsidRPr="00CB56EC" w:rsidRDefault="00D92330" w:rsidP="00D92330">
            <w:pPr>
              <w:jc w:val="right"/>
              <w:rPr>
                <w:sz w:val="18"/>
                <w:szCs w:val="16"/>
                <w:lang w:eastAsia="tr-TR"/>
              </w:rPr>
            </w:pPr>
            <w:r w:rsidRPr="00B65C44">
              <w:rPr>
                <w:sz w:val="18"/>
                <w:szCs w:val="16"/>
                <w:lang w:eastAsia="tr-TR"/>
              </w:rPr>
              <w:t>5,810,170</w:t>
            </w:r>
          </w:p>
        </w:tc>
        <w:tc>
          <w:tcPr>
            <w:tcW w:w="1320" w:type="dxa"/>
            <w:shd w:val="clear" w:color="auto" w:fill="auto"/>
            <w:vAlign w:val="bottom"/>
            <w:hideMark/>
          </w:tcPr>
          <w:p w14:paraId="7F56079F" w14:textId="7964E24C" w:rsidR="00D92330" w:rsidRPr="00CB56EC" w:rsidRDefault="00D92330" w:rsidP="00D92330">
            <w:pPr>
              <w:jc w:val="right"/>
              <w:rPr>
                <w:sz w:val="18"/>
                <w:szCs w:val="16"/>
                <w:lang w:eastAsia="tr-TR"/>
              </w:rPr>
            </w:pPr>
            <w:r w:rsidRPr="00B65C44">
              <w:rPr>
                <w:sz w:val="18"/>
                <w:szCs w:val="16"/>
                <w:lang w:eastAsia="tr-TR"/>
              </w:rPr>
              <w:t>37,636</w:t>
            </w:r>
          </w:p>
        </w:tc>
        <w:tc>
          <w:tcPr>
            <w:tcW w:w="1320" w:type="dxa"/>
            <w:shd w:val="clear" w:color="auto" w:fill="auto"/>
            <w:vAlign w:val="bottom"/>
            <w:hideMark/>
          </w:tcPr>
          <w:p w14:paraId="226F48DD" w14:textId="7A2E2D4A" w:rsidR="00D92330" w:rsidRPr="00CB56EC" w:rsidRDefault="00D92330" w:rsidP="00D92330">
            <w:pPr>
              <w:jc w:val="right"/>
              <w:rPr>
                <w:sz w:val="18"/>
                <w:szCs w:val="16"/>
                <w:lang w:eastAsia="tr-TR"/>
              </w:rPr>
            </w:pPr>
            <w:r w:rsidRPr="00D92330">
              <w:rPr>
                <w:sz w:val="18"/>
                <w:szCs w:val="16"/>
                <w:lang w:eastAsia="tr-TR"/>
              </w:rPr>
              <w:t>-</w:t>
            </w:r>
          </w:p>
        </w:tc>
        <w:tc>
          <w:tcPr>
            <w:tcW w:w="1320" w:type="dxa"/>
            <w:shd w:val="clear" w:color="auto" w:fill="auto"/>
            <w:vAlign w:val="bottom"/>
            <w:hideMark/>
          </w:tcPr>
          <w:p w14:paraId="224B18A2" w14:textId="1E89AF9B" w:rsidR="00D92330" w:rsidRPr="00CB56EC" w:rsidRDefault="00D92330" w:rsidP="00D92330">
            <w:pPr>
              <w:jc w:val="right"/>
              <w:rPr>
                <w:sz w:val="18"/>
                <w:szCs w:val="16"/>
                <w:lang w:eastAsia="tr-TR"/>
              </w:rPr>
            </w:pPr>
            <w:r w:rsidRPr="00D92330">
              <w:rPr>
                <w:sz w:val="18"/>
                <w:szCs w:val="16"/>
                <w:lang w:eastAsia="tr-TR"/>
              </w:rPr>
              <w:t>-</w:t>
            </w:r>
          </w:p>
        </w:tc>
      </w:tr>
      <w:tr w:rsidR="00D92330" w:rsidRPr="00CB56EC" w14:paraId="36E423CC" w14:textId="77777777" w:rsidTr="00D92330">
        <w:trPr>
          <w:trHeight w:val="210"/>
        </w:trPr>
        <w:tc>
          <w:tcPr>
            <w:tcW w:w="3962" w:type="dxa"/>
            <w:shd w:val="clear" w:color="auto" w:fill="auto"/>
            <w:vAlign w:val="bottom"/>
            <w:hideMark/>
          </w:tcPr>
          <w:p w14:paraId="3DE708EF" w14:textId="77777777" w:rsidR="00D92330" w:rsidRPr="00CB56EC" w:rsidRDefault="00D92330" w:rsidP="00D92330">
            <w:pPr>
              <w:ind w:firstLine="113"/>
              <w:rPr>
                <w:sz w:val="18"/>
                <w:szCs w:val="18"/>
                <w:lang w:eastAsia="tr-TR"/>
              </w:rPr>
            </w:pPr>
            <w:r w:rsidRPr="00CB56EC">
              <w:rPr>
                <w:sz w:val="18"/>
                <w:szCs w:val="18"/>
                <w:lang w:eastAsia="tr-TR"/>
              </w:rPr>
              <w:t xml:space="preserve"> Tüketici Kredileri </w:t>
            </w:r>
          </w:p>
        </w:tc>
        <w:tc>
          <w:tcPr>
            <w:tcW w:w="1320" w:type="dxa"/>
            <w:shd w:val="clear" w:color="auto" w:fill="auto"/>
            <w:vAlign w:val="bottom"/>
            <w:hideMark/>
          </w:tcPr>
          <w:p w14:paraId="634E87F2" w14:textId="0125E8FE" w:rsidR="00D92330" w:rsidRPr="00CB56EC" w:rsidRDefault="00D92330" w:rsidP="00D92330">
            <w:pPr>
              <w:jc w:val="right"/>
              <w:rPr>
                <w:sz w:val="18"/>
                <w:szCs w:val="16"/>
                <w:lang w:eastAsia="tr-TR"/>
              </w:rPr>
            </w:pPr>
            <w:r w:rsidRPr="00B65C44">
              <w:rPr>
                <w:sz w:val="18"/>
                <w:szCs w:val="16"/>
                <w:lang w:eastAsia="tr-TR"/>
              </w:rPr>
              <w:t>187,560</w:t>
            </w:r>
          </w:p>
        </w:tc>
        <w:tc>
          <w:tcPr>
            <w:tcW w:w="1320" w:type="dxa"/>
            <w:shd w:val="clear" w:color="auto" w:fill="auto"/>
            <w:vAlign w:val="bottom"/>
            <w:hideMark/>
          </w:tcPr>
          <w:p w14:paraId="56C247EC" w14:textId="00A5F5C8" w:rsidR="00D92330" w:rsidRPr="00CB56EC" w:rsidRDefault="00D92330" w:rsidP="00D92330">
            <w:pPr>
              <w:jc w:val="right"/>
              <w:rPr>
                <w:sz w:val="18"/>
                <w:szCs w:val="16"/>
                <w:lang w:eastAsia="tr-TR"/>
              </w:rPr>
            </w:pPr>
            <w:r w:rsidRPr="00B65C44">
              <w:rPr>
                <w:sz w:val="18"/>
                <w:szCs w:val="16"/>
                <w:lang w:eastAsia="tr-TR"/>
              </w:rPr>
              <w:t>4,744</w:t>
            </w:r>
          </w:p>
        </w:tc>
        <w:tc>
          <w:tcPr>
            <w:tcW w:w="1320" w:type="dxa"/>
            <w:shd w:val="clear" w:color="auto" w:fill="auto"/>
            <w:vAlign w:val="bottom"/>
            <w:hideMark/>
          </w:tcPr>
          <w:p w14:paraId="764E0FFC" w14:textId="20DA4384" w:rsidR="00D92330" w:rsidRPr="00CB56EC" w:rsidRDefault="00D92330" w:rsidP="00D92330">
            <w:pPr>
              <w:jc w:val="right"/>
              <w:rPr>
                <w:sz w:val="18"/>
                <w:szCs w:val="16"/>
                <w:lang w:eastAsia="tr-TR"/>
              </w:rPr>
            </w:pPr>
            <w:r w:rsidRPr="00B65C44">
              <w:rPr>
                <w:sz w:val="18"/>
                <w:szCs w:val="16"/>
                <w:lang w:eastAsia="tr-TR"/>
              </w:rPr>
              <w:t>3,117</w:t>
            </w:r>
          </w:p>
        </w:tc>
        <w:tc>
          <w:tcPr>
            <w:tcW w:w="1320" w:type="dxa"/>
            <w:shd w:val="clear" w:color="auto" w:fill="auto"/>
            <w:vAlign w:val="bottom"/>
            <w:hideMark/>
          </w:tcPr>
          <w:p w14:paraId="2BC81BED" w14:textId="36CA7790" w:rsidR="00D92330" w:rsidRPr="00CB56EC" w:rsidRDefault="00D92330" w:rsidP="00D92330">
            <w:pPr>
              <w:jc w:val="right"/>
              <w:rPr>
                <w:sz w:val="18"/>
                <w:szCs w:val="16"/>
                <w:lang w:eastAsia="tr-TR"/>
              </w:rPr>
            </w:pPr>
            <w:r w:rsidRPr="00D92330">
              <w:rPr>
                <w:sz w:val="18"/>
                <w:szCs w:val="16"/>
                <w:lang w:eastAsia="tr-TR"/>
              </w:rPr>
              <w:t>-</w:t>
            </w:r>
          </w:p>
        </w:tc>
      </w:tr>
      <w:tr w:rsidR="00D92330" w:rsidRPr="00CB56EC" w14:paraId="5D6AD8D6" w14:textId="77777777" w:rsidTr="00D92330">
        <w:trPr>
          <w:trHeight w:val="210"/>
        </w:trPr>
        <w:tc>
          <w:tcPr>
            <w:tcW w:w="3962" w:type="dxa"/>
            <w:shd w:val="clear" w:color="auto" w:fill="auto"/>
            <w:vAlign w:val="bottom"/>
            <w:hideMark/>
          </w:tcPr>
          <w:p w14:paraId="693E14A3" w14:textId="77777777" w:rsidR="00D92330" w:rsidRPr="00CB56EC" w:rsidRDefault="00D92330" w:rsidP="00D92330">
            <w:pPr>
              <w:ind w:firstLine="113"/>
              <w:rPr>
                <w:sz w:val="18"/>
                <w:szCs w:val="18"/>
                <w:lang w:eastAsia="tr-TR"/>
              </w:rPr>
            </w:pPr>
            <w:r w:rsidRPr="00CB56EC">
              <w:rPr>
                <w:sz w:val="18"/>
                <w:szCs w:val="18"/>
                <w:lang w:eastAsia="tr-TR"/>
              </w:rPr>
              <w:t xml:space="preserve"> Kredi Kartları </w:t>
            </w:r>
          </w:p>
        </w:tc>
        <w:tc>
          <w:tcPr>
            <w:tcW w:w="1320" w:type="dxa"/>
            <w:shd w:val="clear" w:color="auto" w:fill="auto"/>
            <w:vAlign w:val="bottom"/>
            <w:hideMark/>
          </w:tcPr>
          <w:p w14:paraId="0DAA8EA7" w14:textId="5700B9C6" w:rsidR="00D92330" w:rsidRPr="00CB56EC" w:rsidRDefault="00D92330" w:rsidP="00D92330">
            <w:pPr>
              <w:jc w:val="right"/>
              <w:rPr>
                <w:sz w:val="18"/>
                <w:szCs w:val="16"/>
                <w:lang w:eastAsia="tr-TR"/>
              </w:rPr>
            </w:pPr>
            <w:r w:rsidRPr="00B65C44">
              <w:rPr>
                <w:sz w:val="18"/>
                <w:szCs w:val="16"/>
                <w:lang w:eastAsia="tr-TR"/>
              </w:rPr>
              <w:t>14,282</w:t>
            </w:r>
          </w:p>
        </w:tc>
        <w:tc>
          <w:tcPr>
            <w:tcW w:w="1320" w:type="dxa"/>
            <w:shd w:val="clear" w:color="auto" w:fill="auto"/>
            <w:vAlign w:val="bottom"/>
            <w:hideMark/>
          </w:tcPr>
          <w:p w14:paraId="632F638C" w14:textId="2C40FE0C" w:rsidR="00D92330" w:rsidRPr="00CB56EC" w:rsidRDefault="00D92330" w:rsidP="00D92330">
            <w:pPr>
              <w:jc w:val="right"/>
              <w:rPr>
                <w:sz w:val="18"/>
                <w:szCs w:val="16"/>
                <w:lang w:eastAsia="tr-TR"/>
              </w:rPr>
            </w:pPr>
            <w:r w:rsidRPr="00D92330">
              <w:rPr>
                <w:sz w:val="18"/>
                <w:szCs w:val="16"/>
                <w:lang w:eastAsia="tr-TR"/>
              </w:rPr>
              <w:t>-</w:t>
            </w:r>
          </w:p>
        </w:tc>
        <w:tc>
          <w:tcPr>
            <w:tcW w:w="1320" w:type="dxa"/>
            <w:shd w:val="clear" w:color="auto" w:fill="auto"/>
            <w:vAlign w:val="bottom"/>
            <w:hideMark/>
          </w:tcPr>
          <w:p w14:paraId="2C0AEB9F" w14:textId="53796D2C" w:rsidR="00D92330" w:rsidRPr="00CB56EC" w:rsidRDefault="00D92330" w:rsidP="00D92330">
            <w:pPr>
              <w:jc w:val="right"/>
              <w:rPr>
                <w:sz w:val="18"/>
                <w:szCs w:val="16"/>
                <w:lang w:eastAsia="tr-TR"/>
              </w:rPr>
            </w:pPr>
            <w:r w:rsidRPr="00D92330">
              <w:rPr>
                <w:sz w:val="18"/>
                <w:szCs w:val="16"/>
                <w:lang w:eastAsia="tr-TR"/>
              </w:rPr>
              <w:t>-</w:t>
            </w:r>
          </w:p>
        </w:tc>
        <w:tc>
          <w:tcPr>
            <w:tcW w:w="1320" w:type="dxa"/>
            <w:shd w:val="clear" w:color="auto" w:fill="auto"/>
            <w:vAlign w:val="bottom"/>
            <w:hideMark/>
          </w:tcPr>
          <w:p w14:paraId="39FDEC9B" w14:textId="56A9D422" w:rsidR="00D92330" w:rsidRPr="00CB56EC" w:rsidRDefault="00D92330" w:rsidP="00D92330">
            <w:pPr>
              <w:jc w:val="right"/>
              <w:rPr>
                <w:sz w:val="18"/>
                <w:szCs w:val="16"/>
                <w:lang w:eastAsia="tr-TR"/>
              </w:rPr>
            </w:pPr>
            <w:r w:rsidRPr="00D92330">
              <w:rPr>
                <w:sz w:val="18"/>
                <w:szCs w:val="16"/>
                <w:lang w:eastAsia="tr-TR"/>
              </w:rPr>
              <w:t>-</w:t>
            </w:r>
          </w:p>
        </w:tc>
      </w:tr>
      <w:tr w:rsidR="00D92330" w:rsidRPr="00CB56EC" w14:paraId="45882DBF" w14:textId="77777777" w:rsidTr="00D92330">
        <w:trPr>
          <w:trHeight w:val="210"/>
        </w:trPr>
        <w:tc>
          <w:tcPr>
            <w:tcW w:w="3962" w:type="dxa"/>
            <w:shd w:val="clear" w:color="auto" w:fill="auto"/>
            <w:vAlign w:val="bottom"/>
            <w:hideMark/>
          </w:tcPr>
          <w:p w14:paraId="670D8479" w14:textId="77777777" w:rsidR="00D92330" w:rsidRPr="00CB56EC" w:rsidRDefault="00D92330" w:rsidP="00D92330">
            <w:pPr>
              <w:ind w:firstLine="113"/>
              <w:rPr>
                <w:sz w:val="18"/>
                <w:szCs w:val="18"/>
                <w:lang w:eastAsia="tr-TR"/>
              </w:rPr>
            </w:pPr>
            <w:r w:rsidRPr="00CB56EC">
              <w:rPr>
                <w:sz w:val="18"/>
                <w:szCs w:val="18"/>
                <w:lang w:eastAsia="tr-TR"/>
              </w:rPr>
              <w:t xml:space="preserve"> Mali Kesime Verilen Krediler </w:t>
            </w:r>
          </w:p>
        </w:tc>
        <w:tc>
          <w:tcPr>
            <w:tcW w:w="1320" w:type="dxa"/>
            <w:shd w:val="clear" w:color="auto" w:fill="auto"/>
            <w:vAlign w:val="bottom"/>
            <w:hideMark/>
          </w:tcPr>
          <w:p w14:paraId="0CA00408" w14:textId="3634E6E2" w:rsidR="00D92330" w:rsidRPr="00CB56EC" w:rsidRDefault="00D92330" w:rsidP="00D92330">
            <w:pPr>
              <w:jc w:val="right"/>
              <w:rPr>
                <w:sz w:val="18"/>
                <w:szCs w:val="16"/>
                <w:lang w:eastAsia="tr-TR"/>
              </w:rPr>
            </w:pPr>
            <w:r w:rsidRPr="00B65C44">
              <w:rPr>
                <w:sz w:val="18"/>
                <w:szCs w:val="16"/>
                <w:lang w:eastAsia="tr-TR"/>
              </w:rPr>
              <w:t>756,583</w:t>
            </w:r>
          </w:p>
        </w:tc>
        <w:tc>
          <w:tcPr>
            <w:tcW w:w="1320" w:type="dxa"/>
            <w:shd w:val="clear" w:color="auto" w:fill="auto"/>
            <w:vAlign w:val="bottom"/>
            <w:hideMark/>
          </w:tcPr>
          <w:p w14:paraId="71C753DC" w14:textId="213145A8" w:rsidR="00D92330" w:rsidRPr="00CB56EC" w:rsidRDefault="00D92330" w:rsidP="00D92330">
            <w:pPr>
              <w:jc w:val="right"/>
              <w:rPr>
                <w:sz w:val="18"/>
                <w:szCs w:val="16"/>
                <w:lang w:eastAsia="tr-TR"/>
              </w:rPr>
            </w:pPr>
            <w:r w:rsidRPr="00D92330">
              <w:rPr>
                <w:sz w:val="18"/>
                <w:szCs w:val="16"/>
                <w:lang w:eastAsia="tr-TR"/>
              </w:rPr>
              <w:t>-</w:t>
            </w:r>
          </w:p>
        </w:tc>
        <w:tc>
          <w:tcPr>
            <w:tcW w:w="1320" w:type="dxa"/>
            <w:shd w:val="clear" w:color="auto" w:fill="auto"/>
            <w:vAlign w:val="bottom"/>
            <w:hideMark/>
          </w:tcPr>
          <w:p w14:paraId="06E91E87" w14:textId="04A2B8CC" w:rsidR="00D92330" w:rsidRPr="00CB56EC" w:rsidRDefault="00D92330" w:rsidP="00D92330">
            <w:pPr>
              <w:jc w:val="right"/>
              <w:rPr>
                <w:sz w:val="18"/>
                <w:szCs w:val="16"/>
                <w:lang w:eastAsia="tr-TR"/>
              </w:rPr>
            </w:pPr>
            <w:r w:rsidRPr="00D92330">
              <w:rPr>
                <w:sz w:val="18"/>
                <w:szCs w:val="16"/>
                <w:lang w:eastAsia="tr-TR"/>
              </w:rPr>
              <w:t>-</w:t>
            </w:r>
          </w:p>
        </w:tc>
        <w:tc>
          <w:tcPr>
            <w:tcW w:w="1320" w:type="dxa"/>
            <w:shd w:val="clear" w:color="auto" w:fill="auto"/>
            <w:vAlign w:val="bottom"/>
            <w:hideMark/>
          </w:tcPr>
          <w:p w14:paraId="3844E168" w14:textId="70C876C9" w:rsidR="00D92330" w:rsidRPr="00CB56EC" w:rsidRDefault="00D92330" w:rsidP="00D92330">
            <w:pPr>
              <w:jc w:val="right"/>
              <w:rPr>
                <w:sz w:val="18"/>
                <w:szCs w:val="16"/>
                <w:lang w:eastAsia="tr-TR"/>
              </w:rPr>
            </w:pPr>
            <w:r w:rsidRPr="00D92330">
              <w:rPr>
                <w:sz w:val="18"/>
                <w:szCs w:val="16"/>
                <w:lang w:eastAsia="tr-TR"/>
              </w:rPr>
              <w:t>-</w:t>
            </w:r>
          </w:p>
        </w:tc>
      </w:tr>
      <w:tr w:rsidR="00D92330" w:rsidRPr="00CB56EC" w14:paraId="3332E18E" w14:textId="77777777" w:rsidTr="00D92330">
        <w:trPr>
          <w:trHeight w:val="210"/>
        </w:trPr>
        <w:tc>
          <w:tcPr>
            <w:tcW w:w="3962" w:type="dxa"/>
            <w:shd w:val="clear" w:color="auto" w:fill="auto"/>
            <w:vAlign w:val="bottom"/>
            <w:hideMark/>
          </w:tcPr>
          <w:p w14:paraId="144FBF7F" w14:textId="77777777" w:rsidR="00D92330" w:rsidRPr="00CB56EC" w:rsidRDefault="00D92330" w:rsidP="00D92330">
            <w:pPr>
              <w:ind w:firstLine="113"/>
              <w:rPr>
                <w:sz w:val="18"/>
                <w:szCs w:val="18"/>
                <w:lang w:eastAsia="tr-TR"/>
              </w:rPr>
            </w:pPr>
            <w:r w:rsidRPr="00CB56EC">
              <w:rPr>
                <w:sz w:val="18"/>
                <w:szCs w:val="18"/>
                <w:lang w:eastAsia="tr-TR"/>
              </w:rPr>
              <w:t xml:space="preserve"> Diğer  </w:t>
            </w:r>
          </w:p>
        </w:tc>
        <w:tc>
          <w:tcPr>
            <w:tcW w:w="1320" w:type="dxa"/>
            <w:shd w:val="clear" w:color="auto" w:fill="auto"/>
            <w:vAlign w:val="bottom"/>
            <w:hideMark/>
          </w:tcPr>
          <w:p w14:paraId="52722D13" w14:textId="76694AA0" w:rsidR="00D92330" w:rsidRPr="00CB56EC" w:rsidRDefault="00D92330" w:rsidP="00D92330">
            <w:pPr>
              <w:jc w:val="right"/>
              <w:rPr>
                <w:sz w:val="18"/>
                <w:szCs w:val="16"/>
                <w:lang w:eastAsia="tr-TR"/>
              </w:rPr>
            </w:pPr>
            <w:r w:rsidRPr="00B65C44">
              <w:rPr>
                <w:sz w:val="18"/>
                <w:szCs w:val="16"/>
                <w:lang w:eastAsia="tr-TR"/>
              </w:rPr>
              <w:t>53,242</w:t>
            </w:r>
          </w:p>
        </w:tc>
        <w:tc>
          <w:tcPr>
            <w:tcW w:w="1320" w:type="dxa"/>
            <w:shd w:val="clear" w:color="auto" w:fill="auto"/>
            <w:vAlign w:val="bottom"/>
            <w:hideMark/>
          </w:tcPr>
          <w:p w14:paraId="013805C0" w14:textId="5BE097A4" w:rsidR="00D92330" w:rsidRPr="00CB56EC" w:rsidRDefault="00D92330" w:rsidP="00D92330">
            <w:pPr>
              <w:jc w:val="right"/>
              <w:rPr>
                <w:sz w:val="18"/>
                <w:szCs w:val="16"/>
                <w:lang w:eastAsia="tr-TR"/>
              </w:rPr>
            </w:pPr>
            <w:r w:rsidRPr="00D92330">
              <w:rPr>
                <w:sz w:val="18"/>
                <w:szCs w:val="16"/>
                <w:lang w:eastAsia="tr-TR"/>
              </w:rPr>
              <w:t>-</w:t>
            </w:r>
          </w:p>
        </w:tc>
        <w:tc>
          <w:tcPr>
            <w:tcW w:w="1320" w:type="dxa"/>
            <w:shd w:val="clear" w:color="auto" w:fill="auto"/>
            <w:vAlign w:val="bottom"/>
            <w:hideMark/>
          </w:tcPr>
          <w:p w14:paraId="5D41540A" w14:textId="259A75AB" w:rsidR="00D92330" w:rsidRPr="00CB56EC" w:rsidRDefault="00D92330" w:rsidP="00D92330">
            <w:pPr>
              <w:jc w:val="right"/>
              <w:rPr>
                <w:sz w:val="18"/>
                <w:szCs w:val="16"/>
                <w:lang w:eastAsia="tr-TR"/>
              </w:rPr>
            </w:pPr>
            <w:r w:rsidRPr="00D92330">
              <w:rPr>
                <w:sz w:val="18"/>
                <w:szCs w:val="16"/>
                <w:lang w:eastAsia="tr-TR"/>
              </w:rPr>
              <w:t>-</w:t>
            </w:r>
          </w:p>
        </w:tc>
        <w:tc>
          <w:tcPr>
            <w:tcW w:w="1320" w:type="dxa"/>
            <w:shd w:val="clear" w:color="auto" w:fill="auto"/>
            <w:vAlign w:val="bottom"/>
            <w:hideMark/>
          </w:tcPr>
          <w:p w14:paraId="2E41F3CE" w14:textId="0621F40E" w:rsidR="00D92330" w:rsidRPr="00CB56EC" w:rsidRDefault="00D92330" w:rsidP="00D92330">
            <w:pPr>
              <w:jc w:val="right"/>
              <w:rPr>
                <w:sz w:val="18"/>
                <w:szCs w:val="16"/>
                <w:lang w:eastAsia="tr-TR"/>
              </w:rPr>
            </w:pPr>
            <w:r w:rsidRPr="00D92330">
              <w:rPr>
                <w:sz w:val="18"/>
                <w:szCs w:val="16"/>
                <w:lang w:eastAsia="tr-TR"/>
              </w:rPr>
              <w:t>-</w:t>
            </w:r>
          </w:p>
        </w:tc>
      </w:tr>
      <w:tr w:rsidR="00D92330" w:rsidRPr="00D92330" w14:paraId="05D5D20D" w14:textId="77777777" w:rsidTr="00D92330">
        <w:trPr>
          <w:trHeight w:val="223"/>
        </w:trPr>
        <w:tc>
          <w:tcPr>
            <w:tcW w:w="3962" w:type="dxa"/>
            <w:shd w:val="clear" w:color="auto" w:fill="auto"/>
            <w:vAlign w:val="bottom"/>
            <w:hideMark/>
          </w:tcPr>
          <w:p w14:paraId="4203D582" w14:textId="77777777" w:rsidR="00D92330" w:rsidRPr="00D92330" w:rsidRDefault="00D92330" w:rsidP="00D92330">
            <w:pPr>
              <w:rPr>
                <w:b/>
                <w:bCs/>
                <w:sz w:val="18"/>
                <w:szCs w:val="18"/>
                <w:lang w:eastAsia="tr-TR"/>
              </w:rPr>
            </w:pPr>
            <w:r w:rsidRPr="00D92330">
              <w:rPr>
                <w:b/>
                <w:bCs/>
                <w:sz w:val="18"/>
                <w:szCs w:val="18"/>
                <w:lang w:eastAsia="tr-TR"/>
              </w:rPr>
              <w:t>Diğer Alacaklar</w:t>
            </w:r>
          </w:p>
        </w:tc>
        <w:tc>
          <w:tcPr>
            <w:tcW w:w="1320" w:type="dxa"/>
            <w:shd w:val="clear" w:color="auto" w:fill="auto"/>
            <w:vAlign w:val="bottom"/>
            <w:hideMark/>
          </w:tcPr>
          <w:p w14:paraId="2822BCA9" w14:textId="0E52449A" w:rsidR="00D92330" w:rsidRPr="00D92330" w:rsidRDefault="00D92330" w:rsidP="00D92330">
            <w:pPr>
              <w:jc w:val="right"/>
              <w:rPr>
                <w:b/>
                <w:bCs/>
                <w:sz w:val="18"/>
                <w:szCs w:val="16"/>
                <w:lang w:eastAsia="tr-TR"/>
              </w:rPr>
            </w:pPr>
            <w:r w:rsidRPr="00D92330">
              <w:rPr>
                <w:b/>
                <w:bCs/>
                <w:sz w:val="18"/>
                <w:szCs w:val="16"/>
                <w:lang w:eastAsia="tr-TR"/>
              </w:rPr>
              <w:t>-</w:t>
            </w:r>
          </w:p>
        </w:tc>
        <w:tc>
          <w:tcPr>
            <w:tcW w:w="1320" w:type="dxa"/>
            <w:shd w:val="clear" w:color="auto" w:fill="auto"/>
            <w:vAlign w:val="bottom"/>
            <w:hideMark/>
          </w:tcPr>
          <w:p w14:paraId="57AC7077" w14:textId="7E2C877F" w:rsidR="00D92330" w:rsidRPr="00D92330" w:rsidRDefault="00D92330" w:rsidP="00D92330">
            <w:pPr>
              <w:jc w:val="right"/>
              <w:rPr>
                <w:b/>
                <w:bCs/>
                <w:sz w:val="18"/>
                <w:szCs w:val="16"/>
                <w:lang w:eastAsia="tr-TR"/>
              </w:rPr>
            </w:pPr>
            <w:r w:rsidRPr="00D92330">
              <w:rPr>
                <w:b/>
                <w:bCs/>
                <w:sz w:val="18"/>
                <w:szCs w:val="16"/>
                <w:lang w:eastAsia="tr-TR"/>
              </w:rPr>
              <w:t>-</w:t>
            </w:r>
          </w:p>
        </w:tc>
        <w:tc>
          <w:tcPr>
            <w:tcW w:w="1320" w:type="dxa"/>
            <w:shd w:val="clear" w:color="auto" w:fill="auto"/>
            <w:vAlign w:val="bottom"/>
            <w:hideMark/>
          </w:tcPr>
          <w:p w14:paraId="0D63739A" w14:textId="6096620A" w:rsidR="00D92330" w:rsidRPr="00D92330" w:rsidRDefault="00D92330" w:rsidP="00D92330">
            <w:pPr>
              <w:jc w:val="right"/>
              <w:rPr>
                <w:b/>
                <w:bCs/>
                <w:sz w:val="18"/>
                <w:szCs w:val="16"/>
                <w:lang w:eastAsia="tr-TR"/>
              </w:rPr>
            </w:pPr>
            <w:r w:rsidRPr="00D92330">
              <w:rPr>
                <w:b/>
                <w:bCs/>
                <w:sz w:val="18"/>
                <w:szCs w:val="16"/>
                <w:lang w:eastAsia="tr-TR"/>
              </w:rPr>
              <w:t>-</w:t>
            </w:r>
          </w:p>
        </w:tc>
        <w:tc>
          <w:tcPr>
            <w:tcW w:w="1320" w:type="dxa"/>
            <w:shd w:val="clear" w:color="auto" w:fill="auto"/>
            <w:vAlign w:val="bottom"/>
            <w:hideMark/>
          </w:tcPr>
          <w:p w14:paraId="3B56A3C7" w14:textId="0B2358B1" w:rsidR="00D92330" w:rsidRPr="00D92330" w:rsidRDefault="00D92330" w:rsidP="00D92330">
            <w:pPr>
              <w:jc w:val="right"/>
              <w:rPr>
                <w:b/>
                <w:bCs/>
                <w:sz w:val="18"/>
                <w:szCs w:val="16"/>
                <w:lang w:eastAsia="tr-TR"/>
              </w:rPr>
            </w:pPr>
            <w:r w:rsidRPr="00D92330">
              <w:rPr>
                <w:b/>
                <w:bCs/>
                <w:sz w:val="18"/>
                <w:szCs w:val="16"/>
                <w:lang w:eastAsia="tr-TR"/>
              </w:rPr>
              <w:t>-</w:t>
            </w:r>
          </w:p>
        </w:tc>
      </w:tr>
      <w:tr w:rsidR="00D92330" w:rsidRPr="00D92330" w14:paraId="03BD038E" w14:textId="77777777" w:rsidTr="00D92330">
        <w:trPr>
          <w:trHeight w:val="223"/>
        </w:trPr>
        <w:tc>
          <w:tcPr>
            <w:tcW w:w="3962" w:type="dxa"/>
            <w:shd w:val="clear" w:color="auto" w:fill="auto"/>
            <w:vAlign w:val="bottom"/>
            <w:hideMark/>
          </w:tcPr>
          <w:p w14:paraId="76E7FE82" w14:textId="77777777" w:rsidR="00D92330" w:rsidRPr="00D92330" w:rsidRDefault="00D92330" w:rsidP="00D92330">
            <w:pPr>
              <w:rPr>
                <w:b/>
                <w:bCs/>
                <w:sz w:val="18"/>
                <w:szCs w:val="18"/>
                <w:lang w:eastAsia="tr-TR"/>
              </w:rPr>
            </w:pPr>
            <w:r w:rsidRPr="00D92330">
              <w:rPr>
                <w:b/>
                <w:bCs/>
                <w:sz w:val="18"/>
                <w:szCs w:val="18"/>
                <w:lang w:eastAsia="tr-TR"/>
              </w:rPr>
              <w:t>Toplam</w:t>
            </w:r>
          </w:p>
        </w:tc>
        <w:tc>
          <w:tcPr>
            <w:tcW w:w="1320" w:type="dxa"/>
            <w:shd w:val="clear" w:color="auto" w:fill="auto"/>
            <w:vAlign w:val="bottom"/>
            <w:hideMark/>
          </w:tcPr>
          <w:p w14:paraId="3D1BAD80" w14:textId="4BC33801" w:rsidR="00D92330" w:rsidRPr="00D92330" w:rsidRDefault="00D92330" w:rsidP="00D92330">
            <w:pPr>
              <w:jc w:val="right"/>
              <w:rPr>
                <w:b/>
                <w:bCs/>
                <w:sz w:val="18"/>
                <w:szCs w:val="16"/>
                <w:lang w:eastAsia="tr-TR"/>
              </w:rPr>
            </w:pPr>
            <w:r w:rsidRPr="00B65C44">
              <w:rPr>
                <w:b/>
                <w:bCs/>
                <w:sz w:val="18"/>
                <w:szCs w:val="16"/>
                <w:lang w:eastAsia="tr-TR"/>
              </w:rPr>
              <w:t>7,282,105</w:t>
            </w:r>
          </w:p>
        </w:tc>
        <w:tc>
          <w:tcPr>
            <w:tcW w:w="1320" w:type="dxa"/>
            <w:shd w:val="clear" w:color="auto" w:fill="auto"/>
            <w:vAlign w:val="bottom"/>
            <w:hideMark/>
          </w:tcPr>
          <w:p w14:paraId="69DBCD1B" w14:textId="42E5239F" w:rsidR="00D92330" w:rsidRPr="00D92330" w:rsidRDefault="00D92330" w:rsidP="00D92330">
            <w:pPr>
              <w:jc w:val="right"/>
              <w:rPr>
                <w:b/>
                <w:bCs/>
                <w:sz w:val="18"/>
                <w:szCs w:val="16"/>
                <w:lang w:eastAsia="tr-TR"/>
              </w:rPr>
            </w:pPr>
            <w:r w:rsidRPr="00B65C44">
              <w:rPr>
                <w:b/>
                <w:bCs/>
                <w:sz w:val="18"/>
                <w:szCs w:val="16"/>
                <w:lang w:eastAsia="tr-TR"/>
              </w:rPr>
              <w:t>42,380</w:t>
            </w:r>
          </w:p>
        </w:tc>
        <w:tc>
          <w:tcPr>
            <w:tcW w:w="1320" w:type="dxa"/>
            <w:shd w:val="clear" w:color="auto" w:fill="auto"/>
            <w:vAlign w:val="bottom"/>
            <w:hideMark/>
          </w:tcPr>
          <w:p w14:paraId="30587B32" w14:textId="36689F2E" w:rsidR="00D92330" w:rsidRPr="00D92330" w:rsidRDefault="00D92330" w:rsidP="00D92330">
            <w:pPr>
              <w:jc w:val="right"/>
              <w:rPr>
                <w:b/>
                <w:bCs/>
                <w:sz w:val="18"/>
                <w:szCs w:val="16"/>
                <w:lang w:eastAsia="tr-TR"/>
              </w:rPr>
            </w:pPr>
            <w:r w:rsidRPr="00B65C44">
              <w:rPr>
                <w:b/>
                <w:bCs/>
                <w:sz w:val="18"/>
                <w:szCs w:val="16"/>
                <w:lang w:eastAsia="tr-TR"/>
              </w:rPr>
              <w:t>3,117</w:t>
            </w:r>
          </w:p>
        </w:tc>
        <w:tc>
          <w:tcPr>
            <w:tcW w:w="1320" w:type="dxa"/>
            <w:shd w:val="clear" w:color="auto" w:fill="auto"/>
            <w:vAlign w:val="bottom"/>
            <w:hideMark/>
          </w:tcPr>
          <w:p w14:paraId="4D7B06B4" w14:textId="73CAE9C2" w:rsidR="00D92330" w:rsidRPr="00D92330" w:rsidRDefault="00D92330" w:rsidP="00D92330">
            <w:pPr>
              <w:jc w:val="right"/>
              <w:rPr>
                <w:b/>
                <w:bCs/>
                <w:sz w:val="18"/>
                <w:szCs w:val="16"/>
                <w:lang w:eastAsia="tr-TR"/>
              </w:rPr>
            </w:pPr>
            <w:r w:rsidRPr="00D92330">
              <w:rPr>
                <w:b/>
                <w:bCs/>
                <w:sz w:val="18"/>
                <w:szCs w:val="16"/>
                <w:lang w:eastAsia="tr-TR"/>
              </w:rPr>
              <w:t>-</w:t>
            </w:r>
          </w:p>
        </w:tc>
      </w:tr>
    </w:tbl>
    <w:p w14:paraId="053E221A" w14:textId="77777777" w:rsidR="00D27900" w:rsidRPr="00CB56EC" w:rsidRDefault="00D27900" w:rsidP="00D27900">
      <w:pPr>
        <w:tabs>
          <w:tab w:val="num" w:pos="0"/>
        </w:tabs>
        <w:autoSpaceDE w:val="0"/>
        <w:autoSpaceDN w:val="0"/>
        <w:adjustRightInd w:val="0"/>
        <w:rPr>
          <w: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962"/>
        <w:gridCol w:w="1320"/>
        <w:gridCol w:w="1320"/>
        <w:gridCol w:w="1320"/>
        <w:gridCol w:w="1320"/>
      </w:tblGrid>
      <w:tr w:rsidR="00FD3EEB" w:rsidRPr="00CB56EC" w14:paraId="24843AC9" w14:textId="77777777" w:rsidTr="00DE4860">
        <w:trPr>
          <w:trHeight w:val="112"/>
        </w:trPr>
        <w:tc>
          <w:tcPr>
            <w:tcW w:w="3962" w:type="dxa"/>
            <w:vMerge w:val="restart"/>
            <w:shd w:val="clear" w:color="auto" w:fill="auto"/>
            <w:vAlign w:val="center"/>
            <w:hideMark/>
          </w:tcPr>
          <w:p w14:paraId="300D85FD" w14:textId="19E3B9F3" w:rsidR="00FD3EEB" w:rsidRPr="00CB56EC" w:rsidRDefault="00FD3EEB" w:rsidP="00263254">
            <w:pPr>
              <w:rPr>
                <w:b/>
                <w:bCs/>
                <w:sz w:val="18"/>
                <w:szCs w:val="18"/>
                <w:lang w:eastAsia="tr-TR"/>
              </w:rPr>
            </w:pPr>
            <w:r w:rsidRPr="00CB56EC">
              <w:rPr>
                <w:b/>
                <w:bCs/>
                <w:sz w:val="18"/>
                <w:szCs w:val="18"/>
                <w:lang w:eastAsia="tr-TR"/>
              </w:rPr>
              <w:t>Önceki Dönem</w:t>
            </w:r>
          </w:p>
          <w:p w14:paraId="11DA0CBC" w14:textId="77777777" w:rsidR="00FD3EEB" w:rsidRPr="00CB56EC" w:rsidRDefault="00FD3EEB" w:rsidP="00263254">
            <w:pPr>
              <w:rPr>
                <w:b/>
                <w:bCs/>
                <w:sz w:val="18"/>
                <w:szCs w:val="18"/>
                <w:lang w:eastAsia="tr-TR"/>
              </w:rPr>
            </w:pPr>
          </w:p>
          <w:p w14:paraId="75274942" w14:textId="77777777" w:rsidR="00FD3EEB" w:rsidRPr="00CB56EC" w:rsidRDefault="00FD3EEB" w:rsidP="00263254">
            <w:pPr>
              <w:rPr>
                <w:b/>
                <w:bCs/>
                <w:sz w:val="18"/>
                <w:szCs w:val="18"/>
                <w:lang w:eastAsia="tr-TR"/>
              </w:rPr>
            </w:pPr>
            <w:r w:rsidRPr="00CB56EC">
              <w:rPr>
                <w:b/>
                <w:bCs/>
                <w:sz w:val="18"/>
                <w:szCs w:val="18"/>
                <w:lang w:eastAsia="tr-TR"/>
              </w:rPr>
              <w:t>Nakdi Krediler</w:t>
            </w:r>
          </w:p>
        </w:tc>
        <w:tc>
          <w:tcPr>
            <w:tcW w:w="1320" w:type="dxa"/>
            <w:vMerge w:val="restart"/>
            <w:shd w:val="clear" w:color="auto" w:fill="auto"/>
            <w:vAlign w:val="bottom"/>
            <w:hideMark/>
          </w:tcPr>
          <w:p w14:paraId="7F325552" w14:textId="77777777" w:rsidR="00FD3EEB" w:rsidRPr="00CB56EC" w:rsidRDefault="00FD3EEB" w:rsidP="00EA2107">
            <w:pPr>
              <w:jc w:val="right"/>
              <w:rPr>
                <w:b/>
                <w:bCs/>
                <w:sz w:val="18"/>
                <w:szCs w:val="18"/>
                <w:lang w:eastAsia="tr-TR"/>
              </w:rPr>
            </w:pPr>
            <w:r w:rsidRPr="00CB56EC">
              <w:rPr>
                <w:b/>
                <w:bCs/>
                <w:sz w:val="18"/>
                <w:szCs w:val="18"/>
                <w:lang w:eastAsia="tr-TR"/>
              </w:rPr>
              <w:t>Standart Nitelikli Krediler</w:t>
            </w:r>
          </w:p>
        </w:tc>
        <w:tc>
          <w:tcPr>
            <w:tcW w:w="3960" w:type="dxa"/>
            <w:gridSpan w:val="3"/>
            <w:shd w:val="clear" w:color="auto" w:fill="auto"/>
            <w:vAlign w:val="bottom"/>
          </w:tcPr>
          <w:p w14:paraId="49001DCE" w14:textId="77777777" w:rsidR="00FD3EEB" w:rsidRPr="00CB56EC" w:rsidRDefault="00FD3EEB" w:rsidP="00EA2107">
            <w:pPr>
              <w:jc w:val="right"/>
              <w:rPr>
                <w:b/>
                <w:bCs/>
                <w:sz w:val="18"/>
                <w:szCs w:val="18"/>
                <w:lang w:eastAsia="tr-TR"/>
              </w:rPr>
            </w:pPr>
            <w:r w:rsidRPr="00CB56EC">
              <w:rPr>
                <w:b/>
                <w:bCs/>
                <w:sz w:val="18"/>
                <w:szCs w:val="18"/>
                <w:lang w:eastAsia="tr-TR"/>
              </w:rPr>
              <w:t>Yakın İzlemedeki Krediler</w:t>
            </w:r>
          </w:p>
        </w:tc>
      </w:tr>
      <w:tr w:rsidR="00FD3EEB" w:rsidRPr="00CB56EC" w14:paraId="46242CAA" w14:textId="77777777" w:rsidTr="00DE4860">
        <w:trPr>
          <w:trHeight w:val="172"/>
        </w:trPr>
        <w:tc>
          <w:tcPr>
            <w:tcW w:w="3962" w:type="dxa"/>
            <w:vMerge/>
            <w:shd w:val="clear" w:color="auto" w:fill="auto"/>
            <w:vAlign w:val="center"/>
            <w:hideMark/>
          </w:tcPr>
          <w:p w14:paraId="7FCFE76A" w14:textId="77777777" w:rsidR="00FD3EEB" w:rsidRPr="00CB56EC" w:rsidRDefault="00FD3EEB" w:rsidP="00263254">
            <w:pPr>
              <w:rPr>
                <w:b/>
                <w:bCs/>
                <w:sz w:val="18"/>
                <w:szCs w:val="18"/>
                <w:lang w:eastAsia="tr-TR"/>
              </w:rPr>
            </w:pPr>
          </w:p>
        </w:tc>
        <w:tc>
          <w:tcPr>
            <w:tcW w:w="1320" w:type="dxa"/>
            <w:vMerge/>
            <w:shd w:val="clear" w:color="auto" w:fill="auto"/>
            <w:vAlign w:val="bottom"/>
            <w:hideMark/>
          </w:tcPr>
          <w:p w14:paraId="65EDC8C3" w14:textId="77777777" w:rsidR="00FD3EEB" w:rsidRPr="00CB56EC" w:rsidRDefault="00FD3EEB" w:rsidP="00EA2107">
            <w:pPr>
              <w:jc w:val="right"/>
              <w:rPr>
                <w:b/>
                <w:bCs/>
                <w:sz w:val="18"/>
                <w:szCs w:val="18"/>
                <w:lang w:eastAsia="tr-TR"/>
              </w:rPr>
            </w:pPr>
          </w:p>
        </w:tc>
        <w:tc>
          <w:tcPr>
            <w:tcW w:w="1320" w:type="dxa"/>
            <w:vMerge w:val="restart"/>
            <w:shd w:val="clear" w:color="auto" w:fill="auto"/>
            <w:vAlign w:val="bottom"/>
            <w:hideMark/>
          </w:tcPr>
          <w:p w14:paraId="6E3BD966" w14:textId="77777777" w:rsidR="00FD3EEB" w:rsidRPr="00CB56EC" w:rsidRDefault="00FD3EEB" w:rsidP="00EA2107">
            <w:pPr>
              <w:jc w:val="right"/>
              <w:rPr>
                <w:b/>
                <w:bCs/>
                <w:sz w:val="18"/>
                <w:szCs w:val="18"/>
                <w:lang w:eastAsia="tr-TR"/>
              </w:rPr>
            </w:pPr>
            <w:r w:rsidRPr="00CB56EC">
              <w:rPr>
                <w:b/>
                <w:bCs/>
                <w:sz w:val="18"/>
                <w:szCs w:val="18"/>
                <w:lang w:eastAsia="tr-TR"/>
              </w:rPr>
              <w:t>Yeniden Yapılandırma Kapsamında Yer Almayanlar</w:t>
            </w:r>
          </w:p>
        </w:tc>
        <w:tc>
          <w:tcPr>
            <w:tcW w:w="2640" w:type="dxa"/>
            <w:gridSpan w:val="2"/>
            <w:shd w:val="clear" w:color="auto" w:fill="auto"/>
            <w:noWrap/>
            <w:vAlign w:val="bottom"/>
            <w:hideMark/>
          </w:tcPr>
          <w:p w14:paraId="091001DD" w14:textId="77777777" w:rsidR="00FD3EEB" w:rsidRPr="00CB56EC" w:rsidRDefault="00FD3EEB" w:rsidP="00EA2107">
            <w:pPr>
              <w:jc w:val="right"/>
              <w:rPr>
                <w:b/>
                <w:bCs/>
                <w:sz w:val="18"/>
                <w:szCs w:val="18"/>
                <w:lang w:eastAsia="tr-TR"/>
              </w:rPr>
            </w:pPr>
            <w:r w:rsidRPr="00CB56EC">
              <w:rPr>
                <w:b/>
                <w:bCs/>
                <w:sz w:val="18"/>
                <w:szCs w:val="18"/>
                <w:lang w:eastAsia="tr-TR"/>
              </w:rPr>
              <w:t>Yeniden Yapılandırılanlar</w:t>
            </w:r>
          </w:p>
        </w:tc>
      </w:tr>
      <w:tr w:rsidR="00FD3EEB" w:rsidRPr="00CB56EC" w14:paraId="27B0552B" w14:textId="77777777" w:rsidTr="00DE4860">
        <w:trPr>
          <w:trHeight w:val="530"/>
        </w:trPr>
        <w:tc>
          <w:tcPr>
            <w:tcW w:w="3962" w:type="dxa"/>
            <w:vMerge/>
            <w:shd w:val="clear" w:color="auto" w:fill="auto"/>
            <w:vAlign w:val="center"/>
            <w:hideMark/>
          </w:tcPr>
          <w:p w14:paraId="74D24421" w14:textId="77777777" w:rsidR="00FD3EEB" w:rsidRPr="00CB56EC" w:rsidRDefault="00FD3EEB" w:rsidP="00263254">
            <w:pPr>
              <w:rPr>
                <w:b/>
                <w:bCs/>
                <w:sz w:val="18"/>
                <w:szCs w:val="18"/>
                <w:lang w:eastAsia="tr-TR"/>
              </w:rPr>
            </w:pPr>
          </w:p>
        </w:tc>
        <w:tc>
          <w:tcPr>
            <w:tcW w:w="1320" w:type="dxa"/>
            <w:vMerge/>
            <w:shd w:val="clear" w:color="auto" w:fill="auto"/>
            <w:vAlign w:val="bottom"/>
            <w:hideMark/>
          </w:tcPr>
          <w:p w14:paraId="418CA60A" w14:textId="77777777" w:rsidR="00FD3EEB" w:rsidRPr="00CB56EC" w:rsidRDefault="00FD3EEB" w:rsidP="00EA2107">
            <w:pPr>
              <w:jc w:val="right"/>
              <w:rPr>
                <w:b/>
                <w:bCs/>
                <w:sz w:val="18"/>
                <w:szCs w:val="18"/>
                <w:lang w:eastAsia="tr-TR"/>
              </w:rPr>
            </w:pPr>
          </w:p>
        </w:tc>
        <w:tc>
          <w:tcPr>
            <w:tcW w:w="1320" w:type="dxa"/>
            <w:vMerge/>
            <w:shd w:val="clear" w:color="auto" w:fill="auto"/>
            <w:vAlign w:val="bottom"/>
            <w:hideMark/>
          </w:tcPr>
          <w:p w14:paraId="4BCAB7CE" w14:textId="77777777" w:rsidR="00FD3EEB" w:rsidRPr="00CB56EC" w:rsidRDefault="00FD3EEB" w:rsidP="00EA2107">
            <w:pPr>
              <w:jc w:val="right"/>
              <w:rPr>
                <w:b/>
                <w:bCs/>
                <w:sz w:val="18"/>
                <w:szCs w:val="18"/>
                <w:lang w:eastAsia="tr-TR"/>
              </w:rPr>
            </w:pPr>
          </w:p>
        </w:tc>
        <w:tc>
          <w:tcPr>
            <w:tcW w:w="1320" w:type="dxa"/>
            <w:shd w:val="clear" w:color="auto" w:fill="auto"/>
            <w:vAlign w:val="bottom"/>
            <w:hideMark/>
          </w:tcPr>
          <w:p w14:paraId="3AFA4270" w14:textId="77777777" w:rsidR="00FD3EEB" w:rsidRPr="00CB56EC" w:rsidRDefault="00FD3EEB" w:rsidP="00EA2107">
            <w:pPr>
              <w:jc w:val="right"/>
              <w:rPr>
                <w:b/>
                <w:bCs/>
                <w:sz w:val="18"/>
                <w:szCs w:val="18"/>
                <w:lang w:eastAsia="tr-TR"/>
              </w:rPr>
            </w:pPr>
            <w:r w:rsidRPr="00CB56EC">
              <w:rPr>
                <w:b/>
                <w:bCs/>
                <w:sz w:val="18"/>
                <w:szCs w:val="18"/>
                <w:lang w:eastAsia="tr-TR"/>
              </w:rPr>
              <w:t>Sözleşme Koşullarında Değişiklik</w:t>
            </w:r>
          </w:p>
        </w:tc>
        <w:tc>
          <w:tcPr>
            <w:tcW w:w="1320" w:type="dxa"/>
            <w:shd w:val="clear" w:color="auto" w:fill="auto"/>
            <w:vAlign w:val="bottom"/>
            <w:hideMark/>
          </w:tcPr>
          <w:p w14:paraId="2DD38C0B" w14:textId="77777777" w:rsidR="00FD3EEB" w:rsidRPr="00CB56EC" w:rsidRDefault="00FD3EEB" w:rsidP="00EA2107">
            <w:pPr>
              <w:jc w:val="right"/>
              <w:rPr>
                <w:b/>
                <w:bCs/>
                <w:sz w:val="18"/>
                <w:szCs w:val="18"/>
                <w:lang w:eastAsia="tr-TR"/>
              </w:rPr>
            </w:pPr>
            <w:r w:rsidRPr="00CB56EC">
              <w:rPr>
                <w:b/>
                <w:bCs/>
                <w:sz w:val="18"/>
                <w:szCs w:val="18"/>
                <w:lang w:eastAsia="tr-TR"/>
              </w:rPr>
              <w:t>Yeniden Finansman</w:t>
            </w:r>
          </w:p>
        </w:tc>
      </w:tr>
      <w:tr w:rsidR="0026174E" w:rsidRPr="00CB56EC" w14:paraId="4AA6D223" w14:textId="77777777" w:rsidTr="00DE4860">
        <w:trPr>
          <w:trHeight w:val="210"/>
        </w:trPr>
        <w:tc>
          <w:tcPr>
            <w:tcW w:w="3962" w:type="dxa"/>
            <w:shd w:val="clear" w:color="auto" w:fill="auto"/>
            <w:vAlign w:val="bottom"/>
            <w:hideMark/>
          </w:tcPr>
          <w:p w14:paraId="32C01DED" w14:textId="77777777" w:rsidR="0026174E" w:rsidRPr="00CB56EC" w:rsidRDefault="0026174E" w:rsidP="0026174E">
            <w:pPr>
              <w:rPr>
                <w:b/>
                <w:bCs/>
                <w:sz w:val="18"/>
                <w:szCs w:val="18"/>
                <w:lang w:eastAsia="tr-TR"/>
              </w:rPr>
            </w:pPr>
            <w:r w:rsidRPr="00CB56EC">
              <w:rPr>
                <w:b/>
                <w:bCs/>
                <w:sz w:val="18"/>
                <w:szCs w:val="18"/>
                <w:lang w:eastAsia="tr-TR"/>
              </w:rPr>
              <w:t>Krediler</w:t>
            </w:r>
          </w:p>
        </w:tc>
        <w:tc>
          <w:tcPr>
            <w:tcW w:w="1320" w:type="dxa"/>
            <w:shd w:val="clear" w:color="auto" w:fill="auto"/>
            <w:vAlign w:val="bottom"/>
            <w:hideMark/>
          </w:tcPr>
          <w:p w14:paraId="0F48D5A2" w14:textId="6E9902C1" w:rsidR="0026174E" w:rsidRPr="00CB56EC" w:rsidRDefault="0026174E" w:rsidP="0026174E">
            <w:pPr>
              <w:jc w:val="right"/>
              <w:rPr>
                <w:b/>
              </w:rPr>
            </w:pPr>
            <w:r w:rsidRPr="00220F02">
              <w:rPr>
                <w:b/>
                <w:bCs/>
                <w:sz w:val="18"/>
                <w:szCs w:val="16"/>
                <w:lang w:eastAsia="tr-TR"/>
              </w:rPr>
              <w:t>7,243,262</w:t>
            </w:r>
          </w:p>
        </w:tc>
        <w:tc>
          <w:tcPr>
            <w:tcW w:w="1320" w:type="dxa"/>
            <w:shd w:val="clear" w:color="auto" w:fill="auto"/>
            <w:vAlign w:val="bottom"/>
            <w:hideMark/>
          </w:tcPr>
          <w:p w14:paraId="783854BB" w14:textId="7BBEF157" w:rsidR="0026174E" w:rsidRPr="00CB56EC" w:rsidRDefault="0026174E" w:rsidP="0026174E">
            <w:pPr>
              <w:jc w:val="right"/>
              <w:rPr>
                <w:b/>
              </w:rPr>
            </w:pPr>
            <w:r w:rsidRPr="00220F02">
              <w:rPr>
                <w:b/>
                <w:bCs/>
                <w:sz w:val="18"/>
                <w:szCs w:val="16"/>
                <w:lang w:eastAsia="tr-TR"/>
              </w:rPr>
              <w:t>60,824</w:t>
            </w:r>
          </w:p>
        </w:tc>
        <w:tc>
          <w:tcPr>
            <w:tcW w:w="1320" w:type="dxa"/>
            <w:shd w:val="clear" w:color="auto" w:fill="auto"/>
            <w:vAlign w:val="bottom"/>
            <w:hideMark/>
          </w:tcPr>
          <w:p w14:paraId="24178292" w14:textId="412B50CF" w:rsidR="0026174E" w:rsidRPr="00CB56EC" w:rsidRDefault="0026174E" w:rsidP="0026174E">
            <w:pPr>
              <w:jc w:val="right"/>
              <w:rPr>
                <w:b/>
              </w:rPr>
            </w:pPr>
            <w:r w:rsidRPr="00220F02">
              <w:rPr>
                <w:b/>
                <w:bCs/>
                <w:sz w:val="18"/>
                <w:szCs w:val="16"/>
                <w:lang w:eastAsia="tr-TR"/>
              </w:rPr>
              <w:t>2,343</w:t>
            </w:r>
          </w:p>
        </w:tc>
        <w:tc>
          <w:tcPr>
            <w:tcW w:w="1320" w:type="dxa"/>
            <w:shd w:val="clear" w:color="auto" w:fill="auto"/>
            <w:vAlign w:val="bottom"/>
            <w:hideMark/>
          </w:tcPr>
          <w:p w14:paraId="34F8DF99" w14:textId="50A05606" w:rsidR="0026174E" w:rsidRPr="00CB56EC" w:rsidRDefault="0026174E" w:rsidP="0026174E">
            <w:pPr>
              <w:jc w:val="right"/>
              <w:rPr>
                <w:b/>
              </w:rPr>
            </w:pPr>
            <w:r w:rsidRPr="003E4100">
              <w:rPr>
                <w:b/>
                <w:bCs/>
                <w:sz w:val="18"/>
                <w:szCs w:val="16"/>
                <w:lang w:eastAsia="tr-TR"/>
              </w:rPr>
              <w:t>-</w:t>
            </w:r>
          </w:p>
        </w:tc>
      </w:tr>
      <w:tr w:rsidR="0026174E" w:rsidRPr="00CB56EC" w14:paraId="3A09DCC7" w14:textId="77777777" w:rsidTr="00DE4860">
        <w:trPr>
          <w:trHeight w:val="210"/>
        </w:trPr>
        <w:tc>
          <w:tcPr>
            <w:tcW w:w="3962" w:type="dxa"/>
            <w:shd w:val="clear" w:color="auto" w:fill="auto"/>
            <w:vAlign w:val="bottom"/>
            <w:hideMark/>
          </w:tcPr>
          <w:p w14:paraId="7CD87595" w14:textId="77777777" w:rsidR="0026174E" w:rsidRPr="00CB56EC" w:rsidRDefault="0026174E" w:rsidP="0026174E">
            <w:pPr>
              <w:ind w:firstLine="113"/>
              <w:rPr>
                <w:sz w:val="18"/>
                <w:szCs w:val="18"/>
                <w:lang w:eastAsia="tr-TR"/>
              </w:rPr>
            </w:pPr>
            <w:r w:rsidRPr="00CB56EC">
              <w:rPr>
                <w:sz w:val="18"/>
                <w:szCs w:val="18"/>
                <w:lang w:eastAsia="tr-TR"/>
              </w:rPr>
              <w:t xml:space="preserve"> İhracat Kredileri </w:t>
            </w:r>
          </w:p>
        </w:tc>
        <w:tc>
          <w:tcPr>
            <w:tcW w:w="1320" w:type="dxa"/>
            <w:shd w:val="clear" w:color="auto" w:fill="auto"/>
            <w:vAlign w:val="bottom"/>
            <w:hideMark/>
          </w:tcPr>
          <w:p w14:paraId="1723D269" w14:textId="4F3BCB04" w:rsidR="0026174E" w:rsidRPr="00CB56EC" w:rsidRDefault="0026174E" w:rsidP="0026174E">
            <w:pPr>
              <w:jc w:val="right"/>
            </w:pPr>
            <w:r w:rsidRPr="00220F02">
              <w:rPr>
                <w:sz w:val="18"/>
                <w:szCs w:val="16"/>
                <w:lang w:eastAsia="tr-TR"/>
              </w:rPr>
              <w:t>426,942</w:t>
            </w:r>
          </w:p>
        </w:tc>
        <w:tc>
          <w:tcPr>
            <w:tcW w:w="1320" w:type="dxa"/>
            <w:shd w:val="clear" w:color="auto" w:fill="auto"/>
            <w:vAlign w:val="bottom"/>
            <w:hideMark/>
          </w:tcPr>
          <w:p w14:paraId="544BD498" w14:textId="3F11CB15" w:rsidR="0026174E" w:rsidRPr="00CB56EC" w:rsidRDefault="0026174E" w:rsidP="0026174E">
            <w:pPr>
              <w:jc w:val="right"/>
            </w:pPr>
            <w:r w:rsidRPr="00220F02">
              <w:rPr>
                <w:sz w:val="18"/>
                <w:szCs w:val="16"/>
                <w:lang w:eastAsia="tr-TR"/>
              </w:rPr>
              <w:t>136</w:t>
            </w:r>
          </w:p>
        </w:tc>
        <w:tc>
          <w:tcPr>
            <w:tcW w:w="1320" w:type="dxa"/>
            <w:shd w:val="clear" w:color="auto" w:fill="auto"/>
            <w:vAlign w:val="bottom"/>
            <w:hideMark/>
          </w:tcPr>
          <w:p w14:paraId="7C27ABDF" w14:textId="69B754C2" w:rsidR="0026174E" w:rsidRPr="00CB56EC" w:rsidRDefault="0026174E" w:rsidP="0026174E">
            <w:pPr>
              <w:jc w:val="right"/>
            </w:pPr>
            <w:r w:rsidRPr="003E4100">
              <w:rPr>
                <w:sz w:val="18"/>
                <w:szCs w:val="16"/>
                <w:lang w:eastAsia="tr-TR"/>
              </w:rPr>
              <w:t>-</w:t>
            </w:r>
          </w:p>
        </w:tc>
        <w:tc>
          <w:tcPr>
            <w:tcW w:w="1320" w:type="dxa"/>
            <w:shd w:val="clear" w:color="auto" w:fill="auto"/>
            <w:vAlign w:val="bottom"/>
            <w:hideMark/>
          </w:tcPr>
          <w:p w14:paraId="18F9965B" w14:textId="3CF98F6E" w:rsidR="0026174E" w:rsidRPr="00CB56EC" w:rsidRDefault="0026174E" w:rsidP="0026174E">
            <w:pPr>
              <w:jc w:val="right"/>
            </w:pPr>
            <w:r w:rsidRPr="003E4100">
              <w:rPr>
                <w:sz w:val="18"/>
                <w:szCs w:val="16"/>
                <w:lang w:eastAsia="tr-TR"/>
              </w:rPr>
              <w:t>-</w:t>
            </w:r>
          </w:p>
        </w:tc>
      </w:tr>
      <w:tr w:rsidR="0026174E" w:rsidRPr="00CB56EC" w14:paraId="4D8FAA9D" w14:textId="77777777" w:rsidTr="00DE4860">
        <w:trPr>
          <w:trHeight w:val="210"/>
        </w:trPr>
        <w:tc>
          <w:tcPr>
            <w:tcW w:w="3962" w:type="dxa"/>
            <w:shd w:val="clear" w:color="auto" w:fill="auto"/>
            <w:vAlign w:val="bottom"/>
            <w:hideMark/>
          </w:tcPr>
          <w:p w14:paraId="27678F38" w14:textId="77777777" w:rsidR="0026174E" w:rsidRPr="00CB56EC" w:rsidRDefault="0026174E" w:rsidP="0026174E">
            <w:pPr>
              <w:ind w:firstLine="113"/>
              <w:rPr>
                <w:sz w:val="18"/>
                <w:szCs w:val="18"/>
                <w:lang w:eastAsia="tr-TR"/>
              </w:rPr>
            </w:pPr>
            <w:r w:rsidRPr="00CB56EC">
              <w:rPr>
                <w:sz w:val="18"/>
                <w:szCs w:val="18"/>
                <w:lang w:eastAsia="tr-TR"/>
              </w:rPr>
              <w:t xml:space="preserve"> İthalat Kredileri </w:t>
            </w:r>
          </w:p>
        </w:tc>
        <w:tc>
          <w:tcPr>
            <w:tcW w:w="1320" w:type="dxa"/>
            <w:shd w:val="clear" w:color="auto" w:fill="auto"/>
            <w:vAlign w:val="bottom"/>
            <w:hideMark/>
          </w:tcPr>
          <w:p w14:paraId="4AEE116A" w14:textId="1B8EB955" w:rsidR="0026174E" w:rsidRPr="00CB56EC" w:rsidRDefault="0026174E" w:rsidP="0026174E">
            <w:pPr>
              <w:jc w:val="right"/>
            </w:pPr>
            <w:r w:rsidRPr="00220F02">
              <w:rPr>
                <w:sz w:val="18"/>
                <w:szCs w:val="16"/>
                <w:lang w:eastAsia="tr-TR"/>
              </w:rPr>
              <w:t>63,797</w:t>
            </w:r>
          </w:p>
        </w:tc>
        <w:tc>
          <w:tcPr>
            <w:tcW w:w="1320" w:type="dxa"/>
            <w:shd w:val="clear" w:color="auto" w:fill="auto"/>
            <w:vAlign w:val="bottom"/>
            <w:hideMark/>
          </w:tcPr>
          <w:p w14:paraId="2A1EE095" w14:textId="45B2E22A" w:rsidR="0026174E" w:rsidRPr="00CB56EC" w:rsidRDefault="0026174E" w:rsidP="0026174E">
            <w:pPr>
              <w:jc w:val="right"/>
            </w:pPr>
            <w:r w:rsidRPr="003E4100">
              <w:rPr>
                <w:sz w:val="18"/>
                <w:szCs w:val="16"/>
                <w:lang w:eastAsia="tr-TR"/>
              </w:rPr>
              <w:t>-</w:t>
            </w:r>
          </w:p>
        </w:tc>
        <w:tc>
          <w:tcPr>
            <w:tcW w:w="1320" w:type="dxa"/>
            <w:shd w:val="clear" w:color="auto" w:fill="auto"/>
            <w:vAlign w:val="bottom"/>
            <w:hideMark/>
          </w:tcPr>
          <w:p w14:paraId="7D9A7C22" w14:textId="3362B624" w:rsidR="0026174E" w:rsidRPr="00CB56EC" w:rsidRDefault="0026174E" w:rsidP="0026174E">
            <w:pPr>
              <w:jc w:val="right"/>
            </w:pPr>
            <w:r w:rsidRPr="003E4100">
              <w:rPr>
                <w:sz w:val="18"/>
                <w:szCs w:val="16"/>
                <w:lang w:eastAsia="tr-TR"/>
              </w:rPr>
              <w:t>-</w:t>
            </w:r>
          </w:p>
        </w:tc>
        <w:tc>
          <w:tcPr>
            <w:tcW w:w="1320" w:type="dxa"/>
            <w:shd w:val="clear" w:color="auto" w:fill="auto"/>
            <w:vAlign w:val="bottom"/>
            <w:hideMark/>
          </w:tcPr>
          <w:p w14:paraId="2A99138C" w14:textId="25629D65" w:rsidR="0026174E" w:rsidRPr="00CB56EC" w:rsidRDefault="0026174E" w:rsidP="0026174E">
            <w:pPr>
              <w:jc w:val="right"/>
            </w:pPr>
            <w:r w:rsidRPr="003E4100">
              <w:rPr>
                <w:sz w:val="18"/>
                <w:szCs w:val="16"/>
                <w:lang w:eastAsia="tr-TR"/>
              </w:rPr>
              <w:t>-</w:t>
            </w:r>
          </w:p>
        </w:tc>
      </w:tr>
      <w:tr w:rsidR="0026174E" w:rsidRPr="00CB56EC" w14:paraId="10E1A9AA" w14:textId="77777777" w:rsidTr="00DE4860">
        <w:trPr>
          <w:trHeight w:val="210"/>
        </w:trPr>
        <w:tc>
          <w:tcPr>
            <w:tcW w:w="3962" w:type="dxa"/>
            <w:shd w:val="clear" w:color="auto" w:fill="auto"/>
            <w:vAlign w:val="bottom"/>
            <w:hideMark/>
          </w:tcPr>
          <w:p w14:paraId="1B913130" w14:textId="77777777" w:rsidR="0026174E" w:rsidRPr="00CB56EC" w:rsidRDefault="0026174E" w:rsidP="0026174E">
            <w:pPr>
              <w:ind w:firstLine="113"/>
              <w:rPr>
                <w:sz w:val="18"/>
                <w:szCs w:val="18"/>
                <w:lang w:eastAsia="tr-TR"/>
              </w:rPr>
            </w:pPr>
            <w:r w:rsidRPr="00CB56EC">
              <w:rPr>
                <w:sz w:val="18"/>
                <w:szCs w:val="18"/>
                <w:lang w:eastAsia="tr-TR"/>
              </w:rPr>
              <w:t xml:space="preserve"> İşletme Kredileri </w:t>
            </w:r>
          </w:p>
        </w:tc>
        <w:tc>
          <w:tcPr>
            <w:tcW w:w="1320" w:type="dxa"/>
            <w:shd w:val="clear" w:color="auto" w:fill="auto"/>
            <w:vAlign w:val="bottom"/>
            <w:hideMark/>
          </w:tcPr>
          <w:p w14:paraId="2C18C459" w14:textId="6435A4AB" w:rsidR="0026174E" w:rsidRPr="00CB56EC" w:rsidRDefault="0026174E" w:rsidP="0026174E">
            <w:pPr>
              <w:jc w:val="right"/>
            </w:pPr>
            <w:r w:rsidRPr="00220F02">
              <w:rPr>
                <w:sz w:val="18"/>
                <w:szCs w:val="16"/>
                <w:lang w:eastAsia="tr-TR"/>
              </w:rPr>
              <w:t>5,557,301</w:t>
            </w:r>
          </w:p>
        </w:tc>
        <w:tc>
          <w:tcPr>
            <w:tcW w:w="1320" w:type="dxa"/>
            <w:shd w:val="clear" w:color="auto" w:fill="auto"/>
            <w:vAlign w:val="bottom"/>
            <w:hideMark/>
          </w:tcPr>
          <w:p w14:paraId="4D314FDD" w14:textId="52A9A429" w:rsidR="0026174E" w:rsidRPr="00CB56EC" w:rsidRDefault="0026174E" w:rsidP="0026174E">
            <w:pPr>
              <w:jc w:val="right"/>
            </w:pPr>
            <w:r w:rsidRPr="00220F02">
              <w:rPr>
                <w:sz w:val="18"/>
                <w:szCs w:val="16"/>
                <w:lang w:eastAsia="tr-TR"/>
              </w:rPr>
              <w:t>54,996</w:t>
            </w:r>
          </w:p>
        </w:tc>
        <w:tc>
          <w:tcPr>
            <w:tcW w:w="1320" w:type="dxa"/>
            <w:shd w:val="clear" w:color="auto" w:fill="auto"/>
            <w:vAlign w:val="bottom"/>
            <w:hideMark/>
          </w:tcPr>
          <w:p w14:paraId="77D1C0B3" w14:textId="42B0177D" w:rsidR="0026174E" w:rsidRPr="00CB56EC" w:rsidRDefault="0026174E" w:rsidP="0026174E">
            <w:pPr>
              <w:jc w:val="right"/>
            </w:pPr>
            <w:r w:rsidRPr="003E4100">
              <w:rPr>
                <w:sz w:val="18"/>
                <w:szCs w:val="16"/>
                <w:lang w:eastAsia="tr-TR"/>
              </w:rPr>
              <w:t>-</w:t>
            </w:r>
          </w:p>
        </w:tc>
        <w:tc>
          <w:tcPr>
            <w:tcW w:w="1320" w:type="dxa"/>
            <w:shd w:val="clear" w:color="auto" w:fill="auto"/>
            <w:vAlign w:val="bottom"/>
            <w:hideMark/>
          </w:tcPr>
          <w:p w14:paraId="44DA970D" w14:textId="2B3860F1" w:rsidR="0026174E" w:rsidRPr="00CB56EC" w:rsidRDefault="0026174E" w:rsidP="0026174E">
            <w:pPr>
              <w:jc w:val="right"/>
            </w:pPr>
            <w:r w:rsidRPr="003E4100">
              <w:rPr>
                <w:sz w:val="18"/>
                <w:szCs w:val="16"/>
                <w:lang w:eastAsia="tr-TR"/>
              </w:rPr>
              <w:t>-</w:t>
            </w:r>
          </w:p>
        </w:tc>
      </w:tr>
      <w:tr w:rsidR="0026174E" w:rsidRPr="00CB56EC" w14:paraId="6E1669A1" w14:textId="77777777" w:rsidTr="00DE4860">
        <w:trPr>
          <w:trHeight w:val="210"/>
        </w:trPr>
        <w:tc>
          <w:tcPr>
            <w:tcW w:w="3962" w:type="dxa"/>
            <w:shd w:val="clear" w:color="auto" w:fill="auto"/>
            <w:vAlign w:val="bottom"/>
            <w:hideMark/>
          </w:tcPr>
          <w:p w14:paraId="3C368D5D" w14:textId="77777777" w:rsidR="0026174E" w:rsidRPr="00CB56EC" w:rsidRDefault="0026174E" w:rsidP="0026174E">
            <w:pPr>
              <w:ind w:firstLine="113"/>
              <w:rPr>
                <w:sz w:val="18"/>
                <w:szCs w:val="18"/>
                <w:lang w:eastAsia="tr-TR"/>
              </w:rPr>
            </w:pPr>
            <w:r w:rsidRPr="00CB56EC">
              <w:rPr>
                <w:sz w:val="18"/>
                <w:szCs w:val="18"/>
                <w:lang w:eastAsia="tr-TR"/>
              </w:rPr>
              <w:t xml:space="preserve"> Tüketici Kredileri </w:t>
            </w:r>
          </w:p>
        </w:tc>
        <w:tc>
          <w:tcPr>
            <w:tcW w:w="1320" w:type="dxa"/>
            <w:shd w:val="clear" w:color="auto" w:fill="auto"/>
            <w:vAlign w:val="bottom"/>
            <w:hideMark/>
          </w:tcPr>
          <w:p w14:paraId="13DA01E1" w14:textId="6CAD8047" w:rsidR="0026174E" w:rsidRPr="00CB56EC" w:rsidRDefault="0026174E" w:rsidP="0026174E">
            <w:pPr>
              <w:jc w:val="right"/>
            </w:pPr>
            <w:r w:rsidRPr="00220F02">
              <w:rPr>
                <w:sz w:val="18"/>
                <w:szCs w:val="16"/>
                <w:lang w:eastAsia="tr-TR"/>
              </w:rPr>
              <w:t>320,855</w:t>
            </w:r>
          </w:p>
        </w:tc>
        <w:tc>
          <w:tcPr>
            <w:tcW w:w="1320" w:type="dxa"/>
            <w:shd w:val="clear" w:color="auto" w:fill="auto"/>
            <w:vAlign w:val="bottom"/>
            <w:hideMark/>
          </w:tcPr>
          <w:p w14:paraId="2D86C717" w14:textId="5CD22C21" w:rsidR="0026174E" w:rsidRPr="00CB56EC" w:rsidRDefault="0026174E" w:rsidP="0026174E">
            <w:pPr>
              <w:jc w:val="right"/>
            </w:pPr>
            <w:r w:rsidRPr="00220F02">
              <w:rPr>
                <w:sz w:val="18"/>
                <w:szCs w:val="16"/>
                <w:lang w:eastAsia="tr-TR"/>
              </w:rPr>
              <w:t>5,692</w:t>
            </w:r>
          </w:p>
        </w:tc>
        <w:tc>
          <w:tcPr>
            <w:tcW w:w="1320" w:type="dxa"/>
            <w:shd w:val="clear" w:color="auto" w:fill="auto"/>
            <w:vAlign w:val="bottom"/>
            <w:hideMark/>
          </w:tcPr>
          <w:p w14:paraId="26909998" w14:textId="76372B50" w:rsidR="0026174E" w:rsidRPr="00CB56EC" w:rsidRDefault="0026174E" w:rsidP="0026174E">
            <w:pPr>
              <w:jc w:val="right"/>
            </w:pPr>
            <w:r w:rsidRPr="00220F02">
              <w:rPr>
                <w:sz w:val="18"/>
                <w:szCs w:val="16"/>
                <w:lang w:eastAsia="tr-TR"/>
              </w:rPr>
              <w:t>2,343</w:t>
            </w:r>
          </w:p>
        </w:tc>
        <w:tc>
          <w:tcPr>
            <w:tcW w:w="1320" w:type="dxa"/>
            <w:shd w:val="clear" w:color="auto" w:fill="auto"/>
            <w:vAlign w:val="bottom"/>
            <w:hideMark/>
          </w:tcPr>
          <w:p w14:paraId="146126B3" w14:textId="465BF5F8" w:rsidR="0026174E" w:rsidRPr="00CB56EC" w:rsidRDefault="0026174E" w:rsidP="0026174E">
            <w:pPr>
              <w:jc w:val="right"/>
            </w:pPr>
            <w:r w:rsidRPr="003E4100">
              <w:rPr>
                <w:sz w:val="18"/>
                <w:szCs w:val="16"/>
                <w:lang w:eastAsia="tr-TR"/>
              </w:rPr>
              <w:t>-</w:t>
            </w:r>
          </w:p>
        </w:tc>
      </w:tr>
      <w:tr w:rsidR="0026174E" w:rsidRPr="00CB56EC" w14:paraId="5BD7149A" w14:textId="77777777" w:rsidTr="00DE4860">
        <w:trPr>
          <w:trHeight w:val="210"/>
        </w:trPr>
        <w:tc>
          <w:tcPr>
            <w:tcW w:w="3962" w:type="dxa"/>
            <w:shd w:val="clear" w:color="auto" w:fill="auto"/>
            <w:vAlign w:val="bottom"/>
            <w:hideMark/>
          </w:tcPr>
          <w:p w14:paraId="6CDF4610" w14:textId="77777777" w:rsidR="0026174E" w:rsidRPr="00CB56EC" w:rsidRDefault="0026174E" w:rsidP="0026174E">
            <w:pPr>
              <w:ind w:firstLine="113"/>
              <w:rPr>
                <w:sz w:val="18"/>
                <w:szCs w:val="18"/>
                <w:lang w:eastAsia="tr-TR"/>
              </w:rPr>
            </w:pPr>
            <w:r w:rsidRPr="00CB56EC">
              <w:rPr>
                <w:sz w:val="18"/>
                <w:szCs w:val="18"/>
                <w:lang w:eastAsia="tr-TR"/>
              </w:rPr>
              <w:t xml:space="preserve"> Kredi Kartları </w:t>
            </w:r>
          </w:p>
        </w:tc>
        <w:tc>
          <w:tcPr>
            <w:tcW w:w="1320" w:type="dxa"/>
            <w:shd w:val="clear" w:color="auto" w:fill="auto"/>
            <w:vAlign w:val="bottom"/>
            <w:hideMark/>
          </w:tcPr>
          <w:p w14:paraId="4C8FC853" w14:textId="568BAEDD" w:rsidR="0026174E" w:rsidRPr="00CB56EC" w:rsidRDefault="0026174E" w:rsidP="0026174E">
            <w:pPr>
              <w:jc w:val="right"/>
            </w:pPr>
            <w:r w:rsidRPr="00220F02">
              <w:rPr>
                <w:sz w:val="18"/>
                <w:szCs w:val="16"/>
                <w:lang w:eastAsia="tr-TR"/>
              </w:rPr>
              <w:t>6</w:t>
            </w:r>
          </w:p>
        </w:tc>
        <w:tc>
          <w:tcPr>
            <w:tcW w:w="1320" w:type="dxa"/>
            <w:shd w:val="clear" w:color="auto" w:fill="auto"/>
            <w:vAlign w:val="bottom"/>
            <w:hideMark/>
          </w:tcPr>
          <w:p w14:paraId="43050360" w14:textId="3673883B" w:rsidR="0026174E" w:rsidRPr="00CB56EC" w:rsidRDefault="0026174E" w:rsidP="0026174E">
            <w:pPr>
              <w:jc w:val="right"/>
            </w:pPr>
            <w:r w:rsidRPr="003E4100">
              <w:rPr>
                <w:sz w:val="18"/>
                <w:szCs w:val="16"/>
                <w:lang w:eastAsia="tr-TR"/>
              </w:rPr>
              <w:t>-</w:t>
            </w:r>
          </w:p>
        </w:tc>
        <w:tc>
          <w:tcPr>
            <w:tcW w:w="1320" w:type="dxa"/>
            <w:shd w:val="clear" w:color="auto" w:fill="auto"/>
            <w:vAlign w:val="bottom"/>
            <w:hideMark/>
          </w:tcPr>
          <w:p w14:paraId="325F50F1" w14:textId="2F9B75BF" w:rsidR="0026174E" w:rsidRPr="00CB56EC" w:rsidRDefault="0026174E" w:rsidP="0026174E">
            <w:pPr>
              <w:jc w:val="right"/>
            </w:pPr>
            <w:r w:rsidRPr="003E4100">
              <w:rPr>
                <w:sz w:val="18"/>
                <w:szCs w:val="16"/>
                <w:lang w:eastAsia="tr-TR"/>
              </w:rPr>
              <w:t>-</w:t>
            </w:r>
          </w:p>
        </w:tc>
        <w:tc>
          <w:tcPr>
            <w:tcW w:w="1320" w:type="dxa"/>
            <w:shd w:val="clear" w:color="auto" w:fill="auto"/>
            <w:vAlign w:val="bottom"/>
            <w:hideMark/>
          </w:tcPr>
          <w:p w14:paraId="0DB109F1" w14:textId="12EB307A" w:rsidR="0026174E" w:rsidRPr="00CB56EC" w:rsidRDefault="0026174E" w:rsidP="0026174E">
            <w:pPr>
              <w:jc w:val="right"/>
            </w:pPr>
            <w:r w:rsidRPr="003E4100">
              <w:rPr>
                <w:sz w:val="18"/>
                <w:szCs w:val="16"/>
                <w:lang w:eastAsia="tr-TR"/>
              </w:rPr>
              <w:t>-</w:t>
            </w:r>
          </w:p>
        </w:tc>
      </w:tr>
      <w:tr w:rsidR="0026174E" w:rsidRPr="00CB56EC" w14:paraId="48D29BFF" w14:textId="77777777" w:rsidTr="00DE4860">
        <w:trPr>
          <w:trHeight w:val="210"/>
        </w:trPr>
        <w:tc>
          <w:tcPr>
            <w:tcW w:w="3962" w:type="dxa"/>
            <w:shd w:val="clear" w:color="auto" w:fill="auto"/>
            <w:vAlign w:val="bottom"/>
            <w:hideMark/>
          </w:tcPr>
          <w:p w14:paraId="653E3EAC" w14:textId="77777777" w:rsidR="0026174E" w:rsidRPr="00CB56EC" w:rsidRDefault="0026174E" w:rsidP="0026174E">
            <w:pPr>
              <w:ind w:firstLine="113"/>
              <w:rPr>
                <w:sz w:val="18"/>
                <w:szCs w:val="18"/>
                <w:lang w:eastAsia="tr-TR"/>
              </w:rPr>
            </w:pPr>
            <w:r w:rsidRPr="00CB56EC">
              <w:rPr>
                <w:sz w:val="18"/>
                <w:szCs w:val="18"/>
                <w:lang w:eastAsia="tr-TR"/>
              </w:rPr>
              <w:t xml:space="preserve"> Mali Kesime Verilen Krediler </w:t>
            </w:r>
          </w:p>
        </w:tc>
        <w:tc>
          <w:tcPr>
            <w:tcW w:w="1320" w:type="dxa"/>
            <w:shd w:val="clear" w:color="auto" w:fill="auto"/>
            <w:vAlign w:val="bottom"/>
            <w:hideMark/>
          </w:tcPr>
          <w:p w14:paraId="1FF72773" w14:textId="5E56A54B" w:rsidR="0026174E" w:rsidRPr="00CB56EC" w:rsidRDefault="0026174E" w:rsidP="0026174E">
            <w:pPr>
              <w:jc w:val="right"/>
            </w:pPr>
            <w:r w:rsidRPr="00220F02">
              <w:rPr>
                <w:sz w:val="18"/>
                <w:szCs w:val="16"/>
                <w:lang w:eastAsia="tr-TR"/>
              </w:rPr>
              <w:t>836,853</w:t>
            </w:r>
          </w:p>
        </w:tc>
        <w:tc>
          <w:tcPr>
            <w:tcW w:w="1320" w:type="dxa"/>
            <w:shd w:val="clear" w:color="auto" w:fill="auto"/>
            <w:vAlign w:val="bottom"/>
            <w:hideMark/>
          </w:tcPr>
          <w:p w14:paraId="67B12DE2" w14:textId="2DED24D1" w:rsidR="0026174E" w:rsidRPr="00CB56EC" w:rsidRDefault="0026174E" w:rsidP="0026174E">
            <w:pPr>
              <w:jc w:val="right"/>
            </w:pPr>
            <w:r w:rsidRPr="003E4100">
              <w:rPr>
                <w:sz w:val="18"/>
                <w:szCs w:val="16"/>
                <w:lang w:eastAsia="tr-TR"/>
              </w:rPr>
              <w:t>-</w:t>
            </w:r>
          </w:p>
        </w:tc>
        <w:tc>
          <w:tcPr>
            <w:tcW w:w="1320" w:type="dxa"/>
            <w:shd w:val="clear" w:color="auto" w:fill="auto"/>
            <w:vAlign w:val="bottom"/>
            <w:hideMark/>
          </w:tcPr>
          <w:p w14:paraId="133A1F68" w14:textId="05A82789" w:rsidR="0026174E" w:rsidRPr="00CB56EC" w:rsidRDefault="0026174E" w:rsidP="0026174E">
            <w:pPr>
              <w:jc w:val="right"/>
            </w:pPr>
            <w:r w:rsidRPr="003E4100">
              <w:rPr>
                <w:sz w:val="18"/>
                <w:szCs w:val="16"/>
                <w:lang w:eastAsia="tr-TR"/>
              </w:rPr>
              <w:t>-</w:t>
            </w:r>
          </w:p>
        </w:tc>
        <w:tc>
          <w:tcPr>
            <w:tcW w:w="1320" w:type="dxa"/>
            <w:shd w:val="clear" w:color="auto" w:fill="auto"/>
            <w:vAlign w:val="bottom"/>
            <w:hideMark/>
          </w:tcPr>
          <w:p w14:paraId="37D38643" w14:textId="1593BB5A" w:rsidR="0026174E" w:rsidRPr="00CB56EC" w:rsidRDefault="0026174E" w:rsidP="0026174E">
            <w:pPr>
              <w:jc w:val="right"/>
            </w:pPr>
            <w:r w:rsidRPr="003E4100">
              <w:rPr>
                <w:sz w:val="18"/>
                <w:szCs w:val="16"/>
                <w:lang w:eastAsia="tr-TR"/>
              </w:rPr>
              <w:t>-</w:t>
            </w:r>
          </w:p>
        </w:tc>
      </w:tr>
      <w:tr w:rsidR="0026174E" w:rsidRPr="00CB56EC" w14:paraId="74AD02F8" w14:textId="77777777" w:rsidTr="00DE4860">
        <w:trPr>
          <w:trHeight w:val="210"/>
        </w:trPr>
        <w:tc>
          <w:tcPr>
            <w:tcW w:w="3962" w:type="dxa"/>
            <w:shd w:val="clear" w:color="auto" w:fill="auto"/>
            <w:vAlign w:val="bottom"/>
            <w:hideMark/>
          </w:tcPr>
          <w:p w14:paraId="52B74F71" w14:textId="77777777" w:rsidR="0026174E" w:rsidRPr="00CB56EC" w:rsidRDefault="0026174E" w:rsidP="0026174E">
            <w:pPr>
              <w:ind w:firstLine="113"/>
              <w:rPr>
                <w:sz w:val="18"/>
                <w:szCs w:val="18"/>
                <w:lang w:eastAsia="tr-TR"/>
              </w:rPr>
            </w:pPr>
            <w:r w:rsidRPr="00CB56EC">
              <w:rPr>
                <w:sz w:val="18"/>
                <w:szCs w:val="18"/>
                <w:lang w:eastAsia="tr-TR"/>
              </w:rPr>
              <w:t xml:space="preserve"> Diğer  </w:t>
            </w:r>
          </w:p>
        </w:tc>
        <w:tc>
          <w:tcPr>
            <w:tcW w:w="1320" w:type="dxa"/>
            <w:shd w:val="clear" w:color="auto" w:fill="auto"/>
            <w:vAlign w:val="bottom"/>
            <w:hideMark/>
          </w:tcPr>
          <w:p w14:paraId="5D6F78AB" w14:textId="5FE5D415" w:rsidR="0026174E" w:rsidRPr="00CB56EC" w:rsidRDefault="0026174E" w:rsidP="0026174E">
            <w:pPr>
              <w:jc w:val="right"/>
            </w:pPr>
            <w:r w:rsidRPr="00220F02">
              <w:rPr>
                <w:sz w:val="18"/>
                <w:szCs w:val="16"/>
                <w:lang w:eastAsia="tr-TR"/>
              </w:rPr>
              <w:t>37,508</w:t>
            </w:r>
          </w:p>
        </w:tc>
        <w:tc>
          <w:tcPr>
            <w:tcW w:w="1320" w:type="dxa"/>
            <w:shd w:val="clear" w:color="auto" w:fill="auto"/>
            <w:vAlign w:val="bottom"/>
            <w:hideMark/>
          </w:tcPr>
          <w:p w14:paraId="18751110" w14:textId="7812BDFB" w:rsidR="0026174E" w:rsidRPr="00CB56EC" w:rsidRDefault="0026174E" w:rsidP="0026174E">
            <w:pPr>
              <w:jc w:val="right"/>
            </w:pPr>
            <w:r w:rsidRPr="003E4100">
              <w:rPr>
                <w:sz w:val="18"/>
                <w:szCs w:val="16"/>
                <w:lang w:eastAsia="tr-TR"/>
              </w:rPr>
              <w:t>-</w:t>
            </w:r>
          </w:p>
        </w:tc>
        <w:tc>
          <w:tcPr>
            <w:tcW w:w="1320" w:type="dxa"/>
            <w:shd w:val="clear" w:color="auto" w:fill="auto"/>
            <w:vAlign w:val="bottom"/>
            <w:hideMark/>
          </w:tcPr>
          <w:p w14:paraId="5E1C5D97" w14:textId="2025C90A" w:rsidR="0026174E" w:rsidRPr="00CB56EC" w:rsidRDefault="0026174E" w:rsidP="0026174E">
            <w:pPr>
              <w:jc w:val="right"/>
            </w:pPr>
            <w:r w:rsidRPr="003E4100">
              <w:rPr>
                <w:sz w:val="18"/>
                <w:szCs w:val="16"/>
                <w:lang w:eastAsia="tr-TR"/>
              </w:rPr>
              <w:t>-</w:t>
            </w:r>
          </w:p>
        </w:tc>
        <w:tc>
          <w:tcPr>
            <w:tcW w:w="1320" w:type="dxa"/>
            <w:shd w:val="clear" w:color="auto" w:fill="auto"/>
            <w:vAlign w:val="bottom"/>
            <w:hideMark/>
          </w:tcPr>
          <w:p w14:paraId="013F4E57" w14:textId="288D284D" w:rsidR="0026174E" w:rsidRPr="00CB56EC" w:rsidRDefault="0026174E" w:rsidP="0026174E">
            <w:pPr>
              <w:jc w:val="right"/>
            </w:pPr>
            <w:r w:rsidRPr="003E4100">
              <w:rPr>
                <w:sz w:val="18"/>
                <w:szCs w:val="16"/>
                <w:lang w:eastAsia="tr-TR"/>
              </w:rPr>
              <w:t>-</w:t>
            </w:r>
          </w:p>
        </w:tc>
      </w:tr>
      <w:tr w:rsidR="0026174E" w:rsidRPr="00CB56EC" w14:paraId="7B18FA47" w14:textId="77777777" w:rsidTr="00DE4860">
        <w:trPr>
          <w:trHeight w:val="223"/>
        </w:trPr>
        <w:tc>
          <w:tcPr>
            <w:tcW w:w="3962" w:type="dxa"/>
            <w:shd w:val="clear" w:color="auto" w:fill="auto"/>
            <w:vAlign w:val="bottom"/>
            <w:hideMark/>
          </w:tcPr>
          <w:p w14:paraId="2C57DA1C" w14:textId="77777777" w:rsidR="0026174E" w:rsidRPr="00CB56EC" w:rsidRDefault="0026174E" w:rsidP="0026174E">
            <w:pPr>
              <w:rPr>
                <w:b/>
                <w:bCs/>
                <w:sz w:val="18"/>
                <w:szCs w:val="18"/>
                <w:lang w:eastAsia="tr-TR"/>
              </w:rPr>
            </w:pPr>
            <w:r w:rsidRPr="00CB56EC">
              <w:rPr>
                <w:b/>
                <w:bCs/>
                <w:sz w:val="18"/>
                <w:szCs w:val="18"/>
                <w:lang w:eastAsia="tr-TR"/>
              </w:rPr>
              <w:t>Diğer Alacaklar</w:t>
            </w:r>
          </w:p>
        </w:tc>
        <w:tc>
          <w:tcPr>
            <w:tcW w:w="1320" w:type="dxa"/>
            <w:shd w:val="clear" w:color="auto" w:fill="auto"/>
            <w:vAlign w:val="bottom"/>
            <w:hideMark/>
          </w:tcPr>
          <w:p w14:paraId="4157267C" w14:textId="73B2434A" w:rsidR="0026174E" w:rsidRPr="00CB56EC" w:rsidRDefault="0026174E" w:rsidP="0026174E">
            <w:pPr>
              <w:jc w:val="right"/>
              <w:rPr>
                <w:b/>
              </w:rPr>
            </w:pPr>
            <w:r w:rsidRPr="003E4100">
              <w:rPr>
                <w:b/>
                <w:bCs/>
                <w:sz w:val="18"/>
                <w:szCs w:val="16"/>
                <w:lang w:eastAsia="tr-TR"/>
              </w:rPr>
              <w:t>-</w:t>
            </w:r>
          </w:p>
        </w:tc>
        <w:tc>
          <w:tcPr>
            <w:tcW w:w="1320" w:type="dxa"/>
            <w:shd w:val="clear" w:color="auto" w:fill="auto"/>
            <w:vAlign w:val="bottom"/>
            <w:hideMark/>
          </w:tcPr>
          <w:p w14:paraId="476C335F" w14:textId="7260B980" w:rsidR="0026174E" w:rsidRPr="00CB56EC" w:rsidRDefault="0026174E" w:rsidP="0026174E">
            <w:pPr>
              <w:jc w:val="right"/>
              <w:rPr>
                <w:b/>
              </w:rPr>
            </w:pPr>
            <w:r w:rsidRPr="003E4100">
              <w:rPr>
                <w:b/>
                <w:bCs/>
                <w:sz w:val="18"/>
                <w:szCs w:val="16"/>
                <w:lang w:eastAsia="tr-TR"/>
              </w:rPr>
              <w:t>-</w:t>
            </w:r>
          </w:p>
        </w:tc>
        <w:tc>
          <w:tcPr>
            <w:tcW w:w="1320" w:type="dxa"/>
            <w:shd w:val="clear" w:color="auto" w:fill="auto"/>
            <w:vAlign w:val="bottom"/>
            <w:hideMark/>
          </w:tcPr>
          <w:p w14:paraId="1CFB9290" w14:textId="778980DC" w:rsidR="0026174E" w:rsidRPr="00CB56EC" w:rsidRDefault="0026174E" w:rsidP="0026174E">
            <w:pPr>
              <w:jc w:val="right"/>
              <w:rPr>
                <w:b/>
              </w:rPr>
            </w:pPr>
            <w:r w:rsidRPr="003E4100">
              <w:rPr>
                <w:b/>
                <w:bCs/>
                <w:sz w:val="18"/>
                <w:szCs w:val="16"/>
                <w:lang w:eastAsia="tr-TR"/>
              </w:rPr>
              <w:t>-</w:t>
            </w:r>
          </w:p>
        </w:tc>
        <w:tc>
          <w:tcPr>
            <w:tcW w:w="1320" w:type="dxa"/>
            <w:shd w:val="clear" w:color="auto" w:fill="auto"/>
            <w:vAlign w:val="bottom"/>
            <w:hideMark/>
          </w:tcPr>
          <w:p w14:paraId="7A3269FD" w14:textId="2AF361FE" w:rsidR="0026174E" w:rsidRPr="00CB56EC" w:rsidRDefault="0026174E" w:rsidP="0026174E">
            <w:pPr>
              <w:jc w:val="right"/>
              <w:rPr>
                <w:b/>
              </w:rPr>
            </w:pPr>
            <w:r w:rsidRPr="003E4100">
              <w:rPr>
                <w:b/>
                <w:bCs/>
                <w:sz w:val="18"/>
                <w:szCs w:val="16"/>
                <w:lang w:eastAsia="tr-TR"/>
              </w:rPr>
              <w:t>-</w:t>
            </w:r>
          </w:p>
        </w:tc>
      </w:tr>
      <w:tr w:rsidR="0026174E" w:rsidRPr="00CB56EC" w14:paraId="2A1F6149" w14:textId="77777777" w:rsidTr="00DE4860">
        <w:trPr>
          <w:trHeight w:val="223"/>
        </w:trPr>
        <w:tc>
          <w:tcPr>
            <w:tcW w:w="3962" w:type="dxa"/>
            <w:shd w:val="clear" w:color="auto" w:fill="auto"/>
            <w:vAlign w:val="bottom"/>
            <w:hideMark/>
          </w:tcPr>
          <w:p w14:paraId="0846813D" w14:textId="77777777" w:rsidR="0026174E" w:rsidRPr="00CB56EC" w:rsidRDefault="0026174E" w:rsidP="0026174E">
            <w:pPr>
              <w:rPr>
                <w:b/>
                <w:bCs/>
                <w:sz w:val="18"/>
                <w:szCs w:val="18"/>
                <w:lang w:eastAsia="tr-TR"/>
              </w:rPr>
            </w:pPr>
            <w:r w:rsidRPr="00CB56EC">
              <w:rPr>
                <w:b/>
                <w:bCs/>
                <w:sz w:val="18"/>
                <w:szCs w:val="18"/>
                <w:lang w:eastAsia="tr-TR"/>
              </w:rPr>
              <w:t>Toplam</w:t>
            </w:r>
          </w:p>
        </w:tc>
        <w:tc>
          <w:tcPr>
            <w:tcW w:w="1320" w:type="dxa"/>
            <w:shd w:val="clear" w:color="auto" w:fill="auto"/>
            <w:vAlign w:val="bottom"/>
            <w:hideMark/>
          </w:tcPr>
          <w:p w14:paraId="13D8B5FD" w14:textId="50B2E435" w:rsidR="0026174E" w:rsidRPr="00CB56EC" w:rsidRDefault="0026174E" w:rsidP="0026174E">
            <w:pPr>
              <w:jc w:val="right"/>
              <w:rPr>
                <w:b/>
              </w:rPr>
            </w:pPr>
            <w:r w:rsidRPr="00220F02">
              <w:rPr>
                <w:b/>
                <w:bCs/>
                <w:sz w:val="18"/>
                <w:szCs w:val="16"/>
                <w:lang w:eastAsia="tr-TR"/>
              </w:rPr>
              <w:t>7,243,262</w:t>
            </w:r>
          </w:p>
        </w:tc>
        <w:tc>
          <w:tcPr>
            <w:tcW w:w="1320" w:type="dxa"/>
            <w:shd w:val="clear" w:color="auto" w:fill="auto"/>
            <w:vAlign w:val="bottom"/>
            <w:hideMark/>
          </w:tcPr>
          <w:p w14:paraId="7BCA608E" w14:textId="151E4FA6" w:rsidR="0026174E" w:rsidRPr="00CB56EC" w:rsidRDefault="0026174E" w:rsidP="0026174E">
            <w:pPr>
              <w:jc w:val="right"/>
              <w:rPr>
                <w:b/>
              </w:rPr>
            </w:pPr>
            <w:r w:rsidRPr="00220F02">
              <w:rPr>
                <w:b/>
                <w:bCs/>
                <w:sz w:val="18"/>
                <w:szCs w:val="16"/>
                <w:lang w:eastAsia="tr-TR"/>
              </w:rPr>
              <w:t>60,824</w:t>
            </w:r>
          </w:p>
        </w:tc>
        <w:tc>
          <w:tcPr>
            <w:tcW w:w="1320" w:type="dxa"/>
            <w:shd w:val="clear" w:color="auto" w:fill="auto"/>
            <w:vAlign w:val="bottom"/>
            <w:hideMark/>
          </w:tcPr>
          <w:p w14:paraId="1DE729E3" w14:textId="736025B4" w:rsidR="0026174E" w:rsidRPr="00CB56EC" w:rsidRDefault="0026174E" w:rsidP="0026174E">
            <w:pPr>
              <w:jc w:val="right"/>
              <w:rPr>
                <w:b/>
              </w:rPr>
            </w:pPr>
            <w:r w:rsidRPr="00220F02">
              <w:rPr>
                <w:b/>
                <w:bCs/>
                <w:sz w:val="18"/>
                <w:szCs w:val="16"/>
                <w:lang w:eastAsia="tr-TR"/>
              </w:rPr>
              <w:t>2,343</w:t>
            </w:r>
          </w:p>
        </w:tc>
        <w:tc>
          <w:tcPr>
            <w:tcW w:w="1320" w:type="dxa"/>
            <w:shd w:val="clear" w:color="auto" w:fill="auto"/>
            <w:vAlign w:val="bottom"/>
            <w:hideMark/>
          </w:tcPr>
          <w:p w14:paraId="483EBE82" w14:textId="11A9FAC8" w:rsidR="0026174E" w:rsidRPr="00CB56EC" w:rsidRDefault="0026174E" w:rsidP="0026174E">
            <w:pPr>
              <w:jc w:val="right"/>
              <w:rPr>
                <w:b/>
              </w:rPr>
            </w:pPr>
            <w:r w:rsidRPr="003E4100">
              <w:rPr>
                <w:b/>
                <w:bCs/>
                <w:sz w:val="18"/>
                <w:szCs w:val="16"/>
                <w:lang w:eastAsia="tr-TR"/>
              </w:rPr>
              <w:t>-</w:t>
            </w:r>
          </w:p>
        </w:tc>
      </w:tr>
    </w:tbl>
    <w:p w14:paraId="3FB3100A" w14:textId="77777777" w:rsidR="00D27900" w:rsidRPr="00CB56EC" w:rsidRDefault="00D27900" w:rsidP="00D27900">
      <w:pPr>
        <w:tabs>
          <w:tab w:val="num" w:pos="0"/>
        </w:tabs>
        <w:autoSpaceDE w:val="0"/>
        <w:autoSpaceDN w:val="0"/>
        <w:adjustRightInd w:val="0"/>
        <w:rPr>
          <w:b/>
          <w:sz w:val="12"/>
        </w:rPr>
      </w:pPr>
    </w:p>
    <w:p w14:paraId="537B214E" w14:textId="77777777" w:rsidR="00E30CF9" w:rsidRPr="00CB56EC" w:rsidRDefault="007708CC" w:rsidP="00331A33">
      <w:pPr>
        <w:tabs>
          <w:tab w:val="num" w:pos="0"/>
        </w:tabs>
        <w:autoSpaceDE w:val="0"/>
        <w:autoSpaceDN w:val="0"/>
        <w:adjustRightInd w:val="0"/>
        <w:rPr>
          <w:b/>
        </w:rPr>
      </w:pPr>
      <w:r w:rsidRPr="00CB56EC">
        <w:rPr>
          <w:b/>
        </w:rPr>
        <w:t>Birinci ve ikinci aşama beklenen zarar karşılıkları</w:t>
      </w:r>
    </w:p>
    <w:p w14:paraId="35B986BA" w14:textId="77777777" w:rsidR="007708CC" w:rsidRPr="00CB56EC" w:rsidRDefault="007708CC" w:rsidP="00E30CF9">
      <w:pPr>
        <w:tabs>
          <w:tab w:val="num" w:pos="0"/>
        </w:tabs>
        <w:autoSpaceDE w:val="0"/>
        <w:autoSpaceDN w:val="0"/>
        <w:adjustRightInd w:val="0"/>
        <w:rPr>
          <w:sz w:val="10"/>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AB7B49" w:rsidRPr="00CB56EC" w14:paraId="21E97A61" w14:textId="77777777" w:rsidTr="00D92330">
        <w:trPr>
          <w:trHeight w:hRule="exact" w:val="210"/>
        </w:trPr>
        <w:tc>
          <w:tcPr>
            <w:tcW w:w="3961" w:type="dxa"/>
            <w:shd w:val="clear" w:color="auto" w:fill="auto"/>
            <w:vAlign w:val="bottom"/>
          </w:tcPr>
          <w:p w14:paraId="3AC93350" w14:textId="77777777" w:rsidR="00AB7B49" w:rsidRPr="00CB56EC" w:rsidRDefault="00AB7B49" w:rsidP="007708CC">
            <w:pPr>
              <w:rPr>
                <w:sz w:val="18"/>
                <w:szCs w:val="18"/>
                <w:lang w:eastAsia="tr-TR"/>
              </w:rPr>
            </w:pPr>
          </w:p>
        </w:tc>
        <w:tc>
          <w:tcPr>
            <w:tcW w:w="2640" w:type="dxa"/>
            <w:gridSpan w:val="2"/>
            <w:shd w:val="clear" w:color="auto" w:fill="auto"/>
            <w:vAlign w:val="center"/>
          </w:tcPr>
          <w:p w14:paraId="5F29A029" w14:textId="0B732237" w:rsidR="00AB7B49" w:rsidRPr="00CB56EC" w:rsidRDefault="00AB7B49" w:rsidP="00E7087A">
            <w:pPr>
              <w:jc w:val="center"/>
              <w:rPr>
                <w:b/>
                <w:bCs/>
                <w:sz w:val="18"/>
                <w:szCs w:val="18"/>
                <w:lang w:eastAsia="tr-TR"/>
              </w:rPr>
            </w:pPr>
            <w:r>
              <w:rPr>
                <w:b/>
                <w:bCs/>
                <w:sz w:val="18"/>
                <w:szCs w:val="18"/>
                <w:lang w:eastAsia="tr-TR"/>
              </w:rPr>
              <w:t>Cari Dönem</w:t>
            </w:r>
          </w:p>
        </w:tc>
        <w:tc>
          <w:tcPr>
            <w:tcW w:w="2641" w:type="dxa"/>
            <w:gridSpan w:val="2"/>
            <w:shd w:val="clear" w:color="auto" w:fill="auto"/>
            <w:vAlign w:val="center"/>
          </w:tcPr>
          <w:p w14:paraId="1A82AB11" w14:textId="18FA545E" w:rsidR="00AB7B49" w:rsidRPr="00CB56EC" w:rsidRDefault="00AB7B49" w:rsidP="00E7087A">
            <w:pPr>
              <w:jc w:val="center"/>
              <w:rPr>
                <w:b/>
                <w:bCs/>
                <w:sz w:val="18"/>
                <w:szCs w:val="18"/>
                <w:lang w:eastAsia="tr-TR"/>
              </w:rPr>
            </w:pPr>
            <w:r w:rsidRPr="00CB56EC">
              <w:rPr>
                <w:b/>
                <w:bCs/>
                <w:sz w:val="18"/>
                <w:szCs w:val="18"/>
                <w:lang w:eastAsia="tr-TR"/>
              </w:rPr>
              <w:t>Önceki Dönem</w:t>
            </w:r>
          </w:p>
        </w:tc>
      </w:tr>
      <w:tr w:rsidR="007708CC" w:rsidRPr="00CB56EC" w14:paraId="5CAA4AB6" w14:textId="77777777" w:rsidTr="00D92330">
        <w:trPr>
          <w:trHeight w:hRule="exact" w:val="624"/>
        </w:trPr>
        <w:tc>
          <w:tcPr>
            <w:tcW w:w="3961" w:type="dxa"/>
            <w:shd w:val="clear" w:color="auto" w:fill="auto"/>
            <w:vAlign w:val="bottom"/>
            <w:hideMark/>
          </w:tcPr>
          <w:p w14:paraId="29725BCC" w14:textId="77777777" w:rsidR="007708CC" w:rsidRPr="00CB56EC" w:rsidRDefault="007708CC" w:rsidP="007708CC">
            <w:pPr>
              <w:rPr>
                <w:sz w:val="18"/>
                <w:szCs w:val="18"/>
                <w:lang w:eastAsia="tr-TR"/>
              </w:rPr>
            </w:pPr>
            <w:r w:rsidRPr="00CB56EC">
              <w:rPr>
                <w:sz w:val="18"/>
                <w:szCs w:val="18"/>
                <w:lang w:eastAsia="tr-TR"/>
              </w:rPr>
              <w:t> </w:t>
            </w:r>
          </w:p>
        </w:tc>
        <w:tc>
          <w:tcPr>
            <w:tcW w:w="1320" w:type="dxa"/>
            <w:shd w:val="clear" w:color="auto" w:fill="auto"/>
            <w:vAlign w:val="center"/>
            <w:hideMark/>
          </w:tcPr>
          <w:p w14:paraId="23386CDD" w14:textId="77777777" w:rsidR="007708CC" w:rsidRPr="00CB56EC" w:rsidRDefault="007708CC" w:rsidP="007708CC">
            <w:pPr>
              <w:jc w:val="right"/>
              <w:rPr>
                <w:b/>
                <w:bCs/>
                <w:sz w:val="18"/>
                <w:szCs w:val="18"/>
                <w:lang w:eastAsia="tr-TR"/>
              </w:rPr>
            </w:pPr>
            <w:r w:rsidRPr="00CB56EC">
              <w:rPr>
                <w:b/>
                <w:bCs/>
                <w:sz w:val="18"/>
                <w:szCs w:val="18"/>
                <w:lang w:eastAsia="tr-TR"/>
              </w:rPr>
              <w:t>Standart Nitelikli Krediler</w:t>
            </w:r>
          </w:p>
        </w:tc>
        <w:tc>
          <w:tcPr>
            <w:tcW w:w="1320" w:type="dxa"/>
            <w:shd w:val="clear" w:color="auto" w:fill="auto"/>
            <w:vAlign w:val="center"/>
          </w:tcPr>
          <w:p w14:paraId="46B52643" w14:textId="77777777" w:rsidR="007708CC" w:rsidRPr="00CB56EC" w:rsidRDefault="007708CC" w:rsidP="007708CC">
            <w:pPr>
              <w:jc w:val="right"/>
              <w:rPr>
                <w:b/>
                <w:bCs/>
                <w:sz w:val="18"/>
                <w:szCs w:val="18"/>
                <w:lang w:eastAsia="tr-TR"/>
              </w:rPr>
            </w:pPr>
            <w:r w:rsidRPr="00CB56EC">
              <w:rPr>
                <w:b/>
                <w:bCs/>
                <w:sz w:val="18"/>
                <w:szCs w:val="18"/>
                <w:lang w:eastAsia="tr-TR"/>
              </w:rPr>
              <w:t>Yakın İzlemedeki Krediler</w:t>
            </w:r>
          </w:p>
        </w:tc>
        <w:tc>
          <w:tcPr>
            <w:tcW w:w="1320" w:type="dxa"/>
            <w:shd w:val="clear" w:color="auto" w:fill="auto"/>
            <w:vAlign w:val="center"/>
            <w:hideMark/>
          </w:tcPr>
          <w:p w14:paraId="2E89B939" w14:textId="77777777" w:rsidR="007708CC" w:rsidRPr="00CB56EC" w:rsidRDefault="007708CC" w:rsidP="007708CC">
            <w:pPr>
              <w:jc w:val="right"/>
              <w:rPr>
                <w:b/>
                <w:bCs/>
                <w:sz w:val="18"/>
                <w:szCs w:val="18"/>
                <w:lang w:eastAsia="tr-TR"/>
              </w:rPr>
            </w:pPr>
            <w:r w:rsidRPr="00CB56EC">
              <w:rPr>
                <w:b/>
                <w:bCs/>
                <w:sz w:val="18"/>
                <w:szCs w:val="18"/>
                <w:lang w:eastAsia="tr-TR"/>
              </w:rPr>
              <w:t>Standart Nitelikli Krediler</w:t>
            </w:r>
          </w:p>
        </w:tc>
        <w:tc>
          <w:tcPr>
            <w:tcW w:w="1321" w:type="dxa"/>
            <w:shd w:val="clear" w:color="auto" w:fill="auto"/>
            <w:vAlign w:val="center"/>
          </w:tcPr>
          <w:p w14:paraId="74939439" w14:textId="77777777" w:rsidR="007708CC" w:rsidRPr="00CB56EC" w:rsidRDefault="007708CC" w:rsidP="007708CC">
            <w:pPr>
              <w:jc w:val="right"/>
              <w:rPr>
                <w:b/>
                <w:bCs/>
                <w:sz w:val="18"/>
                <w:szCs w:val="18"/>
                <w:lang w:eastAsia="tr-TR"/>
              </w:rPr>
            </w:pPr>
            <w:r w:rsidRPr="00CB56EC">
              <w:rPr>
                <w:b/>
                <w:bCs/>
                <w:sz w:val="18"/>
                <w:szCs w:val="18"/>
                <w:lang w:eastAsia="tr-TR"/>
              </w:rPr>
              <w:t>Yakın İzlemedeki Krediler</w:t>
            </w:r>
          </w:p>
        </w:tc>
      </w:tr>
      <w:tr w:rsidR="00D92330" w:rsidRPr="00CB56EC" w14:paraId="5A7F5B04" w14:textId="77777777" w:rsidTr="00D92330">
        <w:trPr>
          <w:trHeight w:hRule="exact" w:val="227"/>
        </w:trPr>
        <w:tc>
          <w:tcPr>
            <w:tcW w:w="3961" w:type="dxa"/>
            <w:shd w:val="clear" w:color="auto" w:fill="auto"/>
            <w:vAlign w:val="bottom"/>
          </w:tcPr>
          <w:p w14:paraId="576979FB" w14:textId="77777777" w:rsidR="00D92330" w:rsidRPr="00CB56EC" w:rsidRDefault="00D92330" w:rsidP="00D92330">
            <w:pPr>
              <w:rPr>
                <w:sz w:val="18"/>
                <w:szCs w:val="18"/>
                <w:lang w:eastAsia="tr-TR"/>
              </w:rPr>
            </w:pPr>
            <w:r w:rsidRPr="00CB56EC">
              <w:rPr>
                <w:sz w:val="18"/>
                <w:szCs w:val="18"/>
                <w:lang w:eastAsia="tr-TR"/>
              </w:rPr>
              <w:t>12 Aylık Beklenen Zarar Karşılığı</w:t>
            </w:r>
          </w:p>
        </w:tc>
        <w:tc>
          <w:tcPr>
            <w:tcW w:w="1320" w:type="dxa"/>
            <w:shd w:val="clear" w:color="auto" w:fill="auto"/>
            <w:vAlign w:val="bottom"/>
            <w:hideMark/>
          </w:tcPr>
          <w:p w14:paraId="04796535" w14:textId="287C4B63" w:rsidR="00D92330" w:rsidRPr="003E4100" w:rsidRDefault="00D92330" w:rsidP="00D92330">
            <w:pPr>
              <w:jc w:val="right"/>
              <w:rPr>
                <w:sz w:val="18"/>
                <w:szCs w:val="16"/>
                <w:lang w:eastAsia="tr-TR"/>
              </w:rPr>
            </w:pPr>
            <w:r w:rsidRPr="00B65C44">
              <w:rPr>
                <w:sz w:val="18"/>
                <w:szCs w:val="16"/>
                <w:lang w:eastAsia="tr-TR"/>
              </w:rPr>
              <w:t>27,281</w:t>
            </w:r>
          </w:p>
        </w:tc>
        <w:tc>
          <w:tcPr>
            <w:tcW w:w="1320" w:type="dxa"/>
            <w:shd w:val="clear" w:color="auto" w:fill="auto"/>
            <w:vAlign w:val="bottom"/>
            <w:hideMark/>
          </w:tcPr>
          <w:p w14:paraId="402C5F9F" w14:textId="0D16E0F7" w:rsidR="00D92330" w:rsidRPr="003E4100" w:rsidRDefault="00D92330" w:rsidP="00D92330">
            <w:pPr>
              <w:jc w:val="right"/>
              <w:rPr>
                <w:sz w:val="18"/>
                <w:szCs w:val="16"/>
                <w:lang w:eastAsia="tr-TR"/>
              </w:rPr>
            </w:pPr>
            <w:r w:rsidRPr="00D92330">
              <w:rPr>
                <w:sz w:val="18"/>
                <w:szCs w:val="16"/>
                <w:lang w:eastAsia="tr-TR"/>
              </w:rPr>
              <w:t>-</w:t>
            </w:r>
          </w:p>
        </w:tc>
        <w:tc>
          <w:tcPr>
            <w:tcW w:w="1320" w:type="dxa"/>
            <w:shd w:val="clear" w:color="auto" w:fill="auto"/>
            <w:vAlign w:val="bottom"/>
            <w:hideMark/>
          </w:tcPr>
          <w:p w14:paraId="015D278A" w14:textId="082066C5" w:rsidR="00D92330" w:rsidRPr="00CB56EC" w:rsidRDefault="00D92330" w:rsidP="00D92330">
            <w:pPr>
              <w:jc w:val="right"/>
            </w:pPr>
            <w:r w:rsidRPr="00220F02">
              <w:rPr>
                <w:sz w:val="18"/>
                <w:szCs w:val="16"/>
                <w:lang w:eastAsia="tr-TR"/>
              </w:rPr>
              <w:t>29,908</w:t>
            </w:r>
          </w:p>
        </w:tc>
        <w:tc>
          <w:tcPr>
            <w:tcW w:w="1321" w:type="dxa"/>
            <w:shd w:val="clear" w:color="auto" w:fill="auto"/>
            <w:vAlign w:val="bottom"/>
            <w:hideMark/>
          </w:tcPr>
          <w:p w14:paraId="6DC28543" w14:textId="24F53E88" w:rsidR="00D92330" w:rsidRPr="00CB56EC" w:rsidRDefault="00D92330" w:rsidP="00D92330">
            <w:pPr>
              <w:jc w:val="right"/>
            </w:pPr>
            <w:r w:rsidRPr="003E4100">
              <w:rPr>
                <w:sz w:val="18"/>
                <w:szCs w:val="16"/>
                <w:lang w:eastAsia="tr-TR"/>
              </w:rPr>
              <w:t>-</w:t>
            </w:r>
          </w:p>
        </w:tc>
      </w:tr>
      <w:tr w:rsidR="00D92330" w:rsidRPr="00CB56EC" w14:paraId="6E145138" w14:textId="77777777" w:rsidTr="00D92330">
        <w:trPr>
          <w:trHeight w:hRule="exact" w:val="227"/>
        </w:trPr>
        <w:tc>
          <w:tcPr>
            <w:tcW w:w="3961" w:type="dxa"/>
            <w:shd w:val="clear" w:color="auto" w:fill="auto"/>
            <w:vAlign w:val="bottom"/>
          </w:tcPr>
          <w:p w14:paraId="62D3A19C" w14:textId="77777777" w:rsidR="00D92330" w:rsidRPr="00CB56EC" w:rsidRDefault="00D92330" w:rsidP="00D92330">
            <w:pPr>
              <w:rPr>
                <w:sz w:val="18"/>
                <w:szCs w:val="18"/>
                <w:lang w:eastAsia="tr-TR"/>
              </w:rPr>
            </w:pPr>
            <w:r w:rsidRPr="00CB56EC">
              <w:rPr>
                <w:sz w:val="18"/>
                <w:szCs w:val="18"/>
                <w:lang w:eastAsia="tr-TR"/>
              </w:rPr>
              <w:t>Kredi Riskinde Önemli Artış</w:t>
            </w:r>
          </w:p>
        </w:tc>
        <w:tc>
          <w:tcPr>
            <w:tcW w:w="1320" w:type="dxa"/>
            <w:shd w:val="clear" w:color="auto" w:fill="auto"/>
            <w:vAlign w:val="bottom"/>
            <w:hideMark/>
          </w:tcPr>
          <w:p w14:paraId="6BEBD2DB" w14:textId="2AC339FA" w:rsidR="00D92330" w:rsidRPr="003E4100" w:rsidRDefault="00D92330" w:rsidP="00D92330">
            <w:pPr>
              <w:jc w:val="right"/>
              <w:rPr>
                <w:sz w:val="18"/>
                <w:szCs w:val="16"/>
                <w:lang w:eastAsia="tr-TR"/>
              </w:rPr>
            </w:pPr>
            <w:r w:rsidRPr="00D92330">
              <w:rPr>
                <w:sz w:val="18"/>
                <w:szCs w:val="16"/>
                <w:lang w:eastAsia="tr-TR"/>
              </w:rPr>
              <w:t>-</w:t>
            </w:r>
          </w:p>
        </w:tc>
        <w:tc>
          <w:tcPr>
            <w:tcW w:w="1320" w:type="dxa"/>
            <w:shd w:val="clear" w:color="auto" w:fill="auto"/>
            <w:vAlign w:val="bottom"/>
            <w:hideMark/>
          </w:tcPr>
          <w:p w14:paraId="51051F0F" w14:textId="2AA23002" w:rsidR="00D92330" w:rsidRPr="003E4100" w:rsidRDefault="00D92330" w:rsidP="00D92330">
            <w:pPr>
              <w:jc w:val="right"/>
              <w:rPr>
                <w:sz w:val="18"/>
                <w:szCs w:val="16"/>
                <w:lang w:eastAsia="tr-TR"/>
              </w:rPr>
            </w:pPr>
            <w:r w:rsidRPr="00B65C44">
              <w:rPr>
                <w:sz w:val="18"/>
                <w:szCs w:val="16"/>
                <w:lang w:eastAsia="tr-TR"/>
              </w:rPr>
              <w:t>763</w:t>
            </w:r>
          </w:p>
        </w:tc>
        <w:tc>
          <w:tcPr>
            <w:tcW w:w="1320" w:type="dxa"/>
            <w:shd w:val="clear" w:color="auto" w:fill="auto"/>
            <w:vAlign w:val="bottom"/>
            <w:hideMark/>
          </w:tcPr>
          <w:p w14:paraId="4C8553E5" w14:textId="37A93D4E" w:rsidR="00D92330" w:rsidRPr="00CB56EC" w:rsidRDefault="00D92330" w:rsidP="00D92330">
            <w:pPr>
              <w:jc w:val="right"/>
            </w:pPr>
            <w:r w:rsidRPr="003E4100">
              <w:rPr>
                <w:sz w:val="18"/>
                <w:szCs w:val="16"/>
                <w:lang w:eastAsia="tr-TR"/>
              </w:rPr>
              <w:t>-</w:t>
            </w:r>
          </w:p>
        </w:tc>
        <w:tc>
          <w:tcPr>
            <w:tcW w:w="1321" w:type="dxa"/>
            <w:shd w:val="clear" w:color="auto" w:fill="auto"/>
            <w:vAlign w:val="bottom"/>
            <w:hideMark/>
          </w:tcPr>
          <w:p w14:paraId="31F0630A" w14:textId="3EA32B32" w:rsidR="00D92330" w:rsidRPr="00CB56EC" w:rsidRDefault="00D92330" w:rsidP="00D92330">
            <w:pPr>
              <w:jc w:val="right"/>
            </w:pPr>
            <w:r w:rsidRPr="00220F02">
              <w:rPr>
                <w:sz w:val="18"/>
                <w:szCs w:val="16"/>
                <w:lang w:eastAsia="tr-TR"/>
              </w:rPr>
              <w:t>1,740</w:t>
            </w:r>
          </w:p>
        </w:tc>
      </w:tr>
      <w:tr w:rsidR="00D92330" w:rsidRPr="00D92330" w14:paraId="536D6942" w14:textId="77777777" w:rsidTr="00D92330">
        <w:trPr>
          <w:trHeight w:hRule="exact" w:val="227"/>
        </w:trPr>
        <w:tc>
          <w:tcPr>
            <w:tcW w:w="3961" w:type="dxa"/>
            <w:shd w:val="clear" w:color="auto" w:fill="auto"/>
            <w:vAlign w:val="bottom"/>
          </w:tcPr>
          <w:p w14:paraId="1C7CC257" w14:textId="77777777" w:rsidR="00D92330" w:rsidRPr="00D92330" w:rsidRDefault="00D92330" w:rsidP="00D92330">
            <w:pPr>
              <w:rPr>
                <w:b/>
                <w:bCs/>
                <w:sz w:val="18"/>
                <w:szCs w:val="18"/>
                <w:lang w:eastAsia="tr-TR"/>
              </w:rPr>
            </w:pPr>
            <w:r w:rsidRPr="00D92330">
              <w:rPr>
                <w:b/>
                <w:bCs/>
                <w:sz w:val="18"/>
                <w:szCs w:val="18"/>
                <w:lang w:eastAsia="tr-TR"/>
              </w:rPr>
              <w:t>Toplam</w:t>
            </w:r>
          </w:p>
        </w:tc>
        <w:tc>
          <w:tcPr>
            <w:tcW w:w="1320" w:type="dxa"/>
            <w:shd w:val="clear" w:color="auto" w:fill="auto"/>
            <w:vAlign w:val="bottom"/>
            <w:hideMark/>
          </w:tcPr>
          <w:p w14:paraId="793833C8" w14:textId="643C050F" w:rsidR="00D92330" w:rsidRPr="00D92330" w:rsidRDefault="00D92330" w:rsidP="00D92330">
            <w:pPr>
              <w:jc w:val="right"/>
              <w:rPr>
                <w:b/>
                <w:bCs/>
                <w:sz w:val="18"/>
                <w:szCs w:val="16"/>
                <w:lang w:eastAsia="tr-TR"/>
              </w:rPr>
            </w:pPr>
            <w:r w:rsidRPr="00B65C44">
              <w:rPr>
                <w:b/>
                <w:bCs/>
                <w:sz w:val="18"/>
                <w:szCs w:val="16"/>
                <w:lang w:eastAsia="tr-TR"/>
              </w:rPr>
              <w:t>27,281</w:t>
            </w:r>
          </w:p>
        </w:tc>
        <w:tc>
          <w:tcPr>
            <w:tcW w:w="1320" w:type="dxa"/>
            <w:shd w:val="clear" w:color="auto" w:fill="auto"/>
            <w:vAlign w:val="bottom"/>
            <w:hideMark/>
          </w:tcPr>
          <w:p w14:paraId="7C2777FD" w14:textId="6F763860" w:rsidR="00D92330" w:rsidRPr="00D92330" w:rsidRDefault="00D92330" w:rsidP="00D92330">
            <w:pPr>
              <w:jc w:val="right"/>
              <w:rPr>
                <w:b/>
                <w:bCs/>
                <w:sz w:val="18"/>
                <w:szCs w:val="16"/>
                <w:lang w:eastAsia="tr-TR"/>
              </w:rPr>
            </w:pPr>
            <w:r w:rsidRPr="00B65C44">
              <w:rPr>
                <w:b/>
                <w:bCs/>
                <w:sz w:val="18"/>
                <w:szCs w:val="16"/>
                <w:lang w:eastAsia="tr-TR"/>
              </w:rPr>
              <w:t>763</w:t>
            </w:r>
          </w:p>
        </w:tc>
        <w:tc>
          <w:tcPr>
            <w:tcW w:w="1320" w:type="dxa"/>
            <w:shd w:val="clear" w:color="auto" w:fill="auto"/>
            <w:vAlign w:val="bottom"/>
            <w:hideMark/>
          </w:tcPr>
          <w:p w14:paraId="11331A53" w14:textId="2EECC397" w:rsidR="00D92330" w:rsidRPr="00D92330" w:rsidRDefault="00D92330" w:rsidP="00D92330">
            <w:pPr>
              <w:jc w:val="right"/>
              <w:rPr>
                <w:b/>
                <w:bCs/>
              </w:rPr>
            </w:pPr>
            <w:r w:rsidRPr="00D92330">
              <w:rPr>
                <w:b/>
                <w:bCs/>
                <w:sz w:val="18"/>
                <w:szCs w:val="16"/>
                <w:lang w:eastAsia="tr-TR"/>
              </w:rPr>
              <w:t>29,908</w:t>
            </w:r>
          </w:p>
        </w:tc>
        <w:tc>
          <w:tcPr>
            <w:tcW w:w="1321" w:type="dxa"/>
            <w:shd w:val="clear" w:color="auto" w:fill="auto"/>
            <w:vAlign w:val="bottom"/>
            <w:hideMark/>
          </w:tcPr>
          <w:p w14:paraId="7085ADE7" w14:textId="5A81BCAA" w:rsidR="00D92330" w:rsidRPr="00D92330" w:rsidRDefault="00D92330" w:rsidP="00D92330">
            <w:pPr>
              <w:jc w:val="right"/>
              <w:rPr>
                <w:b/>
                <w:bCs/>
              </w:rPr>
            </w:pPr>
            <w:r w:rsidRPr="00D92330">
              <w:rPr>
                <w:b/>
                <w:bCs/>
                <w:sz w:val="18"/>
                <w:szCs w:val="16"/>
                <w:lang w:eastAsia="tr-TR"/>
              </w:rPr>
              <w:t>1,740</w:t>
            </w:r>
          </w:p>
        </w:tc>
      </w:tr>
    </w:tbl>
    <w:p w14:paraId="276BEA03" w14:textId="0EC301CA" w:rsidR="00E30CF9" w:rsidRDefault="00E30CF9" w:rsidP="00E30CF9">
      <w:pPr>
        <w:tabs>
          <w:tab w:val="num" w:pos="0"/>
        </w:tabs>
        <w:autoSpaceDE w:val="0"/>
        <w:autoSpaceDN w:val="0"/>
        <w:adjustRightInd w:val="0"/>
        <w:rPr>
          <w:highlight w:val="yellow"/>
        </w:rPr>
      </w:pPr>
    </w:p>
    <w:p w14:paraId="28056F83" w14:textId="77777777" w:rsidR="00331A33" w:rsidRPr="00CB56EC" w:rsidRDefault="00331A33" w:rsidP="00331A33">
      <w:pPr>
        <w:pageBreakBefore/>
        <w:autoSpaceDE w:val="0"/>
        <w:autoSpaceDN w:val="0"/>
        <w:adjustRightInd w:val="0"/>
        <w:ind w:left="-567" w:firstLine="567"/>
        <w:rPr>
          <w:rFonts w:eastAsia="Arial Unicode MS"/>
          <w:b/>
          <w:color w:val="000000"/>
          <w:spacing w:val="-6"/>
        </w:rPr>
      </w:pPr>
      <w:r w:rsidRPr="00CB56EC">
        <w:rPr>
          <w:rFonts w:eastAsia="Arial Unicode MS"/>
          <w:b/>
          <w:color w:val="000000"/>
          <w:spacing w:val="-6"/>
        </w:rPr>
        <w:lastRenderedPageBreak/>
        <w:t>Ödeme Planının Uzatılmasına Yönelik Sözleşme Değişikliği Sayısı ve Ödeme Planı Değişikliği ile Uzatılan Süre</w:t>
      </w:r>
    </w:p>
    <w:p w14:paraId="7393AAC3" w14:textId="77777777" w:rsidR="00331A33" w:rsidRDefault="00331A33" w:rsidP="00331A33">
      <w:pPr>
        <w:autoSpaceDE w:val="0"/>
        <w:autoSpaceDN w:val="0"/>
        <w:adjustRightInd w:val="0"/>
        <w:ind w:left="-567" w:firstLine="567"/>
        <w:rPr>
          <w:rFonts w:eastAsia="Arial Unicode MS"/>
          <w:b/>
          <w:color w:val="000000"/>
          <w:spacing w:val="-6"/>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331A33" w:rsidRPr="00CB56EC" w14:paraId="524A8FA5" w14:textId="77777777" w:rsidTr="00565DB1">
        <w:trPr>
          <w:trHeight w:hRule="exact" w:val="210"/>
        </w:trPr>
        <w:tc>
          <w:tcPr>
            <w:tcW w:w="3961" w:type="dxa"/>
            <w:shd w:val="clear" w:color="auto" w:fill="auto"/>
            <w:vAlign w:val="bottom"/>
          </w:tcPr>
          <w:p w14:paraId="030AE132" w14:textId="77777777" w:rsidR="00331A33" w:rsidRPr="00CB56EC" w:rsidRDefault="00331A33" w:rsidP="00565DB1">
            <w:pPr>
              <w:rPr>
                <w:sz w:val="18"/>
                <w:szCs w:val="18"/>
                <w:lang w:eastAsia="tr-TR"/>
              </w:rPr>
            </w:pPr>
          </w:p>
        </w:tc>
        <w:tc>
          <w:tcPr>
            <w:tcW w:w="2640" w:type="dxa"/>
            <w:gridSpan w:val="2"/>
            <w:shd w:val="clear" w:color="auto" w:fill="auto"/>
            <w:vAlign w:val="center"/>
          </w:tcPr>
          <w:p w14:paraId="536DF36F" w14:textId="77777777" w:rsidR="00331A33" w:rsidRPr="00CB56EC" w:rsidRDefault="00331A33" w:rsidP="00565DB1">
            <w:pPr>
              <w:jc w:val="center"/>
              <w:rPr>
                <w:b/>
                <w:bCs/>
                <w:sz w:val="18"/>
                <w:szCs w:val="18"/>
                <w:lang w:eastAsia="tr-TR"/>
              </w:rPr>
            </w:pPr>
            <w:r>
              <w:rPr>
                <w:b/>
                <w:bCs/>
                <w:sz w:val="18"/>
                <w:szCs w:val="18"/>
                <w:lang w:eastAsia="tr-TR"/>
              </w:rPr>
              <w:t>Cari Dönem</w:t>
            </w:r>
          </w:p>
        </w:tc>
        <w:tc>
          <w:tcPr>
            <w:tcW w:w="2641" w:type="dxa"/>
            <w:gridSpan w:val="2"/>
            <w:shd w:val="clear" w:color="auto" w:fill="auto"/>
            <w:vAlign w:val="center"/>
          </w:tcPr>
          <w:p w14:paraId="3C20D2FA" w14:textId="77777777" w:rsidR="00331A33" w:rsidRPr="00CB56EC" w:rsidRDefault="00331A33" w:rsidP="00565DB1">
            <w:pPr>
              <w:jc w:val="center"/>
              <w:rPr>
                <w:b/>
                <w:bCs/>
                <w:sz w:val="18"/>
                <w:szCs w:val="18"/>
                <w:lang w:eastAsia="tr-TR"/>
              </w:rPr>
            </w:pPr>
            <w:r w:rsidRPr="00CB56EC">
              <w:rPr>
                <w:b/>
                <w:bCs/>
                <w:sz w:val="18"/>
                <w:szCs w:val="18"/>
                <w:lang w:eastAsia="tr-TR"/>
              </w:rPr>
              <w:t>Önceki Dönem</w:t>
            </w:r>
          </w:p>
        </w:tc>
      </w:tr>
      <w:tr w:rsidR="00331A33" w:rsidRPr="00CB56EC" w14:paraId="2BA81C0C" w14:textId="77777777" w:rsidTr="00565DB1">
        <w:trPr>
          <w:trHeight w:hRule="exact" w:val="624"/>
        </w:trPr>
        <w:tc>
          <w:tcPr>
            <w:tcW w:w="3961" w:type="dxa"/>
            <w:shd w:val="clear" w:color="auto" w:fill="auto"/>
            <w:vAlign w:val="bottom"/>
            <w:hideMark/>
          </w:tcPr>
          <w:p w14:paraId="11758A15" w14:textId="77777777" w:rsidR="00331A33" w:rsidRPr="00CB56EC" w:rsidRDefault="00331A33" w:rsidP="00565DB1">
            <w:pPr>
              <w:rPr>
                <w:sz w:val="18"/>
                <w:szCs w:val="18"/>
                <w:lang w:eastAsia="tr-TR"/>
              </w:rPr>
            </w:pPr>
            <w:r w:rsidRPr="00CB56EC">
              <w:rPr>
                <w:sz w:val="18"/>
                <w:szCs w:val="18"/>
                <w:lang w:eastAsia="tr-TR"/>
              </w:rPr>
              <w:t> </w:t>
            </w:r>
          </w:p>
        </w:tc>
        <w:tc>
          <w:tcPr>
            <w:tcW w:w="1320" w:type="dxa"/>
            <w:shd w:val="clear" w:color="auto" w:fill="auto"/>
            <w:vAlign w:val="center"/>
            <w:hideMark/>
          </w:tcPr>
          <w:p w14:paraId="653EF2A3" w14:textId="77777777" w:rsidR="00331A33" w:rsidRPr="00CB56EC" w:rsidRDefault="00331A33" w:rsidP="00565DB1">
            <w:pPr>
              <w:jc w:val="right"/>
              <w:rPr>
                <w:b/>
                <w:bCs/>
                <w:sz w:val="18"/>
                <w:szCs w:val="18"/>
                <w:lang w:eastAsia="tr-TR"/>
              </w:rPr>
            </w:pPr>
            <w:r w:rsidRPr="00CB56EC">
              <w:rPr>
                <w:b/>
                <w:bCs/>
                <w:sz w:val="18"/>
                <w:szCs w:val="18"/>
                <w:lang w:eastAsia="tr-TR"/>
              </w:rPr>
              <w:t>Standart Nitelikli Krediler</w:t>
            </w:r>
          </w:p>
        </w:tc>
        <w:tc>
          <w:tcPr>
            <w:tcW w:w="1320" w:type="dxa"/>
            <w:shd w:val="clear" w:color="auto" w:fill="auto"/>
            <w:vAlign w:val="center"/>
          </w:tcPr>
          <w:p w14:paraId="3AEF3B18" w14:textId="77777777" w:rsidR="00331A33" w:rsidRPr="00CB56EC" w:rsidRDefault="00331A33" w:rsidP="00565DB1">
            <w:pPr>
              <w:jc w:val="right"/>
              <w:rPr>
                <w:b/>
                <w:bCs/>
                <w:sz w:val="18"/>
                <w:szCs w:val="18"/>
                <w:lang w:eastAsia="tr-TR"/>
              </w:rPr>
            </w:pPr>
            <w:r w:rsidRPr="00CB56EC">
              <w:rPr>
                <w:b/>
                <w:bCs/>
                <w:sz w:val="18"/>
                <w:szCs w:val="18"/>
                <w:lang w:eastAsia="tr-TR"/>
              </w:rPr>
              <w:t>Yakın İzlemedeki Krediler</w:t>
            </w:r>
          </w:p>
        </w:tc>
        <w:tc>
          <w:tcPr>
            <w:tcW w:w="1320" w:type="dxa"/>
            <w:shd w:val="clear" w:color="auto" w:fill="auto"/>
            <w:vAlign w:val="center"/>
            <w:hideMark/>
          </w:tcPr>
          <w:p w14:paraId="06BAE66F" w14:textId="77777777" w:rsidR="00331A33" w:rsidRPr="00CB56EC" w:rsidRDefault="00331A33" w:rsidP="00565DB1">
            <w:pPr>
              <w:jc w:val="right"/>
              <w:rPr>
                <w:b/>
                <w:bCs/>
                <w:sz w:val="18"/>
                <w:szCs w:val="18"/>
                <w:lang w:eastAsia="tr-TR"/>
              </w:rPr>
            </w:pPr>
            <w:r w:rsidRPr="00CB56EC">
              <w:rPr>
                <w:b/>
                <w:bCs/>
                <w:sz w:val="18"/>
                <w:szCs w:val="18"/>
                <w:lang w:eastAsia="tr-TR"/>
              </w:rPr>
              <w:t>Standart Nitelikli Krediler</w:t>
            </w:r>
          </w:p>
        </w:tc>
        <w:tc>
          <w:tcPr>
            <w:tcW w:w="1321" w:type="dxa"/>
            <w:shd w:val="clear" w:color="auto" w:fill="auto"/>
            <w:vAlign w:val="center"/>
          </w:tcPr>
          <w:p w14:paraId="4B26D437" w14:textId="77777777" w:rsidR="00331A33" w:rsidRPr="00CB56EC" w:rsidRDefault="00331A33" w:rsidP="00565DB1">
            <w:pPr>
              <w:jc w:val="right"/>
              <w:rPr>
                <w:b/>
                <w:bCs/>
                <w:sz w:val="18"/>
                <w:szCs w:val="18"/>
                <w:lang w:eastAsia="tr-TR"/>
              </w:rPr>
            </w:pPr>
            <w:r w:rsidRPr="00CB56EC">
              <w:rPr>
                <w:b/>
                <w:bCs/>
                <w:sz w:val="18"/>
                <w:szCs w:val="18"/>
                <w:lang w:eastAsia="tr-TR"/>
              </w:rPr>
              <w:t>Yakın İzlemedeki Krediler</w:t>
            </w:r>
          </w:p>
        </w:tc>
      </w:tr>
      <w:tr w:rsidR="00331A33" w:rsidRPr="00CB56EC" w14:paraId="4330A038" w14:textId="77777777" w:rsidTr="00565DB1">
        <w:trPr>
          <w:trHeight w:hRule="exact" w:val="227"/>
        </w:trPr>
        <w:tc>
          <w:tcPr>
            <w:tcW w:w="3961" w:type="dxa"/>
            <w:shd w:val="clear" w:color="auto" w:fill="auto"/>
          </w:tcPr>
          <w:p w14:paraId="6B48B892" w14:textId="77777777" w:rsidR="00331A33" w:rsidRPr="00CB56EC" w:rsidRDefault="00331A33" w:rsidP="00565DB1">
            <w:pPr>
              <w:rPr>
                <w:sz w:val="18"/>
                <w:szCs w:val="18"/>
                <w:lang w:eastAsia="tr-TR"/>
              </w:rPr>
            </w:pPr>
            <w:r w:rsidRPr="00914192">
              <w:rPr>
                <w:sz w:val="18"/>
                <w:szCs w:val="16"/>
                <w:lang w:eastAsia="tr-TR"/>
              </w:rPr>
              <w:t>1 veya 2 Defa Uzatılanlar</w:t>
            </w:r>
          </w:p>
        </w:tc>
        <w:tc>
          <w:tcPr>
            <w:tcW w:w="1320" w:type="dxa"/>
            <w:shd w:val="clear" w:color="auto" w:fill="auto"/>
            <w:vAlign w:val="bottom"/>
            <w:hideMark/>
          </w:tcPr>
          <w:p w14:paraId="5FDDAC6D" w14:textId="77777777" w:rsidR="00331A33" w:rsidRPr="00CB56EC" w:rsidRDefault="00331A33" w:rsidP="00565DB1">
            <w:pPr>
              <w:jc w:val="right"/>
            </w:pPr>
            <w:r>
              <w:rPr>
                <w:sz w:val="18"/>
                <w:szCs w:val="16"/>
                <w:lang w:eastAsia="tr-TR"/>
              </w:rPr>
              <w:t>-</w:t>
            </w:r>
          </w:p>
        </w:tc>
        <w:tc>
          <w:tcPr>
            <w:tcW w:w="1320" w:type="dxa"/>
            <w:shd w:val="clear" w:color="auto" w:fill="auto"/>
            <w:vAlign w:val="bottom"/>
            <w:hideMark/>
          </w:tcPr>
          <w:p w14:paraId="562CC74F" w14:textId="000678C0" w:rsidR="00331A33" w:rsidRPr="00CB56EC" w:rsidRDefault="00331A33" w:rsidP="00565DB1">
            <w:pPr>
              <w:jc w:val="right"/>
            </w:pPr>
            <w:r>
              <w:rPr>
                <w:sz w:val="18"/>
                <w:szCs w:val="16"/>
                <w:lang w:eastAsia="tr-TR"/>
              </w:rPr>
              <w:t>3,117</w:t>
            </w:r>
          </w:p>
        </w:tc>
        <w:tc>
          <w:tcPr>
            <w:tcW w:w="1320" w:type="dxa"/>
            <w:shd w:val="clear" w:color="auto" w:fill="auto"/>
            <w:vAlign w:val="bottom"/>
            <w:hideMark/>
          </w:tcPr>
          <w:p w14:paraId="0EE70941" w14:textId="77777777" w:rsidR="00331A33" w:rsidRPr="00CB56EC" w:rsidRDefault="00331A33" w:rsidP="00565DB1">
            <w:pPr>
              <w:jc w:val="right"/>
            </w:pPr>
            <w:r>
              <w:rPr>
                <w:sz w:val="18"/>
                <w:szCs w:val="16"/>
                <w:lang w:eastAsia="tr-TR"/>
              </w:rPr>
              <w:t>-</w:t>
            </w:r>
          </w:p>
        </w:tc>
        <w:tc>
          <w:tcPr>
            <w:tcW w:w="1321" w:type="dxa"/>
            <w:shd w:val="clear" w:color="auto" w:fill="auto"/>
            <w:vAlign w:val="bottom"/>
            <w:hideMark/>
          </w:tcPr>
          <w:p w14:paraId="505AB723" w14:textId="3FAA2B9E" w:rsidR="00331A33" w:rsidRPr="00CB56EC" w:rsidRDefault="00331A33" w:rsidP="00565DB1">
            <w:pPr>
              <w:jc w:val="right"/>
            </w:pPr>
            <w:r>
              <w:rPr>
                <w:sz w:val="18"/>
                <w:szCs w:val="16"/>
                <w:lang w:eastAsia="tr-TR"/>
              </w:rPr>
              <w:t>2,343</w:t>
            </w:r>
          </w:p>
        </w:tc>
      </w:tr>
      <w:tr w:rsidR="00331A33" w:rsidRPr="00CB56EC" w14:paraId="44EDAB4A" w14:textId="77777777" w:rsidTr="00565DB1">
        <w:trPr>
          <w:trHeight w:hRule="exact" w:val="227"/>
        </w:trPr>
        <w:tc>
          <w:tcPr>
            <w:tcW w:w="3961" w:type="dxa"/>
            <w:shd w:val="clear" w:color="auto" w:fill="auto"/>
          </w:tcPr>
          <w:p w14:paraId="3B7F4A67" w14:textId="77777777" w:rsidR="00331A33" w:rsidRPr="00CB56EC" w:rsidRDefault="00331A33" w:rsidP="00565DB1">
            <w:pPr>
              <w:rPr>
                <w:sz w:val="18"/>
                <w:szCs w:val="18"/>
                <w:lang w:eastAsia="tr-TR"/>
              </w:rPr>
            </w:pPr>
            <w:r>
              <w:rPr>
                <w:sz w:val="18"/>
                <w:szCs w:val="16"/>
                <w:lang w:eastAsia="tr-TR"/>
              </w:rPr>
              <w:t>3,4 veya 5 Defa U</w:t>
            </w:r>
            <w:r w:rsidRPr="00914192">
              <w:rPr>
                <w:sz w:val="18"/>
                <w:szCs w:val="16"/>
                <w:lang w:eastAsia="tr-TR"/>
              </w:rPr>
              <w:t>zatılanlar</w:t>
            </w:r>
          </w:p>
        </w:tc>
        <w:tc>
          <w:tcPr>
            <w:tcW w:w="1320" w:type="dxa"/>
            <w:shd w:val="clear" w:color="auto" w:fill="auto"/>
            <w:vAlign w:val="bottom"/>
          </w:tcPr>
          <w:p w14:paraId="1D5624E4" w14:textId="77777777" w:rsidR="00331A33" w:rsidRDefault="00331A33" w:rsidP="00565DB1">
            <w:pPr>
              <w:jc w:val="right"/>
              <w:rPr>
                <w:sz w:val="18"/>
                <w:szCs w:val="16"/>
                <w:lang w:eastAsia="tr-TR"/>
              </w:rPr>
            </w:pPr>
            <w:r w:rsidRPr="00CB56EC">
              <w:rPr>
                <w:sz w:val="18"/>
                <w:szCs w:val="16"/>
                <w:lang w:eastAsia="tr-TR"/>
              </w:rPr>
              <w:t>-</w:t>
            </w:r>
          </w:p>
        </w:tc>
        <w:tc>
          <w:tcPr>
            <w:tcW w:w="1320" w:type="dxa"/>
            <w:shd w:val="clear" w:color="auto" w:fill="auto"/>
            <w:vAlign w:val="bottom"/>
          </w:tcPr>
          <w:p w14:paraId="0CD1FFA5" w14:textId="77777777" w:rsidR="00331A33" w:rsidRPr="00CB56EC" w:rsidRDefault="00331A33" w:rsidP="00565DB1">
            <w:pPr>
              <w:jc w:val="right"/>
              <w:rPr>
                <w:sz w:val="18"/>
                <w:szCs w:val="16"/>
                <w:lang w:eastAsia="tr-TR"/>
              </w:rPr>
            </w:pPr>
            <w:r>
              <w:rPr>
                <w:sz w:val="18"/>
                <w:szCs w:val="16"/>
                <w:lang w:eastAsia="tr-TR"/>
              </w:rPr>
              <w:t>-</w:t>
            </w:r>
          </w:p>
        </w:tc>
        <w:tc>
          <w:tcPr>
            <w:tcW w:w="1320" w:type="dxa"/>
            <w:shd w:val="clear" w:color="auto" w:fill="auto"/>
            <w:vAlign w:val="bottom"/>
          </w:tcPr>
          <w:p w14:paraId="6F4914FC" w14:textId="77777777" w:rsidR="00331A33" w:rsidRPr="00CB56EC" w:rsidRDefault="00331A33" w:rsidP="00565DB1">
            <w:pPr>
              <w:jc w:val="right"/>
              <w:rPr>
                <w:sz w:val="18"/>
                <w:szCs w:val="16"/>
                <w:lang w:eastAsia="tr-TR"/>
              </w:rPr>
            </w:pPr>
            <w:r>
              <w:rPr>
                <w:sz w:val="18"/>
                <w:szCs w:val="16"/>
                <w:lang w:eastAsia="tr-TR"/>
              </w:rPr>
              <w:t>-</w:t>
            </w:r>
          </w:p>
        </w:tc>
        <w:tc>
          <w:tcPr>
            <w:tcW w:w="1321" w:type="dxa"/>
            <w:shd w:val="clear" w:color="auto" w:fill="auto"/>
            <w:vAlign w:val="bottom"/>
          </w:tcPr>
          <w:p w14:paraId="61B702A7" w14:textId="77777777" w:rsidR="00331A33" w:rsidRPr="00CB56EC" w:rsidRDefault="00331A33" w:rsidP="00565DB1">
            <w:pPr>
              <w:jc w:val="right"/>
              <w:rPr>
                <w:sz w:val="18"/>
                <w:szCs w:val="16"/>
                <w:lang w:eastAsia="tr-TR"/>
              </w:rPr>
            </w:pPr>
            <w:r w:rsidRPr="00CB56EC">
              <w:rPr>
                <w:sz w:val="18"/>
                <w:szCs w:val="16"/>
                <w:lang w:eastAsia="tr-TR"/>
              </w:rPr>
              <w:t>-</w:t>
            </w:r>
          </w:p>
        </w:tc>
      </w:tr>
      <w:tr w:rsidR="00331A33" w:rsidRPr="00CB56EC" w14:paraId="078F31BF" w14:textId="77777777" w:rsidTr="00565DB1">
        <w:trPr>
          <w:trHeight w:hRule="exact" w:val="227"/>
        </w:trPr>
        <w:tc>
          <w:tcPr>
            <w:tcW w:w="3961" w:type="dxa"/>
            <w:shd w:val="clear" w:color="auto" w:fill="auto"/>
          </w:tcPr>
          <w:p w14:paraId="6CD121ED" w14:textId="77777777" w:rsidR="00331A33" w:rsidRPr="00CB56EC" w:rsidRDefault="00331A33" w:rsidP="00565DB1">
            <w:pPr>
              <w:rPr>
                <w:sz w:val="18"/>
                <w:szCs w:val="18"/>
                <w:lang w:eastAsia="tr-TR"/>
              </w:rPr>
            </w:pPr>
            <w:r w:rsidRPr="00914192">
              <w:rPr>
                <w:sz w:val="18"/>
                <w:szCs w:val="16"/>
                <w:lang w:eastAsia="tr-TR"/>
              </w:rPr>
              <w:t>5 Üzeri Uzatılanlar</w:t>
            </w:r>
          </w:p>
        </w:tc>
        <w:tc>
          <w:tcPr>
            <w:tcW w:w="1320" w:type="dxa"/>
            <w:shd w:val="clear" w:color="auto" w:fill="auto"/>
            <w:vAlign w:val="bottom"/>
            <w:hideMark/>
          </w:tcPr>
          <w:p w14:paraId="2E0F7E74" w14:textId="77777777" w:rsidR="00331A33" w:rsidRPr="00CB56EC" w:rsidRDefault="00331A33" w:rsidP="00565DB1">
            <w:pPr>
              <w:jc w:val="right"/>
            </w:pPr>
            <w:r>
              <w:rPr>
                <w:sz w:val="18"/>
                <w:szCs w:val="16"/>
                <w:lang w:eastAsia="tr-TR"/>
              </w:rPr>
              <w:t>-</w:t>
            </w:r>
          </w:p>
        </w:tc>
        <w:tc>
          <w:tcPr>
            <w:tcW w:w="1320" w:type="dxa"/>
            <w:shd w:val="clear" w:color="auto" w:fill="auto"/>
            <w:vAlign w:val="bottom"/>
            <w:hideMark/>
          </w:tcPr>
          <w:p w14:paraId="2372FDA3" w14:textId="77777777" w:rsidR="00331A33" w:rsidRPr="00CB56EC" w:rsidRDefault="00331A33" w:rsidP="00565DB1">
            <w:pPr>
              <w:jc w:val="right"/>
            </w:pPr>
            <w:r>
              <w:rPr>
                <w:sz w:val="18"/>
                <w:szCs w:val="16"/>
                <w:lang w:eastAsia="tr-TR"/>
              </w:rPr>
              <w:t>-</w:t>
            </w:r>
          </w:p>
        </w:tc>
        <w:tc>
          <w:tcPr>
            <w:tcW w:w="1320" w:type="dxa"/>
            <w:shd w:val="clear" w:color="auto" w:fill="auto"/>
            <w:vAlign w:val="bottom"/>
            <w:hideMark/>
          </w:tcPr>
          <w:p w14:paraId="0D79135C" w14:textId="77777777" w:rsidR="00331A33" w:rsidRPr="00CB56EC" w:rsidRDefault="00331A33" w:rsidP="00565DB1">
            <w:pPr>
              <w:jc w:val="right"/>
            </w:pPr>
            <w:r>
              <w:rPr>
                <w:sz w:val="18"/>
                <w:szCs w:val="16"/>
                <w:lang w:eastAsia="tr-TR"/>
              </w:rPr>
              <w:t>-</w:t>
            </w:r>
          </w:p>
        </w:tc>
        <w:tc>
          <w:tcPr>
            <w:tcW w:w="1321" w:type="dxa"/>
            <w:shd w:val="clear" w:color="auto" w:fill="auto"/>
            <w:vAlign w:val="bottom"/>
            <w:hideMark/>
          </w:tcPr>
          <w:p w14:paraId="78E86C49" w14:textId="77777777" w:rsidR="00331A33" w:rsidRPr="00CB56EC" w:rsidRDefault="00331A33" w:rsidP="00565DB1">
            <w:pPr>
              <w:jc w:val="right"/>
            </w:pPr>
            <w:r>
              <w:rPr>
                <w:sz w:val="18"/>
                <w:szCs w:val="16"/>
                <w:lang w:eastAsia="tr-TR"/>
              </w:rPr>
              <w:t>-</w:t>
            </w:r>
          </w:p>
        </w:tc>
      </w:tr>
      <w:tr w:rsidR="00331A33" w:rsidRPr="00CB56EC" w14:paraId="2C7C868D" w14:textId="77777777" w:rsidTr="00565DB1">
        <w:trPr>
          <w:trHeight w:hRule="exact" w:val="227"/>
        </w:trPr>
        <w:tc>
          <w:tcPr>
            <w:tcW w:w="3961" w:type="dxa"/>
            <w:shd w:val="clear" w:color="auto" w:fill="auto"/>
            <w:vAlign w:val="bottom"/>
          </w:tcPr>
          <w:p w14:paraId="1B741E5E" w14:textId="77777777" w:rsidR="00331A33" w:rsidRPr="00CB56EC" w:rsidRDefault="00331A33" w:rsidP="00565DB1">
            <w:pPr>
              <w:rPr>
                <w:b/>
                <w:bCs/>
                <w:sz w:val="18"/>
                <w:szCs w:val="18"/>
                <w:lang w:eastAsia="tr-TR"/>
              </w:rPr>
            </w:pPr>
            <w:r w:rsidRPr="00CB56EC">
              <w:rPr>
                <w:b/>
                <w:bCs/>
                <w:sz w:val="18"/>
                <w:szCs w:val="18"/>
                <w:lang w:eastAsia="tr-TR"/>
              </w:rPr>
              <w:t>Toplam</w:t>
            </w:r>
          </w:p>
        </w:tc>
        <w:tc>
          <w:tcPr>
            <w:tcW w:w="1320" w:type="dxa"/>
            <w:shd w:val="clear" w:color="auto" w:fill="auto"/>
            <w:vAlign w:val="bottom"/>
            <w:hideMark/>
          </w:tcPr>
          <w:p w14:paraId="50BDB58B" w14:textId="77777777" w:rsidR="00331A33" w:rsidRPr="00CB56EC" w:rsidRDefault="00331A33" w:rsidP="00565DB1">
            <w:pPr>
              <w:jc w:val="right"/>
              <w:rPr>
                <w:b/>
              </w:rPr>
            </w:pPr>
            <w:r>
              <w:rPr>
                <w:b/>
                <w:sz w:val="18"/>
                <w:szCs w:val="16"/>
                <w:lang w:eastAsia="tr-TR"/>
              </w:rPr>
              <w:t>-</w:t>
            </w:r>
          </w:p>
        </w:tc>
        <w:tc>
          <w:tcPr>
            <w:tcW w:w="1320" w:type="dxa"/>
            <w:shd w:val="clear" w:color="auto" w:fill="auto"/>
            <w:vAlign w:val="bottom"/>
            <w:hideMark/>
          </w:tcPr>
          <w:p w14:paraId="18EA7495" w14:textId="401F519D" w:rsidR="00331A33" w:rsidRPr="00CB56EC" w:rsidRDefault="00331A33" w:rsidP="00565DB1">
            <w:pPr>
              <w:jc w:val="right"/>
              <w:rPr>
                <w:b/>
              </w:rPr>
            </w:pPr>
            <w:r>
              <w:rPr>
                <w:b/>
                <w:sz w:val="18"/>
                <w:szCs w:val="16"/>
                <w:lang w:eastAsia="tr-TR"/>
              </w:rPr>
              <w:t>3,117</w:t>
            </w:r>
          </w:p>
        </w:tc>
        <w:tc>
          <w:tcPr>
            <w:tcW w:w="1320" w:type="dxa"/>
            <w:shd w:val="clear" w:color="auto" w:fill="auto"/>
            <w:vAlign w:val="bottom"/>
            <w:hideMark/>
          </w:tcPr>
          <w:p w14:paraId="75873EDC" w14:textId="77777777" w:rsidR="00331A33" w:rsidRPr="00CB56EC" w:rsidRDefault="00331A33" w:rsidP="00565DB1">
            <w:pPr>
              <w:jc w:val="right"/>
              <w:rPr>
                <w:b/>
              </w:rPr>
            </w:pPr>
            <w:r>
              <w:rPr>
                <w:b/>
                <w:sz w:val="18"/>
                <w:szCs w:val="16"/>
                <w:lang w:eastAsia="tr-TR"/>
              </w:rPr>
              <w:t>-</w:t>
            </w:r>
          </w:p>
        </w:tc>
        <w:tc>
          <w:tcPr>
            <w:tcW w:w="1321" w:type="dxa"/>
            <w:shd w:val="clear" w:color="auto" w:fill="auto"/>
            <w:vAlign w:val="bottom"/>
            <w:hideMark/>
          </w:tcPr>
          <w:p w14:paraId="608369BE" w14:textId="5BDD6B93" w:rsidR="00331A33" w:rsidRPr="00CB56EC" w:rsidRDefault="00331A33" w:rsidP="00565DB1">
            <w:pPr>
              <w:jc w:val="right"/>
              <w:rPr>
                <w:b/>
              </w:rPr>
            </w:pPr>
            <w:r>
              <w:rPr>
                <w:b/>
                <w:sz w:val="18"/>
                <w:szCs w:val="16"/>
                <w:lang w:eastAsia="tr-TR"/>
              </w:rPr>
              <w:t>2,343</w:t>
            </w:r>
          </w:p>
        </w:tc>
      </w:tr>
    </w:tbl>
    <w:p w14:paraId="4042919C" w14:textId="77777777" w:rsidR="00331A33" w:rsidRDefault="00331A33" w:rsidP="00331A33">
      <w:pPr>
        <w:autoSpaceDE w:val="0"/>
        <w:autoSpaceDN w:val="0"/>
        <w:adjustRightInd w:val="0"/>
        <w:ind w:left="-567" w:firstLine="567"/>
        <w:rPr>
          <w:rFonts w:eastAsia="Arial Unicode MS"/>
          <w:b/>
          <w:color w:val="000000"/>
          <w:spacing w:val="-6"/>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331A33" w:rsidRPr="00CB56EC" w14:paraId="781E7243" w14:textId="77777777" w:rsidTr="00565DB1">
        <w:trPr>
          <w:trHeight w:hRule="exact" w:val="210"/>
        </w:trPr>
        <w:tc>
          <w:tcPr>
            <w:tcW w:w="3961" w:type="dxa"/>
            <w:shd w:val="clear" w:color="auto" w:fill="auto"/>
            <w:vAlign w:val="bottom"/>
          </w:tcPr>
          <w:p w14:paraId="54D8E4F6" w14:textId="77777777" w:rsidR="00331A33" w:rsidRPr="00CB56EC" w:rsidRDefault="00331A33" w:rsidP="00565DB1">
            <w:pPr>
              <w:rPr>
                <w:sz w:val="18"/>
                <w:szCs w:val="18"/>
                <w:lang w:eastAsia="tr-TR"/>
              </w:rPr>
            </w:pPr>
          </w:p>
        </w:tc>
        <w:tc>
          <w:tcPr>
            <w:tcW w:w="2640" w:type="dxa"/>
            <w:gridSpan w:val="2"/>
            <w:shd w:val="clear" w:color="auto" w:fill="auto"/>
            <w:vAlign w:val="center"/>
          </w:tcPr>
          <w:p w14:paraId="1FD4A2A9" w14:textId="77777777" w:rsidR="00331A33" w:rsidRPr="00CB56EC" w:rsidRDefault="00331A33" w:rsidP="00565DB1">
            <w:pPr>
              <w:jc w:val="center"/>
              <w:rPr>
                <w:b/>
                <w:bCs/>
                <w:sz w:val="18"/>
                <w:szCs w:val="18"/>
                <w:lang w:eastAsia="tr-TR"/>
              </w:rPr>
            </w:pPr>
            <w:r>
              <w:rPr>
                <w:b/>
                <w:bCs/>
                <w:sz w:val="18"/>
                <w:szCs w:val="18"/>
                <w:lang w:eastAsia="tr-TR"/>
              </w:rPr>
              <w:t>Cari Dönem</w:t>
            </w:r>
          </w:p>
        </w:tc>
        <w:tc>
          <w:tcPr>
            <w:tcW w:w="2641" w:type="dxa"/>
            <w:gridSpan w:val="2"/>
            <w:shd w:val="clear" w:color="auto" w:fill="auto"/>
            <w:vAlign w:val="center"/>
          </w:tcPr>
          <w:p w14:paraId="3B70F973" w14:textId="77777777" w:rsidR="00331A33" w:rsidRPr="00CB56EC" w:rsidRDefault="00331A33" w:rsidP="00565DB1">
            <w:pPr>
              <w:jc w:val="center"/>
              <w:rPr>
                <w:b/>
                <w:bCs/>
                <w:sz w:val="18"/>
                <w:szCs w:val="18"/>
                <w:lang w:eastAsia="tr-TR"/>
              </w:rPr>
            </w:pPr>
            <w:r w:rsidRPr="00CB56EC">
              <w:rPr>
                <w:b/>
                <w:bCs/>
                <w:sz w:val="18"/>
                <w:szCs w:val="18"/>
                <w:lang w:eastAsia="tr-TR"/>
              </w:rPr>
              <w:t>Önceki Dönem</w:t>
            </w:r>
          </w:p>
        </w:tc>
      </w:tr>
      <w:tr w:rsidR="00331A33" w:rsidRPr="00CB56EC" w14:paraId="68CDD6FE" w14:textId="77777777" w:rsidTr="00565DB1">
        <w:trPr>
          <w:trHeight w:hRule="exact" w:val="624"/>
        </w:trPr>
        <w:tc>
          <w:tcPr>
            <w:tcW w:w="3961" w:type="dxa"/>
            <w:shd w:val="clear" w:color="auto" w:fill="auto"/>
            <w:vAlign w:val="bottom"/>
            <w:hideMark/>
          </w:tcPr>
          <w:p w14:paraId="43126B1A" w14:textId="77777777" w:rsidR="00331A33" w:rsidRPr="00CB56EC" w:rsidRDefault="00331A33" w:rsidP="00565DB1">
            <w:pPr>
              <w:rPr>
                <w:sz w:val="18"/>
                <w:szCs w:val="18"/>
                <w:lang w:eastAsia="tr-TR"/>
              </w:rPr>
            </w:pPr>
            <w:r w:rsidRPr="00CB56EC">
              <w:rPr>
                <w:sz w:val="18"/>
                <w:szCs w:val="18"/>
                <w:lang w:eastAsia="tr-TR"/>
              </w:rPr>
              <w:t> </w:t>
            </w:r>
          </w:p>
        </w:tc>
        <w:tc>
          <w:tcPr>
            <w:tcW w:w="1320" w:type="dxa"/>
            <w:shd w:val="clear" w:color="auto" w:fill="auto"/>
            <w:vAlign w:val="center"/>
            <w:hideMark/>
          </w:tcPr>
          <w:p w14:paraId="34A39A8A" w14:textId="77777777" w:rsidR="00331A33" w:rsidRPr="00CB56EC" w:rsidRDefault="00331A33" w:rsidP="00565DB1">
            <w:pPr>
              <w:jc w:val="right"/>
              <w:rPr>
                <w:b/>
                <w:bCs/>
                <w:sz w:val="18"/>
                <w:szCs w:val="18"/>
                <w:lang w:eastAsia="tr-TR"/>
              </w:rPr>
            </w:pPr>
            <w:r w:rsidRPr="00CB56EC">
              <w:rPr>
                <w:b/>
                <w:bCs/>
                <w:sz w:val="18"/>
                <w:szCs w:val="18"/>
                <w:lang w:eastAsia="tr-TR"/>
              </w:rPr>
              <w:t>Standart Nitelikli Krediler</w:t>
            </w:r>
          </w:p>
        </w:tc>
        <w:tc>
          <w:tcPr>
            <w:tcW w:w="1320" w:type="dxa"/>
            <w:shd w:val="clear" w:color="auto" w:fill="auto"/>
            <w:vAlign w:val="center"/>
          </w:tcPr>
          <w:p w14:paraId="036C6EA9" w14:textId="77777777" w:rsidR="00331A33" w:rsidRPr="00CB56EC" w:rsidRDefault="00331A33" w:rsidP="00565DB1">
            <w:pPr>
              <w:jc w:val="right"/>
              <w:rPr>
                <w:b/>
                <w:bCs/>
                <w:sz w:val="18"/>
                <w:szCs w:val="18"/>
                <w:lang w:eastAsia="tr-TR"/>
              </w:rPr>
            </w:pPr>
            <w:r w:rsidRPr="00CB56EC">
              <w:rPr>
                <w:b/>
                <w:bCs/>
                <w:sz w:val="18"/>
                <w:szCs w:val="18"/>
                <w:lang w:eastAsia="tr-TR"/>
              </w:rPr>
              <w:t>Yakın İzlemedeki Krediler</w:t>
            </w:r>
          </w:p>
        </w:tc>
        <w:tc>
          <w:tcPr>
            <w:tcW w:w="1320" w:type="dxa"/>
            <w:shd w:val="clear" w:color="auto" w:fill="auto"/>
            <w:vAlign w:val="center"/>
            <w:hideMark/>
          </w:tcPr>
          <w:p w14:paraId="71DE0AA8" w14:textId="77777777" w:rsidR="00331A33" w:rsidRPr="00CB56EC" w:rsidRDefault="00331A33" w:rsidP="00565DB1">
            <w:pPr>
              <w:jc w:val="right"/>
              <w:rPr>
                <w:b/>
                <w:bCs/>
                <w:sz w:val="18"/>
                <w:szCs w:val="18"/>
                <w:lang w:eastAsia="tr-TR"/>
              </w:rPr>
            </w:pPr>
            <w:r w:rsidRPr="00CB56EC">
              <w:rPr>
                <w:b/>
                <w:bCs/>
                <w:sz w:val="18"/>
                <w:szCs w:val="18"/>
                <w:lang w:eastAsia="tr-TR"/>
              </w:rPr>
              <w:t>Standart Nitelikli Krediler</w:t>
            </w:r>
          </w:p>
        </w:tc>
        <w:tc>
          <w:tcPr>
            <w:tcW w:w="1321" w:type="dxa"/>
            <w:shd w:val="clear" w:color="auto" w:fill="auto"/>
            <w:vAlign w:val="center"/>
          </w:tcPr>
          <w:p w14:paraId="6E4BB0E3" w14:textId="77777777" w:rsidR="00331A33" w:rsidRPr="00CB56EC" w:rsidRDefault="00331A33" w:rsidP="00565DB1">
            <w:pPr>
              <w:jc w:val="right"/>
              <w:rPr>
                <w:b/>
                <w:bCs/>
                <w:sz w:val="18"/>
                <w:szCs w:val="18"/>
                <w:lang w:eastAsia="tr-TR"/>
              </w:rPr>
            </w:pPr>
            <w:r w:rsidRPr="00CB56EC">
              <w:rPr>
                <w:b/>
                <w:bCs/>
                <w:sz w:val="18"/>
                <w:szCs w:val="18"/>
                <w:lang w:eastAsia="tr-TR"/>
              </w:rPr>
              <w:t>Yakın İzlemedeki Krediler</w:t>
            </w:r>
          </w:p>
        </w:tc>
      </w:tr>
      <w:tr w:rsidR="00331A33" w:rsidRPr="00CB56EC" w14:paraId="72254C93" w14:textId="77777777" w:rsidTr="00565DB1">
        <w:trPr>
          <w:trHeight w:hRule="exact" w:val="227"/>
        </w:trPr>
        <w:tc>
          <w:tcPr>
            <w:tcW w:w="3961" w:type="dxa"/>
            <w:shd w:val="clear" w:color="auto" w:fill="auto"/>
          </w:tcPr>
          <w:p w14:paraId="3BBDC915" w14:textId="0DDE6D74" w:rsidR="00331A33" w:rsidRPr="00CB56EC" w:rsidRDefault="00331A33" w:rsidP="00565DB1">
            <w:pPr>
              <w:rPr>
                <w:sz w:val="18"/>
                <w:szCs w:val="18"/>
                <w:lang w:eastAsia="tr-TR"/>
              </w:rPr>
            </w:pPr>
            <w:r w:rsidRPr="00914192">
              <w:rPr>
                <w:sz w:val="18"/>
                <w:szCs w:val="16"/>
                <w:lang w:eastAsia="tr-TR"/>
              </w:rPr>
              <w:t>0- 6 Ay</w:t>
            </w:r>
          </w:p>
        </w:tc>
        <w:tc>
          <w:tcPr>
            <w:tcW w:w="1320" w:type="dxa"/>
            <w:shd w:val="clear" w:color="auto" w:fill="auto"/>
            <w:vAlign w:val="bottom"/>
            <w:hideMark/>
          </w:tcPr>
          <w:p w14:paraId="7AD7F94D" w14:textId="77777777" w:rsidR="00331A33" w:rsidRPr="00CB56EC" w:rsidRDefault="00331A33" w:rsidP="00565DB1">
            <w:pPr>
              <w:jc w:val="right"/>
            </w:pPr>
            <w:r>
              <w:rPr>
                <w:sz w:val="18"/>
                <w:szCs w:val="16"/>
                <w:lang w:eastAsia="tr-TR"/>
              </w:rPr>
              <w:t>-</w:t>
            </w:r>
          </w:p>
        </w:tc>
        <w:tc>
          <w:tcPr>
            <w:tcW w:w="1320" w:type="dxa"/>
            <w:shd w:val="clear" w:color="auto" w:fill="auto"/>
            <w:vAlign w:val="bottom"/>
            <w:hideMark/>
          </w:tcPr>
          <w:p w14:paraId="4A83F489" w14:textId="77777777" w:rsidR="00331A33" w:rsidRPr="00CB56EC" w:rsidRDefault="00331A33" w:rsidP="00565DB1">
            <w:pPr>
              <w:jc w:val="right"/>
            </w:pPr>
            <w:r>
              <w:rPr>
                <w:sz w:val="18"/>
                <w:szCs w:val="16"/>
                <w:lang w:eastAsia="tr-TR"/>
              </w:rPr>
              <w:t>-</w:t>
            </w:r>
          </w:p>
        </w:tc>
        <w:tc>
          <w:tcPr>
            <w:tcW w:w="1320" w:type="dxa"/>
            <w:shd w:val="clear" w:color="auto" w:fill="auto"/>
            <w:vAlign w:val="bottom"/>
            <w:hideMark/>
          </w:tcPr>
          <w:p w14:paraId="43490575" w14:textId="77777777" w:rsidR="00331A33" w:rsidRPr="00CB56EC" w:rsidRDefault="00331A33" w:rsidP="00565DB1">
            <w:pPr>
              <w:jc w:val="right"/>
            </w:pPr>
            <w:r>
              <w:rPr>
                <w:sz w:val="18"/>
                <w:szCs w:val="16"/>
                <w:lang w:eastAsia="tr-TR"/>
              </w:rPr>
              <w:t>-</w:t>
            </w:r>
          </w:p>
        </w:tc>
        <w:tc>
          <w:tcPr>
            <w:tcW w:w="1321" w:type="dxa"/>
            <w:shd w:val="clear" w:color="auto" w:fill="auto"/>
            <w:vAlign w:val="bottom"/>
            <w:hideMark/>
          </w:tcPr>
          <w:p w14:paraId="6363439A" w14:textId="77777777" w:rsidR="00331A33" w:rsidRPr="00CB56EC" w:rsidRDefault="00331A33" w:rsidP="00565DB1">
            <w:pPr>
              <w:jc w:val="right"/>
            </w:pPr>
            <w:r w:rsidRPr="00CB56EC">
              <w:rPr>
                <w:sz w:val="18"/>
                <w:szCs w:val="16"/>
                <w:lang w:eastAsia="tr-TR"/>
              </w:rPr>
              <w:t>-</w:t>
            </w:r>
          </w:p>
        </w:tc>
      </w:tr>
      <w:tr w:rsidR="00331A33" w:rsidRPr="00CB56EC" w14:paraId="0F76CEAE" w14:textId="77777777" w:rsidTr="00565DB1">
        <w:trPr>
          <w:trHeight w:hRule="exact" w:val="227"/>
        </w:trPr>
        <w:tc>
          <w:tcPr>
            <w:tcW w:w="3961" w:type="dxa"/>
            <w:shd w:val="clear" w:color="auto" w:fill="auto"/>
          </w:tcPr>
          <w:p w14:paraId="1BF7973E" w14:textId="5BCAD85C" w:rsidR="00331A33" w:rsidRPr="00CB56EC" w:rsidRDefault="00331A33" w:rsidP="00565DB1">
            <w:pPr>
              <w:rPr>
                <w:sz w:val="18"/>
                <w:szCs w:val="18"/>
                <w:lang w:eastAsia="tr-TR"/>
              </w:rPr>
            </w:pPr>
            <w:r w:rsidRPr="00914192">
              <w:rPr>
                <w:sz w:val="18"/>
                <w:szCs w:val="16"/>
                <w:lang w:eastAsia="tr-TR"/>
              </w:rPr>
              <w:t>6 Ay- 12 Ay</w:t>
            </w:r>
          </w:p>
        </w:tc>
        <w:tc>
          <w:tcPr>
            <w:tcW w:w="1320" w:type="dxa"/>
            <w:shd w:val="clear" w:color="auto" w:fill="auto"/>
            <w:vAlign w:val="bottom"/>
          </w:tcPr>
          <w:p w14:paraId="0471F879" w14:textId="77777777" w:rsidR="00331A33" w:rsidRDefault="00331A33" w:rsidP="00565DB1">
            <w:pPr>
              <w:jc w:val="right"/>
              <w:rPr>
                <w:sz w:val="18"/>
                <w:szCs w:val="16"/>
                <w:lang w:eastAsia="tr-TR"/>
              </w:rPr>
            </w:pPr>
            <w:r>
              <w:rPr>
                <w:sz w:val="18"/>
                <w:szCs w:val="16"/>
                <w:lang w:eastAsia="tr-TR"/>
              </w:rPr>
              <w:t>-</w:t>
            </w:r>
          </w:p>
        </w:tc>
        <w:tc>
          <w:tcPr>
            <w:tcW w:w="1320" w:type="dxa"/>
            <w:shd w:val="clear" w:color="auto" w:fill="auto"/>
            <w:vAlign w:val="bottom"/>
          </w:tcPr>
          <w:p w14:paraId="2355F05B" w14:textId="5686134F" w:rsidR="00331A33" w:rsidRPr="00CB56EC" w:rsidRDefault="00331A33" w:rsidP="00565DB1">
            <w:pPr>
              <w:jc w:val="right"/>
              <w:rPr>
                <w:sz w:val="18"/>
                <w:szCs w:val="16"/>
                <w:lang w:eastAsia="tr-TR"/>
              </w:rPr>
            </w:pPr>
            <w:r>
              <w:rPr>
                <w:sz w:val="18"/>
                <w:szCs w:val="16"/>
                <w:lang w:eastAsia="tr-TR"/>
              </w:rPr>
              <w:t>3,117</w:t>
            </w:r>
          </w:p>
        </w:tc>
        <w:tc>
          <w:tcPr>
            <w:tcW w:w="1320" w:type="dxa"/>
            <w:shd w:val="clear" w:color="auto" w:fill="auto"/>
            <w:vAlign w:val="bottom"/>
          </w:tcPr>
          <w:p w14:paraId="32F2A7F4" w14:textId="77777777" w:rsidR="00331A33" w:rsidRPr="00CB56EC" w:rsidRDefault="00331A33" w:rsidP="00565DB1">
            <w:pPr>
              <w:jc w:val="right"/>
              <w:rPr>
                <w:sz w:val="18"/>
                <w:szCs w:val="16"/>
                <w:lang w:eastAsia="tr-TR"/>
              </w:rPr>
            </w:pPr>
            <w:r w:rsidRPr="00CB56EC">
              <w:rPr>
                <w:sz w:val="18"/>
                <w:szCs w:val="16"/>
                <w:lang w:eastAsia="tr-TR"/>
              </w:rPr>
              <w:t>-</w:t>
            </w:r>
          </w:p>
        </w:tc>
        <w:tc>
          <w:tcPr>
            <w:tcW w:w="1321" w:type="dxa"/>
            <w:shd w:val="clear" w:color="auto" w:fill="auto"/>
            <w:vAlign w:val="bottom"/>
          </w:tcPr>
          <w:p w14:paraId="22220DC4" w14:textId="169CA436" w:rsidR="00331A33" w:rsidRPr="00CB56EC" w:rsidRDefault="00331A33" w:rsidP="00565DB1">
            <w:pPr>
              <w:jc w:val="right"/>
              <w:rPr>
                <w:sz w:val="18"/>
                <w:szCs w:val="16"/>
                <w:lang w:eastAsia="tr-TR"/>
              </w:rPr>
            </w:pPr>
            <w:r>
              <w:rPr>
                <w:sz w:val="18"/>
                <w:szCs w:val="16"/>
                <w:lang w:eastAsia="tr-TR"/>
              </w:rPr>
              <w:t>2,343</w:t>
            </w:r>
          </w:p>
        </w:tc>
      </w:tr>
      <w:tr w:rsidR="00331A33" w:rsidRPr="00CB56EC" w14:paraId="68913249" w14:textId="77777777" w:rsidTr="00565DB1">
        <w:trPr>
          <w:trHeight w:hRule="exact" w:val="227"/>
        </w:trPr>
        <w:tc>
          <w:tcPr>
            <w:tcW w:w="3961" w:type="dxa"/>
            <w:shd w:val="clear" w:color="auto" w:fill="auto"/>
          </w:tcPr>
          <w:p w14:paraId="5BE39EB5" w14:textId="6480A1B3" w:rsidR="00331A33" w:rsidRDefault="00331A33" w:rsidP="00565DB1">
            <w:pPr>
              <w:rPr>
                <w:sz w:val="18"/>
                <w:szCs w:val="16"/>
                <w:lang w:eastAsia="tr-TR"/>
              </w:rPr>
            </w:pPr>
            <w:r w:rsidRPr="00914192">
              <w:rPr>
                <w:sz w:val="18"/>
                <w:szCs w:val="16"/>
                <w:lang w:eastAsia="tr-TR"/>
              </w:rPr>
              <w:t>1- 2 Yıl</w:t>
            </w:r>
          </w:p>
        </w:tc>
        <w:tc>
          <w:tcPr>
            <w:tcW w:w="1320" w:type="dxa"/>
            <w:shd w:val="clear" w:color="auto" w:fill="auto"/>
            <w:vAlign w:val="bottom"/>
          </w:tcPr>
          <w:p w14:paraId="464C7A1E" w14:textId="77777777" w:rsidR="00331A33" w:rsidRPr="00CB56EC" w:rsidRDefault="00331A33" w:rsidP="00565DB1">
            <w:pPr>
              <w:jc w:val="right"/>
              <w:rPr>
                <w:sz w:val="18"/>
                <w:szCs w:val="16"/>
                <w:lang w:eastAsia="tr-TR"/>
              </w:rPr>
            </w:pPr>
            <w:r>
              <w:rPr>
                <w:sz w:val="18"/>
                <w:szCs w:val="16"/>
                <w:lang w:eastAsia="tr-TR"/>
              </w:rPr>
              <w:t>-</w:t>
            </w:r>
          </w:p>
        </w:tc>
        <w:tc>
          <w:tcPr>
            <w:tcW w:w="1320" w:type="dxa"/>
            <w:shd w:val="clear" w:color="auto" w:fill="auto"/>
            <w:vAlign w:val="bottom"/>
          </w:tcPr>
          <w:p w14:paraId="7EF5AE1B" w14:textId="77777777" w:rsidR="00331A33" w:rsidRDefault="00331A33" w:rsidP="00565DB1">
            <w:pPr>
              <w:jc w:val="right"/>
              <w:rPr>
                <w:sz w:val="18"/>
                <w:szCs w:val="16"/>
                <w:lang w:eastAsia="tr-TR"/>
              </w:rPr>
            </w:pPr>
            <w:r>
              <w:rPr>
                <w:sz w:val="18"/>
                <w:szCs w:val="16"/>
                <w:lang w:eastAsia="tr-TR"/>
              </w:rPr>
              <w:t>-</w:t>
            </w:r>
          </w:p>
        </w:tc>
        <w:tc>
          <w:tcPr>
            <w:tcW w:w="1320" w:type="dxa"/>
            <w:shd w:val="clear" w:color="auto" w:fill="auto"/>
            <w:vAlign w:val="bottom"/>
          </w:tcPr>
          <w:p w14:paraId="32254083" w14:textId="77777777" w:rsidR="00331A33" w:rsidRDefault="00331A33" w:rsidP="00565DB1">
            <w:pPr>
              <w:jc w:val="right"/>
              <w:rPr>
                <w:sz w:val="18"/>
                <w:szCs w:val="16"/>
                <w:lang w:eastAsia="tr-TR"/>
              </w:rPr>
            </w:pPr>
            <w:r>
              <w:rPr>
                <w:sz w:val="18"/>
                <w:szCs w:val="16"/>
                <w:lang w:eastAsia="tr-TR"/>
              </w:rPr>
              <w:t>-</w:t>
            </w:r>
          </w:p>
        </w:tc>
        <w:tc>
          <w:tcPr>
            <w:tcW w:w="1321" w:type="dxa"/>
            <w:shd w:val="clear" w:color="auto" w:fill="auto"/>
            <w:vAlign w:val="bottom"/>
          </w:tcPr>
          <w:p w14:paraId="5A28C16C" w14:textId="77777777" w:rsidR="00331A33" w:rsidRPr="00CB56EC" w:rsidRDefault="00331A33" w:rsidP="00565DB1">
            <w:pPr>
              <w:jc w:val="right"/>
              <w:rPr>
                <w:sz w:val="18"/>
                <w:szCs w:val="16"/>
                <w:lang w:eastAsia="tr-TR"/>
              </w:rPr>
            </w:pPr>
            <w:r>
              <w:rPr>
                <w:sz w:val="18"/>
                <w:szCs w:val="16"/>
                <w:lang w:eastAsia="tr-TR"/>
              </w:rPr>
              <w:t>-</w:t>
            </w:r>
          </w:p>
        </w:tc>
      </w:tr>
      <w:tr w:rsidR="00331A33" w:rsidRPr="00CB56EC" w14:paraId="1B048948" w14:textId="77777777" w:rsidTr="00565DB1">
        <w:trPr>
          <w:trHeight w:hRule="exact" w:val="227"/>
        </w:trPr>
        <w:tc>
          <w:tcPr>
            <w:tcW w:w="3961" w:type="dxa"/>
            <w:shd w:val="clear" w:color="auto" w:fill="auto"/>
          </w:tcPr>
          <w:p w14:paraId="2543037F" w14:textId="5C70AA82" w:rsidR="00331A33" w:rsidRDefault="00331A33" w:rsidP="00565DB1">
            <w:pPr>
              <w:rPr>
                <w:sz w:val="18"/>
                <w:szCs w:val="16"/>
                <w:lang w:eastAsia="tr-TR"/>
              </w:rPr>
            </w:pPr>
            <w:r w:rsidRPr="00914192">
              <w:rPr>
                <w:sz w:val="18"/>
                <w:szCs w:val="16"/>
                <w:lang w:eastAsia="tr-TR"/>
              </w:rPr>
              <w:t>2- 5 Yıl</w:t>
            </w:r>
          </w:p>
        </w:tc>
        <w:tc>
          <w:tcPr>
            <w:tcW w:w="1320" w:type="dxa"/>
            <w:shd w:val="clear" w:color="auto" w:fill="auto"/>
            <w:vAlign w:val="bottom"/>
          </w:tcPr>
          <w:p w14:paraId="16E9E4F9" w14:textId="77777777" w:rsidR="00331A33" w:rsidRPr="00CB56EC" w:rsidRDefault="00331A33" w:rsidP="00565DB1">
            <w:pPr>
              <w:jc w:val="right"/>
              <w:rPr>
                <w:sz w:val="18"/>
                <w:szCs w:val="16"/>
                <w:lang w:eastAsia="tr-TR"/>
              </w:rPr>
            </w:pPr>
            <w:r>
              <w:rPr>
                <w:sz w:val="18"/>
                <w:szCs w:val="16"/>
                <w:lang w:eastAsia="tr-TR"/>
              </w:rPr>
              <w:t>-</w:t>
            </w:r>
          </w:p>
        </w:tc>
        <w:tc>
          <w:tcPr>
            <w:tcW w:w="1320" w:type="dxa"/>
            <w:shd w:val="clear" w:color="auto" w:fill="auto"/>
            <w:vAlign w:val="bottom"/>
          </w:tcPr>
          <w:p w14:paraId="2601E306" w14:textId="77777777" w:rsidR="00331A33" w:rsidRDefault="00331A33" w:rsidP="00565DB1">
            <w:pPr>
              <w:jc w:val="right"/>
              <w:rPr>
                <w:sz w:val="18"/>
                <w:szCs w:val="16"/>
                <w:lang w:eastAsia="tr-TR"/>
              </w:rPr>
            </w:pPr>
            <w:r>
              <w:rPr>
                <w:sz w:val="18"/>
                <w:szCs w:val="16"/>
                <w:lang w:eastAsia="tr-TR"/>
              </w:rPr>
              <w:t>-</w:t>
            </w:r>
          </w:p>
        </w:tc>
        <w:tc>
          <w:tcPr>
            <w:tcW w:w="1320" w:type="dxa"/>
            <w:shd w:val="clear" w:color="auto" w:fill="auto"/>
            <w:vAlign w:val="bottom"/>
          </w:tcPr>
          <w:p w14:paraId="316F2A5B" w14:textId="77777777" w:rsidR="00331A33" w:rsidRDefault="00331A33" w:rsidP="00565DB1">
            <w:pPr>
              <w:jc w:val="right"/>
              <w:rPr>
                <w:sz w:val="18"/>
                <w:szCs w:val="16"/>
                <w:lang w:eastAsia="tr-TR"/>
              </w:rPr>
            </w:pPr>
            <w:r>
              <w:rPr>
                <w:sz w:val="18"/>
                <w:szCs w:val="16"/>
                <w:lang w:eastAsia="tr-TR"/>
              </w:rPr>
              <w:t>-</w:t>
            </w:r>
          </w:p>
        </w:tc>
        <w:tc>
          <w:tcPr>
            <w:tcW w:w="1321" w:type="dxa"/>
            <w:shd w:val="clear" w:color="auto" w:fill="auto"/>
            <w:vAlign w:val="bottom"/>
          </w:tcPr>
          <w:p w14:paraId="10B8C259" w14:textId="77777777" w:rsidR="00331A33" w:rsidRPr="00CB56EC" w:rsidRDefault="00331A33" w:rsidP="00565DB1">
            <w:pPr>
              <w:jc w:val="right"/>
              <w:rPr>
                <w:sz w:val="18"/>
                <w:szCs w:val="16"/>
                <w:lang w:eastAsia="tr-TR"/>
              </w:rPr>
            </w:pPr>
            <w:r>
              <w:rPr>
                <w:sz w:val="18"/>
                <w:szCs w:val="16"/>
                <w:lang w:eastAsia="tr-TR"/>
              </w:rPr>
              <w:t>-</w:t>
            </w:r>
          </w:p>
        </w:tc>
      </w:tr>
      <w:tr w:rsidR="00331A33" w:rsidRPr="00CB56EC" w14:paraId="01D1E2BD" w14:textId="77777777" w:rsidTr="00565DB1">
        <w:trPr>
          <w:trHeight w:hRule="exact" w:val="227"/>
        </w:trPr>
        <w:tc>
          <w:tcPr>
            <w:tcW w:w="3961" w:type="dxa"/>
            <w:shd w:val="clear" w:color="auto" w:fill="auto"/>
          </w:tcPr>
          <w:p w14:paraId="1813446F" w14:textId="77777777" w:rsidR="00331A33" w:rsidRPr="00CB56EC" w:rsidRDefault="00331A33" w:rsidP="00565DB1">
            <w:pPr>
              <w:rPr>
                <w:sz w:val="18"/>
                <w:szCs w:val="18"/>
                <w:lang w:eastAsia="tr-TR"/>
              </w:rPr>
            </w:pPr>
            <w:r w:rsidRPr="00914192">
              <w:rPr>
                <w:sz w:val="18"/>
                <w:szCs w:val="16"/>
                <w:lang w:eastAsia="tr-TR"/>
              </w:rPr>
              <w:t>5 yıl üzeri</w:t>
            </w:r>
          </w:p>
        </w:tc>
        <w:tc>
          <w:tcPr>
            <w:tcW w:w="1320" w:type="dxa"/>
            <w:shd w:val="clear" w:color="auto" w:fill="auto"/>
            <w:vAlign w:val="bottom"/>
            <w:hideMark/>
          </w:tcPr>
          <w:p w14:paraId="36350F6C" w14:textId="77777777" w:rsidR="00331A33" w:rsidRPr="00CB56EC" w:rsidRDefault="00331A33" w:rsidP="00565DB1">
            <w:pPr>
              <w:jc w:val="right"/>
            </w:pPr>
            <w:r>
              <w:rPr>
                <w:sz w:val="18"/>
                <w:szCs w:val="16"/>
                <w:lang w:eastAsia="tr-TR"/>
              </w:rPr>
              <w:t>-</w:t>
            </w:r>
          </w:p>
        </w:tc>
        <w:tc>
          <w:tcPr>
            <w:tcW w:w="1320" w:type="dxa"/>
            <w:shd w:val="clear" w:color="auto" w:fill="auto"/>
            <w:vAlign w:val="bottom"/>
            <w:hideMark/>
          </w:tcPr>
          <w:p w14:paraId="2C9D6572" w14:textId="77777777" w:rsidR="00331A33" w:rsidRPr="00CB56EC" w:rsidRDefault="00331A33" w:rsidP="00565DB1">
            <w:pPr>
              <w:jc w:val="right"/>
            </w:pPr>
            <w:r>
              <w:rPr>
                <w:sz w:val="18"/>
                <w:szCs w:val="16"/>
                <w:lang w:eastAsia="tr-TR"/>
              </w:rPr>
              <w:t>-</w:t>
            </w:r>
          </w:p>
        </w:tc>
        <w:tc>
          <w:tcPr>
            <w:tcW w:w="1320" w:type="dxa"/>
            <w:shd w:val="clear" w:color="auto" w:fill="auto"/>
            <w:vAlign w:val="bottom"/>
            <w:hideMark/>
          </w:tcPr>
          <w:p w14:paraId="2D499DA2" w14:textId="77777777" w:rsidR="00331A33" w:rsidRPr="00CB56EC" w:rsidRDefault="00331A33" w:rsidP="00565DB1">
            <w:pPr>
              <w:jc w:val="right"/>
            </w:pPr>
            <w:r>
              <w:rPr>
                <w:sz w:val="18"/>
                <w:szCs w:val="16"/>
                <w:lang w:eastAsia="tr-TR"/>
              </w:rPr>
              <w:t>-</w:t>
            </w:r>
          </w:p>
        </w:tc>
        <w:tc>
          <w:tcPr>
            <w:tcW w:w="1321" w:type="dxa"/>
            <w:shd w:val="clear" w:color="auto" w:fill="auto"/>
            <w:vAlign w:val="bottom"/>
            <w:hideMark/>
          </w:tcPr>
          <w:p w14:paraId="7C3113CF" w14:textId="77777777" w:rsidR="00331A33" w:rsidRPr="00CB56EC" w:rsidRDefault="00331A33" w:rsidP="00565DB1">
            <w:pPr>
              <w:jc w:val="right"/>
            </w:pPr>
            <w:r>
              <w:rPr>
                <w:sz w:val="18"/>
                <w:szCs w:val="16"/>
                <w:lang w:eastAsia="tr-TR"/>
              </w:rPr>
              <w:t>-</w:t>
            </w:r>
          </w:p>
        </w:tc>
      </w:tr>
      <w:tr w:rsidR="00331A33" w:rsidRPr="00CB56EC" w14:paraId="5211FEA5" w14:textId="77777777" w:rsidTr="00565DB1">
        <w:trPr>
          <w:trHeight w:hRule="exact" w:val="227"/>
        </w:trPr>
        <w:tc>
          <w:tcPr>
            <w:tcW w:w="3961" w:type="dxa"/>
            <w:shd w:val="clear" w:color="auto" w:fill="auto"/>
            <w:vAlign w:val="bottom"/>
          </w:tcPr>
          <w:p w14:paraId="6BF42DEC" w14:textId="77777777" w:rsidR="00331A33" w:rsidRPr="00CB56EC" w:rsidRDefault="00331A33" w:rsidP="00565DB1">
            <w:pPr>
              <w:rPr>
                <w:b/>
                <w:bCs/>
                <w:sz w:val="18"/>
                <w:szCs w:val="18"/>
                <w:lang w:eastAsia="tr-TR"/>
              </w:rPr>
            </w:pPr>
            <w:r w:rsidRPr="00CB56EC">
              <w:rPr>
                <w:b/>
                <w:bCs/>
                <w:sz w:val="18"/>
                <w:szCs w:val="18"/>
                <w:lang w:eastAsia="tr-TR"/>
              </w:rPr>
              <w:t>Toplam</w:t>
            </w:r>
          </w:p>
        </w:tc>
        <w:tc>
          <w:tcPr>
            <w:tcW w:w="1320" w:type="dxa"/>
            <w:shd w:val="clear" w:color="auto" w:fill="auto"/>
            <w:vAlign w:val="bottom"/>
            <w:hideMark/>
          </w:tcPr>
          <w:p w14:paraId="11929899" w14:textId="77777777" w:rsidR="00331A33" w:rsidRPr="00CB56EC" w:rsidRDefault="00331A33" w:rsidP="00565DB1">
            <w:pPr>
              <w:jc w:val="right"/>
              <w:rPr>
                <w:b/>
              </w:rPr>
            </w:pPr>
            <w:r>
              <w:rPr>
                <w:b/>
                <w:sz w:val="18"/>
                <w:szCs w:val="16"/>
                <w:lang w:eastAsia="tr-TR"/>
              </w:rPr>
              <w:t>-</w:t>
            </w:r>
          </w:p>
        </w:tc>
        <w:tc>
          <w:tcPr>
            <w:tcW w:w="1320" w:type="dxa"/>
            <w:shd w:val="clear" w:color="auto" w:fill="auto"/>
            <w:vAlign w:val="bottom"/>
            <w:hideMark/>
          </w:tcPr>
          <w:p w14:paraId="3FF4D251" w14:textId="1FF2FDE2" w:rsidR="00331A33" w:rsidRPr="00CB56EC" w:rsidRDefault="00331A33" w:rsidP="00565DB1">
            <w:pPr>
              <w:jc w:val="right"/>
              <w:rPr>
                <w:b/>
              </w:rPr>
            </w:pPr>
            <w:r>
              <w:rPr>
                <w:b/>
                <w:sz w:val="18"/>
                <w:szCs w:val="16"/>
                <w:lang w:eastAsia="tr-TR"/>
              </w:rPr>
              <w:t>3,117</w:t>
            </w:r>
          </w:p>
        </w:tc>
        <w:tc>
          <w:tcPr>
            <w:tcW w:w="1320" w:type="dxa"/>
            <w:shd w:val="clear" w:color="auto" w:fill="auto"/>
            <w:vAlign w:val="bottom"/>
            <w:hideMark/>
          </w:tcPr>
          <w:p w14:paraId="2E3531C3" w14:textId="77777777" w:rsidR="00331A33" w:rsidRPr="00CB56EC" w:rsidRDefault="00331A33" w:rsidP="00565DB1">
            <w:pPr>
              <w:jc w:val="right"/>
              <w:rPr>
                <w:b/>
              </w:rPr>
            </w:pPr>
            <w:r>
              <w:rPr>
                <w:b/>
                <w:sz w:val="18"/>
                <w:szCs w:val="16"/>
                <w:lang w:eastAsia="tr-TR"/>
              </w:rPr>
              <w:t>-</w:t>
            </w:r>
          </w:p>
        </w:tc>
        <w:tc>
          <w:tcPr>
            <w:tcW w:w="1321" w:type="dxa"/>
            <w:shd w:val="clear" w:color="auto" w:fill="auto"/>
            <w:vAlign w:val="bottom"/>
            <w:hideMark/>
          </w:tcPr>
          <w:p w14:paraId="49C2D27E" w14:textId="180E4726" w:rsidR="00331A33" w:rsidRPr="00CB56EC" w:rsidRDefault="00331A33" w:rsidP="00565DB1">
            <w:pPr>
              <w:jc w:val="right"/>
              <w:rPr>
                <w:b/>
              </w:rPr>
            </w:pPr>
            <w:r>
              <w:rPr>
                <w:b/>
                <w:sz w:val="18"/>
                <w:szCs w:val="16"/>
                <w:lang w:eastAsia="tr-TR"/>
              </w:rPr>
              <w:t>2,343</w:t>
            </w:r>
          </w:p>
        </w:tc>
      </w:tr>
    </w:tbl>
    <w:p w14:paraId="1762D5BD" w14:textId="77777777" w:rsidR="00331A33" w:rsidRPr="00226684" w:rsidRDefault="00331A33" w:rsidP="00331A33">
      <w:pPr>
        <w:autoSpaceDE w:val="0"/>
        <w:autoSpaceDN w:val="0"/>
        <w:adjustRightInd w:val="0"/>
        <w:ind w:left="-567"/>
        <w:rPr>
          <w:rFonts w:eastAsia="Arial Unicode MS"/>
          <w:b/>
          <w:color w:val="000000"/>
          <w:spacing w:val="-6"/>
          <w:sz w:val="18"/>
        </w:rPr>
      </w:pPr>
    </w:p>
    <w:p w14:paraId="6A285302" w14:textId="77777777" w:rsidR="00331A33" w:rsidRPr="00CB56EC" w:rsidRDefault="00331A33" w:rsidP="00E30CF9">
      <w:pPr>
        <w:tabs>
          <w:tab w:val="num" w:pos="0"/>
        </w:tabs>
        <w:autoSpaceDE w:val="0"/>
        <w:autoSpaceDN w:val="0"/>
        <w:adjustRightInd w:val="0"/>
        <w:rPr>
          <w:highlight w:val="yellow"/>
        </w:rPr>
      </w:pPr>
    </w:p>
    <w:p w14:paraId="667BED66" w14:textId="55F42A6B" w:rsidR="00E30CF9" w:rsidRPr="00CB56EC" w:rsidRDefault="00D27900" w:rsidP="00B36A27">
      <w:pPr>
        <w:autoSpaceDE w:val="0"/>
        <w:autoSpaceDN w:val="0"/>
        <w:adjustRightInd w:val="0"/>
        <w:ind w:left="-567"/>
        <w:rPr>
          <w:rFonts w:eastAsia="Arial Unicode MS"/>
          <w:b/>
          <w:color w:val="000000"/>
          <w:spacing w:val="-6"/>
        </w:rPr>
      </w:pPr>
      <w:r w:rsidRPr="00CB56EC">
        <w:rPr>
          <w:rFonts w:eastAsia="Arial Unicode MS"/>
          <w:b/>
          <w:color w:val="000000"/>
          <w:spacing w:val="-6"/>
        </w:rPr>
        <w:tab/>
      </w:r>
      <w:r w:rsidR="00E30CF9" w:rsidRPr="00CB56EC">
        <w:rPr>
          <w:rFonts w:eastAsia="Arial Unicode MS"/>
          <w:b/>
          <w:color w:val="000000"/>
          <w:spacing w:val="-6"/>
        </w:rPr>
        <w:t>Vade yapısına göre nakdi kredilerin ve diğer alacakların dağılımı</w:t>
      </w:r>
    </w:p>
    <w:p w14:paraId="3B4F5DB0" w14:textId="7247DD93" w:rsidR="00E30CF9" w:rsidRPr="00226684" w:rsidRDefault="00E30CF9" w:rsidP="00E30CF9">
      <w:pPr>
        <w:autoSpaceDE w:val="0"/>
        <w:autoSpaceDN w:val="0"/>
        <w:adjustRightInd w:val="0"/>
        <w:ind w:hanging="567"/>
        <w:rPr>
          <w:sz w:val="18"/>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544"/>
        <w:gridCol w:w="2126"/>
        <w:gridCol w:w="2481"/>
        <w:gridCol w:w="2091"/>
      </w:tblGrid>
      <w:tr w:rsidR="00226684" w:rsidRPr="00CB56EC" w14:paraId="4217F137" w14:textId="77777777" w:rsidTr="00D92330">
        <w:trPr>
          <w:trHeight w:hRule="exact" w:val="329"/>
        </w:trPr>
        <w:tc>
          <w:tcPr>
            <w:tcW w:w="2544" w:type="dxa"/>
            <w:vMerge w:val="restart"/>
            <w:tcBorders>
              <w:top w:val="single" w:sz="6" w:space="0" w:color="auto"/>
              <w:bottom w:val="dotted" w:sz="4" w:space="0" w:color="auto"/>
            </w:tcBorders>
            <w:shd w:val="clear" w:color="auto" w:fill="auto"/>
            <w:vAlign w:val="center"/>
            <w:hideMark/>
          </w:tcPr>
          <w:p w14:paraId="19267A02" w14:textId="713B9A59" w:rsidR="00226684" w:rsidRPr="00CB56EC" w:rsidRDefault="00226684" w:rsidP="00263254">
            <w:pPr>
              <w:rPr>
                <w:b/>
                <w:sz w:val="18"/>
                <w:szCs w:val="18"/>
                <w:lang w:eastAsia="tr-TR"/>
              </w:rPr>
            </w:pPr>
            <w:r w:rsidRPr="00CB56EC">
              <w:rPr>
                <w:b/>
                <w:sz w:val="18"/>
                <w:szCs w:val="18"/>
                <w:lang w:eastAsia="tr-TR"/>
              </w:rPr>
              <w:t>Cari Dönem</w:t>
            </w:r>
          </w:p>
        </w:tc>
        <w:tc>
          <w:tcPr>
            <w:tcW w:w="2126" w:type="dxa"/>
            <w:vMerge w:val="restart"/>
            <w:tcBorders>
              <w:top w:val="single" w:sz="6" w:space="0" w:color="auto"/>
            </w:tcBorders>
            <w:shd w:val="clear" w:color="auto" w:fill="auto"/>
            <w:vAlign w:val="center"/>
          </w:tcPr>
          <w:p w14:paraId="43729D66" w14:textId="77777777" w:rsidR="00226684" w:rsidRPr="00CB56EC" w:rsidRDefault="00226684" w:rsidP="00226684">
            <w:pPr>
              <w:jc w:val="center"/>
              <w:rPr>
                <w:b/>
                <w:bCs/>
                <w:sz w:val="18"/>
                <w:szCs w:val="18"/>
                <w:lang w:eastAsia="tr-TR"/>
              </w:rPr>
            </w:pPr>
            <w:r w:rsidRPr="00CB56EC">
              <w:rPr>
                <w:b/>
                <w:bCs/>
                <w:sz w:val="18"/>
                <w:szCs w:val="18"/>
                <w:lang w:eastAsia="tr-TR"/>
              </w:rPr>
              <w:t>Standart Nitelikli Krediler</w:t>
            </w:r>
          </w:p>
        </w:tc>
        <w:tc>
          <w:tcPr>
            <w:tcW w:w="4572" w:type="dxa"/>
            <w:gridSpan w:val="2"/>
            <w:tcBorders>
              <w:top w:val="single" w:sz="6" w:space="0" w:color="auto"/>
              <w:bottom w:val="dotted" w:sz="4" w:space="0" w:color="auto"/>
            </w:tcBorders>
            <w:shd w:val="clear" w:color="auto" w:fill="auto"/>
            <w:vAlign w:val="bottom"/>
          </w:tcPr>
          <w:p w14:paraId="0E3FD696" w14:textId="1742856B" w:rsidR="00226684" w:rsidRPr="00CB56EC" w:rsidRDefault="00226684" w:rsidP="009F4CEE">
            <w:pPr>
              <w:jc w:val="center"/>
              <w:rPr>
                <w:b/>
                <w:bCs/>
                <w:sz w:val="18"/>
                <w:szCs w:val="18"/>
                <w:lang w:eastAsia="tr-TR"/>
              </w:rPr>
            </w:pPr>
            <w:r w:rsidRPr="00CB56EC">
              <w:rPr>
                <w:b/>
                <w:bCs/>
                <w:sz w:val="18"/>
                <w:szCs w:val="18"/>
                <w:lang w:eastAsia="tr-TR"/>
              </w:rPr>
              <w:t>Yakın İzlemedeki Krediler</w:t>
            </w:r>
          </w:p>
        </w:tc>
      </w:tr>
      <w:tr w:rsidR="00226684" w:rsidRPr="00CB56EC" w14:paraId="455794CA" w14:textId="77777777" w:rsidTr="00D92330">
        <w:trPr>
          <w:trHeight w:hRule="exact" w:val="486"/>
        </w:trPr>
        <w:tc>
          <w:tcPr>
            <w:tcW w:w="2544" w:type="dxa"/>
            <w:vMerge/>
            <w:tcBorders>
              <w:top w:val="dotted" w:sz="4" w:space="0" w:color="auto"/>
              <w:bottom w:val="dotted" w:sz="4" w:space="0" w:color="auto"/>
            </w:tcBorders>
            <w:shd w:val="clear" w:color="auto" w:fill="auto"/>
            <w:vAlign w:val="bottom"/>
          </w:tcPr>
          <w:p w14:paraId="2B8D91B7" w14:textId="77777777" w:rsidR="00226684" w:rsidRPr="00CB56EC" w:rsidRDefault="00226684" w:rsidP="00263254">
            <w:pPr>
              <w:rPr>
                <w:sz w:val="18"/>
                <w:szCs w:val="18"/>
                <w:lang w:eastAsia="tr-TR"/>
              </w:rPr>
            </w:pPr>
          </w:p>
        </w:tc>
        <w:tc>
          <w:tcPr>
            <w:tcW w:w="2126" w:type="dxa"/>
            <w:vMerge/>
            <w:tcBorders>
              <w:bottom w:val="dotted" w:sz="4" w:space="0" w:color="auto"/>
            </w:tcBorders>
            <w:shd w:val="clear" w:color="auto" w:fill="auto"/>
            <w:vAlign w:val="bottom"/>
          </w:tcPr>
          <w:p w14:paraId="711BDEF0" w14:textId="77777777" w:rsidR="00226684" w:rsidRPr="00CB56EC" w:rsidRDefault="00226684" w:rsidP="009F4CEE">
            <w:pPr>
              <w:jc w:val="right"/>
              <w:rPr>
                <w:b/>
                <w:bCs/>
                <w:sz w:val="18"/>
                <w:szCs w:val="18"/>
                <w:lang w:eastAsia="tr-TR"/>
              </w:rPr>
            </w:pPr>
          </w:p>
        </w:tc>
        <w:tc>
          <w:tcPr>
            <w:tcW w:w="2481" w:type="dxa"/>
            <w:tcBorders>
              <w:top w:val="dotted" w:sz="4" w:space="0" w:color="auto"/>
              <w:bottom w:val="dotted" w:sz="4" w:space="0" w:color="auto"/>
            </w:tcBorders>
            <w:shd w:val="clear" w:color="auto" w:fill="auto"/>
            <w:vAlign w:val="bottom"/>
          </w:tcPr>
          <w:p w14:paraId="554485A3" w14:textId="77777777" w:rsidR="00226684" w:rsidRPr="00CB56EC" w:rsidRDefault="00226684" w:rsidP="009F4CEE">
            <w:pPr>
              <w:jc w:val="right"/>
              <w:rPr>
                <w:b/>
                <w:bCs/>
                <w:sz w:val="18"/>
                <w:szCs w:val="18"/>
                <w:lang w:eastAsia="tr-TR"/>
              </w:rPr>
            </w:pPr>
            <w:r w:rsidRPr="00CB56EC">
              <w:rPr>
                <w:b/>
                <w:bCs/>
                <w:sz w:val="18"/>
                <w:szCs w:val="18"/>
                <w:lang w:eastAsia="tr-TR"/>
              </w:rPr>
              <w:t>Yeniden yapılandırma Kapsamında Yer Almayanlar</w:t>
            </w:r>
          </w:p>
        </w:tc>
        <w:tc>
          <w:tcPr>
            <w:tcW w:w="2091" w:type="dxa"/>
            <w:tcBorders>
              <w:top w:val="dotted" w:sz="4" w:space="0" w:color="auto"/>
              <w:bottom w:val="dotted" w:sz="4" w:space="0" w:color="auto"/>
            </w:tcBorders>
            <w:shd w:val="clear" w:color="auto" w:fill="auto"/>
            <w:vAlign w:val="bottom"/>
          </w:tcPr>
          <w:p w14:paraId="40C7A025" w14:textId="77777777" w:rsidR="00226684" w:rsidRPr="00CB56EC" w:rsidRDefault="00226684" w:rsidP="009F4CEE">
            <w:pPr>
              <w:jc w:val="right"/>
              <w:rPr>
                <w:b/>
                <w:bCs/>
                <w:sz w:val="18"/>
                <w:szCs w:val="18"/>
                <w:lang w:eastAsia="tr-TR"/>
              </w:rPr>
            </w:pPr>
            <w:r w:rsidRPr="00CB56EC">
              <w:rPr>
                <w:b/>
                <w:bCs/>
                <w:sz w:val="18"/>
                <w:szCs w:val="18"/>
                <w:lang w:eastAsia="tr-TR"/>
              </w:rPr>
              <w:t>Yeniden Yapılandırılanlar</w:t>
            </w:r>
          </w:p>
        </w:tc>
      </w:tr>
      <w:tr w:rsidR="00D92330" w:rsidRPr="00CB56EC" w14:paraId="3EE35272" w14:textId="77777777" w:rsidTr="00D92330">
        <w:trPr>
          <w:trHeight w:hRule="exact" w:val="227"/>
        </w:trPr>
        <w:tc>
          <w:tcPr>
            <w:tcW w:w="2544" w:type="dxa"/>
            <w:tcBorders>
              <w:top w:val="dotted" w:sz="4" w:space="0" w:color="auto"/>
            </w:tcBorders>
            <w:shd w:val="clear" w:color="auto" w:fill="auto"/>
            <w:vAlign w:val="bottom"/>
          </w:tcPr>
          <w:p w14:paraId="4BF3F20F" w14:textId="77777777" w:rsidR="00D92330" w:rsidRPr="00CB56EC" w:rsidRDefault="00D92330" w:rsidP="00D92330">
            <w:pPr>
              <w:rPr>
                <w:sz w:val="18"/>
                <w:szCs w:val="18"/>
                <w:lang w:eastAsia="tr-TR"/>
              </w:rPr>
            </w:pPr>
            <w:r w:rsidRPr="00CB56EC">
              <w:rPr>
                <w:sz w:val="18"/>
                <w:szCs w:val="18"/>
                <w:lang w:eastAsia="tr-TR"/>
              </w:rPr>
              <w:t>Kısa Vadeli Krediler</w:t>
            </w:r>
          </w:p>
        </w:tc>
        <w:tc>
          <w:tcPr>
            <w:tcW w:w="2126" w:type="dxa"/>
            <w:tcBorders>
              <w:top w:val="dotted" w:sz="4" w:space="0" w:color="auto"/>
            </w:tcBorders>
            <w:shd w:val="clear" w:color="auto" w:fill="auto"/>
            <w:vAlign w:val="bottom"/>
            <w:hideMark/>
          </w:tcPr>
          <w:p w14:paraId="6899F9C5" w14:textId="5BCF36A0" w:rsidR="00D92330" w:rsidRPr="00E5633C" w:rsidRDefault="00D92330" w:rsidP="00D92330">
            <w:pPr>
              <w:jc w:val="right"/>
              <w:rPr>
                <w:sz w:val="18"/>
                <w:szCs w:val="18"/>
                <w:lang w:val="en-US" w:eastAsia="tr-TR"/>
              </w:rPr>
            </w:pPr>
            <w:r w:rsidRPr="00B65C44">
              <w:rPr>
                <w:sz w:val="18"/>
                <w:szCs w:val="18"/>
                <w:lang w:val="en-US" w:eastAsia="tr-TR"/>
              </w:rPr>
              <w:t>3,148,466</w:t>
            </w:r>
          </w:p>
        </w:tc>
        <w:tc>
          <w:tcPr>
            <w:tcW w:w="2481" w:type="dxa"/>
            <w:tcBorders>
              <w:top w:val="dotted" w:sz="4" w:space="0" w:color="auto"/>
            </w:tcBorders>
            <w:shd w:val="clear" w:color="auto" w:fill="auto"/>
            <w:vAlign w:val="bottom"/>
            <w:hideMark/>
          </w:tcPr>
          <w:p w14:paraId="760FEFFA" w14:textId="4D05F947" w:rsidR="00D92330" w:rsidRPr="00E5633C" w:rsidRDefault="00D92330" w:rsidP="00D92330">
            <w:pPr>
              <w:jc w:val="right"/>
              <w:rPr>
                <w:sz w:val="18"/>
                <w:szCs w:val="18"/>
                <w:lang w:val="en-US" w:eastAsia="tr-TR"/>
              </w:rPr>
            </w:pPr>
            <w:r w:rsidRPr="00B65C44">
              <w:rPr>
                <w:sz w:val="18"/>
                <w:szCs w:val="18"/>
                <w:lang w:val="en-US" w:eastAsia="tr-TR"/>
              </w:rPr>
              <w:t>33,392</w:t>
            </w:r>
          </w:p>
        </w:tc>
        <w:tc>
          <w:tcPr>
            <w:tcW w:w="2091" w:type="dxa"/>
            <w:tcBorders>
              <w:top w:val="dotted" w:sz="4" w:space="0" w:color="auto"/>
            </w:tcBorders>
            <w:shd w:val="clear" w:color="auto" w:fill="auto"/>
            <w:vAlign w:val="bottom"/>
            <w:hideMark/>
          </w:tcPr>
          <w:p w14:paraId="5C763BDC" w14:textId="17C40DE8" w:rsidR="00D92330" w:rsidRPr="00E5633C" w:rsidRDefault="00D92330" w:rsidP="00D92330">
            <w:pPr>
              <w:jc w:val="right"/>
              <w:rPr>
                <w:sz w:val="18"/>
                <w:szCs w:val="18"/>
                <w:lang w:val="en-US" w:eastAsia="tr-TR"/>
              </w:rPr>
            </w:pPr>
            <w:r w:rsidRPr="00B65C44">
              <w:rPr>
                <w:sz w:val="18"/>
                <w:szCs w:val="18"/>
                <w:lang w:val="en-US" w:eastAsia="tr-TR"/>
              </w:rPr>
              <w:t>1,733</w:t>
            </w:r>
          </w:p>
        </w:tc>
      </w:tr>
      <w:tr w:rsidR="00D92330" w:rsidRPr="00CB56EC" w14:paraId="3F1DCB74" w14:textId="77777777" w:rsidTr="00D92330">
        <w:trPr>
          <w:trHeight w:hRule="exact" w:val="227"/>
        </w:trPr>
        <w:tc>
          <w:tcPr>
            <w:tcW w:w="2544" w:type="dxa"/>
            <w:shd w:val="clear" w:color="auto" w:fill="auto"/>
            <w:vAlign w:val="bottom"/>
          </w:tcPr>
          <w:p w14:paraId="31DEABFE" w14:textId="77777777" w:rsidR="00D92330" w:rsidRPr="00CB56EC" w:rsidRDefault="00D92330" w:rsidP="00D92330">
            <w:pPr>
              <w:rPr>
                <w:sz w:val="18"/>
                <w:szCs w:val="18"/>
                <w:lang w:eastAsia="tr-TR"/>
              </w:rPr>
            </w:pPr>
            <w:r w:rsidRPr="00CB56EC">
              <w:rPr>
                <w:sz w:val="18"/>
                <w:szCs w:val="18"/>
                <w:lang w:eastAsia="tr-TR"/>
              </w:rPr>
              <w:t>Orta ve Uzun Vadeli Krediler</w:t>
            </w:r>
          </w:p>
        </w:tc>
        <w:tc>
          <w:tcPr>
            <w:tcW w:w="2126" w:type="dxa"/>
            <w:shd w:val="clear" w:color="auto" w:fill="auto"/>
            <w:vAlign w:val="bottom"/>
            <w:hideMark/>
          </w:tcPr>
          <w:p w14:paraId="4678FB2D" w14:textId="2328B6AA" w:rsidR="00D92330" w:rsidRPr="00E5633C" w:rsidRDefault="00D92330" w:rsidP="00D92330">
            <w:pPr>
              <w:jc w:val="right"/>
              <w:rPr>
                <w:sz w:val="18"/>
                <w:szCs w:val="18"/>
                <w:lang w:val="en-US" w:eastAsia="tr-TR"/>
              </w:rPr>
            </w:pPr>
            <w:r w:rsidRPr="00B65C44">
              <w:rPr>
                <w:sz w:val="18"/>
                <w:szCs w:val="18"/>
                <w:lang w:val="en-US" w:eastAsia="tr-TR"/>
              </w:rPr>
              <w:t>4,133,639</w:t>
            </w:r>
          </w:p>
        </w:tc>
        <w:tc>
          <w:tcPr>
            <w:tcW w:w="2481" w:type="dxa"/>
            <w:shd w:val="clear" w:color="auto" w:fill="auto"/>
            <w:vAlign w:val="bottom"/>
            <w:hideMark/>
          </w:tcPr>
          <w:p w14:paraId="2A48C743" w14:textId="18D12D9F" w:rsidR="00D92330" w:rsidRPr="00E5633C" w:rsidRDefault="00D92330" w:rsidP="00D92330">
            <w:pPr>
              <w:jc w:val="right"/>
              <w:rPr>
                <w:sz w:val="18"/>
                <w:szCs w:val="18"/>
                <w:lang w:val="en-US" w:eastAsia="tr-TR"/>
              </w:rPr>
            </w:pPr>
            <w:r w:rsidRPr="00B65C44">
              <w:rPr>
                <w:sz w:val="18"/>
                <w:szCs w:val="18"/>
                <w:lang w:val="en-US" w:eastAsia="tr-TR"/>
              </w:rPr>
              <w:t>8,988</w:t>
            </w:r>
          </w:p>
        </w:tc>
        <w:tc>
          <w:tcPr>
            <w:tcW w:w="2091" w:type="dxa"/>
            <w:shd w:val="clear" w:color="auto" w:fill="auto"/>
            <w:vAlign w:val="bottom"/>
            <w:hideMark/>
          </w:tcPr>
          <w:p w14:paraId="45112DFB" w14:textId="64E52746" w:rsidR="00D92330" w:rsidRPr="00E5633C" w:rsidRDefault="00D92330" w:rsidP="00D92330">
            <w:pPr>
              <w:jc w:val="right"/>
              <w:rPr>
                <w:sz w:val="18"/>
                <w:szCs w:val="18"/>
                <w:lang w:val="en-US" w:eastAsia="tr-TR"/>
              </w:rPr>
            </w:pPr>
            <w:r w:rsidRPr="00B65C44">
              <w:rPr>
                <w:sz w:val="18"/>
                <w:szCs w:val="18"/>
                <w:lang w:val="en-US" w:eastAsia="tr-TR"/>
              </w:rPr>
              <w:t>1,384</w:t>
            </w:r>
          </w:p>
        </w:tc>
      </w:tr>
      <w:tr w:rsidR="00D92330" w:rsidRPr="00D92330" w14:paraId="5A72E123" w14:textId="77777777" w:rsidTr="00D92330">
        <w:trPr>
          <w:trHeight w:hRule="exact" w:val="227"/>
        </w:trPr>
        <w:tc>
          <w:tcPr>
            <w:tcW w:w="2544" w:type="dxa"/>
            <w:shd w:val="clear" w:color="auto" w:fill="auto"/>
            <w:vAlign w:val="bottom"/>
          </w:tcPr>
          <w:p w14:paraId="7512EFBD" w14:textId="77777777" w:rsidR="00D92330" w:rsidRPr="00D92330" w:rsidRDefault="00D92330" w:rsidP="00D92330">
            <w:pPr>
              <w:rPr>
                <w:b/>
                <w:bCs/>
                <w:sz w:val="18"/>
                <w:szCs w:val="18"/>
                <w:lang w:eastAsia="tr-TR"/>
              </w:rPr>
            </w:pPr>
            <w:r w:rsidRPr="00D92330">
              <w:rPr>
                <w:b/>
                <w:bCs/>
                <w:sz w:val="18"/>
                <w:szCs w:val="18"/>
                <w:lang w:eastAsia="tr-TR"/>
              </w:rPr>
              <w:t>Toplam</w:t>
            </w:r>
          </w:p>
        </w:tc>
        <w:tc>
          <w:tcPr>
            <w:tcW w:w="2126" w:type="dxa"/>
            <w:shd w:val="clear" w:color="auto" w:fill="auto"/>
            <w:vAlign w:val="bottom"/>
            <w:hideMark/>
          </w:tcPr>
          <w:p w14:paraId="72841440" w14:textId="6A040DC9" w:rsidR="00D92330" w:rsidRPr="00D92330" w:rsidRDefault="00D92330" w:rsidP="00D92330">
            <w:pPr>
              <w:jc w:val="right"/>
              <w:rPr>
                <w:b/>
                <w:bCs/>
                <w:sz w:val="18"/>
                <w:szCs w:val="18"/>
                <w:lang w:val="en-US" w:eastAsia="tr-TR"/>
              </w:rPr>
            </w:pPr>
            <w:r w:rsidRPr="00B65C44">
              <w:rPr>
                <w:b/>
                <w:bCs/>
                <w:sz w:val="18"/>
                <w:szCs w:val="18"/>
                <w:lang w:val="en-US" w:eastAsia="tr-TR"/>
              </w:rPr>
              <w:t>7,282,105</w:t>
            </w:r>
          </w:p>
        </w:tc>
        <w:tc>
          <w:tcPr>
            <w:tcW w:w="2481" w:type="dxa"/>
            <w:shd w:val="clear" w:color="auto" w:fill="auto"/>
            <w:vAlign w:val="bottom"/>
            <w:hideMark/>
          </w:tcPr>
          <w:p w14:paraId="5009DF59" w14:textId="4BBF6FCC" w:rsidR="00D92330" w:rsidRPr="00D92330" w:rsidRDefault="00D92330" w:rsidP="00D92330">
            <w:pPr>
              <w:jc w:val="right"/>
              <w:rPr>
                <w:b/>
                <w:bCs/>
                <w:sz w:val="18"/>
                <w:szCs w:val="18"/>
                <w:lang w:val="en-US" w:eastAsia="tr-TR"/>
              </w:rPr>
            </w:pPr>
            <w:r w:rsidRPr="00B65C44">
              <w:rPr>
                <w:b/>
                <w:bCs/>
                <w:sz w:val="18"/>
                <w:szCs w:val="18"/>
                <w:lang w:val="en-US" w:eastAsia="tr-TR"/>
              </w:rPr>
              <w:t>42,380</w:t>
            </w:r>
          </w:p>
        </w:tc>
        <w:tc>
          <w:tcPr>
            <w:tcW w:w="2091" w:type="dxa"/>
            <w:shd w:val="clear" w:color="auto" w:fill="auto"/>
            <w:vAlign w:val="bottom"/>
            <w:hideMark/>
          </w:tcPr>
          <w:p w14:paraId="25CA3C2A" w14:textId="09BB91BB" w:rsidR="00D92330" w:rsidRPr="00D92330" w:rsidRDefault="00D92330" w:rsidP="00D92330">
            <w:pPr>
              <w:jc w:val="right"/>
              <w:rPr>
                <w:b/>
                <w:bCs/>
                <w:sz w:val="18"/>
                <w:szCs w:val="18"/>
                <w:lang w:val="en-US" w:eastAsia="tr-TR"/>
              </w:rPr>
            </w:pPr>
            <w:r w:rsidRPr="00B65C44">
              <w:rPr>
                <w:b/>
                <w:bCs/>
                <w:sz w:val="18"/>
                <w:szCs w:val="18"/>
                <w:lang w:val="en-US" w:eastAsia="tr-TR"/>
              </w:rPr>
              <w:t>3,117</w:t>
            </w:r>
          </w:p>
        </w:tc>
      </w:tr>
    </w:tbl>
    <w:p w14:paraId="4A0C32B5" w14:textId="552C7CE2" w:rsidR="0004584A" w:rsidRPr="00226684" w:rsidRDefault="0004584A" w:rsidP="00E30CF9">
      <w:pPr>
        <w:autoSpaceDE w:val="0"/>
        <w:autoSpaceDN w:val="0"/>
        <w:adjustRightInd w:val="0"/>
        <w:ind w:hanging="567"/>
        <w:rPr>
          <w:sz w:val="18"/>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544"/>
        <w:gridCol w:w="2126"/>
        <w:gridCol w:w="2481"/>
        <w:gridCol w:w="2091"/>
      </w:tblGrid>
      <w:tr w:rsidR="00226684" w:rsidRPr="00CB56EC" w14:paraId="03109BDF" w14:textId="77777777" w:rsidTr="00226684">
        <w:trPr>
          <w:trHeight w:hRule="exact" w:val="329"/>
        </w:trPr>
        <w:tc>
          <w:tcPr>
            <w:tcW w:w="2544" w:type="dxa"/>
            <w:vMerge w:val="restart"/>
            <w:tcBorders>
              <w:top w:val="single" w:sz="6" w:space="0" w:color="auto"/>
              <w:bottom w:val="dotted" w:sz="4" w:space="0" w:color="auto"/>
            </w:tcBorders>
            <w:shd w:val="clear" w:color="auto" w:fill="auto"/>
            <w:vAlign w:val="center"/>
            <w:hideMark/>
          </w:tcPr>
          <w:p w14:paraId="62D6891B" w14:textId="68587FE9" w:rsidR="00226684" w:rsidRPr="00CB56EC" w:rsidRDefault="00226684" w:rsidP="009D65C4">
            <w:pPr>
              <w:rPr>
                <w:b/>
                <w:sz w:val="18"/>
                <w:szCs w:val="18"/>
                <w:lang w:eastAsia="tr-TR"/>
              </w:rPr>
            </w:pPr>
            <w:r>
              <w:rPr>
                <w:b/>
                <w:sz w:val="18"/>
                <w:szCs w:val="18"/>
                <w:lang w:eastAsia="tr-TR"/>
              </w:rPr>
              <w:t>Önceki</w:t>
            </w:r>
            <w:r w:rsidRPr="00CB56EC">
              <w:rPr>
                <w:b/>
                <w:sz w:val="18"/>
                <w:szCs w:val="18"/>
                <w:lang w:eastAsia="tr-TR"/>
              </w:rPr>
              <w:t xml:space="preserve"> Dönem</w:t>
            </w:r>
          </w:p>
        </w:tc>
        <w:tc>
          <w:tcPr>
            <w:tcW w:w="2126" w:type="dxa"/>
            <w:vMerge w:val="restart"/>
            <w:tcBorders>
              <w:top w:val="single" w:sz="6" w:space="0" w:color="auto"/>
            </w:tcBorders>
            <w:shd w:val="clear" w:color="auto" w:fill="auto"/>
            <w:vAlign w:val="center"/>
          </w:tcPr>
          <w:p w14:paraId="5B56AA32" w14:textId="77777777" w:rsidR="00226684" w:rsidRPr="00CB56EC" w:rsidRDefault="00226684" w:rsidP="009D65C4">
            <w:pPr>
              <w:jc w:val="center"/>
              <w:rPr>
                <w:b/>
                <w:bCs/>
                <w:sz w:val="18"/>
                <w:szCs w:val="18"/>
                <w:lang w:eastAsia="tr-TR"/>
              </w:rPr>
            </w:pPr>
            <w:r w:rsidRPr="00CB56EC">
              <w:rPr>
                <w:b/>
                <w:bCs/>
                <w:sz w:val="18"/>
                <w:szCs w:val="18"/>
                <w:lang w:eastAsia="tr-TR"/>
              </w:rPr>
              <w:t>Standart Nitelikli Krediler</w:t>
            </w:r>
          </w:p>
        </w:tc>
        <w:tc>
          <w:tcPr>
            <w:tcW w:w="4572" w:type="dxa"/>
            <w:gridSpan w:val="2"/>
            <w:tcBorders>
              <w:top w:val="single" w:sz="6" w:space="0" w:color="auto"/>
              <w:bottom w:val="dotted" w:sz="4" w:space="0" w:color="auto"/>
            </w:tcBorders>
            <w:shd w:val="clear" w:color="auto" w:fill="auto"/>
            <w:vAlign w:val="bottom"/>
          </w:tcPr>
          <w:p w14:paraId="26CC34C1" w14:textId="77777777" w:rsidR="00226684" w:rsidRPr="00CB56EC" w:rsidRDefault="00226684" w:rsidP="009D65C4">
            <w:pPr>
              <w:jc w:val="center"/>
              <w:rPr>
                <w:b/>
                <w:bCs/>
                <w:sz w:val="18"/>
                <w:szCs w:val="18"/>
                <w:lang w:eastAsia="tr-TR"/>
              </w:rPr>
            </w:pPr>
            <w:r w:rsidRPr="00CB56EC">
              <w:rPr>
                <w:b/>
                <w:bCs/>
                <w:sz w:val="18"/>
                <w:szCs w:val="18"/>
                <w:lang w:eastAsia="tr-TR"/>
              </w:rPr>
              <w:t>Yakın İzlemedeki Krediler</w:t>
            </w:r>
          </w:p>
        </w:tc>
      </w:tr>
      <w:tr w:rsidR="00226684" w:rsidRPr="00CB56EC" w14:paraId="7BC855EB" w14:textId="77777777" w:rsidTr="00226684">
        <w:trPr>
          <w:trHeight w:hRule="exact" w:val="486"/>
        </w:trPr>
        <w:tc>
          <w:tcPr>
            <w:tcW w:w="2544" w:type="dxa"/>
            <w:vMerge/>
            <w:tcBorders>
              <w:top w:val="dotted" w:sz="4" w:space="0" w:color="auto"/>
              <w:bottom w:val="dotted" w:sz="4" w:space="0" w:color="auto"/>
            </w:tcBorders>
            <w:shd w:val="clear" w:color="auto" w:fill="auto"/>
            <w:vAlign w:val="bottom"/>
          </w:tcPr>
          <w:p w14:paraId="2F385FA1" w14:textId="77777777" w:rsidR="00226684" w:rsidRPr="00CB56EC" w:rsidRDefault="00226684" w:rsidP="009D65C4">
            <w:pPr>
              <w:rPr>
                <w:sz w:val="18"/>
                <w:szCs w:val="18"/>
                <w:lang w:eastAsia="tr-TR"/>
              </w:rPr>
            </w:pPr>
          </w:p>
        </w:tc>
        <w:tc>
          <w:tcPr>
            <w:tcW w:w="2126" w:type="dxa"/>
            <w:vMerge/>
            <w:tcBorders>
              <w:bottom w:val="dotted" w:sz="4" w:space="0" w:color="auto"/>
            </w:tcBorders>
            <w:shd w:val="clear" w:color="auto" w:fill="auto"/>
            <w:vAlign w:val="bottom"/>
          </w:tcPr>
          <w:p w14:paraId="20B95E03" w14:textId="77777777" w:rsidR="00226684" w:rsidRPr="00CB56EC" w:rsidRDefault="00226684" w:rsidP="009D65C4">
            <w:pPr>
              <w:jc w:val="right"/>
              <w:rPr>
                <w:b/>
                <w:bCs/>
                <w:sz w:val="18"/>
                <w:szCs w:val="18"/>
                <w:lang w:eastAsia="tr-TR"/>
              </w:rPr>
            </w:pPr>
          </w:p>
        </w:tc>
        <w:tc>
          <w:tcPr>
            <w:tcW w:w="2481" w:type="dxa"/>
            <w:tcBorders>
              <w:top w:val="dotted" w:sz="4" w:space="0" w:color="auto"/>
              <w:bottom w:val="dotted" w:sz="4" w:space="0" w:color="auto"/>
            </w:tcBorders>
            <w:shd w:val="clear" w:color="auto" w:fill="auto"/>
            <w:vAlign w:val="bottom"/>
          </w:tcPr>
          <w:p w14:paraId="02585E41" w14:textId="77777777" w:rsidR="00226684" w:rsidRPr="00CB56EC" w:rsidRDefault="00226684" w:rsidP="009D65C4">
            <w:pPr>
              <w:jc w:val="right"/>
              <w:rPr>
                <w:b/>
                <w:bCs/>
                <w:sz w:val="18"/>
                <w:szCs w:val="18"/>
                <w:lang w:eastAsia="tr-TR"/>
              </w:rPr>
            </w:pPr>
            <w:r w:rsidRPr="00CB56EC">
              <w:rPr>
                <w:b/>
                <w:bCs/>
                <w:sz w:val="18"/>
                <w:szCs w:val="18"/>
                <w:lang w:eastAsia="tr-TR"/>
              </w:rPr>
              <w:t>Yeniden yapılandırma Kapsamında Yer Almayanlar</w:t>
            </w:r>
          </w:p>
        </w:tc>
        <w:tc>
          <w:tcPr>
            <w:tcW w:w="2091" w:type="dxa"/>
            <w:tcBorders>
              <w:top w:val="dotted" w:sz="4" w:space="0" w:color="auto"/>
              <w:bottom w:val="dotted" w:sz="4" w:space="0" w:color="auto"/>
            </w:tcBorders>
            <w:shd w:val="clear" w:color="auto" w:fill="auto"/>
            <w:vAlign w:val="bottom"/>
          </w:tcPr>
          <w:p w14:paraId="132489D4" w14:textId="77777777" w:rsidR="00226684" w:rsidRPr="00CB56EC" w:rsidRDefault="00226684" w:rsidP="009D65C4">
            <w:pPr>
              <w:jc w:val="right"/>
              <w:rPr>
                <w:b/>
                <w:bCs/>
                <w:sz w:val="18"/>
                <w:szCs w:val="18"/>
                <w:lang w:eastAsia="tr-TR"/>
              </w:rPr>
            </w:pPr>
            <w:r w:rsidRPr="00CB56EC">
              <w:rPr>
                <w:b/>
                <w:bCs/>
                <w:sz w:val="18"/>
                <w:szCs w:val="18"/>
                <w:lang w:eastAsia="tr-TR"/>
              </w:rPr>
              <w:t>Yeniden Yapılandırılanlar</w:t>
            </w:r>
          </w:p>
        </w:tc>
      </w:tr>
      <w:tr w:rsidR="0026174E" w:rsidRPr="00CB56EC" w14:paraId="74F134A2" w14:textId="77777777" w:rsidTr="00226684">
        <w:trPr>
          <w:trHeight w:hRule="exact" w:val="227"/>
        </w:trPr>
        <w:tc>
          <w:tcPr>
            <w:tcW w:w="2544" w:type="dxa"/>
            <w:tcBorders>
              <w:top w:val="dotted" w:sz="4" w:space="0" w:color="auto"/>
            </w:tcBorders>
            <w:shd w:val="clear" w:color="auto" w:fill="auto"/>
            <w:vAlign w:val="bottom"/>
          </w:tcPr>
          <w:p w14:paraId="4F95094A" w14:textId="77777777" w:rsidR="0026174E" w:rsidRPr="00CB56EC" w:rsidRDefault="0026174E" w:rsidP="0026174E">
            <w:pPr>
              <w:rPr>
                <w:sz w:val="18"/>
                <w:szCs w:val="18"/>
                <w:lang w:eastAsia="tr-TR"/>
              </w:rPr>
            </w:pPr>
            <w:r w:rsidRPr="00CB56EC">
              <w:rPr>
                <w:sz w:val="18"/>
                <w:szCs w:val="18"/>
                <w:lang w:eastAsia="tr-TR"/>
              </w:rPr>
              <w:t>Kısa Vadeli Krediler</w:t>
            </w:r>
          </w:p>
        </w:tc>
        <w:tc>
          <w:tcPr>
            <w:tcW w:w="2126" w:type="dxa"/>
            <w:tcBorders>
              <w:top w:val="dotted" w:sz="4" w:space="0" w:color="auto"/>
            </w:tcBorders>
            <w:shd w:val="clear" w:color="auto" w:fill="auto"/>
            <w:vAlign w:val="bottom"/>
            <w:hideMark/>
          </w:tcPr>
          <w:p w14:paraId="23922B89" w14:textId="400E8C75" w:rsidR="0026174E" w:rsidRPr="00CB56EC" w:rsidRDefault="0026174E" w:rsidP="0026174E">
            <w:pPr>
              <w:jc w:val="right"/>
              <w:rPr>
                <w:sz w:val="18"/>
                <w:szCs w:val="16"/>
                <w:lang w:eastAsia="tr-TR"/>
              </w:rPr>
            </w:pPr>
            <w:r w:rsidRPr="00220F02">
              <w:rPr>
                <w:sz w:val="18"/>
                <w:szCs w:val="18"/>
                <w:lang w:val="en-US" w:eastAsia="tr-TR"/>
              </w:rPr>
              <w:t>3,312,241</w:t>
            </w:r>
          </w:p>
        </w:tc>
        <w:tc>
          <w:tcPr>
            <w:tcW w:w="2481" w:type="dxa"/>
            <w:tcBorders>
              <w:top w:val="dotted" w:sz="4" w:space="0" w:color="auto"/>
            </w:tcBorders>
            <w:shd w:val="clear" w:color="auto" w:fill="auto"/>
            <w:vAlign w:val="bottom"/>
            <w:hideMark/>
          </w:tcPr>
          <w:p w14:paraId="399CDD78" w14:textId="74C80404" w:rsidR="0026174E" w:rsidRPr="00CB56EC" w:rsidRDefault="0026174E" w:rsidP="0026174E">
            <w:pPr>
              <w:jc w:val="right"/>
              <w:rPr>
                <w:sz w:val="18"/>
                <w:szCs w:val="16"/>
                <w:lang w:eastAsia="tr-TR"/>
              </w:rPr>
            </w:pPr>
            <w:r w:rsidRPr="00220F02">
              <w:rPr>
                <w:sz w:val="18"/>
                <w:szCs w:val="18"/>
                <w:lang w:val="en-US" w:eastAsia="tr-TR"/>
              </w:rPr>
              <w:t>16,679</w:t>
            </w:r>
          </w:p>
        </w:tc>
        <w:tc>
          <w:tcPr>
            <w:tcW w:w="2091" w:type="dxa"/>
            <w:tcBorders>
              <w:top w:val="dotted" w:sz="4" w:space="0" w:color="auto"/>
            </w:tcBorders>
            <w:shd w:val="clear" w:color="auto" w:fill="auto"/>
            <w:vAlign w:val="bottom"/>
            <w:hideMark/>
          </w:tcPr>
          <w:p w14:paraId="51E90EFF" w14:textId="4BAEF912" w:rsidR="0026174E" w:rsidRPr="00CB56EC" w:rsidRDefault="0026174E" w:rsidP="0026174E">
            <w:pPr>
              <w:jc w:val="right"/>
              <w:rPr>
                <w:sz w:val="18"/>
                <w:szCs w:val="16"/>
                <w:lang w:eastAsia="tr-TR"/>
              </w:rPr>
            </w:pPr>
            <w:r w:rsidRPr="00220F02">
              <w:rPr>
                <w:sz w:val="18"/>
                <w:szCs w:val="18"/>
                <w:lang w:val="en-US" w:eastAsia="tr-TR"/>
              </w:rPr>
              <w:t>569</w:t>
            </w:r>
          </w:p>
        </w:tc>
      </w:tr>
      <w:tr w:rsidR="0026174E" w:rsidRPr="00CB56EC" w14:paraId="5095E178" w14:textId="77777777" w:rsidTr="00226684">
        <w:trPr>
          <w:trHeight w:hRule="exact" w:val="227"/>
        </w:trPr>
        <w:tc>
          <w:tcPr>
            <w:tcW w:w="2544" w:type="dxa"/>
            <w:shd w:val="clear" w:color="auto" w:fill="auto"/>
            <w:vAlign w:val="bottom"/>
          </w:tcPr>
          <w:p w14:paraId="647D2F8C" w14:textId="77777777" w:rsidR="0026174E" w:rsidRPr="00CB56EC" w:rsidRDefault="0026174E" w:rsidP="0026174E">
            <w:pPr>
              <w:rPr>
                <w:sz w:val="18"/>
                <w:szCs w:val="18"/>
                <w:lang w:eastAsia="tr-TR"/>
              </w:rPr>
            </w:pPr>
            <w:r w:rsidRPr="00CB56EC">
              <w:rPr>
                <w:sz w:val="18"/>
                <w:szCs w:val="18"/>
                <w:lang w:eastAsia="tr-TR"/>
              </w:rPr>
              <w:t>Orta ve Uzun Vadeli Krediler</w:t>
            </w:r>
          </w:p>
        </w:tc>
        <w:tc>
          <w:tcPr>
            <w:tcW w:w="2126" w:type="dxa"/>
            <w:shd w:val="clear" w:color="auto" w:fill="auto"/>
            <w:vAlign w:val="bottom"/>
            <w:hideMark/>
          </w:tcPr>
          <w:p w14:paraId="31960213" w14:textId="212707BF" w:rsidR="0026174E" w:rsidRPr="00CB56EC" w:rsidRDefault="0026174E" w:rsidP="0026174E">
            <w:pPr>
              <w:jc w:val="right"/>
              <w:rPr>
                <w:sz w:val="18"/>
                <w:szCs w:val="16"/>
                <w:lang w:eastAsia="tr-TR"/>
              </w:rPr>
            </w:pPr>
            <w:r w:rsidRPr="00220F02">
              <w:rPr>
                <w:sz w:val="18"/>
                <w:szCs w:val="18"/>
                <w:lang w:val="en-US" w:eastAsia="tr-TR"/>
              </w:rPr>
              <w:t>3,931,021</w:t>
            </w:r>
          </w:p>
        </w:tc>
        <w:tc>
          <w:tcPr>
            <w:tcW w:w="2481" w:type="dxa"/>
            <w:shd w:val="clear" w:color="auto" w:fill="auto"/>
            <w:vAlign w:val="bottom"/>
            <w:hideMark/>
          </w:tcPr>
          <w:p w14:paraId="62DA622D" w14:textId="2F6533D8" w:rsidR="0026174E" w:rsidRPr="00CB56EC" w:rsidRDefault="0026174E" w:rsidP="0026174E">
            <w:pPr>
              <w:jc w:val="right"/>
              <w:rPr>
                <w:sz w:val="18"/>
                <w:szCs w:val="16"/>
                <w:lang w:eastAsia="tr-TR"/>
              </w:rPr>
            </w:pPr>
            <w:r w:rsidRPr="00220F02">
              <w:rPr>
                <w:sz w:val="18"/>
                <w:szCs w:val="18"/>
                <w:lang w:val="en-US" w:eastAsia="tr-TR"/>
              </w:rPr>
              <w:t>44,145</w:t>
            </w:r>
          </w:p>
        </w:tc>
        <w:tc>
          <w:tcPr>
            <w:tcW w:w="2091" w:type="dxa"/>
            <w:shd w:val="clear" w:color="auto" w:fill="auto"/>
            <w:vAlign w:val="bottom"/>
            <w:hideMark/>
          </w:tcPr>
          <w:p w14:paraId="6EF538ED" w14:textId="261E02FC" w:rsidR="0026174E" w:rsidRPr="00CB56EC" w:rsidRDefault="0026174E" w:rsidP="0026174E">
            <w:pPr>
              <w:jc w:val="right"/>
              <w:rPr>
                <w:sz w:val="18"/>
                <w:szCs w:val="16"/>
                <w:lang w:eastAsia="tr-TR"/>
              </w:rPr>
            </w:pPr>
            <w:r w:rsidRPr="00220F02">
              <w:rPr>
                <w:sz w:val="18"/>
                <w:szCs w:val="18"/>
                <w:lang w:val="en-US" w:eastAsia="tr-TR"/>
              </w:rPr>
              <w:t>1,774</w:t>
            </w:r>
          </w:p>
        </w:tc>
      </w:tr>
      <w:tr w:rsidR="0026174E" w:rsidRPr="00CB56EC" w14:paraId="52C77CD5" w14:textId="77777777" w:rsidTr="00226684">
        <w:trPr>
          <w:trHeight w:hRule="exact" w:val="227"/>
        </w:trPr>
        <w:tc>
          <w:tcPr>
            <w:tcW w:w="2544" w:type="dxa"/>
            <w:shd w:val="clear" w:color="auto" w:fill="auto"/>
            <w:vAlign w:val="bottom"/>
          </w:tcPr>
          <w:p w14:paraId="20F79EB9" w14:textId="77777777" w:rsidR="0026174E" w:rsidRPr="00CB56EC" w:rsidRDefault="0026174E" w:rsidP="0026174E">
            <w:pPr>
              <w:rPr>
                <w:b/>
                <w:bCs/>
                <w:sz w:val="18"/>
                <w:szCs w:val="18"/>
                <w:lang w:eastAsia="tr-TR"/>
              </w:rPr>
            </w:pPr>
            <w:r w:rsidRPr="00CB56EC">
              <w:rPr>
                <w:b/>
                <w:bCs/>
                <w:sz w:val="18"/>
                <w:szCs w:val="18"/>
                <w:lang w:eastAsia="tr-TR"/>
              </w:rPr>
              <w:t>Toplam</w:t>
            </w:r>
          </w:p>
        </w:tc>
        <w:tc>
          <w:tcPr>
            <w:tcW w:w="2126" w:type="dxa"/>
            <w:shd w:val="clear" w:color="auto" w:fill="auto"/>
            <w:vAlign w:val="bottom"/>
            <w:hideMark/>
          </w:tcPr>
          <w:p w14:paraId="5690E8C9" w14:textId="0E1EF8F5" w:rsidR="0026174E" w:rsidRPr="00CB56EC" w:rsidRDefault="0026174E" w:rsidP="0026174E">
            <w:pPr>
              <w:jc w:val="right"/>
              <w:rPr>
                <w:b/>
                <w:sz w:val="18"/>
                <w:szCs w:val="16"/>
                <w:lang w:eastAsia="tr-TR"/>
              </w:rPr>
            </w:pPr>
            <w:r w:rsidRPr="00220F02">
              <w:rPr>
                <w:b/>
                <w:bCs/>
                <w:sz w:val="18"/>
                <w:szCs w:val="18"/>
                <w:lang w:val="en-US" w:eastAsia="tr-TR"/>
              </w:rPr>
              <w:t>7,243,262</w:t>
            </w:r>
          </w:p>
        </w:tc>
        <w:tc>
          <w:tcPr>
            <w:tcW w:w="2481" w:type="dxa"/>
            <w:shd w:val="clear" w:color="auto" w:fill="auto"/>
            <w:vAlign w:val="bottom"/>
            <w:hideMark/>
          </w:tcPr>
          <w:p w14:paraId="103F4F19" w14:textId="4DD2B35F" w:rsidR="0026174E" w:rsidRPr="00CB56EC" w:rsidRDefault="0026174E" w:rsidP="0026174E">
            <w:pPr>
              <w:jc w:val="right"/>
              <w:rPr>
                <w:b/>
                <w:sz w:val="18"/>
                <w:szCs w:val="16"/>
                <w:lang w:eastAsia="tr-TR"/>
              </w:rPr>
            </w:pPr>
            <w:r w:rsidRPr="00220F02">
              <w:rPr>
                <w:b/>
                <w:bCs/>
                <w:sz w:val="18"/>
                <w:szCs w:val="18"/>
                <w:lang w:val="en-US" w:eastAsia="tr-TR"/>
              </w:rPr>
              <w:t>60,824</w:t>
            </w:r>
          </w:p>
        </w:tc>
        <w:tc>
          <w:tcPr>
            <w:tcW w:w="2091" w:type="dxa"/>
            <w:shd w:val="clear" w:color="auto" w:fill="auto"/>
            <w:vAlign w:val="bottom"/>
            <w:hideMark/>
          </w:tcPr>
          <w:p w14:paraId="67CA3105" w14:textId="2FDECAF4" w:rsidR="0026174E" w:rsidRPr="00CB56EC" w:rsidRDefault="0026174E" w:rsidP="0026174E">
            <w:pPr>
              <w:jc w:val="right"/>
              <w:rPr>
                <w:b/>
                <w:sz w:val="18"/>
                <w:szCs w:val="16"/>
                <w:lang w:eastAsia="tr-TR"/>
              </w:rPr>
            </w:pPr>
            <w:r w:rsidRPr="00220F02">
              <w:rPr>
                <w:b/>
                <w:bCs/>
                <w:sz w:val="18"/>
                <w:szCs w:val="18"/>
                <w:lang w:val="en-US" w:eastAsia="tr-TR"/>
              </w:rPr>
              <w:t>2,343</w:t>
            </w:r>
          </w:p>
        </w:tc>
      </w:tr>
    </w:tbl>
    <w:p w14:paraId="141F424D" w14:textId="214477D9" w:rsidR="00476197" w:rsidRPr="00226684" w:rsidRDefault="00476197" w:rsidP="00476197">
      <w:pPr>
        <w:autoSpaceDE w:val="0"/>
        <w:autoSpaceDN w:val="0"/>
        <w:adjustRightInd w:val="0"/>
        <w:jc w:val="both"/>
        <w:rPr>
          <w:color w:val="000000"/>
          <w:sz w:val="18"/>
        </w:rPr>
      </w:pPr>
    </w:p>
    <w:p w14:paraId="6788E594" w14:textId="77777777" w:rsidR="0004584A" w:rsidRPr="00CB56EC" w:rsidRDefault="0004584A" w:rsidP="0004584A">
      <w:pPr>
        <w:autoSpaceDE w:val="0"/>
        <w:autoSpaceDN w:val="0"/>
        <w:adjustRightInd w:val="0"/>
        <w:rPr>
          <w:rFonts w:eastAsia="Arial Unicode MS"/>
          <w:b/>
          <w:color w:val="000000"/>
          <w:spacing w:val="-6"/>
        </w:rPr>
      </w:pPr>
      <w:r w:rsidRPr="00CB56EC">
        <w:rPr>
          <w:rFonts w:eastAsia="Arial Unicode MS"/>
          <w:b/>
          <w:color w:val="000000"/>
          <w:spacing w:val="-6"/>
        </w:rPr>
        <w:t>Kredilerin kullanıcılara göre dağılımı</w:t>
      </w:r>
    </w:p>
    <w:p w14:paraId="09DC4233" w14:textId="77777777" w:rsidR="0004584A" w:rsidRPr="00226684" w:rsidRDefault="0004584A" w:rsidP="0004584A">
      <w:pPr>
        <w:tabs>
          <w:tab w:val="num" w:pos="3060"/>
        </w:tabs>
        <w:autoSpaceDE w:val="0"/>
        <w:autoSpaceDN w:val="0"/>
        <w:adjustRightInd w:val="0"/>
        <w:ind w:left="709" w:hanging="709"/>
        <w:rPr>
          <w:sz w:val="18"/>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04584A" w:rsidRPr="00CB56EC" w14:paraId="0130917A" w14:textId="77777777" w:rsidTr="00D92330">
        <w:trPr>
          <w:trHeight w:hRule="exact" w:val="227"/>
        </w:trPr>
        <w:tc>
          <w:tcPr>
            <w:tcW w:w="6655" w:type="dxa"/>
            <w:shd w:val="clear" w:color="auto" w:fill="auto"/>
            <w:vAlign w:val="bottom"/>
            <w:hideMark/>
          </w:tcPr>
          <w:p w14:paraId="61E4536D" w14:textId="77777777" w:rsidR="0004584A" w:rsidRPr="00CB56EC" w:rsidRDefault="0004584A" w:rsidP="00263254">
            <w:pPr>
              <w:rPr>
                <w:b/>
                <w:sz w:val="18"/>
                <w:szCs w:val="18"/>
                <w:lang w:eastAsia="tr-TR"/>
              </w:rPr>
            </w:pPr>
            <w:r w:rsidRPr="00CB56EC">
              <w:rPr>
                <w:b/>
                <w:sz w:val="18"/>
                <w:szCs w:val="18"/>
                <w:lang w:eastAsia="tr-TR"/>
              </w:rPr>
              <w:t> </w:t>
            </w:r>
          </w:p>
        </w:tc>
        <w:tc>
          <w:tcPr>
            <w:tcW w:w="1293" w:type="dxa"/>
            <w:shd w:val="clear" w:color="auto" w:fill="auto"/>
            <w:vAlign w:val="bottom"/>
            <w:hideMark/>
          </w:tcPr>
          <w:p w14:paraId="0F615F95" w14:textId="77777777" w:rsidR="0004584A" w:rsidRPr="00CB56EC" w:rsidRDefault="0004584A" w:rsidP="00263254">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259C8895" w14:textId="77777777" w:rsidR="0004584A" w:rsidRPr="00CB56EC" w:rsidRDefault="0004584A" w:rsidP="00263254">
            <w:pPr>
              <w:jc w:val="right"/>
              <w:rPr>
                <w:b/>
                <w:bCs/>
                <w:sz w:val="18"/>
                <w:szCs w:val="18"/>
                <w:lang w:eastAsia="tr-TR"/>
              </w:rPr>
            </w:pPr>
            <w:r w:rsidRPr="00CB56EC">
              <w:rPr>
                <w:b/>
                <w:bCs/>
                <w:sz w:val="18"/>
                <w:szCs w:val="18"/>
                <w:lang w:eastAsia="tr-TR"/>
              </w:rPr>
              <w:t>Önceki Dönem</w:t>
            </w:r>
          </w:p>
        </w:tc>
      </w:tr>
      <w:tr w:rsidR="0026174E" w:rsidRPr="00CB56EC" w14:paraId="145AD83E" w14:textId="77777777" w:rsidTr="00D92330">
        <w:trPr>
          <w:trHeight w:hRule="exact" w:val="227"/>
        </w:trPr>
        <w:tc>
          <w:tcPr>
            <w:tcW w:w="6655" w:type="dxa"/>
            <w:shd w:val="clear" w:color="auto" w:fill="auto"/>
            <w:vAlign w:val="bottom"/>
            <w:hideMark/>
          </w:tcPr>
          <w:p w14:paraId="3F49A487" w14:textId="77777777" w:rsidR="0026174E" w:rsidRPr="00CB56EC" w:rsidRDefault="0026174E" w:rsidP="0026174E">
            <w:pPr>
              <w:rPr>
                <w:sz w:val="18"/>
                <w:szCs w:val="16"/>
                <w:lang w:eastAsia="tr-TR"/>
              </w:rPr>
            </w:pPr>
            <w:r w:rsidRPr="00CB56EC">
              <w:rPr>
                <w:sz w:val="18"/>
                <w:szCs w:val="16"/>
                <w:lang w:eastAsia="tr-TR"/>
              </w:rPr>
              <w:t>Kamu</w:t>
            </w:r>
          </w:p>
        </w:tc>
        <w:tc>
          <w:tcPr>
            <w:tcW w:w="1293" w:type="dxa"/>
            <w:shd w:val="clear" w:color="auto" w:fill="auto"/>
            <w:vAlign w:val="bottom"/>
            <w:hideMark/>
          </w:tcPr>
          <w:p w14:paraId="07399328" w14:textId="70FE710B" w:rsidR="0026174E" w:rsidRPr="00217E09" w:rsidRDefault="0026174E" w:rsidP="0026174E">
            <w:pPr>
              <w:jc w:val="right"/>
              <w:rPr>
                <w:sz w:val="18"/>
                <w:szCs w:val="16"/>
                <w:lang w:eastAsia="tr-TR"/>
              </w:rPr>
            </w:pPr>
            <w:r w:rsidRPr="00217E09">
              <w:rPr>
                <w:sz w:val="18"/>
                <w:szCs w:val="16"/>
                <w:lang w:eastAsia="tr-TR"/>
              </w:rPr>
              <w:t>-</w:t>
            </w:r>
          </w:p>
        </w:tc>
        <w:tc>
          <w:tcPr>
            <w:tcW w:w="1294" w:type="dxa"/>
            <w:shd w:val="clear" w:color="auto" w:fill="auto"/>
            <w:vAlign w:val="bottom"/>
            <w:hideMark/>
          </w:tcPr>
          <w:p w14:paraId="46CF28BE" w14:textId="750A75EA" w:rsidR="0026174E" w:rsidRPr="00CB56EC" w:rsidRDefault="0026174E" w:rsidP="0026174E">
            <w:pPr>
              <w:jc w:val="right"/>
            </w:pPr>
            <w:r w:rsidRPr="00217E09">
              <w:rPr>
                <w:sz w:val="18"/>
                <w:szCs w:val="16"/>
                <w:lang w:eastAsia="tr-TR"/>
              </w:rPr>
              <w:t>-</w:t>
            </w:r>
          </w:p>
        </w:tc>
      </w:tr>
      <w:tr w:rsidR="0026174E" w:rsidRPr="00CB56EC" w14:paraId="66B83606" w14:textId="77777777" w:rsidTr="00D92330">
        <w:trPr>
          <w:trHeight w:hRule="exact" w:val="227"/>
        </w:trPr>
        <w:tc>
          <w:tcPr>
            <w:tcW w:w="6655" w:type="dxa"/>
            <w:shd w:val="clear" w:color="auto" w:fill="auto"/>
            <w:vAlign w:val="bottom"/>
            <w:hideMark/>
          </w:tcPr>
          <w:p w14:paraId="7C26867B" w14:textId="77777777" w:rsidR="0026174E" w:rsidRPr="00CB56EC" w:rsidRDefault="0026174E" w:rsidP="0026174E">
            <w:pPr>
              <w:rPr>
                <w:sz w:val="18"/>
                <w:szCs w:val="16"/>
                <w:lang w:eastAsia="tr-TR"/>
              </w:rPr>
            </w:pPr>
            <w:r w:rsidRPr="00CB56EC">
              <w:rPr>
                <w:sz w:val="18"/>
                <w:szCs w:val="16"/>
                <w:lang w:eastAsia="tr-TR"/>
              </w:rPr>
              <w:t>Özel</w:t>
            </w:r>
          </w:p>
        </w:tc>
        <w:tc>
          <w:tcPr>
            <w:tcW w:w="1293" w:type="dxa"/>
            <w:shd w:val="clear" w:color="auto" w:fill="auto"/>
            <w:vAlign w:val="bottom"/>
            <w:hideMark/>
          </w:tcPr>
          <w:p w14:paraId="6D021338" w14:textId="77A9BC09" w:rsidR="0026174E" w:rsidRPr="00217E09" w:rsidRDefault="00D92330" w:rsidP="0026174E">
            <w:pPr>
              <w:jc w:val="right"/>
              <w:rPr>
                <w:sz w:val="18"/>
                <w:szCs w:val="16"/>
                <w:lang w:eastAsia="tr-TR"/>
              </w:rPr>
            </w:pPr>
            <w:r>
              <w:rPr>
                <w:sz w:val="18"/>
                <w:szCs w:val="16"/>
                <w:lang w:eastAsia="tr-TR"/>
              </w:rPr>
              <w:t>7,626,130</w:t>
            </w:r>
          </w:p>
        </w:tc>
        <w:tc>
          <w:tcPr>
            <w:tcW w:w="1294" w:type="dxa"/>
            <w:shd w:val="clear" w:color="auto" w:fill="auto"/>
            <w:vAlign w:val="bottom"/>
            <w:hideMark/>
          </w:tcPr>
          <w:p w14:paraId="03A832F9" w14:textId="07CA463B" w:rsidR="0026174E" w:rsidRPr="00CB56EC" w:rsidRDefault="0026174E" w:rsidP="0026174E">
            <w:pPr>
              <w:jc w:val="right"/>
            </w:pPr>
            <w:r w:rsidRPr="00220F02">
              <w:rPr>
                <w:sz w:val="18"/>
                <w:szCs w:val="16"/>
                <w:lang w:eastAsia="tr-TR"/>
              </w:rPr>
              <w:t>7,497,860</w:t>
            </w:r>
          </w:p>
        </w:tc>
      </w:tr>
      <w:tr w:rsidR="0026174E" w:rsidRPr="00217E09" w14:paraId="0067D3AD" w14:textId="77777777" w:rsidTr="00D92330">
        <w:trPr>
          <w:trHeight w:hRule="exact" w:val="227"/>
        </w:trPr>
        <w:tc>
          <w:tcPr>
            <w:tcW w:w="6655" w:type="dxa"/>
            <w:shd w:val="clear" w:color="auto" w:fill="auto"/>
            <w:noWrap/>
            <w:vAlign w:val="bottom"/>
          </w:tcPr>
          <w:p w14:paraId="43FD6D87" w14:textId="77777777" w:rsidR="0026174E" w:rsidRPr="00217E09" w:rsidRDefault="0026174E" w:rsidP="0026174E">
            <w:pPr>
              <w:rPr>
                <w:b/>
                <w:bCs/>
                <w:sz w:val="18"/>
                <w:szCs w:val="16"/>
                <w:lang w:eastAsia="tr-TR"/>
              </w:rPr>
            </w:pPr>
            <w:r w:rsidRPr="00217E09">
              <w:rPr>
                <w:b/>
                <w:bCs/>
                <w:sz w:val="18"/>
                <w:szCs w:val="16"/>
                <w:lang w:eastAsia="tr-TR"/>
              </w:rPr>
              <w:t>Toplam</w:t>
            </w:r>
          </w:p>
        </w:tc>
        <w:tc>
          <w:tcPr>
            <w:tcW w:w="1293" w:type="dxa"/>
            <w:shd w:val="clear" w:color="auto" w:fill="auto"/>
            <w:vAlign w:val="bottom"/>
          </w:tcPr>
          <w:p w14:paraId="6C5FBCB7" w14:textId="04AE9A01" w:rsidR="0026174E" w:rsidRPr="00217E09" w:rsidRDefault="00D92330" w:rsidP="0026174E">
            <w:pPr>
              <w:jc w:val="right"/>
              <w:rPr>
                <w:b/>
                <w:bCs/>
                <w:sz w:val="18"/>
                <w:szCs w:val="16"/>
                <w:lang w:eastAsia="tr-TR"/>
              </w:rPr>
            </w:pPr>
            <w:r>
              <w:rPr>
                <w:b/>
                <w:bCs/>
                <w:sz w:val="18"/>
                <w:szCs w:val="16"/>
                <w:lang w:eastAsia="tr-TR"/>
              </w:rPr>
              <w:t>7,626,130</w:t>
            </w:r>
          </w:p>
        </w:tc>
        <w:tc>
          <w:tcPr>
            <w:tcW w:w="1294" w:type="dxa"/>
            <w:shd w:val="clear" w:color="auto" w:fill="auto"/>
            <w:vAlign w:val="bottom"/>
          </w:tcPr>
          <w:p w14:paraId="2FD7AF2B" w14:textId="52C9EB22" w:rsidR="0026174E" w:rsidRPr="00217E09" w:rsidRDefault="0026174E" w:rsidP="0026174E">
            <w:pPr>
              <w:jc w:val="right"/>
              <w:rPr>
                <w:b/>
                <w:bCs/>
              </w:rPr>
            </w:pPr>
            <w:r w:rsidRPr="00220F02">
              <w:rPr>
                <w:b/>
                <w:bCs/>
                <w:sz w:val="18"/>
                <w:szCs w:val="16"/>
                <w:lang w:eastAsia="tr-TR"/>
              </w:rPr>
              <w:t>7,497,860</w:t>
            </w:r>
          </w:p>
        </w:tc>
      </w:tr>
    </w:tbl>
    <w:p w14:paraId="2A30392A" w14:textId="77777777" w:rsidR="0004584A" w:rsidRPr="00226684" w:rsidRDefault="0004584A" w:rsidP="0004584A">
      <w:pPr>
        <w:autoSpaceDE w:val="0"/>
        <w:autoSpaceDN w:val="0"/>
        <w:adjustRightInd w:val="0"/>
        <w:rPr>
          <w:sz w:val="18"/>
          <w:highlight w:val="yellow"/>
        </w:rPr>
      </w:pPr>
    </w:p>
    <w:p w14:paraId="170DC545" w14:textId="77777777" w:rsidR="0004584A" w:rsidRPr="00CB56EC" w:rsidRDefault="0004584A" w:rsidP="0004584A">
      <w:pPr>
        <w:autoSpaceDE w:val="0"/>
        <w:autoSpaceDN w:val="0"/>
        <w:adjustRightInd w:val="0"/>
      </w:pPr>
      <w:r w:rsidRPr="00CB56EC">
        <w:rPr>
          <w:rFonts w:eastAsia="Arial Unicode MS"/>
          <w:b/>
          <w:color w:val="000000"/>
          <w:spacing w:val="-6"/>
        </w:rPr>
        <w:t>Yurtiçi ve yurtdışı kredilerin dağılımı</w:t>
      </w:r>
    </w:p>
    <w:p w14:paraId="0655B519" w14:textId="77777777" w:rsidR="0004584A" w:rsidRPr="00226684" w:rsidRDefault="0004584A" w:rsidP="0004584A">
      <w:pPr>
        <w:autoSpaceDE w:val="0"/>
        <w:autoSpaceDN w:val="0"/>
        <w:adjustRightInd w:val="0"/>
        <w:rPr>
          <w:sz w:val="18"/>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04584A" w:rsidRPr="00CB56EC" w14:paraId="50EC1901" w14:textId="77777777" w:rsidTr="00D92330">
        <w:trPr>
          <w:trHeight w:hRule="exact" w:val="227"/>
        </w:trPr>
        <w:tc>
          <w:tcPr>
            <w:tcW w:w="6655" w:type="dxa"/>
            <w:shd w:val="clear" w:color="auto" w:fill="auto"/>
            <w:vAlign w:val="bottom"/>
            <w:hideMark/>
          </w:tcPr>
          <w:p w14:paraId="21112912" w14:textId="77777777" w:rsidR="0004584A" w:rsidRPr="00CB56EC" w:rsidRDefault="0004584A" w:rsidP="00263254">
            <w:pPr>
              <w:rPr>
                <w:b/>
                <w:sz w:val="18"/>
                <w:szCs w:val="18"/>
                <w:lang w:eastAsia="tr-TR"/>
              </w:rPr>
            </w:pPr>
            <w:r w:rsidRPr="00CB56EC">
              <w:rPr>
                <w:b/>
                <w:sz w:val="18"/>
                <w:szCs w:val="18"/>
                <w:lang w:eastAsia="tr-TR"/>
              </w:rPr>
              <w:t> </w:t>
            </w:r>
          </w:p>
        </w:tc>
        <w:tc>
          <w:tcPr>
            <w:tcW w:w="1293" w:type="dxa"/>
            <w:shd w:val="clear" w:color="auto" w:fill="auto"/>
            <w:vAlign w:val="bottom"/>
            <w:hideMark/>
          </w:tcPr>
          <w:p w14:paraId="2A6158BA" w14:textId="77777777" w:rsidR="0004584A" w:rsidRPr="00CB56EC" w:rsidRDefault="0004584A" w:rsidP="00263254">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7395B275" w14:textId="77777777" w:rsidR="0004584A" w:rsidRPr="00CB56EC" w:rsidRDefault="0004584A" w:rsidP="00263254">
            <w:pPr>
              <w:jc w:val="right"/>
              <w:rPr>
                <w:b/>
                <w:bCs/>
                <w:sz w:val="18"/>
                <w:szCs w:val="18"/>
                <w:lang w:eastAsia="tr-TR"/>
              </w:rPr>
            </w:pPr>
            <w:r w:rsidRPr="00CB56EC">
              <w:rPr>
                <w:b/>
                <w:bCs/>
                <w:sz w:val="18"/>
                <w:szCs w:val="18"/>
                <w:lang w:eastAsia="tr-TR"/>
              </w:rPr>
              <w:t>Önceki Dönem</w:t>
            </w:r>
          </w:p>
        </w:tc>
      </w:tr>
      <w:tr w:rsidR="0026174E" w:rsidRPr="00CB56EC" w14:paraId="012FF7E8" w14:textId="77777777" w:rsidTr="00D92330">
        <w:trPr>
          <w:trHeight w:hRule="exact" w:val="227"/>
        </w:trPr>
        <w:tc>
          <w:tcPr>
            <w:tcW w:w="6655" w:type="dxa"/>
            <w:shd w:val="clear" w:color="auto" w:fill="auto"/>
            <w:vAlign w:val="bottom"/>
            <w:hideMark/>
          </w:tcPr>
          <w:p w14:paraId="0C8827CA" w14:textId="77777777" w:rsidR="0026174E" w:rsidRPr="00CB56EC" w:rsidRDefault="0026174E" w:rsidP="0026174E">
            <w:pPr>
              <w:rPr>
                <w:sz w:val="18"/>
                <w:szCs w:val="18"/>
                <w:lang w:eastAsia="tr-TR"/>
              </w:rPr>
            </w:pPr>
            <w:r w:rsidRPr="00CB56EC">
              <w:rPr>
                <w:sz w:val="18"/>
                <w:szCs w:val="18"/>
                <w:lang w:eastAsia="tr-TR"/>
              </w:rPr>
              <w:t>Yurtiçi Krediler</w:t>
            </w:r>
          </w:p>
        </w:tc>
        <w:tc>
          <w:tcPr>
            <w:tcW w:w="1293" w:type="dxa"/>
            <w:shd w:val="clear" w:color="auto" w:fill="auto"/>
            <w:vAlign w:val="bottom"/>
            <w:hideMark/>
          </w:tcPr>
          <w:p w14:paraId="5E6B1D7D" w14:textId="43CE07B5" w:rsidR="0026174E" w:rsidRPr="00CB56EC" w:rsidRDefault="00D92330" w:rsidP="0026174E">
            <w:pPr>
              <w:jc w:val="right"/>
            </w:pPr>
            <w:r>
              <w:rPr>
                <w:sz w:val="18"/>
                <w:szCs w:val="16"/>
                <w:lang w:eastAsia="tr-TR"/>
              </w:rPr>
              <w:t>7,626,130</w:t>
            </w:r>
          </w:p>
        </w:tc>
        <w:tc>
          <w:tcPr>
            <w:tcW w:w="1294" w:type="dxa"/>
            <w:shd w:val="clear" w:color="auto" w:fill="auto"/>
            <w:vAlign w:val="bottom"/>
            <w:hideMark/>
          </w:tcPr>
          <w:p w14:paraId="4E572B96" w14:textId="48C74688" w:rsidR="0026174E" w:rsidRPr="00CB56EC" w:rsidRDefault="0026174E" w:rsidP="0026174E">
            <w:pPr>
              <w:jc w:val="right"/>
            </w:pPr>
            <w:r w:rsidRPr="00220F02">
              <w:rPr>
                <w:sz w:val="18"/>
                <w:szCs w:val="16"/>
                <w:lang w:eastAsia="tr-TR"/>
              </w:rPr>
              <w:t>7,497,860</w:t>
            </w:r>
          </w:p>
        </w:tc>
      </w:tr>
      <w:tr w:rsidR="0026174E" w:rsidRPr="00CB56EC" w14:paraId="068DB7C1" w14:textId="77777777" w:rsidTr="00D92330">
        <w:trPr>
          <w:trHeight w:hRule="exact" w:val="227"/>
        </w:trPr>
        <w:tc>
          <w:tcPr>
            <w:tcW w:w="6655" w:type="dxa"/>
            <w:shd w:val="clear" w:color="auto" w:fill="auto"/>
            <w:vAlign w:val="bottom"/>
            <w:hideMark/>
          </w:tcPr>
          <w:p w14:paraId="28462DAA" w14:textId="77777777" w:rsidR="0026174E" w:rsidRPr="00CB56EC" w:rsidRDefault="0026174E" w:rsidP="0026174E">
            <w:pPr>
              <w:rPr>
                <w:sz w:val="18"/>
                <w:szCs w:val="18"/>
                <w:lang w:eastAsia="tr-TR"/>
              </w:rPr>
            </w:pPr>
            <w:r w:rsidRPr="00CB56EC">
              <w:rPr>
                <w:sz w:val="18"/>
                <w:szCs w:val="18"/>
                <w:lang w:eastAsia="tr-TR"/>
              </w:rPr>
              <w:t xml:space="preserve">Yurtdışı Krediler </w:t>
            </w:r>
          </w:p>
        </w:tc>
        <w:tc>
          <w:tcPr>
            <w:tcW w:w="1293" w:type="dxa"/>
            <w:shd w:val="clear" w:color="auto" w:fill="auto"/>
            <w:vAlign w:val="bottom"/>
            <w:hideMark/>
          </w:tcPr>
          <w:p w14:paraId="275296F2" w14:textId="77777777" w:rsidR="0026174E" w:rsidRPr="00CB56EC" w:rsidRDefault="0026174E" w:rsidP="0026174E">
            <w:pPr>
              <w:jc w:val="right"/>
            </w:pPr>
            <w:r w:rsidRPr="00CB56EC">
              <w:rPr>
                <w:sz w:val="18"/>
                <w:szCs w:val="16"/>
                <w:lang w:eastAsia="tr-TR"/>
              </w:rPr>
              <w:t>-</w:t>
            </w:r>
          </w:p>
        </w:tc>
        <w:tc>
          <w:tcPr>
            <w:tcW w:w="1294" w:type="dxa"/>
            <w:shd w:val="clear" w:color="auto" w:fill="auto"/>
            <w:vAlign w:val="bottom"/>
            <w:hideMark/>
          </w:tcPr>
          <w:p w14:paraId="26758C22" w14:textId="61C3EAEB" w:rsidR="0026174E" w:rsidRPr="00CB56EC" w:rsidRDefault="0026174E" w:rsidP="0026174E">
            <w:pPr>
              <w:jc w:val="right"/>
            </w:pPr>
            <w:r w:rsidRPr="00CB56EC">
              <w:rPr>
                <w:sz w:val="18"/>
                <w:szCs w:val="16"/>
                <w:lang w:eastAsia="tr-TR"/>
              </w:rPr>
              <w:t>-</w:t>
            </w:r>
          </w:p>
        </w:tc>
      </w:tr>
      <w:tr w:rsidR="0026174E" w:rsidRPr="00217E09" w14:paraId="3D8364CD" w14:textId="77777777" w:rsidTr="00D92330">
        <w:trPr>
          <w:trHeight w:hRule="exact" w:val="227"/>
        </w:trPr>
        <w:tc>
          <w:tcPr>
            <w:tcW w:w="6655" w:type="dxa"/>
            <w:shd w:val="clear" w:color="auto" w:fill="auto"/>
            <w:noWrap/>
            <w:vAlign w:val="bottom"/>
          </w:tcPr>
          <w:p w14:paraId="05CF1636" w14:textId="77777777" w:rsidR="0026174E" w:rsidRPr="00217E09" w:rsidRDefault="0026174E" w:rsidP="0026174E">
            <w:pPr>
              <w:rPr>
                <w:b/>
                <w:bCs/>
                <w:sz w:val="18"/>
                <w:szCs w:val="18"/>
                <w:lang w:eastAsia="tr-TR"/>
              </w:rPr>
            </w:pPr>
            <w:r w:rsidRPr="00217E09">
              <w:rPr>
                <w:b/>
                <w:bCs/>
                <w:sz w:val="18"/>
                <w:szCs w:val="18"/>
                <w:lang w:eastAsia="tr-TR"/>
              </w:rPr>
              <w:t>Toplam</w:t>
            </w:r>
          </w:p>
        </w:tc>
        <w:tc>
          <w:tcPr>
            <w:tcW w:w="1293" w:type="dxa"/>
            <w:shd w:val="clear" w:color="auto" w:fill="auto"/>
            <w:vAlign w:val="bottom"/>
          </w:tcPr>
          <w:p w14:paraId="7493BC17" w14:textId="03D5F6A9" w:rsidR="0026174E" w:rsidRPr="00217E09" w:rsidRDefault="00D92330" w:rsidP="0026174E">
            <w:pPr>
              <w:jc w:val="right"/>
              <w:rPr>
                <w:b/>
                <w:bCs/>
              </w:rPr>
            </w:pPr>
            <w:r>
              <w:rPr>
                <w:b/>
                <w:bCs/>
                <w:sz w:val="18"/>
                <w:szCs w:val="16"/>
                <w:lang w:eastAsia="tr-TR"/>
              </w:rPr>
              <w:t>7,626,130</w:t>
            </w:r>
          </w:p>
        </w:tc>
        <w:tc>
          <w:tcPr>
            <w:tcW w:w="1294" w:type="dxa"/>
            <w:shd w:val="clear" w:color="auto" w:fill="auto"/>
            <w:vAlign w:val="bottom"/>
          </w:tcPr>
          <w:p w14:paraId="62A3B5D4" w14:textId="1F239C90" w:rsidR="0026174E" w:rsidRPr="00217E09" w:rsidRDefault="0026174E" w:rsidP="0026174E">
            <w:pPr>
              <w:jc w:val="right"/>
              <w:rPr>
                <w:b/>
                <w:bCs/>
              </w:rPr>
            </w:pPr>
            <w:r w:rsidRPr="00220F02">
              <w:rPr>
                <w:b/>
                <w:bCs/>
                <w:sz w:val="18"/>
                <w:szCs w:val="16"/>
                <w:lang w:eastAsia="tr-TR"/>
              </w:rPr>
              <w:t>7,497,860</w:t>
            </w:r>
          </w:p>
        </w:tc>
      </w:tr>
    </w:tbl>
    <w:p w14:paraId="74BEDDB1" w14:textId="77777777" w:rsidR="0004584A" w:rsidRPr="00226684" w:rsidRDefault="0004584A" w:rsidP="0004584A">
      <w:pPr>
        <w:autoSpaceDE w:val="0"/>
        <w:autoSpaceDN w:val="0"/>
        <w:adjustRightInd w:val="0"/>
        <w:rPr>
          <w:rFonts w:eastAsia="Arial Unicode MS"/>
          <w:sz w:val="10"/>
        </w:rPr>
      </w:pPr>
    </w:p>
    <w:p w14:paraId="594BCB9B" w14:textId="77777777" w:rsidR="0004584A" w:rsidRPr="00CB56EC" w:rsidRDefault="0004584A" w:rsidP="00802DAA">
      <w:pPr>
        <w:pageBreakBefore/>
      </w:pPr>
      <w:r w:rsidRPr="00CB56EC">
        <w:rPr>
          <w:rFonts w:eastAsia="Arial Unicode MS"/>
          <w:b/>
          <w:color w:val="000000"/>
          <w:spacing w:val="-6"/>
        </w:rPr>
        <w:lastRenderedPageBreak/>
        <w:t>Bağlı ortaklık ve iştiraklere verilen krediler</w:t>
      </w:r>
    </w:p>
    <w:p w14:paraId="4BCEE056" w14:textId="77777777" w:rsidR="0004584A" w:rsidRPr="00226684" w:rsidRDefault="0004584A" w:rsidP="0004584A">
      <w:pPr>
        <w:pStyle w:val="BodyTextIndent"/>
        <w:jc w:val="left"/>
        <w:rPr>
          <w:sz w:val="10"/>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2D3CEC" w:rsidRPr="00CB56EC" w14:paraId="33CAE143" w14:textId="77777777" w:rsidTr="0017745E">
        <w:trPr>
          <w:trHeight w:hRule="exact" w:val="227"/>
        </w:trPr>
        <w:tc>
          <w:tcPr>
            <w:tcW w:w="6655" w:type="dxa"/>
            <w:shd w:val="clear" w:color="auto" w:fill="auto"/>
            <w:vAlign w:val="bottom"/>
            <w:hideMark/>
          </w:tcPr>
          <w:p w14:paraId="1BAB6DB0" w14:textId="77777777" w:rsidR="002D3CEC" w:rsidRPr="00CB56EC" w:rsidRDefault="002D3CEC" w:rsidP="0017745E">
            <w:pPr>
              <w:rPr>
                <w:b/>
                <w:sz w:val="18"/>
                <w:szCs w:val="18"/>
                <w:lang w:eastAsia="tr-TR"/>
              </w:rPr>
            </w:pPr>
            <w:bookmarkStart w:id="17" w:name="_Hlk197000020"/>
            <w:r w:rsidRPr="00CB56EC">
              <w:rPr>
                <w:b/>
                <w:sz w:val="18"/>
                <w:szCs w:val="18"/>
                <w:lang w:eastAsia="tr-TR"/>
              </w:rPr>
              <w:t> </w:t>
            </w:r>
          </w:p>
        </w:tc>
        <w:tc>
          <w:tcPr>
            <w:tcW w:w="1293" w:type="dxa"/>
            <w:shd w:val="clear" w:color="auto" w:fill="auto"/>
            <w:vAlign w:val="bottom"/>
            <w:hideMark/>
          </w:tcPr>
          <w:p w14:paraId="1A9BB7F4" w14:textId="77777777" w:rsidR="002D3CEC" w:rsidRPr="00CB56EC" w:rsidRDefault="002D3CEC" w:rsidP="0017745E">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62ECDC43" w14:textId="77777777" w:rsidR="002D3CEC" w:rsidRPr="00CB56EC" w:rsidRDefault="002D3CEC" w:rsidP="0017745E">
            <w:pPr>
              <w:jc w:val="right"/>
              <w:rPr>
                <w:b/>
                <w:bCs/>
                <w:sz w:val="18"/>
                <w:szCs w:val="18"/>
                <w:lang w:eastAsia="tr-TR"/>
              </w:rPr>
            </w:pPr>
            <w:r w:rsidRPr="00CB56EC">
              <w:rPr>
                <w:b/>
                <w:bCs/>
                <w:sz w:val="18"/>
                <w:szCs w:val="18"/>
                <w:lang w:eastAsia="tr-TR"/>
              </w:rPr>
              <w:t>Önceki Dönem</w:t>
            </w:r>
          </w:p>
        </w:tc>
      </w:tr>
      <w:tr w:rsidR="002D3CEC" w:rsidRPr="00CB56EC" w14:paraId="56AA9662" w14:textId="77777777" w:rsidTr="0017745E">
        <w:trPr>
          <w:trHeight w:hRule="exact" w:val="227"/>
        </w:trPr>
        <w:tc>
          <w:tcPr>
            <w:tcW w:w="6655" w:type="dxa"/>
            <w:shd w:val="clear" w:color="auto" w:fill="auto"/>
            <w:vAlign w:val="bottom"/>
            <w:hideMark/>
          </w:tcPr>
          <w:p w14:paraId="0930A8E6" w14:textId="1B36655C" w:rsidR="002D3CEC" w:rsidRPr="00CB56EC" w:rsidRDefault="002D3CEC" w:rsidP="0017745E">
            <w:pPr>
              <w:rPr>
                <w:sz w:val="18"/>
                <w:szCs w:val="18"/>
                <w:lang w:eastAsia="tr-TR"/>
              </w:rPr>
            </w:pPr>
            <w:r w:rsidRPr="002D3CEC">
              <w:rPr>
                <w:sz w:val="18"/>
                <w:szCs w:val="18"/>
                <w:lang w:eastAsia="tr-TR"/>
              </w:rPr>
              <w:t>Bağlı Ortaklık ve İştiraklere Verilen Doğrudan Krediler</w:t>
            </w:r>
          </w:p>
        </w:tc>
        <w:tc>
          <w:tcPr>
            <w:tcW w:w="1293" w:type="dxa"/>
            <w:shd w:val="clear" w:color="auto" w:fill="auto"/>
            <w:vAlign w:val="bottom"/>
            <w:hideMark/>
          </w:tcPr>
          <w:p w14:paraId="2ACC4610" w14:textId="4AEAD804" w:rsidR="002D3CEC" w:rsidRPr="00CB56EC" w:rsidRDefault="002D3CEC" w:rsidP="0017745E">
            <w:pPr>
              <w:jc w:val="right"/>
            </w:pPr>
            <w:r>
              <w:rPr>
                <w:sz w:val="18"/>
                <w:szCs w:val="16"/>
                <w:lang w:eastAsia="tr-TR"/>
              </w:rPr>
              <w:t>1</w:t>
            </w:r>
          </w:p>
        </w:tc>
        <w:tc>
          <w:tcPr>
            <w:tcW w:w="1294" w:type="dxa"/>
            <w:shd w:val="clear" w:color="auto" w:fill="auto"/>
            <w:vAlign w:val="bottom"/>
            <w:hideMark/>
          </w:tcPr>
          <w:p w14:paraId="79A8AABA" w14:textId="40AF1DEA" w:rsidR="002D3CEC" w:rsidRPr="00CB56EC" w:rsidRDefault="002D3CEC" w:rsidP="0017745E">
            <w:pPr>
              <w:jc w:val="right"/>
            </w:pPr>
            <w:r>
              <w:rPr>
                <w:sz w:val="18"/>
                <w:szCs w:val="16"/>
                <w:lang w:eastAsia="tr-TR"/>
              </w:rPr>
              <w:t>-</w:t>
            </w:r>
          </w:p>
        </w:tc>
      </w:tr>
      <w:tr w:rsidR="002D3CEC" w:rsidRPr="00CB56EC" w14:paraId="48457B89" w14:textId="77777777" w:rsidTr="0017745E">
        <w:trPr>
          <w:trHeight w:hRule="exact" w:val="227"/>
        </w:trPr>
        <w:tc>
          <w:tcPr>
            <w:tcW w:w="6655" w:type="dxa"/>
            <w:shd w:val="clear" w:color="auto" w:fill="auto"/>
            <w:vAlign w:val="bottom"/>
            <w:hideMark/>
          </w:tcPr>
          <w:p w14:paraId="69580E55" w14:textId="543B480B" w:rsidR="002D3CEC" w:rsidRPr="00CB56EC" w:rsidRDefault="002D3CEC" w:rsidP="0017745E">
            <w:pPr>
              <w:rPr>
                <w:sz w:val="18"/>
                <w:szCs w:val="18"/>
                <w:lang w:eastAsia="tr-TR"/>
              </w:rPr>
            </w:pPr>
            <w:r w:rsidRPr="002D3CEC">
              <w:rPr>
                <w:sz w:val="18"/>
                <w:szCs w:val="18"/>
                <w:lang w:eastAsia="tr-TR"/>
              </w:rPr>
              <w:t>Bağlı Ortaklık ve İştiraklere Verilen Dolaylı Krediler</w:t>
            </w:r>
          </w:p>
        </w:tc>
        <w:tc>
          <w:tcPr>
            <w:tcW w:w="1293" w:type="dxa"/>
            <w:shd w:val="clear" w:color="auto" w:fill="auto"/>
            <w:vAlign w:val="bottom"/>
            <w:hideMark/>
          </w:tcPr>
          <w:p w14:paraId="722ABFD2" w14:textId="77777777" w:rsidR="002D3CEC" w:rsidRPr="00CB56EC" w:rsidRDefault="002D3CEC" w:rsidP="0017745E">
            <w:pPr>
              <w:jc w:val="right"/>
            </w:pPr>
            <w:r w:rsidRPr="00CB56EC">
              <w:rPr>
                <w:sz w:val="18"/>
                <w:szCs w:val="16"/>
                <w:lang w:eastAsia="tr-TR"/>
              </w:rPr>
              <w:t>-</w:t>
            </w:r>
          </w:p>
        </w:tc>
        <w:tc>
          <w:tcPr>
            <w:tcW w:w="1294" w:type="dxa"/>
            <w:shd w:val="clear" w:color="auto" w:fill="auto"/>
            <w:vAlign w:val="bottom"/>
            <w:hideMark/>
          </w:tcPr>
          <w:p w14:paraId="6D0DDF89" w14:textId="77777777" w:rsidR="002D3CEC" w:rsidRPr="00CB56EC" w:rsidRDefault="002D3CEC" w:rsidP="0017745E">
            <w:pPr>
              <w:jc w:val="right"/>
            </w:pPr>
            <w:r w:rsidRPr="00CB56EC">
              <w:rPr>
                <w:sz w:val="18"/>
                <w:szCs w:val="16"/>
                <w:lang w:eastAsia="tr-TR"/>
              </w:rPr>
              <w:t>-</w:t>
            </w:r>
          </w:p>
        </w:tc>
      </w:tr>
      <w:tr w:rsidR="002D3CEC" w:rsidRPr="00217E09" w14:paraId="7D83F52B" w14:textId="77777777" w:rsidTr="0017745E">
        <w:trPr>
          <w:trHeight w:hRule="exact" w:val="227"/>
        </w:trPr>
        <w:tc>
          <w:tcPr>
            <w:tcW w:w="6655" w:type="dxa"/>
            <w:shd w:val="clear" w:color="auto" w:fill="auto"/>
            <w:noWrap/>
            <w:vAlign w:val="bottom"/>
          </w:tcPr>
          <w:p w14:paraId="2CA11ED9" w14:textId="77777777" w:rsidR="002D3CEC" w:rsidRPr="00217E09" w:rsidRDefault="002D3CEC" w:rsidP="0017745E">
            <w:pPr>
              <w:rPr>
                <w:b/>
                <w:bCs/>
                <w:sz w:val="18"/>
                <w:szCs w:val="18"/>
                <w:lang w:eastAsia="tr-TR"/>
              </w:rPr>
            </w:pPr>
            <w:r w:rsidRPr="00217E09">
              <w:rPr>
                <w:b/>
                <w:bCs/>
                <w:sz w:val="18"/>
                <w:szCs w:val="18"/>
                <w:lang w:eastAsia="tr-TR"/>
              </w:rPr>
              <w:t>Toplam</w:t>
            </w:r>
          </w:p>
        </w:tc>
        <w:tc>
          <w:tcPr>
            <w:tcW w:w="1293" w:type="dxa"/>
            <w:shd w:val="clear" w:color="auto" w:fill="auto"/>
            <w:vAlign w:val="bottom"/>
          </w:tcPr>
          <w:p w14:paraId="3C2929C6" w14:textId="49F6CD45" w:rsidR="002D3CEC" w:rsidRPr="00217E09" w:rsidRDefault="002D3CEC" w:rsidP="0017745E">
            <w:pPr>
              <w:jc w:val="right"/>
              <w:rPr>
                <w:b/>
                <w:bCs/>
              </w:rPr>
            </w:pPr>
            <w:r>
              <w:rPr>
                <w:b/>
                <w:bCs/>
                <w:sz w:val="18"/>
                <w:szCs w:val="16"/>
                <w:lang w:eastAsia="tr-TR"/>
              </w:rPr>
              <w:t>1</w:t>
            </w:r>
          </w:p>
        </w:tc>
        <w:tc>
          <w:tcPr>
            <w:tcW w:w="1294" w:type="dxa"/>
            <w:shd w:val="clear" w:color="auto" w:fill="auto"/>
            <w:vAlign w:val="bottom"/>
          </w:tcPr>
          <w:p w14:paraId="12345A96" w14:textId="388525CE" w:rsidR="002D3CEC" w:rsidRPr="00217E09" w:rsidRDefault="002D3CEC" w:rsidP="0017745E">
            <w:pPr>
              <w:jc w:val="right"/>
              <w:rPr>
                <w:b/>
                <w:bCs/>
              </w:rPr>
            </w:pPr>
            <w:r>
              <w:rPr>
                <w:b/>
                <w:bCs/>
                <w:sz w:val="18"/>
                <w:szCs w:val="16"/>
                <w:lang w:eastAsia="tr-TR"/>
              </w:rPr>
              <w:t>-</w:t>
            </w:r>
          </w:p>
        </w:tc>
      </w:tr>
      <w:bookmarkEnd w:id="17"/>
    </w:tbl>
    <w:p w14:paraId="38B7651F" w14:textId="77777777" w:rsidR="002D3CEC" w:rsidRPr="00CB56EC" w:rsidRDefault="002D3CEC" w:rsidP="00226684">
      <w:pPr>
        <w:autoSpaceDE w:val="0"/>
        <w:autoSpaceDN w:val="0"/>
        <w:adjustRightInd w:val="0"/>
        <w:jc w:val="both"/>
        <w:rPr>
          <w:rFonts w:eastAsia="Arial Unicode MS"/>
          <w:b/>
          <w:color w:val="000000"/>
          <w:spacing w:val="-6"/>
        </w:rPr>
      </w:pPr>
    </w:p>
    <w:p w14:paraId="6CB442FA" w14:textId="77777777" w:rsidR="00E30CF9" w:rsidRPr="00CB56EC" w:rsidRDefault="00D27900" w:rsidP="00802DAA">
      <w:pPr>
        <w:tabs>
          <w:tab w:val="left" w:pos="567"/>
        </w:tabs>
        <w:autoSpaceDE w:val="0"/>
        <w:autoSpaceDN w:val="0"/>
        <w:adjustRightInd w:val="0"/>
        <w:ind w:hanging="709"/>
        <w:rPr>
          <w:rFonts w:eastAsia="Arial Unicode MS"/>
          <w:sz w:val="16"/>
          <w:szCs w:val="16"/>
        </w:rPr>
      </w:pPr>
      <w:r w:rsidRPr="00CB56EC">
        <w:rPr>
          <w:b/>
        </w:rPr>
        <w:tab/>
      </w:r>
      <w:r w:rsidR="00E30CF9" w:rsidRPr="00CB56EC">
        <w:rPr>
          <w:rFonts w:eastAsia="Arial Unicode MS"/>
          <w:b/>
          <w:color w:val="000000"/>
          <w:spacing w:val="-6"/>
        </w:rPr>
        <w:t>Tüketici kredileri, bireysel kredi kartları, personel kredileri ve personel kredi kartlarına ilişkin bilgiler</w:t>
      </w:r>
    </w:p>
    <w:p w14:paraId="5A7A6CE6" w14:textId="77777777" w:rsidR="00E30CF9" w:rsidRPr="00802DAA" w:rsidRDefault="00E30CF9" w:rsidP="00E30CF9">
      <w:pPr>
        <w:tabs>
          <w:tab w:val="left" w:pos="709"/>
        </w:tabs>
        <w:autoSpaceDE w:val="0"/>
        <w:autoSpaceDN w:val="0"/>
        <w:adjustRightInd w:val="0"/>
        <w:ind w:hanging="567"/>
        <w:rPr>
          <w:sz w:val="8"/>
          <w:szCs w:val="8"/>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322"/>
        <w:gridCol w:w="1306"/>
        <w:gridCol w:w="1307"/>
        <w:gridCol w:w="1307"/>
      </w:tblGrid>
      <w:tr w:rsidR="00B73276" w:rsidRPr="00CB56EC" w14:paraId="677E2620" w14:textId="77777777" w:rsidTr="001A3CB0">
        <w:trPr>
          <w:trHeight w:hRule="exact" w:val="454"/>
        </w:trPr>
        <w:tc>
          <w:tcPr>
            <w:tcW w:w="5322" w:type="dxa"/>
            <w:shd w:val="clear" w:color="auto" w:fill="auto"/>
            <w:vAlign w:val="center"/>
            <w:hideMark/>
          </w:tcPr>
          <w:p w14:paraId="25B0ABF7" w14:textId="77777777" w:rsidR="00E30CF9" w:rsidRPr="00CB56EC" w:rsidRDefault="00E30CF9" w:rsidP="00EC5B11">
            <w:pPr>
              <w:jc w:val="both"/>
              <w:rPr>
                <w:b/>
                <w:bCs/>
                <w:sz w:val="18"/>
                <w:szCs w:val="18"/>
                <w:lang w:eastAsia="tr-TR"/>
              </w:rPr>
            </w:pPr>
            <w:r w:rsidRPr="00CB56EC">
              <w:rPr>
                <w:b/>
                <w:bCs/>
                <w:sz w:val="18"/>
                <w:szCs w:val="18"/>
                <w:lang w:eastAsia="tr-TR"/>
              </w:rPr>
              <w:t>Cari Dönem</w:t>
            </w:r>
          </w:p>
        </w:tc>
        <w:tc>
          <w:tcPr>
            <w:tcW w:w="1306" w:type="dxa"/>
            <w:shd w:val="clear" w:color="auto" w:fill="auto"/>
            <w:vAlign w:val="bottom"/>
            <w:hideMark/>
          </w:tcPr>
          <w:p w14:paraId="05C1F89A" w14:textId="77777777" w:rsidR="005D7913" w:rsidRPr="00CB56EC" w:rsidRDefault="00E30CF9" w:rsidP="009F4CEE">
            <w:pPr>
              <w:jc w:val="right"/>
              <w:rPr>
                <w:b/>
                <w:bCs/>
                <w:sz w:val="18"/>
                <w:szCs w:val="18"/>
                <w:lang w:eastAsia="tr-TR"/>
              </w:rPr>
            </w:pPr>
            <w:r w:rsidRPr="00CB56EC">
              <w:rPr>
                <w:b/>
                <w:bCs/>
                <w:sz w:val="18"/>
                <w:szCs w:val="18"/>
                <w:lang w:eastAsia="tr-TR"/>
              </w:rPr>
              <w:t xml:space="preserve">Kısa </w:t>
            </w:r>
          </w:p>
          <w:p w14:paraId="7D6AE590" w14:textId="77777777" w:rsidR="00E30CF9" w:rsidRPr="00CB56EC" w:rsidRDefault="00E30CF9" w:rsidP="009F4CEE">
            <w:pPr>
              <w:jc w:val="right"/>
              <w:rPr>
                <w:b/>
                <w:bCs/>
                <w:sz w:val="18"/>
                <w:szCs w:val="18"/>
                <w:lang w:eastAsia="tr-TR"/>
              </w:rPr>
            </w:pPr>
            <w:r w:rsidRPr="00CB56EC">
              <w:rPr>
                <w:b/>
                <w:bCs/>
                <w:sz w:val="18"/>
                <w:szCs w:val="18"/>
                <w:lang w:eastAsia="tr-TR"/>
              </w:rPr>
              <w:t>Vadeli</w:t>
            </w:r>
          </w:p>
        </w:tc>
        <w:tc>
          <w:tcPr>
            <w:tcW w:w="1307" w:type="dxa"/>
            <w:shd w:val="clear" w:color="auto" w:fill="auto"/>
            <w:vAlign w:val="bottom"/>
            <w:hideMark/>
          </w:tcPr>
          <w:p w14:paraId="08F5B94E" w14:textId="77777777" w:rsidR="00B73276" w:rsidRPr="00CB56EC" w:rsidRDefault="00E30CF9" w:rsidP="009F4CEE">
            <w:pPr>
              <w:jc w:val="right"/>
              <w:rPr>
                <w:b/>
                <w:bCs/>
                <w:sz w:val="18"/>
                <w:szCs w:val="18"/>
                <w:lang w:eastAsia="tr-TR"/>
              </w:rPr>
            </w:pPr>
            <w:r w:rsidRPr="00CB56EC">
              <w:rPr>
                <w:b/>
                <w:bCs/>
                <w:sz w:val="18"/>
                <w:szCs w:val="18"/>
                <w:lang w:eastAsia="tr-TR"/>
              </w:rPr>
              <w:t xml:space="preserve">Orta ve </w:t>
            </w:r>
          </w:p>
          <w:p w14:paraId="55D29FB4" w14:textId="77777777" w:rsidR="00E30CF9" w:rsidRPr="00CB56EC" w:rsidRDefault="00E30CF9" w:rsidP="009F4CEE">
            <w:pPr>
              <w:jc w:val="right"/>
              <w:rPr>
                <w:b/>
                <w:bCs/>
                <w:sz w:val="18"/>
                <w:szCs w:val="18"/>
                <w:lang w:eastAsia="tr-TR"/>
              </w:rPr>
            </w:pPr>
            <w:r w:rsidRPr="00CB56EC">
              <w:rPr>
                <w:b/>
                <w:bCs/>
                <w:sz w:val="18"/>
                <w:szCs w:val="18"/>
                <w:lang w:eastAsia="tr-TR"/>
              </w:rPr>
              <w:t>Uzun Vadeli</w:t>
            </w:r>
          </w:p>
        </w:tc>
        <w:tc>
          <w:tcPr>
            <w:tcW w:w="1307" w:type="dxa"/>
            <w:shd w:val="clear" w:color="auto" w:fill="auto"/>
            <w:vAlign w:val="bottom"/>
            <w:hideMark/>
          </w:tcPr>
          <w:p w14:paraId="0C45A957" w14:textId="77777777" w:rsidR="00E30CF9" w:rsidRPr="00CB56EC" w:rsidRDefault="00E30CF9" w:rsidP="009F4CEE">
            <w:pPr>
              <w:jc w:val="right"/>
              <w:rPr>
                <w:b/>
                <w:bCs/>
                <w:sz w:val="18"/>
                <w:szCs w:val="18"/>
                <w:lang w:eastAsia="tr-TR"/>
              </w:rPr>
            </w:pPr>
            <w:r w:rsidRPr="00CB56EC">
              <w:rPr>
                <w:b/>
                <w:bCs/>
                <w:sz w:val="18"/>
                <w:szCs w:val="18"/>
                <w:lang w:eastAsia="tr-TR"/>
              </w:rPr>
              <w:t>Toplam</w:t>
            </w:r>
          </w:p>
        </w:tc>
      </w:tr>
      <w:tr w:rsidR="001A3CB0" w:rsidRPr="001A3CB0" w14:paraId="0147754A" w14:textId="77777777" w:rsidTr="001A3CB0">
        <w:trPr>
          <w:trHeight w:hRule="exact" w:val="227"/>
        </w:trPr>
        <w:tc>
          <w:tcPr>
            <w:tcW w:w="5322" w:type="dxa"/>
            <w:shd w:val="clear" w:color="auto" w:fill="auto"/>
            <w:vAlign w:val="bottom"/>
            <w:hideMark/>
          </w:tcPr>
          <w:p w14:paraId="6D898A51" w14:textId="77777777" w:rsidR="001A3CB0" w:rsidRPr="001A3CB0" w:rsidRDefault="001A3CB0" w:rsidP="001A3CB0">
            <w:pPr>
              <w:rPr>
                <w:b/>
                <w:bCs/>
                <w:sz w:val="18"/>
                <w:szCs w:val="18"/>
                <w:lang w:eastAsia="tr-TR"/>
              </w:rPr>
            </w:pPr>
            <w:r w:rsidRPr="001A3CB0">
              <w:rPr>
                <w:b/>
                <w:bCs/>
                <w:sz w:val="18"/>
                <w:szCs w:val="18"/>
                <w:lang w:eastAsia="tr-TR"/>
              </w:rPr>
              <w:t>Tüketici Kredileri-TP</w:t>
            </w:r>
          </w:p>
        </w:tc>
        <w:tc>
          <w:tcPr>
            <w:tcW w:w="1306" w:type="dxa"/>
            <w:shd w:val="clear" w:color="auto" w:fill="auto"/>
            <w:vAlign w:val="bottom"/>
            <w:hideMark/>
          </w:tcPr>
          <w:p w14:paraId="508C2675" w14:textId="63572ED2" w:rsidR="001A3CB0" w:rsidRPr="001A3CB0" w:rsidRDefault="001A3CB0" w:rsidP="001A3CB0">
            <w:pPr>
              <w:jc w:val="right"/>
              <w:rPr>
                <w:b/>
                <w:bCs/>
                <w:sz w:val="18"/>
                <w:szCs w:val="16"/>
                <w:lang w:eastAsia="tr-TR"/>
              </w:rPr>
            </w:pPr>
            <w:r w:rsidRPr="0099071B">
              <w:rPr>
                <w:b/>
                <w:bCs/>
                <w:sz w:val="18"/>
                <w:szCs w:val="16"/>
                <w:lang w:eastAsia="tr-TR"/>
              </w:rPr>
              <w:t>129,702</w:t>
            </w:r>
          </w:p>
        </w:tc>
        <w:tc>
          <w:tcPr>
            <w:tcW w:w="1307" w:type="dxa"/>
            <w:shd w:val="clear" w:color="auto" w:fill="auto"/>
            <w:vAlign w:val="bottom"/>
            <w:hideMark/>
          </w:tcPr>
          <w:p w14:paraId="2BAC3909" w14:textId="3ED473BC" w:rsidR="001A3CB0" w:rsidRPr="001A3CB0" w:rsidRDefault="001A3CB0" w:rsidP="001A3CB0">
            <w:pPr>
              <w:jc w:val="right"/>
              <w:rPr>
                <w:b/>
                <w:bCs/>
                <w:sz w:val="18"/>
                <w:szCs w:val="16"/>
                <w:lang w:eastAsia="tr-TR"/>
              </w:rPr>
            </w:pPr>
            <w:r w:rsidRPr="0099071B">
              <w:rPr>
                <w:b/>
                <w:bCs/>
                <w:sz w:val="18"/>
                <w:szCs w:val="16"/>
                <w:lang w:eastAsia="tr-TR"/>
              </w:rPr>
              <w:t>54,485</w:t>
            </w:r>
          </w:p>
        </w:tc>
        <w:tc>
          <w:tcPr>
            <w:tcW w:w="1307" w:type="dxa"/>
            <w:shd w:val="clear" w:color="auto" w:fill="auto"/>
            <w:vAlign w:val="bottom"/>
            <w:hideMark/>
          </w:tcPr>
          <w:p w14:paraId="0914E2A4" w14:textId="0B3C21C3" w:rsidR="001A3CB0" w:rsidRPr="001A3CB0" w:rsidRDefault="001A3CB0" w:rsidP="001A3CB0">
            <w:pPr>
              <w:jc w:val="right"/>
              <w:rPr>
                <w:b/>
                <w:bCs/>
                <w:sz w:val="18"/>
                <w:szCs w:val="16"/>
                <w:lang w:eastAsia="tr-TR"/>
              </w:rPr>
            </w:pPr>
            <w:r w:rsidRPr="0099071B">
              <w:rPr>
                <w:b/>
                <w:bCs/>
                <w:sz w:val="18"/>
                <w:szCs w:val="16"/>
                <w:lang w:eastAsia="tr-TR"/>
              </w:rPr>
              <w:t>184,187</w:t>
            </w:r>
          </w:p>
        </w:tc>
      </w:tr>
      <w:tr w:rsidR="001A3CB0" w:rsidRPr="00CB56EC" w14:paraId="784E25F5" w14:textId="77777777" w:rsidTr="001A3CB0">
        <w:trPr>
          <w:trHeight w:hRule="exact" w:val="227"/>
        </w:trPr>
        <w:tc>
          <w:tcPr>
            <w:tcW w:w="5322" w:type="dxa"/>
            <w:shd w:val="clear" w:color="auto" w:fill="auto"/>
            <w:vAlign w:val="bottom"/>
            <w:hideMark/>
          </w:tcPr>
          <w:p w14:paraId="2D6B44D7" w14:textId="77777777" w:rsidR="001A3CB0" w:rsidRPr="00CB56EC" w:rsidRDefault="001A3CB0" w:rsidP="001A3CB0">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073CC55A" w14:textId="05EEF11F"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416BB31F" w14:textId="63AF4E17"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5BC38EE7" w14:textId="3E59EBA6" w:rsidR="001A3CB0" w:rsidRPr="00BB5EAA" w:rsidRDefault="001A3CB0" w:rsidP="001A3CB0">
            <w:pPr>
              <w:jc w:val="right"/>
              <w:rPr>
                <w:sz w:val="18"/>
                <w:szCs w:val="16"/>
                <w:lang w:eastAsia="tr-TR"/>
              </w:rPr>
            </w:pPr>
            <w:r w:rsidRPr="001A3CB0">
              <w:rPr>
                <w:sz w:val="18"/>
                <w:szCs w:val="16"/>
                <w:lang w:eastAsia="tr-TR"/>
              </w:rPr>
              <w:t>-</w:t>
            </w:r>
          </w:p>
        </w:tc>
      </w:tr>
      <w:tr w:rsidR="001A3CB0" w:rsidRPr="00CB56EC" w14:paraId="07E7E498" w14:textId="77777777" w:rsidTr="001A3CB0">
        <w:trPr>
          <w:trHeight w:hRule="exact" w:val="227"/>
        </w:trPr>
        <w:tc>
          <w:tcPr>
            <w:tcW w:w="5322" w:type="dxa"/>
            <w:shd w:val="clear" w:color="auto" w:fill="auto"/>
            <w:vAlign w:val="bottom"/>
            <w:hideMark/>
          </w:tcPr>
          <w:p w14:paraId="69131360" w14:textId="77777777" w:rsidR="001A3CB0" w:rsidRPr="00CB56EC" w:rsidRDefault="001A3CB0" w:rsidP="001A3CB0">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1BDB2EF5" w14:textId="3A9013BD"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42A521C1" w14:textId="1B4A2C9B"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540CBE28" w14:textId="52FE7495" w:rsidR="001A3CB0" w:rsidRPr="00BB5EAA" w:rsidRDefault="001A3CB0" w:rsidP="001A3CB0">
            <w:pPr>
              <w:jc w:val="right"/>
              <w:rPr>
                <w:sz w:val="18"/>
                <w:szCs w:val="16"/>
                <w:lang w:eastAsia="tr-TR"/>
              </w:rPr>
            </w:pPr>
            <w:r w:rsidRPr="001A3CB0">
              <w:rPr>
                <w:sz w:val="18"/>
                <w:szCs w:val="16"/>
                <w:lang w:eastAsia="tr-TR"/>
              </w:rPr>
              <w:t>-</w:t>
            </w:r>
          </w:p>
        </w:tc>
      </w:tr>
      <w:tr w:rsidR="001A3CB0" w:rsidRPr="00CB56EC" w14:paraId="330C4857" w14:textId="77777777" w:rsidTr="001A3CB0">
        <w:trPr>
          <w:trHeight w:hRule="exact" w:val="227"/>
        </w:trPr>
        <w:tc>
          <w:tcPr>
            <w:tcW w:w="5322" w:type="dxa"/>
            <w:shd w:val="clear" w:color="auto" w:fill="auto"/>
            <w:vAlign w:val="bottom"/>
            <w:hideMark/>
          </w:tcPr>
          <w:p w14:paraId="66394973" w14:textId="77777777" w:rsidR="001A3CB0" w:rsidRPr="00CB56EC" w:rsidRDefault="001A3CB0" w:rsidP="001A3CB0">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3EC39D64" w14:textId="43E3086F" w:rsidR="001A3CB0" w:rsidRPr="00BB5EAA" w:rsidRDefault="001A3CB0" w:rsidP="001A3CB0">
            <w:pPr>
              <w:jc w:val="right"/>
              <w:rPr>
                <w:sz w:val="18"/>
                <w:szCs w:val="16"/>
                <w:lang w:eastAsia="tr-TR"/>
              </w:rPr>
            </w:pPr>
            <w:r w:rsidRPr="0099071B">
              <w:rPr>
                <w:sz w:val="18"/>
                <w:szCs w:val="16"/>
                <w:lang w:eastAsia="tr-TR"/>
              </w:rPr>
              <w:t>129,702</w:t>
            </w:r>
          </w:p>
        </w:tc>
        <w:tc>
          <w:tcPr>
            <w:tcW w:w="1307" w:type="dxa"/>
            <w:shd w:val="clear" w:color="auto" w:fill="auto"/>
            <w:vAlign w:val="bottom"/>
            <w:hideMark/>
          </w:tcPr>
          <w:p w14:paraId="7179CC48" w14:textId="381DE823" w:rsidR="001A3CB0" w:rsidRPr="00BB5EAA" w:rsidRDefault="001A3CB0" w:rsidP="001A3CB0">
            <w:pPr>
              <w:jc w:val="right"/>
              <w:rPr>
                <w:sz w:val="18"/>
                <w:szCs w:val="16"/>
                <w:lang w:eastAsia="tr-TR"/>
              </w:rPr>
            </w:pPr>
            <w:r w:rsidRPr="0099071B">
              <w:rPr>
                <w:sz w:val="18"/>
                <w:szCs w:val="16"/>
                <w:lang w:eastAsia="tr-TR"/>
              </w:rPr>
              <w:t>54,485</w:t>
            </w:r>
          </w:p>
        </w:tc>
        <w:tc>
          <w:tcPr>
            <w:tcW w:w="1307" w:type="dxa"/>
            <w:shd w:val="clear" w:color="auto" w:fill="auto"/>
            <w:vAlign w:val="bottom"/>
            <w:hideMark/>
          </w:tcPr>
          <w:p w14:paraId="689EE6E2" w14:textId="5A3C0DF3" w:rsidR="001A3CB0" w:rsidRPr="00BB5EAA" w:rsidRDefault="001A3CB0" w:rsidP="001A3CB0">
            <w:pPr>
              <w:jc w:val="right"/>
              <w:rPr>
                <w:sz w:val="18"/>
                <w:szCs w:val="16"/>
                <w:lang w:eastAsia="tr-TR"/>
              </w:rPr>
            </w:pPr>
            <w:r w:rsidRPr="0099071B">
              <w:rPr>
                <w:sz w:val="18"/>
                <w:szCs w:val="16"/>
                <w:lang w:eastAsia="tr-TR"/>
              </w:rPr>
              <w:t>184,187</w:t>
            </w:r>
          </w:p>
        </w:tc>
      </w:tr>
      <w:tr w:rsidR="001A3CB0" w:rsidRPr="00CB56EC" w14:paraId="58F27803" w14:textId="77777777" w:rsidTr="001A3CB0">
        <w:trPr>
          <w:trHeight w:hRule="exact" w:val="227"/>
        </w:trPr>
        <w:tc>
          <w:tcPr>
            <w:tcW w:w="5322" w:type="dxa"/>
            <w:shd w:val="clear" w:color="auto" w:fill="auto"/>
            <w:vAlign w:val="bottom"/>
            <w:hideMark/>
          </w:tcPr>
          <w:p w14:paraId="793FFC15" w14:textId="77777777" w:rsidR="001A3CB0" w:rsidRPr="00CB56EC" w:rsidRDefault="001A3CB0" w:rsidP="001A3CB0">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26B6A099" w14:textId="2ED6ADAC"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473BE7DF" w14:textId="0BC36FD8"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603B2B21" w14:textId="028F5D2D" w:rsidR="001A3CB0" w:rsidRPr="00BB5EAA" w:rsidRDefault="001A3CB0" w:rsidP="001A3CB0">
            <w:pPr>
              <w:jc w:val="right"/>
              <w:rPr>
                <w:sz w:val="18"/>
                <w:szCs w:val="16"/>
                <w:lang w:eastAsia="tr-TR"/>
              </w:rPr>
            </w:pPr>
            <w:r w:rsidRPr="001A3CB0">
              <w:rPr>
                <w:sz w:val="18"/>
                <w:szCs w:val="16"/>
                <w:lang w:eastAsia="tr-TR"/>
              </w:rPr>
              <w:t>-</w:t>
            </w:r>
          </w:p>
        </w:tc>
      </w:tr>
      <w:tr w:rsidR="001A3CB0" w:rsidRPr="001A3CB0" w14:paraId="72A28ACD" w14:textId="77777777" w:rsidTr="001A3CB0">
        <w:trPr>
          <w:trHeight w:hRule="exact" w:val="227"/>
        </w:trPr>
        <w:tc>
          <w:tcPr>
            <w:tcW w:w="5322" w:type="dxa"/>
            <w:shd w:val="clear" w:color="auto" w:fill="auto"/>
            <w:vAlign w:val="bottom"/>
            <w:hideMark/>
          </w:tcPr>
          <w:p w14:paraId="68F301ED" w14:textId="77777777" w:rsidR="001A3CB0" w:rsidRPr="001A3CB0" w:rsidRDefault="001A3CB0" w:rsidP="001A3CB0">
            <w:pPr>
              <w:rPr>
                <w:b/>
                <w:bCs/>
                <w:sz w:val="18"/>
                <w:szCs w:val="18"/>
                <w:lang w:eastAsia="tr-TR"/>
              </w:rPr>
            </w:pPr>
            <w:r w:rsidRPr="001A3CB0">
              <w:rPr>
                <w:b/>
                <w:bCs/>
                <w:sz w:val="18"/>
                <w:szCs w:val="18"/>
                <w:lang w:eastAsia="tr-TR"/>
              </w:rPr>
              <w:t>Tüketici Kredileri-Dövize Endeksli</w:t>
            </w:r>
          </w:p>
        </w:tc>
        <w:tc>
          <w:tcPr>
            <w:tcW w:w="1306" w:type="dxa"/>
            <w:shd w:val="clear" w:color="auto" w:fill="auto"/>
            <w:vAlign w:val="bottom"/>
            <w:hideMark/>
          </w:tcPr>
          <w:p w14:paraId="4D9DBE15" w14:textId="0F5E57CC" w:rsidR="001A3CB0" w:rsidRPr="001A3CB0" w:rsidRDefault="001A3CB0" w:rsidP="001A3CB0">
            <w:pPr>
              <w:jc w:val="right"/>
              <w:rPr>
                <w:b/>
                <w:bCs/>
                <w:sz w:val="18"/>
                <w:szCs w:val="16"/>
                <w:lang w:eastAsia="tr-TR"/>
              </w:rPr>
            </w:pPr>
            <w:r w:rsidRPr="001A3CB0">
              <w:rPr>
                <w:b/>
                <w:bCs/>
                <w:sz w:val="18"/>
                <w:szCs w:val="16"/>
                <w:lang w:eastAsia="tr-TR"/>
              </w:rPr>
              <w:t>-</w:t>
            </w:r>
          </w:p>
        </w:tc>
        <w:tc>
          <w:tcPr>
            <w:tcW w:w="1307" w:type="dxa"/>
            <w:shd w:val="clear" w:color="auto" w:fill="auto"/>
            <w:vAlign w:val="bottom"/>
            <w:hideMark/>
          </w:tcPr>
          <w:p w14:paraId="3792156E" w14:textId="08D0B05D" w:rsidR="001A3CB0" w:rsidRPr="001A3CB0" w:rsidRDefault="001A3CB0" w:rsidP="001A3CB0">
            <w:pPr>
              <w:jc w:val="right"/>
              <w:rPr>
                <w:b/>
                <w:bCs/>
                <w:sz w:val="18"/>
                <w:szCs w:val="16"/>
                <w:lang w:eastAsia="tr-TR"/>
              </w:rPr>
            </w:pPr>
            <w:r w:rsidRPr="001A3CB0">
              <w:rPr>
                <w:b/>
                <w:bCs/>
                <w:sz w:val="18"/>
                <w:szCs w:val="16"/>
                <w:lang w:eastAsia="tr-TR"/>
              </w:rPr>
              <w:t>-</w:t>
            </w:r>
          </w:p>
        </w:tc>
        <w:tc>
          <w:tcPr>
            <w:tcW w:w="1307" w:type="dxa"/>
            <w:shd w:val="clear" w:color="auto" w:fill="auto"/>
            <w:vAlign w:val="bottom"/>
            <w:hideMark/>
          </w:tcPr>
          <w:p w14:paraId="7A4CE2B7" w14:textId="35222A20" w:rsidR="001A3CB0" w:rsidRPr="001A3CB0" w:rsidRDefault="001A3CB0" w:rsidP="001A3CB0">
            <w:pPr>
              <w:jc w:val="right"/>
              <w:rPr>
                <w:b/>
                <w:bCs/>
                <w:sz w:val="18"/>
                <w:szCs w:val="16"/>
                <w:lang w:eastAsia="tr-TR"/>
              </w:rPr>
            </w:pPr>
            <w:r w:rsidRPr="001A3CB0">
              <w:rPr>
                <w:b/>
                <w:bCs/>
                <w:sz w:val="18"/>
                <w:szCs w:val="16"/>
                <w:lang w:eastAsia="tr-TR"/>
              </w:rPr>
              <w:t>-</w:t>
            </w:r>
          </w:p>
        </w:tc>
      </w:tr>
      <w:tr w:rsidR="001A3CB0" w:rsidRPr="00CB56EC" w14:paraId="7139478D" w14:textId="77777777" w:rsidTr="001A3CB0">
        <w:trPr>
          <w:trHeight w:hRule="exact" w:val="227"/>
        </w:trPr>
        <w:tc>
          <w:tcPr>
            <w:tcW w:w="5322" w:type="dxa"/>
            <w:shd w:val="clear" w:color="auto" w:fill="auto"/>
            <w:vAlign w:val="bottom"/>
            <w:hideMark/>
          </w:tcPr>
          <w:p w14:paraId="60B3D248" w14:textId="77777777" w:rsidR="001A3CB0" w:rsidRPr="00CB56EC" w:rsidRDefault="001A3CB0" w:rsidP="001A3CB0">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6D96FF14" w14:textId="554238C1"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54C483D2" w14:textId="4CDFFE0C"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1201FC50" w14:textId="5AAE1855" w:rsidR="001A3CB0" w:rsidRPr="00BB5EAA" w:rsidRDefault="001A3CB0" w:rsidP="001A3CB0">
            <w:pPr>
              <w:jc w:val="right"/>
              <w:rPr>
                <w:sz w:val="18"/>
                <w:szCs w:val="16"/>
                <w:lang w:eastAsia="tr-TR"/>
              </w:rPr>
            </w:pPr>
            <w:r w:rsidRPr="001A3CB0">
              <w:rPr>
                <w:sz w:val="18"/>
                <w:szCs w:val="16"/>
                <w:lang w:eastAsia="tr-TR"/>
              </w:rPr>
              <w:t>-</w:t>
            </w:r>
          </w:p>
        </w:tc>
      </w:tr>
      <w:tr w:rsidR="001A3CB0" w:rsidRPr="00CB56EC" w14:paraId="7D9F1435" w14:textId="77777777" w:rsidTr="001A3CB0">
        <w:trPr>
          <w:trHeight w:hRule="exact" w:val="227"/>
        </w:trPr>
        <w:tc>
          <w:tcPr>
            <w:tcW w:w="5322" w:type="dxa"/>
            <w:shd w:val="clear" w:color="auto" w:fill="auto"/>
            <w:vAlign w:val="bottom"/>
            <w:hideMark/>
          </w:tcPr>
          <w:p w14:paraId="3D7AD8CB" w14:textId="77777777" w:rsidR="001A3CB0" w:rsidRPr="00CB56EC" w:rsidRDefault="001A3CB0" w:rsidP="001A3CB0">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2CDBC53B" w14:textId="65065926"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062A27FA" w14:textId="1BC75983"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1A4C567F" w14:textId="255B6336" w:rsidR="001A3CB0" w:rsidRPr="00BB5EAA" w:rsidRDefault="001A3CB0" w:rsidP="001A3CB0">
            <w:pPr>
              <w:jc w:val="right"/>
              <w:rPr>
                <w:sz w:val="18"/>
                <w:szCs w:val="16"/>
                <w:lang w:eastAsia="tr-TR"/>
              </w:rPr>
            </w:pPr>
            <w:r w:rsidRPr="001A3CB0">
              <w:rPr>
                <w:sz w:val="18"/>
                <w:szCs w:val="16"/>
                <w:lang w:eastAsia="tr-TR"/>
              </w:rPr>
              <w:t>-</w:t>
            </w:r>
          </w:p>
        </w:tc>
      </w:tr>
      <w:tr w:rsidR="001A3CB0" w:rsidRPr="00CB56EC" w14:paraId="57A96F57" w14:textId="77777777" w:rsidTr="001A3CB0">
        <w:trPr>
          <w:trHeight w:hRule="exact" w:val="227"/>
        </w:trPr>
        <w:tc>
          <w:tcPr>
            <w:tcW w:w="5322" w:type="dxa"/>
            <w:shd w:val="clear" w:color="auto" w:fill="auto"/>
            <w:vAlign w:val="bottom"/>
            <w:hideMark/>
          </w:tcPr>
          <w:p w14:paraId="5AD73FCC" w14:textId="77777777" w:rsidR="001A3CB0" w:rsidRPr="00CB56EC" w:rsidRDefault="001A3CB0" w:rsidP="001A3CB0">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0EB74968" w14:textId="3615B0A9"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2887DB85" w14:textId="6CB6172C"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7EFD54C1" w14:textId="4C36CFE0" w:rsidR="001A3CB0" w:rsidRPr="00BB5EAA" w:rsidRDefault="001A3CB0" w:rsidP="001A3CB0">
            <w:pPr>
              <w:jc w:val="right"/>
              <w:rPr>
                <w:sz w:val="18"/>
                <w:szCs w:val="16"/>
                <w:lang w:eastAsia="tr-TR"/>
              </w:rPr>
            </w:pPr>
            <w:r w:rsidRPr="001A3CB0">
              <w:rPr>
                <w:sz w:val="18"/>
                <w:szCs w:val="16"/>
                <w:lang w:eastAsia="tr-TR"/>
              </w:rPr>
              <w:t>-</w:t>
            </w:r>
          </w:p>
        </w:tc>
      </w:tr>
      <w:tr w:rsidR="001A3CB0" w:rsidRPr="00CB56EC" w14:paraId="3BD2B4F3" w14:textId="77777777" w:rsidTr="001A3CB0">
        <w:trPr>
          <w:trHeight w:hRule="exact" w:val="227"/>
        </w:trPr>
        <w:tc>
          <w:tcPr>
            <w:tcW w:w="5322" w:type="dxa"/>
            <w:shd w:val="clear" w:color="auto" w:fill="auto"/>
            <w:vAlign w:val="bottom"/>
            <w:hideMark/>
          </w:tcPr>
          <w:p w14:paraId="1A2146EE" w14:textId="77777777" w:rsidR="001A3CB0" w:rsidRPr="00CB56EC" w:rsidRDefault="001A3CB0" w:rsidP="001A3CB0">
            <w:pPr>
              <w:ind w:firstLine="113"/>
              <w:rPr>
                <w:sz w:val="18"/>
                <w:szCs w:val="18"/>
                <w:lang w:eastAsia="tr-TR"/>
              </w:rPr>
            </w:pPr>
            <w:r w:rsidRPr="00CB56EC">
              <w:rPr>
                <w:sz w:val="18"/>
                <w:szCs w:val="18"/>
                <w:lang w:eastAsia="tr-TR"/>
              </w:rPr>
              <w:t xml:space="preserve">Diğer </w:t>
            </w:r>
          </w:p>
        </w:tc>
        <w:tc>
          <w:tcPr>
            <w:tcW w:w="1306" w:type="dxa"/>
            <w:shd w:val="clear" w:color="auto" w:fill="auto"/>
            <w:vAlign w:val="bottom"/>
            <w:hideMark/>
          </w:tcPr>
          <w:p w14:paraId="09AAE8A3" w14:textId="1D171C82"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7CAB7653" w14:textId="0B6B8FCD"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58E7486F" w14:textId="7F1E4815" w:rsidR="001A3CB0" w:rsidRPr="00BB5EAA" w:rsidRDefault="001A3CB0" w:rsidP="001A3CB0">
            <w:pPr>
              <w:jc w:val="right"/>
              <w:rPr>
                <w:sz w:val="18"/>
                <w:szCs w:val="16"/>
                <w:lang w:eastAsia="tr-TR"/>
              </w:rPr>
            </w:pPr>
            <w:r w:rsidRPr="001A3CB0">
              <w:rPr>
                <w:sz w:val="18"/>
                <w:szCs w:val="16"/>
                <w:lang w:eastAsia="tr-TR"/>
              </w:rPr>
              <w:t>-</w:t>
            </w:r>
          </w:p>
        </w:tc>
      </w:tr>
      <w:tr w:rsidR="001A3CB0" w:rsidRPr="001A3CB0" w14:paraId="07F352EF" w14:textId="77777777" w:rsidTr="001A3CB0">
        <w:trPr>
          <w:trHeight w:hRule="exact" w:val="227"/>
        </w:trPr>
        <w:tc>
          <w:tcPr>
            <w:tcW w:w="5322" w:type="dxa"/>
            <w:shd w:val="clear" w:color="auto" w:fill="auto"/>
            <w:vAlign w:val="bottom"/>
            <w:hideMark/>
          </w:tcPr>
          <w:p w14:paraId="1D7493F7" w14:textId="77777777" w:rsidR="001A3CB0" w:rsidRPr="001A3CB0" w:rsidRDefault="001A3CB0" w:rsidP="001A3CB0">
            <w:pPr>
              <w:rPr>
                <w:b/>
                <w:bCs/>
                <w:sz w:val="18"/>
                <w:szCs w:val="18"/>
                <w:lang w:eastAsia="tr-TR"/>
              </w:rPr>
            </w:pPr>
            <w:r w:rsidRPr="001A3CB0">
              <w:rPr>
                <w:b/>
                <w:bCs/>
                <w:sz w:val="18"/>
                <w:szCs w:val="18"/>
                <w:lang w:eastAsia="tr-TR"/>
              </w:rPr>
              <w:t>Tüketici Kredileri-YP</w:t>
            </w:r>
          </w:p>
        </w:tc>
        <w:tc>
          <w:tcPr>
            <w:tcW w:w="1306" w:type="dxa"/>
            <w:shd w:val="clear" w:color="auto" w:fill="auto"/>
            <w:vAlign w:val="bottom"/>
            <w:hideMark/>
          </w:tcPr>
          <w:p w14:paraId="1C5D1B5D" w14:textId="349C96FA" w:rsidR="001A3CB0" w:rsidRPr="001A3CB0" w:rsidRDefault="001A3CB0" w:rsidP="001A3CB0">
            <w:pPr>
              <w:jc w:val="right"/>
              <w:rPr>
                <w:b/>
                <w:bCs/>
                <w:sz w:val="18"/>
                <w:szCs w:val="16"/>
                <w:lang w:eastAsia="tr-TR"/>
              </w:rPr>
            </w:pPr>
            <w:r w:rsidRPr="001A3CB0">
              <w:rPr>
                <w:b/>
                <w:bCs/>
                <w:sz w:val="18"/>
                <w:szCs w:val="16"/>
                <w:lang w:eastAsia="tr-TR"/>
              </w:rPr>
              <w:t>-</w:t>
            </w:r>
          </w:p>
        </w:tc>
        <w:tc>
          <w:tcPr>
            <w:tcW w:w="1307" w:type="dxa"/>
            <w:shd w:val="clear" w:color="auto" w:fill="auto"/>
            <w:vAlign w:val="bottom"/>
            <w:hideMark/>
          </w:tcPr>
          <w:p w14:paraId="3AEF6DD7" w14:textId="44DAFF26" w:rsidR="001A3CB0" w:rsidRPr="001A3CB0" w:rsidRDefault="001A3CB0" w:rsidP="001A3CB0">
            <w:pPr>
              <w:jc w:val="right"/>
              <w:rPr>
                <w:b/>
                <w:bCs/>
                <w:sz w:val="18"/>
                <w:szCs w:val="16"/>
                <w:lang w:eastAsia="tr-TR"/>
              </w:rPr>
            </w:pPr>
            <w:r w:rsidRPr="001A3CB0">
              <w:rPr>
                <w:b/>
                <w:bCs/>
                <w:sz w:val="18"/>
                <w:szCs w:val="16"/>
                <w:lang w:eastAsia="tr-TR"/>
              </w:rPr>
              <w:t>-</w:t>
            </w:r>
          </w:p>
        </w:tc>
        <w:tc>
          <w:tcPr>
            <w:tcW w:w="1307" w:type="dxa"/>
            <w:shd w:val="clear" w:color="auto" w:fill="auto"/>
            <w:vAlign w:val="bottom"/>
            <w:hideMark/>
          </w:tcPr>
          <w:p w14:paraId="0E55ADA5" w14:textId="307FC433" w:rsidR="001A3CB0" w:rsidRPr="001A3CB0" w:rsidRDefault="001A3CB0" w:rsidP="001A3CB0">
            <w:pPr>
              <w:jc w:val="right"/>
              <w:rPr>
                <w:b/>
                <w:bCs/>
                <w:sz w:val="18"/>
                <w:szCs w:val="16"/>
                <w:lang w:eastAsia="tr-TR"/>
              </w:rPr>
            </w:pPr>
            <w:r w:rsidRPr="001A3CB0">
              <w:rPr>
                <w:b/>
                <w:bCs/>
                <w:sz w:val="18"/>
                <w:szCs w:val="16"/>
                <w:lang w:eastAsia="tr-TR"/>
              </w:rPr>
              <w:t>-</w:t>
            </w:r>
          </w:p>
        </w:tc>
      </w:tr>
      <w:tr w:rsidR="001A3CB0" w:rsidRPr="00CB56EC" w14:paraId="23BA5F71" w14:textId="77777777" w:rsidTr="001A3CB0">
        <w:trPr>
          <w:trHeight w:hRule="exact" w:val="227"/>
        </w:trPr>
        <w:tc>
          <w:tcPr>
            <w:tcW w:w="5322" w:type="dxa"/>
            <w:shd w:val="clear" w:color="auto" w:fill="auto"/>
            <w:vAlign w:val="bottom"/>
            <w:hideMark/>
          </w:tcPr>
          <w:p w14:paraId="1CC152F3" w14:textId="77777777" w:rsidR="001A3CB0" w:rsidRPr="00CB56EC" w:rsidRDefault="001A3CB0" w:rsidP="001A3CB0">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3F97E9A0" w14:textId="210EC8C5"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41EA858D" w14:textId="56D015A1"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5D1257AD" w14:textId="69B6697A" w:rsidR="001A3CB0" w:rsidRPr="00BB5EAA" w:rsidRDefault="001A3CB0" w:rsidP="001A3CB0">
            <w:pPr>
              <w:jc w:val="right"/>
              <w:rPr>
                <w:sz w:val="18"/>
                <w:szCs w:val="16"/>
                <w:lang w:eastAsia="tr-TR"/>
              </w:rPr>
            </w:pPr>
            <w:r w:rsidRPr="001A3CB0">
              <w:rPr>
                <w:sz w:val="18"/>
                <w:szCs w:val="16"/>
                <w:lang w:eastAsia="tr-TR"/>
              </w:rPr>
              <w:t>-</w:t>
            </w:r>
          </w:p>
        </w:tc>
      </w:tr>
      <w:tr w:rsidR="001A3CB0" w:rsidRPr="00CB56EC" w14:paraId="6A49CDBF" w14:textId="77777777" w:rsidTr="001A3CB0">
        <w:trPr>
          <w:trHeight w:hRule="exact" w:val="227"/>
        </w:trPr>
        <w:tc>
          <w:tcPr>
            <w:tcW w:w="5322" w:type="dxa"/>
            <w:shd w:val="clear" w:color="auto" w:fill="auto"/>
            <w:vAlign w:val="bottom"/>
            <w:hideMark/>
          </w:tcPr>
          <w:p w14:paraId="3FEC327D" w14:textId="77777777" w:rsidR="001A3CB0" w:rsidRPr="00CB56EC" w:rsidRDefault="001A3CB0" w:rsidP="001A3CB0">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6359C757" w14:textId="1AA119BD"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06413DF5" w14:textId="0E3F25DB"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0FF2A252" w14:textId="274B7126" w:rsidR="001A3CB0" w:rsidRPr="00BB5EAA" w:rsidRDefault="001A3CB0" w:rsidP="001A3CB0">
            <w:pPr>
              <w:jc w:val="right"/>
              <w:rPr>
                <w:sz w:val="18"/>
                <w:szCs w:val="16"/>
                <w:lang w:eastAsia="tr-TR"/>
              </w:rPr>
            </w:pPr>
            <w:r w:rsidRPr="001A3CB0">
              <w:rPr>
                <w:sz w:val="18"/>
                <w:szCs w:val="16"/>
                <w:lang w:eastAsia="tr-TR"/>
              </w:rPr>
              <w:t>-</w:t>
            </w:r>
          </w:p>
        </w:tc>
      </w:tr>
      <w:tr w:rsidR="001A3CB0" w:rsidRPr="00CB56EC" w14:paraId="274AFDD7" w14:textId="77777777" w:rsidTr="001A3CB0">
        <w:trPr>
          <w:trHeight w:hRule="exact" w:val="227"/>
        </w:trPr>
        <w:tc>
          <w:tcPr>
            <w:tcW w:w="5322" w:type="dxa"/>
            <w:shd w:val="clear" w:color="auto" w:fill="auto"/>
            <w:vAlign w:val="bottom"/>
            <w:hideMark/>
          </w:tcPr>
          <w:p w14:paraId="2C670DCD" w14:textId="77777777" w:rsidR="001A3CB0" w:rsidRPr="00CB56EC" w:rsidRDefault="001A3CB0" w:rsidP="001A3CB0">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08893D27" w14:textId="08B4B717"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13FBC62E" w14:textId="1E0B6E20"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3CEE915A" w14:textId="236C6CFF" w:rsidR="001A3CB0" w:rsidRPr="00BB5EAA" w:rsidRDefault="001A3CB0" w:rsidP="001A3CB0">
            <w:pPr>
              <w:jc w:val="right"/>
              <w:rPr>
                <w:sz w:val="18"/>
                <w:szCs w:val="16"/>
                <w:lang w:eastAsia="tr-TR"/>
              </w:rPr>
            </w:pPr>
            <w:r w:rsidRPr="001A3CB0">
              <w:rPr>
                <w:sz w:val="18"/>
                <w:szCs w:val="16"/>
                <w:lang w:eastAsia="tr-TR"/>
              </w:rPr>
              <w:t>-</w:t>
            </w:r>
          </w:p>
        </w:tc>
      </w:tr>
      <w:tr w:rsidR="001A3CB0" w:rsidRPr="00CB56EC" w14:paraId="099B723F" w14:textId="77777777" w:rsidTr="001A3CB0">
        <w:trPr>
          <w:trHeight w:hRule="exact" w:val="227"/>
        </w:trPr>
        <w:tc>
          <w:tcPr>
            <w:tcW w:w="5322" w:type="dxa"/>
            <w:shd w:val="clear" w:color="auto" w:fill="auto"/>
            <w:vAlign w:val="bottom"/>
            <w:hideMark/>
          </w:tcPr>
          <w:p w14:paraId="02F8FA46" w14:textId="77777777" w:rsidR="001A3CB0" w:rsidRPr="00CB56EC" w:rsidRDefault="001A3CB0" w:rsidP="001A3CB0">
            <w:pPr>
              <w:ind w:firstLine="113"/>
              <w:rPr>
                <w:sz w:val="18"/>
                <w:szCs w:val="18"/>
                <w:lang w:eastAsia="tr-TR"/>
              </w:rPr>
            </w:pPr>
            <w:r w:rsidRPr="00CB56EC">
              <w:rPr>
                <w:sz w:val="18"/>
                <w:szCs w:val="18"/>
                <w:lang w:eastAsia="tr-TR"/>
              </w:rPr>
              <w:t xml:space="preserve">Diğer </w:t>
            </w:r>
          </w:p>
        </w:tc>
        <w:tc>
          <w:tcPr>
            <w:tcW w:w="1306" w:type="dxa"/>
            <w:shd w:val="clear" w:color="auto" w:fill="auto"/>
            <w:vAlign w:val="bottom"/>
            <w:hideMark/>
          </w:tcPr>
          <w:p w14:paraId="24A608C0" w14:textId="7F78C68B"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10AA85DF" w14:textId="7469F01A"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78DE7780" w14:textId="1D234FD2" w:rsidR="001A3CB0" w:rsidRPr="00BB5EAA" w:rsidRDefault="001A3CB0" w:rsidP="001A3CB0">
            <w:pPr>
              <w:jc w:val="right"/>
              <w:rPr>
                <w:sz w:val="18"/>
                <w:szCs w:val="16"/>
                <w:lang w:eastAsia="tr-TR"/>
              </w:rPr>
            </w:pPr>
            <w:r w:rsidRPr="001A3CB0">
              <w:rPr>
                <w:sz w:val="18"/>
                <w:szCs w:val="16"/>
                <w:lang w:eastAsia="tr-TR"/>
              </w:rPr>
              <w:t>-</w:t>
            </w:r>
          </w:p>
        </w:tc>
      </w:tr>
      <w:tr w:rsidR="001A3CB0" w:rsidRPr="001A3CB0" w14:paraId="345FA359" w14:textId="77777777" w:rsidTr="001A3CB0">
        <w:trPr>
          <w:trHeight w:hRule="exact" w:val="227"/>
        </w:trPr>
        <w:tc>
          <w:tcPr>
            <w:tcW w:w="5322" w:type="dxa"/>
            <w:shd w:val="clear" w:color="auto" w:fill="auto"/>
            <w:vAlign w:val="bottom"/>
            <w:hideMark/>
          </w:tcPr>
          <w:p w14:paraId="2B7AA165" w14:textId="77777777" w:rsidR="001A3CB0" w:rsidRPr="001A3CB0" w:rsidRDefault="001A3CB0" w:rsidP="001A3CB0">
            <w:pPr>
              <w:rPr>
                <w:b/>
                <w:bCs/>
                <w:sz w:val="18"/>
                <w:szCs w:val="18"/>
                <w:lang w:eastAsia="tr-TR"/>
              </w:rPr>
            </w:pPr>
            <w:r w:rsidRPr="001A3CB0">
              <w:rPr>
                <w:b/>
                <w:bCs/>
                <w:sz w:val="18"/>
                <w:szCs w:val="18"/>
                <w:lang w:eastAsia="tr-TR"/>
              </w:rPr>
              <w:t>Bireysel Kredi Kartları-TP</w:t>
            </w:r>
          </w:p>
        </w:tc>
        <w:tc>
          <w:tcPr>
            <w:tcW w:w="1306" w:type="dxa"/>
            <w:shd w:val="clear" w:color="auto" w:fill="auto"/>
            <w:vAlign w:val="bottom"/>
            <w:hideMark/>
          </w:tcPr>
          <w:p w14:paraId="1A8E769C" w14:textId="6B507AA0" w:rsidR="001A3CB0" w:rsidRPr="001A3CB0" w:rsidRDefault="001A3CB0" w:rsidP="001A3CB0">
            <w:pPr>
              <w:jc w:val="right"/>
              <w:rPr>
                <w:b/>
                <w:bCs/>
                <w:sz w:val="18"/>
                <w:szCs w:val="16"/>
                <w:lang w:eastAsia="tr-TR"/>
              </w:rPr>
            </w:pPr>
            <w:r w:rsidRPr="001A3CB0">
              <w:rPr>
                <w:b/>
                <w:bCs/>
                <w:sz w:val="18"/>
                <w:szCs w:val="16"/>
                <w:lang w:eastAsia="tr-TR"/>
              </w:rPr>
              <w:t>-</w:t>
            </w:r>
          </w:p>
        </w:tc>
        <w:tc>
          <w:tcPr>
            <w:tcW w:w="1307" w:type="dxa"/>
            <w:shd w:val="clear" w:color="auto" w:fill="auto"/>
            <w:vAlign w:val="bottom"/>
            <w:hideMark/>
          </w:tcPr>
          <w:p w14:paraId="66690D1F" w14:textId="21C17F7F" w:rsidR="001A3CB0" w:rsidRPr="001A3CB0" w:rsidRDefault="001A3CB0" w:rsidP="001A3CB0">
            <w:pPr>
              <w:jc w:val="right"/>
              <w:rPr>
                <w:b/>
                <w:bCs/>
                <w:sz w:val="18"/>
                <w:szCs w:val="16"/>
                <w:lang w:eastAsia="tr-TR"/>
              </w:rPr>
            </w:pPr>
            <w:r w:rsidRPr="001A3CB0">
              <w:rPr>
                <w:b/>
                <w:bCs/>
                <w:sz w:val="18"/>
                <w:szCs w:val="16"/>
                <w:lang w:eastAsia="tr-TR"/>
              </w:rPr>
              <w:t>-</w:t>
            </w:r>
          </w:p>
        </w:tc>
        <w:tc>
          <w:tcPr>
            <w:tcW w:w="1307" w:type="dxa"/>
            <w:shd w:val="clear" w:color="auto" w:fill="auto"/>
            <w:vAlign w:val="bottom"/>
            <w:hideMark/>
          </w:tcPr>
          <w:p w14:paraId="67293EEB" w14:textId="4A3C4644" w:rsidR="001A3CB0" w:rsidRPr="001A3CB0" w:rsidRDefault="001A3CB0" w:rsidP="001A3CB0">
            <w:pPr>
              <w:jc w:val="right"/>
              <w:rPr>
                <w:b/>
                <w:bCs/>
                <w:sz w:val="18"/>
                <w:szCs w:val="16"/>
                <w:lang w:eastAsia="tr-TR"/>
              </w:rPr>
            </w:pPr>
            <w:r w:rsidRPr="001A3CB0">
              <w:rPr>
                <w:b/>
                <w:bCs/>
                <w:sz w:val="18"/>
                <w:szCs w:val="16"/>
                <w:lang w:eastAsia="tr-TR"/>
              </w:rPr>
              <w:t>-</w:t>
            </w:r>
          </w:p>
        </w:tc>
      </w:tr>
      <w:tr w:rsidR="001A3CB0" w:rsidRPr="00CB56EC" w14:paraId="5A50F0D7" w14:textId="77777777" w:rsidTr="001A3CB0">
        <w:trPr>
          <w:trHeight w:hRule="exact" w:val="227"/>
        </w:trPr>
        <w:tc>
          <w:tcPr>
            <w:tcW w:w="5322" w:type="dxa"/>
            <w:shd w:val="clear" w:color="auto" w:fill="auto"/>
            <w:vAlign w:val="bottom"/>
            <w:hideMark/>
          </w:tcPr>
          <w:p w14:paraId="540A6F56" w14:textId="77777777" w:rsidR="001A3CB0" w:rsidRPr="00CB56EC" w:rsidRDefault="001A3CB0" w:rsidP="001A3CB0">
            <w:pPr>
              <w:ind w:firstLine="113"/>
              <w:rPr>
                <w:sz w:val="18"/>
                <w:szCs w:val="18"/>
                <w:lang w:eastAsia="tr-TR"/>
              </w:rPr>
            </w:pPr>
            <w:r w:rsidRPr="00CB56EC">
              <w:rPr>
                <w:sz w:val="18"/>
                <w:szCs w:val="18"/>
                <w:lang w:eastAsia="tr-TR"/>
              </w:rPr>
              <w:t>Taksitli</w:t>
            </w:r>
          </w:p>
        </w:tc>
        <w:tc>
          <w:tcPr>
            <w:tcW w:w="1306" w:type="dxa"/>
            <w:shd w:val="clear" w:color="auto" w:fill="auto"/>
            <w:vAlign w:val="bottom"/>
            <w:hideMark/>
          </w:tcPr>
          <w:p w14:paraId="2F5E2690" w14:textId="5F2E72FD"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49FA2081" w14:textId="1ACEBDAC"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1BBDC590" w14:textId="615B8DC0" w:rsidR="001A3CB0" w:rsidRPr="00BB5EAA" w:rsidRDefault="001A3CB0" w:rsidP="001A3CB0">
            <w:pPr>
              <w:jc w:val="right"/>
              <w:rPr>
                <w:sz w:val="18"/>
                <w:szCs w:val="16"/>
                <w:lang w:eastAsia="tr-TR"/>
              </w:rPr>
            </w:pPr>
            <w:r w:rsidRPr="001A3CB0">
              <w:rPr>
                <w:sz w:val="18"/>
                <w:szCs w:val="16"/>
                <w:lang w:eastAsia="tr-TR"/>
              </w:rPr>
              <w:t>-</w:t>
            </w:r>
          </w:p>
        </w:tc>
      </w:tr>
      <w:tr w:rsidR="001A3CB0" w:rsidRPr="00CB56EC" w14:paraId="217BB8C3" w14:textId="77777777" w:rsidTr="001A3CB0">
        <w:trPr>
          <w:trHeight w:hRule="exact" w:val="227"/>
        </w:trPr>
        <w:tc>
          <w:tcPr>
            <w:tcW w:w="5322" w:type="dxa"/>
            <w:shd w:val="clear" w:color="auto" w:fill="auto"/>
            <w:vAlign w:val="bottom"/>
            <w:hideMark/>
          </w:tcPr>
          <w:p w14:paraId="6E34458A" w14:textId="77777777" w:rsidR="001A3CB0" w:rsidRPr="00CB56EC" w:rsidRDefault="001A3CB0" w:rsidP="001A3CB0">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665CAC60" w14:textId="63B13530"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0C4DD8C9" w14:textId="11C92002"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21825ECE" w14:textId="33237C5D" w:rsidR="001A3CB0" w:rsidRPr="00BB5EAA" w:rsidRDefault="001A3CB0" w:rsidP="001A3CB0">
            <w:pPr>
              <w:jc w:val="right"/>
              <w:rPr>
                <w:sz w:val="18"/>
                <w:szCs w:val="16"/>
                <w:lang w:eastAsia="tr-TR"/>
              </w:rPr>
            </w:pPr>
            <w:r w:rsidRPr="001A3CB0">
              <w:rPr>
                <w:sz w:val="18"/>
                <w:szCs w:val="16"/>
                <w:lang w:eastAsia="tr-TR"/>
              </w:rPr>
              <w:t>-</w:t>
            </w:r>
          </w:p>
        </w:tc>
      </w:tr>
      <w:tr w:rsidR="001A3CB0" w:rsidRPr="001A3CB0" w14:paraId="0105E883" w14:textId="77777777" w:rsidTr="001A3CB0">
        <w:trPr>
          <w:trHeight w:hRule="exact" w:val="227"/>
        </w:trPr>
        <w:tc>
          <w:tcPr>
            <w:tcW w:w="5322" w:type="dxa"/>
            <w:shd w:val="clear" w:color="auto" w:fill="auto"/>
            <w:vAlign w:val="bottom"/>
            <w:hideMark/>
          </w:tcPr>
          <w:p w14:paraId="226BE5F6" w14:textId="77777777" w:rsidR="001A3CB0" w:rsidRPr="001A3CB0" w:rsidRDefault="001A3CB0" w:rsidP="001A3CB0">
            <w:pPr>
              <w:rPr>
                <w:b/>
                <w:bCs/>
                <w:sz w:val="18"/>
                <w:szCs w:val="18"/>
                <w:lang w:eastAsia="tr-TR"/>
              </w:rPr>
            </w:pPr>
            <w:r w:rsidRPr="001A3CB0">
              <w:rPr>
                <w:b/>
                <w:bCs/>
                <w:sz w:val="18"/>
                <w:szCs w:val="18"/>
                <w:lang w:eastAsia="tr-TR"/>
              </w:rPr>
              <w:t>Bireysel Kredi Kartları-YP</w:t>
            </w:r>
          </w:p>
        </w:tc>
        <w:tc>
          <w:tcPr>
            <w:tcW w:w="1306" w:type="dxa"/>
            <w:shd w:val="clear" w:color="auto" w:fill="auto"/>
            <w:vAlign w:val="bottom"/>
            <w:hideMark/>
          </w:tcPr>
          <w:p w14:paraId="2061CF08" w14:textId="46C2DEFA" w:rsidR="001A3CB0" w:rsidRPr="001A3CB0" w:rsidRDefault="001A3CB0" w:rsidP="001A3CB0">
            <w:pPr>
              <w:jc w:val="right"/>
              <w:rPr>
                <w:b/>
                <w:bCs/>
                <w:sz w:val="18"/>
                <w:szCs w:val="16"/>
                <w:lang w:eastAsia="tr-TR"/>
              </w:rPr>
            </w:pPr>
            <w:r w:rsidRPr="001A3CB0">
              <w:rPr>
                <w:b/>
                <w:bCs/>
                <w:sz w:val="18"/>
                <w:szCs w:val="16"/>
                <w:lang w:eastAsia="tr-TR"/>
              </w:rPr>
              <w:t>-</w:t>
            </w:r>
          </w:p>
        </w:tc>
        <w:tc>
          <w:tcPr>
            <w:tcW w:w="1307" w:type="dxa"/>
            <w:shd w:val="clear" w:color="auto" w:fill="auto"/>
            <w:vAlign w:val="bottom"/>
            <w:hideMark/>
          </w:tcPr>
          <w:p w14:paraId="63503661" w14:textId="015098CC" w:rsidR="001A3CB0" w:rsidRPr="001A3CB0" w:rsidRDefault="001A3CB0" w:rsidP="001A3CB0">
            <w:pPr>
              <w:jc w:val="right"/>
              <w:rPr>
                <w:b/>
                <w:bCs/>
                <w:sz w:val="18"/>
                <w:szCs w:val="16"/>
                <w:lang w:eastAsia="tr-TR"/>
              </w:rPr>
            </w:pPr>
            <w:r w:rsidRPr="001A3CB0">
              <w:rPr>
                <w:b/>
                <w:bCs/>
                <w:sz w:val="18"/>
                <w:szCs w:val="16"/>
                <w:lang w:eastAsia="tr-TR"/>
              </w:rPr>
              <w:t>-</w:t>
            </w:r>
          </w:p>
        </w:tc>
        <w:tc>
          <w:tcPr>
            <w:tcW w:w="1307" w:type="dxa"/>
            <w:shd w:val="clear" w:color="auto" w:fill="auto"/>
            <w:vAlign w:val="bottom"/>
            <w:hideMark/>
          </w:tcPr>
          <w:p w14:paraId="1743043A" w14:textId="56CC72D6" w:rsidR="001A3CB0" w:rsidRPr="001A3CB0" w:rsidRDefault="001A3CB0" w:rsidP="001A3CB0">
            <w:pPr>
              <w:jc w:val="right"/>
              <w:rPr>
                <w:b/>
                <w:bCs/>
                <w:sz w:val="18"/>
                <w:szCs w:val="16"/>
                <w:lang w:eastAsia="tr-TR"/>
              </w:rPr>
            </w:pPr>
            <w:r w:rsidRPr="001A3CB0">
              <w:rPr>
                <w:b/>
                <w:bCs/>
                <w:sz w:val="18"/>
                <w:szCs w:val="16"/>
                <w:lang w:eastAsia="tr-TR"/>
              </w:rPr>
              <w:t>-</w:t>
            </w:r>
          </w:p>
        </w:tc>
      </w:tr>
      <w:tr w:rsidR="001A3CB0" w:rsidRPr="00CB56EC" w14:paraId="7B1F3E6B" w14:textId="77777777" w:rsidTr="001A3CB0">
        <w:trPr>
          <w:trHeight w:hRule="exact" w:val="227"/>
        </w:trPr>
        <w:tc>
          <w:tcPr>
            <w:tcW w:w="5322" w:type="dxa"/>
            <w:shd w:val="clear" w:color="auto" w:fill="auto"/>
            <w:vAlign w:val="bottom"/>
            <w:hideMark/>
          </w:tcPr>
          <w:p w14:paraId="5AB588FC" w14:textId="77777777" w:rsidR="001A3CB0" w:rsidRPr="00CB56EC" w:rsidRDefault="001A3CB0" w:rsidP="001A3CB0">
            <w:pPr>
              <w:ind w:firstLine="113"/>
              <w:rPr>
                <w:sz w:val="18"/>
                <w:szCs w:val="18"/>
                <w:lang w:eastAsia="tr-TR"/>
              </w:rPr>
            </w:pPr>
            <w:r w:rsidRPr="00CB56EC">
              <w:rPr>
                <w:sz w:val="18"/>
                <w:szCs w:val="18"/>
                <w:lang w:eastAsia="tr-TR"/>
              </w:rPr>
              <w:t>Taksitli</w:t>
            </w:r>
          </w:p>
        </w:tc>
        <w:tc>
          <w:tcPr>
            <w:tcW w:w="1306" w:type="dxa"/>
            <w:shd w:val="clear" w:color="auto" w:fill="auto"/>
            <w:vAlign w:val="bottom"/>
            <w:hideMark/>
          </w:tcPr>
          <w:p w14:paraId="01550983" w14:textId="4C0FBF5D"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365A9CFD" w14:textId="4A742100"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4D456ACE" w14:textId="263A178F" w:rsidR="001A3CB0" w:rsidRPr="00BB5EAA" w:rsidRDefault="001A3CB0" w:rsidP="001A3CB0">
            <w:pPr>
              <w:jc w:val="right"/>
              <w:rPr>
                <w:sz w:val="18"/>
                <w:szCs w:val="16"/>
                <w:lang w:eastAsia="tr-TR"/>
              </w:rPr>
            </w:pPr>
            <w:r w:rsidRPr="001A3CB0">
              <w:rPr>
                <w:sz w:val="18"/>
                <w:szCs w:val="16"/>
                <w:lang w:eastAsia="tr-TR"/>
              </w:rPr>
              <w:t>-</w:t>
            </w:r>
          </w:p>
        </w:tc>
      </w:tr>
      <w:tr w:rsidR="001A3CB0" w:rsidRPr="00CB56EC" w14:paraId="2931CE61" w14:textId="77777777" w:rsidTr="001A3CB0">
        <w:trPr>
          <w:trHeight w:hRule="exact" w:val="227"/>
        </w:trPr>
        <w:tc>
          <w:tcPr>
            <w:tcW w:w="5322" w:type="dxa"/>
            <w:shd w:val="clear" w:color="auto" w:fill="auto"/>
            <w:vAlign w:val="bottom"/>
            <w:hideMark/>
          </w:tcPr>
          <w:p w14:paraId="78AA8A0D" w14:textId="77777777" w:rsidR="001A3CB0" w:rsidRPr="00CB56EC" w:rsidRDefault="001A3CB0" w:rsidP="001A3CB0">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417F063D" w14:textId="178A2D11"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411F3331" w14:textId="43C8DB76"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64FBC141" w14:textId="661FBD6C" w:rsidR="001A3CB0" w:rsidRPr="00BB5EAA" w:rsidRDefault="001A3CB0" w:rsidP="001A3CB0">
            <w:pPr>
              <w:jc w:val="right"/>
              <w:rPr>
                <w:sz w:val="18"/>
                <w:szCs w:val="16"/>
                <w:lang w:eastAsia="tr-TR"/>
              </w:rPr>
            </w:pPr>
            <w:r w:rsidRPr="001A3CB0">
              <w:rPr>
                <w:sz w:val="18"/>
                <w:szCs w:val="16"/>
                <w:lang w:eastAsia="tr-TR"/>
              </w:rPr>
              <w:t>-</w:t>
            </w:r>
          </w:p>
        </w:tc>
      </w:tr>
      <w:tr w:rsidR="001A3CB0" w:rsidRPr="001A3CB0" w14:paraId="643A0BEA" w14:textId="77777777" w:rsidTr="001A3CB0">
        <w:trPr>
          <w:trHeight w:hRule="exact" w:val="227"/>
        </w:trPr>
        <w:tc>
          <w:tcPr>
            <w:tcW w:w="5322" w:type="dxa"/>
            <w:shd w:val="clear" w:color="auto" w:fill="auto"/>
            <w:vAlign w:val="bottom"/>
            <w:hideMark/>
          </w:tcPr>
          <w:p w14:paraId="76C72B10" w14:textId="77777777" w:rsidR="001A3CB0" w:rsidRPr="001A3CB0" w:rsidRDefault="001A3CB0" w:rsidP="001A3CB0">
            <w:pPr>
              <w:rPr>
                <w:b/>
                <w:bCs/>
                <w:sz w:val="18"/>
                <w:szCs w:val="18"/>
                <w:lang w:eastAsia="tr-TR"/>
              </w:rPr>
            </w:pPr>
            <w:r w:rsidRPr="001A3CB0">
              <w:rPr>
                <w:b/>
                <w:bCs/>
                <w:sz w:val="18"/>
                <w:szCs w:val="18"/>
                <w:lang w:eastAsia="tr-TR"/>
              </w:rPr>
              <w:t>Personel Kredileri-TP</w:t>
            </w:r>
          </w:p>
        </w:tc>
        <w:tc>
          <w:tcPr>
            <w:tcW w:w="1306" w:type="dxa"/>
            <w:shd w:val="clear" w:color="auto" w:fill="auto"/>
            <w:vAlign w:val="bottom"/>
            <w:hideMark/>
          </w:tcPr>
          <w:p w14:paraId="51CBFE1F" w14:textId="676E71A7" w:rsidR="001A3CB0" w:rsidRPr="001A3CB0" w:rsidRDefault="001A3CB0" w:rsidP="001A3CB0">
            <w:pPr>
              <w:jc w:val="right"/>
              <w:rPr>
                <w:b/>
                <w:bCs/>
                <w:sz w:val="18"/>
                <w:szCs w:val="16"/>
                <w:lang w:eastAsia="tr-TR"/>
              </w:rPr>
            </w:pPr>
            <w:r w:rsidRPr="0099071B">
              <w:rPr>
                <w:b/>
                <w:bCs/>
                <w:sz w:val="18"/>
                <w:szCs w:val="16"/>
                <w:lang w:eastAsia="tr-TR"/>
              </w:rPr>
              <w:t>10,721</w:t>
            </w:r>
          </w:p>
        </w:tc>
        <w:tc>
          <w:tcPr>
            <w:tcW w:w="1307" w:type="dxa"/>
            <w:shd w:val="clear" w:color="auto" w:fill="auto"/>
            <w:vAlign w:val="bottom"/>
            <w:hideMark/>
          </w:tcPr>
          <w:p w14:paraId="19E0C81A" w14:textId="2AEF24B8" w:rsidR="001A3CB0" w:rsidRPr="001A3CB0" w:rsidRDefault="001A3CB0" w:rsidP="001A3CB0">
            <w:pPr>
              <w:jc w:val="right"/>
              <w:rPr>
                <w:b/>
                <w:bCs/>
                <w:sz w:val="18"/>
                <w:szCs w:val="16"/>
                <w:lang w:eastAsia="tr-TR"/>
              </w:rPr>
            </w:pPr>
            <w:r w:rsidRPr="0099071B">
              <w:rPr>
                <w:b/>
                <w:bCs/>
                <w:sz w:val="18"/>
                <w:szCs w:val="16"/>
                <w:lang w:eastAsia="tr-TR"/>
              </w:rPr>
              <w:t>513</w:t>
            </w:r>
          </w:p>
        </w:tc>
        <w:tc>
          <w:tcPr>
            <w:tcW w:w="1307" w:type="dxa"/>
            <w:shd w:val="clear" w:color="auto" w:fill="auto"/>
            <w:vAlign w:val="bottom"/>
            <w:hideMark/>
          </w:tcPr>
          <w:p w14:paraId="5F6942F1" w14:textId="17555556" w:rsidR="001A3CB0" w:rsidRPr="001A3CB0" w:rsidRDefault="001A3CB0" w:rsidP="001A3CB0">
            <w:pPr>
              <w:jc w:val="right"/>
              <w:rPr>
                <w:b/>
                <w:bCs/>
                <w:sz w:val="18"/>
                <w:szCs w:val="16"/>
                <w:lang w:eastAsia="tr-TR"/>
              </w:rPr>
            </w:pPr>
            <w:r w:rsidRPr="0099071B">
              <w:rPr>
                <w:b/>
                <w:bCs/>
                <w:sz w:val="18"/>
                <w:szCs w:val="16"/>
                <w:lang w:eastAsia="tr-TR"/>
              </w:rPr>
              <w:t>11,234</w:t>
            </w:r>
          </w:p>
        </w:tc>
      </w:tr>
      <w:tr w:rsidR="001A3CB0" w:rsidRPr="00CB56EC" w14:paraId="47A66376" w14:textId="77777777" w:rsidTr="001A3CB0">
        <w:trPr>
          <w:trHeight w:hRule="exact" w:val="227"/>
        </w:trPr>
        <w:tc>
          <w:tcPr>
            <w:tcW w:w="5322" w:type="dxa"/>
            <w:shd w:val="clear" w:color="auto" w:fill="auto"/>
            <w:vAlign w:val="bottom"/>
            <w:hideMark/>
          </w:tcPr>
          <w:p w14:paraId="21E7ED39" w14:textId="77777777" w:rsidR="001A3CB0" w:rsidRPr="00CB56EC" w:rsidRDefault="001A3CB0" w:rsidP="001A3CB0">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598455AF" w14:textId="7E950733"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44D7FA55" w14:textId="22FD3864"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2CAB6DF7" w14:textId="469076A6" w:rsidR="001A3CB0" w:rsidRPr="00BB5EAA" w:rsidRDefault="001A3CB0" w:rsidP="001A3CB0">
            <w:pPr>
              <w:jc w:val="right"/>
              <w:rPr>
                <w:sz w:val="18"/>
                <w:szCs w:val="16"/>
                <w:lang w:eastAsia="tr-TR"/>
              </w:rPr>
            </w:pPr>
            <w:r w:rsidRPr="001A3CB0">
              <w:rPr>
                <w:sz w:val="18"/>
                <w:szCs w:val="16"/>
                <w:lang w:eastAsia="tr-TR"/>
              </w:rPr>
              <w:t>-</w:t>
            </w:r>
          </w:p>
        </w:tc>
      </w:tr>
      <w:tr w:rsidR="001A3CB0" w:rsidRPr="00CB56EC" w14:paraId="7CED2CE5" w14:textId="77777777" w:rsidTr="001A3CB0">
        <w:trPr>
          <w:trHeight w:hRule="exact" w:val="227"/>
        </w:trPr>
        <w:tc>
          <w:tcPr>
            <w:tcW w:w="5322" w:type="dxa"/>
            <w:shd w:val="clear" w:color="auto" w:fill="auto"/>
            <w:vAlign w:val="bottom"/>
            <w:hideMark/>
          </w:tcPr>
          <w:p w14:paraId="554291B0" w14:textId="77777777" w:rsidR="001A3CB0" w:rsidRPr="00CB56EC" w:rsidRDefault="001A3CB0" w:rsidP="001A3CB0">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75DBF562" w14:textId="2C129C6A"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1261B8C0" w14:textId="712FF30C"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49F952E0" w14:textId="3469E68A" w:rsidR="001A3CB0" w:rsidRPr="00BB5EAA" w:rsidRDefault="001A3CB0" w:rsidP="001A3CB0">
            <w:pPr>
              <w:jc w:val="right"/>
              <w:rPr>
                <w:sz w:val="18"/>
                <w:szCs w:val="16"/>
                <w:lang w:eastAsia="tr-TR"/>
              </w:rPr>
            </w:pPr>
            <w:r w:rsidRPr="001A3CB0">
              <w:rPr>
                <w:sz w:val="18"/>
                <w:szCs w:val="16"/>
                <w:lang w:eastAsia="tr-TR"/>
              </w:rPr>
              <w:t>-</w:t>
            </w:r>
          </w:p>
        </w:tc>
      </w:tr>
      <w:tr w:rsidR="001A3CB0" w:rsidRPr="00CB56EC" w14:paraId="79620183" w14:textId="77777777" w:rsidTr="001A3CB0">
        <w:trPr>
          <w:trHeight w:hRule="exact" w:val="227"/>
        </w:trPr>
        <w:tc>
          <w:tcPr>
            <w:tcW w:w="5322" w:type="dxa"/>
            <w:shd w:val="clear" w:color="auto" w:fill="auto"/>
            <w:vAlign w:val="bottom"/>
            <w:hideMark/>
          </w:tcPr>
          <w:p w14:paraId="31E03F02" w14:textId="77777777" w:rsidR="001A3CB0" w:rsidRPr="00CB56EC" w:rsidRDefault="001A3CB0" w:rsidP="001A3CB0">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02DE0646" w14:textId="5FA2EB89" w:rsidR="001A3CB0" w:rsidRPr="00BB5EAA" w:rsidRDefault="001A3CB0" w:rsidP="001A3CB0">
            <w:pPr>
              <w:jc w:val="right"/>
              <w:rPr>
                <w:sz w:val="18"/>
                <w:szCs w:val="16"/>
                <w:lang w:eastAsia="tr-TR"/>
              </w:rPr>
            </w:pPr>
            <w:r w:rsidRPr="0099071B">
              <w:rPr>
                <w:sz w:val="18"/>
                <w:szCs w:val="16"/>
                <w:lang w:eastAsia="tr-TR"/>
              </w:rPr>
              <w:t>10,721</w:t>
            </w:r>
          </w:p>
        </w:tc>
        <w:tc>
          <w:tcPr>
            <w:tcW w:w="1307" w:type="dxa"/>
            <w:shd w:val="clear" w:color="auto" w:fill="auto"/>
            <w:vAlign w:val="bottom"/>
            <w:hideMark/>
          </w:tcPr>
          <w:p w14:paraId="1AA3570A" w14:textId="1DE8D449" w:rsidR="001A3CB0" w:rsidRPr="00BB5EAA" w:rsidRDefault="001A3CB0" w:rsidP="001A3CB0">
            <w:pPr>
              <w:jc w:val="right"/>
              <w:rPr>
                <w:sz w:val="18"/>
                <w:szCs w:val="16"/>
                <w:lang w:eastAsia="tr-TR"/>
              </w:rPr>
            </w:pPr>
            <w:r w:rsidRPr="0099071B">
              <w:rPr>
                <w:sz w:val="18"/>
                <w:szCs w:val="16"/>
                <w:lang w:eastAsia="tr-TR"/>
              </w:rPr>
              <w:t>513</w:t>
            </w:r>
          </w:p>
        </w:tc>
        <w:tc>
          <w:tcPr>
            <w:tcW w:w="1307" w:type="dxa"/>
            <w:shd w:val="clear" w:color="auto" w:fill="auto"/>
            <w:vAlign w:val="bottom"/>
            <w:hideMark/>
          </w:tcPr>
          <w:p w14:paraId="074EE98A" w14:textId="04C02B9C" w:rsidR="001A3CB0" w:rsidRPr="00BB5EAA" w:rsidRDefault="001A3CB0" w:rsidP="001A3CB0">
            <w:pPr>
              <w:jc w:val="right"/>
              <w:rPr>
                <w:sz w:val="18"/>
                <w:szCs w:val="16"/>
                <w:lang w:eastAsia="tr-TR"/>
              </w:rPr>
            </w:pPr>
            <w:r w:rsidRPr="0099071B">
              <w:rPr>
                <w:sz w:val="18"/>
                <w:szCs w:val="16"/>
                <w:lang w:eastAsia="tr-TR"/>
              </w:rPr>
              <w:t>11,234</w:t>
            </w:r>
          </w:p>
        </w:tc>
      </w:tr>
      <w:tr w:rsidR="001A3CB0" w:rsidRPr="00CB56EC" w14:paraId="1F6D7E32" w14:textId="77777777" w:rsidTr="001A3CB0">
        <w:trPr>
          <w:trHeight w:hRule="exact" w:val="227"/>
        </w:trPr>
        <w:tc>
          <w:tcPr>
            <w:tcW w:w="5322" w:type="dxa"/>
            <w:shd w:val="clear" w:color="auto" w:fill="auto"/>
            <w:vAlign w:val="bottom"/>
            <w:hideMark/>
          </w:tcPr>
          <w:p w14:paraId="3FE0E923" w14:textId="77777777" w:rsidR="001A3CB0" w:rsidRPr="00CB56EC" w:rsidRDefault="001A3CB0" w:rsidP="001A3CB0">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325CC8F2" w14:textId="01D4E9D6"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2C95AE9A" w14:textId="139EFC5D"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055816C0" w14:textId="32887E04" w:rsidR="001A3CB0" w:rsidRPr="00BB5EAA" w:rsidRDefault="001A3CB0" w:rsidP="001A3CB0">
            <w:pPr>
              <w:jc w:val="right"/>
              <w:rPr>
                <w:sz w:val="18"/>
                <w:szCs w:val="16"/>
                <w:lang w:eastAsia="tr-TR"/>
              </w:rPr>
            </w:pPr>
            <w:r w:rsidRPr="001A3CB0">
              <w:rPr>
                <w:sz w:val="18"/>
                <w:szCs w:val="16"/>
                <w:lang w:eastAsia="tr-TR"/>
              </w:rPr>
              <w:t>-</w:t>
            </w:r>
          </w:p>
        </w:tc>
      </w:tr>
      <w:tr w:rsidR="001A3CB0" w:rsidRPr="001A3CB0" w14:paraId="69D71BDE" w14:textId="77777777" w:rsidTr="001A3CB0">
        <w:trPr>
          <w:trHeight w:hRule="exact" w:val="227"/>
        </w:trPr>
        <w:tc>
          <w:tcPr>
            <w:tcW w:w="5322" w:type="dxa"/>
            <w:shd w:val="clear" w:color="auto" w:fill="auto"/>
            <w:vAlign w:val="bottom"/>
            <w:hideMark/>
          </w:tcPr>
          <w:p w14:paraId="468F11B7" w14:textId="77777777" w:rsidR="001A3CB0" w:rsidRPr="001A3CB0" w:rsidRDefault="001A3CB0" w:rsidP="001A3CB0">
            <w:pPr>
              <w:rPr>
                <w:b/>
                <w:bCs/>
                <w:sz w:val="18"/>
                <w:szCs w:val="18"/>
                <w:lang w:eastAsia="tr-TR"/>
              </w:rPr>
            </w:pPr>
            <w:r w:rsidRPr="001A3CB0">
              <w:rPr>
                <w:b/>
                <w:bCs/>
                <w:sz w:val="18"/>
                <w:szCs w:val="18"/>
                <w:lang w:eastAsia="tr-TR"/>
              </w:rPr>
              <w:t>Personel Kredileri-Dövize Endeksli</w:t>
            </w:r>
          </w:p>
        </w:tc>
        <w:tc>
          <w:tcPr>
            <w:tcW w:w="1306" w:type="dxa"/>
            <w:shd w:val="clear" w:color="auto" w:fill="auto"/>
            <w:vAlign w:val="bottom"/>
            <w:hideMark/>
          </w:tcPr>
          <w:p w14:paraId="79A7733E" w14:textId="5F132863" w:rsidR="001A3CB0" w:rsidRPr="001A3CB0" w:rsidRDefault="001A3CB0" w:rsidP="001A3CB0">
            <w:pPr>
              <w:jc w:val="right"/>
              <w:rPr>
                <w:b/>
                <w:bCs/>
                <w:sz w:val="18"/>
                <w:szCs w:val="16"/>
                <w:lang w:eastAsia="tr-TR"/>
              </w:rPr>
            </w:pPr>
            <w:r w:rsidRPr="001A3CB0">
              <w:rPr>
                <w:b/>
                <w:bCs/>
                <w:sz w:val="18"/>
                <w:szCs w:val="16"/>
                <w:lang w:eastAsia="tr-TR"/>
              </w:rPr>
              <w:t>-</w:t>
            </w:r>
          </w:p>
        </w:tc>
        <w:tc>
          <w:tcPr>
            <w:tcW w:w="1307" w:type="dxa"/>
            <w:shd w:val="clear" w:color="auto" w:fill="auto"/>
            <w:vAlign w:val="bottom"/>
            <w:hideMark/>
          </w:tcPr>
          <w:p w14:paraId="27FD0298" w14:textId="346498E3" w:rsidR="001A3CB0" w:rsidRPr="001A3CB0" w:rsidRDefault="001A3CB0" w:rsidP="001A3CB0">
            <w:pPr>
              <w:jc w:val="right"/>
              <w:rPr>
                <w:b/>
                <w:bCs/>
                <w:sz w:val="18"/>
                <w:szCs w:val="16"/>
                <w:lang w:eastAsia="tr-TR"/>
              </w:rPr>
            </w:pPr>
            <w:r w:rsidRPr="001A3CB0">
              <w:rPr>
                <w:b/>
                <w:bCs/>
                <w:sz w:val="18"/>
                <w:szCs w:val="16"/>
                <w:lang w:eastAsia="tr-TR"/>
              </w:rPr>
              <w:t>-</w:t>
            </w:r>
          </w:p>
        </w:tc>
        <w:tc>
          <w:tcPr>
            <w:tcW w:w="1307" w:type="dxa"/>
            <w:shd w:val="clear" w:color="auto" w:fill="auto"/>
            <w:vAlign w:val="bottom"/>
            <w:hideMark/>
          </w:tcPr>
          <w:p w14:paraId="30593871" w14:textId="3C891F90" w:rsidR="001A3CB0" w:rsidRPr="001A3CB0" w:rsidRDefault="001A3CB0" w:rsidP="001A3CB0">
            <w:pPr>
              <w:jc w:val="right"/>
              <w:rPr>
                <w:b/>
                <w:bCs/>
                <w:sz w:val="18"/>
                <w:szCs w:val="16"/>
                <w:lang w:eastAsia="tr-TR"/>
              </w:rPr>
            </w:pPr>
            <w:r w:rsidRPr="001A3CB0">
              <w:rPr>
                <w:b/>
                <w:bCs/>
                <w:sz w:val="18"/>
                <w:szCs w:val="16"/>
                <w:lang w:eastAsia="tr-TR"/>
              </w:rPr>
              <w:t>-</w:t>
            </w:r>
          </w:p>
        </w:tc>
      </w:tr>
      <w:tr w:rsidR="001A3CB0" w:rsidRPr="00CB56EC" w14:paraId="7E6E2921" w14:textId="77777777" w:rsidTr="001A3CB0">
        <w:trPr>
          <w:trHeight w:hRule="exact" w:val="227"/>
        </w:trPr>
        <w:tc>
          <w:tcPr>
            <w:tcW w:w="5322" w:type="dxa"/>
            <w:shd w:val="clear" w:color="auto" w:fill="auto"/>
            <w:vAlign w:val="bottom"/>
            <w:hideMark/>
          </w:tcPr>
          <w:p w14:paraId="7C550529" w14:textId="77777777" w:rsidR="001A3CB0" w:rsidRPr="00CB56EC" w:rsidRDefault="001A3CB0" w:rsidP="001A3CB0">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64B3FD37" w14:textId="789A29A5"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6806029E" w14:textId="29E01E1F"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499F46DB" w14:textId="3F3BAC75" w:rsidR="001A3CB0" w:rsidRPr="00BB5EAA" w:rsidRDefault="001A3CB0" w:rsidP="001A3CB0">
            <w:pPr>
              <w:jc w:val="right"/>
              <w:rPr>
                <w:sz w:val="18"/>
                <w:szCs w:val="16"/>
                <w:lang w:eastAsia="tr-TR"/>
              </w:rPr>
            </w:pPr>
            <w:r w:rsidRPr="001A3CB0">
              <w:rPr>
                <w:sz w:val="18"/>
                <w:szCs w:val="16"/>
                <w:lang w:eastAsia="tr-TR"/>
              </w:rPr>
              <w:t>-</w:t>
            </w:r>
          </w:p>
        </w:tc>
      </w:tr>
      <w:tr w:rsidR="001A3CB0" w:rsidRPr="00CB56EC" w14:paraId="512742C9" w14:textId="77777777" w:rsidTr="001A3CB0">
        <w:trPr>
          <w:trHeight w:hRule="exact" w:val="227"/>
        </w:trPr>
        <w:tc>
          <w:tcPr>
            <w:tcW w:w="5322" w:type="dxa"/>
            <w:shd w:val="clear" w:color="auto" w:fill="auto"/>
            <w:vAlign w:val="bottom"/>
            <w:hideMark/>
          </w:tcPr>
          <w:p w14:paraId="632CD491" w14:textId="77777777" w:rsidR="001A3CB0" w:rsidRPr="00CB56EC" w:rsidRDefault="001A3CB0" w:rsidP="001A3CB0">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49E3A900" w14:textId="00857C23"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3DD7352C" w14:textId="1098153D"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041FC077" w14:textId="2DAC3B80" w:rsidR="001A3CB0" w:rsidRPr="00BB5EAA" w:rsidRDefault="001A3CB0" w:rsidP="001A3CB0">
            <w:pPr>
              <w:jc w:val="right"/>
              <w:rPr>
                <w:sz w:val="18"/>
                <w:szCs w:val="16"/>
                <w:lang w:eastAsia="tr-TR"/>
              </w:rPr>
            </w:pPr>
            <w:r w:rsidRPr="001A3CB0">
              <w:rPr>
                <w:sz w:val="18"/>
                <w:szCs w:val="16"/>
                <w:lang w:eastAsia="tr-TR"/>
              </w:rPr>
              <w:t>-</w:t>
            </w:r>
          </w:p>
        </w:tc>
      </w:tr>
      <w:tr w:rsidR="001A3CB0" w:rsidRPr="00CB56EC" w14:paraId="60968AF6" w14:textId="77777777" w:rsidTr="001A3CB0">
        <w:trPr>
          <w:trHeight w:hRule="exact" w:val="227"/>
        </w:trPr>
        <w:tc>
          <w:tcPr>
            <w:tcW w:w="5322" w:type="dxa"/>
            <w:shd w:val="clear" w:color="auto" w:fill="auto"/>
            <w:vAlign w:val="bottom"/>
            <w:hideMark/>
          </w:tcPr>
          <w:p w14:paraId="6A3A03A4" w14:textId="77777777" w:rsidR="001A3CB0" w:rsidRPr="00CB56EC" w:rsidRDefault="001A3CB0" w:rsidP="001A3CB0">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4EAA96A0" w14:textId="3C889AE1"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01614F1F" w14:textId="2802DEEB"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0D250752" w14:textId="45FB5E06" w:rsidR="001A3CB0" w:rsidRPr="00BB5EAA" w:rsidRDefault="001A3CB0" w:rsidP="001A3CB0">
            <w:pPr>
              <w:jc w:val="right"/>
              <w:rPr>
                <w:sz w:val="18"/>
                <w:szCs w:val="16"/>
                <w:lang w:eastAsia="tr-TR"/>
              </w:rPr>
            </w:pPr>
            <w:r w:rsidRPr="001A3CB0">
              <w:rPr>
                <w:sz w:val="18"/>
                <w:szCs w:val="16"/>
                <w:lang w:eastAsia="tr-TR"/>
              </w:rPr>
              <w:t>-</w:t>
            </w:r>
          </w:p>
        </w:tc>
      </w:tr>
      <w:tr w:rsidR="001A3CB0" w:rsidRPr="00CB56EC" w14:paraId="1D2E6FA2" w14:textId="77777777" w:rsidTr="001A3CB0">
        <w:trPr>
          <w:trHeight w:hRule="exact" w:val="227"/>
        </w:trPr>
        <w:tc>
          <w:tcPr>
            <w:tcW w:w="5322" w:type="dxa"/>
            <w:shd w:val="clear" w:color="auto" w:fill="auto"/>
            <w:vAlign w:val="bottom"/>
            <w:hideMark/>
          </w:tcPr>
          <w:p w14:paraId="0A5DF139" w14:textId="77777777" w:rsidR="001A3CB0" w:rsidRPr="00CB56EC" w:rsidRDefault="001A3CB0" w:rsidP="001A3CB0">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50FBDE70" w14:textId="2468A74E"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69915A82" w14:textId="095D379E"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084A15AE" w14:textId="151F7324" w:rsidR="001A3CB0" w:rsidRPr="00BB5EAA" w:rsidRDefault="001A3CB0" w:rsidP="001A3CB0">
            <w:pPr>
              <w:jc w:val="right"/>
              <w:rPr>
                <w:sz w:val="18"/>
                <w:szCs w:val="16"/>
                <w:lang w:eastAsia="tr-TR"/>
              </w:rPr>
            </w:pPr>
            <w:r w:rsidRPr="001A3CB0">
              <w:rPr>
                <w:sz w:val="18"/>
                <w:szCs w:val="16"/>
                <w:lang w:eastAsia="tr-TR"/>
              </w:rPr>
              <w:t>-</w:t>
            </w:r>
          </w:p>
        </w:tc>
      </w:tr>
      <w:tr w:rsidR="001A3CB0" w:rsidRPr="001A3CB0" w14:paraId="1974A6C5" w14:textId="77777777" w:rsidTr="001A3CB0">
        <w:trPr>
          <w:trHeight w:hRule="exact" w:val="227"/>
        </w:trPr>
        <w:tc>
          <w:tcPr>
            <w:tcW w:w="5322" w:type="dxa"/>
            <w:shd w:val="clear" w:color="auto" w:fill="auto"/>
            <w:vAlign w:val="bottom"/>
            <w:hideMark/>
          </w:tcPr>
          <w:p w14:paraId="197D4EE7" w14:textId="77777777" w:rsidR="001A3CB0" w:rsidRPr="001A3CB0" w:rsidRDefault="001A3CB0" w:rsidP="001A3CB0">
            <w:pPr>
              <w:rPr>
                <w:b/>
                <w:bCs/>
                <w:sz w:val="18"/>
                <w:szCs w:val="18"/>
                <w:lang w:eastAsia="tr-TR"/>
              </w:rPr>
            </w:pPr>
            <w:r w:rsidRPr="001A3CB0">
              <w:rPr>
                <w:b/>
                <w:bCs/>
                <w:sz w:val="18"/>
                <w:szCs w:val="18"/>
                <w:lang w:eastAsia="tr-TR"/>
              </w:rPr>
              <w:t>Personel Kredileri-YP</w:t>
            </w:r>
          </w:p>
        </w:tc>
        <w:tc>
          <w:tcPr>
            <w:tcW w:w="1306" w:type="dxa"/>
            <w:shd w:val="clear" w:color="auto" w:fill="auto"/>
            <w:vAlign w:val="bottom"/>
            <w:hideMark/>
          </w:tcPr>
          <w:p w14:paraId="7748BE78" w14:textId="3CABE770" w:rsidR="001A3CB0" w:rsidRPr="001A3CB0" w:rsidRDefault="001A3CB0" w:rsidP="001A3CB0">
            <w:pPr>
              <w:jc w:val="right"/>
              <w:rPr>
                <w:b/>
                <w:bCs/>
                <w:sz w:val="18"/>
                <w:szCs w:val="16"/>
                <w:lang w:eastAsia="tr-TR"/>
              </w:rPr>
            </w:pPr>
            <w:r w:rsidRPr="001A3CB0">
              <w:rPr>
                <w:b/>
                <w:bCs/>
                <w:sz w:val="18"/>
                <w:szCs w:val="16"/>
                <w:lang w:eastAsia="tr-TR"/>
              </w:rPr>
              <w:t>-</w:t>
            </w:r>
          </w:p>
        </w:tc>
        <w:tc>
          <w:tcPr>
            <w:tcW w:w="1307" w:type="dxa"/>
            <w:shd w:val="clear" w:color="auto" w:fill="auto"/>
            <w:vAlign w:val="bottom"/>
            <w:hideMark/>
          </w:tcPr>
          <w:p w14:paraId="3CBFF788" w14:textId="3EB3D9E4" w:rsidR="001A3CB0" w:rsidRPr="001A3CB0" w:rsidRDefault="001A3CB0" w:rsidP="001A3CB0">
            <w:pPr>
              <w:jc w:val="right"/>
              <w:rPr>
                <w:b/>
                <w:bCs/>
                <w:sz w:val="18"/>
                <w:szCs w:val="16"/>
                <w:lang w:eastAsia="tr-TR"/>
              </w:rPr>
            </w:pPr>
            <w:r w:rsidRPr="001A3CB0">
              <w:rPr>
                <w:b/>
                <w:bCs/>
                <w:sz w:val="18"/>
                <w:szCs w:val="16"/>
                <w:lang w:eastAsia="tr-TR"/>
              </w:rPr>
              <w:t>-</w:t>
            </w:r>
          </w:p>
        </w:tc>
        <w:tc>
          <w:tcPr>
            <w:tcW w:w="1307" w:type="dxa"/>
            <w:shd w:val="clear" w:color="auto" w:fill="auto"/>
            <w:vAlign w:val="bottom"/>
            <w:hideMark/>
          </w:tcPr>
          <w:p w14:paraId="2B87F2A6" w14:textId="5DC7979B" w:rsidR="001A3CB0" w:rsidRPr="001A3CB0" w:rsidRDefault="001A3CB0" w:rsidP="001A3CB0">
            <w:pPr>
              <w:jc w:val="right"/>
              <w:rPr>
                <w:b/>
                <w:bCs/>
                <w:sz w:val="18"/>
                <w:szCs w:val="16"/>
                <w:lang w:eastAsia="tr-TR"/>
              </w:rPr>
            </w:pPr>
            <w:r w:rsidRPr="001A3CB0">
              <w:rPr>
                <w:b/>
                <w:bCs/>
                <w:sz w:val="18"/>
                <w:szCs w:val="16"/>
                <w:lang w:eastAsia="tr-TR"/>
              </w:rPr>
              <w:t>-</w:t>
            </w:r>
          </w:p>
        </w:tc>
      </w:tr>
      <w:tr w:rsidR="001A3CB0" w:rsidRPr="00CB56EC" w14:paraId="73043D22" w14:textId="77777777" w:rsidTr="001A3CB0">
        <w:trPr>
          <w:trHeight w:hRule="exact" w:val="227"/>
        </w:trPr>
        <w:tc>
          <w:tcPr>
            <w:tcW w:w="5322" w:type="dxa"/>
            <w:shd w:val="clear" w:color="auto" w:fill="auto"/>
            <w:vAlign w:val="bottom"/>
            <w:hideMark/>
          </w:tcPr>
          <w:p w14:paraId="2B2E8C97" w14:textId="77777777" w:rsidR="001A3CB0" w:rsidRPr="00CB56EC" w:rsidRDefault="001A3CB0" w:rsidP="001A3CB0">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33D43919" w14:textId="77115994"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6F9F4F6B" w14:textId="5F7D128D"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4DB6A5D2" w14:textId="3F434731" w:rsidR="001A3CB0" w:rsidRPr="00BB5EAA" w:rsidRDefault="001A3CB0" w:rsidP="001A3CB0">
            <w:pPr>
              <w:jc w:val="right"/>
              <w:rPr>
                <w:sz w:val="18"/>
                <w:szCs w:val="16"/>
                <w:lang w:eastAsia="tr-TR"/>
              </w:rPr>
            </w:pPr>
            <w:r w:rsidRPr="001A3CB0">
              <w:rPr>
                <w:sz w:val="18"/>
                <w:szCs w:val="16"/>
                <w:lang w:eastAsia="tr-TR"/>
              </w:rPr>
              <w:t>-</w:t>
            </w:r>
          </w:p>
        </w:tc>
      </w:tr>
      <w:tr w:rsidR="001A3CB0" w:rsidRPr="00CB56EC" w14:paraId="61AC0E72" w14:textId="77777777" w:rsidTr="001A3CB0">
        <w:trPr>
          <w:trHeight w:hRule="exact" w:val="227"/>
        </w:trPr>
        <w:tc>
          <w:tcPr>
            <w:tcW w:w="5322" w:type="dxa"/>
            <w:shd w:val="clear" w:color="auto" w:fill="auto"/>
            <w:vAlign w:val="bottom"/>
            <w:hideMark/>
          </w:tcPr>
          <w:p w14:paraId="04AA2503" w14:textId="77777777" w:rsidR="001A3CB0" w:rsidRPr="00CB56EC" w:rsidRDefault="001A3CB0" w:rsidP="001A3CB0">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0E5A87AF" w14:textId="408076F1"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421402C4" w14:textId="44E681E2"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14BAE9E7" w14:textId="6DA8C8F2" w:rsidR="001A3CB0" w:rsidRPr="00BB5EAA" w:rsidRDefault="001A3CB0" w:rsidP="001A3CB0">
            <w:pPr>
              <w:jc w:val="right"/>
              <w:rPr>
                <w:sz w:val="18"/>
                <w:szCs w:val="16"/>
                <w:lang w:eastAsia="tr-TR"/>
              </w:rPr>
            </w:pPr>
            <w:r w:rsidRPr="001A3CB0">
              <w:rPr>
                <w:sz w:val="18"/>
                <w:szCs w:val="16"/>
                <w:lang w:eastAsia="tr-TR"/>
              </w:rPr>
              <w:t>-</w:t>
            </w:r>
          </w:p>
        </w:tc>
      </w:tr>
      <w:tr w:rsidR="001A3CB0" w:rsidRPr="00CB56EC" w14:paraId="78612179" w14:textId="77777777" w:rsidTr="001A3CB0">
        <w:trPr>
          <w:trHeight w:hRule="exact" w:val="227"/>
        </w:trPr>
        <w:tc>
          <w:tcPr>
            <w:tcW w:w="5322" w:type="dxa"/>
            <w:shd w:val="clear" w:color="auto" w:fill="auto"/>
            <w:vAlign w:val="bottom"/>
            <w:hideMark/>
          </w:tcPr>
          <w:p w14:paraId="20B308DA" w14:textId="77777777" w:rsidR="001A3CB0" w:rsidRPr="00CB56EC" w:rsidRDefault="001A3CB0" w:rsidP="001A3CB0">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0F675A15" w14:textId="396FCA51"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0AF784AA" w14:textId="00FF359A"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54A9279A" w14:textId="037B70AC" w:rsidR="001A3CB0" w:rsidRPr="00BB5EAA" w:rsidRDefault="001A3CB0" w:rsidP="001A3CB0">
            <w:pPr>
              <w:jc w:val="right"/>
              <w:rPr>
                <w:sz w:val="18"/>
                <w:szCs w:val="16"/>
                <w:lang w:eastAsia="tr-TR"/>
              </w:rPr>
            </w:pPr>
            <w:r w:rsidRPr="001A3CB0">
              <w:rPr>
                <w:sz w:val="18"/>
                <w:szCs w:val="16"/>
                <w:lang w:eastAsia="tr-TR"/>
              </w:rPr>
              <w:t>-</w:t>
            </w:r>
          </w:p>
        </w:tc>
      </w:tr>
      <w:tr w:rsidR="001A3CB0" w:rsidRPr="00CB56EC" w14:paraId="54063461" w14:textId="77777777" w:rsidTr="001A3CB0">
        <w:trPr>
          <w:trHeight w:hRule="exact" w:val="227"/>
        </w:trPr>
        <w:tc>
          <w:tcPr>
            <w:tcW w:w="5322" w:type="dxa"/>
            <w:shd w:val="clear" w:color="auto" w:fill="auto"/>
            <w:vAlign w:val="bottom"/>
            <w:hideMark/>
          </w:tcPr>
          <w:p w14:paraId="414E19B1" w14:textId="77777777" w:rsidR="001A3CB0" w:rsidRPr="00CB56EC" w:rsidRDefault="001A3CB0" w:rsidP="001A3CB0">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6C3C6328" w14:textId="1A32C5C2"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63B4D6C9" w14:textId="38F751A0"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2BA0D488" w14:textId="3013A791" w:rsidR="001A3CB0" w:rsidRPr="00BB5EAA" w:rsidRDefault="001A3CB0" w:rsidP="001A3CB0">
            <w:pPr>
              <w:jc w:val="right"/>
              <w:rPr>
                <w:sz w:val="18"/>
                <w:szCs w:val="16"/>
                <w:lang w:eastAsia="tr-TR"/>
              </w:rPr>
            </w:pPr>
            <w:r w:rsidRPr="001A3CB0">
              <w:rPr>
                <w:sz w:val="18"/>
                <w:szCs w:val="16"/>
                <w:lang w:eastAsia="tr-TR"/>
              </w:rPr>
              <w:t>-</w:t>
            </w:r>
          </w:p>
        </w:tc>
      </w:tr>
      <w:tr w:rsidR="001A3CB0" w:rsidRPr="001A3CB0" w14:paraId="377CE0E5" w14:textId="77777777" w:rsidTr="001A3CB0">
        <w:trPr>
          <w:trHeight w:hRule="exact" w:val="227"/>
        </w:trPr>
        <w:tc>
          <w:tcPr>
            <w:tcW w:w="5322" w:type="dxa"/>
            <w:shd w:val="clear" w:color="auto" w:fill="auto"/>
            <w:vAlign w:val="bottom"/>
            <w:hideMark/>
          </w:tcPr>
          <w:p w14:paraId="0D145850" w14:textId="77777777" w:rsidR="001A3CB0" w:rsidRPr="001A3CB0" w:rsidRDefault="001A3CB0" w:rsidP="001A3CB0">
            <w:pPr>
              <w:rPr>
                <w:b/>
                <w:bCs/>
                <w:sz w:val="18"/>
                <w:szCs w:val="18"/>
                <w:lang w:eastAsia="tr-TR"/>
              </w:rPr>
            </w:pPr>
            <w:r w:rsidRPr="001A3CB0">
              <w:rPr>
                <w:b/>
                <w:bCs/>
                <w:sz w:val="18"/>
                <w:szCs w:val="18"/>
                <w:lang w:eastAsia="tr-TR"/>
              </w:rPr>
              <w:t>Personel Kredi Kartları-TP</w:t>
            </w:r>
          </w:p>
        </w:tc>
        <w:tc>
          <w:tcPr>
            <w:tcW w:w="1306" w:type="dxa"/>
            <w:shd w:val="clear" w:color="auto" w:fill="auto"/>
            <w:vAlign w:val="bottom"/>
            <w:hideMark/>
          </w:tcPr>
          <w:p w14:paraId="608CBE31" w14:textId="7079151F" w:rsidR="001A3CB0" w:rsidRPr="001A3CB0" w:rsidRDefault="001A3CB0" w:rsidP="001A3CB0">
            <w:pPr>
              <w:jc w:val="right"/>
              <w:rPr>
                <w:b/>
                <w:bCs/>
                <w:sz w:val="18"/>
                <w:szCs w:val="16"/>
                <w:lang w:eastAsia="tr-TR"/>
              </w:rPr>
            </w:pPr>
            <w:r w:rsidRPr="0099071B">
              <w:rPr>
                <w:b/>
                <w:bCs/>
                <w:sz w:val="18"/>
                <w:szCs w:val="16"/>
                <w:lang w:eastAsia="tr-TR"/>
              </w:rPr>
              <w:t>3</w:t>
            </w:r>
          </w:p>
        </w:tc>
        <w:tc>
          <w:tcPr>
            <w:tcW w:w="1307" w:type="dxa"/>
            <w:shd w:val="clear" w:color="auto" w:fill="auto"/>
            <w:vAlign w:val="bottom"/>
            <w:hideMark/>
          </w:tcPr>
          <w:p w14:paraId="1269426F" w14:textId="6B2B30E9" w:rsidR="001A3CB0" w:rsidRPr="001A3CB0" w:rsidRDefault="001A3CB0" w:rsidP="001A3CB0">
            <w:pPr>
              <w:jc w:val="right"/>
              <w:rPr>
                <w:b/>
                <w:bCs/>
                <w:sz w:val="18"/>
                <w:szCs w:val="16"/>
                <w:lang w:eastAsia="tr-TR"/>
              </w:rPr>
            </w:pPr>
            <w:r w:rsidRPr="001A3CB0">
              <w:rPr>
                <w:b/>
                <w:bCs/>
                <w:sz w:val="18"/>
                <w:szCs w:val="16"/>
                <w:lang w:eastAsia="tr-TR"/>
              </w:rPr>
              <w:t>-</w:t>
            </w:r>
          </w:p>
        </w:tc>
        <w:tc>
          <w:tcPr>
            <w:tcW w:w="1307" w:type="dxa"/>
            <w:shd w:val="clear" w:color="auto" w:fill="auto"/>
            <w:vAlign w:val="bottom"/>
            <w:hideMark/>
          </w:tcPr>
          <w:p w14:paraId="6B264DA0" w14:textId="6C1231F6" w:rsidR="001A3CB0" w:rsidRPr="001A3CB0" w:rsidRDefault="001A3CB0" w:rsidP="001A3CB0">
            <w:pPr>
              <w:jc w:val="right"/>
              <w:rPr>
                <w:b/>
                <w:bCs/>
                <w:sz w:val="18"/>
                <w:szCs w:val="16"/>
                <w:lang w:eastAsia="tr-TR"/>
              </w:rPr>
            </w:pPr>
            <w:r w:rsidRPr="0099071B">
              <w:rPr>
                <w:b/>
                <w:bCs/>
                <w:sz w:val="18"/>
                <w:szCs w:val="16"/>
                <w:lang w:eastAsia="tr-TR"/>
              </w:rPr>
              <w:t>3</w:t>
            </w:r>
          </w:p>
        </w:tc>
      </w:tr>
      <w:tr w:rsidR="001A3CB0" w:rsidRPr="00CB56EC" w14:paraId="2A2F7628" w14:textId="77777777" w:rsidTr="001A3CB0">
        <w:trPr>
          <w:trHeight w:hRule="exact" w:val="227"/>
        </w:trPr>
        <w:tc>
          <w:tcPr>
            <w:tcW w:w="5322" w:type="dxa"/>
            <w:shd w:val="clear" w:color="auto" w:fill="auto"/>
            <w:vAlign w:val="bottom"/>
            <w:hideMark/>
          </w:tcPr>
          <w:p w14:paraId="4CCC8F13" w14:textId="77777777" w:rsidR="001A3CB0" w:rsidRPr="00CB56EC" w:rsidRDefault="001A3CB0" w:rsidP="001A3CB0">
            <w:pPr>
              <w:ind w:firstLine="113"/>
              <w:rPr>
                <w:sz w:val="18"/>
                <w:szCs w:val="18"/>
                <w:lang w:eastAsia="tr-TR"/>
              </w:rPr>
            </w:pPr>
            <w:r w:rsidRPr="00CB56EC">
              <w:rPr>
                <w:sz w:val="18"/>
                <w:szCs w:val="18"/>
                <w:lang w:eastAsia="tr-TR"/>
              </w:rPr>
              <w:t xml:space="preserve">Taksitli </w:t>
            </w:r>
          </w:p>
        </w:tc>
        <w:tc>
          <w:tcPr>
            <w:tcW w:w="1306" w:type="dxa"/>
            <w:shd w:val="clear" w:color="auto" w:fill="auto"/>
            <w:vAlign w:val="bottom"/>
            <w:hideMark/>
          </w:tcPr>
          <w:p w14:paraId="5E99BC98" w14:textId="37E892CA"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4AE4F440" w14:textId="68455B4C"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4C7B1DB5" w14:textId="09072B1E" w:rsidR="001A3CB0" w:rsidRPr="00BB5EAA" w:rsidRDefault="001A3CB0" w:rsidP="001A3CB0">
            <w:pPr>
              <w:jc w:val="right"/>
              <w:rPr>
                <w:sz w:val="18"/>
                <w:szCs w:val="16"/>
                <w:lang w:eastAsia="tr-TR"/>
              </w:rPr>
            </w:pPr>
            <w:r w:rsidRPr="001A3CB0">
              <w:rPr>
                <w:sz w:val="18"/>
                <w:szCs w:val="16"/>
                <w:lang w:eastAsia="tr-TR"/>
              </w:rPr>
              <w:t>-</w:t>
            </w:r>
          </w:p>
        </w:tc>
      </w:tr>
      <w:tr w:rsidR="001A3CB0" w:rsidRPr="00CB56EC" w14:paraId="26896304" w14:textId="77777777" w:rsidTr="001A3CB0">
        <w:trPr>
          <w:trHeight w:hRule="exact" w:val="227"/>
        </w:trPr>
        <w:tc>
          <w:tcPr>
            <w:tcW w:w="5322" w:type="dxa"/>
            <w:shd w:val="clear" w:color="auto" w:fill="auto"/>
            <w:vAlign w:val="bottom"/>
            <w:hideMark/>
          </w:tcPr>
          <w:p w14:paraId="79D4A85B" w14:textId="77777777" w:rsidR="001A3CB0" w:rsidRPr="00CB56EC" w:rsidRDefault="001A3CB0" w:rsidP="001A3CB0">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6E4BA45D" w14:textId="755C9394" w:rsidR="001A3CB0" w:rsidRPr="00BB5EAA" w:rsidRDefault="001A3CB0" w:rsidP="001A3CB0">
            <w:pPr>
              <w:jc w:val="right"/>
              <w:rPr>
                <w:sz w:val="18"/>
                <w:szCs w:val="16"/>
                <w:lang w:eastAsia="tr-TR"/>
              </w:rPr>
            </w:pPr>
            <w:r w:rsidRPr="0099071B">
              <w:rPr>
                <w:sz w:val="18"/>
                <w:szCs w:val="16"/>
                <w:lang w:eastAsia="tr-TR"/>
              </w:rPr>
              <w:t>3</w:t>
            </w:r>
          </w:p>
        </w:tc>
        <w:tc>
          <w:tcPr>
            <w:tcW w:w="1307" w:type="dxa"/>
            <w:shd w:val="clear" w:color="auto" w:fill="auto"/>
            <w:vAlign w:val="bottom"/>
            <w:hideMark/>
          </w:tcPr>
          <w:p w14:paraId="66ED86FC" w14:textId="575CE830"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41604D7C" w14:textId="362F6EF1" w:rsidR="001A3CB0" w:rsidRPr="00BB5EAA" w:rsidRDefault="001A3CB0" w:rsidP="001A3CB0">
            <w:pPr>
              <w:jc w:val="right"/>
              <w:rPr>
                <w:sz w:val="18"/>
                <w:szCs w:val="16"/>
                <w:lang w:eastAsia="tr-TR"/>
              </w:rPr>
            </w:pPr>
            <w:r w:rsidRPr="0099071B">
              <w:rPr>
                <w:sz w:val="18"/>
                <w:szCs w:val="16"/>
                <w:lang w:eastAsia="tr-TR"/>
              </w:rPr>
              <w:t>3</w:t>
            </w:r>
          </w:p>
        </w:tc>
      </w:tr>
      <w:tr w:rsidR="001A3CB0" w:rsidRPr="001A3CB0" w14:paraId="5031B91C" w14:textId="77777777" w:rsidTr="001A3CB0">
        <w:trPr>
          <w:trHeight w:hRule="exact" w:val="227"/>
        </w:trPr>
        <w:tc>
          <w:tcPr>
            <w:tcW w:w="5322" w:type="dxa"/>
            <w:shd w:val="clear" w:color="auto" w:fill="auto"/>
            <w:vAlign w:val="bottom"/>
            <w:hideMark/>
          </w:tcPr>
          <w:p w14:paraId="7FA8698A" w14:textId="77777777" w:rsidR="001A3CB0" w:rsidRPr="001A3CB0" w:rsidRDefault="001A3CB0" w:rsidP="001A3CB0">
            <w:pPr>
              <w:rPr>
                <w:b/>
                <w:bCs/>
                <w:sz w:val="18"/>
                <w:szCs w:val="18"/>
                <w:lang w:eastAsia="tr-TR"/>
              </w:rPr>
            </w:pPr>
            <w:r w:rsidRPr="001A3CB0">
              <w:rPr>
                <w:b/>
                <w:bCs/>
                <w:sz w:val="18"/>
                <w:szCs w:val="18"/>
                <w:lang w:eastAsia="tr-TR"/>
              </w:rPr>
              <w:t>Personel Kredi Kartları-YP</w:t>
            </w:r>
          </w:p>
        </w:tc>
        <w:tc>
          <w:tcPr>
            <w:tcW w:w="1306" w:type="dxa"/>
            <w:shd w:val="clear" w:color="auto" w:fill="auto"/>
            <w:vAlign w:val="bottom"/>
            <w:hideMark/>
          </w:tcPr>
          <w:p w14:paraId="7AE5D235" w14:textId="63059B5C" w:rsidR="001A3CB0" w:rsidRPr="001A3CB0" w:rsidRDefault="001A3CB0" w:rsidP="001A3CB0">
            <w:pPr>
              <w:jc w:val="right"/>
              <w:rPr>
                <w:b/>
                <w:bCs/>
                <w:sz w:val="18"/>
                <w:szCs w:val="16"/>
                <w:lang w:eastAsia="tr-TR"/>
              </w:rPr>
            </w:pPr>
            <w:r w:rsidRPr="001A3CB0">
              <w:rPr>
                <w:b/>
                <w:bCs/>
                <w:sz w:val="18"/>
                <w:szCs w:val="16"/>
                <w:lang w:eastAsia="tr-TR"/>
              </w:rPr>
              <w:t>-</w:t>
            </w:r>
          </w:p>
        </w:tc>
        <w:tc>
          <w:tcPr>
            <w:tcW w:w="1307" w:type="dxa"/>
            <w:shd w:val="clear" w:color="auto" w:fill="auto"/>
            <w:vAlign w:val="bottom"/>
            <w:hideMark/>
          </w:tcPr>
          <w:p w14:paraId="5DBE3DDA" w14:textId="71A330CD" w:rsidR="001A3CB0" w:rsidRPr="001A3CB0" w:rsidRDefault="001A3CB0" w:rsidP="001A3CB0">
            <w:pPr>
              <w:jc w:val="right"/>
              <w:rPr>
                <w:b/>
                <w:bCs/>
                <w:sz w:val="18"/>
                <w:szCs w:val="16"/>
                <w:lang w:eastAsia="tr-TR"/>
              </w:rPr>
            </w:pPr>
            <w:r w:rsidRPr="001A3CB0">
              <w:rPr>
                <w:b/>
                <w:bCs/>
                <w:sz w:val="18"/>
                <w:szCs w:val="16"/>
                <w:lang w:eastAsia="tr-TR"/>
              </w:rPr>
              <w:t>-</w:t>
            </w:r>
          </w:p>
        </w:tc>
        <w:tc>
          <w:tcPr>
            <w:tcW w:w="1307" w:type="dxa"/>
            <w:shd w:val="clear" w:color="auto" w:fill="auto"/>
            <w:vAlign w:val="bottom"/>
            <w:hideMark/>
          </w:tcPr>
          <w:p w14:paraId="6657C51C" w14:textId="774BB03C" w:rsidR="001A3CB0" w:rsidRPr="001A3CB0" w:rsidRDefault="001A3CB0" w:rsidP="001A3CB0">
            <w:pPr>
              <w:jc w:val="right"/>
              <w:rPr>
                <w:b/>
                <w:bCs/>
                <w:sz w:val="18"/>
                <w:szCs w:val="16"/>
                <w:lang w:eastAsia="tr-TR"/>
              </w:rPr>
            </w:pPr>
            <w:r w:rsidRPr="001A3CB0">
              <w:rPr>
                <w:b/>
                <w:bCs/>
                <w:sz w:val="18"/>
                <w:szCs w:val="16"/>
                <w:lang w:eastAsia="tr-TR"/>
              </w:rPr>
              <w:t>-</w:t>
            </w:r>
          </w:p>
        </w:tc>
      </w:tr>
      <w:tr w:rsidR="001A3CB0" w:rsidRPr="00CB56EC" w14:paraId="136E86B3" w14:textId="77777777" w:rsidTr="001A3CB0">
        <w:trPr>
          <w:trHeight w:hRule="exact" w:val="227"/>
        </w:trPr>
        <w:tc>
          <w:tcPr>
            <w:tcW w:w="5322" w:type="dxa"/>
            <w:shd w:val="clear" w:color="auto" w:fill="auto"/>
            <w:vAlign w:val="bottom"/>
            <w:hideMark/>
          </w:tcPr>
          <w:p w14:paraId="1E973D44" w14:textId="77777777" w:rsidR="001A3CB0" w:rsidRPr="00CB56EC" w:rsidRDefault="001A3CB0" w:rsidP="001A3CB0">
            <w:pPr>
              <w:ind w:firstLine="113"/>
              <w:rPr>
                <w:sz w:val="18"/>
                <w:szCs w:val="18"/>
                <w:lang w:eastAsia="tr-TR"/>
              </w:rPr>
            </w:pPr>
            <w:r w:rsidRPr="00CB56EC">
              <w:rPr>
                <w:sz w:val="18"/>
                <w:szCs w:val="18"/>
                <w:lang w:eastAsia="tr-TR"/>
              </w:rPr>
              <w:t xml:space="preserve">Taksitli </w:t>
            </w:r>
          </w:p>
        </w:tc>
        <w:tc>
          <w:tcPr>
            <w:tcW w:w="1306" w:type="dxa"/>
            <w:shd w:val="clear" w:color="auto" w:fill="auto"/>
            <w:vAlign w:val="bottom"/>
            <w:hideMark/>
          </w:tcPr>
          <w:p w14:paraId="2B16283B" w14:textId="0FB9B795"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0C1220B3" w14:textId="28FB58A9"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2E7D2E86" w14:textId="07822584" w:rsidR="001A3CB0" w:rsidRPr="00BB5EAA" w:rsidRDefault="001A3CB0" w:rsidP="001A3CB0">
            <w:pPr>
              <w:jc w:val="right"/>
              <w:rPr>
                <w:sz w:val="18"/>
                <w:szCs w:val="16"/>
                <w:lang w:eastAsia="tr-TR"/>
              </w:rPr>
            </w:pPr>
            <w:r w:rsidRPr="001A3CB0">
              <w:rPr>
                <w:sz w:val="18"/>
                <w:szCs w:val="16"/>
                <w:lang w:eastAsia="tr-TR"/>
              </w:rPr>
              <w:t>-</w:t>
            </w:r>
          </w:p>
        </w:tc>
      </w:tr>
      <w:tr w:rsidR="001A3CB0" w:rsidRPr="00CB56EC" w14:paraId="2405EB5F" w14:textId="77777777" w:rsidTr="001A3CB0">
        <w:trPr>
          <w:trHeight w:hRule="exact" w:val="227"/>
        </w:trPr>
        <w:tc>
          <w:tcPr>
            <w:tcW w:w="5322" w:type="dxa"/>
            <w:shd w:val="clear" w:color="auto" w:fill="auto"/>
            <w:vAlign w:val="bottom"/>
            <w:hideMark/>
          </w:tcPr>
          <w:p w14:paraId="12324777" w14:textId="77777777" w:rsidR="001A3CB0" w:rsidRPr="00CB56EC" w:rsidRDefault="001A3CB0" w:rsidP="001A3CB0">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2DEC49D1" w14:textId="5EB19DDD"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5CD8A97F" w14:textId="6C2B4C33" w:rsidR="001A3CB0" w:rsidRPr="00BB5EAA"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7EEB4D6B" w14:textId="16F6677B" w:rsidR="001A3CB0" w:rsidRPr="00BB5EAA" w:rsidRDefault="001A3CB0" w:rsidP="001A3CB0">
            <w:pPr>
              <w:jc w:val="right"/>
              <w:rPr>
                <w:sz w:val="18"/>
                <w:szCs w:val="16"/>
                <w:lang w:eastAsia="tr-TR"/>
              </w:rPr>
            </w:pPr>
            <w:r w:rsidRPr="001A3CB0">
              <w:rPr>
                <w:sz w:val="18"/>
                <w:szCs w:val="16"/>
                <w:lang w:eastAsia="tr-TR"/>
              </w:rPr>
              <w:t>-</w:t>
            </w:r>
          </w:p>
        </w:tc>
      </w:tr>
      <w:tr w:rsidR="001A3CB0" w:rsidRPr="001A3CB0" w14:paraId="2B5583E4" w14:textId="77777777" w:rsidTr="001A3CB0">
        <w:trPr>
          <w:trHeight w:hRule="exact" w:val="227"/>
        </w:trPr>
        <w:tc>
          <w:tcPr>
            <w:tcW w:w="5322" w:type="dxa"/>
            <w:shd w:val="clear" w:color="auto" w:fill="auto"/>
            <w:vAlign w:val="bottom"/>
            <w:hideMark/>
          </w:tcPr>
          <w:p w14:paraId="12236BC3" w14:textId="77777777" w:rsidR="001A3CB0" w:rsidRPr="001A3CB0" w:rsidRDefault="001A3CB0" w:rsidP="001A3CB0">
            <w:pPr>
              <w:rPr>
                <w:b/>
                <w:bCs/>
                <w:sz w:val="18"/>
                <w:szCs w:val="18"/>
                <w:lang w:eastAsia="tr-TR"/>
              </w:rPr>
            </w:pPr>
            <w:r w:rsidRPr="001A3CB0">
              <w:rPr>
                <w:b/>
                <w:bCs/>
                <w:sz w:val="18"/>
                <w:szCs w:val="18"/>
                <w:lang w:eastAsia="tr-TR"/>
              </w:rPr>
              <w:t>Kredili Mevduat Hesabı-TP (Gerçek Kişi)</w:t>
            </w:r>
          </w:p>
        </w:tc>
        <w:tc>
          <w:tcPr>
            <w:tcW w:w="1306" w:type="dxa"/>
            <w:shd w:val="clear" w:color="auto" w:fill="auto"/>
            <w:vAlign w:val="bottom"/>
            <w:hideMark/>
          </w:tcPr>
          <w:p w14:paraId="73E9DFEB" w14:textId="5EE1D036" w:rsidR="001A3CB0" w:rsidRPr="001A3CB0" w:rsidRDefault="001A3CB0" w:rsidP="001A3CB0">
            <w:pPr>
              <w:jc w:val="right"/>
              <w:rPr>
                <w:b/>
                <w:bCs/>
                <w:sz w:val="18"/>
                <w:szCs w:val="16"/>
                <w:lang w:eastAsia="tr-TR"/>
              </w:rPr>
            </w:pPr>
            <w:r w:rsidRPr="001A3CB0">
              <w:rPr>
                <w:b/>
                <w:bCs/>
                <w:sz w:val="18"/>
                <w:szCs w:val="16"/>
                <w:lang w:eastAsia="tr-TR"/>
              </w:rPr>
              <w:t>-</w:t>
            </w:r>
          </w:p>
        </w:tc>
        <w:tc>
          <w:tcPr>
            <w:tcW w:w="1307" w:type="dxa"/>
            <w:shd w:val="clear" w:color="auto" w:fill="auto"/>
            <w:vAlign w:val="bottom"/>
            <w:hideMark/>
          </w:tcPr>
          <w:p w14:paraId="6E403088" w14:textId="76617462" w:rsidR="001A3CB0" w:rsidRPr="001A3CB0" w:rsidRDefault="001A3CB0" w:rsidP="001A3CB0">
            <w:pPr>
              <w:jc w:val="right"/>
              <w:rPr>
                <w:b/>
                <w:bCs/>
                <w:sz w:val="18"/>
                <w:szCs w:val="16"/>
                <w:lang w:eastAsia="tr-TR"/>
              </w:rPr>
            </w:pPr>
            <w:r w:rsidRPr="001A3CB0">
              <w:rPr>
                <w:b/>
                <w:bCs/>
                <w:sz w:val="18"/>
                <w:szCs w:val="16"/>
                <w:lang w:eastAsia="tr-TR"/>
              </w:rPr>
              <w:t>-</w:t>
            </w:r>
          </w:p>
        </w:tc>
        <w:tc>
          <w:tcPr>
            <w:tcW w:w="1307" w:type="dxa"/>
            <w:shd w:val="clear" w:color="auto" w:fill="auto"/>
            <w:vAlign w:val="bottom"/>
            <w:hideMark/>
          </w:tcPr>
          <w:p w14:paraId="2F92BC7B" w14:textId="01E37195" w:rsidR="001A3CB0" w:rsidRPr="001A3CB0" w:rsidRDefault="001A3CB0" w:rsidP="001A3CB0">
            <w:pPr>
              <w:jc w:val="right"/>
              <w:rPr>
                <w:b/>
                <w:bCs/>
                <w:sz w:val="18"/>
                <w:szCs w:val="16"/>
                <w:lang w:eastAsia="tr-TR"/>
              </w:rPr>
            </w:pPr>
            <w:r w:rsidRPr="001A3CB0">
              <w:rPr>
                <w:b/>
                <w:bCs/>
                <w:sz w:val="18"/>
                <w:szCs w:val="16"/>
                <w:lang w:eastAsia="tr-TR"/>
              </w:rPr>
              <w:t>-</w:t>
            </w:r>
          </w:p>
        </w:tc>
      </w:tr>
      <w:tr w:rsidR="001A3CB0" w:rsidRPr="001A3CB0" w14:paraId="050ED7D5" w14:textId="77777777" w:rsidTr="001A3CB0">
        <w:trPr>
          <w:trHeight w:hRule="exact" w:val="227"/>
        </w:trPr>
        <w:tc>
          <w:tcPr>
            <w:tcW w:w="5322" w:type="dxa"/>
            <w:shd w:val="clear" w:color="auto" w:fill="auto"/>
            <w:vAlign w:val="bottom"/>
            <w:hideMark/>
          </w:tcPr>
          <w:p w14:paraId="0AB18711" w14:textId="77777777" w:rsidR="001A3CB0" w:rsidRPr="001A3CB0" w:rsidRDefault="001A3CB0" w:rsidP="001A3CB0">
            <w:pPr>
              <w:rPr>
                <w:b/>
                <w:bCs/>
                <w:sz w:val="18"/>
                <w:szCs w:val="18"/>
                <w:lang w:eastAsia="tr-TR"/>
              </w:rPr>
            </w:pPr>
            <w:r w:rsidRPr="001A3CB0">
              <w:rPr>
                <w:b/>
                <w:bCs/>
                <w:sz w:val="18"/>
                <w:szCs w:val="18"/>
                <w:lang w:eastAsia="tr-TR"/>
              </w:rPr>
              <w:t>Kredili Mevduat Hesabı-YP (Gerçek Kişi)</w:t>
            </w:r>
          </w:p>
        </w:tc>
        <w:tc>
          <w:tcPr>
            <w:tcW w:w="1306" w:type="dxa"/>
            <w:shd w:val="clear" w:color="auto" w:fill="auto"/>
            <w:vAlign w:val="bottom"/>
            <w:hideMark/>
          </w:tcPr>
          <w:p w14:paraId="5797445B" w14:textId="60A5DBF0" w:rsidR="001A3CB0" w:rsidRPr="001A3CB0" w:rsidRDefault="001A3CB0" w:rsidP="001A3CB0">
            <w:pPr>
              <w:jc w:val="right"/>
              <w:rPr>
                <w:b/>
                <w:bCs/>
                <w:sz w:val="18"/>
                <w:szCs w:val="16"/>
                <w:lang w:eastAsia="tr-TR"/>
              </w:rPr>
            </w:pPr>
            <w:r w:rsidRPr="001A3CB0">
              <w:rPr>
                <w:b/>
                <w:bCs/>
                <w:sz w:val="18"/>
                <w:szCs w:val="16"/>
                <w:lang w:eastAsia="tr-TR"/>
              </w:rPr>
              <w:t>-</w:t>
            </w:r>
          </w:p>
        </w:tc>
        <w:tc>
          <w:tcPr>
            <w:tcW w:w="1307" w:type="dxa"/>
            <w:shd w:val="clear" w:color="auto" w:fill="auto"/>
            <w:vAlign w:val="bottom"/>
            <w:hideMark/>
          </w:tcPr>
          <w:p w14:paraId="61264534" w14:textId="745BC25A" w:rsidR="001A3CB0" w:rsidRPr="001A3CB0" w:rsidRDefault="001A3CB0" w:rsidP="001A3CB0">
            <w:pPr>
              <w:jc w:val="right"/>
              <w:rPr>
                <w:b/>
                <w:bCs/>
                <w:sz w:val="18"/>
                <w:szCs w:val="16"/>
                <w:lang w:eastAsia="tr-TR"/>
              </w:rPr>
            </w:pPr>
            <w:r w:rsidRPr="001A3CB0">
              <w:rPr>
                <w:b/>
                <w:bCs/>
                <w:sz w:val="18"/>
                <w:szCs w:val="16"/>
                <w:lang w:eastAsia="tr-TR"/>
              </w:rPr>
              <w:t>-</w:t>
            </w:r>
          </w:p>
        </w:tc>
        <w:tc>
          <w:tcPr>
            <w:tcW w:w="1307" w:type="dxa"/>
            <w:shd w:val="clear" w:color="auto" w:fill="auto"/>
            <w:vAlign w:val="bottom"/>
            <w:hideMark/>
          </w:tcPr>
          <w:p w14:paraId="1439B62F" w14:textId="372E8D53" w:rsidR="001A3CB0" w:rsidRPr="001A3CB0" w:rsidRDefault="001A3CB0" w:rsidP="001A3CB0">
            <w:pPr>
              <w:jc w:val="right"/>
              <w:rPr>
                <w:b/>
                <w:bCs/>
                <w:sz w:val="18"/>
                <w:szCs w:val="16"/>
                <w:lang w:eastAsia="tr-TR"/>
              </w:rPr>
            </w:pPr>
            <w:r w:rsidRPr="001A3CB0">
              <w:rPr>
                <w:b/>
                <w:bCs/>
                <w:sz w:val="18"/>
                <w:szCs w:val="16"/>
                <w:lang w:eastAsia="tr-TR"/>
              </w:rPr>
              <w:t>-</w:t>
            </w:r>
          </w:p>
        </w:tc>
      </w:tr>
      <w:tr w:rsidR="001A3CB0" w:rsidRPr="001A3CB0" w14:paraId="59C4184E" w14:textId="77777777" w:rsidTr="001A3CB0">
        <w:trPr>
          <w:trHeight w:hRule="exact" w:val="227"/>
        </w:trPr>
        <w:tc>
          <w:tcPr>
            <w:tcW w:w="5322" w:type="dxa"/>
            <w:shd w:val="clear" w:color="auto" w:fill="auto"/>
            <w:vAlign w:val="bottom"/>
            <w:hideMark/>
          </w:tcPr>
          <w:p w14:paraId="257AC70B" w14:textId="77777777" w:rsidR="001A3CB0" w:rsidRPr="001A3CB0" w:rsidRDefault="001A3CB0" w:rsidP="001A3CB0">
            <w:pPr>
              <w:rPr>
                <w:b/>
                <w:bCs/>
                <w:sz w:val="18"/>
                <w:szCs w:val="18"/>
                <w:lang w:eastAsia="tr-TR"/>
              </w:rPr>
            </w:pPr>
            <w:r w:rsidRPr="001A3CB0">
              <w:rPr>
                <w:b/>
                <w:bCs/>
                <w:sz w:val="18"/>
                <w:szCs w:val="18"/>
                <w:lang w:eastAsia="tr-TR"/>
              </w:rPr>
              <w:t>Toplam</w:t>
            </w:r>
          </w:p>
        </w:tc>
        <w:tc>
          <w:tcPr>
            <w:tcW w:w="1306" w:type="dxa"/>
            <w:shd w:val="clear" w:color="auto" w:fill="auto"/>
            <w:vAlign w:val="bottom"/>
            <w:hideMark/>
          </w:tcPr>
          <w:p w14:paraId="7232C177" w14:textId="1773EC3E" w:rsidR="001A3CB0" w:rsidRPr="001A3CB0" w:rsidRDefault="001A3CB0" w:rsidP="001A3CB0">
            <w:pPr>
              <w:jc w:val="right"/>
              <w:rPr>
                <w:b/>
                <w:bCs/>
                <w:sz w:val="18"/>
                <w:szCs w:val="16"/>
                <w:lang w:eastAsia="tr-TR"/>
              </w:rPr>
            </w:pPr>
            <w:r w:rsidRPr="0099071B">
              <w:rPr>
                <w:b/>
                <w:bCs/>
                <w:sz w:val="18"/>
                <w:szCs w:val="16"/>
                <w:lang w:eastAsia="tr-TR"/>
              </w:rPr>
              <w:t>140,426</w:t>
            </w:r>
          </w:p>
        </w:tc>
        <w:tc>
          <w:tcPr>
            <w:tcW w:w="1307" w:type="dxa"/>
            <w:shd w:val="clear" w:color="auto" w:fill="auto"/>
            <w:vAlign w:val="bottom"/>
            <w:hideMark/>
          </w:tcPr>
          <w:p w14:paraId="2034F595" w14:textId="4C00C103" w:rsidR="001A3CB0" w:rsidRPr="001A3CB0" w:rsidRDefault="001A3CB0" w:rsidP="001A3CB0">
            <w:pPr>
              <w:jc w:val="right"/>
              <w:rPr>
                <w:b/>
                <w:bCs/>
                <w:sz w:val="18"/>
                <w:szCs w:val="16"/>
                <w:lang w:eastAsia="tr-TR"/>
              </w:rPr>
            </w:pPr>
            <w:r w:rsidRPr="0099071B">
              <w:rPr>
                <w:b/>
                <w:bCs/>
                <w:sz w:val="18"/>
                <w:szCs w:val="16"/>
                <w:lang w:eastAsia="tr-TR"/>
              </w:rPr>
              <w:t>54,998</w:t>
            </w:r>
          </w:p>
        </w:tc>
        <w:tc>
          <w:tcPr>
            <w:tcW w:w="1307" w:type="dxa"/>
            <w:shd w:val="clear" w:color="auto" w:fill="auto"/>
            <w:vAlign w:val="bottom"/>
            <w:hideMark/>
          </w:tcPr>
          <w:p w14:paraId="2ABE18A4" w14:textId="2386D3F2" w:rsidR="001A3CB0" w:rsidRPr="001A3CB0" w:rsidRDefault="001A3CB0" w:rsidP="001A3CB0">
            <w:pPr>
              <w:jc w:val="right"/>
              <w:rPr>
                <w:b/>
                <w:bCs/>
                <w:sz w:val="18"/>
                <w:szCs w:val="16"/>
                <w:lang w:eastAsia="tr-TR"/>
              </w:rPr>
            </w:pPr>
            <w:r w:rsidRPr="0099071B">
              <w:rPr>
                <w:b/>
                <w:bCs/>
                <w:sz w:val="18"/>
                <w:szCs w:val="16"/>
                <w:lang w:eastAsia="tr-TR"/>
              </w:rPr>
              <w:t>195,424</w:t>
            </w:r>
          </w:p>
        </w:tc>
      </w:tr>
    </w:tbl>
    <w:p w14:paraId="52E5422D" w14:textId="1AC2AA20" w:rsidR="00C91FED" w:rsidRPr="00CB56EC" w:rsidRDefault="00C91FED" w:rsidP="00E30CF9">
      <w:pPr>
        <w:tabs>
          <w:tab w:val="left" w:pos="709"/>
        </w:tabs>
        <w:autoSpaceDE w:val="0"/>
        <w:autoSpaceDN w:val="0"/>
        <w:adjustRightInd w:val="0"/>
        <w:ind w:hanging="567"/>
        <w:rPr>
          <w:b/>
          <w:highlight w:val="yellow"/>
        </w:rPr>
      </w:pPr>
    </w:p>
    <w:p w14:paraId="39055C4D" w14:textId="77777777" w:rsidR="00C91FED" w:rsidRPr="00CB56EC" w:rsidRDefault="00C91FED">
      <w:pPr>
        <w:spacing w:after="160" w:line="259" w:lineRule="auto"/>
        <w:rPr>
          <w:b/>
          <w:highlight w:val="yellow"/>
        </w:rPr>
      </w:pPr>
      <w:r w:rsidRPr="00CB56EC">
        <w:rPr>
          <w:b/>
          <w:highlight w:val="yellow"/>
        </w:rPr>
        <w:br w:type="page"/>
      </w: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322"/>
        <w:gridCol w:w="1306"/>
        <w:gridCol w:w="1307"/>
        <w:gridCol w:w="1307"/>
      </w:tblGrid>
      <w:tr w:rsidR="0004584A" w:rsidRPr="00CB56EC" w14:paraId="43CE5DDA" w14:textId="77777777" w:rsidTr="007B05A5">
        <w:trPr>
          <w:trHeight w:hRule="exact" w:val="454"/>
        </w:trPr>
        <w:tc>
          <w:tcPr>
            <w:tcW w:w="5322" w:type="dxa"/>
            <w:shd w:val="clear" w:color="auto" w:fill="auto"/>
            <w:vAlign w:val="center"/>
            <w:hideMark/>
          </w:tcPr>
          <w:p w14:paraId="2737DEC8" w14:textId="5E7B5B79" w:rsidR="0004584A" w:rsidRPr="00CB56EC" w:rsidRDefault="0004584A" w:rsidP="0004584A">
            <w:pPr>
              <w:pageBreakBefore/>
              <w:jc w:val="both"/>
              <w:rPr>
                <w:b/>
                <w:bCs/>
                <w:sz w:val="18"/>
                <w:szCs w:val="18"/>
                <w:lang w:eastAsia="tr-TR"/>
              </w:rPr>
            </w:pPr>
            <w:r w:rsidRPr="00CB56EC">
              <w:rPr>
                <w:b/>
                <w:bCs/>
                <w:sz w:val="18"/>
                <w:szCs w:val="18"/>
                <w:lang w:eastAsia="tr-TR"/>
              </w:rPr>
              <w:lastRenderedPageBreak/>
              <w:t>Önceki Dönem</w:t>
            </w:r>
          </w:p>
        </w:tc>
        <w:tc>
          <w:tcPr>
            <w:tcW w:w="1306" w:type="dxa"/>
            <w:shd w:val="clear" w:color="auto" w:fill="auto"/>
            <w:vAlign w:val="bottom"/>
            <w:hideMark/>
          </w:tcPr>
          <w:p w14:paraId="256A6817" w14:textId="77777777" w:rsidR="0004584A" w:rsidRPr="00CB56EC" w:rsidRDefault="0004584A" w:rsidP="002964AE">
            <w:pPr>
              <w:jc w:val="right"/>
              <w:rPr>
                <w:b/>
                <w:bCs/>
                <w:sz w:val="18"/>
                <w:szCs w:val="18"/>
                <w:lang w:eastAsia="tr-TR"/>
              </w:rPr>
            </w:pPr>
            <w:r w:rsidRPr="00CB56EC">
              <w:rPr>
                <w:b/>
                <w:bCs/>
                <w:sz w:val="18"/>
                <w:szCs w:val="18"/>
                <w:lang w:eastAsia="tr-TR"/>
              </w:rPr>
              <w:t xml:space="preserve">Kısa </w:t>
            </w:r>
          </w:p>
          <w:p w14:paraId="7E27EE21" w14:textId="77777777" w:rsidR="0004584A" w:rsidRPr="00CB56EC" w:rsidRDefault="0004584A" w:rsidP="002964AE">
            <w:pPr>
              <w:jc w:val="right"/>
              <w:rPr>
                <w:b/>
                <w:bCs/>
                <w:sz w:val="18"/>
                <w:szCs w:val="18"/>
                <w:lang w:eastAsia="tr-TR"/>
              </w:rPr>
            </w:pPr>
            <w:r w:rsidRPr="00CB56EC">
              <w:rPr>
                <w:b/>
                <w:bCs/>
                <w:sz w:val="18"/>
                <w:szCs w:val="18"/>
                <w:lang w:eastAsia="tr-TR"/>
              </w:rPr>
              <w:t>Vadeli</w:t>
            </w:r>
          </w:p>
        </w:tc>
        <w:tc>
          <w:tcPr>
            <w:tcW w:w="1307" w:type="dxa"/>
            <w:shd w:val="clear" w:color="auto" w:fill="auto"/>
            <w:vAlign w:val="bottom"/>
            <w:hideMark/>
          </w:tcPr>
          <w:p w14:paraId="5CE75588" w14:textId="77777777" w:rsidR="0004584A" w:rsidRPr="00CB56EC" w:rsidRDefault="0004584A" w:rsidP="002964AE">
            <w:pPr>
              <w:jc w:val="right"/>
              <w:rPr>
                <w:b/>
                <w:bCs/>
                <w:sz w:val="18"/>
                <w:szCs w:val="18"/>
                <w:lang w:eastAsia="tr-TR"/>
              </w:rPr>
            </w:pPr>
            <w:r w:rsidRPr="00CB56EC">
              <w:rPr>
                <w:b/>
                <w:bCs/>
                <w:sz w:val="18"/>
                <w:szCs w:val="18"/>
                <w:lang w:eastAsia="tr-TR"/>
              </w:rPr>
              <w:t xml:space="preserve">Orta ve </w:t>
            </w:r>
          </w:p>
          <w:p w14:paraId="31C931D3" w14:textId="77777777" w:rsidR="0004584A" w:rsidRPr="00CB56EC" w:rsidRDefault="0004584A" w:rsidP="002964AE">
            <w:pPr>
              <w:jc w:val="right"/>
              <w:rPr>
                <w:b/>
                <w:bCs/>
                <w:sz w:val="18"/>
                <w:szCs w:val="18"/>
                <w:lang w:eastAsia="tr-TR"/>
              </w:rPr>
            </w:pPr>
            <w:r w:rsidRPr="00CB56EC">
              <w:rPr>
                <w:b/>
                <w:bCs/>
                <w:sz w:val="18"/>
                <w:szCs w:val="18"/>
                <w:lang w:eastAsia="tr-TR"/>
              </w:rPr>
              <w:t>Uzun Vadeli</w:t>
            </w:r>
          </w:p>
        </w:tc>
        <w:tc>
          <w:tcPr>
            <w:tcW w:w="1307" w:type="dxa"/>
            <w:shd w:val="clear" w:color="auto" w:fill="auto"/>
            <w:vAlign w:val="bottom"/>
            <w:hideMark/>
          </w:tcPr>
          <w:p w14:paraId="0E894951" w14:textId="77777777" w:rsidR="0004584A" w:rsidRPr="00CB56EC" w:rsidRDefault="0004584A" w:rsidP="002964AE">
            <w:pPr>
              <w:jc w:val="right"/>
              <w:rPr>
                <w:b/>
                <w:bCs/>
                <w:sz w:val="18"/>
                <w:szCs w:val="18"/>
                <w:lang w:eastAsia="tr-TR"/>
              </w:rPr>
            </w:pPr>
            <w:r w:rsidRPr="00CB56EC">
              <w:rPr>
                <w:b/>
                <w:bCs/>
                <w:sz w:val="18"/>
                <w:szCs w:val="18"/>
                <w:lang w:eastAsia="tr-TR"/>
              </w:rPr>
              <w:t>Toplam</w:t>
            </w:r>
          </w:p>
        </w:tc>
      </w:tr>
      <w:tr w:rsidR="0026174E" w:rsidRPr="00CB56EC" w14:paraId="2749796E" w14:textId="77777777" w:rsidTr="007B05A5">
        <w:trPr>
          <w:trHeight w:hRule="exact" w:val="227"/>
        </w:trPr>
        <w:tc>
          <w:tcPr>
            <w:tcW w:w="5322" w:type="dxa"/>
            <w:shd w:val="clear" w:color="auto" w:fill="auto"/>
            <w:vAlign w:val="bottom"/>
            <w:hideMark/>
          </w:tcPr>
          <w:p w14:paraId="5EF33B3A" w14:textId="77777777" w:rsidR="0026174E" w:rsidRPr="00CB56EC" w:rsidRDefault="0026174E" w:rsidP="0026174E">
            <w:pPr>
              <w:rPr>
                <w:b/>
                <w:bCs/>
                <w:sz w:val="18"/>
                <w:szCs w:val="18"/>
                <w:lang w:eastAsia="tr-TR"/>
              </w:rPr>
            </w:pPr>
            <w:r w:rsidRPr="00CB56EC">
              <w:rPr>
                <w:b/>
                <w:bCs/>
                <w:sz w:val="18"/>
                <w:szCs w:val="18"/>
                <w:lang w:eastAsia="tr-TR"/>
              </w:rPr>
              <w:t>Tüketici Kredileri-TP</w:t>
            </w:r>
          </w:p>
        </w:tc>
        <w:tc>
          <w:tcPr>
            <w:tcW w:w="1306" w:type="dxa"/>
            <w:shd w:val="clear" w:color="auto" w:fill="auto"/>
            <w:vAlign w:val="bottom"/>
            <w:hideMark/>
          </w:tcPr>
          <w:p w14:paraId="34340167" w14:textId="657A733A" w:rsidR="0026174E" w:rsidRPr="00CB56EC" w:rsidRDefault="0026174E" w:rsidP="0026174E">
            <w:pPr>
              <w:jc w:val="right"/>
              <w:rPr>
                <w:b/>
              </w:rPr>
            </w:pPr>
            <w:r w:rsidRPr="00220F02">
              <w:rPr>
                <w:b/>
                <w:bCs/>
                <w:sz w:val="18"/>
                <w:szCs w:val="16"/>
                <w:lang w:eastAsia="tr-TR"/>
              </w:rPr>
              <w:t>196,947</w:t>
            </w:r>
          </w:p>
        </w:tc>
        <w:tc>
          <w:tcPr>
            <w:tcW w:w="1307" w:type="dxa"/>
            <w:shd w:val="clear" w:color="auto" w:fill="auto"/>
            <w:vAlign w:val="bottom"/>
            <w:hideMark/>
          </w:tcPr>
          <w:p w14:paraId="4A26A462" w14:textId="08980625" w:rsidR="0026174E" w:rsidRPr="00CB56EC" w:rsidRDefault="0026174E" w:rsidP="0026174E">
            <w:pPr>
              <w:jc w:val="right"/>
              <w:rPr>
                <w:b/>
              </w:rPr>
            </w:pPr>
            <w:r w:rsidRPr="00220F02">
              <w:rPr>
                <w:b/>
                <w:bCs/>
                <w:sz w:val="18"/>
                <w:szCs w:val="16"/>
                <w:lang w:eastAsia="tr-TR"/>
              </w:rPr>
              <w:t>115,125</w:t>
            </w:r>
          </w:p>
        </w:tc>
        <w:tc>
          <w:tcPr>
            <w:tcW w:w="1307" w:type="dxa"/>
            <w:shd w:val="clear" w:color="auto" w:fill="auto"/>
            <w:vAlign w:val="bottom"/>
            <w:hideMark/>
          </w:tcPr>
          <w:p w14:paraId="477D26E2" w14:textId="1A7C144E" w:rsidR="0026174E" w:rsidRPr="00CB56EC" w:rsidRDefault="0026174E" w:rsidP="0026174E">
            <w:pPr>
              <w:jc w:val="right"/>
              <w:rPr>
                <w:b/>
              </w:rPr>
            </w:pPr>
            <w:r w:rsidRPr="00220F02">
              <w:rPr>
                <w:b/>
                <w:bCs/>
                <w:sz w:val="18"/>
                <w:szCs w:val="16"/>
                <w:lang w:eastAsia="tr-TR"/>
              </w:rPr>
              <w:t>312,072</w:t>
            </w:r>
          </w:p>
        </w:tc>
      </w:tr>
      <w:tr w:rsidR="0026174E" w:rsidRPr="00CB56EC" w14:paraId="3AE24BBE" w14:textId="77777777" w:rsidTr="007B05A5">
        <w:trPr>
          <w:trHeight w:hRule="exact" w:val="227"/>
        </w:trPr>
        <w:tc>
          <w:tcPr>
            <w:tcW w:w="5322" w:type="dxa"/>
            <w:shd w:val="clear" w:color="auto" w:fill="auto"/>
            <w:vAlign w:val="bottom"/>
            <w:hideMark/>
          </w:tcPr>
          <w:p w14:paraId="48C435D2" w14:textId="77777777" w:rsidR="0026174E" w:rsidRPr="00CB56EC" w:rsidRDefault="0026174E" w:rsidP="0026174E">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2A51905B" w14:textId="67BAFC43"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161BCF73" w14:textId="5CC4879A"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43F220D4" w14:textId="75CBECC1" w:rsidR="0026174E" w:rsidRPr="00CB56EC" w:rsidRDefault="0026174E" w:rsidP="0026174E">
            <w:pPr>
              <w:jc w:val="right"/>
            </w:pPr>
            <w:r w:rsidRPr="004E1846">
              <w:rPr>
                <w:sz w:val="18"/>
                <w:szCs w:val="16"/>
                <w:lang w:eastAsia="tr-TR"/>
              </w:rPr>
              <w:t>-</w:t>
            </w:r>
          </w:p>
        </w:tc>
      </w:tr>
      <w:tr w:rsidR="0026174E" w:rsidRPr="00CB56EC" w14:paraId="7F87EDA8" w14:textId="77777777" w:rsidTr="007B05A5">
        <w:trPr>
          <w:trHeight w:hRule="exact" w:val="227"/>
        </w:trPr>
        <w:tc>
          <w:tcPr>
            <w:tcW w:w="5322" w:type="dxa"/>
            <w:shd w:val="clear" w:color="auto" w:fill="auto"/>
            <w:vAlign w:val="bottom"/>
            <w:hideMark/>
          </w:tcPr>
          <w:p w14:paraId="168092FD" w14:textId="77777777" w:rsidR="0026174E" w:rsidRPr="00CB56EC" w:rsidRDefault="0026174E" w:rsidP="0026174E">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5D93BB04" w14:textId="4F7D8B24"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077A70C2" w14:textId="72E5612C"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7F446FF4" w14:textId="44EBE177" w:rsidR="0026174E" w:rsidRPr="00CB56EC" w:rsidRDefault="0026174E" w:rsidP="0026174E">
            <w:pPr>
              <w:jc w:val="right"/>
            </w:pPr>
            <w:r w:rsidRPr="004E1846">
              <w:rPr>
                <w:sz w:val="18"/>
                <w:szCs w:val="16"/>
                <w:lang w:eastAsia="tr-TR"/>
              </w:rPr>
              <w:t>-</w:t>
            </w:r>
          </w:p>
        </w:tc>
      </w:tr>
      <w:tr w:rsidR="0026174E" w:rsidRPr="00CB56EC" w14:paraId="0B347F7A" w14:textId="77777777" w:rsidTr="007B05A5">
        <w:trPr>
          <w:trHeight w:hRule="exact" w:val="227"/>
        </w:trPr>
        <w:tc>
          <w:tcPr>
            <w:tcW w:w="5322" w:type="dxa"/>
            <w:shd w:val="clear" w:color="auto" w:fill="auto"/>
            <w:vAlign w:val="bottom"/>
            <w:hideMark/>
          </w:tcPr>
          <w:p w14:paraId="1CB5365A" w14:textId="77777777" w:rsidR="0026174E" w:rsidRPr="00CB56EC" w:rsidRDefault="0026174E" w:rsidP="0026174E">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6EF2D8F5" w14:textId="26A4C783" w:rsidR="0026174E" w:rsidRPr="00CB56EC" w:rsidRDefault="0026174E" w:rsidP="0026174E">
            <w:pPr>
              <w:jc w:val="right"/>
            </w:pPr>
            <w:r w:rsidRPr="00220F02">
              <w:rPr>
                <w:sz w:val="18"/>
                <w:szCs w:val="16"/>
                <w:lang w:eastAsia="tr-TR"/>
              </w:rPr>
              <w:t>196,947</w:t>
            </w:r>
          </w:p>
        </w:tc>
        <w:tc>
          <w:tcPr>
            <w:tcW w:w="1307" w:type="dxa"/>
            <w:shd w:val="clear" w:color="auto" w:fill="auto"/>
            <w:vAlign w:val="bottom"/>
            <w:hideMark/>
          </w:tcPr>
          <w:p w14:paraId="757A2D08" w14:textId="3C6C3EAE" w:rsidR="0026174E" w:rsidRPr="00CB56EC" w:rsidRDefault="0026174E" w:rsidP="0026174E">
            <w:pPr>
              <w:jc w:val="right"/>
            </w:pPr>
            <w:r w:rsidRPr="00220F02">
              <w:rPr>
                <w:sz w:val="18"/>
                <w:szCs w:val="16"/>
                <w:lang w:eastAsia="tr-TR"/>
              </w:rPr>
              <w:t>115,125</w:t>
            </w:r>
          </w:p>
        </w:tc>
        <w:tc>
          <w:tcPr>
            <w:tcW w:w="1307" w:type="dxa"/>
            <w:shd w:val="clear" w:color="auto" w:fill="auto"/>
            <w:vAlign w:val="bottom"/>
            <w:hideMark/>
          </w:tcPr>
          <w:p w14:paraId="6B1E79D3" w14:textId="5CB624CC" w:rsidR="0026174E" w:rsidRPr="00CB56EC" w:rsidRDefault="0026174E" w:rsidP="0026174E">
            <w:pPr>
              <w:jc w:val="right"/>
            </w:pPr>
            <w:r w:rsidRPr="00220F02">
              <w:rPr>
                <w:sz w:val="18"/>
                <w:szCs w:val="16"/>
                <w:lang w:eastAsia="tr-TR"/>
              </w:rPr>
              <w:t>312,072</w:t>
            </w:r>
          </w:p>
        </w:tc>
      </w:tr>
      <w:tr w:rsidR="0026174E" w:rsidRPr="00CB56EC" w14:paraId="69FE3F59" w14:textId="77777777" w:rsidTr="007B05A5">
        <w:trPr>
          <w:trHeight w:hRule="exact" w:val="227"/>
        </w:trPr>
        <w:tc>
          <w:tcPr>
            <w:tcW w:w="5322" w:type="dxa"/>
            <w:shd w:val="clear" w:color="auto" w:fill="auto"/>
            <w:vAlign w:val="bottom"/>
            <w:hideMark/>
          </w:tcPr>
          <w:p w14:paraId="780B2D7B" w14:textId="77777777" w:rsidR="0026174E" w:rsidRPr="00CB56EC" w:rsidRDefault="0026174E" w:rsidP="0026174E">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5FDCB06F" w14:textId="0E5D9D33"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306969C4" w14:textId="7DA25844"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570B5D11" w14:textId="094B138E" w:rsidR="0026174E" w:rsidRPr="00CB56EC" w:rsidRDefault="0026174E" w:rsidP="0026174E">
            <w:pPr>
              <w:jc w:val="right"/>
            </w:pPr>
            <w:r w:rsidRPr="004E1846">
              <w:rPr>
                <w:sz w:val="18"/>
                <w:szCs w:val="16"/>
                <w:lang w:eastAsia="tr-TR"/>
              </w:rPr>
              <w:t>-</w:t>
            </w:r>
          </w:p>
        </w:tc>
      </w:tr>
      <w:tr w:rsidR="0026174E" w:rsidRPr="00CB56EC" w14:paraId="48016550" w14:textId="77777777" w:rsidTr="007B05A5">
        <w:trPr>
          <w:trHeight w:hRule="exact" w:val="227"/>
        </w:trPr>
        <w:tc>
          <w:tcPr>
            <w:tcW w:w="5322" w:type="dxa"/>
            <w:shd w:val="clear" w:color="auto" w:fill="auto"/>
            <w:vAlign w:val="bottom"/>
            <w:hideMark/>
          </w:tcPr>
          <w:p w14:paraId="59D121EE" w14:textId="77777777" w:rsidR="0026174E" w:rsidRPr="00CB56EC" w:rsidRDefault="0026174E" w:rsidP="0026174E">
            <w:pPr>
              <w:rPr>
                <w:b/>
                <w:bCs/>
                <w:sz w:val="18"/>
                <w:szCs w:val="18"/>
                <w:lang w:eastAsia="tr-TR"/>
              </w:rPr>
            </w:pPr>
            <w:r w:rsidRPr="00CB56EC">
              <w:rPr>
                <w:b/>
                <w:bCs/>
                <w:sz w:val="18"/>
                <w:szCs w:val="18"/>
                <w:lang w:eastAsia="tr-TR"/>
              </w:rPr>
              <w:t>Tüketici Kredileri-Dövize Endeksli</w:t>
            </w:r>
          </w:p>
        </w:tc>
        <w:tc>
          <w:tcPr>
            <w:tcW w:w="1306" w:type="dxa"/>
            <w:shd w:val="clear" w:color="auto" w:fill="auto"/>
            <w:vAlign w:val="bottom"/>
            <w:hideMark/>
          </w:tcPr>
          <w:p w14:paraId="470F972E" w14:textId="6737F644" w:rsidR="0026174E" w:rsidRPr="00CB56EC" w:rsidRDefault="0026174E" w:rsidP="0026174E">
            <w:pPr>
              <w:jc w:val="right"/>
              <w:rPr>
                <w:b/>
              </w:rPr>
            </w:pPr>
            <w:r w:rsidRPr="004E1846">
              <w:rPr>
                <w:b/>
                <w:bCs/>
                <w:sz w:val="18"/>
                <w:szCs w:val="16"/>
                <w:lang w:eastAsia="tr-TR"/>
              </w:rPr>
              <w:t>-</w:t>
            </w:r>
          </w:p>
        </w:tc>
        <w:tc>
          <w:tcPr>
            <w:tcW w:w="1307" w:type="dxa"/>
            <w:shd w:val="clear" w:color="auto" w:fill="auto"/>
            <w:vAlign w:val="bottom"/>
            <w:hideMark/>
          </w:tcPr>
          <w:p w14:paraId="3C2792E2" w14:textId="49138E69" w:rsidR="0026174E" w:rsidRPr="00CB56EC" w:rsidRDefault="0026174E" w:rsidP="0026174E">
            <w:pPr>
              <w:jc w:val="right"/>
              <w:rPr>
                <w:b/>
              </w:rPr>
            </w:pPr>
            <w:r w:rsidRPr="004E1846">
              <w:rPr>
                <w:b/>
                <w:bCs/>
                <w:sz w:val="18"/>
                <w:szCs w:val="16"/>
                <w:lang w:eastAsia="tr-TR"/>
              </w:rPr>
              <w:t>-</w:t>
            </w:r>
          </w:p>
        </w:tc>
        <w:tc>
          <w:tcPr>
            <w:tcW w:w="1307" w:type="dxa"/>
            <w:shd w:val="clear" w:color="auto" w:fill="auto"/>
            <w:vAlign w:val="bottom"/>
            <w:hideMark/>
          </w:tcPr>
          <w:p w14:paraId="553AB367" w14:textId="750E5247" w:rsidR="0026174E" w:rsidRPr="00CB56EC" w:rsidRDefault="0026174E" w:rsidP="0026174E">
            <w:pPr>
              <w:jc w:val="right"/>
              <w:rPr>
                <w:b/>
              </w:rPr>
            </w:pPr>
            <w:r w:rsidRPr="004E1846">
              <w:rPr>
                <w:b/>
                <w:bCs/>
                <w:sz w:val="18"/>
                <w:szCs w:val="16"/>
                <w:lang w:eastAsia="tr-TR"/>
              </w:rPr>
              <w:t>-</w:t>
            </w:r>
          </w:p>
        </w:tc>
      </w:tr>
      <w:tr w:rsidR="0026174E" w:rsidRPr="00CB56EC" w14:paraId="212BFE99" w14:textId="77777777" w:rsidTr="007B05A5">
        <w:trPr>
          <w:trHeight w:hRule="exact" w:val="227"/>
        </w:trPr>
        <w:tc>
          <w:tcPr>
            <w:tcW w:w="5322" w:type="dxa"/>
            <w:shd w:val="clear" w:color="auto" w:fill="auto"/>
            <w:vAlign w:val="bottom"/>
            <w:hideMark/>
          </w:tcPr>
          <w:p w14:paraId="7898814E" w14:textId="77777777" w:rsidR="0026174E" w:rsidRPr="00CB56EC" w:rsidRDefault="0026174E" w:rsidP="0026174E">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0DA585F9" w14:textId="1A2EAA91"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22116605" w14:textId="6C86A8E5"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10838903" w14:textId="7898AEEC" w:rsidR="0026174E" w:rsidRPr="00CB56EC" w:rsidRDefault="0026174E" w:rsidP="0026174E">
            <w:pPr>
              <w:jc w:val="right"/>
            </w:pPr>
            <w:r w:rsidRPr="004E1846">
              <w:rPr>
                <w:sz w:val="18"/>
                <w:szCs w:val="16"/>
                <w:lang w:eastAsia="tr-TR"/>
              </w:rPr>
              <w:t>-</w:t>
            </w:r>
          </w:p>
        </w:tc>
      </w:tr>
      <w:tr w:rsidR="0026174E" w:rsidRPr="00CB56EC" w14:paraId="1707E87B" w14:textId="77777777" w:rsidTr="007B05A5">
        <w:trPr>
          <w:trHeight w:hRule="exact" w:val="227"/>
        </w:trPr>
        <w:tc>
          <w:tcPr>
            <w:tcW w:w="5322" w:type="dxa"/>
            <w:shd w:val="clear" w:color="auto" w:fill="auto"/>
            <w:vAlign w:val="bottom"/>
            <w:hideMark/>
          </w:tcPr>
          <w:p w14:paraId="2FD30A80" w14:textId="77777777" w:rsidR="0026174E" w:rsidRPr="00CB56EC" w:rsidRDefault="0026174E" w:rsidP="0026174E">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4E469EF3" w14:textId="61A56A01"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064CB0F0" w14:textId="3C9C7A50"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472CA6CD" w14:textId="467F50BC" w:rsidR="0026174E" w:rsidRPr="00CB56EC" w:rsidRDefault="0026174E" w:rsidP="0026174E">
            <w:pPr>
              <w:jc w:val="right"/>
            </w:pPr>
            <w:r w:rsidRPr="004E1846">
              <w:rPr>
                <w:sz w:val="18"/>
                <w:szCs w:val="16"/>
                <w:lang w:eastAsia="tr-TR"/>
              </w:rPr>
              <w:t>-</w:t>
            </w:r>
          </w:p>
        </w:tc>
      </w:tr>
      <w:tr w:rsidR="0026174E" w:rsidRPr="00CB56EC" w14:paraId="124BDBDF" w14:textId="77777777" w:rsidTr="007B05A5">
        <w:trPr>
          <w:trHeight w:hRule="exact" w:val="227"/>
        </w:trPr>
        <w:tc>
          <w:tcPr>
            <w:tcW w:w="5322" w:type="dxa"/>
            <w:shd w:val="clear" w:color="auto" w:fill="auto"/>
            <w:vAlign w:val="bottom"/>
            <w:hideMark/>
          </w:tcPr>
          <w:p w14:paraId="256E80A4" w14:textId="77777777" w:rsidR="0026174E" w:rsidRPr="00CB56EC" w:rsidRDefault="0026174E" w:rsidP="0026174E">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1B49D1C5" w14:textId="19951ADC"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7A014343" w14:textId="56C250E7"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1D7E533C" w14:textId="49629E47" w:rsidR="0026174E" w:rsidRPr="00CB56EC" w:rsidRDefault="0026174E" w:rsidP="0026174E">
            <w:pPr>
              <w:jc w:val="right"/>
            </w:pPr>
            <w:r w:rsidRPr="004E1846">
              <w:rPr>
                <w:sz w:val="18"/>
                <w:szCs w:val="16"/>
                <w:lang w:eastAsia="tr-TR"/>
              </w:rPr>
              <w:t>-</w:t>
            </w:r>
          </w:p>
        </w:tc>
      </w:tr>
      <w:tr w:rsidR="0026174E" w:rsidRPr="00CB56EC" w14:paraId="5C99999D" w14:textId="77777777" w:rsidTr="007B05A5">
        <w:trPr>
          <w:trHeight w:hRule="exact" w:val="227"/>
        </w:trPr>
        <w:tc>
          <w:tcPr>
            <w:tcW w:w="5322" w:type="dxa"/>
            <w:shd w:val="clear" w:color="auto" w:fill="auto"/>
            <w:vAlign w:val="bottom"/>
            <w:hideMark/>
          </w:tcPr>
          <w:p w14:paraId="033EC0E6" w14:textId="77777777" w:rsidR="0026174E" w:rsidRPr="00CB56EC" w:rsidRDefault="0026174E" w:rsidP="0026174E">
            <w:pPr>
              <w:ind w:firstLine="113"/>
              <w:rPr>
                <w:sz w:val="18"/>
                <w:szCs w:val="18"/>
                <w:lang w:eastAsia="tr-TR"/>
              </w:rPr>
            </w:pPr>
            <w:r w:rsidRPr="00CB56EC">
              <w:rPr>
                <w:sz w:val="18"/>
                <w:szCs w:val="18"/>
                <w:lang w:eastAsia="tr-TR"/>
              </w:rPr>
              <w:t xml:space="preserve">Diğer </w:t>
            </w:r>
          </w:p>
        </w:tc>
        <w:tc>
          <w:tcPr>
            <w:tcW w:w="1306" w:type="dxa"/>
            <w:shd w:val="clear" w:color="auto" w:fill="auto"/>
            <w:vAlign w:val="bottom"/>
            <w:hideMark/>
          </w:tcPr>
          <w:p w14:paraId="197AE497" w14:textId="4185AA89"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1AA02EB4" w14:textId="62A5D7C1"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0E2C8290" w14:textId="7BBA6938" w:rsidR="0026174E" w:rsidRPr="00CB56EC" w:rsidRDefault="0026174E" w:rsidP="0026174E">
            <w:pPr>
              <w:jc w:val="right"/>
            </w:pPr>
            <w:r w:rsidRPr="004E1846">
              <w:rPr>
                <w:sz w:val="18"/>
                <w:szCs w:val="16"/>
                <w:lang w:eastAsia="tr-TR"/>
              </w:rPr>
              <w:t>-</w:t>
            </w:r>
          </w:p>
        </w:tc>
      </w:tr>
      <w:tr w:rsidR="0026174E" w:rsidRPr="00CB56EC" w14:paraId="431C9143" w14:textId="77777777" w:rsidTr="007B05A5">
        <w:trPr>
          <w:trHeight w:hRule="exact" w:val="227"/>
        </w:trPr>
        <w:tc>
          <w:tcPr>
            <w:tcW w:w="5322" w:type="dxa"/>
            <w:shd w:val="clear" w:color="auto" w:fill="auto"/>
            <w:vAlign w:val="bottom"/>
            <w:hideMark/>
          </w:tcPr>
          <w:p w14:paraId="0BA70AEF" w14:textId="77777777" w:rsidR="0026174E" w:rsidRPr="00CB56EC" w:rsidRDefault="0026174E" w:rsidP="0026174E">
            <w:pPr>
              <w:rPr>
                <w:b/>
                <w:bCs/>
                <w:sz w:val="18"/>
                <w:szCs w:val="18"/>
                <w:lang w:eastAsia="tr-TR"/>
              </w:rPr>
            </w:pPr>
            <w:r w:rsidRPr="00CB56EC">
              <w:rPr>
                <w:b/>
                <w:bCs/>
                <w:sz w:val="18"/>
                <w:szCs w:val="18"/>
                <w:lang w:eastAsia="tr-TR"/>
              </w:rPr>
              <w:t>Tüketici Kredileri-YP</w:t>
            </w:r>
          </w:p>
        </w:tc>
        <w:tc>
          <w:tcPr>
            <w:tcW w:w="1306" w:type="dxa"/>
            <w:shd w:val="clear" w:color="auto" w:fill="auto"/>
            <w:vAlign w:val="bottom"/>
            <w:hideMark/>
          </w:tcPr>
          <w:p w14:paraId="225B1FB5" w14:textId="3B7B07C7" w:rsidR="0026174E" w:rsidRPr="00CB56EC" w:rsidRDefault="0026174E" w:rsidP="0026174E">
            <w:pPr>
              <w:jc w:val="right"/>
              <w:rPr>
                <w:b/>
              </w:rPr>
            </w:pPr>
            <w:r w:rsidRPr="004E1846">
              <w:rPr>
                <w:b/>
                <w:bCs/>
                <w:sz w:val="18"/>
                <w:szCs w:val="16"/>
                <w:lang w:eastAsia="tr-TR"/>
              </w:rPr>
              <w:t>-</w:t>
            </w:r>
          </w:p>
        </w:tc>
        <w:tc>
          <w:tcPr>
            <w:tcW w:w="1307" w:type="dxa"/>
            <w:shd w:val="clear" w:color="auto" w:fill="auto"/>
            <w:vAlign w:val="bottom"/>
            <w:hideMark/>
          </w:tcPr>
          <w:p w14:paraId="1CDC3507" w14:textId="0FE684A4" w:rsidR="0026174E" w:rsidRPr="00CB56EC" w:rsidRDefault="0026174E" w:rsidP="0026174E">
            <w:pPr>
              <w:jc w:val="right"/>
              <w:rPr>
                <w:b/>
              </w:rPr>
            </w:pPr>
            <w:r w:rsidRPr="004E1846">
              <w:rPr>
                <w:b/>
                <w:bCs/>
                <w:sz w:val="18"/>
                <w:szCs w:val="16"/>
                <w:lang w:eastAsia="tr-TR"/>
              </w:rPr>
              <w:t>-</w:t>
            </w:r>
          </w:p>
        </w:tc>
        <w:tc>
          <w:tcPr>
            <w:tcW w:w="1307" w:type="dxa"/>
            <w:shd w:val="clear" w:color="auto" w:fill="auto"/>
            <w:vAlign w:val="bottom"/>
            <w:hideMark/>
          </w:tcPr>
          <w:p w14:paraId="46EB11F4" w14:textId="25ACAFBF" w:rsidR="0026174E" w:rsidRPr="00CB56EC" w:rsidRDefault="0026174E" w:rsidP="0026174E">
            <w:pPr>
              <w:jc w:val="right"/>
              <w:rPr>
                <w:b/>
              </w:rPr>
            </w:pPr>
            <w:r w:rsidRPr="004E1846">
              <w:rPr>
                <w:b/>
                <w:bCs/>
                <w:sz w:val="18"/>
                <w:szCs w:val="16"/>
                <w:lang w:eastAsia="tr-TR"/>
              </w:rPr>
              <w:t>-</w:t>
            </w:r>
          </w:p>
        </w:tc>
      </w:tr>
      <w:tr w:rsidR="0026174E" w:rsidRPr="00CB56EC" w14:paraId="3584D4A4" w14:textId="77777777" w:rsidTr="007B05A5">
        <w:trPr>
          <w:trHeight w:hRule="exact" w:val="227"/>
        </w:trPr>
        <w:tc>
          <w:tcPr>
            <w:tcW w:w="5322" w:type="dxa"/>
            <w:shd w:val="clear" w:color="auto" w:fill="auto"/>
            <w:vAlign w:val="bottom"/>
            <w:hideMark/>
          </w:tcPr>
          <w:p w14:paraId="39FD8617" w14:textId="77777777" w:rsidR="0026174E" w:rsidRPr="00CB56EC" w:rsidRDefault="0026174E" w:rsidP="0026174E">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4E0DF686" w14:textId="3F951067"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08B7482D" w14:textId="11713A9D"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7A58A37C" w14:textId="6B752308" w:rsidR="0026174E" w:rsidRPr="00CB56EC" w:rsidRDefault="0026174E" w:rsidP="0026174E">
            <w:pPr>
              <w:jc w:val="right"/>
            </w:pPr>
            <w:r w:rsidRPr="004E1846">
              <w:rPr>
                <w:sz w:val="18"/>
                <w:szCs w:val="16"/>
                <w:lang w:eastAsia="tr-TR"/>
              </w:rPr>
              <w:t>-</w:t>
            </w:r>
          </w:p>
        </w:tc>
      </w:tr>
      <w:tr w:rsidR="0026174E" w:rsidRPr="00CB56EC" w14:paraId="362A2925" w14:textId="77777777" w:rsidTr="007B05A5">
        <w:trPr>
          <w:trHeight w:hRule="exact" w:val="227"/>
        </w:trPr>
        <w:tc>
          <w:tcPr>
            <w:tcW w:w="5322" w:type="dxa"/>
            <w:shd w:val="clear" w:color="auto" w:fill="auto"/>
            <w:vAlign w:val="bottom"/>
            <w:hideMark/>
          </w:tcPr>
          <w:p w14:paraId="43DE7683" w14:textId="77777777" w:rsidR="0026174E" w:rsidRPr="00CB56EC" w:rsidRDefault="0026174E" w:rsidP="0026174E">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48755EC0" w14:textId="7D4B3794"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59C0B973" w14:textId="1CFACA54"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5197587A" w14:textId="53BB9001" w:rsidR="0026174E" w:rsidRPr="00CB56EC" w:rsidRDefault="0026174E" w:rsidP="0026174E">
            <w:pPr>
              <w:jc w:val="right"/>
            </w:pPr>
            <w:r w:rsidRPr="004E1846">
              <w:rPr>
                <w:sz w:val="18"/>
                <w:szCs w:val="16"/>
                <w:lang w:eastAsia="tr-TR"/>
              </w:rPr>
              <w:t>-</w:t>
            </w:r>
          </w:p>
        </w:tc>
      </w:tr>
      <w:tr w:rsidR="0026174E" w:rsidRPr="00CB56EC" w14:paraId="2E4E8E40" w14:textId="77777777" w:rsidTr="007B05A5">
        <w:trPr>
          <w:trHeight w:hRule="exact" w:val="227"/>
        </w:trPr>
        <w:tc>
          <w:tcPr>
            <w:tcW w:w="5322" w:type="dxa"/>
            <w:shd w:val="clear" w:color="auto" w:fill="auto"/>
            <w:vAlign w:val="bottom"/>
            <w:hideMark/>
          </w:tcPr>
          <w:p w14:paraId="0A794EB4" w14:textId="77777777" w:rsidR="0026174E" w:rsidRPr="00CB56EC" w:rsidRDefault="0026174E" w:rsidP="0026174E">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6ACD1632" w14:textId="03E61221"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58D96EF4" w14:textId="65B1F3E5"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28826AF9" w14:textId="0507282C" w:rsidR="0026174E" w:rsidRPr="00CB56EC" w:rsidRDefault="0026174E" w:rsidP="0026174E">
            <w:pPr>
              <w:jc w:val="right"/>
            </w:pPr>
            <w:r w:rsidRPr="004E1846">
              <w:rPr>
                <w:sz w:val="18"/>
                <w:szCs w:val="16"/>
                <w:lang w:eastAsia="tr-TR"/>
              </w:rPr>
              <w:t>-</w:t>
            </w:r>
          </w:p>
        </w:tc>
      </w:tr>
      <w:tr w:rsidR="0026174E" w:rsidRPr="00CB56EC" w14:paraId="023279E3" w14:textId="77777777" w:rsidTr="007B05A5">
        <w:trPr>
          <w:trHeight w:hRule="exact" w:val="227"/>
        </w:trPr>
        <w:tc>
          <w:tcPr>
            <w:tcW w:w="5322" w:type="dxa"/>
            <w:shd w:val="clear" w:color="auto" w:fill="auto"/>
            <w:vAlign w:val="bottom"/>
            <w:hideMark/>
          </w:tcPr>
          <w:p w14:paraId="16B40525" w14:textId="77777777" w:rsidR="0026174E" w:rsidRPr="00CB56EC" w:rsidRDefault="0026174E" w:rsidP="0026174E">
            <w:pPr>
              <w:ind w:firstLine="113"/>
              <w:rPr>
                <w:sz w:val="18"/>
                <w:szCs w:val="18"/>
                <w:lang w:eastAsia="tr-TR"/>
              </w:rPr>
            </w:pPr>
            <w:r w:rsidRPr="00CB56EC">
              <w:rPr>
                <w:sz w:val="18"/>
                <w:szCs w:val="18"/>
                <w:lang w:eastAsia="tr-TR"/>
              </w:rPr>
              <w:t xml:space="preserve">Diğer </w:t>
            </w:r>
          </w:p>
        </w:tc>
        <w:tc>
          <w:tcPr>
            <w:tcW w:w="1306" w:type="dxa"/>
            <w:shd w:val="clear" w:color="auto" w:fill="auto"/>
            <w:vAlign w:val="bottom"/>
            <w:hideMark/>
          </w:tcPr>
          <w:p w14:paraId="13361265" w14:textId="61E7A1D9"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1C6C57C7" w14:textId="37D71592"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037031C8" w14:textId="68368189" w:rsidR="0026174E" w:rsidRPr="00CB56EC" w:rsidRDefault="0026174E" w:rsidP="0026174E">
            <w:pPr>
              <w:jc w:val="right"/>
            </w:pPr>
            <w:r w:rsidRPr="004E1846">
              <w:rPr>
                <w:sz w:val="18"/>
                <w:szCs w:val="16"/>
                <w:lang w:eastAsia="tr-TR"/>
              </w:rPr>
              <w:t>-</w:t>
            </w:r>
          </w:p>
        </w:tc>
      </w:tr>
      <w:tr w:rsidR="0026174E" w:rsidRPr="00CB56EC" w14:paraId="0096AAFC" w14:textId="77777777" w:rsidTr="007B05A5">
        <w:trPr>
          <w:trHeight w:hRule="exact" w:val="227"/>
        </w:trPr>
        <w:tc>
          <w:tcPr>
            <w:tcW w:w="5322" w:type="dxa"/>
            <w:shd w:val="clear" w:color="auto" w:fill="auto"/>
            <w:vAlign w:val="bottom"/>
            <w:hideMark/>
          </w:tcPr>
          <w:p w14:paraId="657A9DBA" w14:textId="77777777" w:rsidR="0026174E" w:rsidRPr="00CB56EC" w:rsidRDefault="0026174E" w:rsidP="0026174E">
            <w:pPr>
              <w:rPr>
                <w:b/>
                <w:bCs/>
                <w:sz w:val="18"/>
                <w:szCs w:val="18"/>
                <w:lang w:eastAsia="tr-TR"/>
              </w:rPr>
            </w:pPr>
            <w:r w:rsidRPr="00CB56EC">
              <w:rPr>
                <w:b/>
                <w:bCs/>
                <w:sz w:val="18"/>
                <w:szCs w:val="18"/>
                <w:lang w:eastAsia="tr-TR"/>
              </w:rPr>
              <w:t>Bireysel Kredi Kartları-TP</w:t>
            </w:r>
          </w:p>
        </w:tc>
        <w:tc>
          <w:tcPr>
            <w:tcW w:w="1306" w:type="dxa"/>
            <w:shd w:val="clear" w:color="auto" w:fill="auto"/>
            <w:vAlign w:val="bottom"/>
            <w:hideMark/>
          </w:tcPr>
          <w:p w14:paraId="2C01E57B" w14:textId="3A8D2E84" w:rsidR="0026174E" w:rsidRPr="00CB56EC" w:rsidRDefault="0026174E" w:rsidP="0026174E">
            <w:pPr>
              <w:jc w:val="right"/>
              <w:rPr>
                <w:b/>
              </w:rPr>
            </w:pPr>
            <w:r w:rsidRPr="004E1846">
              <w:rPr>
                <w:b/>
                <w:bCs/>
                <w:sz w:val="18"/>
                <w:szCs w:val="16"/>
                <w:lang w:eastAsia="tr-TR"/>
              </w:rPr>
              <w:t>-</w:t>
            </w:r>
          </w:p>
        </w:tc>
        <w:tc>
          <w:tcPr>
            <w:tcW w:w="1307" w:type="dxa"/>
            <w:shd w:val="clear" w:color="auto" w:fill="auto"/>
            <w:vAlign w:val="bottom"/>
            <w:hideMark/>
          </w:tcPr>
          <w:p w14:paraId="5FCD624B" w14:textId="52B8240E" w:rsidR="0026174E" w:rsidRPr="00CB56EC" w:rsidRDefault="0026174E" w:rsidP="0026174E">
            <w:pPr>
              <w:jc w:val="right"/>
              <w:rPr>
                <w:b/>
              </w:rPr>
            </w:pPr>
            <w:r w:rsidRPr="004E1846">
              <w:rPr>
                <w:b/>
                <w:bCs/>
                <w:sz w:val="18"/>
                <w:szCs w:val="16"/>
                <w:lang w:eastAsia="tr-TR"/>
              </w:rPr>
              <w:t>-</w:t>
            </w:r>
          </w:p>
        </w:tc>
        <w:tc>
          <w:tcPr>
            <w:tcW w:w="1307" w:type="dxa"/>
            <w:shd w:val="clear" w:color="auto" w:fill="auto"/>
            <w:vAlign w:val="bottom"/>
            <w:hideMark/>
          </w:tcPr>
          <w:p w14:paraId="6540C371" w14:textId="6C785850" w:rsidR="0026174E" w:rsidRPr="00CB56EC" w:rsidRDefault="0026174E" w:rsidP="0026174E">
            <w:pPr>
              <w:jc w:val="right"/>
              <w:rPr>
                <w:b/>
              </w:rPr>
            </w:pPr>
            <w:r w:rsidRPr="004E1846">
              <w:rPr>
                <w:b/>
                <w:bCs/>
                <w:sz w:val="18"/>
                <w:szCs w:val="16"/>
                <w:lang w:eastAsia="tr-TR"/>
              </w:rPr>
              <w:t>-</w:t>
            </w:r>
          </w:p>
        </w:tc>
      </w:tr>
      <w:tr w:rsidR="0026174E" w:rsidRPr="00CB56EC" w14:paraId="118A0764" w14:textId="77777777" w:rsidTr="007B05A5">
        <w:trPr>
          <w:trHeight w:hRule="exact" w:val="227"/>
        </w:trPr>
        <w:tc>
          <w:tcPr>
            <w:tcW w:w="5322" w:type="dxa"/>
            <w:shd w:val="clear" w:color="auto" w:fill="auto"/>
            <w:vAlign w:val="bottom"/>
            <w:hideMark/>
          </w:tcPr>
          <w:p w14:paraId="2F2A2C5C" w14:textId="77777777" w:rsidR="0026174E" w:rsidRPr="00CB56EC" w:rsidRDefault="0026174E" w:rsidP="0026174E">
            <w:pPr>
              <w:ind w:firstLine="113"/>
              <w:rPr>
                <w:sz w:val="18"/>
                <w:szCs w:val="18"/>
                <w:lang w:eastAsia="tr-TR"/>
              </w:rPr>
            </w:pPr>
            <w:r w:rsidRPr="00CB56EC">
              <w:rPr>
                <w:sz w:val="18"/>
                <w:szCs w:val="18"/>
                <w:lang w:eastAsia="tr-TR"/>
              </w:rPr>
              <w:t>Taksitli</w:t>
            </w:r>
          </w:p>
        </w:tc>
        <w:tc>
          <w:tcPr>
            <w:tcW w:w="1306" w:type="dxa"/>
            <w:shd w:val="clear" w:color="auto" w:fill="auto"/>
            <w:vAlign w:val="bottom"/>
            <w:hideMark/>
          </w:tcPr>
          <w:p w14:paraId="7FF4A2B5" w14:textId="53988A2D"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6712E490" w14:textId="0F014547"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5AD752A2" w14:textId="1ED03532" w:rsidR="0026174E" w:rsidRPr="00CB56EC" w:rsidRDefault="0026174E" w:rsidP="0026174E">
            <w:pPr>
              <w:jc w:val="right"/>
            </w:pPr>
            <w:r w:rsidRPr="004E1846">
              <w:rPr>
                <w:sz w:val="18"/>
                <w:szCs w:val="16"/>
                <w:lang w:eastAsia="tr-TR"/>
              </w:rPr>
              <w:t>-</w:t>
            </w:r>
          </w:p>
        </w:tc>
      </w:tr>
      <w:tr w:rsidR="0026174E" w:rsidRPr="00CB56EC" w14:paraId="28B32FE8" w14:textId="77777777" w:rsidTr="007B05A5">
        <w:trPr>
          <w:trHeight w:hRule="exact" w:val="227"/>
        </w:trPr>
        <w:tc>
          <w:tcPr>
            <w:tcW w:w="5322" w:type="dxa"/>
            <w:shd w:val="clear" w:color="auto" w:fill="auto"/>
            <w:vAlign w:val="bottom"/>
            <w:hideMark/>
          </w:tcPr>
          <w:p w14:paraId="774A4870" w14:textId="77777777" w:rsidR="0026174E" w:rsidRPr="00CB56EC" w:rsidRDefault="0026174E" w:rsidP="0026174E">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77C9EAF8" w14:textId="64F9E823"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184816B8" w14:textId="0139D3F6"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209C569B" w14:textId="6957E6B0" w:rsidR="0026174E" w:rsidRPr="00CB56EC" w:rsidRDefault="0026174E" w:rsidP="0026174E">
            <w:pPr>
              <w:jc w:val="right"/>
            </w:pPr>
            <w:r w:rsidRPr="004E1846">
              <w:rPr>
                <w:sz w:val="18"/>
                <w:szCs w:val="16"/>
                <w:lang w:eastAsia="tr-TR"/>
              </w:rPr>
              <w:t>-</w:t>
            </w:r>
          </w:p>
        </w:tc>
      </w:tr>
      <w:tr w:rsidR="0026174E" w:rsidRPr="00CB56EC" w14:paraId="78F979F0" w14:textId="77777777" w:rsidTr="007B05A5">
        <w:trPr>
          <w:trHeight w:hRule="exact" w:val="227"/>
        </w:trPr>
        <w:tc>
          <w:tcPr>
            <w:tcW w:w="5322" w:type="dxa"/>
            <w:shd w:val="clear" w:color="auto" w:fill="auto"/>
            <w:vAlign w:val="bottom"/>
            <w:hideMark/>
          </w:tcPr>
          <w:p w14:paraId="7D41A893" w14:textId="77777777" w:rsidR="0026174E" w:rsidRPr="00CB56EC" w:rsidRDefault="0026174E" w:rsidP="0026174E">
            <w:pPr>
              <w:rPr>
                <w:b/>
                <w:bCs/>
                <w:sz w:val="18"/>
                <w:szCs w:val="18"/>
                <w:lang w:eastAsia="tr-TR"/>
              </w:rPr>
            </w:pPr>
            <w:r w:rsidRPr="00CB56EC">
              <w:rPr>
                <w:b/>
                <w:bCs/>
                <w:sz w:val="18"/>
                <w:szCs w:val="18"/>
                <w:lang w:eastAsia="tr-TR"/>
              </w:rPr>
              <w:t>Bireysel Kredi Kartları-YP</w:t>
            </w:r>
          </w:p>
        </w:tc>
        <w:tc>
          <w:tcPr>
            <w:tcW w:w="1306" w:type="dxa"/>
            <w:shd w:val="clear" w:color="auto" w:fill="auto"/>
            <w:vAlign w:val="bottom"/>
            <w:hideMark/>
          </w:tcPr>
          <w:p w14:paraId="5AED12AD" w14:textId="00AA93BF" w:rsidR="0026174E" w:rsidRPr="00CB56EC" w:rsidRDefault="0026174E" w:rsidP="0026174E">
            <w:pPr>
              <w:jc w:val="right"/>
              <w:rPr>
                <w:b/>
              </w:rPr>
            </w:pPr>
            <w:r w:rsidRPr="004E1846">
              <w:rPr>
                <w:b/>
                <w:bCs/>
                <w:sz w:val="18"/>
                <w:szCs w:val="16"/>
                <w:lang w:eastAsia="tr-TR"/>
              </w:rPr>
              <w:t>-</w:t>
            </w:r>
          </w:p>
        </w:tc>
        <w:tc>
          <w:tcPr>
            <w:tcW w:w="1307" w:type="dxa"/>
            <w:shd w:val="clear" w:color="auto" w:fill="auto"/>
            <w:vAlign w:val="bottom"/>
            <w:hideMark/>
          </w:tcPr>
          <w:p w14:paraId="53F259AD" w14:textId="3A923ED3" w:rsidR="0026174E" w:rsidRPr="00CB56EC" w:rsidRDefault="0026174E" w:rsidP="0026174E">
            <w:pPr>
              <w:jc w:val="right"/>
              <w:rPr>
                <w:b/>
              </w:rPr>
            </w:pPr>
            <w:r w:rsidRPr="004E1846">
              <w:rPr>
                <w:b/>
                <w:bCs/>
                <w:sz w:val="18"/>
                <w:szCs w:val="16"/>
                <w:lang w:eastAsia="tr-TR"/>
              </w:rPr>
              <w:t>-</w:t>
            </w:r>
          </w:p>
        </w:tc>
        <w:tc>
          <w:tcPr>
            <w:tcW w:w="1307" w:type="dxa"/>
            <w:shd w:val="clear" w:color="auto" w:fill="auto"/>
            <w:vAlign w:val="bottom"/>
            <w:hideMark/>
          </w:tcPr>
          <w:p w14:paraId="13673218" w14:textId="4961188D" w:rsidR="0026174E" w:rsidRPr="00CB56EC" w:rsidRDefault="0026174E" w:rsidP="0026174E">
            <w:pPr>
              <w:jc w:val="right"/>
              <w:rPr>
                <w:b/>
              </w:rPr>
            </w:pPr>
            <w:r w:rsidRPr="004E1846">
              <w:rPr>
                <w:b/>
                <w:bCs/>
                <w:sz w:val="18"/>
                <w:szCs w:val="16"/>
                <w:lang w:eastAsia="tr-TR"/>
              </w:rPr>
              <w:t>-</w:t>
            </w:r>
          </w:p>
        </w:tc>
      </w:tr>
      <w:tr w:rsidR="0026174E" w:rsidRPr="00CB56EC" w14:paraId="3B102AB1" w14:textId="77777777" w:rsidTr="007B05A5">
        <w:trPr>
          <w:trHeight w:hRule="exact" w:val="227"/>
        </w:trPr>
        <w:tc>
          <w:tcPr>
            <w:tcW w:w="5322" w:type="dxa"/>
            <w:shd w:val="clear" w:color="auto" w:fill="auto"/>
            <w:vAlign w:val="bottom"/>
            <w:hideMark/>
          </w:tcPr>
          <w:p w14:paraId="15C7E75F" w14:textId="77777777" w:rsidR="0026174E" w:rsidRPr="00CB56EC" w:rsidRDefault="0026174E" w:rsidP="0026174E">
            <w:pPr>
              <w:ind w:firstLine="113"/>
              <w:rPr>
                <w:sz w:val="18"/>
                <w:szCs w:val="18"/>
                <w:lang w:eastAsia="tr-TR"/>
              </w:rPr>
            </w:pPr>
            <w:r w:rsidRPr="00CB56EC">
              <w:rPr>
                <w:sz w:val="18"/>
                <w:szCs w:val="18"/>
                <w:lang w:eastAsia="tr-TR"/>
              </w:rPr>
              <w:t>Taksitli</w:t>
            </w:r>
          </w:p>
        </w:tc>
        <w:tc>
          <w:tcPr>
            <w:tcW w:w="1306" w:type="dxa"/>
            <w:shd w:val="clear" w:color="auto" w:fill="auto"/>
            <w:vAlign w:val="bottom"/>
            <w:hideMark/>
          </w:tcPr>
          <w:p w14:paraId="3103F2AB" w14:textId="33475963"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7F8144B6" w14:textId="631710BC"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1D35FBF8" w14:textId="57F61E47" w:rsidR="0026174E" w:rsidRPr="00CB56EC" w:rsidRDefault="0026174E" w:rsidP="0026174E">
            <w:pPr>
              <w:jc w:val="right"/>
            </w:pPr>
            <w:r w:rsidRPr="004E1846">
              <w:rPr>
                <w:sz w:val="18"/>
                <w:szCs w:val="16"/>
                <w:lang w:eastAsia="tr-TR"/>
              </w:rPr>
              <w:t>-</w:t>
            </w:r>
          </w:p>
        </w:tc>
      </w:tr>
      <w:tr w:rsidR="0026174E" w:rsidRPr="00CB56EC" w14:paraId="108D2A53" w14:textId="77777777" w:rsidTr="007B05A5">
        <w:trPr>
          <w:trHeight w:hRule="exact" w:val="227"/>
        </w:trPr>
        <w:tc>
          <w:tcPr>
            <w:tcW w:w="5322" w:type="dxa"/>
            <w:shd w:val="clear" w:color="auto" w:fill="auto"/>
            <w:vAlign w:val="bottom"/>
            <w:hideMark/>
          </w:tcPr>
          <w:p w14:paraId="76429AB8" w14:textId="77777777" w:rsidR="0026174E" w:rsidRPr="00CB56EC" w:rsidRDefault="0026174E" w:rsidP="0026174E">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74367D8D" w14:textId="15C74DB7"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697B7C09" w14:textId="207C209B"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4152622D" w14:textId="537AD2AC" w:rsidR="0026174E" w:rsidRPr="00CB56EC" w:rsidRDefault="0026174E" w:rsidP="0026174E">
            <w:pPr>
              <w:jc w:val="right"/>
            </w:pPr>
            <w:r w:rsidRPr="004E1846">
              <w:rPr>
                <w:sz w:val="18"/>
                <w:szCs w:val="16"/>
                <w:lang w:eastAsia="tr-TR"/>
              </w:rPr>
              <w:t>-</w:t>
            </w:r>
          </w:p>
        </w:tc>
      </w:tr>
      <w:tr w:rsidR="0026174E" w:rsidRPr="00CB56EC" w14:paraId="7B9D3A43" w14:textId="77777777" w:rsidTr="007B05A5">
        <w:trPr>
          <w:trHeight w:hRule="exact" w:val="227"/>
        </w:trPr>
        <w:tc>
          <w:tcPr>
            <w:tcW w:w="5322" w:type="dxa"/>
            <w:shd w:val="clear" w:color="auto" w:fill="auto"/>
            <w:vAlign w:val="bottom"/>
            <w:hideMark/>
          </w:tcPr>
          <w:p w14:paraId="129D5AB1" w14:textId="77777777" w:rsidR="0026174E" w:rsidRPr="00CB56EC" w:rsidRDefault="0026174E" w:rsidP="0026174E">
            <w:pPr>
              <w:rPr>
                <w:b/>
                <w:bCs/>
                <w:sz w:val="18"/>
                <w:szCs w:val="18"/>
                <w:lang w:eastAsia="tr-TR"/>
              </w:rPr>
            </w:pPr>
            <w:r w:rsidRPr="00CB56EC">
              <w:rPr>
                <w:b/>
                <w:bCs/>
                <w:sz w:val="18"/>
                <w:szCs w:val="18"/>
                <w:lang w:eastAsia="tr-TR"/>
              </w:rPr>
              <w:t>Personel Kredileri-TP</w:t>
            </w:r>
          </w:p>
        </w:tc>
        <w:tc>
          <w:tcPr>
            <w:tcW w:w="1306" w:type="dxa"/>
            <w:shd w:val="clear" w:color="auto" w:fill="auto"/>
            <w:vAlign w:val="bottom"/>
            <w:hideMark/>
          </w:tcPr>
          <w:p w14:paraId="39ACF60B" w14:textId="1996CC9F" w:rsidR="0026174E" w:rsidRPr="00CB56EC" w:rsidRDefault="0026174E" w:rsidP="0026174E">
            <w:pPr>
              <w:jc w:val="right"/>
              <w:rPr>
                <w:b/>
              </w:rPr>
            </w:pPr>
            <w:r w:rsidRPr="00220F02">
              <w:rPr>
                <w:b/>
                <w:bCs/>
                <w:sz w:val="18"/>
                <w:szCs w:val="16"/>
                <w:lang w:eastAsia="tr-TR"/>
              </w:rPr>
              <w:t>16,134</w:t>
            </w:r>
          </w:p>
        </w:tc>
        <w:tc>
          <w:tcPr>
            <w:tcW w:w="1307" w:type="dxa"/>
            <w:shd w:val="clear" w:color="auto" w:fill="auto"/>
            <w:vAlign w:val="bottom"/>
            <w:hideMark/>
          </w:tcPr>
          <w:p w14:paraId="3B67D13F" w14:textId="05165970" w:rsidR="0026174E" w:rsidRPr="00CB56EC" w:rsidRDefault="0026174E" w:rsidP="0026174E">
            <w:pPr>
              <w:jc w:val="right"/>
              <w:rPr>
                <w:b/>
              </w:rPr>
            </w:pPr>
            <w:r w:rsidRPr="00220F02">
              <w:rPr>
                <w:b/>
                <w:bCs/>
                <w:sz w:val="18"/>
                <w:szCs w:val="16"/>
                <w:lang w:eastAsia="tr-TR"/>
              </w:rPr>
              <w:t>684</w:t>
            </w:r>
          </w:p>
        </w:tc>
        <w:tc>
          <w:tcPr>
            <w:tcW w:w="1307" w:type="dxa"/>
            <w:shd w:val="clear" w:color="auto" w:fill="auto"/>
            <w:vAlign w:val="bottom"/>
            <w:hideMark/>
          </w:tcPr>
          <w:p w14:paraId="18D34225" w14:textId="39BA1235" w:rsidR="0026174E" w:rsidRPr="00CB56EC" w:rsidRDefault="0026174E" w:rsidP="0026174E">
            <w:pPr>
              <w:jc w:val="right"/>
              <w:rPr>
                <w:b/>
              </w:rPr>
            </w:pPr>
            <w:r w:rsidRPr="00220F02">
              <w:rPr>
                <w:b/>
                <w:bCs/>
                <w:sz w:val="18"/>
                <w:szCs w:val="16"/>
                <w:lang w:eastAsia="tr-TR"/>
              </w:rPr>
              <w:t>16,818</w:t>
            </w:r>
          </w:p>
        </w:tc>
      </w:tr>
      <w:tr w:rsidR="0026174E" w:rsidRPr="00CB56EC" w14:paraId="35A0EEE1" w14:textId="77777777" w:rsidTr="007B05A5">
        <w:trPr>
          <w:trHeight w:hRule="exact" w:val="227"/>
        </w:trPr>
        <w:tc>
          <w:tcPr>
            <w:tcW w:w="5322" w:type="dxa"/>
            <w:shd w:val="clear" w:color="auto" w:fill="auto"/>
            <w:vAlign w:val="bottom"/>
            <w:hideMark/>
          </w:tcPr>
          <w:p w14:paraId="59D11EB7" w14:textId="77777777" w:rsidR="0026174E" w:rsidRPr="00CB56EC" w:rsidRDefault="0026174E" w:rsidP="0026174E">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46942E6B" w14:textId="27591472"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3DC593D7" w14:textId="7850B6DF"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5FC57832" w14:textId="36E710D9" w:rsidR="0026174E" w:rsidRPr="00CB56EC" w:rsidRDefault="0026174E" w:rsidP="0026174E">
            <w:pPr>
              <w:jc w:val="right"/>
            </w:pPr>
            <w:r w:rsidRPr="004E1846">
              <w:rPr>
                <w:sz w:val="18"/>
                <w:szCs w:val="16"/>
                <w:lang w:eastAsia="tr-TR"/>
              </w:rPr>
              <w:t>-</w:t>
            </w:r>
          </w:p>
        </w:tc>
      </w:tr>
      <w:tr w:rsidR="0026174E" w:rsidRPr="00CB56EC" w14:paraId="33D7CA1E" w14:textId="77777777" w:rsidTr="007B05A5">
        <w:trPr>
          <w:trHeight w:hRule="exact" w:val="227"/>
        </w:trPr>
        <w:tc>
          <w:tcPr>
            <w:tcW w:w="5322" w:type="dxa"/>
            <w:shd w:val="clear" w:color="auto" w:fill="auto"/>
            <w:vAlign w:val="bottom"/>
            <w:hideMark/>
          </w:tcPr>
          <w:p w14:paraId="79F909F9" w14:textId="77777777" w:rsidR="0026174E" w:rsidRPr="00CB56EC" w:rsidRDefault="0026174E" w:rsidP="0026174E">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6200864C" w14:textId="5883B1A6"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492D00BA" w14:textId="58D20F7C"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5E81C7B8" w14:textId="23926BC4" w:rsidR="0026174E" w:rsidRPr="00CB56EC" w:rsidRDefault="0026174E" w:rsidP="0026174E">
            <w:pPr>
              <w:jc w:val="right"/>
            </w:pPr>
            <w:r w:rsidRPr="004E1846">
              <w:rPr>
                <w:sz w:val="18"/>
                <w:szCs w:val="16"/>
                <w:lang w:eastAsia="tr-TR"/>
              </w:rPr>
              <w:t>-</w:t>
            </w:r>
          </w:p>
        </w:tc>
      </w:tr>
      <w:tr w:rsidR="0026174E" w:rsidRPr="00CB56EC" w14:paraId="0F723AE5" w14:textId="77777777" w:rsidTr="007B05A5">
        <w:trPr>
          <w:trHeight w:hRule="exact" w:val="227"/>
        </w:trPr>
        <w:tc>
          <w:tcPr>
            <w:tcW w:w="5322" w:type="dxa"/>
            <w:shd w:val="clear" w:color="auto" w:fill="auto"/>
            <w:vAlign w:val="bottom"/>
            <w:hideMark/>
          </w:tcPr>
          <w:p w14:paraId="7871A66E" w14:textId="77777777" w:rsidR="0026174E" w:rsidRPr="00CB56EC" w:rsidRDefault="0026174E" w:rsidP="0026174E">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3B0AB961" w14:textId="1909D898" w:rsidR="0026174E" w:rsidRPr="00CB56EC" w:rsidRDefault="0026174E" w:rsidP="0026174E">
            <w:pPr>
              <w:jc w:val="right"/>
            </w:pPr>
            <w:r w:rsidRPr="00220F02">
              <w:rPr>
                <w:sz w:val="18"/>
                <w:szCs w:val="16"/>
                <w:lang w:eastAsia="tr-TR"/>
              </w:rPr>
              <w:t>16,134</w:t>
            </w:r>
          </w:p>
        </w:tc>
        <w:tc>
          <w:tcPr>
            <w:tcW w:w="1307" w:type="dxa"/>
            <w:shd w:val="clear" w:color="auto" w:fill="auto"/>
            <w:vAlign w:val="bottom"/>
            <w:hideMark/>
          </w:tcPr>
          <w:p w14:paraId="25769BFA" w14:textId="52A6ADD3" w:rsidR="0026174E" w:rsidRPr="00CB56EC" w:rsidRDefault="0026174E" w:rsidP="0026174E">
            <w:pPr>
              <w:jc w:val="right"/>
            </w:pPr>
            <w:r w:rsidRPr="00220F02">
              <w:rPr>
                <w:sz w:val="18"/>
                <w:szCs w:val="16"/>
                <w:lang w:eastAsia="tr-TR"/>
              </w:rPr>
              <w:t>684</w:t>
            </w:r>
          </w:p>
        </w:tc>
        <w:tc>
          <w:tcPr>
            <w:tcW w:w="1307" w:type="dxa"/>
            <w:shd w:val="clear" w:color="auto" w:fill="auto"/>
            <w:vAlign w:val="bottom"/>
            <w:hideMark/>
          </w:tcPr>
          <w:p w14:paraId="524A8236" w14:textId="197D42A6" w:rsidR="0026174E" w:rsidRPr="00CB56EC" w:rsidRDefault="0026174E" w:rsidP="0026174E">
            <w:pPr>
              <w:jc w:val="right"/>
            </w:pPr>
            <w:r w:rsidRPr="00220F02">
              <w:rPr>
                <w:sz w:val="18"/>
                <w:szCs w:val="16"/>
                <w:lang w:eastAsia="tr-TR"/>
              </w:rPr>
              <w:t>16,818</w:t>
            </w:r>
          </w:p>
        </w:tc>
      </w:tr>
      <w:tr w:rsidR="0026174E" w:rsidRPr="00CB56EC" w14:paraId="02C7F30D" w14:textId="77777777" w:rsidTr="007B05A5">
        <w:trPr>
          <w:trHeight w:hRule="exact" w:val="227"/>
        </w:trPr>
        <w:tc>
          <w:tcPr>
            <w:tcW w:w="5322" w:type="dxa"/>
            <w:shd w:val="clear" w:color="auto" w:fill="auto"/>
            <w:vAlign w:val="bottom"/>
            <w:hideMark/>
          </w:tcPr>
          <w:p w14:paraId="2C4A1E89" w14:textId="77777777" w:rsidR="0026174E" w:rsidRPr="00CB56EC" w:rsidRDefault="0026174E" w:rsidP="0026174E">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32824237" w14:textId="45A4EF9D"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4A3306A8" w14:textId="22B75D1E"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22932A3C" w14:textId="03D19341" w:rsidR="0026174E" w:rsidRPr="00CB56EC" w:rsidRDefault="0026174E" w:rsidP="0026174E">
            <w:pPr>
              <w:jc w:val="right"/>
            </w:pPr>
            <w:r w:rsidRPr="004E1846">
              <w:rPr>
                <w:sz w:val="18"/>
                <w:szCs w:val="16"/>
                <w:lang w:eastAsia="tr-TR"/>
              </w:rPr>
              <w:t>-</w:t>
            </w:r>
          </w:p>
        </w:tc>
      </w:tr>
      <w:tr w:rsidR="0026174E" w:rsidRPr="00CB56EC" w14:paraId="4BF1C886" w14:textId="77777777" w:rsidTr="007B05A5">
        <w:trPr>
          <w:trHeight w:hRule="exact" w:val="227"/>
        </w:trPr>
        <w:tc>
          <w:tcPr>
            <w:tcW w:w="5322" w:type="dxa"/>
            <w:shd w:val="clear" w:color="auto" w:fill="auto"/>
            <w:vAlign w:val="bottom"/>
            <w:hideMark/>
          </w:tcPr>
          <w:p w14:paraId="4BC3F67D" w14:textId="77777777" w:rsidR="0026174E" w:rsidRPr="00CB56EC" w:rsidRDefault="0026174E" w:rsidP="0026174E">
            <w:pPr>
              <w:rPr>
                <w:b/>
                <w:bCs/>
                <w:sz w:val="18"/>
                <w:szCs w:val="18"/>
                <w:lang w:eastAsia="tr-TR"/>
              </w:rPr>
            </w:pPr>
            <w:r w:rsidRPr="00CB56EC">
              <w:rPr>
                <w:b/>
                <w:bCs/>
                <w:sz w:val="18"/>
                <w:szCs w:val="18"/>
                <w:lang w:eastAsia="tr-TR"/>
              </w:rPr>
              <w:t>Personel Kredileri-Dövize Endeksli</w:t>
            </w:r>
          </w:p>
        </w:tc>
        <w:tc>
          <w:tcPr>
            <w:tcW w:w="1306" w:type="dxa"/>
            <w:shd w:val="clear" w:color="auto" w:fill="auto"/>
            <w:vAlign w:val="bottom"/>
            <w:hideMark/>
          </w:tcPr>
          <w:p w14:paraId="37D3FF2A" w14:textId="2FAB9E06" w:rsidR="0026174E" w:rsidRPr="00CB56EC" w:rsidRDefault="0026174E" w:rsidP="0026174E">
            <w:pPr>
              <w:jc w:val="right"/>
              <w:rPr>
                <w:b/>
              </w:rPr>
            </w:pPr>
            <w:r w:rsidRPr="004E1846">
              <w:rPr>
                <w:b/>
                <w:bCs/>
                <w:sz w:val="18"/>
                <w:szCs w:val="16"/>
                <w:lang w:eastAsia="tr-TR"/>
              </w:rPr>
              <w:t>-</w:t>
            </w:r>
          </w:p>
        </w:tc>
        <w:tc>
          <w:tcPr>
            <w:tcW w:w="1307" w:type="dxa"/>
            <w:shd w:val="clear" w:color="auto" w:fill="auto"/>
            <w:vAlign w:val="bottom"/>
            <w:hideMark/>
          </w:tcPr>
          <w:p w14:paraId="5AF0D25C" w14:textId="7D531B16" w:rsidR="0026174E" w:rsidRPr="00CB56EC" w:rsidRDefault="0026174E" w:rsidP="0026174E">
            <w:pPr>
              <w:jc w:val="right"/>
              <w:rPr>
                <w:b/>
              </w:rPr>
            </w:pPr>
            <w:r w:rsidRPr="004E1846">
              <w:rPr>
                <w:b/>
                <w:bCs/>
                <w:sz w:val="18"/>
                <w:szCs w:val="16"/>
                <w:lang w:eastAsia="tr-TR"/>
              </w:rPr>
              <w:t>-</w:t>
            </w:r>
          </w:p>
        </w:tc>
        <w:tc>
          <w:tcPr>
            <w:tcW w:w="1307" w:type="dxa"/>
            <w:shd w:val="clear" w:color="auto" w:fill="auto"/>
            <w:vAlign w:val="bottom"/>
            <w:hideMark/>
          </w:tcPr>
          <w:p w14:paraId="63C30709" w14:textId="436588AB" w:rsidR="0026174E" w:rsidRPr="00CB56EC" w:rsidRDefault="0026174E" w:rsidP="0026174E">
            <w:pPr>
              <w:jc w:val="right"/>
              <w:rPr>
                <w:b/>
              </w:rPr>
            </w:pPr>
            <w:r w:rsidRPr="004E1846">
              <w:rPr>
                <w:b/>
                <w:bCs/>
                <w:sz w:val="18"/>
                <w:szCs w:val="16"/>
                <w:lang w:eastAsia="tr-TR"/>
              </w:rPr>
              <w:t>-</w:t>
            </w:r>
          </w:p>
        </w:tc>
      </w:tr>
      <w:tr w:rsidR="0026174E" w:rsidRPr="00CB56EC" w14:paraId="5653D912" w14:textId="77777777" w:rsidTr="007B05A5">
        <w:trPr>
          <w:trHeight w:hRule="exact" w:val="227"/>
        </w:trPr>
        <w:tc>
          <w:tcPr>
            <w:tcW w:w="5322" w:type="dxa"/>
            <w:shd w:val="clear" w:color="auto" w:fill="auto"/>
            <w:vAlign w:val="bottom"/>
            <w:hideMark/>
          </w:tcPr>
          <w:p w14:paraId="15A697DF" w14:textId="77777777" w:rsidR="0026174E" w:rsidRPr="00CB56EC" w:rsidRDefault="0026174E" w:rsidP="0026174E">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331CFBA9" w14:textId="04810038"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79EF5E54" w14:textId="5812F5C6"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6F02B7D8" w14:textId="39D90858" w:rsidR="0026174E" w:rsidRPr="00CB56EC" w:rsidRDefault="0026174E" w:rsidP="0026174E">
            <w:pPr>
              <w:jc w:val="right"/>
            </w:pPr>
            <w:r w:rsidRPr="004E1846">
              <w:rPr>
                <w:sz w:val="18"/>
                <w:szCs w:val="16"/>
                <w:lang w:eastAsia="tr-TR"/>
              </w:rPr>
              <w:t>-</w:t>
            </w:r>
          </w:p>
        </w:tc>
      </w:tr>
      <w:tr w:rsidR="0026174E" w:rsidRPr="00CB56EC" w14:paraId="3F2D895B" w14:textId="77777777" w:rsidTr="007B05A5">
        <w:trPr>
          <w:trHeight w:hRule="exact" w:val="227"/>
        </w:trPr>
        <w:tc>
          <w:tcPr>
            <w:tcW w:w="5322" w:type="dxa"/>
            <w:shd w:val="clear" w:color="auto" w:fill="auto"/>
            <w:vAlign w:val="bottom"/>
            <w:hideMark/>
          </w:tcPr>
          <w:p w14:paraId="69BB6E43" w14:textId="77777777" w:rsidR="0026174E" w:rsidRPr="00CB56EC" w:rsidRDefault="0026174E" w:rsidP="0026174E">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568201AA" w14:textId="6CC84094"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5486C43A" w14:textId="2F301FB5"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5122CD5F" w14:textId="17A73A4E" w:rsidR="0026174E" w:rsidRPr="00CB56EC" w:rsidRDefault="0026174E" w:rsidP="0026174E">
            <w:pPr>
              <w:jc w:val="right"/>
            </w:pPr>
            <w:r w:rsidRPr="004E1846">
              <w:rPr>
                <w:sz w:val="18"/>
                <w:szCs w:val="16"/>
                <w:lang w:eastAsia="tr-TR"/>
              </w:rPr>
              <w:t>-</w:t>
            </w:r>
          </w:p>
        </w:tc>
      </w:tr>
      <w:tr w:rsidR="0026174E" w:rsidRPr="00CB56EC" w14:paraId="7906DACF" w14:textId="77777777" w:rsidTr="007B05A5">
        <w:trPr>
          <w:trHeight w:hRule="exact" w:val="227"/>
        </w:trPr>
        <w:tc>
          <w:tcPr>
            <w:tcW w:w="5322" w:type="dxa"/>
            <w:shd w:val="clear" w:color="auto" w:fill="auto"/>
            <w:vAlign w:val="bottom"/>
            <w:hideMark/>
          </w:tcPr>
          <w:p w14:paraId="50FB4BB6" w14:textId="77777777" w:rsidR="0026174E" w:rsidRPr="00CB56EC" w:rsidRDefault="0026174E" w:rsidP="0026174E">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53947549" w14:textId="61E0C6D3"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01644824" w14:textId="1CE2BD5E"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7F303FA7" w14:textId="045F14A3" w:rsidR="0026174E" w:rsidRPr="00CB56EC" w:rsidRDefault="0026174E" w:rsidP="0026174E">
            <w:pPr>
              <w:jc w:val="right"/>
            </w:pPr>
            <w:r w:rsidRPr="004E1846">
              <w:rPr>
                <w:sz w:val="18"/>
                <w:szCs w:val="16"/>
                <w:lang w:eastAsia="tr-TR"/>
              </w:rPr>
              <w:t>-</w:t>
            </w:r>
          </w:p>
        </w:tc>
      </w:tr>
      <w:tr w:rsidR="0026174E" w:rsidRPr="00CB56EC" w14:paraId="38D7934A" w14:textId="77777777" w:rsidTr="007B05A5">
        <w:trPr>
          <w:trHeight w:hRule="exact" w:val="227"/>
        </w:trPr>
        <w:tc>
          <w:tcPr>
            <w:tcW w:w="5322" w:type="dxa"/>
            <w:shd w:val="clear" w:color="auto" w:fill="auto"/>
            <w:vAlign w:val="bottom"/>
            <w:hideMark/>
          </w:tcPr>
          <w:p w14:paraId="17052738" w14:textId="77777777" w:rsidR="0026174E" w:rsidRPr="00CB56EC" w:rsidRDefault="0026174E" w:rsidP="0026174E">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3BBE581A" w14:textId="06EE4A8E"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10469F3C" w14:textId="1446ED4A"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005786B6" w14:textId="19FBE8B6" w:rsidR="0026174E" w:rsidRPr="00CB56EC" w:rsidRDefault="0026174E" w:rsidP="0026174E">
            <w:pPr>
              <w:jc w:val="right"/>
            </w:pPr>
            <w:r w:rsidRPr="004E1846">
              <w:rPr>
                <w:sz w:val="18"/>
                <w:szCs w:val="16"/>
                <w:lang w:eastAsia="tr-TR"/>
              </w:rPr>
              <w:t>-</w:t>
            </w:r>
          </w:p>
        </w:tc>
      </w:tr>
      <w:tr w:rsidR="0026174E" w:rsidRPr="00CB56EC" w14:paraId="3263EFE2" w14:textId="77777777" w:rsidTr="007B05A5">
        <w:trPr>
          <w:trHeight w:hRule="exact" w:val="227"/>
        </w:trPr>
        <w:tc>
          <w:tcPr>
            <w:tcW w:w="5322" w:type="dxa"/>
            <w:shd w:val="clear" w:color="auto" w:fill="auto"/>
            <w:vAlign w:val="bottom"/>
            <w:hideMark/>
          </w:tcPr>
          <w:p w14:paraId="413A46F1" w14:textId="77777777" w:rsidR="0026174E" w:rsidRPr="00CB56EC" w:rsidRDefault="0026174E" w:rsidP="0026174E">
            <w:pPr>
              <w:rPr>
                <w:b/>
                <w:bCs/>
                <w:sz w:val="18"/>
                <w:szCs w:val="18"/>
                <w:lang w:eastAsia="tr-TR"/>
              </w:rPr>
            </w:pPr>
            <w:r w:rsidRPr="00CB56EC">
              <w:rPr>
                <w:b/>
                <w:bCs/>
                <w:sz w:val="18"/>
                <w:szCs w:val="18"/>
                <w:lang w:eastAsia="tr-TR"/>
              </w:rPr>
              <w:t>Personel Kredileri-YP</w:t>
            </w:r>
          </w:p>
        </w:tc>
        <w:tc>
          <w:tcPr>
            <w:tcW w:w="1306" w:type="dxa"/>
            <w:shd w:val="clear" w:color="auto" w:fill="auto"/>
            <w:vAlign w:val="bottom"/>
            <w:hideMark/>
          </w:tcPr>
          <w:p w14:paraId="73C0513B" w14:textId="6436DAF0" w:rsidR="0026174E" w:rsidRPr="00CB56EC" w:rsidRDefault="0026174E" w:rsidP="0026174E">
            <w:pPr>
              <w:jc w:val="right"/>
              <w:rPr>
                <w:b/>
              </w:rPr>
            </w:pPr>
            <w:r w:rsidRPr="004E1846">
              <w:rPr>
                <w:b/>
                <w:bCs/>
                <w:sz w:val="18"/>
                <w:szCs w:val="16"/>
                <w:lang w:eastAsia="tr-TR"/>
              </w:rPr>
              <w:t>-</w:t>
            </w:r>
          </w:p>
        </w:tc>
        <w:tc>
          <w:tcPr>
            <w:tcW w:w="1307" w:type="dxa"/>
            <w:shd w:val="clear" w:color="auto" w:fill="auto"/>
            <w:vAlign w:val="bottom"/>
            <w:hideMark/>
          </w:tcPr>
          <w:p w14:paraId="33F941CA" w14:textId="0F79ADB8" w:rsidR="0026174E" w:rsidRPr="00CB56EC" w:rsidRDefault="0026174E" w:rsidP="0026174E">
            <w:pPr>
              <w:jc w:val="right"/>
              <w:rPr>
                <w:b/>
              </w:rPr>
            </w:pPr>
            <w:r w:rsidRPr="004E1846">
              <w:rPr>
                <w:b/>
                <w:bCs/>
                <w:sz w:val="18"/>
                <w:szCs w:val="16"/>
                <w:lang w:eastAsia="tr-TR"/>
              </w:rPr>
              <w:t>-</w:t>
            </w:r>
          </w:p>
        </w:tc>
        <w:tc>
          <w:tcPr>
            <w:tcW w:w="1307" w:type="dxa"/>
            <w:shd w:val="clear" w:color="auto" w:fill="auto"/>
            <w:vAlign w:val="bottom"/>
            <w:hideMark/>
          </w:tcPr>
          <w:p w14:paraId="7C5DB7DF" w14:textId="7FFBEE7E" w:rsidR="0026174E" w:rsidRPr="00CB56EC" w:rsidRDefault="0026174E" w:rsidP="0026174E">
            <w:pPr>
              <w:jc w:val="right"/>
              <w:rPr>
                <w:b/>
              </w:rPr>
            </w:pPr>
            <w:r w:rsidRPr="004E1846">
              <w:rPr>
                <w:b/>
                <w:bCs/>
                <w:sz w:val="18"/>
                <w:szCs w:val="16"/>
                <w:lang w:eastAsia="tr-TR"/>
              </w:rPr>
              <w:t>-</w:t>
            </w:r>
          </w:p>
        </w:tc>
      </w:tr>
      <w:tr w:rsidR="0026174E" w:rsidRPr="00CB56EC" w14:paraId="4CD230DA" w14:textId="77777777" w:rsidTr="007B05A5">
        <w:trPr>
          <w:trHeight w:hRule="exact" w:val="227"/>
        </w:trPr>
        <w:tc>
          <w:tcPr>
            <w:tcW w:w="5322" w:type="dxa"/>
            <w:shd w:val="clear" w:color="auto" w:fill="auto"/>
            <w:vAlign w:val="bottom"/>
            <w:hideMark/>
          </w:tcPr>
          <w:p w14:paraId="3EF66CF8" w14:textId="77777777" w:rsidR="0026174E" w:rsidRPr="00CB56EC" w:rsidRDefault="0026174E" w:rsidP="0026174E">
            <w:pPr>
              <w:ind w:firstLine="113"/>
              <w:rPr>
                <w:sz w:val="18"/>
                <w:szCs w:val="18"/>
                <w:lang w:eastAsia="tr-TR"/>
              </w:rPr>
            </w:pPr>
            <w:r w:rsidRPr="00CB56EC">
              <w:rPr>
                <w:sz w:val="18"/>
                <w:szCs w:val="18"/>
                <w:lang w:eastAsia="tr-TR"/>
              </w:rPr>
              <w:t>Konut Kredisi</w:t>
            </w:r>
          </w:p>
        </w:tc>
        <w:tc>
          <w:tcPr>
            <w:tcW w:w="1306" w:type="dxa"/>
            <w:shd w:val="clear" w:color="auto" w:fill="auto"/>
            <w:vAlign w:val="bottom"/>
            <w:hideMark/>
          </w:tcPr>
          <w:p w14:paraId="0EBF44F5" w14:textId="40770F22"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5AC51CD4" w14:textId="50380D48"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56EFE933" w14:textId="05C4723E" w:rsidR="0026174E" w:rsidRPr="00CB56EC" w:rsidRDefault="0026174E" w:rsidP="0026174E">
            <w:pPr>
              <w:jc w:val="right"/>
            </w:pPr>
            <w:r w:rsidRPr="004E1846">
              <w:rPr>
                <w:sz w:val="18"/>
                <w:szCs w:val="16"/>
                <w:lang w:eastAsia="tr-TR"/>
              </w:rPr>
              <w:t>-</w:t>
            </w:r>
          </w:p>
        </w:tc>
      </w:tr>
      <w:tr w:rsidR="0026174E" w:rsidRPr="00CB56EC" w14:paraId="1DAAC631" w14:textId="77777777" w:rsidTr="007B05A5">
        <w:trPr>
          <w:trHeight w:hRule="exact" w:val="227"/>
        </w:trPr>
        <w:tc>
          <w:tcPr>
            <w:tcW w:w="5322" w:type="dxa"/>
            <w:shd w:val="clear" w:color="auto" w:fill="auto"/>
            <w:vAlign w:val="bottom"/>
            <w:hideMark/>
          </w:tcPr>
          <w:p w14:paraId="36A9078B" w14:textId="77777777" w:rsidR="0026174E" w:rsidRPr="00CB56EC" w:rsidRDefault="0026174E" w:rsidP="0026174E">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0D932C00" w14:textId="54B247D3"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620BC0EF" w14:textId="2C6D7F95"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77F56EDB" w14:textId="292F4E18" w:rsidR="0026174E" w:rsidRPr="00CB56EC" w:rsidRDefault="0026174E" w:rsidP="0026174E">
            <w:pPr>
              <w:jc w:val="right"/>
            </w:pPr>
            <w:r w:rsidRPr="004E1846">
              <w:rPr>
                <w:sz w:val="18"/>
                <w:szCs w:val="16"/>
                <w:lang w:eastAsia="tr-TR"/>
              </w:rPr>
              <w:t>-</w:t>
            </w:r>
          </w:p>
        </w:tc>
      </w:tr>
      <w:tr w:rsidR="0026174E" w:rsidRPr="00CB56EC" w14:paraId="25924A3D" w14:textId="77777777" w:rsidTr="007B05A5">
        <w:trPr>
          <w:trHeight w:hRule="exact" w:val="227"/>
        </w:trPr>
        <w:tc>
          <w:tcPr>
            <w:tcW w:w="5322" w:type="dxa"/>
            <w:shd w:val="clear" w:color="auto" w:fill="auto"/>
            <w:vAlign w:val="bottom"/>
            <w:hideMark/>
          </w:tcPr>
          <w:p w14:paraId="3B81F861" w14:textId="77777777" w:rsidR="0026174E" w:rsidRPr="00CB56EC" w:rsidRDefault="0026174E" w:rsidP="0026174E">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04226C05" w14:textId="554EECCB"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3796B9EF" w14:textId="3AF05648"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2C67CF8E" w14:textId="56ED3122" w:rsidR="0026174E" w:rsidRPr="00CB56EC" w:rsidRDefault="0026174E" w:rsidP="0026174E">
            <w:pPr>
              <w:jc w:val="right"/>
            </w:pPr>
            <w:r w:rsidRPr="004E1846">
              <w:rPr>
                <w:sz w:val="18"/>
                <w:szCs w:val="16"/>
                <w:lang w:eastAsia="tr-TR"/>
              </w:rPr>
              <w:t>-</w:t>
            </w:r>
          </w:p>
        </w:tc>
      </w:tr>
      <w:tr w:rsidR="0026174E" w:rsidRPr="00CB56EC" w14:paraId="22DD0888" w14:textId="77777777" w:rsidTr="007B05A5">
        <w:trPr>
          <w:trHeight w:hRule="exact" w:val="227"/>
        </w:trPr>
        <w:tc>
          <w:tcPr>
            <w:tcW w:w="5322" w:type="dxa"/>
            <w:shd w:val="clear" w:color="auto" w:fill="auto"/>
            <w:vAlign w:val="bottom"/>
            <w:hideMark/>
          </w:tcPr>
          <w:p w14:paraId="7836BCDB" w14:textId="77777777" w:rsidR="0026174E" w:rsidRPr="00CB56EC" w:rsidRDefault="0026174E" w:rsidP="0026174E">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66F80E53" w14:textId="0840BD37"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554A6E3A" w14:textId="58A9377C"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23738C60" w14:textId="323FC854" w:rsidR="0026174E" w:rsidRPr="00CB56EC" w:rsidRDefault="0026174E" w:rsidP="0026174E">
            <w:pPr>
              <w:jc w:val="right"/>
            </w:pPr>
            <w:r w:rsidRPr="004E1846">
              <w:rPr>
                <w:sz w:val="18"/>
                <w:szCs w:val="16"/>
                <w:lang w:eastAsia="tr-TR"/>
              </w:rPr>
              <w:t>-</w:t>
            </w:r>
          </w:p>
        </w:tc>
      </w:tr>
      <w:tr w:rsidR="0026174E" w:rsidRPr="00CB56EC" w14:paraId="2F4BC6A2" w14:textId="77777777" w:rsidTr="007B05A5">
        <w:trPr>
          <w:trHeight w:hRule="exact" w:val="227"/>
        </w:trPr>
        <w:tc>
          <w:tcPr>
            <w:tcW w:w="5322" w:type="dxa"/>
            <w:shd w:val="clear" w:color="auto" w:fill="auto"/>
            <w:vAlign w:val="bottom"/>
            <w:hideMark/>
          </w:tcPr>
          <w:p w14:paraId="149D1217" w14:textId="77777777" w:rsidR="0026174E" w:rsidRPr="00CB56EC" w:rsidRDefault="0026174E" w:rsidP="0026174E">
            <w:pPr>
              <w:rPr>
                <w:b/>
                <w:bCs/>
                <w:sz w:val="18"/>
                <w:szCs w:val="18"/>
                <w:lang w:eastAsia="tr-TR"/>
              </w:rPr>
            </w:pPr>
            <w:r w:rsidRPr="00CB56EC">
              <w:rPr>
                <w:b/>
                <w:bCs/>
                <w:sz w:val="18"/>
                <w:szCs w:val="18"/>
                <w:lang w:eastAsia="tr-TR"/>
              </w:rPr>
              <w:t>Personel Kredi Kartları-TP</w:t>
            </w:r>
          </w:p>
        </w:tc>
        <w:tc>
          <w:tcPr>
            <w:tcW w:w="1306" w:type="dxa"/>
            <w:shd w:val="clear" w:color="auto" w:fill="auto"/>
            <w:vAlign w:val="bottom"/>
            <w:hideMark/>
          </w:tcPr>
          <w:p w14:paraId="68CBB72C" w14:textId="7C63B059" w:rsidR="0026174E" w:rsidRPr="00CB56EC" w:rsidRDefault="0026174E" w:rsidP="0026174E">
            <w:pPr>
              <w:jc w:val="right"/>
              <w:rPr>
                <w:b/>
              </w:rPr>
            </w:pPr>
            <w:r w:rsidRPr="004E1846">
              <w:rPr>
                <w:b/>
                <w:bCs/>
                <w:sz w:val="18"/>
                <w:szCs w:val="16"/>
                <w:lang w:eastAsia="tr-TR"/>
              </w:rPr>
              <w:t>-</w:t>
            </w:r>
          </w:p>
        </w:tc>
        <w:tc>
          <w:tcPr>
            <w:tcW w:w="1307" w:type="dxa"/>
            <w:shd w:val="clear" w:color="auto" w:fill="auto"/>
            <w:vAlign w:val="bottom"/>
            <w:hideMark/>
          </w:tcPr>
          <w:p w14:paraId="6A3F0360" w14:textId="6FA607C6" w:rsidR="0026174E" w:rsidRPr="00CB56EC" w:rsidRDefault="0026174E" w:rsidP="0026174E">
            <w:pPr>
              <w:jc w:val="right"/>
              <w:rPr>
                <w:b/>
              </w:rPr>
            </w:pPr>
            <w:r w:rsidRPr="004E1846">
              <w:rPr>
                <w:b/>
                <w:bCs/>
                <w:sz w:val="18"/>
                <w:szCs w:val="16"/>
                <w:lang w:eastAsia="tr-TR"/>
              </w:rPr>
              <w:t>-</w:t>
            </w:r>
          </w:p>
        </w:tc>
        <w:tc>
          <w:tcPr>
            <w:tcW w:w="1307" w:type="dxa"/>
            <w:shd w:val="clear" w:color="auto" w:fill="auto"/>
            <w:vAlign w:val="bottom"/>
            <w:hideMark/>
          </w:tcPr>
          <w:p w14:paraId="0E716567" w14:textId="41176DC3" w:rsidR="0026174E" w:rsidRPr="00CB56EC" w:rsidRDefault="0026174E" w:rsidP="0026174E">
            <w:pPr>
              <w:jc w:val="right"/>
              <w:rPr>
                <w:b/>
              </w:rPr>
            </w:pPr>
            <w:r w:rsidRPr="004E1846">
              <w:rPr>
                <w:b/>
                <w:bCs/>
                <w:sz w:val="18"/>
                <w:szCs w:val="16"/>
                <w:lang w:eastAsia="tr-TR"/>
              </w:rPr>
              <w:t>-</w:t>
            </w:r>
          </w:p>
        </w:tc>
      </w:tr>
      <w:tr w:rsidR="0026174E" w:rsidRPr="00CB56EC" w14:paraId="721D0991" w14:textId="77777777" w:rsidTr="007B05A5">
        <w:trPr>
          <w:trHeight w:hRule="exact" w:val="227"/>
        </w:trPr>
        <w:tc>
          <w:tcPr>
            <w:tcW w:w="5322" w:type="dxa"/>
            <w:shd w:val="clear" w:color="auto" w:fill="auto"/>
            <w:vAlign w:val="bottom"/>
            <w:hideMark/>
          </w:tcPr>
          <w:p w14:paraId="091000C2" w14:textId="77777777" w:rsidR="0026174E" w:rsidRPr="00CB56EC" w:rsidRDefault="0026174E" w:rsidP="0026174E">
            <w:pPr>
              <w:ind w:firstLine="113"/>
              <w:rPr>
                <w:sz w:val="18"/>
                <w:szCs w:val="18"/>
                <w:lang w:eastAsia="tr-TR"/>
              </w:rPr>
            </w:pPr>
            <w:r w:rsidRPr="00CB56EC">
              <w:rPr>
                <w:sz w:val="18"/>
                <w:szCs w:val="18"/>
                <w:lang w:eastAsia="tr-TR"/>
              </w:rPr>
              <w:t xml:space="preserve">Taksitli </w:t>
            </w:r>
          </w:p>
        </w:tc>
        <w:tc>
          <w:tcPr>
            <w:tcW w:w="1306" w:type="dxa"/>
            <w:shd w:val="clear" w:color="auto" w:fill="auto"/>
            <w:vAlign w:val="bottom"/>
            <w:hideMark/>
          </w:tcPr>
          <w:p w14:paraId="45F9C607" w14:textId="70F92F64"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1A2ED330" w14:textId="5574A3F4"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11688759" w14:textId="22976A6B" w:rsidR="0026174E" w:rsidRPr="00CB56EC" w:rsidRDefault="0026174E" w:rsidP="0026174E">
            <w:pPr>
              <w:jc w:val="right"/>
            </w:pPr>
            <w:r w:rsidRPr="004E1846">
              <w:rPr>
                <w:sz w:val="18"/>
                <w:szCs w:val="16"/>
                <w:lang w:eastAsia="tr-TR"/>
              </w:rPr>
              <w:t>-</w:t>
            </w:r>
          </w:p>
        </w:tc>
      </w:tr>
      <w:tr w:rsidR="0026174E" w:rsidRPr="00CB56EC" w14:paraId="255708AD" w14:textId="77777777" w:rsidTr="007B05A5">
        <w:trPr>
          <w:trHeight w:hRule="exact" w:val="227"/>
        </w:trPr>
        <w:tc>
          <w:tcPr>
            <w:tcW w:w="5322" w:type="dxa"/>
            <w:shd w:val="clear" w:color="auto" w:fill="auto"/>
            <w:vAlign w:val="bottom"/>
            <w:hideMark/>
          </w:tcPr>
          <w:p w14:paraId="5F04EE45" w14:textId="77777777" w:rsidR="0026174E" w:rsidRPr="00CB56EC" w:rsidRDefault="0026174E" w:rsidP="0026174E">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5B35AACD" w14:textId="456AB665"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34E65D3B" w14:textId="2DAFB288"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04936359" w14:textId="43736B2B" w:rsidR="0026174E" w:rsidRPr="00CB56EC" w:rsidRDefault="0026174E" w:rsidP="0026174E">
            <w:pPr>
              <w:jc w:val="right"/>
            </w:pPr>
            <w:r w:rsidRPr="004E1846">
              <w:rPr>
                <w:sz w:val="18"/>
                <w:szCs w:val="16"/>
                <w:lang w:eastAsia="tr-TR"/>
              </w:rPr>
              <w:t>-</w:t>
            </w:r>
          </w:p>
        </w:tc>
      </w:tr>
      <w:tr w:rsidR="0026174E" w:rsidRPr="00CB56EC" w14:paraId="212329D2" w14:textId="77777777" w:rsidTr="007B05A5">
        <w:trPr>
          <w:trHeight w:hRule="exact" w:val="227"/>
        </w:trPr>
        <w:tc>
          <w:tcPr>
            <w:tcW w:w="5322" w:type="dxa"/>
            <w:shd w:val="clear" w:color="auto" w:fill="auto"/>
            <w:vAlign w:val="bottom"/>
            <w:hideMark/>
          </w:tcPr>
          <w:p w14:paraId="16F4A94B" w14:textId="77777777" w:rsidR="0026174E" w:rsidRPr="00CB56EC" w:rsidRDefault="0026174E" w:rsidP="0026174E">
            <w:pPr>
              <w:rPr>
                <w:b/>
                <w:bCs/>
                <w:sz w:val="18"/>
                <w:szCs w:val="18"/>
                <w:lang w:eastAsia="tr-TR"/>
              </w:rPr>
            </w:pPr>
            <w:r w:rsidRPr="00CB56EC">
              <w:rPr>
                <w:b/>
                <w:bCs/>
                <w:sz w:val="18"/>
                <w:szCs w:val="18"/>
                <w:lang w:eastAsia="tr-TR"/>
              </w:rPr>
              <w:t>Personel Kredi Kartları-YP</w:t>
            </w:r>
          </w:p>
        </w:tc>
        <w:tc>
          <w:tcPr>
            <w:tcW w:w="1306" w:type="dxa"/>
            <w:shd w:val="clear" w:color="auto" w:fill="auto"/>
            <w:vAlign w:val="bottom"/>
            <w:hideMark/>
          </w:tcPr>
          <w:p w14:paraId="430F70EC" w14:textId="4FE936A4" w:rsidR="0026174E" w:rsidRPr="00CB56EC" w:rsidRDefault="0026174E" w:rsidP="0026174E">
            <w:pPr>
              <w:jc w:val="right"/>
              <w:rPr>
                <w:b/>
              </w:rPr>
            </w:pPr>
            <w:r w:rsidRPr="004E1846">
              <w:rPr>
                <w:b/>
                <w:bCs/>
                <w:sz w:val="18"/>
                <w:szCs w:val="16"/>
                <w:lang w:eastAsia="tr-TR"/>
              </w:rPr>
              <w:t>-</w:t>
            </w:r>
          </w:p>
        </w:tc>
        <w:tc>
          <w:tcPr>
            <w:tcW w:w="1307" w:type="dxa"/>
            <w:shd w:val="clear" w:color="auto" w:fill="auto"/>
            <w:vAlign w:val="bottom"/>
            <w:hideMark/>
          </w:tcPr>
          <w:p w14:paraId="426BDCEF" w14:textId="3B78128F" w:rsidR="0026174E" w:rsidRPr="00CB56EC" w:rsidRDefault="0026174E" w:rsidP="0026174E">
            <w:pPr>
              <w:jc w:val="right"/>
              <w:rPr>
                <w:b/>
              </w:rPr>
            </w:pPr>
            <w:r w:rsidRPr="004E1846">
              <w:rPr>
                <w:b/>
                <w:bCs/>
                <w:sz w:val="18"/>
                <w:szCs w:val="16"/>
                <w:lang w:eastAsia="tr-TR"/>
              </w:rPr>
              <w:t>-</w:t>
            </w:r>
          </w:p>
        </w:tc>
        <w:tc>
          <w:tcPr>
            <w:tcW w:w="1307" w:type="dxa"/>
            <w:shd w:val="clear" w:color="auto" w:fill="auto"/>
            <w:vAlign w:val="bottom"/>
            <w:hideMark/>
          </w:tcPr>
          <w:p w14:paraId="3F079670" w14:textId="52CCF7A3" w:rsidR="0026174E" w:rsidRPr="00CB56EC" w:rsidRDefault="0026174E" w:rsidP="0026174E">
            <w:pPr>
              <w:jc w:val="right"/>
              <w:rPr>
                <w:b/>
              </w:rPr>
            </w:pPr>
            <w:r w:rsidRPr="004E1846">
              <w:rPr>
                <w:b/>
                <w:bCs/>
                <w:sz w:val="18"/>
                <w:szCs w:val="16"/>
                <w:lang w:eastAsia="tr-TR"/>
              </w:rPr>
              <w:t>-</w:t>
            </w:r>
          </w:p>
        </w:tc>
      </w:tr>
      <w:tr w:rsidR="0026174E" w:rsidRPr="00CB56EC" w14:paraId="4B0E9E62" w14:textId="77777777" w:rsidTr="007B05A5">
        <w:trPr>
          <w:trHeight w:hRule="exact" w:val="227"/>
        </w:trPr>
        <w:tc>
          <w:tcPr>
            <w:tcW w:w="5322" w:type="dxa"/>
            <w:shd w:val="clear" w:color="auto" w:fill="auto"/>
            <w:vAlign w:val="bottom"/>
            <w:hideMark/>
          </w:tcPr>
          <w:p w14:paraId="5D081CAD" w14:textId="77777777" w:rsidR="0026174E" w:rsidRPr="00CB56EC" w:rsidRDefault="0026174E" w:rsidP="0026174E">
            <w:pPr>
              <w:ind w:firstLine="113"/>
              <w:rPr>
                <w:sz w:val="18"/>
                <w:szCs w:val="18"/>
                <w:lang w:eastAsia="tr-TR"/>
              </w:rPr>
            </w:pPr>
            <w:r w:rsidRPr="00CB56EC">
              <w:rPr>
                <w:sz w:val="18"/>
                <w:szCs w:val="18"/>
                <w:lang w:eastAsia="tr-TR"/>
              </w:rPr>
              <w:t xml:space="preserve">Taksitli </w:t>
            </w:r>
          </w:p>
        </w:tc>
        <w:tc>
          <w:tcPr>
            <w:tcW w:w="1306" w:type="dxa"/>
            <w:shd w:val="clear" w:color="auto" w:fill="auto"/>
            <w:vAlign w:val="bottom"/>
            <w:hideMark/>
          </w:tcPr>
          <w:p w14:paraId="1B410C51" w14:textId="224F3803"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29822F62" w14:textId="1BCF9C09"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02607FAC" w14:textId="047B9199" w:rsidR="0026174E" w:rsidRPr="00CB56EC" w:rsidRDefault="0026174E" w:rsidP="0026174E">
            <w:pPr>
              <w:jc w:val="right"/>
            </w:pPr>
            <w:r w:rsidRPr="004E1846">
              <w:rPr>
                <w:sz w:val="18"/>
                <w:szCs w:val="16"/>
                <w:lang w:eastAsia="tr-TR"/>
              </w:rPr>
              <w:t>-</w:t>
            </w:r>
          </w:p>
        </w:tc>
      </w:tr>
      <w:tr w:rsidR="0026174E" w:rsidRPr="00CB56EC" w14:paraId="0E771239" w14:textId="77777777" w:rsidTr="007B05A5">
        <w:trPr>
          <w:trHeight w:hRule="exact" w:val="227"/>
        </w:trPr>
        <w:tc>
          <w:tcPr>
            <w:tcW w:w="5322" w:type="dxa"/>
            <w:shd w:val="clear" w:color="auto" w:fill="auto"/>
            <w:vAlign w:val="bottom"/>
            <w:hideMark/>
          </w:tcPr>
          <w:p w14:paraId="0ADEF896" w14:textId="77777777" w:rsidR="0026174E" w:rsidRPr="00CB56EC" w:rsidRDefault="0026174E" w:rsidP="0026174E">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26F35AF3" w14:textId="2F6B61F3"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60F4E88D" w14:textId="2B350201" w:rsidR="0026174E" w:rsidRPr="00CB56EC" w:rsidRDefault="0026174E" w:rsidP="0026174E">
            <w:pPr>
              <w:jc w:val="right"/>
            </w:pPr>
            <w:r w:rsidRPr="004E1846">
              <w:rPr>
                <w:sz w:val="18"/>
                <w:szCs w:val="16"/>
                <w:lang w:eastAsia="tr-TR"/>
              </w:rPr>
              <w:t>-</w:t>
            </w:r>
          </w:p>
        </w:tc>
        <w:tc>
          <w:tcPr>
            <w:tcW w:w="1307" w:type="dxa"/>
            <w:shd w:val="clear" w:color="auto" w:fill="auto"/>
            <w:vAlign w:val="bottom"/>
            <w:hideMark/>
          </w:tcPr>
          <w:p w14:paraId="2E8A65FB" w14:textId="69ACB126" w:rsidR="0026174E" w:rsidRPr="00CB56EC" w:rsidRDefault="0026174E" w:rsidP="0026174E">
            <w:pPr>
              <w:jc w:val="right"/>
            </w:pPr>
            <w:r w:rsidRPr="004E1846">
              <w:rPr>
                <w:sz w:val="18"/>
                <w:szCs w:val="16"/>
                <w:lang w:eastAsia="tr-TR"/>
              </w:rPr>
              <w:t>-</w:t>
            </w:r>
          </w:p>
        </w:tc>
      </w:tr>
      <w:tr w:rsidR="0026174E" w:rsidRPr="00CB56EC" w14:paraId="30E65CC9" w14:textId="77777777" w:rsidTr="007B05A5">
        <w:trPr>
          <w:trHeight w:hRule="exact" w:val="227"/>
        </w:trPr>
        <w:tc>
          <w:tcPr>
            <w:tcW w:w="5322" w:type="dxa"/>
            <w:shd w:val="clear" w:color="auto" w:fill="auto"/>
            <w:vAlign w:val="bottom"/>
            <w:hideMark/>
          </w:tcPr>
          <w:p w14:paraId="0902C57D" w14:textId="77777777" w:rsidR="0026174E" w:rsidRPr="00CB56EC" w:rsidRDefault="0026174E" w:rsidP="0026174E">
            <w:pPr>
              <w:rPr>
                <w:b/>
                <w:bCs/>
                <w:sz w:val="18"/>
                <w:szCs w:val="18"/>
                <w:lang w:eastAsia="tr-TR"/>
              </w:rPr>
            </w:pPr>
            <w:r w:rsidRPr="00CB56EC">
              <w:rPr>
                <w:b/>
                <w:bCs/>
                <w:sz w:val="18"/>
                <w:szCs w:val="18"/>
                <w:lang w:eastAsia="tr-TR"/>
              </w:rPr>
              <w:t>Kredili Mevduat Hesabı-TP (Gerçek Kişi)</w:t>
            </w:r>
          </w:p>
        </w:tc>
        <w:tc>
          <w:tcPr>
            <w:tcW w:w="1306" w:type="dxa"/>
            <w:shd w:val="clear" w:color="auto" w:fill="auto"/>
            <w:vAlign w:val="bottom"/>
            <w:hideMark/>
          </w:tcPr>
          <w:p w14:paraId="4A5F0967" w14:textId="38913A90" w:rsidR="0026174E" w:rsidRPr="00CB56EC" w:rsidRDefault="0026174E" w:rsidP="0026174E">
            <w:pPr>
              <w:jc w:val="right"/>
              <w:rPr>
                <w:b/>
              </w:rPr>
            </w:pPr>
            <w:r w:rsidRPr="004E1846">
              <w:rPr>
                <w:b/>
                <w:bCs/>
                <w:sz w:val="18"/>
                <w:szCs w:val="16"/>
                <w:lang w:eastAsia="tr-TR"/>
              </w:rPr>
              <w:t>-</w:t>
            </w:r>
          </w:p>
        </w:tc>
        <w:tc>
          <w:tcPr>
            <w:tcW w:w="1307" w:type="dxa"/>
            <w:shd w:val="clear" w:color="auto" w:fill="auto"/>
            <w:vAlign w:val="bottom"/>
            <w:hideMark/>
          </w:tcPr>
          <w:p w14:paraId="3AF888B7" w14:textId="77B34D03" w:rsidR="0026174E" w:rsidRPr="00CB56EC" w:rsidRDefault="0026174E" w:rsidP="0026174E">
            <w:pPr>
              <w:jc w:val="right"/>
              <w:rPr>
                <w:b/>
              </w:rPr>
            </w:pPr>
            <w:r w:rsidRPr="004E1846">
              <w:rPr>
                <w:b/>
                <w:bCs/>
                <w:sz w:val="18"/>
                <w:szCs w:val="16"/>
                <w:lang w:eastAsia="tr-TR"/>
              </w:rPr>
              <w:t>-</w:t>
            </w:r>
          </w:p>
        </w:tc>
        <w:tc>
          <w:tcPr>
            <w:tcW w:w="1307" w:type="dxa"/>
            <w:shd w:val="clear" w:color="auto" w:fill="auto"/>
            <w:vAlign w:val="bottom"/>
            <w:hideMark/>
          </w:tcPr>
          <w:p w14:paraId="6BA19537" w14:textId="3DDDFD49" w:rsidR="0026174E" w:rsidRPr="00CB56EC" w:rsidRDefault="0026174E" w:rsidP="0026174E">
            <w:pPr>
              <w:jc w:val="right"/>
              <w:rPr>
                <w:b/>
              </w:rPr>
            </w:pPr>
            <w:r w:rsidRPr="004E1846">
              <w:rPr>
                <w:b/>
                <w:bCs/>
                <w:sz w:val="18"/>
                <w:szCs w:val="16"/>
                <w:lang w:eastAsia="tr-TR"/>
              </w:rPr>
              <w:t>-</w:t>
            </w:r>
          </w:p>
        </w:tc>
      </w:tr>
      <w:tr w:rsidR="0026174E" w:rsidRPr="00CB56EC" w14:paraId="6B55F1D3" w14:textId="77777777" w:rsidTr="007B05A5">
        <w:trPr>
          <w:trHeight w:hRule="exact" w:val="227"/>
        </w:trPr>
        <w:tc>
          <w:tcPr>
            <w:tcW w:w="5322" w:type="dxa"/>
            <w:shd w:val="clear" w:color="auto" w:fill="auto"/>
            <w:vAlign w:val="bottom"/>
            <w:hideMark/>
          </w:tcPr>
          <w:p w14:paraId="108263F6" w14:textId="77777777" w:rsidR="0026174E" w:rsidRPr="00CB56EC" w:rsidRDefault="0026174E" w:rsidP="0026174E">
            <w:pPr>
              <w:rPr>
                <w:b/>
                <w:bCs/>
                <w:sz w:val="18"/>
                <w:szCs w:val="18"/>
                <w:lang w:eastAsia="tr-TR"/>
              </w:rPr>
            </w:pPr>
            <w:r w:rsidRPr="00CB56EC">
              <w:rPr>
                <w:b/>
                <w:bCs/>
                <w:sz w:val="18"/>
                <w:szCs w:val="18"/>
                <w:lang w:eastAsia="tr-TR"/>
              </w:rPr>
              <w:t>Kredili Mevduat Hesabı-YP (Gerçek Kişi)</w:t>
            </w:r>
          </w:p>
        </w:tc>
        <w:tc>
          <w:tcPr>
            <w:tcW w:w="1306" w:type="dxa"/>
            <w:shd w:val="clear" w:color="auto" w:fill="auto"/>
            <w:vAlign w:val="bottom"/>
            <w:hideMark/>
          </w:tcPr>
          <w:p w14:paraId="75419F25" w14:textId="33909073" w:rsidR="0026174E" w:rsidRPr="00CB56EC" w:rsidRDefault="0026174E" w:rsidP="0026174E">
            <w:pPr>
              <w:jc w:val="right"/>
              <w:rPr>
                <w:b/>
              </w:rPr>
            </w:pPr>
            <w:r w:rsidRPr="004E1846">
              <w:rPr>
                <w:b/>
                <w:bCs/>
                <w:sz w:val="18"/>
                <w:szCs w:val="16"/>
                <w:lang w:eastAsia="tr-TR"/>
              </w:rPr>
              <w:t>-</w:t>
            </w:r>
          </w:p>
        </w:tc>
        <w:tc>
          <w:tcPr>
            <w:tcW w:w="1307" w:type="dxa"/>
            <w:shd w:val="clear" w:color="auto" w:fill="auto"/>
            <w:vAlign w:val="bottom"/>
            <w:hideMark/>
          </w:tcPr>
          <w:p w14:paraId="718332EB" w14:textId="127FD5E5" w:rsidR="0026174E" w:rsidRPr="00CB56EC" w:rsidRDefault="0026174E" w:rsidP="0026174E">
            <w:pPr>
              <w:jc w:val="right"/>
              <w:rPr>
                <w:b/>
              </w:rPr>
            </w:pPr>
            <w:r w:rsidRPr="004E1846">
              <w:rPr>
                <w:b/>
                <w:bCs/>
                <w:sz w:val="18"/>
                <w:szCs w:val="16"/>
                <w:lang w:eastAsia="tr-TR"/>
              </w:rPr>
              <w:t>-</w:t>
            </w:r>
          </w:p>
        </w:tc>
        <w:tc>
          <w:tcPr>
            <w:tcW w:w="1307" w:type="dxa"/>
            <w:shd w:val="clear" w:color="auto" w:fill="auto"/>
            <w:vAlign w:val="bottom"/>
            <w:hideMark/>
          </w:tcPr>
          <w:p w14:paraId="5145518A" w14:textId="466C8E90" w:rsidR="0026174E" w:rsidRPr="00CB56EC" w:rsidRDefault="0026174E" w:rsidP="0026174E">
            <w:pPr>
              <w:jc w:val="right"/>
              <w:rPr>
                <w:b/>
              </w:rPr>
            </w:pPr>
            <w:r w:rsidRPr="004E1846">
              <w:rPr>
                <w:b/>
                <w:bCs/>
                <w:sz w:val="18"/>
                <w:szCs w:val="16"/>
                <w:lang w:eastAsia="tr-TR"/>
              </w:rPr>
              <w:t>-</w:t>
            </w:r>
          </w:p>
        </w:tc>
      </w:tr>
      <w:tr w:rsidR="0026174E" w:rsidRPr="00CB56EC" w14:paraId="354DA174" w14:textId="77777777" w:rsidTr="007B05A5">
        <w:trPr>
          <w:trHeight w:hRule="exact" w:val="227"/>
        </w:trPr>
        <w:tc>
          <w:tcPr>
            <w:tcW w:w="5322" w:type="dxa"/>
            <w:shd w:val="clear" w:color="auto" w:fill="auto"/>
            <w:vAlign w:val="bottom"/>
            <w:hideMark/>
          </w:tcPr>
          <w:p w14:paraId="5B2B0B8F" w14:textId="77777777" w:rsidR="0026174E" w:rsidRPr="00CB56EC" w:rsidRDefault="0026174E" w:rsidP="0026174E">
            <w:pPr>
              <w:rPr>
                <w:b/>
                <w:bCs/>
                <w:sz w:val="18"/>
                <w:szCs w:val="18"/>
                <w:lang w:eastAsia="tr-TR"/>
              </w:rPr>
            </w:pPr>
            <w:r w:rsidRPr="00CB56EC">
              <w:rPr>
                <w:b/>
                <w:bCs/>
                <w:sz w:val="18"/>
                <w:szCs w:val="18"/>
                <w:lang w:eastAsia="tr-TR"/>
              </w:rPr>
              <w:t>Toplam</w:t>
            </w:r>
          </w:p>
        </w:tc>
        <w:tc>
          <w:tcPr>
            <w:tcW w:w="1306" w:type="dxa"/>
            <w:shd w:val="clear" w:color="auto" w:fill="auto"/>
            <w:vAlign w:val="bottom"/>
            <w:hideMark/>
          </w:tcPr>
          <w:p w14:paraId="1D6759F9" w14:textId="739E4D7C" w:rsidR="0026174E" w:rsidRPr="00CB56EC" w:rsidRDefault="0026174E" w:rsidP="0026174E">
            <w:pPr>
              <w:jc w:val="right"/>
              <w:rPr>
                <w:b/>
              </w:rPr>
            </w:pPr>
            <w:r w:rsidRPr="00220F02">
              <w:rPr>
                <w:b/>
                <w:bCs/>
                <w:sz w:val="18"/>
                <w:szCs w:val="16"/>
                <w:lang w:eastAsia="tr-TR"/>
              </w:rPr>
              <w:t>213,081</w:t>
            </w:r>
          </w:p>
        </w:tc>
        <w:tc>
          <w:tcPr>
            <w:tcW w:w="1307" w:type="dxa"/>
            <w:shd w:val="clear" w:color="auto" w:fill="auto"/>
            <w:vAlign w:val="bottom"/>
            <w:hideMark/>
          </w:tcPr>
          <w:p w14:paraId="20F363F3" w14:textId="3EBCDFD4" w:rsidR="0026174E" w:rsidRPr="00CB56EC" w:rsidRDefault="0026174E" w:rsidP="0026174E">
            <w:pPr>
              <w:jc w:val="right"/>
              <w:rPr>
                <w:b/>
              </w:rPr>
            </w:pPr>
            <w:r w:rsidRPr="00220F02">
              <w:rPr>
                <w:b/>
                <w:bCs/>
                <w:sz w:val="18"/>
                <w:szCs w:val="16"/>
                <w:lang w:eastAsia="tr-TR"/>
              </w:rPr>
              <w:t>115,809</w:t>
            </w:r>
          </w:p>
        </w:tc>
        <w:tc>
          <w:tcPr>
            <w:tcW w:w="1307" w:type="dxa"/>
            <w:shd w:val="clear" w:color="auto" w:fill="auto"/>
            <w:vAlign w:val="bottom"/>
            <w:hideMark/>
          </w:tcPr>
          <w:p w14:paraId="344E277C" w14:textId="2C46D16F" w:rsidR="0026174E" w:rsidRPr="00CB56EC" w:rsidRDefault="0026174E" w:rsidP="0026174E">
            <w:pPr>
              <w:jc w:val="right"/>
              <w:rPr>
                <w:b/>
              </w:rPr>
            </w:pPr>
            <w:r w:rsidRPr="00220F02">
              <w:rPr>
                <w:b/>
                <w:bCs/>
                <w:sz w:val="18"/>
                <w:szCs w:val="16"/>
                <w:lang w:eastAsia="tr-TR"/>
              </w:rPr>
              <w:t>328,890</w:t>
            </w:r>
          </w:p>
        </w:tc>
      </w:tr>
    </w:tbl>
    <w:p w14:paraId="6E43BB34" w14:textId="2D86A83F" w:rsidR="00DF3774" w:rsidRDefault="00DF3774" w:rsidP="00E30CF9">
      <w:pPr>
        <w:autoSpaceDE w:val="0"/>
        <w:autoSpaceDN w:val="0"/>
        <w:adjustRightInd w:val="0"/>
        <w:ind w:left="720"/>
        <w:jc w:val="both"/>
        <w:rPr>
          <w:b/>
          <w:sz w:val="22"/>
          <w:highlight w:val="yellow"/>
        </w:rPr>
      </w:pPr>
      <w:r>
        <w:rPr>
          <w:b/>
          <w:sz w:val="22"/>
          <w:highlight w:val="yellow"/>
        </w:rPr>
        <w:br w:type="page"/>
      </w:r>
    </w:p>
    <w:p w14:paraId="3771AE7B" w14:textId="77777777" w:rsidR="00E30CF9" w:rsidRPr="00CB56EC" w:rsidRDefault="00E30CF9" w:rsidP="007A622C">
      <w:pPr>
        <w:pageBreakBefore/>
        <w:autoSpaceDE w:val="0"/>
        <w:autoSpaceDN w:val="0"/>
        <w:adjustRightInd w:val="0"/>
        <w:jc w:val="both"/>
      </w:pPr>
      <w:r w:rsidRPr="00CB56EC">
        <w:rPr>
          <w:rFonts w:eastAsia="Arial Unicode MS"/>
          <w:b/>
          <w:color w:val="000000"/>
          <w:spacing w:val="-6"/>
        </w:rPr>
        <w:lastRenderedPageBreak/>
        <w:t>Taksitli ticari krediler ve kurumsal kredi kartlarına ilişkin bilgiler</w:t>
      </w:r>
    </w:p>
    <w:p w14:paraId="1F3F7070" w14:textId="77777777" w:rsidR="00E30CF9" w:rsidRPr="00CB56EC" w:rsidRDefault="00E30CF9" w:rsidP="00E30CF9">
      <w:pPr>
        <w:autoSpaceDE w:val="0"/>
        <w:autoSpaceDN w:val="0"/>
        <w:adjustRightInd w:val="0"/>
        <w:ind w:hanging="567"/>
        <w:jc w:val="both"/>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322"/>
        <w:gridCol w:w="1306"/>
        <w:gridCol w:w="1307"/>
        <w:gridCol w:w="1307"/>
      </w:tblGrid>
      <w:tr w:rsidR="007A622C" w:rsidRPr="00CB56EC" w14:paraId="689B24D1" w14:textId="77777777" w:rsidTr="001A3CB0">
        <w:trPr>
          <w:trHeight w:hRule="exact" w:val="454"/>
        </w:trPr>
        <w:tc>
          <w:tcPr>
            <w:tcW w:w="5322" w:type="dxa"/>
            <w:shd w:val="clear" w:color="auto" w:fill="auto"/>
            <w:vAlign w:val="center"/>
            <w:hideMark/>
          </w:tcPr>
          <w:p w14:paraId="02FA027B" w14:textId="39454188" w:rsidR="007A622C" w:rsidRPr="00CB56EC" w:rsidRDefault="007A622C" w:rsidP="007A622C">
            <w:pPr>
              <w:jc w:val="both"/>
              <w:rPr>
                <w:b/>
                <w:bCs/>
                <w:sz w:val="18"/>
                <w:szCs w:val="18"/>
                <w:lang w:eastAsia="tr-TR"/>
              </w:rPr>
            </w:pPr>
            <w:r>
              <w:rPr>
                <w:b/>
                <w:bCs/>
                <w:sz w:val="18"/>
                <w:szCs w:val="18"/>
                <w:lang w:eastAsia="tr-TR"/>
              </w:rPr>
              <w:t>Cari</w:t>
            </w:r>
            <w:r w:rsidRPr="00CB56EC">
              <w:rPr>
                <w:b/>
                <w:bCs/>
                <w:sz w:val="18"/>
                <w:szCs w:val="18"/>
                <w:lang w:eastAsia="tr-TR"/>
              </w:rPr>
              <w:t xml:space="preserve"> Dönem</w:t>
            </w:r>
          </w:p>
        </w:tc>
        <w:tc>
          <w:tcPr>
            <w:tcW w:w="1306" w:type="dxa"/>
            <w:shd w:val="clear" w:color="auto" w:fill="auto"/>
            <w:vAlign w:val="bottom"/>
            <w:hideMark/>
          </w:tcPr>
          <w:p w14:paraId="4C3DE11B" w14:textId="77777777" w:rsidR="007A622C" w:rsidRPr="00CB56EC" w:rsidRDefault="007A622C" w:rsidP="00392B14">
            <w:pPr>
              <w:jc w:val="right"/>
              <w:rPr>
                <w:b/>
                <w:bCs/>
                <w:sz w:val="18"/>
                <w:szCs w:val="18"/>
                <w:lang w:eastAsia="tr-TR"/>
              </w:rPr>
            </w:pPr>
            <w:r w:rsidRPr="00CB56EC">
              <w:rPr>
                <w:b/>
                <w:bCs/>
                <w:sz w:val="18"/>
                <w:szCs w:val="18"/>
                <w:lang w:eastAsia="tr-TR"/>
              </w:rPr>
              <w:t xml:space="preserve">Kısa </w:t>
            </w:r>
          </w:p>
          <w:p w14:paraId="7CF19A08" w14:textId="77777777" w:rsidR="007A622C" w:rsidRPr="00CB56EC" w:rsidRDefault="007A622C" w:rsidP="00392B14">
            <w:pPr>
              <w:jc w:val="right"/>
              <w:rPr>
                <w:b/>
                <w:bCs/>
                <w:sz w:val="18"/>
                <w:szCs w:val="18"/>
                <w:lang w:eastAsia="tr-TR"/>
              </w:rPr>
            </w:pPr>
            <w:r w:rsidRPr="00CB56EC">
              <w:rPr>
                <w:b/>
                <w:bCs/>
                <w:sz w:val="18"/>
                <w:szCs w:val="18"/>
                <w:lang w:eastAsia="tr-TR"/>
              </w:rPr>
              <w:t>Vadeli</w:t>
            </w:r>
          </w:p>
        </w:tc>
        <w:tc>
          <w:tcPr>
            <w:tcW w:w="1307" w:type="dxa"/>
            <w:shd w:val="clear" w:color="auto" w:fill="auto"/>
            <w:vAlign w:val="bottom"/>
            <w:hideMark/>
          </w:tcPr>
          <w:p w14:paraId="5BAF11DA" w14:textId="77777777" w:rsidR="007A622C" w:rsidRPr="00CB56EC" w:rsidRDefault="007A622C" w:rsidP="00392B14">
            <w:pPr>
              <w:jc w:val="right"/>
              <w:rPr>
                <w:b/>
                <w:bCs/>
                <w:sz w:val="18"/>
                <w:szCs w:val="18"/>
                <w:lang w:eastAsia="tr-TR"/>
              </w:rPr>
            </w:pPr>
            <w:r w:rsidRPr="00CB56EC">
              <w:rPr>
                <w:b/>
                <w:bCs/>
                <w:sz w:val="18"/>
                <w:szCs w:val="18"/>
                <w:lang w:eastAsia="tr-TR"/>
              </w:rPr>
              <w:t xml:space="preserve">Orta ve </w:t>
            </w:r>
          </w:p>
          <w:p w14:paraId="664CB63A" w14:textId="77777777" w:rsidR="007A622C" w:rsidRPr="00CB56EC" w:rsidRDefault="007A622C" w:rsidP="00392B14">
            <w:pPr>
              <w:jc w:val="right"/>
              <w:rPr>
                <w:b/>
                <w:bCs/>
                <w:sz w:val="18"/>
                <w:szCs w:val="18"/>
                <w:lang w:eastAsia="tr-TR"/>
              </w:rPr>
            </w:pPr>
            <w:r w:rsidRPr="00CB56EC">
              <w:rPr>
                <w:b/>
                <w:bCs/>
                <w:sz w:val="18"/>
                <w:szCs w:val="18"/>
                <w:lang w:eastAsia="tr-TR"/>
              </w:rPr>
              <w:t>Uzun Vadeli</w:t>
            </w:r>
          </w:p>
        </w:tc>
        <w:tc>
          <w:tcPr>
            <w:tcW w:w="1307" w:type="dxa"/>
            <w:shd w:val="clear" w:color="auto" w:fill="auto"/>
            <w:vAlign w:val="bottom"/>
            <w:hideMark/>
          </w:tcPr>
          <w:p w14:paraId="27F7CDB3" w14:textId="77777777" w:rsidR="007A622C" w:rsidRPr="00CB56EC" w:rsidRDefault="007A622C" w:rsidP="00392B14">
            <w:pPr>
              <w:jc w:val="right"/>
              <w:rPr>
                <w:b/>
                <w:bCs/>
                <w:sz w:val="18"/>
                <w:szCs w:val="18"/>
                <w:lang w:eastAsia="tr-TR"/>
              </w:rPr>
            </w:pPr>
            <w:r w:rsidRPr="00CB56EC">
              <w:rPr>
                <w:b/>
                <w:bCs/>
                <w:sz w:val="18"/>
                <w:szCs w:val="18"/>
                <w:lang w:eastAsia="tr-TR"/>
              </w:rPr>
              <w:t>Toplam</w:t>
            </w:r>
          </w:p>
        </w:tc>
      </w:tr>
      <w:tr w:rsidR="001A3CB0" w:rsidRPr="001A3CB0" w14:paraId="4A1962D6" w14:textId="77777777" w:rsidTr="001A3CB0">
        <w:trPr>
          <w:trHeight w:hRule="exact" w:val="227"/>
        </w:trPr>
        <w:tc>
          <w:tcPr>
            <w:tcW w:w="5322" w:type="dxa"/>
            <w:shd w:val="clear" w:color="auto" w:fill="auto"/>
            <w:vAlign w:val="bottom"/>
            <w:hideMark/>
          </w:tcPr>
          <w:p w14:paraId="22E04922" w14:textId="0B745489" w:rsidR="001A3CB0" w:rsidRPr="001A3CB0" w:rsidRDefault="001A3CB0" w:rsidP="001A3CB0">
            <w:pPr>
              <w:rPr>
                <w:b/>
                <w:bCs/>
                <w:sz w:val="18"/>
                <w:szCs w:val="18"/>
                <w:lang w:eastAsia="tr-TR"/>
              </w:rPr>
            </w:pPr>
            <w:r w:rsidRPr="001A3CB0">
              <w:rPr>
                <w:b/>
                <w:bCs/>
                <w:sz w:val="18"/>
                <w:szCs w:val="18"/>
                <w:lang w:eastAsia="tr-TR"/>
              </w:rPr>
              <w:t>Taksitli Ticari Krediler-TP</w:t>
            </w:r>
          </w:p>
        </w:tc>
        <w:tc>
          <w:tcPr>
            <w:tcW w:w="1306" w:type="dxa"/>
            <w:shd w:val="clear" w:color="auto" w:fill="auto"/>
            <w:vAlign w:val="bottom"/>
            <w:hideMark/>
          </w:tcPr>
          <w:p w14:paraId="116263B6" w14:textId="7824ADA9" w:rsidR="001A3CB0" w:rsidRPr="001A3CB0" w:rsidRDefault="001A3CB0" w:rsidP="001A3CB0">
            <w:pPr>
              <w:jc w:val="right"/>
              <w:rPr>
                <w:b/>
                <w:bCs/>
                <w:sz w:val="18"/>
                <w:szCs w:val="16"/>
                <w:lang w:eastAsia="tr-TR"/>
              </w:rPr>
            </w:pPr>
            <w:r w:rsidRPr="001A3CB0">
              <w:rPr>
                <w:b/>
                <w:bCs/>
                <w:sz w:val="18"/>
                <w:szCs w:val="16"/>
                <w:lang w:eastAsia="tr-TR"/>
              </w:rPr>
              <w:t>-</w:t>
            </w:r>
          </w:p>
        </w:tc>
        <w:tc>
          <w:tcPr>
            <w:tcW w:w="1307" w:type="dxa"/>
            <w:shd w:val="clear" w:color="auto" w:fill="auto"/>
            <w:vAlign w:val="bottom"/>
            <w:hideMark/>
          </w:tcPr>
          <w:p w14:paraId="0698061A" w14:textId="2096C168" w:rsidR="001A3CB0" w:rsidRPr="001A3CB0" w:rsidRDefault="001A3CB0" w:rsidP="001A3CB0">
            <w:pPr>
              <w:jc w:val="right"/>
              <w:rPr>
                <w:b/>
                <w:bCs/>
                <w:sz w:val="18"/>
                <w:szCs w:val="16"/>
                <w:lang w:eastAsia="tr-TR"/>
              </w:rPr>
            </w:pPr>
            <w:r w:rsidRPr="001A3CB0">
              <w:rPr>
                <w:b/>
                <w:bCs/>
                <w:sz w:val="18"/>
                <w:szCs w:val="16"/>
                <w:lang w:eastAsia="tr-TR"/>
              </w:rPr>
              <w:t>-</w:t>
            </w:r>
          </w:p>
        </w:tc>
        <w:tc>
          <w:tcPr>
            <w:tcW w:w="1307" w:type="dxa"/>
            <w:shd w:val="clear" w:color="auto" w:fill="auto"/>
            <w:vAlign w:val="bottom"/>
            <w:hideMark/>
          </w:tcPr>
          <w:p w14:paraId="112EC3C7" w14:textId="0CF336C7" w:rsidR="001A3CB0" w:rsidRPr="001A3CB0" w:rsidRDefault="001A3CB0" w:rsidP="001A3CB0">
            <w:pPr>
              <w:jc w:val="right"/>
              <w:rPr>
                <w:b/>
                <w:bCs/>
                <w:sz w:val="18"/>
                <w:szCs w:val="16"/>
                <w:lang w:eastAsia="tr-TR"/>
              </w:rPr>
            </w:pPr>
            <w:r w:rsidRPr="001A3CB0">
              <w:rPr>
                <w:b/>
                <w:bCs/>
                <w:sz w:val="18"/>
                <w:szCs w:val="16"/>
                <w:lang w:eastAsia="tr-TR"/>
              </w:rPr>
              <w:t>-</w:t>
            </w:r>
          </w:p>
        </w:tc>
      </w:tr>
      <w:tr w:rsidR="001A3CB0" w:rsidRPr="00CB56EC" w14:paraId="1238AECF" w14:textId="77777777" w:rsidTr="001A3CB0">
        <w:trPr>
          <w:trHeight w:hRule="exact" w:val="227"/>
        </w:trPr>
        <w:tc>
          <w:tcPr>
            <w:tcW w:w="5322" w:type="dxa"/>
            <w:shd w:val="clear" w:color="auto" w:fill="auto"/>
            <w:vAlign w:val="bottom"/>
            <w:hideMark/>
          </w:tcPr>
          <w:p w14:paraId="4AF198C3" w14:textId="66BA9CE0" w:rsidR="001A3CB0" w:rsidRPr="00CB56EC" w:rsidRDefault="001A3CB0" w:rsidP="001A3CB0">
            <w:pPr>
              <w:ind w:firstLine="113"/>
              <w:rPr>
                <w:sz w:val="18"/>
                <w:szCs w:val="18"/>
                <w:lang w:eastAsia="tr-TR"/>
              </w:rPr>
            </w:pPr>
            <w:r>
              <w:rPr>
                <w:sz w:val="18"/>
                <w:szCs w:val="18"/>
                <w:lang w:eastAsia="tr-TR"/>
              </w:rPr>
              <w:t>İşyeri</w:t>
            </w:r>
            <w:r w:rsidRPr="00CB56EC">
              <w:rPr>
                <w:sz w:val="18"/>
                <w:szCs w:val="18"/>
                <w:lang w:eastAsia="tr-TR"/>
              </w:rPr>
              <w:t xml:space="preserve"> Kredisi</w:t>
            </w:r>
          </w:p>
        </w:tc>
        <w:tc>
          <w:tcPr>
            <w:tcW w:w="1306" w:type="dxa"/>
            <w:shd w:val="clear" w:color="auto" w:fill="auto"/>
            <w:vAlign w:val="bottom"/>
            <w:hideMark/>
          </w:tcPr>
          <w:p w14:paraId="317E55B2" w14:textId="4B878140" w:rsidR="001A3CB0" w:rsidRPr="001A3CB0"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56AA53DF" w14:textId="5C59C8A4" w:rsidR="001A3CB0" w:rsidRPr="001A3CB0"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5F60736B" w14:textId="09C45324" w:rsidR="001A3CB0" w:rsidRPr="001A3CB0" w:rsidRDefault="001A3CB0" w:rsidP="001A3CB0">
            <w:pPr>
              <w:jc w:val="right"/>
              <w:rPr>
                <w:sz w:val="18"/>
                <w:szCs w:val="16"/>
                <w:lang w:eastAsia="tr-TR"/>
              </w:rPr>
            </w:pPr>
            <w:r w:rsidRPr="001A3CB0">
              <w:rPr>
                <w:sz w:val="18"/>
                <w:szCs w:val="16"/>
                <w:lang w:eastAsia="tr-TR"/>
              </w:rPr>
              <w:t>-</w:t>
            </w:r>
          </w:p>
        </w:tc>
      </w:tr>
      <w:tr w:rsidR="001A3CB0" w:rsidRPr="00CB56EC" w14:paraId="23508023" w14:textId="77777777" w:rsidTr="001A3CB0">
        <w:trPr>
          <w:trHeight w:hRule="exact" w:val="227"/>
        </w:trPr>
        <w:tc>
          <w:tcPr>
            <w:tcW w:w="5322" w:type="dxa"/>
            <w:shd w:val="clear" w:color="auto" w:fill="auto"/>
            <w:vAlign w:val="bottom"/>
            <w:hideMark/>
          </w:tcPr>
          <w:p w14:paraId="2396F3FF" w14:textId="77777777" w:rsidR="001A3CB0" w:rsidRPr="00CB56EC" w:rsidRDefault="001A3CB0" w:rsidP="001A3CB0">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711B4B56" w14:textId="29BC7BBE" w:rsidR="001A3CB0" w:rsidRPr="001A3CB0"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3F2609F1" w14:textId="499EAA2F" w:rsidR="001A3CB0" w:rsidRPr="001A3CB0"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31584B60" w14:textId="2DDE1F18" w:rsidR="001A3CB0" w:rsidRPr="001A3CB0" w:rsidRDefault="001A3CB0" w:rsidP="001A3CB0">
            <w:pPr>
              <w:jc w:val="right"/>
              <w:rPr>
                <w:sz w:val="18"/>
                <w:szCs w:val="16"/>
                <w:lang w:eastAsia="tr-TR"/>
              </w:rPr>
            </w:pPr>
            <w:r w:rsidRPr="001A3CB0">
              <w:rPr>
                <w:sz w:val="18"/>
                <w:szCs w:val="16"/>
                <w:lang w:eastAsia="tr-TR"/>
              </w:rPr>
              <w:t>-</w:t>
            </w:r>
          </w:p>
        </w:tc>
      </w:tr>
      <w:tr w:rsidR="001A3CB0" w:rsidRPr="00CB56EC" w14:paraId="66AC4CE7" w14:textId="77777777" w:rsidTr="001A3CB0">
        <w:trPr>
          <w:trHeight w:hRule="exact" w:val="227"/>
        </w:trPr>
        <w:tc>
          <w:tcPr>
            <w:tcW w:w="5322" w:type="dxa"/>
            <w:shd w:val="clear" w:color="auto" w:fill="auto"/>
            <w:vAlign w:val="bottom"/>
            <w:hideMark/>
          </w:tcPr>
          <w:p w14:paraId="62508585" w14:textId="77777777" w:rsidR="001A3CB0" w:rsidRPr="00CB56EC" w:rsidRDefault="001A3CB0" w:rsidP="001A3CB0">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461F321B" w14:textId="7EBEE9BE" w:rsidR="001A3CB0" w:rsidRPr="001A3CB0"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35D21A23" w14:textId="6EE0DEFC" w:rsidR="001A3CB0" w:rsidRPr="001A3CB0"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584192DF" w14:textId="3A0C3BFB" w:rsidR="001A3CB0" w:rsidRPr="001A3CB0" w:rsidRDefault="001A3CB0" w:rsidP="001A3CB0">
            <w:pPr>
              <w:jc w:val="right"/>
              <w:rPr>
                <w:sz w:val="18"/>
                <w:szCs w:val="16"/>
                <w:lang w:eastAsia="tr-TR"/>
              </w:rPr>
            </w:pPr>
            <w:r w:rsidRPr="001A3CB0">
              <w:rPr>
                <w:sz w:val="18"/>
                <w:szCs w:val="16"/>
                <w:lang w:eastAsia="tr-TR"/>
              </w:rPr>
              <w:t>-</w:t>
            </w:r>
          </w:p>
        </w:tc>
      </w:tr>
      <w:tr w:rsidR="001A3CB0" w:rsidRPr="00CB56EC" w14:paraId="7AD8AB25" w14:textId="77777777" w:rsidTr="001A3CB0">
        <w:trPr>
          <w:trHeight w:hRule="exact" w:val="227"/>
        </w:trPr>
        <w:tc>
          <w:tcPr>
            <w:tcW w:w="5322" w:type="dxa"/>
            <w:shd w:val="clear" w:color="auto" w:fill="auto"/>
            <w:vAlign w:val="bottom"/>
            <w:hideMark/>
          </w:tcPr>
          <w:p w14:paraId="7B0F163A" w14:textId="77777777" w:rsidR="001A3CB0" w:rsidRPr="00CB56EC" w:rsidRDefault="001A3CB0" w:rsidP="001A3CB0">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0CD4A6E2" w14:textId="18B7F70E" w:rsidR="001A3CB0" w:rsidRPr="001A3CB0"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5512F0A9" w14:textId="262BD5C1" w:rsidR="001A3CB0" w:rsidRPr="001A3CB0"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52A764F3" w14:textId="6A028A6F" w:rsidR="001A3CB0" w:rsidRPr="001A3CB0" w:rsidRDefault="001A3CB0" w:rsidP="001A3CB0">
            <w:pPr>
              <w:jc w:val="right"/>
              <w:rPr>
                <w:sz w:val="18"/>
                <w:szCs w:val="16"/>
                <w:lang w:eastAsia="tr-TR"/>
              </w:rPr>
            </w:pPr>
            <w:r w:rsidRPr="001A3CB0">
              <w:rPr>
                <w:sz w:val="18"/>
                <w:szCs w:val="16"/>
                <w:lang w:eastAsia="tr-TR"/>
              </w:rPr>
              <w:t>-</w:t>
            </w:r>
          </w:p>
        </w:tc>
      </w:tr>
      <w:tr w:rsidR="001A3CB0" w:rsidRPr="001A3CB0" w14:paraId="7F713303" w14:textId="77777777" w:rsidTr="001A3CB0">
        <w:trPr>
          <w:trHeight w:hRule="exact" w:val="227"/>
        </w:trPr>
        <w:tc>
          <w:tcPr>
            <w:tcW w:w="5322" w:type="dxa"/>
            <w:shd w:val="clear" w:color="auto" w:fill="auto"/>
            <w:vAlign w:val="bottom"/>
            <w:hideMark/>
          </w:tcPr>
          <w:p w14:paraId="652AA7B8" w14:textId="1B0E548F" w:rsidR="001A3CB0" w:rsidRPr="001A3CB0" w:rsidRDefault="001A3CB0" w:rsidP="001A3CB0">
            <w:pPr>
              <w:rPr>
                <w:b/>
                <w:bCs/>
                <w:sz w:val="18"/>
                <w:szCs w:val="18"/>
                <w:lang w:eastAsia="tr-TR"/>
              </w:rPr>
            </w:pPr>
            <w:r w:rsidRPr="001A3CB0">
              <w:rPr>
                <w:b/>
                <w:bCs/>
                <w:sz w:val="18"/>
                <w:szCs w:val="18"/>
                <w:lang w:eastAsia="tr-TR"/>
              </w:rPr>
              <w:t>Taksitli Ticari Krediler-Dövize Endeksli</w:t>
            </w:r>
          </w:p>
        </w:tc>
        <w:tc>
          <w:tcPr>
            <w:tcW w:w="1306" w:type="dxa"/>
            <w:shd w:val="clear" w:color="auto" w:fill="auto"/>
            <w:vAlign w:val="bottom"/>
            <w:hideMark/>
          </w:tcPr>
          <w:p w14:paraId="307132A9" w14:textId="6B055568" w:rsidR="001A3CB0" w:rsidRPr="001A3CB0" w:rsidRDefault="001A3CB0" w:rsidP="001A3CB0">
            <w:pPr>
              <w:jc w:val="right"/>
              <w:rPr>
                <w:b/>
                <w:bCs/>
                <w:sz w:val="18"/>
                <w:szCs w:val="16"/>
                <w:lang w:eastAsia="tr-TR"/>
              </w:rPr>
            </w:pPr>
            <w:r w:rsidRPr="001A3CB0">
              <w:rPr>
                <w:b/>
                <w:bCs/>
                <w:sz w:val="18"/>
                <w:szCs w:val="16"/>
                <w:lang w:eastAsia="tr-TR"/>
              </w:rPr>
              <w:t>-</w:t>
            </w:r>
          </w:p>
        </w:tc>
        <w:tc>
          <w:tcPr>
            <w:tcW w:w="1307" w:type="dxa"/>
            <w:shd w:val="clear" w:color="auto" w:fill="auto"/>
            <w:vAlign w:val="bottom"/>
            <w:hideMark/>
          </w:tcPr>
          <w:p w14:paraId="01B137B1" w14:textId="0FEC299D" w:rsidR="001A3CB0" w:rsidRPr="001A3CB0" w:rsidRDefault="001A3CB0" w:rsidP="001A3CB0">
            <w:pPr>
              <w:jc w:val="right"/>
              <w:rPr>
                <w:b/>
                <w:bCs/>
                <w:sz w:val="18"/>
                <w:szCs w:val="16"/>
                <w:lang w:eastAsia="tr-TR"/>
              </w:rPr>
            </w:pPr>
            <w:r w:rsidRPr="001A3CB0">
              <w:rPr>
                <w:b/>
                <w:bCs/>
                <w:sz w:val="18"/>
                <w:szCs w:val="16"/>
                <w:lang w:eastAsia="tr-TR"/>
              </w:rPr>
              <w:t>-</w:t>
            </w:r>
          </w:p>
        </w:tc>
        <w:tc>
          <w:tcPr>
            <w:tcW w:w="1307" w:type="dxa"/>
            <w:shd w:val="clear" w:color="auto" w:fill="auto"/>
            <w:vAlign w:val="bottom"/>
            <w:hideMark/>
          </w:tcPr>
          <w:p w14:paraId="06B240EB" w14:textId="4B3D4340" w:rsidR="001A3CB0" w:rsidRPr="001A3CB0" w:rsidRDefault="001A3CB0" w:rsidP="001A3CB0">
            <w:pPr>
              <w:jc w:val="right"/>
              <w:rPr>
                <w:b/>
                <w:bCs/>
                <w:sz w:val="18"/>
                <w:szCs w:val="16"/>
                <w:lang w:eastAsia="tr-TR"/>
              </w:rPr>
            </w:pPr>
            <w:r w:rsidRPr="001A3CB0">
              <w:rPr>
                <w:b/>
                <w:bCs/>
                <w:sz w:val="18"/>
                <w:szCs w:val="16"/>
                <w:lang w:eastAsia="tr-TR"/>
              </w:rPr>
              <w:t>-</w:t>
            </w:r>
          </w:p>
        </w:tc>
      </w:tr>
      <w:tr w:rsidR="001A3CB0" w:rsidRPr="00CB56EC" w14:paraId="280AA665" w14:textId="77777777" w:rsidTr="001A3CB0">
        <w:trPr>
          <w:trHeight w:hRule="exact" w:val="227"/>
        </w:trPr>
        <w:tc>
          <w:tcPr>
            <w:tcW w:w="5322" w:type="dxa"/>
            <w:shd w:val="clear" w:color="auto" w:fill="auto"/>
            <w:vAlign w:val="bottom"/>
            <w:hideMark/>
          </w:tcPr>
          <w:p w14:paraId="34BF0167" w14:textId="100E8BD3" w:rsidR="001A3CB0" w:rsidRPr="00CB56EC" w:rsidRDefault="001A3CB0" w:rsidP="001A3CB0">
            <w:pPr>
              <w:ind w:firstLine="113"/>
              <w:rPr>
                <w:sz w:val="18"/>
                <w:szCs w:val="18"/>
                <w:lang w:eastAsia="tr-TR"/>
              </w:rPr>
            </w:pPr>
            <w:r>
              <w:rPr>
                <w:sz w:val="18"/>
                <w:szCs w:val="18"/>
                <w:lang w:eastAsia="tr-TR"/>
              </w:rPr>
              <w:t>İşyeri</w:t>
            </w:r>
            <w:r w:rsidRPr="00CB56EC">
              <w:rPr>
                <w:sz w:val="18"/>
                <w:szCs w:val="18"/>
                <w:lang w:eastAsia="tr-TR"/>
              </w:rPr>
              <w:t xml:space="preserve"> Kredisi</w:t>
            </w:r>
          </w:p>
        </w:tc>
        <w:tc>
          <w:tcPr>
            <w:tcW w:w="1306" w:type="dxa"/>
            <w:shd w:val="clear" w:color="auto" w:fill="auto"/>
            <w:vAlign w:val="bottom"/>
            <w:hideMark/>
          </w:tcPr>
          <w:p w14:paraId="1EA598C6" w14:textId="12B31ED7" w:rsidR="001A3CB0" w:rsidRPr="001A3CB0"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51E29AED" w14:textId="734D10BB" w:rsidR="001A3CB0" w:rsidRPr="001A3CB0"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7D5E5C5F" w14:textId="68017E92" w:rsidR="001A3CB0" w:rsidRPr="001A3CB0" w:rsidRDefault="001A3CB0" w:rsidP="001A3CB0">
            <w:pPr>
              <w:jc w:val="right"/>
              <w:rPr>
                <w:sz w:val="18"/>
                <w:szCs w:val="16"/>
                <w:lang w:eastAsia="tr-TR"/>
              </w:rPr>
            </w:pPr>
            <w:r w:rsidRPr="001A3CB0">
              <w:rPr>
                <w:sz w:val="18"/>
                <w:szCs w:val="16"/>
                <w:lang w:eastAsia="tr-TR"/>
              </w:rPr>
              <w:t>-</w:t>
            </w:r>
          </w:p>
        </w:tc>
      </w:tr>
      <w:tr w:rsidR="001A3CB0" w:rsidRPr="00CB56EC" w14:paraId="22207053" w14:textId="77777777" w:rsidTr="001A3CB0">
        <w:trPr>
          <w:trHeight w:hRule="exact" w:val="227"/>
        </w:trPr>
        <w:tc>
          <w:tcPr>
            <w:tcW w:w="5322" w:type="dxa"/>
            <w:shd w:val="clear" w:color="auto" w:fill="auto"/>
            <w:vAlign w:val="bottom"/>
            <w:hideMark/>
          </w:tcPr>
          <w:p w14:paraId="3B9E2A29" w14:textId="1E7B0CF8" w:rsidR="001A3CB0" w:rsidRPr="00CB56EC" w:rsidRDefault="001A3CB0" w:rsidP="001A3CB0">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3DC44CF3" w14:textId="645D809D" w:rsidR="001A3CB0" w:rsidRPr="001A3CB0"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2EC8C8E4" w14:textId="367CD5C9" w:rsidR="001A3CB0" w:rsidRPr="001A3CB0"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67CF98A9" w14:textId="335D46F2" w:rsidR="001A3CB0" w:rsidRPr="001A3CB0" w:rsidRDefault="001A3CB0" w:rsidP="001A3CB0">
            <w:pPr>
              <w:jc w:val="right"/>
              <w:rPr>
                <w:sz w:val="18"/>
                <w:szCs w:val="16"/>
                <w:lang w:eastAsia="tr-TR"/>
              </w:rPr>
            </w:pPr>
            <w:r w:rsidRPr="001A3CB0">
              <w:rPr>
                <w:sz w:val="18"/>
                <w:szCs w:val="16"/>
                <w:lang w:eastAsia="tr-TR"/>
              </w:rPr>
              <w:t>-</w:t>
            </w:r>
          </w:p>
        </w:tc>
      </w:tr>
      <w:tr w:rsidR="001A3CB0" w:rsidRPr="00CB56EC" w14:paraId="25987752" w14:textId="77777777" w:rsidTr="001A3CB0">
        <w:trPr>
          <w:trHeight w:hRule="exact" w:val="227"/>
        </w:trPr>
        <w:tc>
          <w:tcPr>
            <w:tcW w:w="5322" w:type="dxa"/>
            <w:shd w:val="clear" w:color="auto" w:fill="auto"/>
            <w:vAlign w:val="bottom"/>
            <w:hideMark/>
          </w:tcPr>
          <w:p w14:paraId="5181ED54" w14:textId="1F7A9136" w:rsidR="001A3CB0" w:rsidRPr="00CB56EC" w:rsidRDefault="001A3CB0" w:rsidP="001A3CB0">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007A8CCE" w14:textId="2E64DD60" w:rsidR="001A3CB0" w:rsidRPr="001A3CB0"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787873C7" w14:textId="46A5CB46" w:rsidR="001A3CB0" w:rsidRPr="001A3CB0"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3FFE9B4C" w14:textId="3C2E3642" w:rsidR="001A3CB0" w:rsidRPr="001A3CB0" w:rsidRDefault="001A3CB0" w:rsidP="001A3CB0">
            <w:pPr>
              <w:jc w:val="right"/>
              <w:rPr>
                <w:sz w:val="18"/>
                <w:szCs w:val="16"/>
                <w:lang w:eastAsia="tr-TR"/>
              </w:rPr>
            </w:pPr>
            <w:r w:rsidRPr="001A3CB0">
              <w:rPr>
                <w:sz w:val="18"/>
                <w:szCs w:val="16"/>
                <w:lang w:eastAsia="tr-TR"/>
              </w:rPr>
              <w:t>-</w:t>
            </w:r>
          </w:p>
        </w:tc>
      </w:tr>
      <w:tr w:rsidR="001A3CB0" w:rsidRPr="00CB56EC" w14:paraId="1B3EBBDB" w14:textId="77777777" w:rsidTr="001A3CB0">
        <w:trPr>
          <w:trHeight w:hRule="exact" w:val="227"/>
        </w:trPr>
        <w:tc>
          <w:tcPr>
            <w:tcW w:w="5322" w:type="dxa"/>
            <w:shd w:val="clear" w:color="auto" w:fill="auto"/>
            <w:vAlign w:val="bottom"/>
            <w:hideMark/>
          </w:tcPr>
          <w:p w14:paraId="65264DEB" w14:textId="6CBDEEBB" w:rsidR="001A3CB0" w:rsidRPr="00CB56EC" w:rsidRDefault="001A3CB0" w:rsidP="001A3CB0">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09881501" w14:textId="79F0FA9D" w:rsidR="001A3CB0" w:rsidRPr="001A3CB0"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449A78AB" w14:textId="0E25E230" w:rsidR="001A3CB0" w:rsidRPr="001A3CB0"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7513FF86" w14:textId="19C2A730" w:rsidR="001A3CB0" w:rsidRPr="001A3CB0" w:rsidRDefault="001A3CB0" w:rsidP="001A3CB0">
            <w:pPr>
              <w:jc w:val="right"/>
              <w:rPr>
                <w:sz w:val="18"/>
                <w:szCs w:val="16"/>
                <w:lang w:eastAsia="tr-TR"/>
              </w:rPr>
            </w:pPr>
            <w:r w:rsidRPr="001A3CB0">
              <w:rPr>
                <w:sz w:val="18"/>
                <w:szCs w:val="16"/>
                <w:lang w:eastAsia="tr-TR"/>
              </w:rPr>
              <w:t>-</w:t>
            </w:r>
          </w:p>
        </w:tc>
      </w:tr>
      <w:tr w:rsidR="001A3CB0" w:rsidRPr="001A3CB0" w14:paraId="0040E326" w14:textId="77777777" w:rsidTr="001A3CB0">
        <w:trPr>
          <w:trHeight w:hRule="exact" w:val="227"/>
        </w:trPr>
        <w:tc>
          <w:tcPr>
            <w:tcW w:w="5322" w:type="dxa"/>
            <w:shd w:val="clear" w:color="auto" w:fill="auto"/>
            <w:vAlign w:val="bottom"/>
            <w:hideMark/>
          </w:tcPr>
          <w:p w14:paraId="50B983EB" w14:textId="784226B6" w:rsidR="001A3CB0" w:rsidRPr="001A3CB0" w:rsidRDefault="001A3CB0" w:rsidP="001A3CB0">
            <w:pPr>
              <w:rPr>
                <w:b/>
                <w:bCs/>
                <w:sz w:val="18"/>
                <w:szCs w:val="18"/>
                <w:lang w:eastAsia="tr-TR"/>
              </w:rPr>
            </w:pPr>
            <w:r w:rsidRPr="001A3CB0">
              <w:rPr>
                <w:b/>
                <w:bCs/>
                <w:sz w:val="18"/>
                <w:szCs w:val="18"/>
                <w:lang w:eastAsia="tr-TR"/>
              </w:rPr>
              <w:t>Taksitli Ticari Krediler-YP</w:t>
            </w:r>
          </w:p>
        </w:tc>
        <w:tc>
          <w:tcPr>
            <w:tcW w:w="1306" w:type="dxa"/>
            <w:shd w:val="clear" w:color="auto" w:fill="auto"/>
            <w:vAlign w:val="bottom"/>
            <w:hideMark/>
          </w:tcPr>
          <w:p w14:paraId="7806B385" w14:textId="6E562AAF" w:rsidR="001A3CB0" w:rsidRPr="001A3CB0" w:rsidRDefault="001A3CB0" w:rsidP="001A3CB0">
            <w:pPr>
              <w:jc w:val="right"/>
              <w:rPr>
                <w:b/>
                <w:bCs/>
                <w:sz w:val="18"/>
                <w:szCs w:val="16"/>
                <w:lang w:eastAsia="tr-TR"/>
              </w:rPr>
            </w:pPr>
            <w:r w:rsidRPr="001A3CB0">
              <w:rPr>
                <w:b/>
                <w:bCs/>
                <w:sz w:val="18"/>
                <w:szCs w:val="16"/>
                <w:lang w:eastAsia="tr-TR"/>
              </w:rPr>
              <w:t>-</w:t>
            </w:r>
          </w:p>
        </w:tc>
        <w:tc>
          <w:tcPr>
            <w:tcW w:w="1307" w:type="dxa"/>
            <w:shd w:val="clear" w:color="auto" w:fill="auto"/>
            <w:vAlign w:val="bottom"/>
            <w:hideMark/>
          </w:tcPr>
          <w:p w14:paraId="3421FDC3" w14:textId="5EB77C8E" w:rsidR="001A3CB0" w:rsidRPr="001A3CB0" w:rsidRDefault="001A3CB0" w:rsidP="001A3CB0">
            <w:pPr>
              <w:jc w:val="right"/>
              <w:rPr>
                <w:b/>
                <w:bCs/>
                <w:sz w:val="18"/>
                <w:szCs w:val="16"/>
                <w:lang w:eastAsia="tr-TR"/>
              </w:rPr>
            </w:pPr>
            <w:r w:rsidRPr="001A3CB0">
              <w:rPr>
                <w:b/>
                <w:bCs/>
                <w:sz w:val="18"/>
                <w:szCs w:val="16"/>
                <w:lang w:eastAsia="tr-TR"/>
              </w:rPr>
              <w:t>-</w:t>
            </w:r>
          </w:p>
        </w:tc>
        <w:tc>
          <w:tcPr>
            <w:tcW w:w="1307" w:type="dxa"/>
            <w:shd w:val="clear" w:color="auto" w:fill="auto"/>
            <w:vAlign w:val="bottom"/>
            <w:hideMark/>
          </w:tcPr>
          <w:p w14:paraId="1710F2D7" w14:textId="6124F356" w:rsidR="001A3CB0" w:rsidRPr="001A3CB0" w:rsidRDefault="001A3CB0" w:rsidP="001A3CB0">
            <w:pPr>
              <w:jc w:val="right"/>
              <w:rPr>
                <w:b/>
                <w:bCs/>
                <w:sz w:val="18"/>
                <w:szCs w:val="16"/>
                <w:lang w:eastAsia="tr-TR"/>
              </w:rPr>
            </w:pPr>
            <w:r w:rsidRPr="001A3CB0">
              <w:rPr>
                <w:b/>
                <w:bCs/>
                <w:sz w:val="18"/>
                <w:szCs w:val="16"/>
                <w:lang w:eastAsia="tr-TR"/>
              </w:rPr>
              <w:t>-</w:t>
            </w:r>
          </w:p>
        </w:tc>
      </w:tr>
      <w:tr w:rsidR="001A3CB0" w:rsidRPr="00CB56EC" w14:paraId="1B9DD506" w14:textId="77777777" w:rsidTr="001A3CB0">
        <w:trPr>
          <w:trHeight w:hRule="exact" w:val="227"/>
        </w:trPr>
        <w:tc>
          <w:tcPr>
            <w:tcW w:w="5322" w:type="dxa"/>
            <w:shd w:val="clear" w:color="auto" w:fill="auto"/>
            <w:vAlign w:val="bottom"/>
            <w:hideMark/>
          </w:tcPr>
          <w:p w14:paraId="5456CF64" w14:textId="42A724B2" w:rsidR="001A3CB0" w:rsidRPr="00CB56EC" w:rsidRDefault="001A3CB0" w:rsidP="001A3CB0">
            <w:pPr>
              <w:ind w:firstLine="113"/>
              <w:rPr>
                <w:sz w:val="18"/>
                <w:szCs w:val="18"/>
                <w:lang w:eastAsia="tr-TR"/>
              </w:rPr>
            </w:pPr>
            <w:r>
              <w:rPr>
                <w:sz w:val="18"/>
                <w:szCs w:val="18"/>
                <w:lang w:eastAsia="tr-TR"/>
              </w:rPr>
              <w:t>İşyeri</w:t>
            </w:r>
            <w:r w:rsidRPr="00CB56EC">
              <w:rPr>
                <w:sz w:val="18"/>
                <w:szCs w:val="18"/>
                <w:lang w:eastAsia="tr-TR"/>
              </w:rPr>
              <w:t xml:space="preserve"> Kredisi</w:t>
            </w:r>
          </w:p>
        </w:tc>
        <w:tc>
          <w:tcPr>
            <w:tcW w:w="1306" w:type="dxa"/>
            <w:shd w:val="clear" w:color="auto" w:fill="auto"/>
            <w:vAlign w:val="bottom"/>
            <w:hideMark/>
          </w:tcPr>
          <w:p w14:paraId="215F1E13" w14:textId="214B9B02" w:rsidR="001A3CB0" w:rsidRPr="001A3CB0"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59119299" w14:textId="7A34318E" w:rsidR="001A3CB0" w:rsidRPr="001A3CB0"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1231CD4E" w14:textId="17B7D67A" w:rsidR="001A3CB0" w:rsidRPr="001A3CB0" w:rsidRDefault="001A3CB0" w:rsidP="001A3CB0">
            <w:pPr>
              <w:jc w:val="right"/>
              <w:rPr>
                <w:sz w:val="18"/>
                <w:szCs w:val="16"/>
                <w:lang w:eastAsia="tr-TR"/>
              </w:rPr>
            </w:pPr>
            <w:r w:rsidRPr="001A3CB0">
              <w:rPr>
                <w:sz w:val="18"/>
                <w:szCs w:val="16"/>
                <w:lang w:eastAsia="tr-TR"/>
              </w:rPr>
              <w:t>-</w:t>
            </w:r>
          </w:p>
        </w:tc>
      </w:tr>
      <w:tr w:rsidR="001A3CB0" w:rsidRPr="00CB56EC" w14:paraId="587EF34C" w14:textId="77777777" w:rsidTr="001A3CB0">
        <w:trPr>
          <w:trHeight w:hRule="exact" w:val="227"/>
        </w:trPr>
        <w:tc>
          <w:tcPr>
            <w:tcW w:w="5322" w:type="dxa"/>
            <w:shd w:val="clear" w:color="auto" w:fill="auto"/>
            <w:vAlign w:val="bottom"/>
            <w:hideMark/>
          </w:tcPr>
          <w:p w14:paraId="1101F6B0" w14:textId="6E098EB4" w:rsidR="001A3CB0" w:rsidRPr="00CB56EC" w:rsidRDefault="001A3CB0" w:rsidP="001A3CB0">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1361778F" w14:textId="12C124BD" w:rsidR="001A3CB0" w:rsidRPr="001A3CB0"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1D347694" w14:textId="3F07E304" w:rsidR="001A3CB0" w:rsidRPr="001A3CB0"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00B5C624" w14:textId="1BCC45CC" w:rsidR="001A3CB0" w:rsidRPr="001A3CB0" w:rsidRDefault="001A3CB0" w:rsidP="001A3CB0">
            <w:pPr>
              <w:jc w:val="right"/>
              <w:rPr>
                <w:sz w:val="18"/>
                <w:szCs w:val="16"/>
                <w:lang w:eastAsia="tr-TR"/>
              </w:rPr>
            </w:pPr>
            <w:r w:rsidRPr="001A3CB0">
              <w:rPr>
                <w:sz w:val="18"/>
                <w:szCs w:val="16"/>
                <w:lang w:eastAsia="tr-TR"/>
              </w:rPr>
              <w:t>-</w:t>
            </w:r>
          </w:p>
        </w:tc>
      </w:tr>
      <w:tr w:rsidR="001A3CB0" w:rsidRPr="00CB56EC" w14:paraId="603C1288" w14:textId="77777777" w:rsidTr="001A3CB0">
        <w:trPr>
          <w:trHeight w:hRule="exact" w:val="227"/>
        </w:trPr>
        <w:tc>
          <w:tcPr>
            <w:tcW w:w="5322" w:type="dxa"/>
            <w:shd w:val="clear" w:color="auto" w:fill="auto"/>
            <w:vAlign w:val="bottom"/>
            <w:hideMark/>
          </w:tcPr>
          <w:p w14:paraId="19488880" w14:textId="4BF2D79B" w:rsidR="001A3CB0" w:rsidRPr="00CB56EC" w:rsidRDefault="001A3CB0" w:rsidP="001A3CB0">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0EA945EF" w14:textId="07BC5882" w:rsidR="001A3CB0" w:rsidRPr="001A3CB0"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0EEC947B" w14:textId="03046A65" w:rsidR="001A3CB0" w:rsidRPr="001A3CB0"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2508DE12" w14:textId="4EE0A1F2" w:rsidR="001A3CB0" w:rsidRPr="001A3CB0" w:rsidRDefault="001A3CB0" w:rsidP="001A3CB0">
            <w:pPr>
              <w:jc w:val="right"/>
              <w:rPr>
                <w:sz w:val="18"/>
                <w:szCs w:val="16"/>
                <w:lang w:eastAsia="tr-TR"/>
              </w:rPr>
            </w:pPr>
            <w:r w:rsidRPr="001A3CB0">
              <w:rPr>
                <w:sz w:val="18"/>
                <w:szCs w:val="16"/>
                <w:lang w:eastAsia="tr-TR"/>
              </w:rPr>
              <w:t>-</w:t>
            </w:r>
          </w:p>
        </w:tc>
      </w:tr>
      <w:tr w:rsidR="001A3CB0" w:rsidRPr="00CB56EC" w14:paraId="573EC191" w14:textId="77777777" w:rsidTr="001A3CB0">
        <w:trPr>
          <w:trHeight w:hRule="exact" w:val="227"/>
        </w:trPr>
        <w:tc>
          <w:tcPr>
            <w:tcW w:w="5322" w:type="dxa"/>
            <w:shd w:val="clear" w:color="auto" w:fill="auto"/>
            <w:vAlign w:val="bottom"/>
            <w:hideMark/>
          </w:tcPr>
          <w:p w14:paraId="7B9FDBDF" w14:textId="249FE115" w:rsidR="001A3CB0" w:rsidRPr="00CB56EC" w:rsidRDefault="001A3CB0" w:rsidP="001A3CB0">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3EC2EC81" w14:textId="2D9B6C7B" w:rsidR="001A3CB0" w:rsidRPr="001A3CB0"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56F7D951" w14:textId="3A0090BA" w:rsidR="001A3CB0" w:rsidRPr="001A3CB0"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7D58EB10" w14:textId="66A94F23" w:rsidR="001A3CB0" w:rsidRPr="001A3CB0" w:rsidRDefault="001A3CB0" w:rsidP="001A3CB0">
            <w:pPr>
              <w:jc w:val="right"/>
              <w:rPr>
                <w:sz w:val="18"/>
                <w:szCs w:val="16"/>
                <w:lang w:eastAsia="tr-TR"/>
              </w:rPr>
            </w:pPr>
            <w:r w:rsidRPr="001A3CB0">
              <w:rPr>
                <w:sz w:val="18"/>
                <w:szCs w:val="16"/>
                <w:lang w:eastAsia="tr-TR"/>
              </w:rPr>
              <w:t>-</w:t>
            </w:r>
          </w:p>
        </w:tc>
      </w:tr>
      <w:tr w:rsidR="001A3CB0" w:rsidRPr="001A3CB0" w14:paraId="2C22FB54" w14:textId="77777777" w:rsidTr="001A3CB0">
        <w:trPr>
          <w:trHeight w:hRule="exact" w:val="227"/>
        </w:trPr>
        <w:tc>
          <w:tcPr>
            <w:tcW w:w="5322" w:type="dxa"/>
            <w:shd w:val="clear" w:color="auto" w:fill="auto"/>
            <w:vAlign w:val="bottom"/>
            <w:hideMark/>
          </w:tcPr>
          <w:p w14:paraId="1D94C227" w14:textId="63C55BCA" w:rsidR="001A3CB0" w:rsidRPr="001A3CB0" w:rsidRDefault="001A3CB0" w:rsidP="001A3CB0">
            <w:pPr>
              <w:rPr>
                <w:b/>
                <w:bCs/>
                <w:sz w:val="18"/>
                <w:szCs w:val="18"/>
                <w:lang w:eastAsia="tr-TR"/>
              </w:rPr>
            </w:pPr>
            <w:r w:rsidRPr="001A3CB0">
              <w:rPr>
                <w:b/>
                <w:bCs/>
                <w:sz w:val="18"/>
                <w:szCs w:val="18"/>
                <w:lang w:eastAsia="tr-TR"/>
              </w:rPr>
              <w:t>Kurumsal Kredi Kartları-TP</w:t>
            </w:r>
          </w:p>
        </w:tc>
        <w:tc>
          <w:tcPr>
            <w:tcW w:w="1306" w:type="dxa"/>
            <w:shd w:val="clear" w:color="auto" w:fill="auto"/>
            <w:vAlign w:val="bottom"/>
            <w:hideMark/>
          </w:tcPr>
          <w:p w14:paraId="6EE909E9" w14:textId="2E7AD63F" w:rsidR="001A3CB0" w:rsidRPr="001A3CB0" w:rsidRDefault="001A3CB0" w:rsidP="001A3CB0">
            <w:pPr>
              <w:jc w:val="right"/>
              <w:rPr>
                <w:b/>
                <w:bCs/>
                <w:sz w:val="18"/>
                <w:szCs w:val="16"/>
                <w:lang w:eastAsia="tr-TR"/>
              </w:rPr>
            </w:pPr>
            <w:r w:rsidRPr="0099071B">
              <w:rPr>
                <w:b/>
                <w:bCs/>
                <w:sz w:val="18"/>
                <w:szCs w:val="16"/>
                <w:lang w:eastAsia="tr-TR"/>
              </w:rPr>
              <w:t>14,279</w:t>
            </w:r>
          </w:p>
        </w:tc>
        <w:tc>
          <w:tcPr>
            <w:tcW w:w="1307" w:type="dxa"/>
            <w:shd w:val="clear" w:color="auto" w:fill="auto"/>
            <w:vAlign w:val="bottom"/>
            <w:hideMark/>
          </w:tcPr>
          <w:p w14:paraId="7D2E353D" w14:textId="18298AB4" w:rsidR="001A3CB0" w:rsidRPr="001A3CB0" w:rsidRDefault="001A3CB0" w:rsidP="001A3CB0">
            <w:pPr>
              <w:jc w:val="right"/>
              <w:rPr>
                <w:b/>
                <w:bCs/>
                <w:sz w:val="18"/>
                <w:szCs w:val="16"/>
                <w:lang w:eastAsia="tr-TR"/>
              </w:rPr>
            </w:pPr>
            <w:r w:rsidRPr="001A3CB0">
              <w:rPr>
                <w:b/>
                <w:bCs/>
                <w:sz w:val="18"/>
                <w:szCs w:val="16"/>
                <w:lang w:eastAsia="tr-TR"/>
              </w:rPr>
              <w:t>-</w:t>
            </w:r>
          </w:p>
        </w:tc>
        <w:tc>
          <w:tcPr>
            <w:tcW w:w="1307" w:type="dxa"/>
            <w:shd w:val="clear" w:color="auto" w:fill="auto"/>
            <w:vAlign w:val="bottom"/>
            <w:hideMark/>
          </w:tcPr>
          <w:p w14:paraId="70BD6044" w14:textId="78706BDB" w:rsidR="001A3CB0" w:rsidRPr="001A3CB0" w:rsidRDefault="001A3CB0" w:rsidP="001A3CB0">
            <w:pPr>
              <w:jc w:val="right"/>
              <w:rPr>
                <w:b/>
                <w:bCs/>
                <w:sz w:val="18"/>
                <w:szCs w:val="16"/>
                <w:lang w:eastAsia="tr-TR"/>
              </w:rPr>
            </w:pPr>
            <w:r w:rsidRPr="0099071B">
              <w:rPr>
                <w:b/>
                <w:bCs/>
                <w:sz w:val="18"/>
                <w:szCs w:val="16"/>
                <w:lang w:eastAsia="tr-TR"/>
              </w:rPr>
              <w:t>14,279</w:t>
            </w:r>
          </w:p>
        </w:tc>
      </w:tr>
      <w:tr w:rsidR="001A3CB0" w:rsidRPr="00CB56EC" w14:paraId="73856DF8" w14:textId="77777777" w:rsidTr="001A3CB0">
        <w:trPr>
          <w:trHeight w:hRule="exact" w:val="227"/>
        </w:trPr>
        <w:tc>
          <w:tcPr>
            <w:tcW w:w="5322" w:type="dxa"/>
            <w:shd w:val="clear" w:color="auto" w:fill="auto"/>
            <w:vAlign w:val="bottom"/>
            <w:hideMark/>
          </w:tcPr>
          <w:p w14:paraId="55108B46" w14:textId="77777777" w:rsidR="001A3CB0" w:rsidRPr="00CB56EC" w:rsidRDefault="001A3CB0" w:rsidP="001A3CB0">
            <w:pPr>
              <w:ind w:firstLine="113"/>
              <w:rPr>
                <w:sz w:val="18"/>
                <w:szCs w:val="18"/>
                <w:lang w:eastAsia="tr-TR"/>
              </w:rPr>
            </w:pPr>
            <w:r w:rsidRPr="00CB56EC">
              <w:rPr>
                <w:sz w:val="18"/>
                <w:szCs w:val="18"/>
                <w:lang w:eastAsia="tr-TR"/>
              </w:rPr>
              <w:t>Taksitli</w:t>
            </w:r>
          </w:p>
        </w:tc>
        <w:tc>
          <w:tcPr>
            <w:tcW w:w="1306" w:type="dxa"/>
            <w:shd w:val="clear" w:color="auto" w:fill="auto"/>
            <w:vAlign w:val="bottom"/>
            <w:hideMark/>
          </w:tcPr>
          <w:p w14:paraId="76BBDA63" w14:textId="2C3D58D5" w:rsidR="001A3CB0" w:rsidRPr="001A3CB0" w:rsidRDefault="001A3CB0" w:rsidP="001A3CB0">
            <w:pPr>
              <w:jc w:val="right"/>
              <w:rPr>
                <w:sz w:val="18"/>
                <w:szCs w:val="16"/>
                <w:lang w:eastAsia="tr-TR"/>
              </w:rPr>
            </w:pPr>
            <w:r w:rsidRPr="0099071B">
              <w:rPr>
                <w:sz w:val="18"/>
                <w:szCs w:val="16"/>
                <w:lang w:eastAsia="tr-TR"/>
              </w:rPr>
              <w:t>8</w:t>
            </w:r>
          </w:p>
        </w:tc>
        <w:tc>
          <w:tcPr>
            <w:tcW w:w="1307" w:type="dxa"/>
            <w:shd w:val="clear" w:color="auto" w:fill="auto"/>
            <w:vAlign w:val="bottom"/>
            <w:hideMark/>
          </w:tcPr>
          <w:p w14:paraId="1FB5FFA1" w14:textId="4B601A0B" w:rsidR="001A3CB0" w:rsidRPr="001A3CB0"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241C7A1D" w14:textId="20783351" w:rsidR="001A3CB0" w:rsidRPr="001A3CB0" w:rsidRDefault="001A3CB0" w:rsidP="001A3CB0">
            <w:pPr>
              <w:jc w:val="right"/>
              <w:rPr>
                <w:sz w:val="18"/>
                <w:szCs w:val="16"/>
                <w:lang w:eastAsia="tr-TR"/>
              </w:rPr>
            </w:pPr>
            <w:r w:rsidRPr="0099071B">
              <w:rPr>
                <w:sz w:val="18"/>
                <w:szCs w:val="16"/>
                <w:lang w:eastAsia="tr-TR"/>
              </w:rPr>
              <w:t>8</w:t>
            </w:r>
          </w:p>
        </w:tc>
      </w:tr>
      <w:tr w:rsidR="001A3CB0" w:rsidRPr="00CB56EC" w14:paraId="2A4FECCD" w14:textId="77777777" w:rsidTr="001A3CB0">
        <w:trPr>
          <w:trHeight w:hRule="exact" w:val="227"/>
        </w:trPr>
        <w:tc>
          <w:tcPr>
            <w:tcW w:w="5322" w:type="dxa"/>
            <w:shd w:val="clear" w:color="auto" w:fill="auto"/>
            <w:vAlign w:val="bottom"/>
            <w:hideMark/>
          </w:tcPr>
          <w:p w14:paraId="60D8AF37" w14:textId="77777777" w:rsidR="001A3CB0" w:rsidRPr="00CB56EC" w:rsidRDefault="001A3CB0" w:rsidP="001A3CB0">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73C6AF03" w14:textId="70B4A266" w:rsidR="001A3CB0" w:rsidRPr="001A3CB0" w:rsidRDefault="001A3CB0" w:rsidP="001A3CB0">
            <w:pPr>
              <w:jc w:val="right"/>
              <w:rPr>
                <w:sz w:val="18"/>
                <w:szCs w:val="16"/>
                <w:lang w:eastAsia="tr-TR"/>
              </w:rPr>
            </w:pPr>
            <w:r w:rsidRPr="0099071B">
              <w:rPr>
                <w:sz w:val="18"/>
                <w:szCs w:val="16"/>
                <w:lang w:eastAsia="tr-TR"/>
              </w:rPr>
              <w:t>14,271</w:t>
            </w:r>
          </w:p>
        </w:tc>
        <w:tc>
          <w:tcPr>
            <w:tcW w:w="1307" w:type="dxa"/>
            <w:shd w:val="clear" w:color="auto" w:fill="auto"/>
            <w:vAlign w:val="bottom"/>
            <w:hideMark/>
          </w:tcPr>
          <w:p w14:paraId="283504B8" w14:textId="5E80CE12" w:rsidR="001A3CB0" w:rsidRPr="001A3CB0"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1502DFC9" w14:textId="3CBB09A9" w:rsidR="001A3CB0" w:rsidRPr="001A3CB0" w:rsidRDefault="001A3CB0" w:rsidP="001A3CB0">
            <w:pPr>
              <w:jc w:val="right"/>
              <w:rPr>
                <w:sz w:val="18"/>
                <w:szCs w:val="16"/>
                <w:lang w:eastAsia="tr-TR"/>
              </w:rPr>
            </w:pPr>
            <w:r w:rsidRPr="0099071B">
              <w:rPr>
                <w:sz w:val="18"/>
                <w:szCs w:val="16"/>
                <w:lang w:eastAsia="tr-TR"/>
              </w:rPr>
              <w:t>14,271</w:t>
            </w:r>
          </w:p>
        </w:tc>
      </w:tr>
      <w:tr w:rsidR="001A3CB0" w:rsidRPr="001A3CB0" w14:paraId="799B27A1" w14:textId="77777777" w:rsidTr="001A3CB0">
        <w:trPr>
          <w:trHeight w:hRule="exact" w:val="227"/>
        </w:trPr>
        <w:tc>
          <w:tcPr>
            <w:tcW w:w="5322" w:type="dxa"/>
            <w:shd w:val="clear" w:color="auto" w:fill="auto"/>
            <w:vAlign w:val="bottom"/>
            <w:hideMark/>
          </w:tcPr>
          <w:p w14:paraId="573C3296" w14:textId="4DC11E1C" w:rsidR="001A3CB0" w:rsidRPr="001A3CB0" w:rsidRDefault="001A3CB0" w:rsidP="001A3CB0">
            <w:pPr>
              <w:rPr>
                <w:b/>
                <w:bCs/>
                <w:sz w:val="18"/>
                <w:szCs w:val="18"/>
                <w:lang w:eastAsia="tr-TR"/>
              </w:rPr>
            </w:pPr>
            <w:r w:rsidRPr="001A3CB0">
              <w:rPr>
                <w:b/>
                <w:bCs/>
                <w:sz w:val="18"/>
                <w:szCs w:val="18"/>
                <w:lang w:eastAsia="tr-TR"/>
              </w:rPr>
              <w:t>Kurumsal Kredi Kartları-YP</w:t>
            </w:r>
          </w:p>
        </w:tc>
        <w:tc>
          <w:tcPr>
            <w:tcW w:w="1306" w:type="dxa"/>
            <w:shd w:val="clear" w:color="auto" w:fill="auto"/>
            <w:vAlign w:val="bottom"/>
            <w:hideMark/>
          </w:tcPr>
          <w:p w14:paraId="3B6D9496" w14:textId="1C133123" w:rsidR="001A3CB0" w:rsidRPr="001A3CB0" w:rsidRDefault="001A3CB0" w:rsidP="001A3CB0">
            <w:pPr>
              <w:jc w:val="right"/>
              <w:rPr>
                <w:b/>
                <w:bCs/>
                <w:sz w:val="18"/>
                <w:szCs w:val="16"/>
                <w:lang w:eastAsia="tr-TR"/>
              </w:rPr>
            </w:pPr>
            <w:r w:rsidRPr="001A3CB0">
              <w:rPr>
                <w:b/>
                <w:bCs/>
                <w:sz w:val="18"/>
                <w:szCs w:val="16"/>
                <w:lang w:eastAsia="tr-TR"/>
              </w:rPr>
              <w:t>-</w:t>
            </w:r>
          </w:p>
        </w:tc>
        <w:tc>
          <w:tcPr>
            <w:tcW w:w="1307" w:type="dxa"/>
            <w:shd w:val="clear" w:color="auto" w:fill="auto"/>
            <w:vAlign w:val="bottom"/>
            <w:hideMark/>
          </w:tcPr>
          <w:p w14:paraId="75EA0E23" w14:textId="637DE189" w:rsidR="001A3CB0" w:rsidRPr="001A3CB0" w:rsidRDefault="001A3CB0" w:rsidP="001A3CB0">
            <w:pPr>
              <w:jc w:val="right"/>
              <w:rPr>
                <w:b/>
                <w:bCs/>
                <w:sz w:val="18"/>
                <w:szCs w:val="16"/>
                <w:lang w:eastAsia="tr-TR"/>
              </w:rPr>
            </w:pPr>
            <w:r w:rsidRPr="001A3CB0">
              <w:rPr>
                <w:b/>
                <w:bCs/>
                <w:sz w:val="18"/>
                <w:szCs w:val="16"/>
                <w:lang w:eastAsia="tr-TR"/>
              </w:rPr>
              <w:t>-</w:t>
            </w:r>
          </w:p>
        </w:tc>
        <w:tc>
          <w:tcPr>
            <w:tcW w:w="1307" w:type="dxa"/>
            <w:shd w:val="clear" w:color="auto" w:fill="auto"/>
            <w:vAlign w:val="bottom"/>
            <w:hideMark/>
          </w:tcPr>
          <w:p w14:paraId="2F2D5824" w14:textId="587A42E0" w:rsidR="001A3CB0" w:rsidRPr="001A3CB0" w:rsidRDefault="001A3CB0" w:rsidP="001A3CB0">
            <w:pPr>
              <w:jc w:val="right"/>
              <w:rPr>
                <w:b/>
                <w:bCs/>
                <w:sz w:val="18"/>
                <w:szCs w:val="16"/>
                <w:lang w:eastAsia="tr-TR"/>
              </w:rPr>
            </w:pPr>
            <w:r w:rsidRPr="001A3CB0">
              <w:rPr>
                <w:b/>
                <w:bCs/>
                <w:sz w:val="18"/>
                <w:szCs w:val="16"/>
                <w:lang w:eastAsia="tr-TR"/>
              </w:rPr>
              <w:t>-</w:t>
            </w:r>
          </w:p>
        </w:tc>
      </w:tr>
      <w:tr w:rsidR="001A3CB0" w:rsidRPr="00CB56EC" w14:paraId="4237B00E" w14:textId="77777777" w:rsidTr="001A3CB0">
        <w:trPr>
          <w:trHeight w:hRule="exact" w:val="227"/>
        </w:trPr>
        <w:tc>
          <w:tcPr>
            <w:tcW w:w="5322" w:type="dxa"/>
            <w:shd w:val="clear" w:color="auto" w:fill="auto"/>
            <w:vAlign w:val="bottom"/>
            <w:hideMark/>
          </w:tcPr>
          <w:p w14:paraId="504C416D" w14:textId="77777777" w:rsidR="001A3CB0" w:rsidRPr="00CB56EC" w:rsidRDefault="001A3CB0" w:rsidP="001A3CB0">
            <w:pPr>
              <w:ind w:firstLine="113"/>
              <w:rPr>
                <w:sz w:val="18"/>
                <w:szCs w:val="18"/>
                <w:lang w:eastAsia="tr-TR"/>
              </w:rPr>
            </w:pPr>
            <w:r w:rsidRPr="00CB56EC">
              <w:rPr>
                <w:sz w:val="18"/>
                <w:szCs w:val="18"/>
                <w:lang w:eastAsia="tr-TR"/>
              </w:rPr>
              <w:t>Taksitli</w:t>
            </w:r>
          </w:p>
        </w:tc>
        <w:tc>
          <w:tcPr>
            <w:tcW w:w="1306" w:type="dxa"/>
            <w:shd w:val="clear" w:color="auto" w:fill="auto"/>
            <w:vAlign w:val="bottom"/>
            <w:hideMark/>
          </w:tcPr>
          <w:p w14:paraId="1876C8D8" w14:textId="5871B64E" w:rsidR="001A3CB0" w:rsidRPr="001A3CB0"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2003BC92" w14:textId="48643DE5" w:rsidR="001A3CB0" w:rsidRPr="001A3CB0"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4A65E60F" w14:textId="57F8F570" w:rsidR="001A3CB0" w:rsidRPr="001A3CB0" w:rsidRDefault="001A3CB0" w:rsidP="001A3CB0">
            <w:pPr>
              <w:jc w:val="right"/>
              <w:rPr>
                <w:sz w:val="18"/>
                <w:szCs w:val="16"/>
                <w:lang w:eastAsia="tr-TR"/>
              </w:rPr>
            </w:pPr>
            <w:r w:rsidRPr="001A3CB0">
              <w:rPr>
                <w:sz w:val="18"/>
                <w:szCs w:val="16"/>
                <w:lang w:eastAsia="tr-TR"/>
              </w:rPr>
              <w:t>-</w:t>
            </w:r>
          </w:p>
        </w:tc>
      </w:tr>
      <w:tr w:rsidR="001A3CB0" w:rsidRPr="00CB56EC" w14:paraId="7B51947E" w14:textId="77777777" w:rsidTr="001A3CB0">
        <w:trPr>
          <w:trHeight w:hRule="exact" w:val="227"/>
        </w:trPr>
        <w:tc>
          <w:tcPr>
            <w:tcW w:w="5322" w:type="dxa"/>
            <w:shd w:val="clear" w:color="auto" w:fill="auto"/>
            <w:vAlign w:val="bottom"/>
            <w:hideMark/>
          </w:tcPr>
          <w:p w14:paraId="6D69E46C" w14:textId="77777777" w:rsidR="001A3CB0" w:rsidRPr="00CB56EC" w:rsidRDefault="001A3CB0" w:rsidP="001A3CB0">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126CED30" w14:textId="05CE7DC5" w:rsidR="001A3CB0" w:rsidRPr="001A3CB0"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77D3F7EA" w14:textId="02894E91" w:rsidR="001A3CB0" w:rsidRPr="001A3CB0" w:rsidRDefault="001A3CB0" w:rsidP="001A3CB0">
            <w:pPr>
              <w:jc w:val="right"/>
              <w:rPr>
                <w:sz w:val="18"/>
                <w:szCs w:val="16"/>
                <w:lang w:eastAsia="tr-TR"/>
              </w:rPr>
            </w:pPr>
            <w:r w:rsidRPr="001A3CB0">
              <w:rPr>
                <w:sz w:val="18"/>
                <w:szCs w:val="16"/>
                <w:lang w:eastAsia="tr-TR"/>
              </w:rPr>
              <w:t>-</w:t>
            </w:r>
          </w:p>
        </w:tc>
        <w:tc>
          <w:tcPr>
            <w:tcW w:w="1307" w:type="dxa"/>
            <w:shd w:val="clear" w:color="auto" w:fill="auto"/>
            <w:vAlign w:val="bottom"/>
            <w:hideMark/>
          </w:tcPr>
          <w:p w14:paraId="19DAD607" w14:textId="23A882B0" w:rsidR="001A3CB0" w:rsidRPr="001A3CB0" w:rsidRDefault="001A3CB0" w:rsidP="001A3CB0">
            <w:pPr>
              <w:jc w:val="right"/>
              <w:rPr>
                <w:sz w:val="18"/>
                <w:szCs w:val="16"/>
                <w:lang w:eastAsia="tr-TR"/>
              </w:rPr>
            </w:pPr>
            <w:r w:rsidRPr="001A3CB0">
              <w:rPr>
                <w:sz w:val="18"/>
                <w:szCs w:val="16"/>
                <w:lang w:eastAsia="tr-TR"/>
              </w:rPr>
              <w:t>-</w:t>
            </w:r>
          </w:p>
        </w:tc>
      </w:tr>
      <w:tr w:rsidR="001A3CB0" w:rsidRPr="001A3CB0" w14:paraId="6E3DA20D" w14:textId="77777777" w:rsidTr="001A3CB0">
        <w:trPr>
          <w:trHeight w:hRule="exact" w:val="227"/>
        </w:trPr>
        <w:tc>
          <w:tcPr>
            <w:tcW w:w="5322" w:type="dxa"/>
            <w:shd w:val="clear" w:color="auto" w:fill="auto"/>
            <w:vAlign w:val="bottom"/>
            <w:hideMark/>
          </w:tcPr>
          <w:p w14:paraId="45232C35" w14:textId="5EEEC3C1" w:rsidR="001A3CB0" w:rsidRPr="001A3CB0" w:rsidRDefault="001A3CB0" w:rsidP="001A3CB0">
            <w:pPr>
              <w:rPr>
                <w:b/>
                <w:bCs/>
                <w:sz w:val="18"/>
                <w:szCs w:val="18"/>
                <w:lang w:eastAsia="tr-TR"/>
              </w:rPr>
            </w:pPr>
            <w:r w:rsidRPr="001A3CB0">
              <w:rPr>
                <w:b/>
                <w:bCs/>
                <w:sz w:val="18"/>
                <w:szCs w:val="18"/>
                <w:lang w:eastAsia="tr-TR"/>
              </w:rPr>
              <w:t>Kredili Mevduat Hesabı-TP (Tüzel Kişi)</w:t>
            </w:r>
          </w:p>
        </w:tc>
        <w:tc>
          <w:tcPr>
            <w:tcW w:w="1306" w:type="dxa"/>
            <w:shd w:val="clear" w:color="auto" w:fill="auto"/>
            <w:vAlign w:val="bottom"/>
            <w:hideMark/>
          </w:tcPr>
          <w:p w14:paraId="7163C84A" w14:textId="2A93CB3E" w:rsidR="001A3CB0" w:rsidRPr="001A3CB0" w:rsidRDefault="001A3CB0" w:rsidP="001A3CB0">
            <w:pPr>
              <w:jc w:val="right"/>
              <w:rPr>
                <w:b/>
                <w:bCs/>
                <w:sz w:val="18"/>
                <w:szCs w:val="16"/>
                <w:lang w:eastAsia="tr-TR"/>
              </w:rPr>
            </w:pPr>
            <w:r w:rsidRPr="001A3CB0">
              <w:rPr>
                <w:b/>
                <w:bCs/>
                <w:sz w:val="18"/>
                <w:szCs w:val="16"/>
                <w:lang w:eastAsia="tr-TR"/>
              </w:rPr>
              <w:t>-</w:t>
            </w:r>
          </w:p>
        </w:tc>
        <w:tc>
          <w:tcPr>
            <w:tcW w:w="1307" w:type="dxa"/>
            <w:shd w:val="clear" w:color="auto" w:fill="auto"/>
            <w:vAlign w:val="bottom"/>
            <w:hideMark/>
          </w:tcPr>
          <w:p w14:paraId="1C07B353" w14:textId="37D241B6" w:rsidR="001A3CB0" w:rsidRPr="001A3CB0" w:rsidRDefault="001A3CB0" w:rsidP="001A3CB0">
            <w:pPr>
              <w:jc w:val="right"/>
              <w:rPr>
                <w:b/>
                <w:bCs/>
                <w:sz w:val="18"/>
                <w:szCs w:val="16"/>
                <w:lang w:eastAsia="tr-TR"/>
              </w:rPr>
            </w:pPr>
            <w:r w:rsidRPr="001A3CB0">
              <w:rPr>
                <w:b/>
                <w:bCs/>
                <w:sz w:val="18"/>
                <w:szCs w:val="16"/>
                <w:lang w:eastAsia="tr-TR"/>
              </w:rPr>
              <w:t>-</w:t>
            </w:r>
          </w:p>
        </w:tc>
        <w:tc>
          <w:tcPr>
            <w:tcW w:w="1307" w:type="dxa"/>
            <w:shd w:val="clear" w:color="auto" w:fill="auto"/>
            <w:vAlign w:val="bottom"/>
            <w:hideMark/>
          </w:tcPr>
          <w:p w14:paraId="6E77351E" w14:textId="7BE97ABC" w:rsidR="001A3CB0" w:rsidRPr="001A3CB0" w:rsidRDefault="001A3CB0" w:rsidP="001A3CB0">
            <w:pPr>
              <w:jc w:val="right"/>
              <w:rPr>
                <w:b/>
                <w:bCs/>
                <w:sz w:val="18"/>
                <w:szCs w:val="16"/>
                <w:lang w:eastAsia="tr-TR"/>
              </w:rPr>
            </w:pPr>
            <w:r w:rsidRPr="001A3CB0">
              <w:rPr>
                <w:b/>
                <w:bCs/>
                <w:sz w:val="18"/>
                <w:szCs w:val="16"/>
                <w:lang w:eastAsia="tr-TR"/>
              </w:rPr>
              <w:t>-</w:t>
            </w:r>
          </w:p>
        </w:tc>
      </w:tr>
      <w:tr w:rsidR="001A3CB0" w:rsidRPr="001A3CB0" w14:paraId="19A5169C" w14:textId="77777777" w:rsidTr="001A3CB0">
        <w:trPr>
          <w:trHeight w:hRule="exact" w:val="227"/>
        </w:trPr>
        <w:tc>
          <w:tcPr>
            <w:tcW w:w="5322" w:type="dxa"/>
            <w:shd w:val="clear" w:color="auto" w:fill="auto"/>
            <w:vAlign w:val="bottom"/>
            <w:hideMark/>
          </w:tcPr>
          <w:p w14:paraId="4D7ECB20" w14:textId="2FAF378C" w:rsidR="001A3CB0" w:rsidRPr="001A3CB0" w:rsidRDefault="001A3CB0" w:rsidP="001A3CB0">
            <w:pPr>
              <w:rPr>
                <w:b/>
                <w:bCs/>
                <w:sz w:val="18"/>
                <w:szCs w:val="18"/>
                <w:lang w:eastAsia="tr-TR"/>
              </w:rPr>
            </w:pPr>
            <w:r w:rsidRPr="001A3CB0">
              <w:rPr>
                <w:b/>
                <w:bCs/>
                <w:sz w:val="18"/>
                <w:szCs w:val="18"/>
                <w:lang w:eastAsia="tr-TR"/>
              </w:rPr>
              <w:t>Kredili Mevduat Hesabı-YP (Tüzel Kişi)</w:t>
            </w:r>
          </w:p>
        </w:tc>
        <w:tc>
          <w:tcPr>
            <w:tcW w:w="1306" w:type="dxa"/>
            <w:shd w:val="clear" w:color="auto" w:fill="auto"/>
            <w:vAlign w:val="bottom"/>
            <w:hideMark/>
          </w:tcPr>
          <w:p w14:paraId="144374F4" w14:textId="43285B75" w:rsidR="001A3CB0" w:rsidRPr="001A3CB0" w:rsidRDefault="001A3CB0" w:rsidP="001A3CB0">
            <w:pPr>
              <w:jc w:val="right"/>
              <w:rPr>
                <w:b/>
                <w:bCs/>
                <w:sz w:val="18"/>
                <w:szCs w:val="16"/>
                <w:lang w:eastAsia="tr-TR"/>
              </w:rPr>
            </w:pPr>
            <w:r w:rsidRPr="001A3CB0">
              <w:rPr>
                <w:b/>
                <w:bCs/>
                <w:sz w:val="18"/>
                <w:szCs w:val="16"/>
                <w:lang w:eastAsia="tr-TR"/>
              </w:rPr>
              <w:t>-</w:t>
            </w:r>
          </w:p>
        </w:tc>
        <w:tc>
          <w:tcPr>
            <w:tcW w:w="1307" w:type="dxa"/>
            <w:shd w:val="clear" w:color="auto" w:fill="auto"/>
            <w:vAlign w:val="bottom"/>
            <w:hideMark/>
          </w:tcPr>
          <w:p w14:paraId="7AEA5E73" w14:textId="6154BCBC" w:rsidR="001A3CB0" w:rsidRPr="001A3CB0" w:rsidRDefault="001A3CB0" w:rsidP="001A3CB0">
            <w:pPr>
              <w:jc w:val="right"/>
              <w:rPr>
                <w:b/>
                <w:bCs/>
                <w:sz w:val="18"/>
                <w:szCs w:val="16"/>
                <w:lang w:eastAsia="tr-TR"/>
              </w:rPr>
            </w:pPr>
            <w:r w:rsidRPr="001A3CB0">
              <w:rPr>
                <w:b/>
                <w:bCs/>
                <w:sz w:val="18"/>
                <w:szCs w:val="16"/>
                <w:lang w:eastAsia="tr-TR"/>
              </w:rPr>
              <w:t>-</w:t>
            </w:r>
          </w:p>
        </w:tc>
        <w:tc>
          <w:tcPr>
            <w:tcW w:w="1307" w:type="dxa"/>
            <w:shd w:val="clear" w:color="auto" w:fill="auto"/>
            <w:vAlign w:val="bottom"/>
            <w:hideMark/>
          </w:tcPr>
          <w:p w14:paraId="0C364942" w14:textId="5235EC16" w:rsidR="001A3CB0" w:rsidRPr="001A3CB0" w:rsidRDefault="001A3CB0" w:rsidP="001A3CB0">
            <w:pPr>
              <w:jc w:val="right"/>
              <w:rPr>
                <w:b/>
                <w:bCs/>
                <w:sz w:val="18"/>
                <w:szCs w:val="16"/>
                <w:lang w:eastAsia="tr-TR"/>
              </w:rPr>
            </w:pPr>
            <w:r w:rsidRPr="001A3CB0">
              <w:rPr>
                <w:b/>
                <w:bCs/>
                <w:sz w:val="18"/>
                <w:szCs w:val="16"/>
                <w:lang w:eastAsia="tr-TR"/>
              </w:rPr>
              <w:t>-</w:t>
            </w:r>
          </w:p>
        </w:tc>
      </w:tr>
      <w:tr w:rsidR="001A3CB0" w:rsidRPr="001A3CB0" w14:paraId="06128396" w14:textId="77777777" w:rsidTr="001A3CB0">
        <w:trPr>
          <w:trHeight w:hRule="exact" w:val="227"/>
        </w:trPr>
        <w:tc>
          <w:tcPr>
            <w:tcW w:w="5322" w:type="dxa"/>
            <w:shd w:val="clear" w:color="auto" w:fill="auto"/>
            <w:vAlign w:val="bottom"/>
            <w:hideMark/>
          </w:tcPr>
          <w:p w14:paraId="6D6129E6" w14:textId="77777777" w:rsidR="001A3CB0" w:rsidRPr="001A3CB0" w:rsidRDefault="001A3CB0" w:rsidP="001A3CB0">
            <w:pPr>
              <w:rPr>
                <w:b/>
                <w:bCs/>
                <w:sz w:val="18"/>
                <w:szCs w:val="18"/>
                <w:lang w:eastAsia="tr-TR"/>
              </w:rPr>
            </w:pPr>
            <w:r w:rsidRPr="001A3CB0">
              <w:rPr>
                <w:b/>
                <w:bCs/>
                <w:sz w:val="18"/>
                <w:szCs w:val="18"/>
                <w:lang w:eastAsia="tr-TR"/>
              </w:rPr>
              <w:t>Toplam</w:t>
            </w:r>
          </w:p>
        </w:tc>
        <w:tc>
          <w:tcPr>
            <w:tcW w:w="1306" w:type="dxa"/>
            <w:shd w:val="clear" w:color="auto" w:fill="auto"/>
            <w:vAlign w:val="bottom"/>
            <w:hideMark/>
          </w:tcPr>
          <w:p w14:paraId="4391447B" w14:textId="482856E0" w:rsidR="001A3CB0" w:rsidRPr="001A3CB0" w:rsidRDefault="001A3CB0" w:rsidP="001A3CB0">
            <w:pPr>
              <w:jc w:val="right"/>
              <w:rPr>
                <w:b/>
                <w:bCs/>
                <w:sz w:val="18"/>
                <w:szCs w:val="16"/>
                <w:lang w:eastAsia="tr-TR"/>
              </w:rPr>
            </w:pPr>
            <w:r w:rsidRPr="0099071B">
              <w:rPr>
                <w:b/>
                <w:bCs/>
                <w:sz w:val="18"/>
                <w:szCs w:val="16"/>
                <w:lang w:eastAsia="tr-TR"/>
              </w:rPr>
              <w:t>14,279</w:t>
            </w:r>
          </w:p>
        </w:tc>
        <w:tc>
          <w:tcPr>
            <w:tcW w:w="1307" w:type="dxa"/>
            <w:shd w:val="clear" w:color="auto" w:fill="auto"/>
            <w:vAlign w:val="bottom"/>
            <w:hideMark/>
          </w:tcPr>
          <w:p w14:paraId="36FCFA20" w14:textId="76B003A7" w:rsidR="001A3CB0" w:rsidRPr="001A3CB0" w:rsidRDefault="001A3CB0" w:rsidP="001A3CB0">
            <w:pPr>
              <w:jc w:val="right"/>
              <w:rPr>
                <w:b/>
                <w:bCs/>
                <w:sz w:val="18"/>
                <w:szCs w:val="16"/>
                <w:lang w:eastAsia="tr-TR"/>
              </w:rPr>
            </w:pPr>
            <w:r w:rsidRPr="001A3CB0">
              <w:rPr>
                <w:b/>
                <w:bCs/>
                <w:sz w:val="18"/>
                <w:szCs w:val="16"/>
                <w:lang w:eastAsia="tr-TR"/>
              </w:rPr>
              <w:t>-</w:t>
            </w:r>
          </w:p>
        </w:tc>
        <w:tc>
          <w:tcPr>
            <w:tcW w:w="1307" w:type="dxa"/>
            <w:shd w:val="clear" w:color="auto" w:fill="auto"/>
            <w:vAlign w:val="bottom"/>
            <w:hideMark/>
          </w:tcPr>
          <w:p w14:paraId="2214767E" w14:textId="79212A3A" w:rsidR="001A3CB0" w:rsidRPr="001A3CB0" w:rsidRDefault="001A3CB0" w:rsidP="001A3CB0">
            <w:pPr>
              <w:jc w:val="right"/>
              <w:rPr>
                <w:b/>
                <w:bCs/>
                <w:sz w:val="18"/>
                <w:szCs w:val="16"/>
                <w:lang w:eastAsia="tr-TR"/>
              </w:rPr>
            </w:pPr>
            <w:r w:rsidRPr="0099071B">
              <w:rPr>
                <w:b/>
                <w:bCs/>
                <w:sz w:val="18"/>
                <w:szCs w:val="16"/>
                <w:lang w:eastAsia="tr-TR"/>
              </w:rPr>
              <w:t>14,279</w:t>
            </w:r>
          </w:p>
        </w:tc>
      </w:tr>
    </w:tbl>
    <w:p w14:paraId="42530419" w14:textId="77777777" w:rsidR="007A622C" w:rsidRPr="00582225" w:rsidRDefault="007A622C">
      <w:pPr>
        <w:rPr>
          <w:sz w:val="12"/>
          <w:szCs w:val="12"/>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322"/>
        <w:gridCol w:w="1306"/>
        <w:gridCol w:w="1307"/>
        <w:gridCol w:w="1307"/>
      </w:tblGrid>
      <w:tr w:rsidR="007A622C" w:rsidRPr="00CB56EC" w14:paraId="0AE83901" w14:textId="77777777" w:rsidTr="00392B14">
        <w:trPr>
          <w:trHeight w:hRule="exact" w:val="454"/>
        </w:trPr>
        <w:tc>
          <w:tcPr>
            <w:tcW w:w="5322" w:type="dxa"/>
            <w:shd w:val="clear" w:color="auto" w:fill="auto"/>
            <w:vAlign w:val="center"/>
            <w:hideMark/>
          </w:tcPr>
          <w:p w14:paraId="22832EE7" w14:textId="77777777" w:rsidR="007A622C" w:rsidRPr="00CB56EC" w:rsidRDefault="007A622C" w:rsidP="007A622C">
            <w:pPr>
              <w:jc w:val="both"/>
              <w:rPr>
                <w:b/>
                <w:bCs/>
                <w:sz w:val="18"/>
                <w:szCs w:val="18"/>
                <w:lang w:eastAsia="tr-TR"/>
              </w:rPr>
            </w:pPr>
            <w:r w:rsidRPr="00CB56EC">
              <w:rPr>
                <w:b/>
                <w:bCs/>
                <w:sz w:val="18"/>
                <w:szCs w:val="18"/>
                <w:lang w:eastAsia="tr-TR"/>
              </w:rPr>
              <w:t>Önceki Dönem</w:t>
            </w:r>
          </w:p>
        </w:tc>
        <w:tc>
          <w:tcPr>
            <w:tcW w:w="1306" w:type="dxa"/>
            <w:shd w:val="clear" w:color="auto" w:fill="auto"/>
            <w:vAlign w:val="bottom"/>
            <w:hideMark/>
          </w:tcPr>
          <w:p w14:paraId="1DAB121C" w14:textId="77777777" w:rsidR="007A622C" w:rsidRPr="00CB56EC" w:rsidRDefault="007A622C" w:rsidP="00392B14">
            <w:pPr>
              <w:jc w:val="right"/>
              <w:rPr>
                <w:b/>
                <w:bCs/>
                <w:sz w:val="18"/>
                <w:szCs w:val="18"/>
                <w:lang w:eastAsia="tr-TR"/>
              </w:rPr>
            </w:pPr>
            <w:r w:rsidRPr="00CB56EC">
              <w:rPr>
                <w:b/>
                <w:bCs/>
                <w:sz w:val="18"/>
                <w:szCs w:val="18"/>
                <w:lang w:eastAsia="tr-TR"/>
              </w:rPr>
              <w:t xml:space="preserve">Kısa </w:t>
            </w:r>
          </w:p>
          <w:p w14:paraId="46E28CDF" w14:textId="77777777" w:rsidR="007A622C" w:rsidRPr="00CB56EC" w:rsidRDefault="007A622C" w:rsidP="00392B14">
            <w:pPr>
              <w:jc w:val="right"/>
              <w:rPr>
                <w:b/>
                <w:bCs/>
                <w:sz w:val="18"/>
                <w:szCs w:val="18"/>
                <w:lang w:eastAsia="tr-TR"/>
              </w:rPr>
            </w:pPr>
            <w:r w:rsidRPr="00CB56EC">
              <w:rPr>
                <w:b/>
                <w:bCs/>
                <w:sz w:val="18"/>
                <w:szCs w:val="18"/>
                <w:lang w:eastAsia="tr-TR"/>
              </w:rPr>
              <w:t>Vadeli</w:t>
            </w:r>
          </w:p>
        </w:tc>
        <w:tc>
          <w:tcPr>
            <w:tcW w:w="1307" w:type="dxa"/>
            <w:shd w:val="clear" w:color="auto" w:fill="auto"/>
            <w:vAlign w:val="bottom"/>
            <w:hideMark/>
          </w:tcPr>
          <w:p w14:paraId="7C431289" w14:textId="77777777" w:rsidR="007A622C" w:rsidRPr="00CB56EC" w:rsidRDefault="007A622C" w:rsidP="00392B14">
            <w:pPr>
              <w:jc w:val="right"/>
              <w:rPr>
                <w:b/>
                <w:bCs/>
                <w:sz w:val="18"/>
                <w:szCs w:val="18"/>
                <w:lang w:eastAsia="tr-TR"/>
              </w:rPr>
            </w:pPr>
            <w:r w:rsidRPr="00CB56EC">
              <w:rPr>
                <w:b/>
                <w:bCs/>
                <w:sz w:val="18"/>
                <w:szCs w:val="18"/>
                <w:lang w:eastAsia="tr-TR"/>
              </w:rPr>
              <w:t xml:space="preserve">Orta ve </w:t>
            </w:r>
          </w:p>
          <w:p w14:paraId="342B1592" w14:textId="77777777" w:rsidR="007A622C" w:rsidRPr="00CB56EC" w:rsidRDefault="007A622C" w:rsidP="00392B14">
            <w:pPr>
              <w:jc w:val="right"/>
              <w:rPr>
                <w:b/>
                <w:bCs/>
                <w:sz w:val="18"/>
                <w:szCs w:val="18"/>
                <w:lang w:eastAsia="tr-TR"/>
              </w:rPr>
            </w:pPr>
            <w:r w:rsidRPr="00CB56EC">
              <w:rPr>
                <w:b/>
                <w:bCs/>
                <w:sz w:val="18"/>
                <w:szCs w:val="18"/>
                <w:lang w:eastAsia="tr-TR"/>
              </w:rPr>
              <w:t>Uzun Vadeli</w:t>
            </w:r>
          </w:p>
        </w:tc>
        <w:tc>
          <w:tcPr>
            <w:tcW w:w="1307" w:type="dxa"/>
            <w:shd w:val="clear" w:color="auto" w:fill="auto"/>
            <w:vAlign w:val="bottom"/>
            <w:hideMark/>
          </w:tcPr>
          <w:p w14:paraId="73E748FE" w14:textId="77777777" w:rsidR="007A622C" w:rsidRPr="00CB56EC" w:rsidRDefault="007A622C" w:rsidP="00392B14">
            <w:pPr>
              <w:jc w:val="right"/>
              <w:rPr>
                <w:b/>
                <w:bCs/>
                <w:sz w:val="18"/>
                <w:szCs w:val="18"/>
                <w:lang w:eastAsia="tr-TR"/>
              </w:rPr>
            </w:pPr>
            <w:r w:rsidRPr="00CB56EC">
              <w:rPr>
                <w:b/>
                <w:bCs/>
                <w:sz w:val="18"/>
                <w:szCs w:val="18"/>
                <w:lang w:eastAsia="tr-TR"/>
              </w:rPr>
              <w:t>Toplam</w:t>
            </w:r>
          </w:p>
        </w:tc>
      </w:tr>
      <w:tr w:rsidR="0026174E" w:rsidRPr="007A622C" w14:paraId="64CB5908" w14:textId="77777777" w:rsidTr="00392B14">
        <w:trPr>
          <w:trHeight w:hRule="exact" w:val="227"/>
        </w:trPr>
        <w:tc>
          <w:tcPr>
            <w:tcW w:w="5322" w:type="dxa"/>
            <w:shd w:val="clear" w:color="auto" w:fill="auto"/>
            <w:vAlign w:val="bottom"/>
            <w:hideMark/>
          </w:tcPr>
          <w:p w14:paraId="09DF913E" w14:textId="77777777" w:rsidR="0026174E" w:rsidRPr="007A622C" w:rsidRDefault="0026174E" w:rsidP="0026174E">
            <w:pPr>
              <w:rPr>
                <w:b/>
                <w:bCs/>
                <w:sz w:val="18"/>
                <w:szCs w:val="18"/>
                <w:lang w:eastAsia="tr-TR"/>
              </w:rPr>
            </w:pPr>
            <w:r w:rsidRPr="007A622C">
              <w:rPr>
                <w:b/>
                <w:bCs/>
                <w:sz w:val="18"/>
                <w:szCs w:val="18"/>
                <w:lang w:eastAsia="tr-TR"/>
              </w:rPr>
              <w:t>Taksitli Ticari Krediler-TP</w:t>
            </w:r>
          </w:p>
        </w:tc>
        <w:tc>
          <w:tcPr>
            <w:tcW w:w="1306" w:type="dxa"/>
            <w:shd w:val="clear" w:color="auto" w:fill="auto"/>
            <w:vAlign w:val="bottom"/>
            <w:hideMark/>
          </w:tcPr>
          <w:p w14:paraId="60D39BA3" w14:textId="2A9349D0" w:rsidR="0026174E" w:rsidRPr="007A622C" w:rsidRDefault="0026174E" w:rsidP="0026174E">
            <w:pPr>
              <w:jc w:val="right"/>
              <w:rPr>
                <w:b/>
                <w:bCs/>
              </w:rPr>
            </w:pPr>
            <w:r w:rsidRPr="007A622C">
              <w:rPr>
                <w:b/>
                <w:bCs/>
                <w:sz w:val="18"/>
                <w:szCs w:val="16"/>
                <w:lang w:eastAsia="tr-TR"/>
              </w:rPr>
              <w:t>-</w:t>
            </w:r>
          </w:p>
        </w:tc>
        <w:tc>
          <w:tcPr>
            <w:tcW w:w="1307" w:type="dxa"/>
            <w:shd w:val="clear" w:color="auto" w:fill="auto"/>
            <w:vAlign w:val="bottom"/>
            <w:hideMark/>
          </w:tcPr>
          <w:p w14:paraId="3106AB2F" w14:textId="208A4F52" w:rsidR="0026174E" w:rsidRPr="007A622C" w:rsidRDefault="0026174E" w:rsidP="0026174E">
            <w:pPr>
              <w:jc w:val="right"/>
              <w:rPr>
                <w:b/>
                <w:bCs/>
              </w:rPr>
            </w:pPr>
            <w:r w:rsidRPr="007A622C">
              <w:rPr>
                <w:b/>
                <w:bCs/>
                <w:sz w:val="18"/>
                <w:szCs w:val="16"/>
                <w:lang w:eastAsia="tr-TR"/>
              </w:rPr>
              <w:t>-</w:t>
            </w:r>
          </w:p>
        </w:tc>
        <w:tc>
          <w:tcPr>
            <w:tcW w:w="1307" w:type="dxa"/>
            <w:shd w:val="clear" w:color="auto" w:fill="auto"/>
            <w:vAlign w:val="bottom"/>
            <w:hideMark/>
          </w:tcPr>
          <w:p w14:paraId="67E20449" w14:textId="46D14244" w:rsidR="0026174E" w:rsidRPr="007A622C" w:rsidRDefault="0026174E" w:rsidP="0026174E">
            <w:pPr>
              <w:jc w:val="right"/>
              <w:rPr>
                <w:b/>
                <w:bCs/>
              </w:rPr>
            </w:pPr>
            <w:r w:rsidRPr="007A622C">
              <w:rPr>
                <w:b/>
                <w:bCs/>
                <w:sz w:val="18"/>
                <w:szCs w:val="16"/>
                <w:lang w:eastAsia="tr-TR"/>
              </w:rPr>
              <w:t>-</w:t>
            </w:r>
          </w:p>
        </w:tc>
      </w:tr>
      <w:tr w:rsidR="0026174E" w:rsidRPr="00CB56EC" w14:paraId="5C0D4ADE" w14:textId="77777777" w:rsidTr="00392B14">
        <w:trPr>
          <w:trHeight w:hRule="exact" w:val="227"/>
        </w:trPr>
        <w:tc>
          <w:tcPr>
            <w:tcW w:w="5322" w:type="dxa"/>
            <w:shd w:val="clear" w:color="auto" w:fill="auto"/>
            <w:vAlign w:val="bottom"/>
            <w:hideMark/>
          </w:tcPr>
          <w:p w14:paraId="6823730D" w14:textId="77777777" w:rsidR="0026174E" w:rsidRPr="00CB56EC" w:rsidRDefault="0026174E" w:rsidP="0026174E">
            <w:pPr>
              <w:ind w:firstLine="113"/>
              <w:rPr>
                <w:sz w:val="18"/>
                <w:szCs w:val="18"/>
                <w:lang w:eastAsia="tr-TR"/>
              </w:rPr>
            </w:pPr>
            <w:r>
              <w:rPr>
                <w:sz w:val="18"/>
                <w:szCs w:val="18"/>
                <w:lang w:eastAsia="tr-TR"/>
              </w:rPr>
              <w:t>İşyeri</w:t>
            </w:r>
            <w:r w:rsidRPr="00CB56EC">
              <w:rPr>
                <w:sz w:val="18"/>
                <w:szCs w:val="18"/>
                <w:lang w:eastAsia="tr-TR"/>
              </w:rPr>
              <w:t xml:space="preserve"> Kredisi</w:t>
            </w:r>
          </w:p>
        </w:tc>
        <w:tc>
          <w:tcPr>
            <w:tcW w:w="1306" w:type="dxa"/>
            <w:shd w:val="clear" w:color="auto" w:fill="auto"/>
            <w:vAlign w:val="bottom"/>
            <w:hideMark/>
          </w:tcPr>
          <w:p w14:paraId="3301B02F" w14:textId="3431181A"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62D0DB94" w14:textId="0997ED90"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0184BB2C" w14:textId="135C6C32" w:rsidR="0026174E" w:rsidRPr="00CB56EC" w:rsidRDefault="0026174E" w:rsidP="0026174E">
            <w:pPr>
              <w:jc w:val="right"/>
            </w:pPr>
            <w:r w:rsidRPr="00CB56EC">
              <w:rPr>
                <w:sz w:val="18"/>
                <w:szCs w:val="16"/>
                <w:lang w:eastAsia="tr-TR"/>
              </w:rPr>
              <w:t>-</w:t>
            </w:r>
          </w:p>
        </w:tc>
      </w:tr>
      <w:tr w:rsidR="0026174E" w:rsidRPr="00CB56EC" w14:paraId="66D4E7C7" w14:textId="77777777" w:rsidTr="00392B14">
        <w:trPr>
          <w:trHeight w:hRule="exact" w:val="227"/>
        </w:trPr>
        <w:tc>
          <w:tcPr>
            <w:tcW w:w="5322" w:type="dxa"/>
            <w:shd w:val="clear" w:color="auto" w:fill="auto"/>
            <w:vAlign w:val="bottom"/>
            <w:hideMark/>
          </w:tcPr>
          <w:p w14:paraId="04FE1639" w14:textId="77777777" w:rsidR="0026174E" w:rsidRPr="00CB56EC" w:rsidRDefault="0026174E" w:rsidP="0026174E">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22A7330B" w14:textId="73DA4093"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035DF887" w14:textId="0110DC3C"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47140A1D" w14:textId="13D69B69" w:rsidR="0026174E" w:rsidRPr="00CB56EC" w:rsidRDefault="0026174E" w:rsidP="0026174E">
            <w:pPr>
              <w:jc w:val="right"/>
            </w:pPr>
            <w:r w:rsidRPr="00CB56EC">
              <w:rPr>
                <w:sz w:val="18"/>
                <w:szCs w:val="16"/>
                <w:lang w:eastAsia="tr-TR"/>
              </w:rPr>
              <w:t>-</w:t>
            </w:r>
          </w:p>
        </w:tc>
      </w:tr>
      <w:tr w:rsidR="0026174E" w:rsidRPr="00CB56EC" w14:paraId="5510C2CC" w14:textId="77777777" w:rsidTr="00392B14">
        <w:trPr>
          <w:trHeight w:hRule="exact" w:val="227"/>
        </w:trPr>
        <w:tc>
          <w:tcPr>
            <w:tcW w:w="5322" w:type="dxa"/>
            <w:shd w:val="clear" w:color="auto" w:fill="auto"/>
            <w:vAlign w:val="bottom"/>
            <w:hideMark/>
          </w:tcPr>
          <w:p w14:paraId="10CCB70E" w14:textId="77777777" w:rsidR="0026174E" w:rsidRPr="00CB56EC" w:rsidRDefault="0026174E" w:rsidP="0026174E">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18974DEF" w14:textId="596E0291" w:rsidR="0026174E" w:rsidRPr="00CB56EC" w:rsidRDefault="0026174E" w:rsidP="0026174E">
            <w:pPr>
              <w:jc w:val="right"/>
            </w:pPr>
            <w:r>
              <w:rPr>
                <w:sz w:val="18"/>
                <w:szCs w:val="16"/>
                <w:lang w:eastAsia="tr-TR"/>
              </w:rPr>
              <w:t>-</w:t>
            </w:r>
          </w:p>
        </w:tc>
        <w:tc>
          <w:tcPr>
            <w:tcW w:w="1307" w:type="dxa"/>
            <w:shd w:val="clear" w:color="auto" w:fill="auto"/>
            <w:vAlign w:val="bottom"/>
            <w:hideMark/>
          </w:tcPr>
          <w:p w14:paraId="7F9585FD" w14:textId="05C12CC9" w:rsidR="0026174E" w:rsidRPr="00CB56EC" w:rsidRDefault="0026174E" w:rsidP="0026174E">
            <w:pPr>
              <w:jc w:val="right"/>
            </w:pPr>
            <w:r>
              <w:rPr>
                <w:sz w:val="18"/>
                <w:szCs w:val="16"/>
                <w:lang w:eastAsia="tr-TR"/>
              </w:rPr>
              <w:t>-</w:t>
            </w:r>
          </w:p>
        </w:tc>
        <w:tc>
          <w:tcPr>
            <w:tcW w:w="1307" w:type="dxa"/>
            <w:shd w:val="clear" w:color="auto" w:fill="auto"/>
            <w:vAlign w:val="bottom"/>
            <w:hideMark/>
          </w:tcPr>
          <w:p w14:paraId="264235A5" w14:textId="48D9C8A4" w:rsidR="0026174E" w:rsidRPr="00CB56EC" w:rsidRDefault="0026174E" w:rsidP="0026174E">
            <w:pPr>
              <w:jc w:val="right"/>
            </w:pPr>
            <w:r>
              <w:rPr>
                <w:sz w:val="18"/>
                <w:szCs w:val="16"/>
                <w:lang w:eastAsia="tr-TR"/>
              </w:rPr>
              <w:t>-</w:t>
            </w:r>
          </w:p>
        </w:tc>
      </w:tr>
      <w:tr w:rsidR="0026174E" w:rsidRPr="00CB56EC" w14:paraId="708B8281" w14:textId="77777777" w:rsidTr="00392B14">
        <w:trPr>
          <w:trHeight w:hRule="exact" w:val="227"/>
        </w:trPr>
        <w:tc>
          <w:tcPr>
            <w:tcW w:w="5322" w:type="dxa"/>
            <w:shd w:val="clear" w:color="auto" w:fill="auto"/>
            <w:vAlign w:val="bottom"/>
            <w:hideMark/>
          </w:tcPr>
          <w:p w14:paraId="7F0DED5D" w14:textId="77777777" w:rsidR="0026174E" w:rsidRPr="00CB56EC" w:rsidRDefault="0026174E" w:rsidP="0026174E">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54580025" w14:textId="37505526"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4F0A72EB" w14:textId="5AD3368A"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5EE7754A" w14:textId="7DC39D96" w:rsidR="0026174E" w:rsidRPr="00CB56EC" w:rsidRDefault="0026174E" w:rsidP="0026174E">
            <w:pPr>
              <w:jc w:val="right"/>
            </w:pPr>
            <w:r w:rsidRPr="00CB56EC">
              <w:rPr>
                <w:sz w:val="18"/>
                <w:szCs w:val="16"/>
                <w:lang w:eastAsia="tr-TR"/>
              </w:rPr>
              <w:t>-</w:t>
            </w:r>
          </w:p>
        </w:tc>
      </w:tr>
      <w:tr w:rsidR="0026174E" w:rsidRPr="007A622C" w14:paraId="1AC944BA" w14:textId="77777777" w:rsidTr="00392B14">
        <w:trPr>
          <w:trHeight w:hRule="exact" w:val="227"/>
        </w:trPr>
        <w:tc>
          <w:tcPr>
            <w:tcW w:w="5322" w:type="dxa"/>
            <w:shd w:val="clear" w:color="auto" w:fill="auto"/>
            <w:vAlign w:val="bottom"/>
            <w:hideMark/>
          </w:tcPr>
          <w:p w14:paraId="331A7AE9" w14:textId="77777777" w:rsidR="0026174E" w:rsidRPr="007A622C" w:rsidRDefault="0026174E" w:rsidP="0026174E">
            <w:pPr>
              <w:rPr>
                <w:b/>
                <w:bCs/>
                <w:sz w:val="18"/>
                <w:szCs w:val="18"/>
                <w:lang w:eastAsia="tr-TR"/>
              </w:rPr>
            </w:pPr>
            <w:r w:rsidRPr="007A622C">
              <w:rPr>
                <w:b/>
                <w:bCs/>
                <w:sz w:val="18"/>
                <w:szCs w:val="18"/>
                <w:lang w:eastAsia="tr-TR"/>
              </w:rPr>
              <w:t>Taksitli Ticari Krediler-Dövize Endeksli</w:t>
            </w:r>
          </w:p>
        </w:tc>
        <w:tc>
          <w:tcPr>
            <w:tcW w:w="1306" w:type="dxa"/>
            <w:shd w:val="clear" w:color="auto" w:fill="auto"/>
            <w:vAlign w:val="bottom"/>
            <w:hideMark/>
          </w:tcPr>
          <w:p w14:paraId="19EA13CA" w14:textId="04DD357D" w:rsidR="0026174E" w:rsidRPr="007A622C" w:rsidRDefault="0026174E" w:rsidP="0026174E">
            <w:pPr>
              <w:jc w:val="right"/>
              <w:rPr>
                <w:b/>
                <w:bCs/>
              </w:rPr>
            </w:pPr>
            <w:r w:rsidRPr="007A622C">
              <w:rPr>
                <w:b/>
                <w:bCs/>
                <w:sz w:val="18"/>
                <w:szCs w:val="16"/>
                <w:lang w:eastAsia="tr-TR"/>
              </w:rPr>
              <w:t>-</w:t>
            </w:r>
          </w:p>
        </w:tc>
        <w:tc>
          <w:tcPr>
            <w:tcW w:w="1307" w:type="dxa"/>
            <w:shd w:val="clear" w:color="auto" w:fill="auto"/>
            <w:vAlign w:val="bottom"/>
            <w:hideMark/>
          </w:tcPr>
          <w:p w14:paraId="4405E960" w14:textId="4BA695AE" w:rsidR="0026174E" w:rsidRPr="007A622C" w:rsidRDefault="0026174E" w:rsidP="0026174E">
            <w:pPr>
              <w:jc w:val="right"/>
              <w:rPr>
                <w:b/>
                <w:bCs/>
              </w:rPr>
            </w:pPr>
            <w:r w:rsidRPr="007A622C">
              <w:rPr>
                <w:b/>
                <w:bCs/>
                <w:sz w:val="18"/>
                <w:szCs w:val="16"/>
                <w:lang w:eastAsia="tr-TR"/>
              </w:rPr>
              <w:t>-</w:t>
            </w:r>
          </w:p>
        </w:tc>
        <w:tc>
          <w:tcPr>
            <w:tcW w:w="1307" w:type="dxa"/>
            <w:shd w:val="clear" w:color="auto" w:fill="auto"/>
            <w:vAlign w:val="bottom"/>
            <w:hideMark/>
          </w:tcPr>
          <w:p w14:paraId="31D6DC2C" w14:textId="4E859F5D" w:rsidR="0026174E" w:rsidRPr="007A622C" w:rsidRDefault="0026174E" w:rsidP="0026174E">
            <w:pPr>
              <w:jc w:val="right"/>
              <w:rPr>
                <w:b/>
                <w:bCs/>
              </w:rPr>
            </w:pPr>
            <w:r w:rsidRPr="007A622C">
              <w:rPr>
                <w:b/>
                <w:bCs/>
                <w:sz w:val="18"/>
                <w:szCs w:val="16"/>
                <w:lang w:eastAsia="tr-TR"/>
              </w:rPr>
              <w:t>-</w:t>
            </w:r>
          </w:p>
        </w:tc>
      </w:tr>
      <w:tr w:rsidR="0026174E" w:rsidRPr="00CB56EC" w14:paraId="254737B0" w14:textId="77777777" w:rsidTr="00392B14">
        <w:trPr>
          <w:trHeight w:hRule="exact" w:val="227"/>
        </w:trPr>
        <w:tc>
          <w:tcPr>
            <w:tcW w:w="5322" w:type="dxa"/>
            <w:shd w:val="clear" w:color="auto" w:fill="auto"/>
            <w:vAlign w:val="bottom"/>
            <w:hideMark/>
          </w:tcPr>
          <w:p w14:paraId="365E44A6" w14:textId="77777777" w:rsidR="0026174E" w:rsidRPr="00CB56EC" w:rsidRDefault="0026174E" w:rsidP="0026174E">
            <w:pPr>
              <w:ind w:firstLine="113"/>
              <w:rPr>
                <w:sz w:val="18"/>
                <w:szCs w:val="18"/>
                <w:lang w:eastAsia="tr-TR"/>
              </w:rPr>
            </w:pPr>
            <w:r>
              <w:rPr>
                <w:sz w:val="18"/>
                <w:szCs w:val="18"/>
                <w:lang w:eastAsia="tr-TR"/>
              </w:rPr>
              <w:t>İşyeri</w:t>
            </w:r>
            <w:r w:rsidRPr="00CB56EC">
              <w:rPr>
                <w:sz w:val="18"/>
                <w:szCs w:val="18"/>
                <w:lang w:eastAsia="tr-TR"/>
              </w:rPr>
              <w:t xml:space="preserve"> Kredisi</w:t>
            </w:r>
          </w:p>
        </w:tc>
        <w:tc>
          <w:tcPr>
            <w:tcW w:w="1306" w:type="dxa"/>
            <w:shd w:val="clear" w:color="auto" w:fill="auto"/>
            <w:vAlign w:val="bottom"/>
            <w:hideMark/>
          </w:tcPr>
          <w:p w14:paraId="597C6D2B" w14:textId="5F19243B"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1574F4CC" w14:textId="4325025B"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42DFF859" w14:textId="6C5CD49A" w:rsidR="0026174E" w:rsidRPr="00CB56EC" w:rsidRDefault="0026174E" w:rsidP="0026174E">
            <w:pPr>
              <w:jc w:val="right"/>
            </w:pPr>
            <w:r w:rsidRPr="00CB56EC">
              <w:rPr>
                <w:sz w:val="18"/>
                <w:szCs w:val="16"/>
                <w:lang w:eastAsia="tr-TR"/>
              </w:rPr>
              <w:t>-</w:t>
            </w:r>
          </w:p>
        </w:tc>
      </w:tr>
      <w:tr w:rsidR="0026174E" w:rsidRPr="00CB56EC" w14:paraId="3B609666" w14:textId="77777777" w:rsidTr="00392B14">
        <w:trPr>
          <w:trHeight w:hRule="exact" w:val="227"/>
        </w:trPr>
        <w:tc>
          <w:tcPr>
            <w:tcW w:w="5322" w:type="dxa"/>
            <w:shd w:val="clear" w:color="auto" w:fill="auto"/>
            <w:vAlign w:val="bottom"/>
            <w:hideMark/>
          </w:tcPr>
          <w:p w14:paraId="38302E1C" w14:textId="77777777" w:rsidR="0026174E" w:rsidRPr="00CB56EC" w:rsidRDefault="0026174E" w:rsidP="0026174E">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2B65B37A" w14:textId="18CEDB1C"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77A317D9" w14:textId="0B905CC3"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46D6D971" w14:textId="7EDC4A61" w:rsidR="0026174E" w:rsidRPr="00CB56EC" w:rsidRDefault="0026174E" w:rsidP="0026174E">
            <w:pPr>
              <w:jc w:val="right"/>
            </w:pPr>
            <w:r w:rsidRPr="00CB56EC">
              <w:rPr>
                <w:sz w:val="18"/>
                <w:szCs w:val="16"/>
                <w:lang w:eastAsia="tr-TR"/>
              </w:rPr>
              <w:t>-</w:t>
            </w:r>
          </w:p>
        </w:tc>
      </w:tr>
      <w:tr w:rsidR="0026174E" w:rsidRPr="00CB56EC" w14:paraId="36C76E71" w14:textId="77777777" w:rsidTr="00392B14">
        <w:trPr>
          <w:trHeight w:hRule="exact" w:val="227"/>
        </w:trPr>
        <w:tc>
          <w:tcPr>
            <w:tcW w:w="5322" w:type="dxa"/>
            <w:shd w:val="clear" w:color="auto" w:fill="auto"/>
            <w:vAlign w:val="bottom"/>
            <w:hideMark/>
          </w:tcPr>
          <w:p w14:paraId="03769270" w14:textId="77777777" w:rsidR="0026174E" w:rsidRPr="00CB56EC" w:rsidRDefault="0026174E" w:rsidP="0026174E">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76DC7BD2" w14:textId="7C82D196"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03871CC8" w14:textId="018E84F7"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7167D0F0" w14:textId="474F1CF5" w:rsidR="0026174E" w:rsidRPr="00CB56EC" w:rsidRDefault="0026174E" w:rsidP="0026174E">
            <w:pPr>
              <w:jc w:val="right"/>
            </w:pPr>
            <w:r w:rsidRPr="00CB56EC">
              <w:rPr>
                <w:sz w:val="18"/>
                <w:szCs w:val="16"/>
                <w:lang w:eastAsia="tr-TR"/>
              </w:rPr>
              <w:t>-</w:t>
            </w:r>
          </w:p>
        </w:tc>
      </w:tr>
      <w:tr w:rsidR="0026174E" w:rsidRPr="00CB56EC" w14:paraId="65B66379" w14:textId="77777777" w:rsidTr="00392B14">
        <w:trPr>
          <w:trHeight w:hRule="exact" w:val="227"/>
        </w:trPr>
        <w:tc>
          <w:tcPr>
            <w:tcW w:w="5322" w:type="dxa"/>
            <w:shd w:val="clear" w:color="auto" w:fill="auto"/>
            <w:vAlign w:val="bottom"/>
            <w:hideMark/>
          </w:tcPr>
          <w:p w14:paraId="1BE4A438" w14:textId="77777777" w:rsidR="0026174E" w:rsidRPr="00CB56EC" w:rsidRDefault="0026174E" w:rsidP="0026174E">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2D7CB08B" w14:textId="1ED64D79"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238D80D1" w14:textId="6B3DB0A5"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06938DDF" w14:textId="1F606396" w:rsidR="0026174E" w:rsidRPr="00CB56EC" w:rsidRDefault="0026174E" w:rsidP="0026174E">
            <w:pPr>
              <w:jc w:val="right"/>
            </w:pPr>
            <w:r w:rsidRPr="00CB56EC">
              <w:rPr>
                <w:sz w:val="18"/>
                <w:szCs w:val="16"/>
                <w:lang w:eastAsia="tr-TR"/>
              </w:rPr>
              <w:t>-</w:t>
            </w:r>
          </w:p>
        </w:tc>
      </w:tr>
      <w:tr w:rsidR="0026174E" w:rsidRPr="007A622C" w14:paraId="634A90C2" w14:textId="77777777" w:rsidTr="00392B14">
        <w:trPr>
          <w:trHeight w:hRule="exact" w:val="227"/>
        </w:trPr>
        <w:tc>
          <w:tcPr>
            <w:tcW w:w="5322" w:type="dxa"/>
            <w:shd w:val="clear" w:color="auto" w:fill="auto"/>
            <w:vAlign w:val="bottom"/>
            <w:hideMark/>
          </w:tcPr>
          <w:p w14:paraId="21131364" w14:textId="77777777" w:rsidR="0026174E" w:rsidRPr="007A622C" w:rsidRDefault="0026174E" w:rsidP="0026174E">
            <w:pPr>
              <w:rPr>
                <w:b/>
                <w:bCs/>
                <w:sz w:val="18"/>
                <w:szCs w:val="18"/>
                <w:lang w:eastAsia="tr-TR"/>
              </w:rPr>
            </w:pPr>
            <w:r w:rsidRPr="007A622C">
              <w:rPr>
                <w:b/>
                <w:bCs/>
                <w:sz w:val="18"/>
                <w:szCs w:val="18"/>
                <w:lang w:eastAsia="tr-TR"/>
              </w:rPr>
              <w:t>Taksitli Ticari Krediler-YP</w:t>
            </w:r>
          </w:p>
        </w:tc>
        <w:tc>
          <w:tcPr>
            <w:tcW w:w="1306" w:type="dxa"/>
            <w:shd w:val="clear" w:color="auto" w:fill="auto"/>
            <w:vAlign w:val="bottom"/>
            <w:hideMark/>
          </w:tcPr>
          <w:p w14:paraId="73DBB586" w14:textId="5D263951" w:rsidR="0026174E" w:rsidRPr="007A622C" w:rsidRDefault="0026174E" w:rsidP="0026174E">
            <w:pPr>
              <w:jc w:val="right"/>
              <w:rPr>
                <w:b/>
                <w:bCs/>
              </w:rPr>
            </w:pPr>
            <w:r w:rsidRPr="007A622C">
              <w:rPr>
                <w:b/>
                <w:bCs/>
                <w:sz w:val="18"/>
                <w:szCs w:val="16"/>
                <w:lang w:eastAsia="tr-TR"/>
              </w:rPr>
              <w:t>-</w:t>
            </w:r>
          </w:p>
        </w:tc>
        <w:tc>
          <w:tcPr>
            <w:tcW w:w="1307" w:type="dxa"/>
            <w:shd w:val="clear" w:color="auto" w:fill="auto"/>
            <w:vAlign w:val="bottom"/>
            <w:hideMark/>
          </w:tcPr>
          <w:p w14:paraId="4ECFB97C" w14:textId="0F3499D0" w:rsidR="0026174E" w:rsidRPr="007A622C" w:rsidRDefault="0026174E" w:rsidP="0026174E">
            <w:pPr>
              <w:jc w:val="right"/>
              <w:rPr>
                <w:b/>
                <w:bCs/>
              </w:rPr>
            </w:pPr>
            <w:r w:rsidRPr="007A622C">
              <w:rPr>
                <w:b/>
                <w:bCs/>
                <w:sz w:val="18"/>
                <w:szCs w:val="16"/>
                <w:lang w:eastAsia="tr-TR"/>
              </w:rPr>
              <w:t>-</w:t>
            </w:r>
          </w:p>
        </w:tc>
        <w:tc>
          <w:tcPr>
            <w:tcW w:w="1307" w:type="dxa"/>
            <w:shd w:val="clear" w:color="auto" w:fill="auto"/>
            <w:vAlign w:val="bottom"/>
            <w:hideMark/>
          </w:tcPr>
          <w:p w14:paraId="120BA1CB" w14:textId="69455635" w:rsidR="0026174E" w:rsidRPr="007A622C" w:rsidRDefault="0026174E" w:rsidP="0026174E">
            <w:pPr>
              <w:jc w:val="right"/>
              <w:rPr>
                <w:b/>
                <w:bCs/>
              </w:rPr>
            </w:pPr>
            <w:r w:rsidRPr="007A622C">
              <w:rPr>
                <w:b/>
                <w:bCs/>
                <w:sz w:val="18"/>
                <w:szCs w:val="16"/>
                <w:lang w:eastAsia="tr-TR"/>
              </w:rPr>
              <w:t>-</w:t>
            </w:r>
          </w:p>
        </w:tc>
      </w:tr>
      <w:tr w:rsidR="0026174E" w:rsidRPr="00CB56EC" w14:paraId="76C87516" w14:textId="77777777" w:rsidTr="00392B14">
        <w:trPr>
          <w:trHeight w:hRule="exact" w:val="227"/>
        </w:trPr>
        <w:tc>
          <w:tcPr>
            <w:tcW w:w="5322" w:type="dxa"/>
            <w:shd w:val="clear" w:color="auto" w:fill="auto"/>
            <w:vAlign w:val="bottom"/>
            <w:hideMark/>
          </w:tcPr>
          <w:p w14:paraId="3EA03C2B" w14:textId="77777777" w:rsidR="0026174E" w:rsidRPr="00CB56EC" w:rsidRDefault="0026174E" w:rsidP="0026174E">
            <w:pPr>
              <w:ind w:firstLine="113"/>
              <w:rPr>
                <w:sz w:val="18"/>
                <w:szCs w:val="18"/>
                <w:lang w:eastAsia="tr-TR"/>
              </w:rPr>
            </w:pPr>
            <w:r>
              <w:rPr>
                <w:sz w:val="18"/>
                <w:szCs w:val="18"/>
                <w:lang w:eastAsia="tr-TR"/>
              </w:rPr>
              <w:t>İşyeri</w:t>
            </w:r>
            <w:r w:rsidRPr="00CB56EC">
              <w:rPr>
                <w:sz w:val="18"/>
                <w:szCs w:val="18"/>
                <w:lang w:eastAsia="tr-TR"/>
              </w:rPr>
              <w:t xml:space="preserve"> Kredisi</w:t>
            </w:r>
          </w:p>
        </w:tc>
        <w:tc>
          <w:tcPr>
            <w:tcW w:w="1306" w:type="dxa"/>
            <w:shd w:val="clear" w:color="auto" w:fill="auto"/>
            <w:vAlign w:val="bottom"/>
            <w:hideMark/>
          </w:tcPr>
          <w:p w14:paraId="2431015C" w14:textId="0DF2FE40"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070DE1B2" w14:textId="1D84361F"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3A9810C7" w14:textId="1A8250AC" w:rsidR="0026174E" w:rsidRPr="00CB56EC" w:rsidRDefault="0026174E" w:rsidP="0026174E">
            <w:pPr>
              <w:jc w:val="right"/>
            </w:pPr>
            <w:r w:rsidRPr="00CB56EC">
              <w:rPr>
                <w:sz w:val="18"/>
                <w:szCs w:val="16"/>
                <w:lang w:eastAsia="tr-TR"/>
              </w:rPr>
              <w:t>-</w:t>
            </w:r>
          </w:p>
        </w:tc>
      </w:tr>
      <w:tr w:rsidR="0026174E" w:rsidRPr="00CB56EC" w14:paraId="7F21BF92" w14:textId="77777777" w:rsidTr="00392B14">
        <w:trPr>
          <w:trHeight w:hRule="exact" w:val="227"/>
        </w:trPr>
        <w:tc>
          <w:tcPr>
            <w:tcW w:w="5322" w:type="dxa"/>
            <w:shd w:val="clear" w:color="auto" w:fill="auto"/>
            <w:vAlign w:val="bottom"/>
            <w:hideMark/>
          </w:tcPr>
          <w:p w14:paraId="0340C22F" w14:textId="77777777" w:rsidR="0026174E" w:rsidRPr="00CB56EC" w:rsidRDefault="0026174E" w:rsidP="0026174E">
            <w:pPr>
              <w:ind w:firstLine="113"/>
              <w:rPr>
                <w:sz w:val="18"/>
                <w:szCs w:val="18"/>
                <w:lang w:eastAsia="tr-TR"/>
              </w:rPr>
            </w:pPr>
            <w:r w:rsidRPr="00CB56EC">
              <w:rPr>
                <w:sz w:val="18"/>
                <w:szCs w:val="18"/>
                <w:lang w:eastAsia="tr-TR"/>
              </w:rPr>
              <w:t>Taşıt Kredisi</w:t>
            </w:r>
          </w:p>
        </w:tc>
        <w:tc>
          <w:tcPr>
            <w:tcW w:w="1306" w:type="dxa"/>
            <w:shd w:val="clear" w:color="auto" w:fill="auto"/>
            <w:vAlign w:val="bottom"/>
            <w:hideMark/>
          </w:tcPr>
          <w:p w14:paraId="66663BD8" w14:textId="67C6C2E5"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7B12C534" w14:textId="72D22A74"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1A2456C7" w14:textId="1C44A646" w:rsidR="0026174E" w:rsidRPr="00CB56EC" w:rsidRDefault="0026174E" w:rsidP="0026174E">
            <w:pPr>
              <w:jc w:val="right"/>
            </w:pPr>
            <w:r w:rsidRPr="00CB56EC">
              <w:rPr>
                <w:sz w:val="18"/>
                <w:szCs w:val="16"/>
                <w:lang w:eastAsia="tr-TR"/>
              </w:rPr>
              <w:t>-</w:t>
            </w:r>
          </w:p>
        </w:tc>
      </w:tr>
      <w:tr w:rsidR="0026174E" w:rsidRPr="00CB56EC" w14:paraId="2082DC08" w14:textId="77777777" w:rsidTr="00392B14">
        <w:trPr>
          <w:trHeight w:hRule="exact" w:val="227"/>
        </w:trPr>
        <w:tc>
          <w:tcPr>
            <w:tcW w:w="5322" w:type="dxa"/>
            <w:shd w:val="clear" w:color="auto" w:fill="auto"/>
            <w:vAlign w:val="bottom"/>
            <w:hideMark/>
          </w:tcPr>
          <w:p w14:paraId="4CBF357B" w14:textId="77777777" w:rsidR="0026174E" w:rsidRPr="00CB56EC" w:rsidRDefault="0026174E" w:rsidP="0026174E">
            <w:pPr>
              <w:ind w:firstLine="113"/>
              <w:rPr>
                <w:sz w:val="18"/>
                <w:szCs w:val="18"/>
                <w:lang w:eastAsia="tr-TR"/>
              </w:rPr>
            </w:pPr>
            <w:r w:rsidRPr="00CB56EC">
              <w:rPr>
                <w:sz w:val="18"/>
                <w:szCs w:val="18"/>
                <w:lang w:eastAsia="tr-TR"/>
              </w:rPr>
              <w:t>İhtiyaç Kredisi</w:t>
            </w:r>
          </w:p>
        </w:tc>
        <w:tc>
          <w:tcPr>
            <w:tcW w:w="1306" w:type="dxa"/>
            <w:shd w:val="clear" w:color="auto" w:fill="auto"/>
            <w:vAlign w:val="bottom"/>
            <w:hideMark/>
          </w:tcPr>
          <w:p w14:paraId="5E7389D2" w14:textId="1DBA8142"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117B2AD6" w14:textId="16AB1DD2"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3D271CA6" w14:textId="4EA21A9F" w:rsidR="0026174E" w:rsidRPr="00CB56EC" w:rsidRDefault="0026174E" w:rsidP="0026174E">
            <w:pPr>
              <w:jc w:val="right"/>
            </w:pPr>
            <w:r w:rsidRPr="00CB56EC">
              <w:rPr>
                <w:sz w:val="18"/>
                <w:szCs w:val="16"/>
                <w:lang w:eastAsia="tr-TR"/>
              </w:rPr>
              <w:t>-</w:t>
            </w:r>
          </w:p>
        </w:tc>
      </w:tr>
      <w:tr w:rsidR="0026174E" w:rsidRPr="00CB56EC" w14:paraId="3BC6E8E4" w14:textId="77777777" w:rsidTr="00392B14">
        <w:trPr>
          <w:trHeight w:hRule="exact" w:val="227"/>
        </w:trPr>
        <w:tc>
          <w:tcPr>
            <w:tcW w:w="5322" w:type="dxa"/>
            <w:shd w:val="clear" w:color="auto" w:fill="auto"/>
            <w:vAlign w:val="bottom"/>
            <w:hideMark/>
          </w:tcPr>
          <w:p w14:paraId="573FDC92" w14:textId="77777777" w:rsidR="0026174E" w:rsidRPr="00CB56EC" w:rsidRDefault="0026174E" w:rsidP="0026174E">
            <w:pPr>
              <w:ind w:firstLine="113"/>
              <w:rPr>
                <w:sz w:val="18"/>
                <w:szCs w:val="18"/>
                <w:lang w:eastAsia="tr-TR"/>
              </w:rPr>
            </w:pPr>
            <w:r w:rsidRPr="00CB56EC">
              <w:rPr>
                <w:sz w:val="18"/>
                <w:szCs w:val="18"/>
                <w:lang w:eastAsia="tr-TR"/>
              </w:rPr>
              <w:t>Diğer</w:t>
            </w:r>
          </w:p>
        </w:tc>
        <w:tc>
          <w:tcPr>
            <w:tcW w:w="1306" w:type="dxa"/>
            <w:shd w:val="clear" w:color="auto" w:fill="auto"/>
            <w:vAlign w:val="bottom"/>
            <w:hideMark/>
          </w:tcPr>
          <w:p w14:paraId="47FDB9AF" w14:textId="3AA87C97"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6BC956F2" w14:textId="30F94C77"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26198318" w14:textId="38977CBF" w:rsidR="0026174E" w:rsidRPr="00CB56EC" w:rsidRDefault="0026174E" w:rsidP="0026174E">
            <w:pPr>
              <w:jc w:val="right"/>
            </w:pPr>
            <w:r w:rsidRPr="00CB56EC">
              <w:rPr>
                <w:sz w:val="18"/>
                <w:szCs w:val="16"/>
                <w:lang w:eastAsia="tr-TR"/>
              </w:rPr>
              <w:t>-</w:t>
            </w:r>
          </w:p>
        </w:tc>
      </w:tr>
      <w:tr w:rsidR="0026174E" w:rsidRPr="007A622C" w14:paraId="5FACDF42" w14:textId="77777777" w:rsidTr="00392B14">
        <w:trPr>
          <w:trHeight w:hRule="exact" w:val="227"/>
        </w:trPr>
        <w:tc>
          <w:tcPr>
            <w:tcW w:w="5322" w:type="dxa"/>
            <w:shd w:val="clear" w:color="auto" w:fill="auto"/>
            <w:vAlign w:val="bottom"/>
            <w:hideMark/>
          </w:tcPr>
          <w:p w14:paraId="58E13D02" w14:textId="77777777" w:rsidR="0026174E" w:rsidRPr="007A622C" w:rsidRDefault="0026174E" w:rsidP="0026174E">
            <w:pPr>
              <w:rPr>
                <w:b/>
                <w:bCs/>
                <w:sz w:val="18"/>
                <w:szCs w:val="18"/>
                <w:lang w:eastAsia="tr-TR"/>
              </w:rPr>
            </w:pPr>
            <w:r w:rsidRPr="007A622C">
              <w:rPr>
                <w:b/>
                <w:bCs/>
                <w:sz w:val="18"/>
                <w:szCs w:val="18"/>
                <w:lang w:eastAsia="tr-TR"/>
              </w:rPr>
              <w:t>Kurumsal Kredi Kartları-TP</w:t>
            </w:r>
          </w:p>
        </w:tc>
        <w:tc>
          <w:tcPr>
            <w:tcW w:w="1306" w:type="dxa"/>
            <w:shd w:val="clear" w:color="auto" w:fill="auto"/>
            <w:vAlign w:val="bottom"/>
            <w:hideMark/>
          </w:tcPr>
          <w:p w14:paraId="53EE48D2" w14:textId="68656D16" w:rsidR="0026174E" w:rsidRPr="007A622C" w:rsidRDefault="0026174E" w:rsidP="0026174E">
            <w:pPr>
              <w:jc w:val="right"/>
              <w:rPr>
                <w:b/>
                <w:bCs/>
              </w:rPr>
            </w:pPr>
            <w:r w:rsidRPr="007A622C">
              <w:rPr>
                <w:b/>
                <w:bCs/>
                <w:sz w:val="18"/>
                <w:szCs w:val="16"/>
                <w:lang w:eastAsia="tr-TR"/>
              </w:rPr>
              <w:t>6</w:t>
            </w:r>
          </w:p>
        </w:tc>
        <w:tc>
          <w:tcPr>
            <w:tcW w:w="1307" w:type="dxa"/>
            <w:shd w:val="clear" w:color="auto" w:fill="auto"/>
            <w:vAlign w:val="bottom"/>
            <w:hideMark/>
          </w:tcPr>
          <w:p w14:paraId="776C8AFC" w14:textId="07A2BDFF" w:rsidR="0026174E" w:rsidRPr="007A622C" w:rsidRDefault="0026174E" w:rsidP="0026174E">
            <w:pPr>
              <w:jc w:val="right"/>
              <w:rPr>
                <w:b/>
                <w:bCs/>
              </w:rPr>
            </w:pPr>
            <w:r w:rsidRPr="007A622C">
              <w:rPr>
                <w:b/>
                <w:bCs/>
                <w:sz w:val="18"/>
                <w:szCs w:val="16"/>
                <w:lang w:eastAsia="tr-TR"/>
              </w:rPr>
              <w:t>-</w:t>
            </w:r>
          </w:p>
        </w:tc>
        <w:tc>
          <w:tcPr>
            <w:tcW w:w="1307" w:type="dxa"/>
            <w:shd w:val="clear" w:color="auto" w:fill="auto"/>
            <w:vAlign w:val="bottom"/>
            <w:hideMark/>
          </w:tcPr>
          <w:p w14:paraId="1A1CD890" w14:textId="3073AA0A" w:rsidR="0026174E" w:rsidRPr="007A622C" w:rsidRDefault="0026174E" w:rsidP="0026174E">
            <w:pPr>
              <w:jc w:val="right"/>
              <w:rPr>
                <w:b/>
                <w:bCs/>
              </w:rPr>
            </w:pPr>
            <w:r w:rsidRPr="007A622C">
              <w:rPr>
                <w:b/>
                <w:bCs/>
                <w:sz w:val="18"/>
                <w:szCs w:val="16"/>
                <w:lang w:eastAsia="tr-TR"/>
              </w:rPr>
              <w:t>6</w:t>
            </w:r>
          </w:p>
        </w:tc>
      </w:tr>
      <w:tr w:rsidR="0026174E" w:rsidRPr="00CB56EC" w14:paraId="3A339FB8" w14:textId="77777777" w:rsidTr="00392B14">
        <w:trPr>
          <w:trHeight w:hRule="exact" w:val="227"/>
        </w:trPr>
        <w:tc>
          <w:tcPr>
            <w:tcW w:w="5322" w:type="dxa"/>
            <w:shd w:val="clear" w:color="auto" w:fill="auto"/>
            <w:vAlign w:val="bottom"/>
            <w:hideMark/>
          </w:tcPr>
          <w:p w14:paraId="05FDC3BE" w14:textId="77777777" w:rsidR="0026174E" w:rsidRPr="00CB56EC" w:rsidRDefault="0026174E" w:rsidP="0026174E">
            <w:pPr>
              <w:ind w:firstLine="113"/>
              <w:rPr>
                <w:sz w:val="18"/>
                <w:szCs w:val="18"/>
                <w:lang w:eastAsia="tr-TR"/>
              </w:rPr>
            </w:pPr>
            <w:r w:rsidRPr="00CB56EC">
              <w:rPr>
                <w:sz w:val="18"/>
                <w:szCs w:val="18"/>
                <w:lang w:eastAsia="tr-TR"/>
              </w:rPr>
              <w:t>Taksitli</w:t>
            </w:r>
          </w:p>
        </w:tc>
        <w:tc>
          <w:tcPr>
            <w:tcW w:w="1306" w:type="dxa"/>
            <w:shd w:val="clear" w:color="auto" w:fill="auto"/>
            <w:vAlign w:val="bottom"/>
            <w:hideMark/>
          </w:tcPr>
          <w:p w14:paraId="734AFE8D" w14:textId="53A49C3C" w:rsidR="0026174E" w:rsidRPr="00CB56EC" w:rsidRDefault="0026174E" w:rsidP="0026174E">
            <w:pPr>
              <w:jc w:val="right"/>
            </w:pPr>
            <w:r>
              <w:rPr>
                <w:sz w:val="18"/>
                <w:szCs w:val="16"/>
                <w:lang w:eastAsia="tr-TR"/>
              </w:rPr>
              <w:t>3</w:t>
            </w:r>
          </w:p>
        </w:tc>
        <w:tc>
          <w:tcPr>
            <w:tcW w:w="1307" w:type="dxa"/>
            <w:shd w:val="clear" w:color="auto" w:fill="auto"/>
            <w:vAlign w:val="bottom"/>
            <w:hideMark/>
          </w:tcPr>
          <w:p w14:paraId="1F145FB6" w14:textId="48E444D1"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6BA87F96" w14:textId="04F1404B" w:rsidR="0026174E" w:rsidRPr="00CB56EC" w:rsidRDefault="0026174E" w:rsidP="0026174E">
            <w:pPr>
              <w:jc w:val="right"/>
            </w:pPr>
            <w:r>
              <w:rPr>
                <w:sz w:val="18"/>
                <w:szCs w:val="16"/>
                <w:lang w:eastAsia="tr-TR"/>
              </w:rPr>
              <w:t>3</w:t>
            </w:r>
          </w:p>
        </w:tc>
      </w:tr>
      <w:tr w:rsidR="0026174E" w:rsidRPr="00CB56EC" w14:paraId="37FA6802" w14:textId="77777777" w:rsidTr="00392B14">
        <w:trPr>
          <w:trHeight w:hRule="exact" w:val="227"/>
        </w:trPr>
        <w:tc>
          <w:tcPr>
            <w:tcW w:w="5322" w:type="dxa"/>
            <w:shd w:val="clear" w:color="auto" w:fill="auto"/>
            <w:vAlign w:val="bottom"/>
            <w:hideMark/>
          </w:tcPr>
          <w:p w14:paraId="698323FE" w14:textId="77777777" w:rsidR="0026174E" w:rsidRPr="00CB56EC" w:rsidRDefault="0026174E" w:rsidP="0026174E">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6708B26B" w14:textId="3FE666B4" w:rsidR="0026174E" w:rsidRPr="00CB56EC" w:rsidRDefault="0026174E" w:rsidP="0026174E">
            <w:pPr>
              <w:jc w:val="right"/>
            </w:pPr>
            <w:r>
              <w:rPr>
                <w:sz w:val="18"/>
                <w:szCs w:val="16"/>
                <w:lang w:eastAsia="tr-TR"/>
              </w:rPr>
              <w:t>3</w:t>
            </w:r>
          </w:p>
        </w:tc>
        <w:tc>
          <w:tcPr>
            <w:tcW w:w="1307" w:type="dxa"/>
            <w:shd w:val="clear" w:color="auto" w:fill="auto"/>
            <w:vAlign w:val="bottom"/>
            <w:hideMark/>
          </w:tcPr>
          <w:p w14:paraId="53B1A955" w14:textId="426696D8"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61BA0263" w14:textId="7BEBB1AD" w:rsidR="0026174E" w:rsidRPr="00CB56EC" w:rsidRDefault="0026174E" w:rsidP="0026174E">
            <w:pPr>
              <w:jc w:val="right"/>
            </w:pPr>
            <w:r>
              <w:rPr>
                <w:sz w:val="18"/>
                <w:szCs w:val="16"/>
                <w:lang w:eastAsia="tr-TR"/>
              </w:rPr>
              <w:t>3</w:t>
            </w:r>
          </w:p>
        </w:tc>
      </w:tr>
      <w:tr w:rsidR="0026174E" w:rsidRPr="007A622C" w14:paraId="0450EAF7" w14:textId="77777777" w:rsidTr="00392B14">
        <w:trPr>
          <w:trHeight w:hRule="exact" w:val="227"/>
        </w:trPr>
        <w:tc>
          <w:tcPr>
            <w:tcW w:w="5322" w:type="dxa"/>
            <w:shd w:val="clear" w:color="auto" w:fill="auto"/>
            <w:vAlign w:val="bottom"/>
            <w:hideMark/>
          </w:tcPr>
          <w:p w14:paraId="1C74D89D" w14:textId="77777777" w:rsidR="0026174E" w:rsidRPr="007A622C" w:rsidRDefault="0026174E" w:rsidP="0026174E">
            <w:pPr>
              <w:rPr>
                <w:b/>
                <w:bCs/>
                <w:sz w:val="18"/>
                <w:szCs w:val="18"/>
                <w:lang w:eastAsia="tr-TR"/>
              </w:rPr>
            </w:pPr>
            <w:r w:rsidRPr="007A622C">
              <w:rPr>
                <w:b/>
                <w:bCs/>
                <w:sz w:val="18"/>
                <w:szCs w:val="18"/>
                <w:lang w:eastAsia="tr-TR"/>
              </w:rPr>
              <w:t>Kurumsal Kredi Kartları-YP</w:t>
            </w:r>
          </w:p>
        </w:tc>
        <w:tc>
          <w:tcPr>
            <w:tcW w:w="1306" w:type="dxa"/>
            <w:shd w:val="clear" w:color="auto" w:fill="auto"/>
            <w:vAlign w:val="bottom"/>
            <w:hideMark/>
          </w:tcPr>
          <w:p w14:paraId="49A6C83D" w14:textId="1AFC6368" w:rsidR="0026174E" w:rsidRPr="007A622C" w:rsidRDefault="0026174E" w:rsidP="0026174E">
            <w:pPr>
              <w:jc w:val="right"/>
              <w:rPr>
                <w:b/>
                <w:bCs/>
              </w:rPr>
            </w:pPr>
            <w:r w:rsidRPr="007A622C">
              <w:rPr>
                <w:b/>
                <w:bCs/>
                <w:sz w:val="18"/>
                <w:szCs w:val="16"/>
                <w:lang w:eastAsia="tr-TR"/>
              </w:rPr>
              <w:t>-</w:t>
            </w:r>
          </w:p>
        </w:tc>
        <w:tc>
          <w:tcPr>
            <w:tcW w:w="1307" w:type="dxa"/>
            <w:shd w:val="clear" w:color="auto" w:fill="auto"/>
            <w:vAlign w:val="bottom"/>
            <w:hideMark/>
          </w:tcPr>
          <w:p w14:paraId="1E5CB7C2" w14:textId="08F29B79" w:rsidR="0026174E" w:rsidRPr="007A622C" w:rsidRDefault="0026174E" w:rsidP="0026174E">
            <w:pPr>
              <w:jc w:val="right"/>
              <w:rPr>
                <w:b/>
                <w:bCs/>
              </w:rPr>
            </w:pPr>
            <w:r w:rsidRPr="007A622C">
              <w:rPr>
                <w:b/>
                <w:bCs/>
                <w:sz w:val="18"/>
                <w:szCs w:val="16"/>
                <w:lang w:eastAsia="tr-TR"/>
              </w:rPr>
              <w:t>-</w:t>
            </w:r>
          </w:p>
        </w:tc>
        <w:tc>
          <w:tcPr>
            <w:tcW w:w="1307" w:type="dxa"/>
            <w:shd w:val="clear" w:color="auto" w:fill="auto"/>
            <w:vAlign w:val="bottom"/>
            <w:hideMark/>
          </w:tcPr>
          <w:p w14:paraId="66026105" w14:textId="4FD3F3C4" w:rsidR="0026174E" w:rsidRPr="007A622C" w:rsidRDefault="0026174E" w:rsidP="0026174E">
            <w:pPr>
              <w:jc w:val="right"/>
              <w:rPr>
                <w:b/>
                <w:bCs/>
              </w:rPr>
            </w:pPr>
            <w:r w:rsidRPr="007A622C">
              <w:rPr>
                <w:b/>
                <w:bCs/>
                <w:sz w:val="18"/>
                <w:szCs w:val="16"/>
                <w:lang w:eastAsia="tr-TR"/>
              </w:rPr>
              <w:t>-</w:t>
            </w:r>
          </w:p>
        </w:tc>
      </w:tr>
      <w:tr w:rsidR="0026174E" w:rsidRPr="00CB56EC" w14:paraId="6C46E22E" w14:textId="77777777" w:rsidTr="00392B14">
        <w:trPr>
          <w:trHeight w:hRule="exact" w:val="227"/>
        </w:trPr>
        <w:tc>
          <w:tcPr>
            <w:tcW w:w="5322" w:type="dxa"/>
            <w:shd w:val="clear" w:color="auto" w:fill="auto"/>
            <w:vAlign w:val="bottom"/>
            <w:hideMark/>
          </w:tcPr>
          <w:p w14:paraId="2F52B9A8" w14:textId="77777777" w:rsidR="0026174E" w:rsidRPr="00CB56EC" w:rsidRDefault="0026174E" w:rsidP="0026174E">
            <w:pPr>
              <w:ind w:firstLine="113"/>
              <w:rPr>
                <w:sz w:val="18"/>
                <w:szCs w:val="18"/>
                <w:lang w:eastAsia="tr-TR"/>
              </w:rPr>
            </w:pPr>
            <w:r w:rsidRPr="00CB56EC">
              <w:rPr>
                <w:sz w:val="18"/>
                <w:szCs w:val="18"/>
                <w:lang w:eastAsia="tr-TR"/>
              </w:rPr>
              <w:t>Taksitli</w:t>
            </w:r>
          </w:p>
        </w:tc>
        <w:tc>
          <w:tcPr>
            <w:tcW w:w="1306" w:type="dxa"/>
            <w:shd w:val="clear" w:color="auto" w:fill="auto"/>
            <w:vAlign w:val="bottom"/>
            <w:hideMark/>
          </w:tcPr>
          <w:p w14:paraId="13A93727" w14:textId="31502751"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5DB593D4" w14:textId="265E6B48"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19F522DB" w14:textId="1DA0D362" w:rsidR="0026174E" w:rsidRPr="00CB56EC" w:rsidRDefault="0026174E" w:rsidP="0026174E">
            <w:pPr>
              <w:jc w:val="right"/>
            </w:pPr>
            <w:r w:rsidRPr="00CB56EC">
              <w:rPr>
                <w:sz w:val="18"/>
                <w:szCs w:val="16"/>
                <w:lang w:eastAsia="tr-TR"/>
              </w:rPr>
              <w:t>-</w:t>
            </w:r>
          </w:p>
        </w:tc>
      </w:tr>
      <w:tr w:rsidR="0026174E" w:rsidRPr="00CB56EC" w14:paraId="56EE704C" w14:textId="77777777" w:rsidTr="00392B14">
        <w:trPr>
          <w:trHeight w:hRule="exact" w:val="227"/>
        </w:trPr>
        <w:tc>
          <w:tcPr>
            <w:tcW w:w="5322" w:type="dxa"/>
            <w:shd w:val="clear" w:color="auto" w:fill="auto"/>
            <w:vAlign w:val="bottom"/>
            <w:hideMark/>
          </w:tcPr>
          <w:p w14:paraId="765FE882" w14:textId="77777777" w:rsidR="0026174E" w:rsidRPr="00CB56EC" w:rsidRDefault="0026174E" w:rsidP="0026174E">
            <w:pPr>
              <w:ind w:firstLine="113"/>
              <w:rPr>
                <w:sz w:val="18"/>
                <w:szCs w:val="18"/>
                <w:lang w:eastAsia="tr-TR"/>
              </w:rPr>
            </w:pPr>
            <w:r w:rsidRPr="00CB56EC">
              <w:rPr>
                <w:sz w:val="18"/>
                <w:szCs w:val="18"/>
                <w:lang w:eastAsia="tr-TR"/>
              </w:rPr>
              <w:t>Taksitsiz</w:t>
            </w:r>
          </w:p>
        </w:tc>
        <w:tc>
          <w:tcPr>
            <w:tcW w:w="1306" w:type="dxa"/>
            <w:shd w:val="clear" w:color="auto" w:fill="auto"/>
            <w:vAlign w:val="bottom"/>
            <w:hideMark/>
          </w:tcPr>
          <w:p w14:paraId="5867AF59" w14:textId="71B8A7D0"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1CBEC75F" w14:textId="3D6DFF81" w:rsidR="0026174E" w:rsidRPr="00CB56EC" w:rsidRDefault="0026174E" w:rsidP="0026174E">
            <w:pPr>
              <w:jc w:val="right"/>
            </w:pPr>
            <w:r w:rsidRPr="00CB56EC">
              <w:rPr>
                <w:sz w:val="18"/>
                <w:szCs w:val="16"/>
                <w:lang w:eastAsia="tr-TR"/>
              </w:rPr>
              <w:t>-</w:t>
            </w:r>
          </w:p>
        </w:tc>
        <w:tc>
          <w:tcPr>
            <w:tcW w:w="1307" w:type="dxa"/>
            <w:shd w:val="clear" w:color="auto" w:fill="auto"/>
            <w:vAlign w:val="bottom"/>
            <w:hideMark/>
          </w:tcPr>
          <w:p w14:paraId="5DF3396A" w14:textId="6DD6DD5D" w:rsidR="0026174E" w:rsidRPr="00CB56EC" w:rsidRDefault="0026174E" w:rsidP="0026174E">
            <w:pPr>
              <w:jc w:val="right"/>
            </w:pPr>
            <w:r w:rsidRPr="00CB56EC">
              <w:rPr>
                <w:sz w:val="18"/>
                <w:szCs w:val="16"/>
                <w:lang w:eastAsia="tr-TR"/>
              </w:rPr>
              <w:t>-</w:t>
            </w:r>
          </w:p>
        </w:tc>
      </w:tr>
      <w:tr w:rsidR="0026174E" w:rsidRPr="00CB56EC" w14:paraId="213E97B6" w14:textId="77777777" w:rsidTr="00392B14">
        <w:trPr>
          <w:trHeight w:hRule="exact" w:val="227"/>
        </w:trPr>
        <w:tc>
          <w:tcPr>
            <w:tcW w:w="5322" w:type="dxa"/>
            <w:shd w:val="clear" w:color="auto" w:fill="auto"/>
            <w:vAlign w:val="bottom"/>
            <w:hideMark/>
          </w:tcPr>
          <w:p w14:paraId="1456F6D1" w14:textId="77777777" w:rsidR="0026174E" w:rsidRPr="00CB56EC" w:rsidRDefault="0026174E" w:rsidP="0026174E">
            <w:pPr>
              <w:rPr>
                <w:b/>
                <w:bCs/>
                <w:sz w:val="18"/>
                <w:szCs w:val="18"/>
                <w:lang w:eastAsia="tr-TR"/>
              </w:rPr>
            </w:pPr>
            <w:r w:rsidRPr="00CB56EC">
              <w:rPr>
                <w:b/>
                <w:bCs/>
                <w:sz w:val="18"/>
                <w:szCs w:val="18"/>
                <w:lang w:eastAsia="tr-TR"/>
              </w:rPr>
              <w:t>Kredili Mevduat Hesabı-TP (</w:t>
            </w:r>
            <w:r>
              <w:rPr>
                <w:b/>
                <w:bCs/>
                <w:sz w:val="18"/>
                <w:szCs w:val="18"/>
                <w:lang w:eastAsia="tr-TR"/>
              </w:rPr>
              <w:t>Tüzel</w:t>
            </w:r>
            <w:r w:rsidRPr="00CB56EC">
              <w:rPr>
                <w:b/>
                <w:bCs/>
                <w:sz w:val="18"/>
                <w:szCs w:val="18"/>
                <w:lang w:eastAsia="tr-TR"/>
              </w:rPr>
              <w:t xml:space="preserve"> Kişi)</w:t>
            </w:r>
          </w:p>
        </w:tc>
        <w:tc>
          <w:tcPr>
            <w:tcW w:w="1306" w:type="dxa"/>
            <w:shd w:val="clear" w:color="auto" w:fill="auto"/>
            <w:vAlign w:val="bottom"/>
            <w:hideMark/>
          </w:tcPr>
          <w:p w14:paraId="67477648" w14:textId="31D41BCE" w:rsidR="0026174E" w:rsidRPr="00CB56EC" w:rsidRDefault="0026174E" w:rsidP="0026174E">
            <w:pPr>
              <w:jc w:val="right"/>
              <w:rPr>
                <w:b/>
              </w:rPr>
            </w:pPr>
            <w:r w:rsidRPr="007A622C">
              <w:rPr>
                <w:b/>
                <w:bCs/>
                <w:sz w:val="18"/>
                <w:szCs w:val="16"/>
                <w:lang w:eastAsia="tr-TR"/>
              </w:rPr>
              <w:t>-</w:t>
            </w:r>
          </w:p>
        </w:tc>
        <w:tc>
          <w:tcPr>
            <w:tcW w:w="1307" w:type="dxa"/>
            <w:shd w:val="clear" w:color="auto" w:fill="auto"/>
            <w:vAlign w:val="bottom"/>
            <w:hideMark/>
          </w:tcPr>
          <w:p w14:paraId="3B919780" w14:textId="5058917B" w:rsidR="0026174E" w:rsidRPr="00CB56EC" w:rsidRDefault="0026174E" w:rsidP="0026174E">
            <w:pPr>
              <w:jc w:val="right"/>
              <w:rPr>
                <w:b/>
              </w:rPr>
            </w:pPr>
            <w:r w:rsidRPr="007A622C">
              <w:rPr>
                <w:b/>
                <w:bCs/>
                <w:sz w:val="18"/>
                <w:szCs w:val="16"/>
                <w:lang w:eastAsia="tr-TR"/>
              </w:rPr>
              <w:t>-</w:t>
            </w:r>
          </w:p>
        </w:tc>
        <w:tc>
          <w:tcPr>
            <w:tcW w:w="1307" w:type="dxa"/>
            <w:shd w:val="clear" w:color="auto" w:fill="auto"/>
            <w:vAlign w:val="bottom"/>
            <w:hideMark/>
          </w:tcPr>
          <w:p w14:paraId="5B6DE031" w14:textId="42D03B53" w:rsidR="0026174E" w:rsidRPr="00CB56EC" w:rsidRDefault="0026174E" w:rsidP="0026174E">
            <w:pPr>
              <w:jc w:val="right"/>
              <w:rPr>
                <w:b/>
              </w:rPr>
            </w:pPr>
            <w:r w:rsidRPr="007A622C">
              <w:rPr>
                <w:b/>
                <w:bCs/>
                <w:sz w:val="18"/>
                <w:szCs w:val="16"/>
                <w:lang w:eastAsia="tr-TR"/>
              </w:rPr>
              <w:t>-</w:t>
            </w:r>
          </w:p>
        </w:tc>
      </w:tr>
      <w:tr w:rsidR="0026174E" w:rsidRPr="007A622C" w14:paraId="7D9D3908" w14:textId="77777777" w:rsidTr="00392B14">
        <w:trPr>
          <w:trHeight w:hRule="exact" w:val="227"/>
        </w:trPr>
        <w:tc>
          <w:tcPr>
            <w:tcW w:w="5322" w:type="dxa"/>
            <w:shd w:val="clear" w:color="auto" w:fill="auto"/>
            <w:vAlign w:val="bottom"/>
            <w:hideMark/>
          </w:tcPr>
          <w:p w14:paraId="794EE7C5" w14:textId="77777777" w:rsidR="0026174E" w:rsidRPr="007A622C" w:rsidRDefault="0026174E" w:rsidP="0026174E">
            <w:pPr>
              <w:rPr>
                <w:b/>
                <w:bCs/>
                <w:sz w:val="18"/>
                <w:szCs w:val="18"/>
                <w:lang w:eastAsia="tr-TR"/>
              </w:rPr>
            </w:pPr>
            <w:r w:rsidRPr="007A622C">
              <w:rPr>
                <w:b/>
                <w:bCs/>
                <w:sz w:val="18"/>
                <w:szCs w:val="18"/>
                <w:lang w:eastAsia="tr-TR"/>
              </w:rPr>
              <w:t>Kredili Mevduat Hesabı-YP (Tüzel Kişi)</w:t>
            </w:r>
          </w:p>
        </w:tc>
        <w:tc>
          <w:tcPr>
            <w:tcW w:w="1306" w:type="dxa"/>
            <w:shd w:val="clear" w:color="auto" w:fill="auto"/>
            <w:vAlign w:val="bottom"/>
            <w:hideMark/>
          </w:tcPr>
          <w:p w14:paraId="631E7BC8" w14:textId="6A45B9F1" w:rsidR="0026174E" w:rsidRPr="007A622C" w:rsidRDefault="0026174E" w:rsidP="0026174E">
            <w:pPr>
              <w:jc w:val="right"/>
              <w:rPr>
                <w:b/>
                <w:bCs/>
              </w:rPr>
            </w:pPr>
            <w:r w:rsidRPr="007A622C">
              <w:rPr>
                <w:b/>
                <w:bCs/>
                <w:sz w:val="18"/>
                <w:szCs w:val="16"/>
                <w:lang w:eastAsia="tr-TR"/>
              </w:rPr>
              <w:t>-</w:t>
            </w:r>
          </w:p>
        </w:tc>
        <w:tc>
          <w:tcPr>
            <w:tcW w:w="1307" w:type="dxa"/>
            <w:shd w:val="clear" w:color="auto" w:fill="auto"/>
            <w:vAlign w:val="bottom"/>
            <w:hideMark/>
          </w:tcPr>
          <w:p w14:paraId="237F9461" w14:textId="37914890" w:rsidR="0026174E" w:rsidRPr="007A622C" w:rsidRDefault="0026174E" w:rsidP="0026174E">
            <w:pPr>
              <w:jc w:val="right"/>
              <w:rPr>
                <w:b/>
                <w:bCs/>
              </w:rPr>
            </w:pPr>
            <w:r w:rsidRPr="007A622C">
              <w:rPr>
                <w:b/>
                <w:bCs/>
                <w:sz w:val="18"/>
                <w:szCs w:val="16"/>
                <w:lang w:eastAsia="tr-TR"/>
              </w:rPr>
              <w:t>-</w:t>
            </w:r>
          </w:p>
        </w:tc>
        <w:tc>
          <w:tcPr>
            <w:tcW w:w="1307" w:type="dxa"/>
            <w:shd w:val="clear" w:color="auto" w:fill="auto"/>
            <w:vAlign w:val="bottom"/>
            <w:hideMark/>
          </w:tcPr>
          <w:p w14:paraId="706C1637" w14:textId="2C05C028" w:rsidR="0026174E" w:rsidRPr="007A622C" w:rsidRDefault="0026174E" w:rsidP="0026174E">
            <w:pPr>
              <w:jc w:val="right"/>
              <w:rPr>
                <w:b/>
                <w:bCs/>
              </w:rPr>
            </w:pPr>
            <w:r w:rsidRPr="007A622C">
              <w:rPr>
                <w:b/>
                <w:bCs/>
                <w:sz w:val="18"/>
                <w:szCs w:val="16"/>
                <w:lang w:eastAsia="tr-TR"/>
              </w:rPr>
              <w:t>-</w:t>
            </w:r>
          </w:p>
        </w:tc>
      </w:tr>
      <w:tr w:rsidR="0026174E" w:rsidRPr="007A622C" w14:paraId="20375E05" w14:textId="77777777" w:rsidTr="00392B14">
        <w:trPr>
          <w:trHeight w:hRule="exact" w:val="227"/>
        </w:trPr>
        <w:tc>
          <w:tcPr>
            <w:tcW w:w="5322" w:type="dxa"/>
            <w:shd w:val="clear" w:color="auto" w:fill="auto"/>
            <w:vAlign w:val="bottom"/>
            <w:hideMark/>
          </w:tcPr>
          <w:p w14:paraId="13A1EE41" w14:textId="77777777" w:rsidR="0026174E" w:rsidRPr="007A622C" w:rsidRDefault="0026174E" w:rsidP="0026174E">
            <w:pPr>
              <w:rPr>
                <w:b/>
                <w:bCs/>
                <w:sz w:val="18"/>
                <w:szCs w:val="18"/>
                <w:lang w:eastAsia="tr-TR"/>
              </w:rPr>
            </w:pPr>
            <w:r w:rsidRPr="007A622C">
              <w:rPr>
                <w:b/>
                <w:bCs/>
                <w:sz w:val="18"/>
                <w:szCs w:val="18"/>
                <w:lang w:eastAsia="tr-TR"/>
              </w:rPr>
              <w:t>Toplam</w:t>
            </w:r>
          </w:p>
        </w:tc>
        <w:tc>
          <w:tcPr>
            <w:tcW w:w="1306" w:type="dxa"/>
            <w:shd w:val="clear" w:color="auto" w:fill="auto"/>
            <w:vAlign w:val="bottom"/>
            <w:hideMark/>
          </w:tcPr>
          <w:p w14:paraId="463E0150" w14:textId="4795BC3E" w:rsidR="0026174E" w:rsidRPr="007A622C" w:rsidRDefault="0026174E" w:rsidP="0026174E">
            <w:pPr>
              <w:jc w:val="right"/>
              <w:rPr>
                <w:b/>
                <w:bCs/>
              </w:rPr>
            </w:pPr>
            <w:r w:rsidRPr="007A622C">
              <w:rPr>
                <w:b/>
                <w:bCs/>
                <w:sz w:val="18"/>
                <w:szCs w:val="16"/>
                <w:lang w:eastAsia="tr-TR"/>
              </w:rPr>
              <w:t>6</w:t>
            </w:r>
          </w:p>
        </w:tc>
        <w:tc>
          <w:tcPr>
            <w:tcW w:w="1307" w:type="dxa"/>
            <w:shd w:val="clear" w:color="auto" w:fill="auto"/>
            <w:vAlign w:val="bottom"/>
            <w:hideMark/>
          </w:tcPr>
          <w:p w14:paraId="53C541C3" w14:textId="3F3978B3" w:rsidR="0026174E" w:rsidRPr="007A622C" w:rsidRDefault="0026174E" w:rsidP="0026174E">
            <w:pPr>
              <w:jc w:val="right"/>
              <w:rPr>
                <w:b/>
                <w:bCs/>
              </w:rPr>
            </w:pPr>
            <w:r w:rsidRPr="007A622C">
              <w:rPr>
                <w:b/>
                <w:bCs/>
                <w:sz w:val="18"/>
                <w:szCs w:val="16"/>
                <w:lang w:eastAsia="tr-TR"/>
              </w:rPr>
              <w:t>-</w:t>
            </w:r>
          </w:p>
        </w:tc>
        <w:tc>
          <w:tcPr>
            <w:tcW w:w="1307" w:type="dxa"/>
            <w:shd w:val="clear" w:color="auto" w:fill="auto"/>
            <w:vAlign w:val="bottom"/>
            <w:hideMark/>
          </w:tcPr>
          <w:p w14:paraId="5178BEAA" w14:textId="75DC8A0F" w:rsidR="0026174E" w:rsidRPr="007A622C" w:rsidRDefault="0026174E" w:rsidP="0026174E">
            <w:pPr>
              <w:jc w:val="right"/>
              <w:rPr>
                <w:b/>
                <w:bCs/>
              </w:rPr>
            </w:pPr>
            <w:r w:rsidRPr="007A622C">
              <w:rPr>
                <w:b/>
                <w:bCs/>
                <w:sz w:val="18"/>
                <w:szCs w:val="16"/>
                <w:lang w:eastAsia="tr-TR"/>
              </w:rPr>
              <w:t>6</w:t>
            </w:r>
          </w:p>
        </w:tc>
      </w:tr>
    </w:tbl>
    <w:p w14:paraId="475C0EA4" w14:textId="7812E699" w:rsidR="00C91FED" w:rsidRPr="00CB56EC" w:rsidRDefault="00C91FED">
      <w:pPr>
        <w:spacing w:after="160" w:line="259" w:lineRule="auto"/>
      </w:pPr>
      <w:r w:rsidRPr="00CB56EC">
        <w:br w:type="page"/>
      </w:r>
    </w:p>
    <w:p w14:paraId="7D738A35" w14:textId="63108D4C" w:rsidR="00E30CF9" w:rsidRPr="00CB56EC" w:rsidRDefault="00311B79" w:rsidP="0004584A">
      <w:pPr>
        <w:pageBreakBefore/>
        <w:tabs>
          <w:tab w:val="left" w:pos="709"/>
        </w:tabs>
        <w:autoSpaceDE w:val="0"/>
        <w:autoSpaceDN w:val="0"/>
        <w:adjustRightInd w:val="0"/>
        <w:ind w:hanging="567"/>
      </w:pPr>
      <w:r w:rsidRPr="00CB56EC">
        <w:rPr>
          <w:b/>
        </w:rPr>
        <w:lastRenderedPageBreak/>
        <w:tab/>
      </w:r>
      <w:r w:rsidR="00E30CF9" w:rsidRPr="00CB56EC">
        <w:rPr>
          <w:rFonts w:eastAsia="Arial Unicode MS"/>
          <w:b/>
          <w:color w:val="000000"/>
          <w:spacing w:val="-6"/>
        </w:rPr>
        <w:t>Kredilere ilişkin olarak ayrılan özel karşılıklar veya temerrüt (Üçüncü Aşama) karşılıkları</w:t>
      </w:r>
    </w:p>
    <w:p w14:paraId="548A18B3" w14:textId="77777777" w:rsidR="00144E49" w:rsidRPr="00CB56EC" w:rsidRDefault="00144E49" w:rsidP="00E30CF9">
      <w:pPr>
        <w:pStyle w:val="BodyTextIndent"/>
        <w:jc w:val="left"/>
        <w:rPr>
          <w:sz w:val="12"/>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4737A6" w:rsidRPr="00CB56EC" w14:paraId="0E028C31" w14:textId="77777777" w:rsidTr="001A3CB0">
        <w:trPr>
          <w:trHeight w:hRule="exact" w:val="227"/>
        </w:trPr>
        <w:tc>
          <w:tcPr>
            <w:tcW w:w="6655" w:type="dxa"/>
            <w:shd w:val="clear" w:color="auto" w:fill="auto"/>
            <w:vAlign w:val="bottom"/>
            <w:hideMark/>
          </w:tcPr>
          <w:p w14:paraId="226260EA" w14:textId="77777777" w:rsidR="004737A6" w:rsidRPr="00CB56EC" w:rsidRDefault="004737A6" w:rsidP="00455EC7">
            <w:pPr>
              <w:rPr>
                <w:b/>
                <w:sz w:val="18"/>
                <w:szCs w:val="18"/>
                <w:lang w:eastAsia="tr-TR"/>
              </w:rPr>
            </w:pPr>
            <w:r w:rsidRPr="00CB56EC">
              <w:rPr>
                <w:b/>
                <w:sz w:val="18"/>
                <w:szCs w:val="18"/>
                <w:lang w:eastAsia="tr-TR"/>
              </w:rPr>
              <w:t> </w:t>
            </w:r>
          </w:p>
        </w:tc>
        <w:tc>
          <w:tcPr>
            <w:tcW w:w="1293" w:type="dxa"/>
            <w:shd w:val="clear" w:color="auto" w:fill="auto"/>
            <w:vAlign w:val="bottom"/>
            <w:hideMark/>
          </w:tcPr>
          <w:p w14:paraId="332CA742" w14:textId="77777777" w:rsidR="004737A6" w:rsidRPr="00CB56EC" w:rsidRDefault="004737A6" w:rsidP="00455EC7">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531955EF" w14:textId="77777777" w:rsidR="004737A6" w:rsidRPr="00CB56EC" w:rsidRDefault="004737A6" w:rsidP="00455EC7">
            <w:pPr>
              <w:jc w:val="right"/>
              <w:rPr>
                <w:b/>
                <w:bCs/>
                <w:sz w:val="18"/>
                <w:szCs w:val="18"/>
                <w:lang w:eastAsia="tr-TR"/>
              </w:rPr>
            </w:pPr>
            <w:r w:rsidRPr="00CB56EC">
              <w:rPr>
                <w:b/>
                <w:bCs/>
                <w:sz w:val="18"/>
                <w:szCs w:val="18"/>
                <w:lang w:eastAsia="tr-TR"/>
              </w:rPr>
              <w:t>Önceki Dönem</w:t>
            </w:r>
          </w:p>
        </w:tc>
      </w:tr>
      <w:tr w:rsidR="001A3CB0" w:rsidRPr="00CB56EC" w14:paraId="7F3F9E11" w14:textId="77777777" w:rsidTr="001A3CB0">
        <w:trPr>
          <w:trHeight w:hRule="exact" w:val="227"/>
        </w:trPr>
        <w:tc>
          <w:tcPr>
            <w:tcW w:w="6655" w:type="dxa"/>
            <w:shd w:val="clear" w:color="auto" w:fill="auto"/>
            <w:vAlign w:val="bottom"/>
            <w:hideMark/>
          </w:tcPr>
          <w:p w14:paraId="12C8E987" w14:textId="05F9DD57" w:rsidR="001A3CB0" w:rsidRPr="00CB56EC" w:rsidRDefault="001A3CB0" w:rsidP="001A3CB0">
            <w:pPr>
              <w:rPr>
                <w:sz w:val="18"/>
                <w:szCs w:val="18"/>
                <w:lang w:eastAsia="tr-TR"/>
              </w:rPr>
            </w:pPr>
            <w:r w:rsidRPr="00CB56EC">
              <w:rPr>
                <w:sz w:val="18"/>
                <w:szCs w:val="18"/>
                <w:lang w:eastAsia="tr-TR"/>
              </w:rPr>
              <w:t>Tahsil İmkânı Sınırlı Krediler İçin Ayrılanlar</w:t>
            </w:r>
          </w:p>
        </w:tc>
        <w:tc>
          <w:tcPr>
            <w:tcW w:w="1293" w:type="dxa"/>
            <w:shd w:val="clear" w:color="auto" w:fill="auto"/>
            <w:vAlign w:val="bottom"/>
            <w:hideMark/>
          </w:tcPr>
          <w:p w14:paraId="40B39C96" w14:textId="2F230FAC" w:rsidR="001A3CB0" w:rsidRPr="00F3718D" w:rsidRDefault="001A3CB0" w:rsidP="001A3CB0">
            <w:pPr>
              <w:jc w:val="right"/>
              <w:rPr>
                <w:sz w:val="18"/>
                <w:szCs w:val="16"/>
                <w:lang w:eastAsia="tr-TR"/>
              </w:rPr>
            </w:pPr>
            <w:r w:rsidRPr="0099071B">
              <w:rPr>
                <w:sz w:val="18"/>
                <w:szCs w:val="16"/>
                <w:lang w:eastAsia="tr-TR"/>
              </w:rPr>
              <w:t>42,521</w:t>
            </w:r>
          </w:p>
        </w:tc>
        <w:tc>
          <w:tcPr>
            <w:tcW w:w="1294" w:type="dxa"/>
            <w:shd w:val="clear" w:color="auto" w:fill="auto"/>
            <w:vAlign w:val="bottom"/>
            <w:hideMark/>
          </w:tcPr>
          <w:p w14:paraId="458AF757" w14:textId="2D740027" w:rsidR="001A3CB0" w:rsidRPr="00CB56EC" w:rsidRDefault="001A3CB0" w:rsidP="001A3CB0">
            <w:pPr>
              <w:jc w:val="right"/>
            </w:pPr>
            <w:r w:rsidRPr="00CA3E8D">
              <w:rPr>
                <w:sz w:val="18"/>
                <w:szCs w:val="16"/>
                <w:lang w:eastAsia="tr-TR"/>
              </w:rPr>
              <w:t>28,200</w:t>
            </w:r>
          </w:p>
        </w:tc>
      </w:tr>
      <w:tr w:rsidR="001A3CB0" w:rsidRPr="00CB56EC" w14:paraId="2066BCD1" w14:textId="77777777" w:rsidTr="001A3CB0">
        <w:trPr>
          <w:trHeight w:hRule="exact" w:val="227"/>
        </w:trPr>
        <w:tc>
          <w:tcPr>
            <w:tcW w:w="6655" w:type="dxa"/>
            <w:shd w:val="clear" w:color="auto" w:fill="auto"/>
            <w:vAlign w:val="bottom"/>
            <w:hideMark/>
          </w:tcPr>
          <w:p w14:paraId="469FEDBC" w14:textId="5FC607F7" w:rsidR="001A3CB0" w:rsidRPr="00CB56EC" w:rsidRDefault="001A3CB0" w:rsidP="001A3CB0">
            <w:pPr>
              <w:rPr>
                <w:sz w:val="18"/>
                <w:szCs w:val="18"/>
                <w:lang w:eastAsia="tr-TR"/>
              </w:rPr>
            </w:pPr>
            <w:r w:rsidRPr="00CB56EC">
              <w:rPr>
                <w:sz w:val="18"/>
                <w:szCs w:val="18"/>
                <w:lang w:eastAsia="tr-TR"/>
              </w:rPr>
              <w:t>Tahsili Şüpheli Krediler İçin Ayrılanlar</w:t>
            </w:r>
          </w:p>
        </w:tc>
        <w:tc>
          <w:tcPr>
            <w:tcW w:w="1293" w:type="dxa"/>
            <w:shd w:val="clear" w:color="auto" w:fill="auto"/>
            <w:vAlign w:val="bottom"/>
            <w:hideMark/>
          </w:tcPr>
          <w:p w14:paraId="00700D02" w14:textId="4539B9D7" w:rsidR="001A3CB0" w:rsidRPr="00F3718D" w:rsidRDefault="001A3CB0" w:rsidP="001A3CB0">
            <w:pPr>
              <w:jc w:val="right"/>
              <w:rPr>
                <w:sz w:val="18"/>
                <w:szCs w:val="16"/>
                <w:lang w:eastAsia="tr-TR"/>
              </w:rPr>
            </w:pPr>
            <w:r w:rsidRPr="0099071B">
              <w:rPr>
                <w:sz w:val="18"/>
                <w:szCs w:val="16"/>
                <w:lang w:eastAsia="tr-TR"/>
              </w:rPr>
              <w:t>34,670</w:t>
            </w:r>
          </w:p>
        </w:tc>
        <w:tc>
          <w:tcPr>
            <w:tcW w:w="1294" w:type="dxa"/>
            <w:shd w:val="clear" w:color="auto" w:fill="auto"/>
            <w:vAlign w:val="bottom"/>
            <w:hideMark/>
          </w:tcPr>
          <w:p w14:paraId="65AFB2AE" w14:textId="09440054" w:rsidR="001A3CB0" w:rsidRPr="00CB56EC" w:rsidRDefault="001A3CB0" w:rsidP="001A3CB0">
            <w:pPr>
              <w:jc w:val="right"/>
            </w:pPr>
            <w:r w:rsidRPr="00CA3E8D">
              <w:rPr>
                <w:sz w:val="18"/>
                <w:szCs w:val="16"/>
                <w:lang w:eastAsia="tr-TR"/>
              </w:rPr>
              <w:t>6,078</w:t>
            </w:r>
          </w:p>
        </w:tc>
      </w:tr>
      <w:tr w:rsidR="001A3CB0" w:rsidRPr="00CB56EC" w14:paraId="06841240" w14:textId="77777777" w:rsidTr="001A3CB0">
        <w:trPr>
          <w:trHeight w:hRule="exact" w:val="227"/>
        </w:trPr>
        <w:tc>
          <w:tcPr>
            <w:tcW w:w="6655" w:type="dxa"/>
            <w:shd w:val="clear" w:color="auto" w:fill="auto"/>
            <w:vAlign w:val="bottom"/>
          </w:tcPr>
          <w:p w14:paraId="070C2A8D" w14:textId="13A00A0D" w:rsidR="001A3CB0" w:rsidRPr="00CB56EC" w:rsidRDefault="001A3CB0" w:rsidP="001A3CB0">
            <w:pPr>
              <w:rPr>
                <w:sz w:val="18"/>
                <w:szCs w:val="18"/>
                <w:lang w:eastAsia="tr-TR"/>
              </w:rPr>
            </w:pPr>
            <w:r w:rsidRPr="00CB56EC">
              <w:rPr>
                <w:sz w:val="18"/>
                <w:szCs w:val="18"/>
                <w:lang w:eastAsia="tr-TR"/>
              </w:rPr>
              <w:t>Zarar Niteliğindeki Krediler İçin Ayrılanlar</w:t>
            </w:r>
          </w:p>
        </w:tc>
        <w:tc>
          <w:tcPr>
            <w:tcW w:w="1293" w:type="dxa"/>
            <w:shd w:val="clear" w:color="auto" w:fill="auto"/>
            <w:vAlign w:val="bottom"/>
          </w:tcPr>
          <w:p w14:paraId="78C90935" w14:textId="2848973F" w:rsidR="001A3CB0" w:rsidRPr="00CB56EC" w:rsidRDefault="001A3CB0" w:rsidP="001A3CB0">
            <w:pPr>
              <w:jc w:val="right"/>
              <w:rPr>
                <w:sz w:val="18"/>
                <w:szCs w:val="16"/>
                <w:lang w:eastAsia="tr-TR"/>
              </w:rPr>
            </w:pPr>
            <w:r w:rsidRPr="0099071B">
              <w:rPr>
                <w:sz w:val="18"/>
                <w:szCs w:val="16"/>
                <w:lang w:eastAsia="tr-TR"/>
              </w:rPr>
              <w:t>2,306</w:t>
            </w:r>
          </w:p>
        </w:tc>
        <w:tc>
          <w:tcPr>
            <w:tcW w:w="1294" w:type="dxa"/>
            <w:shd w:val="clear" w:color="auto" w:fill="auto"/>
            <w:vAlign w:val="bottom"/>
          </w:tcPr>
          <w:p w14:paraId="537339FA" w14:textId="2DD05021" w:rsidR="001A3CB0" w:rsidRPr="00CB56EC" w:rsidRDefault="001A3CB0" w:rsidP="001A3CB0">
            <w:pPr>
              <w:jc w:val="right"/>
              <w:rPr>
                <w:sz w:val="18"/>
                <w:szCs w:val="16"/>
                <w:lang w:eastAsia="tr-TR"/>
              </w:rPr>
            </w:pPr>
            <w:r w:rsidRPr="00F3718D">
              <w:rPr>
                <w:sz w:val="18"/>
                <w:szCs w:val="16"/>
                <w:lang w:eastAsia="tr-TR"/>
              </w:rPr>
              <w:t>-</w:t>
            </w:r>
          </w:p>
        </w:tc>
      </w:tr>
      <w:tr w:rsidR="001A3CB0" w:rsidRPr="001A3CB0" w14:paraId="003FCC50" w14:textId="77777777" w:rsidTr="001A3CB0">
        <w:trPr>
          <w:trHeight w:hRule="exact" w:val="227"/>
        </w:trPr>
        <w:tc>
          <w:tcPr>
            <w:tcW w:w="6655" w:type="dxa"/>
            <w:shd w:val="clear" w:color="auto" w:fill="auto"/>
            <w:noWrap/>
            <w:vAlign w:val="bottom"/>
          </w:tcPr>
          <w:p w14:paraId="206669AE" w14:textId="77777777" w:rsidR="001A3CB0" w:rsidRPr="001A3CB0" w:rsidRDefault="001A3CB0" w:rsidP="001A3CB0">
            <w:pPr>
              <w:rPr>
                <w:b/>
                <w:bCs/>
                <w:sz w:val="18"/>
                <w:szCs w:val="18"/>
                <w:lang w:eastAsia="tr-TR"/>
              </w:rPr>
            </w:pPr>
            <w:r w:rsidRPr="001A3CB0">
              <w:rPr>
                <w:b/>
                <w:bCs/>
                <w:sz w:val="18"/>
                <w:szCs w:val="18"/>
                <w:lang w:eastAsia="tr-TR"/>
              </w:rPr>
              <w:t>Toplam</w:t>
            </w:r>
          </w:p>
        </w:tc>
        <w:tc>
          <w:tcPr>
            <w:tcW w:w="1293" w:type="dxa"/>
            <w:shd w:val="clear" w:color="auto" w:fill="auto"/>
            <w:vAlign w:val="bottom"/>
          </w:tcPr>
          <w:p w14:paraId="13F10431" w14:textId="1EC90F82" w:rsidR="001A3CB0" w:rsidRPr="001A3CB0" w:rsidRDefault="001A3CB0" w:rsidP="001A3CB0">
            <w:pPr>
              <w:jc w:val="right"/>
              <w:rPr>
                <w:b/>
                <w:bCs/>
                <w:sz w:val="18"/>
                <w:szCs w:val="16"/>
                <w:lang w:eastAsia="tr-TR"/>
              </w:rPr>
            </w:pPr>
            <w:r w:rsidRPr="0099071B">
              <w:rPr>
                <w:b/>
                <w:bCs/>
                <w:sz w:val="18"/>
                <w:szCs w:val="16"/>
                <w:lang w:eastAsia="tr-TR"/>
              </w:rPr>
              <w:t>79,497</w:t>
            </w:r>
          </w:p>
        </w:tc>
        <w:tc>
          <w:tcPr>
            <w:tcW w:w="1294" w:type="dxa"/>
            <w:shd w:val="clear" w:color="auto" w:fill="auto"/>
            <w:vAlign w:val="bottom"/>
          </w:tcPr>
          <w:p w14:paraId="203A8652" w14:textId="062DDF2B" w:rsidR="001A3CB0" w:rsidRPr="001A3CB0" w:rsidRDefault="001A3CB0" w:rsidP="001A3CB0">
            <w:pPr>
              <w:jc w:val="right"/>
              <w:rPr>
                <w:b/>
                <w:bCs/>
              </w:rPr>
            </w:pPr>
            <w:r w:rsidRPr="001A3CB0">
              <w:rPr>
                <w:b/>
                <w:bCs/>
                <w:sz w:val="18"/>
                <w:szCs w:val="16"/>
                <w:lang w:eastAsia="tr-TR"/>
              </w:rPr>
              <w:t>34,278</w:t>
            </w:r>
          </w:p>
        </w:tc>
      </w:tr>
    </w:tbl>
    <w:p w14:paraId="36A65CF8" w14:textId="77777777" w:rsidR="00274113" w:rsidRPr="00CB56EC" w:rsidRDefault="00274113" w:rsidP="00E30CF9">
      <w:pPr>
        <w:pStyle w:val="BodyTextIndent"/>
        <w:jc w:val="left"/>
        <w:rPr>
          <w:rFonts w:eastAsia="Arial Unicode MS"/>
          <w:sz w:val="10"/>
          <w:szCs w:val="16"/>
        </w:rPr>
      </w:pPr>
    </w:p>
    <w:p w14:paraId="27497840" w14:textId="77777777" w:rsidR="00E30CF9" w:rsidRPr="00CB56EC" w:rsidRDefault="00311B79" w:rsidP="00E30CF9">
      <w:pPr>
        <w:tabs>
          <w:tab w:val="num" w:pos="3060"/>
        </w:tabs>
        <w:autoSpaceDE w:val="0"/>
        <w:autoSpaceDN w:val="0"/>
        <w:adjustRightInd w:val="0"/>
        <w:ind w:hanging="567"/>
      </w:pPr>
      <w:r w:rsidRPr="00CB56EC">
        <w:rPr>
          <w:b/>
        </w:rPr>
        <w:tab/>
      </w:r>
      <w:r w:rsidR="00E30CF9" w:rsidRPr="00CB56EC">
        <w:rPr>
          <w:rFonts w:eastAsia="Arial Unicode MS"/>
          <w:b/>
          <w:color w:val="000000"/>
          <w:spacing w:val="-6"/>
        </w:rPr>
        <w:t>Donuk alacaklara ilişkin bilgiler (Net)</w:t>
      </w:r>
      <w:r w:rsidR="00E30CF9" w:rsidRPr="00CB56EC">
        <w:t xml:space="preserve"> </w:t>
      </w:r>
    </w:p>
    <w:p w14:paraId="48970724" w14:textId="77777777" w:rsidR="00E30CF9" w:rsidRPr="00CB56EC" w:rsidRDefault="00E30CF9" w:rsidP="00E30CF9">
      <w:pPr>
        <w:pStyle w:val="BodyTextIndent"/>
        <w:jc w:val="left"/>
        <w:rPr>
          <w:rFonts w:eastAsia="Arial Unicode MS"/>
          <w:sz w:val="8"/>
          <w:szCs w:val="16"/>
        </w:rPr>
      </w:pPr>
    </w:p>
    <w:p w14:paraId="261B77CF" w14:textId="77777777" w:rsidR="00E30CF9" w:rsidRPr="00CB56EC" w:rsidRDefault="00311B79" w:rsidP="00274113">
      <w:pPr>
        <w:tabs>
          <w:tab w:val="left" w:pos="0"/>
        </w:tabs>
        <w:ind w:left="-567"/>
        <w:rPr>
          <w:b/>
          <w:iCs/>
        </w:rPr>
      </w:pPr>
      <w:r w:rsidRPr="00CB56EC">
        <w:rPr>
          <w:b/>
          <w:iCs/>
        </w:rPr>
        <w:tab/>
      </w:r>
      <w:r w:rsidR="00E30CF9" w:rsidRPr="00CB56EC">
        <w:rPr>
          <w:rFonts w:eastAsia="Arial Unicode MS"/>
          <w:b/>
          <w:color w:val="000000"/>
          <w:spacing w:val="-6"/>
        </w:rPr>
        <w:t>Toplam donuk alacak hareketlerine ilişkin bilgiler</w:t>
      </w:r>
    </w:p>
    <w:p w14:paraId="06CFF75A" w14:textId="77777777" w:rsidR="00E30CF9" w:rsidRPr="00CB56EC" w:rsidRDefault="00E30CF9" w:rsidP="00E30CF9">
      <w:pPr>
        <w:tabs>
          <w:tab w:val="left" w:pos="900"/>
        </w:tabs>
        <w:rPr>
          <w:sz w:val="12"/>
          <w:lang w:eastAsia="en-GB"/>
        </w:rPr>
      </w:pPr>
      <w:r w:rsidRPr="00CB56EC">
        <w:rPr>
          <w:iCs/>
          <w:sz w:val="2"/>
        </w:rPr>
        <w:br/>
      </w: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823"/>
        <w:gridCol w:w="1806"/>
        <w:gridCol w:w="1806"/>
        <w:gridCol w:w="1807"/>
      </w:tblGrid>
      <w:tr w:rsidR="00410680" w:rsidRPr="00CB56EC" w14:paraId="5701BE69" w14:textId="77777777" w:rsidTr="001A3CB0">
        <w:trPr>
          <w:trHeight w:hRule="exact" w:val="262"/>
        </w:trPr>
        <w:tc>
          <w:tcPr>
            <w:tcW w:w="3823" w:type="dxa"/>
            <w:vMerge w:val="restart"/>
            <w:shd w:val="clear" w:color="auto" w:fill="auto"/>
            <w:vAlign w:val="center"/>
            <w:hideMark/>
          </w:tcPr>
          <w:p w14:paraId="1CDE0A8F" w14:textId="690C0D57" w:rsidR="00410680" w:rsidRPr="00CB56EC" w:rsidRDefault="00410680" w:rsidP="004737A6">
            <w:pPr>
              <w:jc w:val="both"/>
              <w:rPr>
                <w:b/>
                <w:bCs/>
                <w:sz w:val="18"/>
                <w:szCs w:val="18"/>
                <w:lang w:eastAsia="tr-TR"/>
              </w:rPr>
            </w:pPr>
            <w:r>
              <w:rPr>
                <w:b/>
                <w:bCs/>
                <w:sz w:val="18"/>
                <w:szCs w:val="18"/>
                <w:lang w:eastAsia="tr-TR"/>
              </w:rPr>
              <w:t>Cari Dönem</w:t>
            </w:r>
          </w:p>
        </w:tc>
        <w:tc>
          <w:tcPr>
            <w:tcW w:w="1806" w:type="dxa"/>
            <w:shd w:val="clear" w:color="auto" w:fill="auto"/>
            <w:vAlign w:val="bottom"/>
            <w:hideMark/>
          </w:tcPr>
          <w:p w14:paraId="14F30057" w14:textId="280E1341" w:rsidR="00410680" w:rsidRPr="00CB56EC" w:rsidRDefault="00410680" w:rsidP="00455EC7">
            <w:pPr>
              <w:jc w:val="right"/>
              <w:rPr>
                <w:b/>
                <w:bCs/>
                <w:sz w:val="18"/>
                <w:szCs w:val="18"/>
                <w:lang w:eastAsia="tr-TR"/>
              </w:rPr>
            </w:pPr>
            <w:r w:rsidRPr="00CB56EC">
              <w:rPr>
                <w:b/>
                <w:bCs/>
                <w:sz w:val="18"/>
                <w:szCs w:val="18"/>
                <w:lang w:eastAsia="tr-TR"/>
              </w:rPr>
              <w:t>III. Grup</w:t>
            </w:r>
          </w:p>
        </w:tc>
        <w:tc>
          <w:tcPr>
            <w:tcW w:w="1806" w:type="dxa"/>
            <w:shd w:val="clear" w:color="auto" w:fill="auto"/>
            <w:vAlign w:val="bottom"/>
            <w:hideMark/>
          </w:tcPr>
          <w:p w14:paraId="2353317D" w14:textId="09F3E5C7" w:rsidR="00410680" w:rsidRPr="00CB56EC" w:rsidRDefault="00410680" w:rsidP="00455EC7">
            <w:pPr>
              <w:jc w:val="right"/>
              <w:rPr>
                <w:b/>
                <w:bCs/>
                <w:sz w:val="18"/>
                <w:szCs w:val="18"/>
                <w:lang w:eastAsia="tr-TR"/>
              </w:rPr>
            </w:pPr>
            <w:r w:rsidRPr="00CB56EC">
              <w:rPr>
                <w:b/>
                <w:bCs/>
                <w:sz w:val="18"/>
                <w:szCs w:val="18"/>
                <w:lang w:eastAsia="tr-TR"/>
              </w:rPr>
              <w:t>IV. Grup</w:t>
            </w:r>
          </w:p>
        </w:tc>
        <w:tc>
          <w:tcPr>
            <w:tcW w:w="1807" w:type="dxa"/>
            <w:shd w:val="clear" w:color="auto" w:fill="auto"/>
            <w:vAlign w:val="bottom"/>
            <w:hideMark/>
          </w:tcPr>
          <w:p w14:paraId="499E3FC8" w14:textId="193E23CD" w:rsidR="00410680" w:rsidRPr="00CB56EC" w:rsidRDefault="00410680" w:rsidP="00455EC7">
            <w:pPr>
              <w:jc w:val="right"/>
              <w:rPr>
                <w:b/>
                <w:bCs/>
                <w:sz w:val="18"/>
                <w:szCs w:val="18"/>
                <w:lang w:eastAsia="tr-TR"/>
              </w:rPr>
            </w:pPr>
            <w:r w:rsidRPr="00CB56EC">
              <w:rPr>
                <w:b/>
                <w:bCs/>
                <w:sz w:val="18"/>
                <w:szCs w:val="18"/>
                <w:lang w:eastAsia="tr-TR"/>
              </w:rPr>
              <w:t>V. Grup</w:t>
            </w:r>
          </w:p>
        </w:tc>
      </w:tr>
      <w:tr w:rsidR="00410680" w:rsidRPr="00CB56EC" w14:paraId="6E155998" w14:textId="77777777" w:rsidTr="001A3CB0">
        <w:trPr>
          <w:trHeight w:hRule="exact" w:val="509"/>
        </w:trPr>
        <w:tc>
          <w:tcPr>
            <w:tcW w:w="3823" w:type="dxa"/>
            <w:vMerge/>
            <w:shd w:val="clear" w:color="auto" w:fill="auto"/>
            <w:vAlign w:val="bottom"/>
            <w:hideMark/>
          </w:tcPr>
          <w:p w14:paraId="78F2AB6A" w14:textId="608B25AE" w:rsidR="00410680" w:rsidRPr="00CB56EC" w:rsidRDefault="00410680" w:rsidP="00455EC7">
            <w:pPr>
              <w:rPr>
                <w:b/>
                <w:bCs/>
                <w:sz w:val="18"/>
                <w:szCs w:val="18"/>
                <w:lang w:eastAsia="tr-TR"/>
              </w:rPr>
            </w:pPr>
          </w:p>
        </w:tc>
        <w:tc>
          <w:tcPr>
            <w:tcW w:w="1806" w:type="dxa"/>
            <w:shd w:val="clear" w:color="auto" w:fill="auto"/>
            <w:vAlign w:val="bottom"/>
            <w:hideMark/>
          </w:tcPr>
          <w:p w14:paraId="10A70995" w14:textId="70DB322C" w:rsidR="00410680" w:rsidRPr="00CB56EC" w:rsidRDefault="00410680" w:rsidP="004737A6">
            <w:pPr>
              <w:jc w:val="right"/>
              <w:rPr>
                <w:b/>
              </w:rPr>
            </w:pPr>
            <w:r w:rsidRPr="00CB56EC">
              <w:rPr>
                <w:b/>
                <w:sz w:val="18"/>
                <w:szCs w:val="16"/>
                <w:lang w:eastAsia="tr-TR"/>
              </w:rPr>
              <w:t>Tahsil İmkânı Sınırlı Krediler</w:t>
            </w:r>
          </w:p>
        </w:tc>
        <w:tc>
          <w:tcPr>
            <w:tcW w:w="1806" w:type="dxa"/>
            <w:shd w:val="clear" w:color="auto" w:fill="auto"/>
            <w:vAlign w:val="bottom"/>
            <w:hideMark/>
          </w:tcPr>
          <w:p w14:paraId="73274735" w14:textId="39FB048A" w:rsidR="00410680" w:rsidRPr="00CB56EC" w:rsidRDefault="00410680" w:rsidP="004737A6">
            <w:pPr>
              <w:jc w:val="right"/>
              <w:rPr>
                <w:b/>
              </w:rPr>
            </w:pPr>
            <w:r w:rsidRPr="00CB56EC">
              <w:rPr>
                <w:b/>
                <w:sz w:val="18"/>
                <w:szCs w:val="16"/>
                <w:lang w:eastAsia="tr-TR"/>
              </w:rPr>
              <w:t>Tahsili Şüpheli Krediler</w:t>
            </w:r>
          </w:p>
        </w:tc>
        <w:tc>
          <w:tcPr>
            <w:tcW w:w="1807" w:type="dxa"/>
            <w:shd w:val="clear" w:color="auto" w:fill="auto"/>
            <w:vAlign w:val="bottom"/>
            <w:hideMark/>
          </w:tcPr>
          <w:p w14:paraId="44E3B14B" w14:textId="6B9C4BE3" w:rsidR="00410680" w:rsidRPr="00CB56EC" w:rsidRDefault="00410680" w:rsidP="004737A6">
            <w:pPr>
              <w:jc w:val="right"/>
              <w:rPr>
                <w:b/>
              </w:rPr>
            </w:pPr>
            <w:r w:rsidRPr="00CB56EC">
              <w:rPr>
                <w:b/>
                <w:sz w:val="18"/>
                <w:szCs w:val="16"/>
                <w:lang w:eastAsia="tr-TR"/>
              </w:rPr>
              <w:t>Zarar Niteliğindeki Krediler</w:t>
            </w:r>
          </w:p>
        </w:tc>
      </w:tr>
      <w:tr w:rsidR="001A3CB0" w:rsidRPr="001A3CB0" w14:paraId="0849CEF4" w14:textId="77777777" w:rsidTr="001A3CB0">
        <w:trPr>
          <w:trHeight w:hRule="exact" w:val="227"/>
        </w:trPr>
        <w:tc>
          <w:tcPr>
            <w:tcW w:w="3823" w:type="dxa"/>
            <w:shd w:val="clear" w:color="auto" w:fill="auto"/>
            <w:vAlign w:val="bottom"/>
            <w:hideMark/>
          </w:tcPr>
          <w:p w14:paraId="441B03C5" w14:textId="0D8903CC" w:rsidR="001A3CB0" w:rsidRPr="001A3CB0" w:rsidRDefault="001A3CB0" w:rsidP="001A3CB0">
            <w:pPr>
              <w:rPr>
                <w:b/>
                <w:bCs/>
                <w:sz w:val="18"/>
                <w:szCs w:val="18"/>
                <w:lang w:eastAsia="tr-TR"/>
              </w:rPr>
            </w:pPr>
            <w:r w:rsidRPr="001A3CB0">
              <w:rPr>
                <w:b/>
                <w:bCs/>
                <w:sz w:val="18"/>
                <w:szCs w:val="18"/>
                <w:lang w:eastAsia="tr-TR"/>
              </w:rPr>
              <w:t>Önceki Dönem Sonu Bakiyesi</w:t>
            </w:r>
          </w:p>
        </w:tc>
        <w:tc>
          <w:tcPr>
            <w:tcW w:w="1806" w:type="dxa"/>
            <w:shd w:val="clear" w:color="auto" w:fill="auto"/>
            <w:vAlign w:val="bottom"/>
            <w:hideMark/>
          </w:tcPr>
          <w:p w14:paraId="5B6C779A" w14:textId="7F6F2CC1" w:rsidR="001A3CB0" w:rsidRPr="001A3CB0" w:rsidRDefault="001A3CB0" w:rsidP="001A3CB0">
            <w:pPr>
              <w:spacing w:line="252" w:lineRule="auto"/>
              <w:jc w:val="right"/>
              <w:rPr>
                <w:b/>
                <w:bCs/>
                <w:sz w:val="18"/>
                <w:szCs w:val="18"/>
              </w:rPr>
            </w:pPr>
            <w:r w:rsidRPr="0099071B">
              <w:rPr>
                <w:b/>
                <w:bCs/>
                <w:sz w:val="18"/>
                <w:szCs w:val="18"/>
              </w:rPr>
              <w:t>169,394</w:t>
            </w:r>
          </w:p>
        </w:tc>
        <w:tc>
          <w:tcPr>
            <w:tcW w:w="1806" w:type="dxa"/>
            <w:shd w:val="clear" w:color="auto" w:fill="auto"/>
            <w:vAlign w:val="bottom"/>
            <w:hideMark/>
          </w:tcPr>
          <w:p w14:paraId="6B354362" w14:textId="28B6B673" w:rsidR="001A3CB0" w:rsidRPr="001A3CB0" w:rsidRDefault="001A3CB0" w:rsidP="001A3CB0">
            <w:pPr>
              <w:spacing w:line="252" w:lineRule="auto"/>
              <w:jc w:val="right"/>
              <w:rPr>
                <w:b/>
                <w:bCs/>
                <w:sz w:val="18"/>
                <w:szCs w:val="18"/>
              </w:rPr>
            </w:pPr>
            <w:r w:rsidRPr="0099071B">
              <w:rPr>
                <w:b/>
                <w:bCs/>
                <w:sz w:val="18"/>
                <w:szCs w:val="18"/>
              </w:rPr>
              <w:t>22,037</w:t>
            </w:r>
          </w:p>
        </w:tc>
        <w:tc>
          <w:tcPr>
            <w:tcW w:w="1807" w:type="dxa"/>
            <w:shd w:val="clear" w:color="auto" w:fill="auto"/>
            <w:vAlign w:val="bottom"/>
            <w:hideMark/>
          </w:tcPr>
          <w:p w14:paraId="7566EAC7" w14:textId="0F9EC19F" w:rsidR="001A3CB0" w:rsidRPr="001A3CB0" w:rsidRDefault="001A3CB0" w:rsidP="001A3CB0">
            <w:pPr>
              <w:spacing w:line="252" w:lineRule="auto"/>
              <w:jc w:val="right"/>
              <w:rPr>
                <w:b/>
                <w:bCs/>
                <w:sz w:val="18"/>
                <w:szCs w:val="18"/>
              </w:rPr>
            </w:pPr>
            <w:r w:rsidRPr="001A3CB0">
              <w:rPr>
                <w:b/>
                <w:bCs/>
                <w:sz w:val="18"/>
                <w:szCs w:val="18"/>
              </w:rPr>
              <w:t>-</w:t>
            </w:r>
          </w:p>
        </w:tc>
      </w:tr>
      <w:tr w:rsidR="001A3CB0" w:rsidRPr="00CB56EC" w14:paraId="082952BF" w14:textId="77777777" w:rsidTr="001A3CB0">
        <w:trPr>
          <w:trHeight w:hRule="exact" w:val="227"/>
        </w:trPr>
        <w:tc>
          <w:tcPr>
            <w:tcW w:w="3823" w:type="dxa"/>
            <w:shd w:val="clear" w:color="auto" w:fill="auto"/>
            <w:vAlign w:val="bottom"/>
            <w:hideMark/>
          </w:tcPr>
          <w:p w14:paraId="12952775" w14:textId="3D9FAFF3" w:rsidR="001A3CB0" w:rsidRPr="00CB56EC" w:rsidRDefault="001A3CB0" w:rsidP="001A3CB0">
            <w:pPr>
              <w:ind w:firstLine="113"/>
              <w:rPr>
                <w:sz w:val="18"/>
                <w:szCs w:val="18"/>
                <w:lang w:eastAsia="tr-TR"/>
              </w:rPr>
            </w:pPr>
            <w:r w:rsidRPr="00CB56EC">
              <w:rPr>
                <w:sz w:val="18"/>
                <w:szCs w:val="18"/>
                <w:lang w:eastAsia="tr-TR"/>
              </w:rPr>
              <w:t>Dönem İçinde İntikal (+)</w:t>
            </w:r>
          </w:p>
        </w:tc>
        <w:tc>
          <w:tcPr>
            <w:tcW w:w="1806" w:type="dxa"/>
            <w:shd w:val="clear" w:color="auto" w:fill="auto"/>
            <w:vAlign w:val="bottom"/>
            <w:hideMark/>
          </w:tcPr>
          <w:p w14:paraId="7F176B8C" w14:textId="59C6F27F" w:rsidR="001A3CB0" w:rsidRPr="00F3718D" w:rsidRDefault="001A3CB0" w:rsidP="001A3CB0">
            <w:pPr>
              <w:spacing w:line="252" w:lineRule="auto"/>
              <w:jc w:val="right"/>
              <w:rPr>
                <w:sz w:val="18"/>
                <w:szCs w:val="18"/>
              </w:rPr>
            </w:pPr>
            <w:r w:rsidRPr="0099071B">
              <w:rPr>
                <w:sz w:val="18"/>
                <w:szCs w:val="18"/>
              </w:rPr>
              <w:t>115,018</w:t>
            </w:r>
          </w:p>
        </w:tc>
        <w:tc>
          <w:tcPr>
            <w:tcW w:w="1806" w:type="dxa"/>
            <w:shd w:val="clear" w:color="auto" w:fill="auto"/>
            <w:vAlign w:val="bottom"/>
            <w:hideMark/>
          </w:tcPr>
          <w:p w14:paraId="4085D4F8" w14:textId="1E1C1B35" w:rsidR="001A3CB0" w:rsidRPr="00F3718D" w:rsidRDefault="001A3CB0" w:rsidP="001A3CB0">
            <w:pPr>
              <w:spacing w:line="252" w:lineRule="auto"/>
              <w:jc w:val="right"/>
              <w:rPr>
                <w:sz w:val="18"/>
                <w:szCs w:val="18"/>
              </w:rPr>
            </w:pPr>
            <w:r w:rsidRPr="0099071B">
              <w:rPr>
                <w:sz w:val="18"/>
                <w:szCs w:val="18"/>
              </w:rPr>
              <w:t>91</w:t>
            </w:r>
          </w:p>
        </w:tc>
        <w:tc>
          <w:tcPr>
            <w:tcW w:w="1807" w:type="dxa"/>
            <w:shd w:val="clear" w:color="auto" w:fill="auto"/>
            <w:vAlign w:val="bottom"/>
            <w:hideMark/>
          </w:tcPr>
          <w:p w14:paraId="6947F25A" w14:textId="0F814AC0" w:rsidR="001A3CB0" w:rsidRPr="00F3718D" w:rsidRDefault="001A3CB0" w:rsidP="001A3CB0">
            <w:pPr>
              <w:spacing w:line="252" w:lineRule="auto"/>
              <w:jc w:val="right"/>
              <w:rPr>
                <w:sz w:val="18"/>
                <w:szCs w:val="18"/>
              </w:rPr>
            </w:pPr>
            <w:r w:rsidRPr="001A3CB0">
              <w:rPr>
                <w:sz w:val="18"/>
                <w:szCs w:val="18"/>
              </w:rPr>
              <w:t>-</w:t>
            </w:r>
          </w:p>
        </w:tc>
      </w:tr>
      <w:tr w:rsidR="001A3CB0" w:rsidRPr="00CB56EC" w14:paraId="1620D241" w14:textId="77777777" w:rsidTr="001A3CB0">
        <w:trPr>
          <w:trHeight w:hRule="exact" w:val="227"/>
        </w:trPr>
        <w:tc>
          <w:tcPr>
            <w:tcW w:w="3823" w:type="dxa"/>
            <w:shd w:val="clear" w:color="auto" w:fill="auto"/>
            <w:vAlign w:val="bottom"/>
            <w:hideMark/>
          </w:tcPr>
          <w:p w14:paraId="34581A04" w14:textId="317C7659" w:rsidR="001A3CB0" w:rsidRPr="00CB56EC" w:rsidRDefault="001A3CB0" w:rsidP="001A3CB0">
            <w:pPr>
              <w:ind w:firstLine="113"/>
              <w:rPr>
                <w:sz w:val="18"/>
                <w:szCs w:val="18"/>
                <w:lang w:eastAsia="tr-TR"/>
              </w:rPr>
            </w:pPr>
            <w:r w:rsidRPr="00CB56EC">
              <w:rPr>
                <w:sz w:val="18"/>
                <w:szCs w:val="18"/>
                <w:lang w:eastAsia="tr-TR"/>
              </w:rPr>
              <w:t>Diğer Donuk Alacak Hesaplarından Giriş (+)</w:t>
            </w:r>
          </w:p>
        </w:tc>
        <w:tc>
          <w:tcPr>
            <w:tcW w:w="1806" w:type="dxa"/>
            <w:shd w:val="clear" w:color="auto" w:fill="auto"/>
            <w:vAlign w:val="bottom"/>
            <w:hideMark/>
          </w:tcPr>
          <w:p w14:paraId="32EAE0DF" w14:textId="76C0378F" w:rsidR="001A3CB0" w:rsidRPr="00F3718D" w:rsidRDefault="001A3CB0" w:rsidP="001A3CB0">
            <w:pPr>
              <w:spacing w:line="252" w:lineRule="auto"/>
              <w:jc w:val="right"/>
              <w:rPr>
                <w:sz w:val="18"/>
                <w:szCs w:val="18"/>
              </w:rPr>
            </w:pPr>
            <w:r w:rsidRPr="001A3CB0">
              <w:rPr>
                <w:sz w:val="18"/>
                <w:szCs w:val="18"/>
              </w:rPr>
              <w:t>-</w:t>
            </w:r>
          </w:p>
        </w:tc>
        <w:tc>
          <w:tcPr>
            <w:tcW w:w="1806" w:type="dxa"/>
            <w:shd w:val="clear" w:color="auto" w:fill="auto"/>
            <w:vAlign w:val="bottom"/>
            <w:hideMark/>
          </w:tcPr>
          <w:p w14:paraId="77C1A78C" w14:textId="406C1A8E" w:rsidR="001A3CB0" w:rsidRPr="00F3718D" w:rsidRDefault="001A3CB0" w:rsidP="001A3CB0">
            <w:pPr>
              <w:spacing w:line="252" w:lineRule="auto"/>
              <w:jc w:val="right"/>
              <w:rPr>
                <w:sz w:val="18"/>
                <w:szCs w:val="18"/>
              </w:rPr>
            </w:pPr>
            <w:r w:rsidRPr="0099071B">
              <w:rPr>
                <w:sz w:val="18"/>
                <w:szCs w:val="18"/>
              </w:rPr>
              <w:t>163,087</w:t>
            </w:r>
          </w:p>
        </w:tc>
        <w:tc>
          <w:tcPr>
            <w:tcW w:w="1807" w:type="dxa"/>
            <w:shd w:val="clear" w:color="auto" w:fill="auto"/>
            <w:vAlign w:val="bottom"/>
            <w:hideMark/>
          </w:tcPr>
          <w:p w14:paraId="5B458C36" w14:textId="508CF901" w:rsidR="001A3CB0" w:rsidRPr="00F3718D" w:rsidRDefault="001A3CB0" w:rsidP="001A3CB0">
            <w:pPr>
              <w:spacing w:line="252" w:lineRule="auto"/>
              <w:jc w:val="right"/>
              <w:rPr>
                <w:sz w:val="18"/>
                <w:szCs w:val="18"/>
              </w:rPr>
            </w:pPr>
            <w:r w:rsidRPr="0099071B">
              <w:rPr>
                <w:sz w:val="18"/>
                <w:szCs w:val="18"/>
              </w:rPr>
              <w:t>13,720</w:t>
            </w:r>
          </w:p>
        </w:tc>
      </w:tr>
      <w:tr w:rsidR="001A3CB0" w:rsidRPr="00CB56EC" w14:paraId="64B2D055" w14:textId="77777777" w:rsidTr="001A3CB0">
        <w:trPr>
          <w:trHeight w:hRule="exact" w:val="227"/>
        </w:trPr>
        <w:tc>
          <w:tcPr>
            <w:tcW w:w="3823" w:type="dxa"/>
            <w:shd w:val="clear" w:color="auto" w:fill="auto"/>
            <w:vAlign w:val="bottom"/>
            <w:hideMark/>
          </w:tcPr>
          <w:p w14:paraId="042ECAE7" w14:textId="7A94174A" w:rsidR="001A3CB0" w:rsidRPr="00CB56EC" w:rsidRDefault="001A3CB0" w:rsidP="001A3CB0">
            <w:pPr>
              <w:ind w:firstLine="113"/>
              <w:rPr>
                <w:sz w:val="18"/>
                <w:szCs w:val="18"/>
                <w:lang w:eastAsia="tr-TR"/>
              </w:rPr>
            </w:pPr>
            <w:r w:rsidRPr="00CB56EC">
              <w:rPr>
                <w:sz w:val="18"/>
                <w:szCs w:val="18"/>
                <w:lang w:eastAsia="tr-TR"/>
              </w:rPr>
              <w:t>Diğer Donuk Alacak Hesaplarına Çıkış</w:t>
            </w:r>
            <w:r>
              <w:rPr>
                <w:sz w:val="18"/>
                <w:szCs w:val="18"/>
                <w:lang w:eastAsia="tr-TR"/>
              </w:rPr>
              <w:t xml:space="preserve"> </w:t>
            </w:r>
            <w:r w:rsidRPr="00CB56EC">
              <w:rPr>
                <w:sz w:val="18"/>
                <w:szCs w:val="18"/>
                <w:lang w:eastAsia="tr-TR"/>
              </w:rPr>
              <w:t>(-)</w:t>
            </w:r>
          </w:p>
        </w:tc>
        <w:tc>
          <w:tcPr>
            <w:tcW w:w="1806" w:type="dxa"/>
            <w:shd w:val="clear" w:color="auto" w:fill="auto"/>
            <w:vAlign w:val="bottom"/>
            <w:hideMark/>
          </w:tcPr>
          <w:p w14:paraId="122AB7BE" w14:textId="3D08CD9A" w:rsidR="001A3CB0" w:rsidRPr="00F3718D" w:rsidRDefault="001A3CB0" w:rsidP="001A3CB0">
            <w:pPr>
              <w:spacing w:line="252" w:lineRule="auto"/>
              <w:jc w:val="right"/>
              <w:rPr>
                <w:sz w:val="18"/>
                <w:szCs w:val="18"/>
              </w:rPr>
            </w:pPr>
            <w:r>
              <w:rPr>
                <w:sz w:val="18"/>
                <w:szCs w:val="18"/>
              </w:rPr>
              <w:t>(</w:t>
            </w:r>
            <w:r w:rsidRPr="0099071B">
              <w:rPr>
                <w:sz w:val="18"/>
                <w:szCs w:val="18"/>
              </w:rPr>
              <w:t>163,087</w:t>
            </w:r>
            <w:r>
              <w:rPr>
                <w:sz w:val="18"/>
                <w:szCs w:val="18"/>
              </w:rPr>
              <w:t>)</w:t>
            </w:r>
          </w:p>
        </w:tc>
        <w:tc>
          <w:tcPr>
            <w:tcW w:w="1806" w:type="dxa"/>
            <w:shd w:val="clear" w:color="auto" w:fill="auto"/>
            <w:vAlign w:val="bottom"/>
            <w:hideMark/>
          </w:tcPr>
          <w:p w14:paraId="0BD7B3DE" w14:textId="3D85DB47" w:rsidR="001A3CB0" w:rsidRPr="00F3718D" w:rsidRDefault="001A3CB0" w:rsidP="001A3CB0">
            <w:pPr>
              <w:spacing w:line="252" w:lineRule="auto"/>
              <w:jc w:val="right"/>
              <w:rPr>
                <w:sz w:val="18"/>
                <w:szCs w:val="18"/>
              </w:rPr>
            </w:pPr>
            <w:r>
              <w:rPr>
                <w:sz w:val="18"/>
                <w:szCs w:val="18"/>
              </w:rPr>
              <w:t>(</w:t>
            </w:r>
            <w:r w:rsidRPr="0099071B">
              <w:rPr>
                <w:sz w:val="18"/>
                <w:szCs w:val="18"/>
              </w:rPr>
              <w:t>13,720</w:t>
            </w:r>
            <w:r>
              <w:rPr>
                <w:sz w:val="18"/>
                <w:szCs w:val="18"/>
              </w:rPr>
              <w:t>)</w:t>
            </w:r>
          </w:p>
        </w:tc>
        <w:tc>
          <w:tcPr>
            <w:tcW w:w="1807" w:type="dxa"/>
            <w:shd w:val="clear" w:color="auto" w:fill="auto"/>
            <w:vAlign w:val="bottom"/>
            <w:hideMark/>
          </w:tcPr>
          <w:p w14:paraId="6D1BF5D5" w14:textId="3564D7BB" w:rsidR="001A3CB0" w:rsidRPr="00F3718D" w:rsidRDefault="001A3CB0" w:rsidP="001A3CB0">
            <w:pPr>
              <w:spacing w:line="252" w:lineRule="auto"/>
              <w:jc w:val="right"/>
              <w:rPr>
                <w:sz w:val="18"/>
                <w:szCs w:val="18"/>
              </w:rPr>
            </w:pPr>
            <w:r w:rsidRPr="001A3CB0">
              <w:rPr>
                <w:sz w:val="18"/>
                <w:szCs w:val="18"/>
              </w:rPr>
              <w:t>-</w:t>
            </w:r>
          </w:p>
        </w:tc>
      </w:tr>
      <w:tr w:rsidR="001A3CB0" w:rsidRPr="00CB56EC" w14:paraId="0DAD8DF6" w14:textId="77777777" w:rsidTr="001A3CB0">
        <w:trPr>
          <w:trHeight w:hRule="exact" w:val="227"/>
        </w:trPr>
        <w:tc>
          <w:tcPr>
            <w:tcW w:w="3823" w:type="dxa"/>
            <w:shd w:val="clear" w:color="auto" w:fill="auto"/>
            <w:vAlign w:val="bottom"/>
            <w:hideMark/>
          </w:tcPr>
          <w:p w14:paraId="3AEF32B5" w14:textId="486D8F70" w:rsidR="001A3CB0" w:rsidRPr="00CB56EC" w:rsidRDefault="001A3CB0" w:rsidP="001A3CB0">
            <w:pPr>
              <w:ind w:firstLine="113"/>
              <w:rPr>
                <w:sz w:val="18"/>
                <w:szCs w:val="18"/>
                <w:lang w:eastAsia="tr-TR"/>
              </w:rPr>
            </w:pPr>
            <w:r w:rsidRPr="00CB56EC">
              <w:rPr>
                <w:sz w:val="18"/>
                <w:szCs w:val="18"/>
                <w:lang w:eastAsia="tr-TR"/>
              </w:rPr>
              <w:t>Dönem İçinde Tahsilat (-)</w:t>
            </w:r>
          </w:p>
        </w:tc>
        <w:tc>
          <w:tcPr>
            <w:tcW w:w="1806" w:type="dxa"/>
            <w:shd w:val="clear" w:color="auto" w:fill="auto"/>
            <w:vAlign w:val="bottom"/>
            <w:hideMark/>
          </w:tcPr>
          <w:p w14:paraId="05791DD4" w14:textId="77CF90FA" w:rsidR="001A3CB0" w:rsidRPr="00F3718D" w:rsidRDefault="001A3CB0" w:rsidP="001A3CB0">
            <w:pPr>
              <w:spacing w:line="252" w:lineRule="auto"/>
              <w:jc w:val="right"/>
              <w:rPr>
                <w:sz w:val="18"/>
                <w:szCs w:val="18"/>
              </w:rPr>
            </w:pPr>
            <w:r>
              <w:rPr>
                <w:sz w:val="18"/>
                <w:szCs w:val="18"/>
              </w:rPr>
              <w:t>(</w:t>
            </w:r>
            <w:r w:rsidRPr="0099071B">
              <w:rPr>
                <w:sz w:val="18"/>
                <w:szCs w:val="18"/>
              </w:rPr>
              <w:t>6,118</w:t>
            </w:r>
            <w:r>
              <w:rPr>
                <w:sz w:val="18"/>
                <w:szCs w:val="18"/>
              </w:rPr>
              <w:t>)</w:t>
            </w:r>
          </w:p>
        </w:tc>
        <w:tc>
          <w:tcPr>
            <w:tcW w:w="1806" w:type="dxa"/>
            <w:shd w:val="clear" w:color="auto" w:fill="auto"/>
            <w:vAlign w:val="bottom"/>
            <w:hideMark/>
          </w:tcPr>
          <w:p w14:paraId="1279F9DA" w14:textId="2342D417" w:rsidR="001A3CB0" w:rsidRPr="00F3718D" w:rsidRDefault="001A3CB0" w:rsidP="001A3CB0">
            <w:pPr>
              <w:spacing w:line="252" w:lineRule="auto"/>
              <w:jc w:val="right"/>
              <w:rPr>
                <w:sz w:val="18"/>
                <w:szCs w:val="18"/>
              </w:rPr>
            </w:pPr>
            <w:r>
              <w:rPr>
                <w:sz w:val="18"/>
                <w:szCs w:val="18"/>
              </w:rPr>
              <w:t>(</w:t>
            </w:r>
            <w:r w:rsidRPr="0099071B">
              <w:rPr>
                <w:sz w:val="18"/>
                <w:szCs w:val="18"/>
              </w:rPr>
              <w:t>1,894</w:t>
            </w:r>
            <w:r>
              <w:rPr>
                <w:sz w:val="18"/>
                <w:szCs w:val="18"/>
              </w:rPr>
              <w:t>)</w:t>
            </w:r>
          </w:p>
        </w:tc>
        <w:tc>
          <w:tcPr>
            <w:tcW w:w="1807" w:type="dxa"/>
            <w:shd w:val="clear" w:color="auto" w:fill="auto"/>
            <w:vAlign w:val="bottom"/>
            <w:hideMark/>
          </w:tcPr>
          <w:p w14:paraId="6C72DDA2" w14:textId="7E33DF85" w:rsidR="001A3CB0" w:rsidRPr="00F3718D" w:rsidRDefault="001A3CB0" w:rsidP="001A3CB0">
            <w:pPr>
              <w:spacing w:line="252" w:lineRule="auto"/>
              <w:jc w:val="right"/>
              <w:rPr>
                <w:sz w:val="18"/>
                <w:szCs w:val="18"/>
              </w:rPr>
            </w:pPr>
            <w:r w:rsidRPr="001A3CB0">
              <w:rPr>
                <w:sz w:val="18"/>
                <w:szCs w:val="18"/>
              </w:rPr>
              <w:t>-</w:t>
            </w:r>
          </w:p>
        </w:tc>
      </w:tr>
      <w:tr w:rsidR="001A3CB0" w:rsidRPr="00CB56EC" w14:paraId="0FCA1FF5" w14:textId="77777777" w:rsidTr="001A3CB0">
        <w:trPr>
          <w:trHeight w:hRule="exact" w:val="227"/>
        </w:trPr>
        <w:tc>
          <w:tcPr>
            <w:tcW w:w="3823" w:type="dxa"/>
            <w:shd w:val="clear" w:color="auto" w:fill="auto"/>
            <w:vAlign w:val="bottom"/>
            <w:hideMark/>
          </w:tcPr>
          <w:p w14:paraId="562BBE74" w14:textId="7D7CA6E5" w:rsidR="001A3CB0" w:rsidRPr="00CB56EC" w:rsidRDefault="001A3CB0" w:rsidP="001A3CB0">
            <w:pPr>
              <w:ind w:firstLine="113"/>
              <w:rPr>
                <w:sz w:val="18"/>
                <w:szCs w:val="18"/>
                <w:lang w:eastAsia="tr-TR"/>
              </w:rPr>
            </w:pPr>
            <w:r w:rsidRPr="00CB56EC">
              <w:rPr>
                <w:sz w:val="18"/>
                <w:szCs w:val="18"/>
                <w:lang w:eastAsia="tr-TR"/>
              </w:rPr>
              <w:t>Kayıttan düşülen (-)</w:t>
            </w:r>
          </w:p>
        </w:tc>
        <w:tc>
          <w:tcPr>
            <w:tcW w:w="1806" w:type="dxa"/>
            <w:shd w:val="clear" w:color="auto" w:fill="auto"/>
            <w:vAlign w:val="bottom"/>
            <w:hideMark/>
          </w:tcPr>
          <w:p w14:paraId="673648CC" w14:textId="1C04D5DC" w:rsidR="001A3CB0" w:rsidRPr="00F3718D" w:rsidRDefault="001A3CB0" w:rsidP="001A3CB0">
            <w:pPr>
              <w:spacing w:line="252" w:lineRule="auto"/>
              <w:jc w:val="right"/>
              <w:rPr>
                <w:sz w:val="18"/>
                <w:szCs w:val="18"/>
              </w:rPr>
            </w:pPr>
            <w:r w:rsidRPr="001A3CB0">
              <w:rPr>
                <w:sz w:val="18"/>
                <w:szCs w:val="18"/>
              </w:rPr>
              <w:t>-</w:t>
            </w:r>
          </w:p>
        </w:tc>
        <w:tc>
          <w:tcPr>
            <w:tcW w:w="1806" w:type="dxa"/>
            <w:shd w:val="clear" w:color="auto" w:fill="auto"/>
            <w:vAlign w:val="bottom"/>
            <w:hideMark/>
          </w:tcPr>
          <w:p w14:paraId="2893A017" w14:textId="40DBF74D" w:rsidR="001A3CB0" w:rsidRPr="00F3718D" w:rsidRDefault="001A3CB0" w:rsidP="001A3CB0">
            <w:pPr>
              <w:spacing w:line="252" w:lineRule="auto"/>
              <w:jc w:val="right"/>
              <w:rPr>
                <w:sz w:val="18"/>
                <w:szCs w:val="18"/>
              </w:rPr>
            </w:pPr>
            <w:r w:rsidRPr="001A3CB0">
              <w:rPr>
                <w:sz w:val="18"/>
                <w:szCs w:val="18"/>
              </w:rPr>
              <w:t>-</w:t>
            </w:r>
          </w:p>
        </w:tc>
        <w:tc>
          <w:tcPr>
            <w:tcW w:w="1807" w:type="dxa"/>
            <w:shd w:val="clear" w:color="auto" w:fill="auto"/>
            <w:vAlign w:val="bottom"/>
            <w:hideMark/>
          </w:tcPr>
          <w:p w14:paraId="42714E00" w14:textId="2C205655" w:rsidR="001A3CB0" w:rsidRPr="00F3718D" w:rsidRDefault="001A3CB0" w:rsidP="001A3CB0">
            <w:pPr>
              <w:spacing w:line="252" w:lineRule="auto"/>
              <w:jc w:val="right"/>
              <w:rPr>
                <w:sz w:val="18"/>
                <w:szCs w:val="18"/>
              </w:rPr>
            </w:pPr>
            <w:r w:rsidRPr="001A3CB0">
              <w:rPr>
                <w:sz w:val="18"/>
                <w:szCs w:val="18"/>
              </w:rPr>
              <w:t>-</w:t>
            </w:r>
          </w:p>
        </w:tc>
      </w:tr>
      <w:tr w:rsidR="001A3CB0" w:rsidRPr="00CB56EC" w14:paraId="1D1EBAE2" w14:textId="77777777" w:rsidTr="001A3CB0">
        <w:trPr>
          <w:trHeight w:hRule="exact" w:val="227"/>
        </w:trPr>
        <w:tc>
          <w:tcPr>
            <w:tcW w:w="3823" w:type="dxa"/>
            <w:shd w:val="clear" w:color="auto" w:fill="auto"/>
            <w:vAlign w:val="bottom"/>
            <w:hideMark/>
          </w:tcPr>
          <w:p w14:paraId="5838B831" w14:textId="17C91D05" w:rsidR="001A3CB0" w:rsidRPr="00CB56EC" w:rsidRDefault="001A3CB0" w:rsidP="001A3CB0">
            <w:pPr>
              <w:ind w:firstLine="113"/>
              <w:rPr>
                <w:sz w:val="18"/>
                <w:szCs w:val="18"/>
                <w:lang w:eastAsia="tr-TR"/>
              </w:rPr>
            </w:pPr>
            <w:r w:rsidRPr="00CB56EC">
              <w:rPr>
                <w:sz w:val="18"/>
                <w:szCs w:val="18"/>
                <w:lang w:eastAsia="tr-TR"/>
              </w:rPr>
              <w:t>Satılan (-)</w:t>
            </w:r>
          </w:p>
        </w:tc>
        <w:tc>
          <w:tcPr>
            <w:tcW w:w="1806" w:type="dxa"/>
            <w:shd w:val="clear" w:color="auto" w:fill="auto"/>
            <w:vAlign w:val="bottom"/>
            <w:hideMark/>
          </w:tcPr>
          <w:p w14:paraId="12FF26DD" w14:textId="698622F8" w:rsidR="001A3CB0" w:rsidRPr="00F3718D" w:rsidRDefault="001A3CB0" w:rsidP="001A3CB0">
            <w:pPr>
              <w:spacing w:line="252" w:lineRule="auto"/>
              <w:jc w:val="right"/>
              <w:rPr>
                <w:sz w:val="18"/>
                <w:szCs w:val="18"/>
              </w:rPr>
            </w:pPr>
            <w:r w:rsidRPr="001A3CB0">
              <w:rPr>
                <w:sz w:val="18"/>
                <w:szCs w:val="18"/>
              </w:rPr>
              <w:t>-</w:t>
            </w:r>
          </w:p>
        </w:tc>
        <w:tc>
          <w:tcPr>
            <w:tcW w:w="1806" w:type="dxa"/>
            <w:shd w:val="clear" w:color="auto" w:fill="auto"/>
            <w:vAlign w:val="bottom"/>
            <w:hideMark/>
          </w:tcPr>
          <w:p w14:paraId="6182B7D0" w14:textId="2B5D4749" w:rsidR="001A3CB0" w:rsidRPr="00F3718D" w:rsidRDefault="001A3CB0" w:rsidP="001A3CB0">
            <w:pPr>
              <w:spacing w:line="252" w:lineRule="auto"/>
              <w:jc w:val="right"/>
              <w:rPr>
                <w:sz w:val="18"/>
                <w:szCs w:val="18"/>
              </w:rPr>
            </w:pPr>
            <w:r w:rsidRPr="001A3CB0">
              <w:rPr>
                <w:sz w:val="18"/>
                <w:szCs w:val="18"/>
              </w:rPr>
              <w:t>-</w:t>
            </w:r>
          </w:p>
        </w:tc>
        <w:tc>
          <w:tcPr>
            <w:tcW w:w="1807" w:type="dxa"/>
            <w:shd w:val="clear" w:color="auto" w:fill="auto"/>
            <w:vAlign w:val="bottom"/>
            <w:hideMark/>
          </w:tcPr>
          <w:p w14:paraId="6ED283FF" w14:textId="5CDE820B" w:rsidR="001A3CB0" w:rsidRPr="00F3718D" w:rsidRDefault="001A3CB0" w:rsidP="001A3CB0">
            <w:pPr>
              <w:spacing w:line="252" w:lineRule="auto"/>
              <w:jc w:val="right"/>
              <w:rPr>
                <w:sz w:val="18"/>
                <w:szCs w:val="18"/>
              </w:rPr>
            </w:pPr>
            <w:r w:rsidRPr="001A3CB0">
              <w:rPr>
                <w:sz w:val="18"/>
                <w:szCs w:val="18"/>
              </w:rPr>
              <w:t>-</w:t>
            </w:r>
          </w:p>
        </w:tc>
      </w:tr>
      <w:tr w:rsidR="001A3CB0" w:rsidRPr="00CB56EC" w14:paraId="715DF874" w14:textId="77777777" w:rsidTr="001A3CB0">
        <w:trPr>
          <w:trHeight w:hRule="exact" w:val="227"/>
        </w:trPr>
        <w:tc>
          <w:tcPr>
            <w:tcW w:w="3823" w:type="dxa"/>
            <w:shd w:val="clear" w:color="auto" w:fill="auto"/>
            <w:hideMark/>
          </w:tcPr>
          <w:p w14:paraId="3EF443A6" w14:textId="7B7F29E8" w:rsidR="001A3CB0" w:rsidRPr="00CB56EC" w:rsidRDefault="001A3CB0" w:rsidP="001A3CB0">
            <w:pPr>
              <w:ind w:firstLine="227"/>
              <w:rPr>
                <w:sz w:val="18"/>
                <w:szCs w:val="18"/>
                <w:lang w:eastAsia="tr-TR"/>
              </w:rPr>
            </w:pPr>
            <w:r w:rsidRPr="00CB56EC">
              <w:rPr>
                <w:sz w:val="18"/>
                <w:szCs w:val="18"/>
                <w:lang w:eastAsia="tr-TR"/>
              </w:rPr>
              <w:t>Kurumsal ve Ticari Krediler</w:t>
            </w:r>
          </w:p>
        </w:tc>
        <w:tc>
          <w:tcPr>
            <w:tcW w:w="1806" w:type="dxa"/>
            <w:shd w:val="clear" w:color="auto" w:fill="auto"/>
            <w:vAlign w:val="bottom"/>
            <w:hideMark/>
          </w:tcPr>
          <w:p w14:paraId="3BD3FF16" w14:textId="44919D12" w:rsidR="001A3CB0" w:rsidRPr="00F3718D" w:rsidRDefault="001A3CB0" w:rsidP="001A3CB0">
            <w:pPr>
              <w:spacing w:line="252" w:lineRule="auto"/>
              <w:jc w:val="right"/>
              <w:rPr>
                <w:sz w:val="18"/>
                <w:szCs w:val="18"/>
              </w:rPr>
            </w:pPr>
            <w:r w:rsidRPr="001A3CB0">
              <w:rPr>
                <w:sz w:val="18"/>
                <w:szCs w:val="18"/>
              </w:rPr>
              <w:t>-</w:t>
            </w:r>
          </w:p>
        </w:tc>
        <w:tc>
          <w:tcPr>
            <w:tcW w:w="1806" w:type="dxa"/>
            <w:shd w:val="clear" w:color="auto" w:fill="auto"/>
            <w:vAlign w:val="bottom"/>
            <w:hideMark/>
          </w:tcPr>
          <w:p w14:paraId="4EEDC948" w14:textId="37F1C57B" w:rsidR="001A3CB0" w:rsidRPr="00F3718D" w:rsidRDefault="001A3CB0" w:rsidP="001A3CB0">
            <w:pPr>
              <w:spacing w:line="252" w:lineRule="auto"/>
              <w:jc w:val="right"/>
              <w:rPr>
                <w:sz w:val="18"/>
                <w:szCs w:val="18"/>
              </w:rPr>
            </w:pPr>
            <w:r w:rsidRPr="001A3CB0">
              <w:rPr>
                <w:sz w:val="18"/>
                <w:szCs w:val="18"/>
              </w:rPr>
              <w:t>-</w:t>
            </w:r>
          </w:p>
        </w:tc>
        <w:tc>
          <w:tcPr>
            <w:tcW w:w="1807" w:type="dxa"/>
            <w:shd w:val="clear" w:color="auto" w:fill="auto"/>
            <w:vAlign w:val="bottom"/>
            <w:hideMark/>
          </w:tcPr>
          <w:p w14:paraId="134FA447" w14:textId="0016BF7F" w:rsidR="001A3CB0" w:rsidRPr="00F3718D" w:rsidRDefault="001A3CB0" w:rsidP="001A3CB0">
            <w:pPr>
              <w:spacing w:line="252" w:lineRule="auto"/>
              <w:jc w:val="right"/>
              <w:rPr>
                <w:sz w:val="18"/>
                <w:szCs w:val="18"/>
              </w:rPr>
            </w:pPr>
            <w:r w:rsidRPr="001A3CB0">
              <w:rPr>
                <w:sz w:val="18"/>
                <w:szCs w:val="18"/>
              </w:rPr>
              <w:t>-</w:t>
            </w:r>
          </w:p>
        </w:tc>
      </w:tr>
      <w:tr w:rsidR="001A3CB0" w:rsidRPr="00CB56EC" w14:paraId="04E20FD4" w14:textId="77777777" w:rsidTr="001A3CB0">
        <w:trPr>
          <w:trHeight w:hRule="exact" w:val="227"/>
        </w:trPr>
        <w:tc>
          <w:tcPr>
            <w:tcW w:w="3823" w:type="dxa"/>
            <w:shd w:val="clear" w:color="auto" w:fill="auto"/>
            <w:hideMark/>
          </w:tcPr>
          <w:p w14:paraId="3D1170FA" w14:textId="7F5226F3" w:rsidR="001A3CB0" w:rsidRPr="00CB56EC" w:rsidRDefault="001A3CB0" w:rsidP="001A3CB0">
            <w:pPr>
              <w:ind w:firstLine="227"/>
              <w:rPr>
                <w:sz w:val="18"/>
                <w:szCs w:val="18"/>
                <w:lang w:eastAsia="tr-TR"/>
              </w:rPr>
            </w:pPr>
            <w:r w:rsidRPr="00CB56EC">
              <w:rPr>
                <w:sz w:val="18"/>
                <w:szCs w:val="18"/>
                <w:lang w:eastAsia="tr-TR"/>
              </w:rPr>
              <w:t>Bireysel Krediler</w:t>
            </w:r>
          </w:p>
        </w:tc>
        <w:tc>
          <w:tcPr>
            <w:tcW w:w="1806" w:type="dxa"/>
            <w:shd w:val="clear" w:color="auto" w:fill="auto"/>
            <w:vAlign w:val="bottom"/>
            <w:hideMark/>
          </w:tcPr>
          <w:p w14:paraId="612803F4" w14:textId="05FF24BC" w:rsidR="001A3CB0" w:rsidRPr="00F3718D" w:rsidRDefault="001A3CB0" w:rsidP="001A3CB0">
            <w:pPr>
              <w:spacing w:line="252" w:lineRule="auto"/>
              <w:jc w:val="right"/>
              <w:rPr>
                <w:sz w:val="18"/>
                <w:szCs w:val="18"/>
              </w:rPr>
            </w:pPr>
            <w:r w:rsidRPr="001A3CB0">
              <w:rPr>
                <w:sz w:val="18"/>
                <w:szCs w:val="18"/>
              </w:rPr>
              <w:t>-</w:t>
            </w:r>
          </w:p>
        </w:tc>
        <w:tc>
          <w:tcPr>
            <w:tcW w:w="1806" w:type="dxa"/>
            <w:shd w:val="clear" w:color="auto" w:fill="auto"/>
            <w:vAlign w:val="bottom"/>
            <w:hideMark/>
          </w:tcPr>
          <w:p w14:paraId="572C9F60" w14:textId="7898417B" w:rsidR="001A3CB0" w:rsidRPr="00F3718D" w:rsidRDefault="001A3CB0" w:rsidP="001A3CB0">
            <w:pPr>
              <w:spacing w:line="252" w:lineRule="auto"/>
              <w:jc w:val="right"/>
              <w:rPr>
                <w:sz w:val="18"/>
                <w:szCs w:val="18"/>
              </w:rPr>
            </w:pPr>
            <w:r w:rsidRPr="001A3CB0">
              <w:rPr>
                <w:sz w:val="18"/>
                <w:szCs w:val="18"/>
              </w:rPr>
              <w:t>-</w:t>
            </w:r>
          </w:p>
        </w:tc>
        <w:tc>
          <w:tcPr>
            <w:tcW w:w="1807" w:type="dxa"/>
            <w:shd w:val="clear" w:color="auto" w:fill="auto"/>
            <w:vAlign w:val="bottom"/>
            <w:hideMark/>
          </w:tcPr>
          <w:p w14:paraId="65EB09C1" w14:textId="354522EC" w:rsidR="001A3CB0" w:rsidRPr="00F3718D" w:rsidRDefault="001A3CB0" w:rsidP="001A3CB0">
            <w:pPr>
              <w:spacing w:line="252" w:lineRule="auto"/>
              <w:jc w:val="right"/>
              <w:rPr>
                <w:sz w:val="18"/>
                <w:szCs w:val="18"/>
              </w:rPr>
            </w:pPr>
            <w:r w:rsidRPr="001A3CB0">
              <w:rPr>
                <w:sz w:val="18"/>
                <w:szCs w:val="18"/>
              </w:rPr>
              <w:t>-</w:t>
            </w:r>
          </w:p>
        </w:tc>
      </w:tr>
      <w:tr w:rsidR="001A3CB0" w:rsidRPr="00CB56EC" w14:paraId="0709F978" w14:textId="77777777" w:rsidTr="001A3CB0">
        <w:trPr>
          <w:trHeight w:hRule="exact" w:val="227"/>
        </w:trPr>
        <w:tc>
          <w:tcPr>
            <w:tcW w:w="3823" w:type="dxa"/>
            <w:shd w:val="clear" w:color="auto" w:fill="auto"/>
            <w:hideMark/>
          </w:tcPr>
          <w:p w14:paraId="6F85DBE7" w14:textId="47CD0A55" w:rsidR="001A3CB0" w:rsidRPr="00CB56EC" w:rsidRDefault="001A3CB0" w:rsidP="001A3CB0">
            <w:pPr>
              <w:ind w:firstLine="227"/>
              <w:rPr>
                <w:sz w:val="18"/>
                <w:szCs w:val="18"/>
                <w:lang w:eastAsia="tr-TR"/>
              </w:rPr>
            </w:pPr>
            <w:r w:rsidRPr="00CB56EC">
              <w:rPr>
                <w:sz w:val="18"/>
                <w:szCs w:val="18"/>
                <w:lang w:eastAsia="tr-TR"/>
              </w:rPr>
              <w:t>Kredi Kartları</w:t>
            </w:r>
          </w:p>
        </w:tc>
        <w:tc>
          <w:tcPr>
            <w:tcW w:w="1806" w:type="dxa"/>
            <w:shd w:val="clear" w:color="auto" w:fill="auto"/>
            <w:vAlign w:val="bottom"/>
            <w:hideMark/>
          </w:tcPr>
          <w:p w14:paraId="7D522D57" w14:textId="5CA6036E" w:rsidR="001A3CB0" w:rsidRPr="00F3718D" w:rsidRDefault="001A3CB0" w:rsidP="001A3CB0">
            <w:pPr>
              <w:spacing w:line="252" w:lineRule="auto"/>
              <w:jc w:val="right"/>
              <w:rPr>
                <w:sz w:val="18"/>
                <w:szCs w:val="18"/>
              </w:rPr>
            </w:pPr>
            <w:r w:rsidRPr="001A3CB0">
              <w:rPr>
                <w:sz w:val="18"/>
                <w:szCs w:val="18"/>
              </w:rPr>
              <w:t>-</w:t>
            </w:r>
          </w:p>
        </w:tc>
        <w:tc>
          <w:tcPr>
            <w:tcW w:w="1806" w:type="dxa"/>
            <w:shd w:val="clear" w:color="auto" w:fill="auto"/>
            <w:vAlign w:val="bottom"/>
            <w:hideMark/>
          </w:tcPr>
          <w:p w14:paraId="54A26FB2" w14:textId="5D25CD71" w:rsidR="001A3CB0" w:rsidRPr="00F3718D" w:rsidRDefault="001A3CB0" w:rsidP="001A3CB0">
            <w:pPr>
              <w:spacing w:line="252" w:lineRule="auto"/>
              <w:jc w:val="right"/>
              <w:rPr>
                <w:sz w:val="18"/>
                <w:szCs w:val="18"/>
              </w:rPr>
            </w:pPr>
            <w:r w:rsidRPr="001A3CB0">
              <w:rPr>
                <w:sz w:val="18"/>
                <w:szCs w:val="18"/>
              </w:rPr>
              <w:t>-</w:t>
            </w:r>
          </w:p>
        </w:tc>
        <w:tc>
          <w:tcPr>
            <w:tcW w:w="1807" w:type="dxa"/>
            <w:shd w:val="clear" w:color="auto" w:fill="auto"/>
            <w:vAlign w:val="bottom"/>
            <w:hideMark/>
          </w:tcPr>
          <w:p w14:paraId="76A3DAB3" w14:textId="616C5A55" w:rsidR="001A3CB0" w:rsidRPr="00F3718D" w:rsidRDefault="001A3CB0" w:rsidP="001A3CB0">
            <w:pPr>
              <w:spacing w:line="252" w:lineRule="auto"/>
              <w:jc w:val="right"/>
              <w:rPr>
                <w:sz w:val="18"/>
                <w:szCs w:val="18"/>
              </w:rPr>
            </w:pPr>
            <w:r w:rsidRPr="001A3CB0">
              <w:rPr>
                <w:sz w:val="18"/>
                <w:szCs w:val="18"/>
              </w:rPr>
              <w:t>-</w:t>
            </w:r>
          </w:p>
        </w:tc>
      </w:tr>
      <w:tr w:rsidR="001A3CB0" w:rsidRPr="00CB56EC" w14:paraId="6D1EC70D" w14:textId="77777777" w:rsidTr="001A3CB0">
        <w:trPr>
          <w:trHeight w:hRule="exact" w:val="227"/>
        </w:trPr>
        <w:tc>
          <w:tcPr>
            <w:tcW w:w="3823" w:type="dxa"/>
            <w:shd w:val="clear" w:color="auto" w:fill="auto"/>
            <w:hideMark/>
          </w:tcPr>
          <w:p w14:paraId="24B42E90" w14:textId="75A0E1D1" w:rsidR="001A3CB0" w:rsidRPr="00CB56EC" w:rsidRDefault="001A3CB0" w:rsidP="001A3CB0">
            <w:pPr>
              <w:ind w:firstLine="227"/>
              <w:rPr>
                <w:sz w:val="18"/>
                <w:szCs w:val="18"/>
                <w:lang w:eastAsia="tr-TR"/>
              </w:rPr>
            </w:pPr>
            <w:r w:rsidRPr="00CB56EC">
              <w:rPr>
                <w:sz w:val="18"/>
                <w:szCs w:val="18"/>
                <w:lang w:eastAsia="tr-TR"/>
              </w:rPr>
              <w:t>Diğer</w:t>
            </w:r>
          </w:p>
        </w:tc>
        <w:tc>
          <w:tcPr>
            <w:tcW w:w="1806" w:type="dxa"/>
            <w:shd w:val="clear" w:color="auto" w:fill="auto"/>
            <w:vAlign w:val="bottom"/>
            <w:hideMark/>
          </w:tcPr>
          <w:p w14:paraId="2F6B061B" w14:textId="62CF25EB" w:rsidR="001A3CB0" w:rsidRPr="00F3718D" w:rsidRDefault="001A3CB0" w:rsidP="001A3CB0">
            <w:pPr>
              <w:spacing w:line="252" w:lineRule="auto"/>
              <w:jc w:val="right"/>
              <w:rPr>
                <w:sz w:val="18"/>
                <w:szCs w:val="18"/>
              </w:rPr>
            </w:pPr>
            <w:r w:rsidRPr="001A3CB0">
              <w:rPr>
                <w:sz w:val="18"/>
                <w:szCs w:val="18"/>
              </w:rPr>
              <w:t>-</w:t>
            </w:r>
          </w:p>
        </w:tc>
        <w:tc>
          <w:tcPr>
            <w:tcW w:w="1806" w:type="dxa"/>
            <w:shd w:val="clear" w:color="auto" w:fill="auto"/>
            <w:vAlign w:val="bottom"/>
            <w:hideMark/>
          </w:tcPr>
          <w:p w14:paraId="37D611B3" w14:textId="3EF46189" w:rsidR="001A3CB0" w:rsidRPr="00F3718D" w:rsidRDefault="001A3CB0" w:rsidP="001A3CB0">
            <w:pPr>
              <w:spacing w:line="252" w:lineRule="auto"/>
              <w:jc w:val="right"/>
              <w:rPr>
                <w:sz w:val="18"/>
                <w:szCs w:val="18"/>
              </w:rPr>
            </w:pPr>
            <w:r w:rsidRPr="001A3CB0">
              <w:rPr>
                <w:sz w:val="18"/>
                <w:szCs w:val="18"/>
              </w:rPr>
              <w:t>-</w:t>
            </w:r>
          </w:p>
        </w:tc>
        <w:tc>
          <w:tcPr>
            <w:tcW w:w="1807" w:type="dxa"/>
            <w:shd w:val="clear" w:color="auto" w:fill="auto"/>
            <w:vAlign w:val="bottom"/>
            <w:hideMark/>
          </w:tcPr>
          <w:p w14:paraId="2A71DC57" w14:textId="22DFBB94" w:rsidR="001A3CB0" w:rsidRPr="00F3718D" w:rsidRDefault="001A3CB0" w:rsidP="001A3CB0">
            <w:pPr>
              <w:spacing w:line="252" w:lineRule="auto"/>
              <w:jc w:val="right"/>
              <w:rPr>
                <w:sz w:val="18"/>
                <w:szCs w:val="18"/>
              </w:rPr>
            </w:pPr>
            <w:r w:rsidRPr="001A3CB0">
              <w:rPr>
                <w:sz w:val="18"/>
                <w:szCs w:val="18"/>
              </w:rPr>
              <w:t>-</w:t>
            </w:r>
          </w:p>
        </w:tc>
      </w:tr>
      <w:tr w:rsidR="001A3CB0" w:rsidRPr="001A3CB0" w14:paraId="4E911481" w14:textId="77777777" w:rsidTr="001A3CB0">
        <w:trPr>
          <w:trHeight w:hRule="exact" w:val="227"/>
        </w:trPr>
        <w:tc>
          <w:tcPr>
            <w:tcW w:w="3823" w:type="dxa"/>
            <w:shd w:val="clear" w:color="auto" w:fill="auto"/>
            <w:hideMark/>
          </w:tcPr>
          <w:p w14:paraId="50C72892" w14:textId="1487A51F" w:rsidR="001A3CB0" w:rsidRPr="001A3CB0" w:rsidRDefault="001A3CB0" w:rsidP="001A3CB0">
            <w:pPr>
              <w:rPr>
                <w:b/>
                <w:bCs/>
                <w:sz w:val="18"/>
                <w:szCs w:val="18"/>
                <w:lang w:eastAsia="tr-TR"/>
              </w:rPr>
            </w:pPr>
            <w:r w:rsidRPr="001A3CB0">
              <w:rPr>
                <w:b/>
                <w:bCs/>
                <w:sz w:val="18"/>
                <w:szCs w:val="18"/>
                <w:lang w:eastAsia="tr-TR"/>
              </w:rPr>
              <w:t>Dönem Sonu Bakiyesi</w:t>
            </w:r>
          </w:p>
        </w:tc>
        <w:tc>
          <w:tcPr>
            <w:tcW w:w="1806" w:type="dxa"/>
            <w:shd w:val="clear" w:color="auto" w:fill="auto"/>
            <w:vAlign w:val="bottom"/>
            <w:hideMark/>
          </w:tcPr>
          <w:p w14:paraId="036C43C8" w14:textId="3BC05F94" w:rsidR="001A3CB0" w:rsidRPr="001A3CB0" w:rsidRDefault="001A3CB0" w:rsidP="001A3CB0">
            <w:pPr>
              <w:spacing w:line="252" w:lineRule="auto"/>
              <w:jc w:val="right"/>
              <w:rPr>
                <w:b/>
                <w:bCs/>
                <w:sz w:val="18"/>
                <w:szCs w:val="18"/>
              </w:rPr>
            </w:pPr>
            <w:r w:rsidRPr="0099071B">
              <w:rPr>
                <w:b/>
                <w:bCs/>
                <w:sz w:val="18"/>
                <w:szCs w:val="18"/>
              </w:rPr>
              <w:t>115,207</w:t>
            </w:r>
          </w:p>
        </w:tc>
        <w:tc>
          <w:tcPr>
            <w:tcW w:w="1806" w:type="dxa"/>
            <w:shd w:val="clear" w:color="auto" w:fill="auto"/>
            <w:vAlign w:val="bottom"/>
            <w:hideMark/>
          </w:tcPr>
          <w:p w14:paraId="6B7101DB" w14:textId="7AADB2A2" w:rsidR="001A3CB0" w:rsidRPr="001A3CB0" w:rsidRDefault="001A3CB0" w:rsidP="001A3CB0">
            <w:pPr>
              <w:spacing w:line="252" w:lineRule="auto"/>
              <w:jc w:val="right"/>
              <w:rPr>
                <w:b/>
                <w:bCs/>
                <w:sz w:val="18"/>
                <w:szCs w:val="18"/>
              </w:rPr>
            </w:pPr>
            <w:r w:rsidRPr="0099071B">
              <w:rPr>
                <w:b/>
                <w:bCs/>
                <w:sz w:val="18"/>
                <w:szCs w:val="18"/>
              </w:rPr>
              <w:t>169,601</w:t>
            </w:r>
          </w:p>
        </w:tc>
        <w:tc>
          <w:tcPr>
            <w:tcW w:w="1807" w:type="dxa"/>
            <w:shd w:val="clear" w:color="auto" w:fill="auto"/>
            <w:vAlign w:val="bottom"/>
            <w:hideMark/>
          </w:tcPr>
          <w:p w14:paraId="69612338" w14:textId="5C19C167" w:rsidR="001A3CB0" w:rsidRPr="001A3CB0" w:rsidRDefault="001A3CB0" w:rsidP="001A3CB0">
            <w:pPr>
              <w:spacing w:line="252" w:lineRule="auto"/>
              <w:jc w:val="right"/>
              <w:rPr>
                <w:b/>
                <w:bCs/>
                <w:sz w:val="18"/>
                <w:szCs w:val="18"/>
              </w:rPr>
            </w:pPr>
            <w:r w:rsidRPr="0099071B">
              <w:rPr>
                <w:b/>
                <w:bCs/>
                <w:sz w:val="18"/>
                <w:szCs w:val="18"/>
              </w:rPr>
              <w:t>13,720</w:t>
            </w:r>
          </w:p>
        </w:tc>
      </w:tr>
      <w:tr w:rsidR="001A3CB0" w:rsidRPr="00CB56EC" w14:paraId="598E7426" w14:textId="77777777" w:rsidTr="001A3CB0">
        <w:trPr>
          <w:trHeight w:hRule="exact" w:val="227"/>
        </w:trPr>
        <w:tc>
          <w:tcPr>
            <w:tcW w:w="3823" w:type="dxa"/>
            <w:shd w:val="clear" w:color="auto" w:fill="auto"/>
            <w:hideMark/>
          </w:tcPr>
          <w:p w14:paraId="2ECC67B0" w14:textId="613F502F" w:rsidR="001A3CB0" w:rsidRPr="00CB56EC" w:rsidRDefault="001A3CB0" w:rsidP="001A3CB0">
            <w:pPr>
              <w:rPr>
                <w:bCs/>
                <w:sz w:val="18"/>
                <w:szCs w:val="18"/>
                <w:lang w:eastAsia="tr-TR"/>
              </w:rPr>
            </w:pPr>
            <w:r w:rsidRPr="00CB56EC">
              <w:rPr>
                <w:bCs/>
                <w:sz w:val="18"/>
                <w:szCs w:val="18"/>
                <w:lang w:eastAsia="tr-TR"/>
              </w:rPr>
              <w:t>Karşılık (-)</w:t>
            </w:r>
          </w:p>
        </w:tc>
        <w:tc>
          <w:tcPr>
            <w:tcW w:w="1806" w:type="dxa"/>
            <w:shd w:val="clear" w:color="auto" w:fill="auto"/>
            <w:vAlign w:val="bottom"/>
            <w:hideMark/>
          </w:tcPr>
          <w:p w14:paraId="72B2A812" w14:textId="273A5CBC" w:rsidR="001A3CB0" w:rsidRPr="00F3718D" w:rsidRDefault="001A3CB0" w:rsidP="001A3CB0">
            <w:pPr>
              <w:spacing w:line="252" w:lineRule="auto"/>
              <w:jc w:val="right"/>
              <w:rPr>
                <w:sz w:val="18"/>
                <w:szCs w:val="18"/>
              </w:rPr>
            </w:pPr>
            <w:r>
              <w:rPr>
                <w:sz w:val="18"/>
                <w:szCs w:val="18"/>
              </w:rPr>
              <w:t>(</w:t>
            </w:r>
            <w:r w:rsidRPr="0099071B">
              <w:rPr>
                <w:sz w:val="18"/>
                <w:szCs w:val="18"/>
              </w:rPr>
              <w:t>42,521</w:t>
            </w:r>
            <w:r>
              <w:rPr>
                <w:sz w:val="18"/>
                <w:szCs w:val="18"/>
              </w:rPr>
              <w:t>)</w:t>
            </w:r>
          </w:p>
        </w:tc>
        <w:tc>
          <w:tcPr>
            <w:tcW w:w="1806" w:type="dxa"/>
            <w:shd w:val="clear" w:color="auto" w:fill="auto"/>
            <w:vAlign w:val="bottom"/>
            <w:hideMark/>
          </w:tcPr>
          <w:p w14:paraId="4AE6B246" w14:textId="1F491D59" w:rsidR="001A3CB0" w:rsidRPr="00F3718D" w:rsidRDefault="001A3CB0" w:rsidP="001A3CB0">
            <w:pPr>
              <w:spacing w:line="252" w:lineRule="auto"/>
              <w:jc w:val="right"/>
              <w:rPr>
                <w:sz w:val="18"/>
                <w:szCs w:val="18"/>
              </w:rPr>
            </w:pPr>
            <w:r>
              <w:rPr>
                <w:sz w:val="18"/>
                <w:szCs w:val="18"/>
              </w:rPr>
              <w:t>(</w:t>
            </w:r>
            <w:r w:rsidRPr="0099071B">
              <w:rPr>
                <w:sz w:val="18"/>
                <w:szCs w:val="18"/>
              </w:rPr>
              <w:t>34,670</w:t>
            </w:r>
            <w:r>
              <w:rPr>
                <w:sz w:val="18"/>
                <w:szCs w:val="18"/>
              </w:rPr>
              <w:t>)</w:t>
            </w:r>
          </w:p>
        </w:tc>
        <w:tc>
          <w:tcPr>
            <w:tcW w:w="1807" w:type="dxa"/>
            <w:shd w:val="clear" w:color="auto" w:fill="auto"/>
            <w:vAlign w:val="bottom"/>
            <w:hideMark/>
          </w:tcPr>
          <w:p w14:paraId="0F520B76" w14:textId="56D26B5B" w:rsidR="001A3CB0" w:rsidRPr="00F3718D" w:rsidRDefault="001A3CB0" w:rsidP="001A3CB0">
            <w:pPr>
              <w:spacing w:line="252" w:lineRule="auto"/>
              <w:jc w:val="right"/>
              <w:rPr>
                <w:sz w:val="18"/>
                <w:szCs w:val="18"/>
              </w:rPr>
            </w:pPr>
            <w:r>
              <w:rPr>
                <w:sz w:val="18"/>
                <w:szCs w:val="18"/>
              </w:rPr>
              <w:t>(</w:t>
            </w:r>
            <w:r w:rsidRPr="0099071B">
              <w:rPr>
                <w:sz w:val="18"/>
                <w:szCs w:val="18"/>
              </w:rPr>
              <w:t>2,306</w:t>
            </w:r>
            <w:r>
              <w:rPr>
                <w:sz w:val="18"/>
                <w:szCs w:val="18"/>
              </w:rPr>
              <w:t>)</w:t>
            </w:r>
          </w:p>
        </w:tc>
      </w:tr>
      <w:tr w:rsidR="001A3CB0" w:rsidRPr="001A3CB0" w14:paraId="53BC4CFD" w14:textId="77777777" w:rsidTr="001A3CB0">
        <w:trPr>
          <w:trHeight w:hRule="exact" w:val="227"/>
        </w:trPr>
        <w:tc>
          <w:tcPr>
            <w:tcW w:w="3823" w:type="dxa"/>
            <w:shd w:val="clear" w:color="auto" w:fill="auto"/>
            <w:hideMark/>
          </w:tcPr>
          <w:p w14:paraId="490ABE2E" w14:textId="31F2B98C" w:rsidR="001A3CB0" w:rsidRPr="001A3CB0" w:rsidRDefault="001A3CB0" w:rsidP="001A3CB0">
            <w:pPr>
              <w:rPr>
                <w:b/>
                <w:bCs/>
                <w:sz w:val="18"/>
                <w:szCs w:val="18"/>
                <w:lang w:eastAsia="tr-TR"/>
              </w:rPr>
            </w:pPr>
            <w:r w:rsidRPr="001A3CB0">
              <w:rPr>
                <w:b/>
                <w:bCs/>
                <w:sz w:val="18"/>
                <w:szCs w:val="18"/>
                <w:lang w:eastAsia="tr-TR"/>
              </w:rPr>
              <w:t>Bilançodaki Net Bakiyesi</w:t>
            </w:r>
          </w:p>
        </w:tc>
        <w:tc>
          <w:tcPr>
            <w:tcW w:w="1806" w:type="dxa"/>
            <w:shd w:val="clear" w:color="auto" w:fill="auto"/>
            <w:vAlign w:val="bottom"/>
            <w:hideMark/>
          </w:tcPr>
          <w:p w14:paraId="3C2EC586" w14:textId="7554A76B" w:rsidR="001A3CB0" w:rsidRPr="001A3CB0" w:rsidRDefault="001A3CB0" w:rsidP="001A3CB0">
            <w:pPr>
              <w:spacing w:line="252" w:lineRule="auto"/>
              <w:jc w:val="right"/>
              <w:rPr>
                <w:b/>
                <w:bCs/>
                <w:sz w:val="18"/>
                <w:szCs w:val="18"/>
              </w:rPr>
            </w:pPr>
            <w:r w:rsidRPr="0099071B">
              <w:rPr>
                <w:b/>
                <w:bCs/>
                <w:sz w:val="18"/>
                <w:szCs w:val="18"/>
              </w:rPr>
              <w:t>72,686</w:t>
            </w:r>
          </w:p>
        </w:tc>
        <w:tc>
          <w:tcPr>
            <w:tcW w:w="1806" w:type="dxa"/>
            <w:shd w:val="clear" w:color="auto" w:fill="auto"/>
            <w:vAlign w:val="bottom"/>
            <w:hideMark/>
          </w:tcPr>
          <w:p w14:paraId="695C8536" w14:textId="7AD6B8AE" w:rsidR="001A3CB0" w:rsidRPr="001A3CB0" w:rsidRDefault="001A3CB0" w:rsidP="001A3CB0">
            <w:pPr>
              <w:spacing w:line="252" w:lineRule="auto"/>
              <w:jc w:val="right"/>
              <w:rPr>
                <w:b/>
                <w:bCs/>
                <w:sz w:val="18"/>
                <w:szCs w:val="18"/>
              </w:rPr>
            </w:pPr>
            <w:r w:rsidRPr="0099071B">
              <w:rPr>
                <w:b/>
                <w:bCs/>
                <w:sz w:val="18"/>
                <w:szCs w:val="18"/>
              </w:rPr>
              <w:t>134,931</w:t>
            </w:r>
          </w:p>
        </w:tc>
        <w:tc>
          <w:tcPr>
            <w:tcW w:w="1807" w:type="dxa"/>
            <w:shd w:val="clear" w:color="auto" w:fill="auto"/>
            <w:vAlign w:val="bottom"/>
            <w:hideMark/>
          </w:tcPr>
          <w:p w14:paraId="1D6F5929" w14:textId="03644C4B" w:rsidR="001A3CB0" w:rsidRPr="001A3CB0" w:rsidRDefault="001A3CB0" w:rsidP="001A3CB0">
            <w:pPr>
              <w:spacing w:line="252" w:lineRule="auto"/>
              <w:jc w:val="right"/>
              <w:rPr>
                <w:b/>
                <w:bCs/>
                <w:sz w:val="18"/>
                <w:szCs w:val="18"/>
              </w:rPr>
            </w:pPr>
            <w:r w:rsidRPr="0099071B">
              <w:rPr>
                <w:b/>
                <w:bCs/>
                <w:sz w:val="18"/>
                <w:szCs w:val="18"/>
              </w:rPr>
              <w:t>11,414</w:t>
            </w:r>
          </w:p>
        </w:tc>
      </w:tr>
    </w:tbl>
    <w:p w14:paraId="008EDD5A" w14:textId="04DE2424" w:rsidR="009929FD" w:rsidRPr="00CB56EC" w:rsidRDefault="009929FD" w:rsidP="00E30CF9">
      <w:pPr>
        <w:tabs>
          <w:tab w:val="left" w:pos="900"/>
        </w:tabs>
        <w:rPr>
          <w:sz w:val="12"/>
          <w:lang w:eastAsia="en-GB"/>
        </w:rPr>
      </w:pPr>
    </w:p>
    <w:p w14:paraId="591D29C8" w14:textId="5202D39A" w:rsidR="00D50DBE" w:rsidRDefault="00D50DBE" w:rsidP="00E30CF9">
      <w:pPr>
        <w:tabs>
          <w:tab w:val="left" w:pos="900"/>
        </w:tabs>
        <w:rPr>
          <w:sz w:val="12"/>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823"/>
        <w:gridCol w:w="1806"/>
        <w:gridCol w:w="1806"/>
        <w:gridCol w:w="1807"/>
      </w:tblGrid>
      <w:tr w:rsidR="00F3718D" w:rsidRPr="00CB56EC" w14:paraId="691A7102" w14:textId="77777777" w:rsidTr="00392B14">
        <w:trPr>
          <w:trHeight w:hRule="exact" w:val="262"/>
        </w:trPr>
        <w:tc>
          <w:tcPr>
            <w:tcW w:w="3823" w:type="dxa"/>
            <w:vMerge w:val="restart"/>
            <w:shd w:val="clear" w:color="auto" w:fill="auto"/>
            <w:vAlign w:val="center"/>
            <w:hideMark/>
          </w:tcPr>
          <w:p w14:paraId="7842FAE8" w14:textId="0FDBA1B0" w:rsidR="00F3718D" w:rsidRPr="00CB56EC" w:rsidRDefault="00F3718D" w:rsidP="00392B14">
            <w:pPr>
              <w:jc w:val="both"/>
              <w:rPr>
                <w:b/>
                <w:bCs/>
                <w:sz w:val="18"/>
                <w:szCs w:val="18"/>
                <w:lang w:eastAsia="tr-TR"/>
              </w:rPr>
            </w:pPr>
            <w:r>
              <w:rPr>
                <w:b/>
                <w:bCs/>
                <w:sz w:val="18"/>
                <w:szCs w:val="18"/>
                <w:lang w:eastAsia="tr-TR"/>
              </w:rPr>
              <w:t>Önceki Dönem</w:t>
            </w:r>
          </w:p>
        </w:tc>
        <w:tc>
          <w:tcPr>
            <w:tcW w:w="1806" w:type="dxa"/>
            <w:shd w:val="clear" w:color="auto" w:fill="auto"/>
            <w:vAlign w:val="bottom"/>
            <w:hideMark/>
          </w:tcPr>
          <w:p w14:paraId="3CA088D9" w14:textId="77777777" w:rsidR="00F3718D" w:rsidRPr="00CB56EC" w:rsidRDefault="00F3718D" w:rsidP="00392B14">
            <w:pPr>
              <w:jc w:val="right"/>
              <w:rPr>
                <w:b/>
                <w:bCs/>
                <w:sz w:val="18"/>
                <w:szCs w:val="18"/>
                <w:lang w:eastAsia="tr-TR"/>
              </w:rPr>
            </w:pPr>
            <w:r w:rsidRPr="00CB56EC">
              <w:rPr>
                <w:b/>
                <w:bCs/>
                <w:sz w:val="18"/>
                <w:szCs w:val="18"/>
                <w:lang w:eastAsia="tr-TR"/>
              </w:rPr>
              <w:t>III. Grup</w:t>
            </w:r>
          </w:p>
        </w:tc>
        <w:tc>
          <w:tcPr>
            <w:tcW w:w="1806" w:type="dxa"/>
            <w:shd w:val="clear" w:color="auto" w:fill="auto"/>
            <w:vAlign w:val="bottom"/>
            <w:hideMark/>
          </w:tcPr>
          <w:p w14:paraId="75AEBC54" w14:textId="77777777" w:rsidR="00F3718D" w:rsidRPr="00CB56EC" w:rsidRDefault="00F3718D" w:rsidP="00392B14">
            <w:pPr>
              <w:jc w:val="right"/>
              <w:rPr>
                <w:b/>
                <w:bCs/>
                <w:sz w:val="18"/>
                <w:szCs w:val="18"/>
                <w:lang w:eastAsia="tr-TR"/>
              </w:rPr>
            </w:pPr>
            <w:r w:rsidRPr="00CB56EC">
              <w:rPr>
                <w:b/>
                <w:bCs/>
                <w:sz w:val="18"/>
                <w:szCs w:val="18"/>
                <w:lang w:eastAsia="tr-TR"/>
              </w:rPr>
              <w:t>IV. Grup</w:t>
            </w:r>
          </w:p>
        </w:tc>
        <w:tc>
          <w:tcPr>
            <w:tcW w:w="1807" w:type="dxa"/>
            <w:shd w:val="clear" w:color="auto" w:fill="auto"/>
            <w:vAlign w:val="bottom"/>
            <w:hideMark/>
          </w:tcPr>
          <w:p w14:paraId="4B7BD801" w14:textId="77777777" w:rsidR="00F3718D" w:rsidRPr="00CB56EC" w:rsidRDefault="00F3718D" w:rsidP="00392B14">
            <w:pPr>
              <w:jc w:val="right"/>
              <w:rPr>
                <w:b/>
                <w:bCs/>
                <w:sz w:val="18"/>
                <w:szCs w:val="18"/>
                <w:lang w:eastAsia="tr-TR"/>
              </w:rPr>
            </w:pPr>
            <w:r w:rsidRPr="00CB56EC">
              <w:rPr>
                <w:b/>
                <w:bCs/>
                <w:sz w:val="18"/>
                <w:szCs w:val="18"/>
                <w:lang w:eastAsia="tr-TR"/>
              </w:rPr>
              <w:t>V. Grup</w:t>
            </w:r>
          </w:p>
        </w:tc>
      </w:tr>
      <w:tr w:rsidR="00F3718D" w:rsidRPr="00CB56EC" w14:paraId="5C225620" w14:textId="77777777" w:rsidTr="00392B14">
        <w:trPr>
          <w:trHeight w:hRule="exact" w:val="509"/>
        </w:trPr>
        <w:tc>
          <w:tcPr>
            <w:tcW w:w="3823" w:type="dxa"/>
            <w:vMerge/>
            <w:shd w:val="clear" w:color="auto" w:fill="auto"/>
            <w:vAlign w:val="bottom"/>
            <w:hideMark/>
          </w:tcPr>
          <w:p w14:paraId="366E40FB" w14:textId="77777777" w:rsidR="00F3718D" w:rsidRPr="00CB56EC" w:rsidRDefault="00F3718D" w:rsidP="00392B14">
            <w:pPr>
              <w:rPr>
                <w:b/>
                <w:bCs/>
                <w:sz w:val="18"/>
                <w:szCs w:val="18"/>
                <w:lang w:eastAsia="tr-TR"/>
              </w:rPr>
            </w:pPr>
          </w:p>
        </w:tc>
        <w:tc>
          <w:tcPr>
            <w:tcW w:w="1806" w:type="dxa"/>
            <w:shd w:val="clear" w:color="auto" w:fill="auto"/>
            <w:vAlign w:val="bottom"/>
            <w:hideMark/>
          </w:tcPr>
          <w:p w14:paraId="3EBF9C33" w14:textId="77777777" w:rsidR="00F3718D" w:rsidRPr="00CB56EC" w:rsidRDefault="00F3718D" w:rsidP="00392B14">
            <w:pPr>
              <w:jc w:val="right"/>
              <w:rPr>
                <w:b/>
              </w:rPr>
            </w:pPr>
            <w:r w:rsidRPr="00CB56EC">
              <w:rPr>
                <w:b/>
                <w:sz w:val="18"/>
                <w:szCs w:val="16"/>
                <w:lang w:eastAsia="tr-TR"/>
              </w:rPr>
              <w:t>Tahsil İmkânı Sınırlı Krediler</w:t>
            </w:r>
          </w:p>
        </w:tc>
        <w:tc>
          <w:tcPr>
            <w:tcW w:w="1806" w:type="dxa"/>
            <w:shd w:val="clear" w:color="auto" w:fill="auto"/>
            <w:vAlign w:val="bottom"/>
            <w:hideMark/>
          </w:tcPr>
          <w:p w14:paraId="57D82126" w14:textId="77777777" w:rsidR="00F3718D" w:rsidRPr="00CB56EC" w:rsidRDefault="00F3718D" w:rsidP="00392B14">
            <w:pPr>
              <w:jc w:val="right"/>
              <w:rPr>
                <w:b/>
              </w:rPr>
            </w:pPr>
            <w:r w:rsidRPr="00CB56EC">
              <w:rPr>
                <w:b/>
                <w:sz w:val="18"/>
                <w:szCs w:val="16"/>
                <w:lang w:eastAsia="tr-TR"/>
              </w:rPr>
              <w:t>Tahsili Şüpheli Krediler</w:t>
            </w:r>
          </w:p>
        </w:tc>
        <w:tc>
          <w:tcPr>
            <w:tcW w:w="1807" w:type="dxa"/>
            <w:shd w:val="clear" w:color="auto" w:fill="auto"/>
            <w:vAlign w:val="bottom"/>
            <w:hideMark/>
          </w:tcPr>
          <w:p w14:paraId="197C99BB" w14:textId="77777777" w:rsidR="00F3718D" w:rsidRPr="00CB56EC" w:rsidRDefault="00F3718D" w:rsidP="00392B14">
            <w:pPr>
              <w:jc w:val="right"/>
              <w:rPr>
                <w:b/>
              </w:rPr>
            </w:pPr>
            <w:r w:rsidRPr="00CB56EC">
              <w:rPr>
                <w:b/>
                <w:sz w:val="18"/>
                <w:szCs w:val="16"/>
                <w:lang w:eastAsia="tr-TR"/>
              </w:rPr>
              <w:t>Zarar Niteliğindeki Krediler</w:t>
            </w:r>
          </w:p>
        </w:tc>
      </w:tr>
      <w:tr w:rsidR="0026174E" w:rsidRPr="00F3718D" w14:paraId="70397371" w14:textId="77777777" w:rsidTr="00392B14">
        <w:trPr>
          <w:trHeight w:hRule="exact" w:val="227"/>
        </w:trPr>
        <w:tc>
          <w:tcPr>
            <w:tcW w:w="3823" w:type="dxa"/>
            <w:shd w:val="clear" w:color="auto" w:fill="auto"/>
            <w:vAlign w:val="bottom"/>
            <w:hideMark/>
          </w:tcPr>
          <w:p w14:paraId="2C4EF67F" w14:textId="77777777" w:rsidR="0026174E" w:rsidRPr="00F3718D" w:rsidRDefault="0026174E" w:rsidP="0026174E">
            <w:pPr>
              <w:rPr>
                <w:b/>
                <w:bCs/>
                <w:sz w:val="18"/>
                <w:szCs w:val="18"/>
                <w:lang w:eastAsia="tr-TR"/>
              </w:rPr>
            </w:pPr>
            <w:r w:rsidRPr="00F3718D">
              <w:rPr>
                <w:b/>
                <w:bCs/>
                <w:sz w:val="18"/>
                <w:szCs w:val="18"/>
                <w:lang w:eastAsia="tr-TR"/>
              </w:rPr>
              <w:t>Önceki Dönem Sonu Bakiyesi</w:t>
            </w:r>
          </w:p>
        </w:tc>
        <w:tc>
          <w:tcPr>
            <w:tcW w:w="1806" w:type="dxa"/>
            <w:shd w:val="clear" w:color="auto" w:fill="auto"/>
            <w:vAlign w:val="bottom"/>
            <w:hideMark/>
          </w:tcPr>
          <w:p w14:paraId="6C533D0D" w14:textId="6711E9BF" w:rsidR="0026174E" w:rsidRPr="00F3718D" w:rsidRDefault="0026174E" w:rsidP="0026174E">
            <w:pPr>
              <w:spacing w:line="252" w:lineRule="auto"/>
              <w:jc w:val="right"/>
              <w:rPr>
                <w:b/>
                <w:bCs/>
                <w:sz w:val="18"/>
                <w:szCs w:val="18"/>
              </w:rPr>
            </w:pPr>
            <w:r w:rsidRPr="00F3718D">
              <w:rPr>
                <w:b/>
                <w:bCs/>
                <w:sz w:val="18"/>
                <w:szCs w:val="18"/>
              </w:rPr>
              <w:t>-</w:t>
            </w:r>
          </w:p>
        </w:tc>
        <w:tc>
          <w:tcPr>
            <w:tcW w:w="1806" w:type="dxa"/>
            <w:shd w:val="clear" w:color="auto" w:fill="auto"/>
            <w:vAlign w:val="bottom"/>
            <w:hideMark/>
          </w:tcPr>
          <w:p w14:paraId="505A1089" w14:textId="2147E52E" w:rsidR="0026174E" w:rsidRPr="00F3718D" w:rsidRDefault="0026174E" w:rsidP="0026174E">
            <w:pPr>
              <w:spacing w:line="252" w:lineRule="auto"/>
              <w:jc w:val="right"/>
              <w:rPr>
                <w:b/>
                <w:bCs/>
                <w:sz w:val="18"/>
                <w:szCs w:val="18"/>
              </w:rPr>
            </w:pPr>
            <w:r w:rsidRPr="00F3718D">
              <w:rPr>
                <w:b/>
                <w:bCs/>
                <w:sz w:val="18"/>
                <w:szCs w:val="18"/>
              </w:rPr>
              <w:t>-</w:t>
            </w:r>
          </w:p>
        </w:tc>
        <w:tc>
          <w:tcPr>
            <w:tcW w:w="1807" w:type="dxa"/>
            <w:shd w:val="clear" w:color="auto" w:fill="auto"/>
            <w:vAlign w:val="bottom"/>
            <w:hideMark/>
          </w:tcPr>
          <w:p w14:paraId="2A393881" w14:textId="6CD84A7E" w:rsidR="0026174E" w:rsidRPr="00F3718D" w:rsidRDefault="0026174E" w:rsidP="0026174E">
            <w:pPr>
              <w:spacing w:line="252" w:lineRule="auto"/>
              <w:jc w:val="right"/>
              <w:rPr>
                <w:b/>
                <w:bCs/>
                <w:sz w:val="18"/>
                <w:szCs w:val="18"/>
              </w:rPr>
            </w:pPr>
            <w:r w:rsidRPr="00F3718D">
              <w:rPr>
                <w:b/>
                <w:bCs/>
                <w:sz w:val="18"/>
                <w:szCs w:val="18"/>
              </w:rPr>
              <w:t>-</w:t>
            </w:r>
          </w:p>
        </w:tc>
      </w:tr>
      <w:tr w:rsidR="0026174E" w:rsidRPr="00CB56EC" w14:paraId="1884FEE5" w14:textId="77777777" w:rsidTr="00392B14">
        <w:trPr>
          <w:trHeight w:hRule="exact" w:val="227"/>
        </w:trPr>
        <w:tc>
          <w:tcPr>
            <w:tcW w:w="3823" w:type="dxa"/>
            <w:shd w:val="clear" w:color="auto" w:fill="auto"/>
            <w:vAlign w:val="bottom"/>
            <w:hideMark/>
          </w:tcPr>
          <w:p w14:paraId="670EBA4C" w14:textId="77777777" w:rsidR="0026174E" w:rsidRPr="00CB56EC" w:rsidRDefault="0026174E" w:rsidP="0026174E">
            <w:pPr>
              <w:ind w:firstLine="113"/>
              <w:rPr>
                <w:sz w:val="18"/>
                <w:szCs w:val="18"/>
                <w:lang w:eastAsia="tr-TR"/>
              </w:rPr>
            </w:pPr>
            <w:r w:rsidRPr="00CB56EC">
              <w:rPr>
                <w:sz w:val="18"/>
                <w:szCs w:val="18"/>
                <w:lang w:eastAsia="tr-TR"/>
              </w:rPr>
              <w:t>Dönem İçinde İntikal (+)</w:t>
            </w:r>
          </w:p>
        </w:tc>
        <w:tc>
          <w:tcPr>
            <w:tcW w:w="1806" w:type="dxa"/>
            <w:shd w:val="clear" w:color="auto" w:fill="auto"/>
            <w:vAlign w:val="bottom"/>
            <w:hideMark/>
          </w:tcPr>
          <w:p w14:paraId="3B0DE661" w14:textId="081D6820" w:rsidR="0026174E" w:rsidRPr="00F3718D" w:rsidRDefault="0026174E" w:rsidP="0026174E">
            <w:pPr>
              <w:spacing w:line="252" w:lineRule="auto"/>
              <w:jc w:val="right"/>
              <w:rPr>
                <w:sz w:val="18"/>
                <w:szCs w:val="18"/>
              </w:rPr>
            </w:pPr>
            <w:r w:rsidRPr="00CA3E8D">
              <w:rPr>
                <w:sz w:val="18"/>
                <w:szCs w:val="18"/>
              </w:rPr>
              <w:t>189,280</w:t>
            </w:r>
          </w:p>
        </w:tc>
        <w:tc>
          <w:tcPr>
            <w:tcW w:w="1806" w:type="dxa"/>
            <w:shd w:val="clear" w:color="auto" w:fill="auto"/>
            <w:vAlign w:val="bottom"/>
            <w:hideMark/>
          </w:tcPr>
          <w:p w14:paraId="1F4BD8E1" w14:textId="35FF23CD" w:rsidR="0026174E" w:rsidRPr="00F3718D" w:rsidRDefault="0026174E" w:rsidP="0026174E">
            <w:pPr>
              <w:spacing w:line="252" w:lineRule="auto"/>
              <w:jc w:val="right"/>
              <w:rPr>
                <w:sz w:val="18"/>
                <w:szCs w:val="18"/>
              </w:rPr>
            </w:pPr>
            <w:r w:rsidRPr="00CA3E8D">
              <w:rPr>
                <w:sz w:val="18"/>
                <w:szCs w:val="18"/>
              </w:rPr>
              <w:t>2,452</w:t>
            </w:r>
          </w:p>
        </w:tc>
        <w:tc>
          <w:tcPr>
            <w:tcW w:w="1807" w:type="dxa"/>
            <w:shd w:val="clear" w:color="auto" w:fill="auto"/>
            <w:vAlign w:val="bottom"/>
            <w:hideMark/>
          </w:tcPr>
          <w:p w14:paraId="3BCBE7B6" w14:textId="4D3BBC58" w:rsidR="0026174E" w:rsidRPr="00F3718D" w:rsidRDefault="0026174E" w:rsidP="0026174E">
            <w:pPr>
              <w:spacing w:line="252" w:lineRule="auto"/>
              <w:jc w:val="right"/>
              <w:rPr>
                <w:sz w:val="18"/>
                <w:szCs w:val="18"/>
              </w:rPr>
            </w:pPr>
            <w:r w:rsidRPr="00F3718D">
              <w:rPr>
                <w:sz w:val="18"/>
                <w:szCs w:val="18"/>
              </w:rPr>
              <w:t>-</w:t>
            </w:r>
          </w:p>
        </w:tc>
      </w:tr>
      <w:tr w:rsidR="0026174E" w:rsidRPr="00CB56EC" w14:paraId="63CBD1C1" w14:textId="77777777" w:rsidTr="00392B14">
        <w:trPr>
          <w:trHeight w:hRule="exact" w:val="227"/>
        </w:trPr>
        <w:tc>
          <w:tcPr>
            <w:tcW w:w="3823" w:type="dxa"/>
            <w:shd w:val="clear" w:color="auto" w:fill="auto"/>
            <w:vAlign w:val="bottom"/>
            <w:hideMark/>
          </w:tcPr>
          <w:p w14:paraId="41335F7F" w14:textId="77777777" w:rsidR="0026174E" w:rsidRPr="00CB56EC" w:rsidRDefault="0026174E" w:rsidP="0026174E">
            <w:pPr>
              <w:ind w:firstLine="113"/>
              <w:rPr>
                <w:sz w:val="18"/>
                <w:szCs w:val="18"/>
                <w:lang w:eastAsia="tr-TR"/>
              </w:rPr>
            </w:pPr>
            <w:r w:rsidRPr="00CB56EC">
              <w:rPr>
                <w:sz w:val="18"/>
                <w:szCs w:val="18"/>
                <w:lang w:eastAsia="tr-TR"/>
              </w:rPr>
              <w:t>Diğer Donuk Alacak Hesaplarından Giriş (+)</w:t>
            </w:r>
          </w:p>
        </w:tc>
        <w:tc>
          <w:tcPr>
            <w:tcW w:w="1806" w:type="dxa"/>
            <w:shd w:val="clear" w:color="auto" w:fill="auto"/>
            <w:vAlign w:val="bottom"/>
            <w:hideMark/>
          </w:tcPr>
          <w:p w14:paraId="6AE36FD7" w14:textId="510BCA7E" w:rsidR="0026174E" w:rsidRPr="00F3718D" w:rsidRDefault="0026174E" w:rsidP="0026174E">
            <w:pPr>
              <w:spacing w:line="252" w:lineRule="auto"/>
              <w:jc w:val="right"/>
              <w:rPr>
                <w:sz w:val="18"/>
                <w:szCs w:val="18"/>
              </w:rPr>
            </w:pPr>
            <w:r w:rsidRPr="00F3718D">
              <w:rPr>
                <w:sz w:val="18"/>
                <w:szCs w:val="18"/>
              </w:rPr>
              <w:t>-</w:t>
            </w:r>
          </w:p>
        </w:tc>
        <w:tc>
          <w:tcPr>
            <w:tcW w:w="1806" w:type="dxa"/>
            <w:shd w:val="clear" w:color="auto" w:fill="auto"/>
            <w:vAlign w:val="bottom"/>
            <w:hideMark/>
          </w:tcPr>
          <w:p w14:paraId="324669BE" w14:textId="3A718372" w:rsidR="0026174E" w:rsidRPr="00F3718D" w:rsidRDefault="0026174E" w:rsidP="0026174E">
            <w:pPr>
              <w:spacing w:line="252" w:lineRule="auto"/>
              <w:jc w:val="right"/>
              <w:rPr>
                <w:sz w:val="18"/>
                <w:szCs w:val="18"/>
              </w:rPr>
            </w:pPr>
            <w:r w:rsidRPr="00CA3E8D">
              <w:rPr>
                <w:sz w:val="18"/>
                <w:szCs w:val="18"/>
              </w:rPr>
              <w:t>19,585</w:t>
            </w:r>
          </w:p>
        </w:tc>
        <w:tc>
          <w:tcPr>
            <w:tcW w:w="1807" w:type="dxa"/>
            <w:shd w:val="clear" w:color="auto" w:fill="auto"/>
            <w:vAlign w:val="bottom"/>
            <w:hideMark/>
          </w:tcPr>
          <w:p w14:paraId="52536162" w14:textId="536CC71D" w:rsidR="0026174E" w:rsidRPr="00F3718D" w:rsidRDefault="0026174E" w:rsidP="0026174E">
            <w:pPr>
              <w:spacing w:line="252" w:lineRule="auto"/>
              <w:jc w:val="right"/>
              <w:rPr>
                <w:sz w:val="18"/>
                <w:szCs w:val="18"/>
              </w:rPr>
            </w:pPr>
            <w:r w:rsidRPr="00F3718D">
              <w:rPr>
                <w:sz w:val="18"/>
                <w:szCs w:val="18"/>
              </w:rPr>
              <w:t>-</w:t>
            </w:r>
          </w:p>
        </w:tc>
      </w:tr>
      <w:tr w:rsidR="0026174E" w:rsidRPr="00CB56EC" w14:paraId="2CDFFE5D" w14:textId="77777777" w:rsidTr="00392B14">
        <w:trPr>
          <w:trHeight w:hRule="exact" w:val="227"/>
        </w:trPr>
        <w:tc>
          <w:tcPr>
            <w:tcW w:w="3823" w:type="dxa"/>
            <w:shd w:val="clear" w:color="auto" w:fill="auto"/>
            <w:vAlign w:val="bottom"/>
            <w:hideMark/>
          </w:tcPr>
          <w:p w14:paraId="1D3ABB32" w14:textId="0BE21032" w:rsidR="0026174E" w:rsidRPr="00CB56EC" w:rsidRDefault="0026174E" w:rsidP="0026174E">
            <w:pPr>
              <w:ind w:firstLine="113"/>
              <w:rPr>
                <w:sz w:val="18"/>
                <w:szCs w:val="18"/>
                <w:lang w:eastAsia="tr-TR"/>
              </w:rPr>
            </w:pPr>
            <w:r w:rsidRPr="00CB56EC">
              <w:rPr>
                <w:sz w:val="18"/>
                <w:szCs w:val="18"/>
                <w:lang w:eastAsia="tr-TR"/>
              </w:rPr>
              <w:t>Diğer Donuk Alacak Hesaplarına Çıkış (-)</w:t>
            </w:r>
          </w:p>
        </w:tc>
        <w:tc>
          <w:tcPr>
            <w:tcW w:w="1806" w:type="dxa"/>
            <w:shd w:val="clear" w:color="auto" w:fill="auto"/>
            <w:vAlign w:val="bottom"/>
            <w:hideMark/>
          </w:tcPr>
          <w:p w14:paraId="712C3E15" w14:textId="46F9D376" w:rsidR="0026174E" w:rsidRPr="00F3718D" w:rsidRDefault="0026174E" w:rsidP="0026174E">
            <w:pPr>
              <w:spacing w:line="252" w:lineRule="auto"/>
              <w:jc w:val="right"/>
              <w:rPr>
                <w:sz w:val="18"/>
                <w:szCs w:val="18"/>
              </w:rPr>
            </w:pPr>
            <w:r>
              <w:rPr>
                <w:sz w:val="18"/>
                <w:szCs w:val="18"/>
              </w:rPr>
              <w:t>(</w:t>
            </w:r>
            <w:r w:rsidRPr="00CA3E8D">
              <w:rPr>
                <w:sz w:val="18"/>
                <w:szCs w:val="18"/>
              </w:rPr>
              <w:t>19,585</w:t>
            </w:r>
            <w:r>
              <w:rPr>
                <w:sz w:val="18"/>
                <w:szCs w:val="18"/>
              </w:rPr>
              <w:t>)</w:t>
            </w:r>
          </w:p>
        </w:tc>
        <w:tc>
          <w:tcPr>
            <w:tcW w:w="1806" w:type="dxa"/>
            <w:shd w:val="clear" w:color="auto" w:fill="auto"/>
            <w:vAlign w:val="bottom"/>
            <w:hideMark/>
          </w:tcPr>
          <w:p w14:paraId="4956B26D" w14:textId="131E1E4B" w:rsidR="0026174E" w:rsidRPr="00F3718D" w:rsidRDefault="0026174E" w:rsidP="0026174E">
            <w:pPr>
              <w:spacing w:line="252" w:lineRule="auto"/>
              <w:jc w:val="right"/>
              <w:rPr>
                <w:sz w:val="18"/>
                <w:szCs w:val="18"/>
              </w:rPr>
            </w:pPr>
            <w:r w:rsidRPr="00F3718D">
              <w:rPr>
                <w:sz w:val="18"/>
                <w:szCs w:val="18"/>
              </w:rPr>
              <w:t>-</w:t>
            </w:r>
          </w:p>
        </w:tc>
        <w:tc>
          <w:tcPr>
            <w:tcW w:w="1807" w:type="dxa"/>
            <w:shd w:val="clear" w:color="auto" w:fill="auto"/>
            <w:vAlign w:val="bottom"/>
            <w:hideMark/>
          </w:tcPr>
          <w:p w14:paraId="1E07D0BF" w14:textId="2403A953" w:rsidR="0026174E" w:rsidRPr="00F3718D" w:rsidRDefault="0026174E" w:rsidP="0026174E">
            <w:pPr>
              <w:spacing w:line="252" w:lineRule="auto"/>
              <w:jc w:val="right"/>
              <w:rPr>
                <w:sz w:val="18"/>
                <w:szCs w:val="18"/>
              </w:rPr>
            </w:pPr>
            <w:r w:rsidRPr="00F3718D">
              <w:rPr>
                <w:sz w:val="18"/>
                <w:szCs w:val="18"/>
              </w:rPr>
              <w:t>-</w:t>
            </w:r>
          </w:p>
        </w:tc>
      </w:tr>
      <w:tr w:rsidR="0026174E" w:rsidRPr="00CB56EC" w14:paraId="6D0B3243" w14:textId="77777777" w:rsidTr="00392B14">
        <w:trPr>
          <w:trHeight w:hRule="exact" w:val="227"/>
        </w:trPr>
        <w:tc>
          <w:tcPr>
            <w:tcW w:w="3823" w:type="dxa"/>
            <w:shd w:val="clear" w:color="auto" w:fill="auto"/>
            <w:vAlign w:val="bottom"/>
            <w:hideMark/>
          </w:tcPr>
          <w:p w14:paraId="282DFA7F" w14:textId="77777777" w:rsidR="0026174E" w:rsidRPr="00CB56EC" w:rsidRDefault="0026174E" w:rsidP="0026174E">
            <w:pPr>
              <w:ind w:firstLine="113"/>
              <w:rPr>
                <w:sz w:val="18"/>
                <w:szCs w:val="18"/>
                <w:lang w:eastAsia="tr-TR"/>
              </w:rPr>
            </w:pPr>
            <w:r w:rsidRPr="00CB56EC">
              <w:rPr>
                <w:sz w:val="18"/>
                <w:szCs w:val="18"/>
                <w:lang w:eastAsia="tr-TR"/>
              </w:rPr>
              <w:t>Dönem İçinde Tahsilat (-)</w:t>
            </w:r>
          </w:p>
        </w:tc>
        <w:tc>
          <w:tcPr>
            <w:tcW w:w="1806" w:type="dxa"/>
            <w:shd w:val="clear" w:color="auto" w:fill="auto"/>
            <w:vAlign w:val="bottom"/>
            <w:hideMark/>
          </w:tcPr>
          <w:p w14:paraId="06EFA345" w14:textId="449566B0" w:rsidR="0026174E" w:rsidRPr="00F3718D" w:rsidRDefault="0026174E" w:rsidP="0026174E">
            <w:pPr>
              <w:spacing w:line="252" w:lineRule="auto"/>
              <w:jc w:val="right"/>
              <w:rPr>
                <w:sz w:val="18"/>
                <w:szCs w:val="18"/>
              </w:rPr>
            </w:pPr>
            <w:r>
              <w:rPr>
                <w:sz w:val="18"/>
                <w:szCs w:val="18"/>
              </w:rPr>
              <w:t>(</w:t>
            </w:r>
            <w:r w:rsidRPr="00CA3E8D">
              <w:rPr>
                <w:sz w:val="18"/>
                <w:szCs w:val="18"/>
              </w:rPr>
              <w:t>301</w:t>
            </w:r>
            <w:r>
              <w:rPr>
                <w:sz w:val="18"/>
                <w:szCs w:val="18"/>
              </w:rPr>
              <w:t>)</w:t>
            </w:r>
          </w:p>
        </w:tc>
        <w:tc>
          <w:tcPr>
            <w:tcW w:w="1806" w:type="dxa"/>
            <w:shd w:val="clear" w:color="auto" w:fill="auto"/>
            <w:vAlign w:val="bottom"/>
            <w:hideMark/>
          </w:tcPr>
          <w:p w14:paraId="32574C55" w14:textId="0BD45F73" w:rsidR="0026174E" w:rsidRPr="00F3718D" w:rsidRDefault="0026174E" w:rsidP="0026174E">
            <w:pPr>
              <w:spacing w:line="252" w:lineRule="auto"/>
              <w:jc w:val="right"/>
              <w:rPr>
                <w:sz w:val="18"/>
                <w:szCs w:val="18"/>
              </w:rPr>
            </w:pPr>
            <w:r w:rsidRPr="00F3718D">
              <w:rPr>
                <w:sz w:val="18"/>
                <w:szCs w:val="18"/>
              </w:rPr>
              <w:t>-</w:t>
            </w:r>
          </w:p>
        </w:tc>
        <w:tc>
          <w:tcPr>
            <w:tcW w:w="1807" w:type="dxa"/>
            <w:shd w:val="clear" w:color="auto" w:fill="auto"/>
            <w:vAlign w:val="bottom"/>
            <w:hideMark/>
          </w:tcPr>
          <w:p w14:paraId="5A18308B" w14:textId="5BE1B2D1" w:rsidR="0026174E" w:rsidRPr="00F3718D" w:rsidRDefault="0026174E" w:rsidP="0026174E">
            <w:pPr>
              <w:spacing w:line="252" w:lineRule="auto"/>
              <w:jc w:val="right"/>
              <w:rPr>
                <w:sz w:val="18"/>
                <w:szCs w:val="18"/>
              </w:rPr>
            </w:pPr>
            <w:r w:rsidRPr="00F3718D">
              <w:rPr>
                <w:sz w:val="18"/>
                <w:szCs w:val="18"/>
              </w:rPr>
              <w:t>-</w:t>
            </w:r>
          </w:p>
        </w:tc>
      </w:tr>
      <w:tr w:rsidR="0026174E" w:rsidRPr="00CB56EC" w14:paraId="29A3B7BD" w14:textId="77777777" w:rsidTr="00392B14">
        <w:trPr>
          <w:trHeight w:hRule="exact" w:val="227"/>
        </w:trPr>
        <w:tc>
          <w:tcPr>
            <w:tcW w:w="3823" w:type="dxa"/>
            <w:shd w:val="clear" w:color="auto" w:fill="auto"/>
            <w:vAlign w:val="bottom"/>
            <w:hideMark/>
          </w:tcPr>
          <w:p w14:paraId="61943883" w14:textId="77777777" w:rsidR="0026174E" w:rsidRPr="00CB56EC" w:rsidRDefault="0026174E" w:rsidP="0026174E">
            <w:pPr>
              <w:ind w:firstLine="113"/>
              <w:rPr>
                <w:sz w:val="18"/>
                <w:szCs w:val="18"/>
                <w:lang w:eastAsia="tr-TR"/>
              </w:rPr>
            </w:pPr>
            <w:r w:rsidRPr="00CB56EC">
              <w:rPr>
                <w:sz w:val="18"/>
                <w:szCs w:val="18"/>
                <w:lang w:eastAsia="tr-TR"/>
              </w:rPr>
              <w:t>Kayıttan düşülen (-)</w:t>
            </w:r>
          </w:p>
        </w:tc>
        <w:tc>
          <w:tcPr>
            <w:tcW w:w="1806" w:type="dxa"/>
            <w:shd w:val="clear" w:color="auto" w:fill="auto"/>
            <w:vAlign w:val="bottom"/>
            <w:hideMark/>
          </w:tcPr>
          <w:p w14:paraId="0E48E351" w14:textId="1EC2E903" w:rsidR="0026174E" w:rsidRPr="00F3718D" w:rsidRDefault="0026174E" w:rsidP="0026174E">
            <w:pPr>
              <w:spacing w:line="252" w:lineRule="auto"/>
              <w:jc w:val="right"/>
              <w:rPr>
                <w:sz w:val="18"/>
                <w:szCs w:val="18"/>
              </w:rPr>
            </w:pPr>
            <w:r w:rsidRPr="00F3718D">
              <w:rPr>
                <w:sz w:val="18"/>
                <w:szCs w:val="18"/>
              </w:rPr>
              <w:t>-</w:t>
            </w:r>
          </w:p>
        </w:tc>
        <w:tc>
          <w:tcPr>
            <w:tcW w:w="1806" w:type="dxa"/>
            <w:shd w:val="clear" w:color="auto" w:fill="auto"/>
            <w:vAlign w:val="bottom"/>
            <w:hideMark/>
          </w:tcPr>
          <w:p w14:paraId="1D455938" w14:textId="46E0483E" w:rsidR="0026174E" w:rsidRPr="00F3718D" w:rsidRDefault="0026174E" w:rsidP="0026174E">
            <w:pPr>
              <w:spacing w:line="252" w:lineRule="auto"/>
              <w:jc w:val="right"/>
              <w:rPr>
                <w:sz w:val="18"/>
                <w:szCs w:val="18"/>
              </w:rPr>
            </w:pPr>
            <w:r w:rsidRPr="00F3718D">
              <w:rPr>
                <w:sz w:val="18"/>
                <w:szCs w:val="18"/>
              </w:rPr>
              <w:t>-</w:t>
            </w:r>
          </w:p>
        </w:tc>
        <w:tc>
          <w:tcPr>
            <w:tcW w:w="1807" w:type="dxa"/>
            <w:shd w:val="clear" w:color="auto" w:fill="auto"/>
            <w:vAlign w:val="bottom"/>
            <w:hideMark/>
          </w:tcPr>
          <w:p w14:paraId="087C7511" w14:textId="311A024D" w:rsidR="0026174E" w:rsidRPr="00F3718D" w:rsidRDefault="0026174E" w:rsidP="0026174E">
            <w:pPr>
              <w:spacing w:line="252" w:lineRule="auto"/>
              <w:jc w:val="right"/>
              <w:rPr>
                <w:sz w:val="18"/>
                <w:szCs w:val="18"/>
              </w:rPr>
            </w:pPr>
            <w:r w:rsidRPr="00F3718D">
              <w:rPr>
                <w:sz w:val="18"/>
                <w:szCs w:val="18"/>
              </w:rPr>
              <w:t>-</w:t>
            </w:r>
          </w:p>
        </w:tc>
      </w:tr>
      <w:tr w:rsidR="0026174E" w:rsidRPr="00CB56EC" w14:paraId="5C68D9BE" w14:textId="77777777" w:rsidTr="00392B14">
        <w:trPr>
          <w:trHeight w:hRule="exact" w:val="227"/>
        </w:trPr>
        <w:tc>
          <w:tcPr>
            <w:tcW w:w="3823" w:type="dxa"/>
            <w:shd w:val="clear" w:color="auto" w:fill="auto"/>
            <w:vAlign w:val="bottom"/>
            <w:hideMark/>
          </w:tcPr>
          <w:p w14:paraId="08CC87BC" w14:textId="77777777" w:rsidR="0026174E" w:rsidRPr="00CB56EC" w:rsidRDefault="0026174E" w:rsidP="0026174E">
            <w:pPr>
              <w:ind w:firstLine="113"/>
              <w:rPr>
                <w:sz w:val="18"/>
                <w:szCs w:val="18"/>
                <w:lang w:eastAsia="tr-TR"/>
              </w:rPr>
            </w:pPr>
            <w:r w:rsidRPr="00CB56EC">
              <w:rPr>
                <w:sz w:val="18"/>
                <w:szCs w:val="18"/>
                <w:lang w:eastAsia="tr-TR"/>
              </w:rPr>
              <w:t>Satılan (-)</w:t>
            </w:r>
          </w:p>
        </w:tc>
        <w:tc>
          <w:tcPr>
            <w:tcW w:w="1806" w:type="dxa"/>
            <w:shd w:val="clear" w:color="auto" w:fill="auto"/>
            <w:vAlign w:val="bottom"/>
            <w:hideMark/>
          </w:tcPr>
          <w:p w14:paraId="297FE202" w14:textId="4D582BFF" w:rsidR="0026174E" w:rsidRPr="00F3718D" w:rsidRDefault="0026174E" w:rsidP="0026174E">
            <w:pPr>
              <w:spacing w:line="252" w:lineRule="auto"/>
              <w:jc w:val="right"/>
              <w:rPr>
                <w:sz w:val="18"/>
                <w:szCs w:val="18"/>
              </w:rPr>
            </w:pPr>
            <w:r w:rsidRPr="00F3718D">
              <w:rPr>
                <w:sz w:val="18"/>
                <w:szCs w:val="18"/>
              </w:rPr>
              <w:t>-</w:t>
            </w:r>
          </w:p>
        </w:tc>
        <w:tc>
          <w:tcPr>
            <w:tcW w:w="1806" w:type="dxa"/>
            <w:shd w:val="clear" w:color="auto" w:fill="auto"/>
            <w:vAlign w:val="bottom"/>
            <w:hideMark/>
          </w:tcPr>
          <w:p w14:paraId="2A0E2EBC" w14:textId="7A0FD574" w:rsidR="0026174E" w:rsidRPr="00F3718D" w:rsidRDefault="0026174E" w:rsidP="0026174E">
            <w:pPr>
              <w:spacing w:line="252" w:lineRule="auto"/>
              <w:jc w:val="right"/>
              <w:rPr>
                <w:sz w:val="18"/>
                <w:szCs w:val="18"/>
              </w:rPr>
            </w:pPr>
            <w:r w:rsidRPr="00F3718D">
              <w:rPr>
                <w:sz w:val="18"/>
                <w:szCs w:val="18"/>
              </w:rPr>
              <w:t>-</w:t>
            </w:r>
          </w:p>
        </w:tc>
        <w:tc>
          <w:tcPr>
            <w:tcW w:w="1807" w:type="dxa"/>
            <w:shd w:val="clear" w:color="auto" w:fill="auto"/>
            <w:vAlign w:val="bottom"/>
            <w:hideMark/>
          </w:tcPr>
          <w:p w14:paraId="7D23AB20" w14:textId="6622FDF6" w:rsidR="0026174E" w:rsidRPr="00F3718D" w:rsidRDefault="0026174E" w:rsidP="0026174E">
            <w:pPr>
              <w:spacing w:line="252" w:lineRule="auto"/>
              <w:jc w:val="right"/>
              <w:rPr>
                <w:sz w:val="18"/>
                <w:szCs w:val="18"/>
              </w:rPr>
            </w:pPr>
            <w:r w:rsidRPr="00F3718D">
              <w:rPr>
                <w:sz w:val="18"/>
                <w:szCs w:val="18"/>
              </w:rPr>
              <w:t>-</w:t>
            </w:r>
          </w:p>
        </w:tc>
      </w:tr>
      <w:tr w:rsidR="0026174E" w:rsidRPr="00CB56EC" w14:paraId="72992BD7" w14:textId="77777777" w:rsidTr="00392B14">
        <w:trPr>
          <w:trHeight w:hRule="exact" w:val="227"/>
        </w:trPr>
        <w:tc>
          <w:tcPr>
            <w:tcW w:w="3823" w:type="dxa"/>
            <w:shd w:val="clear" w:color="auto" w:fill="auto"/>
            <w:hideMark/>
          </w:tcPr>
          <w:p w14:paraId="3D763640" w14:textId="77777777" w:rsidR="0026174E" w:rsidRPr="00CB56EC" w:rsidRDefault="0026174E" w:rsidP="0026174E">
            <w:pPr>
              <w:ind w:firstLine="227"/>
              <w:rPr>
                <w:sz w:val="18"/>
                <w:szCs w:val="18"/>
                <w:lang w:eastAsia="tr-TR"/>
              </w:rPr>
            </w:pPr>
            <w:r w:rsidRPr="00CB56EC">
              <w:rPr>
                <w:sz w:val="18"/>
                <w:szCs w:val="18"/>
                <w:lang w:eastAsia="tr-TR"/>
              </w:rPr>
              <w:t>Kurumsal ve Ticari Krediler</w:t>
            </w:r>
          </w:p>
        </w:tc>
        <w:tc>
          <w:tcPr>
            <w:tcW w:w="1806" w:type="dxa"/>
            <w:shd w:val="clear" w:color="auto" w:fill="auto"/>
            <w:vAlign w:val="bottom"/>
            <w:hideMark/>
          </w:tcPr>
          <w:p w14:paraId="7B0C0220" w14:textId="272DFBD1" w:rsidR="0026174E" w:rsidRPr="00F3718D" w:rsidRDefault="0026174E" w:rsidP="0026174E">
            <w:pPr>
              <w:spacing w:line="252" w:lineRule="auto"/>
              <w:jc w:val="right"/>
              <w:rPr>
                <w:sz w:val="18"/>
                <w:szCs w:val="18"/>
              </w:rPr>
            </w:pPr>
            <w:r w:rsidRPr="00F3718D">
              <w:rPr>
                <w:sz w:val="18"/>
                <w:szCs w:val="18"/>
              </w:rPr>
              <w:t>-</w:t>
            </w:r>
          </w:p>
        </w:tc>
        <w:tc>
          <w:tcPr>
            <w:tcW w:w="1806" w:type="dxa"/>
            <w:shd w:val="clear" w:color="auto" w:fill="auto"/>
            <w:vAlign w:val="bottom"/>
            <w:hideMark/>
          </w:tcPr>
          <w:p w14:paraId="16BA6D67" w14:textId="7DB6FFC9" w:rsidR="0026174E" w:rsidRPr="00F3718D" w:rsidRDefault="0026174E" w:rsidP="0026174E">
            <w:pPr>
              <w:spacing w:line="252" w:lineRule="auto"/>
              <w:jc w:val="right"/>
              <w:rPr>
                <w:sz w:val="18"/>
                <w:szCs w:val="18"/>
              </w:rPr>
            </w:pPr>
            <w:r w:rsidRPr="00F3718D">
              <w:rPr>
                <w:sz w:val="18"/>
                <w:szCs w:val="18"/>
              </w:rPr>
              <w:t>-</w:t>
            </w:r>
          </w:p>
        </w:tc>
        <w:tc>
          <w:tcPr>
            <w:tcW w:w="1807" w:type="dxa"/>
            <w:shd w:val="clear" w:color="auto" w:fill="auto"/>
            <w:vAlign w:val="bottom"/>
            <w:hideMark/>
          </w:tcPr>
          <w:p w14:paraId="0903D1ED" w14:textId="6DE69213" w:rsidR="0026174E" w:rsidRPr="00F3718D" w:rsidRDefault="0026174E" w:rsidP="0026174E">
            <w:pPr>
              <w:spacing w:line="252" w:lineRule="auto"/>
              <w:jc w:val="right"/>
              <w:rPr>
                <w:sz w:val="18"/>
                <w:szCs w:val="18"/>
              </w:rPr>
            </w:pPr>
            <w:r w:rsidRPr="00F3718D">
              <w:rPr>
                <w:sz w:val="18"/>
                <w:szCs w:val="18"/>
              </w:rPr>
              <w:t>-</w:t>
            </w:r>
          </w:p>
        </w:tc>
      </w:tr>
      <w:tr w:rsidR="0026174E" w:rsidRPr="00CB56EC" w14:paraId="7B3AD91C" w14:textId="77777777" w:rsidTr="00392B14">
        <w:trPr>
          <w:trHeight w:hRule="exact" w:val="227"/>
        </w:trPr>
        <w:tc>
          <w:tcPr>
            <w:tcW w:w="3823" w:type="dxa"/>
            <w:shd w:val="clear" w:color="auto" w:fill="auto"/>
            <w:hideMark/>
          </w:tcPr>
          <w:p w14:paraId="7933C087" w14:textId="77777777" w:rsidR="0026174E" w:rsidRPr="00CB56EC" w:rsidRDefault="0026174E" w:rsidP="0026174E">
            <w:pPr>
              <w:ind w:firstLine="227"/>
              <w:rPr>
                <w:sz w:val="18"/>
                <w:szCs w:val="18"/>
                <w:lang w:eastAsia="tr-TR"/>
              </w:rPr>
            </w:pPr>
            <w:r w:rsidRPr="00CB56EC">
              <w:rPr>
                <w:sz w:val="18"/>
                <w:szCs w:val="18"/>
                <w:lang w:eastAsia="tr-TR"/>
              </w:rPr>
              <w:t>Bireysel Krediler</w:t>
            </w:r>
          </w:p>
        </w:tc>
        <w:tc>
          <w:tcPr>
            <w:tcW w:w="1806" w:type="dxa"/>
            <w:shd w:val="clear" w:color="auto" w:fill="auto"/>
            <w:vAlign w:val="bottom"/>
            <w:hideMark/>
          </w:tcPr>
          <w:p w14:paraId="516DEAC3" w14:textId="37748740" w:rsidR="0026174E" w:rsidRPr="00F3718D" w:rsidRDefault="0026174E" w:rsidP="0026174E">
            <w:pPr>
              <w:spacing w:line="252" w:lineRule="auto"/>
              <w:jc w:val="right"/>
              <w:rPr>
                <w:sz w:val="18"/>
                <w:szCs w:val="18"/>
              </w:rPr>
            </w:pPr>
            <w:r w:rsidRPr="00F3718D">
              <w:rPr>
                <w:sz w:val="18"/>
                <w:szCs w:val="18"/>
              </w:rPr>
              <w:t>-</w:t>
            </w:r>
          </w:p>
        </w:tc>
        <w:tc>
          <w:tcPr>
            <w:tcW w:w="1806" w:type="dxa"/>
            <w:shd w:val="clear" w:color="auto" w:fill="auto"/>
            <w:vAlign w:val="bottom"/>
            <w:hideMark/>
          </w:tcPr>
          <w:p w14:paraId="00D40E17" w14:textId="13C15D89" w:rsidR="0026174E" w:rsidRPr="00F3718D" w:rsidRDefault="0026174E" w:rsidP="0026174E">
            <w:pPr>
              <w:spacing w:line="252" w:lineRule="auto"/>
              <w:jc w:val="right"/>
              <w:rPr>
                <w:sz w:val="18"/>
                <w:szCs w:val="18"/>
              </w:rPr>
            </w:pPr>
            <w:r w:rsidRPr="00F3718D">
              <w:rPr>
                <w:sz w:val="18"/>
                <w:szCs w:val="18"/>
              </w:rPr>
              <w:t>-</w:t>
            </w:r>
          </w:p>
        </w:tc>
        <w:tc>
          <w:tcPr>
            <w:tcW w:w="1807" w:type="dxa"/>
            <w:shd w:val="clear" w:color="auto" w:fill="auto"/>
            <w:vAlign w:val="bottom"/>
            <w:hideMark/>
          </w:tcPr>
          <w:p w14:paraId="622D3443" w14:textId="10006D0C" w:rsidR="0026174E" w:rsidRPr="00F3718D" w:rsidRDefault="0026174E" w:rsidP="0026174E">
            <w:pPr>
              <w:spacing w:line="252" w:lineRule="auto"/>
              <w:jc w:val="right"/>
              <w:rPr>
                <w:sz w:val="18"/>
                <w:szCs w:val="18"/>
              </w:rPr>
            </w:pPr>
            <w:r w:rsidRPr="00F3718D">
              <w:rPr>
                <w:sz w:val="18"/>
                <w:szCs w:val="18"/>
              </w:rPr>
              <w:t>-</w:t>
            </w:r>
          </w:p>
        </w:tc>
      </w:tr>
      <w:tr w:rsidR="0026174E" w:rsidRPr="00CB56EC" w14:paraId="3EC1281B" w14:textId="77777777" w:rsidTr="00392B14">
        <w:trPr>
          <w:trHeight w:hRule="exact" w:val="227"/>
        </w:trPr>
        <w:tc>
          <w:tcPr>
            <w:tcW w:w="3823" w:type="dxa"/>
            <w:shd w:val="clear" w:color="auto" w:fill="auto"/>
            <w:hideMark/>
          </w:tcPr>
          <w:p w14:paraId="1BA80C9F" w14:textId="77777777" w:rsidR="0026174E" w:rsidRPr="00CB56EC" w:rsidRDefault="0026174E" w:rsidP="0026174E">
            <w:pPr>
              <w:ind w:firstLine="227"/>
              <w:rPr>
                <w:sz w:val="18"/>
                <w:szCs w:val="18"/>
                <w:lang w:eastAsia="tr-TR"/>
              </w:rPr>
            </w:pPr>
            <w:r w:rsidRPr="00CB56EC">
              <w:rPr>
                <w:sz w:val="18"/>
                <w:szCs w:val="18"/>
                <w:lang w:eastAsia="tr-TR"/>
              </w:rPr>
              <w:t>Kredi Kartları</w:t>
            </w:r>
          </w:p>
        </w:tc>
        <w:tc>
          <w:tcPr>
            <w:tcW w:w="1806" w:type="dxa"/>
            <w:shd w:val="clear" w:color="auto" w:fill="auto"/>
            <w:vAlign w:val="bottom"/>
            <w:hideMark/>
          </w:tcPr>
          <w:p w14:paraId="18F8F692" w14:textId="4D04F9CA" w:rsidR="0026174E" w:rsidRPr="00F3718D" w:rsidRDefault="0026174E" w:rsidP="0026174E">
            <w:pPr>
              <w:spacing w:line="252" w:lineRule="auto"/>
              <w:jc w:val="right"/>
              <w:rPr>
                <w:sz w:val="18"/>
                <w:szCs w:val="18"/>
              </w:rPr>
            </w:pPr>
            <w:r w:rsidRPr="00F3718D">
              <w:rPr>
                <w:sz w:val="18"/>
                <w:szCs w:val="18"/>
              </w:rPr>
              <w:t>-</w:t>
            </w:r>
          </w:p>
        </w:tc>
        <w:tc>
          <w:tcPr>
            <w:tcW w:w="1806" w:type="dxa"/>
            <w:shd w:val="clear" w:color="auto" w:fill="auto"/>
            <w:vAlign w:val="bottom"/>
            <w:hideMark/>
          </w:tcPr>
          <w:p w14:paraId="22180B78" w14:textId="4C721C3D" w:rsidR="0026174E" w:rsidRPr="00F3718D" w:rsidRDefault="0026174E" w:rsidP="0026174E">
            <w:pPr>
              <w:spacing w:line="252" w:lineRule="auto"/>
              <w:jc w:val="right"/>
              <w:rPr>
                <w:sz w:val="18"/>
                <w:szCs w:val="18"/>
              </w:rPr>
            </w:pPr>
            <w:r w:rsidRPr="00F3718D">
              <w:rPr>
                <w:sz w:val="18"/>
                <w:szCs w:val="18"/>
              </w:rPr>
              <w:t>-</w:t>
            </w:r>
          </w:p>
        </w:tc>
        <w:tc>
          <w:tcPr>
            <w:tcW w:w="1807" w:type="dxa"/>
            <w:shd w:val="clear" w:color="auto" w:fill="auto"/>
            <w:vAlign w:val="bottom"/>
            <w:hideMark/>
          </w:tcPr>
          <w:p w14:paraId="0F7CB890" w14:textId="612CAF33" w:rsidR="0026174E" w:rsidRPr="00F3718D" w:rsidRDefault="0026174E" w:rsidP="0026174E">
            <w:pPr>
              <w:spacing w:line="252" w:lineRule="auto"/>
              <w:jc w:val="right"/>
              <w:rPr>
                <w:sz w:val="18"/>
                <w:szCs w:val="18"/>
              </w:rPr>
            </w:pPr>
            <w:r w:rsidRPr="00F3718D">
              <w:rPr>
                <w:sz w:val="18"/>
                <w:szCs w:val="18"/>
              </w:rPr>
              <w:t>-</w:t>
            </w:r>
          </w:p>
        </w:tc>
      </w:tr>
      <w:tr w:rsidR="0026174E" w:rsidRPr="00CB56EC" w14:paraId="1321BDA1" w14:textId="77777777" w:rsidTr="00392B14">
        <w:trPr>
          <w:trHeight w:hRule="exact" w:val="227"/>
        </w:trPr>
        <w:tc>
          <w:tcPr>
            <w:tcW w:w="3823" w:type="dxa"/>
            <w:shd w:val="clear" w:color="auto" w:fill="auto"/>
            <w:hideMark/>
          </w:tcPr>
          <w:p w14:paraId="132C6BB4" w14:textId="77777777" w:rsidR="0026174E" w:rsidRPr="00CB56EC" w:rsidRDefault="0026174E" w:rsidP="0026174E">
            <w:pPr>
              <w:ind w:firstLine="227"/>
              <w:rPr>
                <w:sz w:val="18"/>
                <w:szCs w:val="18"/>
                <w:lang w:eastAsia="tr-TR"/>
              </w:rPr>
            </w:pPr>
            <w:r w:rsidRPr="00CB56EC">
              <w:rPr>
                <w:sz w:val="18"/>
                <w:szCs w:val="18"/>
                <w:lang w:eastAsia="tr-TR"/>
              </w:rPr>
              <w:t>Diğer</w:t>
            </w:r>
          </w:p>
        </w:tc>
        <w:tc>
          <w:tcPr>
            <w:tcW w:w="1806" w:type="dxa"/>
            <w:shd w:val="clear" w:color="auto" w:fill="auto"/>
            <w:vAlign w:val="bottom"/>
            <w:hideMark/>
          </w:tcPr>
          <w:p w14:paraId="2A2C8E57" w14:textId="5A8866C7" w:rsidR="0026174E" w:rsidRPr="00F3718D" w:rsidRDefault="0026174E" w:rsidP="0026174E">
            <w:pPr>
              <w:spacing w:line="252" w:lineRule="auto"/>
              <w:jc w:val="right"/>
              <w:rPr>
                <w:sz w:val="18"/>
                <w:szCs w:val="18"/>
              </w:rPr>
            </w:pPr>
            <w:r w:rsidRPr="00F3718D">
              <w:rPr>
                <w:sz w:val="18"/>
                <w:szCs w:val="18"/>
              </w:rPr>
              <w:t>-</w:t>
            </w:r>
          </w:p>
        </w:tc>
        <w:tc>
          <w:tcPr>
            <w:tcW w:w="1806" w:type="dxa"/>
            <w:shd w:val="clear" w:color="auto" w:fill="auto"/>
            <w:vAlign w:val="bottom"/>
            <w:hideMark/>
          </w:tcPr>
          <w:p w14:paraId="0A5D710E" w14:textId="35CA8A9F" w:rsidR="0026174E" w:rsidRPr="00F3718D" w:rsidRDefault="0026174E" w:rsidP="0026174E">
            <w:pPr>
              <w:spacing w:line="252" w:lineRule="auto"/>
              <w:jc w:val="right"/>
              <w:rPr>
                <w:sz w:val="18"/>
                <w:szCs w:val="18"/>
              </w:rPr>
            </w:pPr>
            <w:r w:rsidRPr="00F3718D">
              <w:rPr>
                <w:sz w:val="18"/>
                <w:szCs w:val="18"/>
              </w:rPr>
              <w:t>-</w:t>
            </w:r>
          </w:p>
        </w:tc>
        <w:tc>
          <w:tcPr>
            <w:tcW w:w="1807" w:type="dxa"/>
            <w:shd w:val="clear" w:color="auto" w:fill="auto"/>
            <w:vAlign w:val="bottom"/>
            <w:hideMark/>
          </w:tcPr>
          <w:p w14:paraId="3DC6EA92" w14:textId="22C81BB9" w:rsidR="0026174E" w:rsidRPr="00F3718D" w:rsidRDefault="0026174E" w:rsidP="0026174E">
            <w:pPr>
              <w:spacing w:line="252" w:lineRule="auto"/>
              <w:jc w:val="right"/>
              <w:rPr>
                <w:sz w:val="18"/>
                <w:szCs w:val="18"/>
              </w:rPr>
            </w:pPr>
            <w:r w:rsidRPr="00F3718D">
              <w:rPr>
                <w:sz w:val="18"/>
                <w:szCs w:val="18"/>
              </w:rPr>
              <w:t>-</w:t>
            </w:r>
          </w:p>
        </w:tc>
      </w:tr>
      <w:tr w:rsidR="0026174E" w:rsidRPr="00F3718D" w14:paraId="3039AA72" w14:textId="77777777" w:rsidTr="00392B14">
        <w:trPr>
          <w:trHeight w:hRule="exact" w:val="227"/>
        </w:trPr>
        <w:tc>
          <w:tcPr>
            <w:tcW w:w="3823" w:type="dxa"/>
            <w:shd w:val="clear" w:color="auto" w:fill="auto"/>
            <w:hideMark/>
          </w:tcPr>
          <w:p w14:paraId="1074941F" w14:textId="77777777" w:rsidR="0026174E" w:rsidRPr="00F3718D" w:rsidRDefault="0026174E" w:rsidP="0026174E">
            <w:pPr>
              <w:rPr>
                <w:b/>
                <w:bCs/>
                <w:sz w:val="18"/>
                <w:szCs w:val="18"/>
                <w:lang w:eastAsia="tr-TR"/>
              </w:rPr>
            </w:pPr>
            <w:r w:rsidRPr="00F3718D">
              <w:rPr>
                <w:b/>
                <w:bCs/>
                <w:sz w:val="18"/>
                <w:szCs w:val="18"/>
                <w:lang w:eastAsia="tr-TR"/>
              </w:rPr>
              <w:t>Dönem Sonu Bakiyesi</w:t>
            </w:r>
          </w:p>
        </w:tc>
        <w:tc>
          <w:tcPr>
            <w:tcW w:w="1806" w:type="dxa"/>
            <w:shd w:val="clear" w:color="auto" w:fill="auto"/>
            <w:vAlign w:val="bottom"/>
            <w:hideMark/>
          </w:tcPr>
          <w:p w14:paraId="63631970" w14:textId="2C2C14BE" w:rsidR="0026174E" w:rsidRPr="00F3718D" w:rsidRDefault="0026174E" w:rsidP="0026174E">
            <w:pPr>
              <w:spacing w:line="252" w:lineRule="auto"/>
              <w:jc w:val="right"/>
              <w:rPr>
                <w:b/>
                <w:bCs/>
                <w:sz w:val="18"/>
                <w:szCs w:val="18"/>
              </w:rPr>
            </w:pPr>
            <w:r w:rsidRPr="00CA3E8D">
              <w:rPr>
                <w:b/>
                <w:bCs/>
                <w:sz w:val="18"/>
                <w:szCs w:val="18"/>
              </w:rPr>
              <w:t>169,394</w:t>
            </w:r>
          </w:p>
        </w:tc>
        <w:tc>
          <w:tcPr>
            <w:tcW w:w="1806" w:type="dxa"/>
            <w:shd w:val="clear" w:color="auto" w:fill="auto"/>
            <w:vAlign w:val="bottom"/>
            <w:hideMark/>
          </w:tcPr>
          <w:p w14:paraId="6BD3D605" w14:textId="3FCAF8D2" w:rsidR="0026174E" w:rsidRPr="00F3718D" w:rsidRDefault="0026174E" w:rsidP="0026174E">
            <w:pPr>
              <w:spacing w:line="252" w:lineRule="auto"/>
              <w:jc w:val="right"/>
              <w:rPr>
                <w:b/>
                <w:bCs/>
                <w:sz w:val="18"/>
                <w:szCs w:val="18"/>
              </w:rPr>
            </w:pPr>
            <w:r w:rsidRPr="00CA3E8D">
              <w:rPr>
                <w:b/>
                <w:bCs/>
                <w:sz w:val="18"/>
                <w:szCs w:val="18"/>
              </w:rPr>
              <w:t>22,037</w:t>
            </w:r>
          </w:p>
        </w:tc>
        <w:tc>
          <w:tcPr>
            <w:tcW w:w="1807" w:type="dxa"/>
            <w:shd w:val="clear" w:color="auto" w:fill="auto"/>
            <w:vAlign w:val="bottom"/>
            <w:hideMark/>
          </w:tcPr>
          <w:p w14:paraId="38C67314" w14:textId="05DD84E3" w:rsidR="0026174E" w:rsidRPr="00F3718D" w:rsidRDefault="0026174E" w:rsidP="0026174E">
            <w:pPr>
              <w:spacing w:line="252" w:lineRule="auto"/>
              <w:jc w:val="right"/>
              <w:rPr>
                <w:b/>
                <w:bCs/>
                <w:sz w:val="18"/>
                <w:szCs w:val="18"/>
              </w:rPr>
            </w:pPr>
            <w:r w:rsidRPr="00F3718D">
              <w:rPr>
                <w:b/>
                <w:bCs/>
                <w:sz w:val="18"/>
                <w:szCs w:val="18"/>
              </w:rPr>
              <w:t>-</w:t>
            </w:r>
          </w:p>
        </w:tc>
      </w:tr>
      <w:tr w:rsidR="0026174E" w:rsidRPr="00CB56EC" w14:paraId="08C31318" w14:textId="77777777" w:rsidTr="00392B14">
        <w:trPr>
          <w:trHeight w:hRule="exact" w:val="227"/>
        </w:trPr>
        <w:tc>
          <w:tcPr>
            <w:tcW w:w="3823" w:type="dxa"/>
            <w:shd w:val="clear" w:color="auto" w:fill="auto"/>
            <w:hideMark/>
          </w:tcPr>
          <w:p w14:paraId="2F4CABA3" w14:textId="77777777" w:rsidR="0026174E" w:rsidRPr="00CB56EC" w:rsidRDefault="0026174E" w:rsidP="0026174E">
            <w:pPr>
              <w:rPr>
                <w:bCs/>
                <w:sz w:val="18"/>
                <w:szCs w:val="18"/>
                <w:lang w:eastAsia="tr-TR"/>
              </w:rPr>
            </w:pPr>
            <w:r w:rsidRPr="00CB56EC">
              <w:rPr>
                <w:bCs/>
                <w:sz w:val="18"/>
                <w:szCs w:val="18"/>
                <w:lang w:eastAsia="tr-TR"/>
              </w:rPr>
              <w:t>Karşılık (-)</w:t>
            </w:r>
          </w:p>
        </w:tc>
        <w:tc>
          <w:tcPr>
            <w:tcW w:w="1806" w:type="dxa"/>
            <w:shd w:val="clear" w:color="auto" w:fill="auto"/>
            <w:vAlign w:val="bottom"/>
            <w:hideMark/>
          </w:tcPr>
          <w:p w14:paraId="2B6145FC" w14:textId="0DADF777" w:rsidR="0026174E" w:rsidRPr="00F3718D" w:rsidRDefault="0026174E" w:rsidP="0026174E">
            <w:pPr>
              <w:spacing w:line="252" w:lineRule="auto"/>
              <w:jc w:val="right"/>
              <w:rPr>
                <w:sz w:val="18"/>
                <w:szCs w:val="18"/>
              </w:rPr>
            </w:pPr>
            <w:r>
              <w:rPr>
                <w:sz w:val="18"/>
                <w:szCs w:val="18"/>
              </w:rPr>
              <w:t>(</w:t>
            </w:r>
            <w:r w:rsidRPr="00CA3E8D">
              <w:rPr>
                <w:sz w:val="18"/>
                <w:szCs w:val="18"/>
              </w:rPr>
              <w:t>28,200</w:t>
            </w:r>
            <w:r>
              <w:rPr>
                <w:sz w:val="18"/>
                <w:szCs w:val="18"/>
              </w:rPr>
              <w:t>)</w:t>
            </w:r>
          </w:p>
        </w:tc>
        <w:tc>
          <w:tcPr>
            <w:tcW w:w="1806" w:type="dxa"/>
            <w:shd w:val="clear" w:color="auto" w:fill="auto"/>
            <w:vAlign w:val="bottom"/>
            <w:hideMark/>
          </w:tcPr>
          <w:p w14:paraId="4DC6B01C" w14:textId="73DA02FE" w:rsidR="0026174E" w:rsidRPr="00F3718D" w:rsidRDefault="0026174E" w:rsidP="0026174E">
            <w:pPr>
              <w:spacing w:line="252" w:lineRule="auto"/>
              <w:jc w:val="right"/>
              <w:rPr>
                <w:sz w:val="18"/>
                <w:szCs w:val="18"/>
              </w:rPr>
            </w:pPr>
            <w:r>
              <w:rPr>
                <w:sz w:val="18"/>
                <w:szCs w:val="18"/>
              </w:rPr>
              <w:t>(</w:t>
            </w:r>
            <w:r w:rsidRPr="00CA3E8D">
              <w:rPr>
                <w:sz w:val="18"/>
                <w:szCs w:val="18"/>
              </w:rPr>
              <w:t>6,078</w:t>
            </w:r>
            <w:r>
              <w:rPr>
                <w:sz w:val="18"/>
                <w:szCs w:val="18"/>
              </w:rPr>
              <w:t>)</w:t>
            </w:r>
          </w:p>
        </w:tc>
        <w:tc>
          <w:tcPr>
            <w:tcW w:w="1807" w:type="dxa"/>
            <w:shd w:val="clear" w:color="auto" w:fill="auto"/>
            <w:vAlign w:val="bottom"/>
            <w:hideMark/>
          </w:tcPr>
          <w:p w14:paraId="5A5EFAA9" w14:textId="75AF1EB9" w:rsidR="0026174E" w:rsidRPr="00F3718D" w:rsidRDefault="0026174E" w:rsidP="0026174E">
            <w:pPr>
              <w:spacing w:line="252" w:lineRule="auto"/>
              <w:jc w:val="right"/>
              <w:rPr>
                <w:sz w:val="18"/>
                <w:szCs w:val="18"/>
              </w:rPr>
            </w:pPr>
            <w:r w:rsidRPr="00F3718D">
              <w:rPr>
                <w:sz w:val="18"/>
                <w:szCs w:val="18"/>
              </w:rPr>
              <w:t>-</w:t>
            </w:r>
          </w:p>
        </w:tc>
      </w:tr>
      <w:tr w:rsidR="0026174E" w:rsidRPr="00F3718D" w14:paraId="55F871B4" w14:textId="77777777" w:rsidTr="00392B14">
        <w:trPr>
          <w:trHeight w:hRule="exact" w:val="227"/>
        </w:trPr>
        <w:tc>
          <w:tcPr>
            <w:tcW w:w="3823" w:type="dxa"/>
            <w:shd w:val="clear" w:color="auto" w:fill="auto"/>
            <w:hideMark/>
          </w:tcPr>
          <w:p w14:paraId="3EC03033" w14:textId="77777777" w:rsidR="0026174E" w:rsidRPr="00F3718D" w:rsidRDefault="0026174E" w:rsidP="0026174E">
            <w:pPr>
              <w:rPr>
                <w:b/>
                <w:bCs/>
                <w:sz w:val="18"/>
                <w:szCs w:val="18"/>
                <w:lang w:eastAsia="tr-TR"/>
              </w:rPr>
            </w:pPr>
            <w:r w:rsidRPr="00F3718D">
              <w:rPr>
                <w:b/>
                <w:bCs/>
                <w:sz w:val="18"/>
                <w:szCs w:val="18"/>
                <w:lang w:eastAsia="tr-TR"/>
              </w:rPr>
              <w:t>Bilançodaki Net Bakiyesi</w:t>
            </w:r>
          </w:p>
        </w:tc>
        <w:tc>
          <w:tcPr>
            <w:tcW w:w="1806" w:type="dxa"/>
            <w:shd w:val="clear" w:color="auto" w:fill="auto"/>
            <w:vAlign w:val="bottom"/>
            <w:hideMark/>
          </w:tcPr>
          <w:p w14:paraId="6E05DC02" w14:textId="15C5F3AF" w:rsidR="0026174E" w:rsidRPr="00F3718D" w:rsidRDefault="0026174E" w:rsidP="0026174E">
            <w:pPr>
              <w:spacing w:line="252" w:lineRule="auto"/>
              <w:jc w:val="right"/>
              <w:rPr>
                <w:b/>
                <w:bCs/>
                <w:sz w:val="18"/>
                <w:szCs w:val="18"/>
              </w:rPr>
            </w:pPr>
            <w:r w:rsidRPr="00CA3E8D">
              <w:rPr>
                <w:b/>
                <w:bCs/>
                <w:sz w:val="18"/>
                <w:szCs w:val="18"/>
              </w:rPr>
              <w:t>141,194</w:t>
            </w:r>
          </w:p>
        </w:tc>
        <w:tc>
          <w:tcPr>
            <w:tcW w:w="1806" w:type="dxa"/>
            <w:shd w:val="clear" w:color="auto" w:fill="auto"/>
            <w:vAlign w:val="bottom"/>
            <w:hideMark/>
          </w:tcPr>
          <w:p w14:paraId="71D61D81" w14:textId="4CB1A02C" w:rsidR="0026174E" w:rsidRPr="00F3718D" w:rsidRDefault="0026174E" w:rsidP="0026174E">
            <w:pPr>
              <w:spacing w:line="252" w:lineRule="auto"/>
              <w:jc w:val="right"/>
              <w:rPr>
                <w:b/>
                <w:bCs/>
                <w:sz w:val="18"/>
                <w:szCs w:val="18"/>
              </w:rPr>
            </w:pPr>
            <w:r w:rsidRPr="00CA3E8D">
              <w:rPr>
                <w:b/>
                <w:bCs/>
                <w:sz w:val="18"/>
                <w:szCs w:val="18"/>
              </w:rPr>
              <w:t>15,959</w:t>
            </w:r>
          </w:p>
        </w:tc>
        <w:tc>
          <w:tcPr>
            <w:tcW w:w="1807" w:type="dxa"/>
            <w:shd w:val="clear" w:color="auto" w:fill="auto"/>
            <w:vAlign w:val="bottom"/>
            <w:hideMark/>
          </w:tcPr>
          <w:p w14:paraId="3E36C38B" w14:textId="11EED6EB" w:rsidR="0026174E" w:rsidRPr="00F3718D" w:rsidRDefault="0026174E" w:rsidP="0026174E">
            <w:pPr>
              <w:spacing w:line="252" w:lineRule="auto"/>
              <w:jc w:val="right"/>
              <w:rPr>
                <w:b/>
                <w:bCs/>
                <w:sz w:val="18"/>
                <w:szCs w:val="18"/>
              </w:rPr>
            </w:pPr>
            <w:r w:rsidRPr="00F3718D">
              <w:rPr>
                <w:b/>
                <w:bCs/>
                <w:sz w:val="18"/>
                <w:szCs w:val="18"/>
              </w:rPr>
              <w:t>-</w:t>
            </w:r>
          </w:p>
        </w:tc>
      </w:tr>
    </w:tbl>
    <w:p w14:paraId="517CAF75" w14:textId="376406A7" w:rsidR="00F3718D" w:rsidRDefault="00F3718D" w:rsidP="00E30CF9">
      <w:pPr>
        <w:tabs>
          <w:tab w:val="left" w:pos="900"/>
        </w:tabs>
        <w:rPr>
          <w:sz w:val="12"/>
          <w:lang w:eastAsia="en-GB"/>
        </w:rPr>
      </w:pPr>
    </w:p>
    <w:p w14:paraId="136004C5" w14:textId="6A59C235" w:rsidR="00D27096" w:rsidRDefault="00D27096" w:rsidP="00E30CF9">
      <w:pPr>
        <w:tabs>
          <w:tab w:val="left" w:pos="900"/>
        </w:tabs>
        <w:rPr>
          <w:sz w:val="12"/>
          <w:lang w:eastAsia="en-GB"/>
        </w:rPr>
      </w:pPr>
      <w:r>
        <w:rPr>
          <w:sz w:val="12"/>
          <w:lang w:eastAsia="en-GB"/>
        </w:rPr>
        <w:br w:type="page"/>
      </w:r>
    </w:p>
    <w:p w14:paraId="2446E331" w14:textId="4A3CA3C4" w:rsidR="00E30CF9" w:rsidRPr="00CB56EC" w:rsidRDefault="00311B79" w:rsidP="00F3718D">
      <w:pPr>
        <w:pageBreakBefore/>
        <w:tabs>
          <w:tab w:val="left" w:pos="0"/>
        </w:tabs>
        <w:ind w:left="-567"/>
      </w:pPr>
      <w:r w:rsidRPr="00CB56EC">
        <w:rPr>
          <w:b/>
          <w:iCs/>
        </w:rPr>
        <w:lastRenderedPageBreak/>
        <w:tab/>
      </w:r>
      <w:r w:rsidR="00E30CF9" w:rsidRPr="00CB56EC">
        <w:rPr>
          <w:rFonts w:eastAsia="Arial Unicode MS"/>
          <w:b/>
          <w:color w:val="000000"/>
          <w:spacing w:val="-6"/>
        </w:rPr>
        <w:t>Donuk alacakların kullanıcı gruplarına göre brüt ve net tutarlarının gösterimi</w:t>
      </w:r>
    </w:p>
    <w:p w14:paraId="4E869C6D" w14:textId="77777777" w:rsidR="009929FD" w:rsidRPr="00CE3478" w:rsidRDefault="009929FD" w:rsidP="00E30CF9">
      <w:pPr>
        <w:pStyle w:val="BodyTextIndent"/>
        <w:tabs>
          <w:tab w:val="left" w:pos="0"/>
        </w:tabs>
        <w:ind w:left="0" w:hanging="567"/>
        <w:jc w:val="left"/>
        <w:rPr>
          <w:sz w:val="10"/>
          <w:szCs w:val="18"/>
          <w:lang w:eastAsia="en-GB"/>
        </w:rPr>
      </w:pPr>
    </w:p>
    <w:tbl>
      <w:tblPr>
        <w:tblW w:w="9242" w:type="dxa"/>
        <w:jc w:val="center"/>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4243"/>
        <w:gridCol w:w="1666"/>
        <w:gridCol w:w="1666"/>
        <w:gridCol w:w="1667"/>
      </w:tblGrid>
      <w:tr w:rsidR="004737A6" w:rsidRPr="00CB56EC" w14:paraId="083640C9" w14:textId="77777777" w:rsidTr="00B933B9">
        <w:trPr>
          <w:trHeight w:hRule="exact" w:val="284"/>
          <w:jc w:val="center"/>
        </w:trPr>
        <w:tc>
          <w:tcPr>
            <w:tcW w:w="4243" w:type="dxa"/>
            <w:shd w:val="clear" w:color="auto" w:fill="auto"/>
            <w:noWrap/>
            <w:tcMar>
              <w:top w:w="15" w:type="dxa"/>
              <w:left w:w="15" w:type="dxa"/>
              <w:bottom w:w="0" w:type="dxa"/>
              <w:right w:w="15" w:type="dxa"/>
            </w:tcMar>
            <w:vAlign w:val="bottom"/>
            <w:hideMark/>
          </w:tcPr>
          <w:p w14:paraId="17C53592" w14:textId="77777777" w:rsidR="004737A6" w:rsidRPr="00CB56EC" w:rsidRDefault="004737A6" w:rsidP="00455EC7">
            <w:pPr>
              <w:spacing w:after="160" w:line="252" w:lineRule="auto"/>
              <w:rPr>
                <w:sz w:val="18"/>
                <w:szCs w:val="18"/>
              </w:rPr>
            </w:pPr>
            <w:bookmarkStart w:id="18" w:name="_Hlk94532319"/>
            <w:r w:rsidRPr="00CB56EC">
              <w:rPr>
                <w:sz w:val="18"/>
                <w:szCs w:val="18"/>
              </w:rPr>
              <w:t> </w:t>
            </w:r>
          </w:p>
        </w:tc>
        <w:tc>
          <w:tcPr>
            <w:tcW w:w="1666" w:type="dxa"/>
            <w:shd w:val="clear" w:color="auto" w:fill="auto"/>
            <w:noWrap/>
            <w:tcMar>
              <w:top w:w="15" w:type="dxa"/>
              <w:left w:w="15" w:type="dxa"/>
              <w:bottom w:w="0" w:type="dxa"/>
              <w:right w:w="15" w:type="dxa"/>
            </w:tcMar>
            <w:hideMark/>
          </w:tcPr>
          <w:p w14:paraId="03A4F0B8" w14:textId="0C8B8368" w:rsidR="004737A6" w:rsidRPr="00CB56EC" w:rsidRDefault="00A776E2" w:rsidP="008F5C46">
            <w:pPr>
              <w:spacing w:line="240" w:lineRule="atLeast"/>
              <w:jc w:val="center"/>
              <w:rPr>
                <w:b/>
                <w:sz w:val="18"/>
                <w:szCs w:val="18"/>
              </w:rPr>
            </w:pPr>
            <w:r w:rsidRPr="00CB56EC">
              <w:rPr>
                <w:b/>
                <w:sz w:val="18"/>
                <w:szCs w:val="18"/>
              </w:rPr>
              <w:t>III. Grup</w:t>
            </w:r>
          </w:p>
        </w:tc>
        <w:tc>
          <w:tcPr>
            <w:tcW w:w="1666" w:type="dxa"/>
            <w:shd w:val="clear" w:color="auto" w:fill="auto"/>
            <w:noWrap/>
            <w:tcMar>
              <w:top w:w="15" w:type="dxa"/>
              <w:left w:w="15" w:type="dxa"/>
              <w:bottom w:w="0" w:type="dxa"/>
              <w:right w:w="15" w:type="dxa"/>
            </w:tcMar>
            <w:vAlign w:val="center"/>
            <w:hideMark/>
          </w:tcPr>
          <w:p w14:paraId="69B36BAD" w14:textId="426BB3C7" w:rsidR="004737A6" w:rsidRPr="00CB56EC" w:rsidRDefault="00A776E2" w:rsidP="00455EC7">
            <w:pPr>
              <w:spacing w:line="240" w:lineRule="atLeast"/>
              <w:jc w:val="center"/>
              <w:rPr>
                <w:b/>
                <w:sz w:val="18"/>
                <w:szCs w:val="18"/>
              </w:rPr>
            </w:pPr>
            <w:r w:rsidRPr="00CB56EC">
              <w:rPr>
                <w:b/>
                <w:sz w:val="18"/>
                <w:szCs w:val="18"/>
              </w:rPr>
              <w:t>IV. Grup</w:t>
            </w:r>
          </w:p>
        </w:tc>
        <w:tc>
          <w:tcPr>
            <w:tcW w:w="1667" w:type="dxa"/>
            <w:shd w:val="clear" w:color="auto" w:fill="auto"/>
            <w:noWrap/>
            <w:tcMar>
              <w:top w:w="15" w:type="dxa"/>
              <w:left w:w="15" w:type="dxa"/>
              <w:bottom w:w="0" w:type="dxa"/>
              <w:right w:w="15" w:type="dxa"/>
            </w:tcMar>
            <w:vAlign w:val="center"/>
            <w:hideMark/>
          </w:tcPr>
          <w:p w14:paraId="2336CBD4" w14:textId="77777777" w:rsidR="004737A6" w:rsidRPr="00CB56EC" w:rsidRDefault="004737A6" w:rsidP="00455EC7">
            <w:pPr>
              <w:spacing w:line="240" w:lineRule="atLeast"/>
              <w:jc w:val="center"/>
              <w:rPr>
                <w:b/>
                <w:sz w:val="18"/>
                <w:szCs w:val="18"/>
              </w:rPr>
            </w:pPr>
            <w:r w:rsidRPr="00CB56EC">
              <w:rPr>
                <w:b/>
                <w:sz w:val="18"/>
                <w:szCs w:val="18"/>
              </w:rPr>
              <w:t>V. Grup</w:t>
            </w:r>
          </w:p>
        </w:tc>
      </w:tr>
      <w:tr w:rsidR="004737A6" w:rsidRPr="00CB56EC" w14:paraId="0F7A450E" w14:textId="77777777" w:rsidTr="00B933B9">
        <w:trPr>
          <w:trHeight w:hRule="exact" w:val="510"/>
          <w:jc w:val="center"/>
        </w:trPr>
        <w:tc>
          <w:tcPr>
            <w:tcW w:w="4243" w:type="dxa"/>
            <w:shd w:val="clear" w:color="auto" w:fill="auto"/>
            <w:vAlign w:val="center"/>
            <w:hideMark/>
          </w:tcPr>
          <w:p w14:paraId="24601E69" w14:textId="77777777" w:rsidR="004737A6" w:rsidRPr="00CB56EC" w:rsidRDefault="004737A6" w:rsidP="00455EC7">
            <w:pPr>
              <w:rPr>
                <w:sz w:val="18"/>
                <w:szCs w:val="18"/>
              </w:rPr>
            </w:pPr>
          </w:p>
        </w:tc>
        <w:tc>
          <w:tcPr>
            <w:tcW w:w="1666" w:type="dxa"/>
            <w:shd w:val="clear" w:color="auto" w:fill="auto"/>
            <w:tcMar>
              <w:top w:w="15" w:type="dxa"/>
              <w:left w:w="15" w:type="dxa"/>
              <w:bottom w:w="0" w:type="dxa"/>
              <w:right w:w="15" w:type="dxa"/>
            </w:tcMar>
            <w:hideMark/>
          </w:tcPr>
          <w:p w14:paraId="167B6F40" w14:textId="63C18254" w:rsidR="004737A6" w:rsidRPr="00CB56EC" w:rsidRDefault="004737A6" w:rsidP="00D32537">
            <w:pPr>
              <w:spacing w:line="240" w:lineRule="atLeast"/>
              <w:jc w:val="center"/>
              <w:rPr>
                <w:b/>
                <w:sz w:val="18"/>
                <w:szCs w:val="18"/>
              </w:rPr>
            </w:pPr>
            <w:r w:rsidRPr="00CB56EC">
              <w:rPr>
                <w:b/>
                <w:sz w:val="18"/>
                <w:szCs w:val="18"/>
              </w:rPr>
              <w:t>Tahsil İmkânı Sınırlı Krediler</w:t>
            </w:r>
          </w:p>
        </w:tc>
        <w:tc>
          <w:tcPr>
            <w:tcW w:w="1666" w:type="dxa"/>
            <w:shd w:val="clear" w:color="auto" w:fill="auto"/>
            <w:tcMar>
              <w:top w:w="15" w:type="dxa"/>
              <w:left w:w="15" w:type="dxa"/>
              <w:bottom w:w="0" w:type="dxa"/>
              <w:right w:w="15" w:type="dxa"/>
            </w:tcMar>
            <w:hideMark/>
          </w:tcPr>
          <w:p w14:paraId="18679A35" w14:textId="77777777" w:rsidR="004737A6" w:rsidRPr="00CB56EC" w:rsidRDefault="004737A6" w:rsidP="00455EC7">
            <w:pPr>
              <w:spacing w:line="240" w:lineRule="atLeast"/>
              <w:jc w:val="center"/>
              <w:rPr>
                <w:b/>
                <w:sz w:val="18"/>
                <w:szCs w:val="18"/>
              </w:rPr>
            </w:pPr>
            <w:r w:rsidRPr="00CB56EC">
              <w:rPr>
                <w:b/>
                <w:sz w:val="18"/>
                <w:szCs w:val="18"/>
              </w:rPr>
              <w:t>Tahsili Şüpheli Krediler</w:t>
            </w:r>
          </w:p>
        </w:tc>
        <w:tc>
          <w:tcPr>
            <w:tcW w:w="1667" w:type="dxa"/>
            <w:shd w:val="clear" w:color="auto" w:fill="auto"/>
            <w:tcMar>
              <w:top w:w="15" w:type="dxa"/>
              <w:left w:w="15" w:type="dxa"/>
              <w:bottom w:w="0" w:type="dxa"/>
              <w:right w:w="15" w:type="dxa"/>
            </w:tcMar>
            <w:hideMark/>
          </w:tcPr>
          <w:p w14:paraId="5993A052" w14:textId="77777777" w:rsidR="004737A6" w:rsidRPr="00CB56EC" w:rsidRDefault="004737A6" w:rsidP="00455EC7">
            <w:pPr>
              <w:spacing w:line="240" w:lineRule="atLeast"/>
              <w:jc w:val="center"/>
              <w:rPr>
                <w:b/>
                <w:sz w:val="18"/>
                <w:szCs w:val="18"/>
              </w:rPr>
            </w:pPr>
            <w:r w:rsidRPr="00CB56EC">
              <w:rPr>
                <w:b/>
                <w:sz w:val="18"/>
                <w:szCs w:val="18"/>
              </w:rPr>
              <w:t xml:space="preserve">Zarar Niteliğindeki Krediler </w:t>
            </w:r>
          </w:p>
        </w:tc>
      </w:tr>
      <w:tr w:rsidR="001A3CB0" w:rsidRPr="001A3CB0" w14:paraId="333BC447" w14:textId="77777777" w:rsidTr="00B933B9">
        <w:trPr>
          <w:trHeight w:hRule="exact" w:val="227"/>
          <w:jc w:val="center"/>
        </w:trPr>
        <w:tc>
          <w:tcPr>
            <w:tcW w:w="4243" w:type="dxa"/>
            <w:shd w:val="clear" w:color="auto" w:fill="auto"/>
            <w:noWrap/>
            <w:tcMar>
              <w:top w:w="15" w:type="dxa"/>
              <w:left w:w="15" w:type="dxa"/>
              <w:bottom w:w="0" w:type="dxa"/>
              <w:right w:w="15" w:type="dxa"/>
            </w:tcMar>
            <w:vAlign w:val="bottom"/>
            <w:hideMark/>
          </w:tcPr>
          <w:p w14:paraId="60B7E6B4" w14:textId="77777777" w:rsidR="001A3CB0" w:rsidRPr="001A3CB0" w:rsidRDefault="001A3CB0" w:rsidP="001A3CB0">
            <w:pPr>
              <w:rPr>
                <w:b/>
                <w:bCs/>
                <w:sz w:val="18"/>
                <w:szCs w:val="18"/>
                <w:lang w:eastAsia="tr-TR"/>
              </w:rPr>
            </w:pPr>
            <w:r w:rsidRPr="001A3CB0">
              <w:rPr>
                <w:b/>
                <w:bCs/>
                <w:sz w:val="18"/>
                <w:szCs w:val="18"/>
                <w:lang w:eastAsia="tr-TR"/>
              </w:rPr>
              <w:t>Cari Dönem (Net)</w:t>
            </w:r>
          </w:p>
        </w:tc>
        <w:tc>
          <w:tcPr>
            <w:tcW w:w="1666" w:type="dxa"/>
            <w:shd w:val="clear" w:color="auto" w:fill="auto"/>
            <w:noWrap/>
            <w:tcMar>
              <w:top w:w="15" w:type="dxa"/>
              <w:left w:w="15" w:type="dxa"/>
              <w:bottom w:w="0" w:type="dxa"/>
              <w:right w:w="15" w:type="dxa"/>
            </w:tcMar>
            <w:vAlign w:val="bottom"/>
            <w:hideMark/>
          </w:tcPr>
          <w:p w14:paraId="0A1A5F36" w14:textId="2F7F40B3" w:rsidR="001A3CB0" w:rsidRPr="001A3CB0" w:rsidRDefault="001A3CB0" w:rsidP="001A3CB0">
            <w:pPr>
              <w:spacing w:line="252" w:lineRule="auto"/>
              <w:jc w:val="right"/>
              <w:rPr>
                <w:b/>
                <w:bCs/>
                <w:sz w:val="18"/>
                <w:szCs w:val="18"/>
              </w:rPr>
            </w:pPr>
            <w:r w:rsidRPr="0099071B">
              <w:rPr>
                <w:b/>
                <w:bCs/>
                <w:sz w:val="18"/>
                <w:szCs w:val="18"/>
              </w:rPr>
              <w:t>72,686</w:t>
            </w:r>
          </w:p>
        </w:tc>
        <w:tc>
          <w:tcPr>
            <w:tcW w:w="1666" w:type="dxa"/>
            <w:shd w:val="clear" w:color="auto" w:fill="auto"/>
            <w:noWrap/>
            <w:tcMar>
              <w:top w:w="15" w:type="dxa"/>
              <w:left w:w="15" w:type="dxa"/>
              <w:bottom w:w="0" w:type="dxa"/>
              <w:right w:w="15" w:type="dxa"/>
            </w:tcMar>
            <w:vAlign w:val="bottom"/>
            <w:hideMark/>
          </w:tcPr>
          <w:p w14:paraId="30C34999" w14:textId="5796C5D9" w:rsidR="001A3CB0" w:rsidRPr="001A3CB0" w:rsidRDefault="001A3CB0" w:rsidP="001A3CB0">
            <w:pPr>
              <w:spacing w:line="252" w:lineRule="auto"/>
              <w:jc w:val="right"/>
              <w:rPr>
                <w:b/>
                <w:bCs/>
                <w:sz w:val="18"/>
                <w:szCs w:val="18"/>
              </w:rPr>
            </w:pPr>
            <w:r w:rsidRPr="0099071B">
              <w:rPr>
                <w:b/>
                <w:bCs/>
                <w:sz w:val="18"/>
                <w:szCs w:val="18"/>
              </w:rPr>
              <w:t>134,931</w:t>
            </w:r>
          </w:p>
        </w:tc>
        <w:tc>
          <w:tcPr>
            <w:tcW w:w="1667" w:type="dxa"/>
            <w:shd w:val="clear" w:color="auto" w:fill="auto"/>
            <w:noWrap/>
            <w:tcMar>
              <w:top w:w="15" w:type="dxa"/>
              <w:left w:w="15" w:type="dxa"/>
              <w:bottom w:w="0" w:type="dxa"/>
              <w:right w:w="15" w:type="dxa"/>
            </w:tcMar>
            <w:vAlign w:val="bottom"/>
            <w:hideMark/>
          </w:tcPr>
          <w:p w14:paraId="4EEB4826" w14:textId="479AFD51" w:rsidR="001A3CB0" w:rsidRPr="001A3CB0" w:rsidRDefault="001A3CB0" w:rsidP="001A3CB0">
            <w:pPr>
              <w:spacing w:line="252" w:lineRule="auto"/>
              <w:jc w:val="right"/>
              <w:rPr>
                <w:b/>
                <w:bCs/>
                <w:sz w:val="18"/>
                <w:szCs w:val="18"/>
              </w:rPr>
            </w:pPr>
            <w:r w:rsidRPr="0099071B">
              <w:rPr>
                <w:b/>
                <w:bCs/>
                <w:sz w:val="18"/>
                <w:szCs w:val="18"/>
              </w:rPr>
              <w:t>11,414</w:t>
            </w:r>
          </w:p>
        </w:tc>
      </w:tr>
      <w:tr w:rsidR="001A3CB0" w:rsidRPr="00CB56EC" w14:paraId="6B6275FC" w14:textId="77777777" w:rsidTr="00B933B9">
        <w:trPr>
          <w:trHeight w:hRule="exact" w:val="227"/>
          <w:jc w:val="center"/>
        </w:trPr>
        <w:tc>
          <w:tcPr>
            <w:tcW w:w="4243" w:type="dxa"/>
            <w:shd w:val="clear" w:color="auto" w:fill="auto"/>
            <w:noWrap/>
            <w:tcMar>
              <w:top w:w="15" w:type="dxa"/>
              <w:left w:w="15" w:type="dxa"/>
              <w:bottom w:w="0" w:type="dxa"/>
              <w:right w:w="15" w:type="dxa"/>
            </w:tcMar>
            <w:vAlign w:val="bottom"/>
            <w:hideMark/>
          </w:tcPr>
          <w:p w14:paraId="16E5B5E8" w14:textId="77777777" w:rsidR="001A3CB0" w:rsidRPr="00CB56EC" w:rsidRDefault="001A3CB0" w:rsidP="001A3CB0">
            <w:pPr>
              <w:ind w:firstLine="113"/>
              <w:rPr>
                <w:bCs/>
                <w:sz w:val="18"/>
                <w:szCs w:val="18"/>
                <w:lang w:eastAsia="tr-TR"/>
              </w:rPr>
            </w:pPr>
            <w:r w:rsidRPr="00CB56EC">
              <w:rPr>
                <w:bCs/>
                <w:sz w:val="18"/>
                <w:szCs w:val="18"/>
                <w:lang w:eastAsia="tr-TR"/>
              </w:rPr>
              <w:t>Gerçek ve Tüzel Kişilere Kullandırılan Krediler (Brüt)</w:t>
            </w:r>
          </w:p>
        </w:tc>
        <w:tc>
          <w:tcPr>
            <w:tcW w:w="1666" w:type="dxa"/>
            <w:shd w:val="clear" w:color="auto" w:fill="auto"/>
            <w:noWrap/>
            <w:tcMar>
              <w:top w:w="15" w:type="dxa"/>
              <w:left w:w="15" w:type="dxa"/>
              <w:bottom w:w="0" w:type="dxa"/>
              <w:right w:w="15" w:type="dxa"/>
            </w:tcMar>
            <w:vAlign w:val="bottom"/>
            <w:hideMark/>
          </w:tcPr>
          <w:p w14:paraId="05803E28" w14:textId="1409CFA9" w:rsidR="001A3CB0" w:rsidRPr="00CB56EC" w:rsidRDefault="001A3CB0" w:rsidP="001A3CB0">
            <w:pPr>
              <w:spacing w:line="252" w:lineRule="auto"/>
              <w:jc w:val="right"/>
              <w:rPr>
                <w:sz w:val="18"/>
                <w:szCs w:val="18"/>
              </w:rPr>
            </w:pPr>
            <w:r w:rsidRPr="0099071B">
              <w:rPr>
                <w:sz w:val="18"/>
                <w:szCs w:val="18"/>
              </w:rPr>
              <w:t>115,207</w:t>
            </w:r>
          </w:p>
        </w:tc>
        <w:tc>
          <w:tcPr>
            <w:tcW w:w="1666" w:type="dxa"/>
            <w:shd w:val="clear" w:color="auto" w:fill="auto"/>
            <w:noWrap/>
            <w:tcMar>
              <w:top w:w="15" w:type="dxa"/>
              <w:left w:w="15" w:type="dxa"/>
              <w:bottom w:w="0" w:type="dxa"/>
              <w:right w:w="15" w:type="dxa"/>
            </w:tcMar>
            <w:vAlign w:val="bottom"/>
            <w:hideMark/>
          </w:tcPr>
          <w:p w14:paraId="23DD32D7" w14:textId="06521E3B" w:rsidR="001A3CB0" w:rsidRPr="00CB56EC" w:rsidRDefault="001A3CB0" w:rsidP="001A3CB0">
            <w:pPr>
              <w:spacing w:line="252" w:lineRule="auto"/>
              <w:jc w:val="right"/>
              <w:rPr>
                <w:sz w:val="18"/>
                <w:szCs w:val="18"/>
              </w:rPr>
            </w:pPr>
            <w:r w:rsidRPr="0099071B">
              <w:rPr>
                <w:sz w:val="18"/>
                <w:szCs w:val="18"/>
              </w:rPr>
              <w:t>169,601</w:t>
            </w:r>
          </w:p>
        </w:tc>
        <w:tc>
          <w:tcPr>
            <w:tcW w:w="1667" w:type="dxa"/>
            <w:shd w:val="clear" w:color="auto" w:fill="auto"/>
            <w:noWrap/>
            <w:tcMar>
              <w:top w:w="15" w:type="dxa"/>
              <w:left w:w="15" w:type="dxa"/>
              <w:bottom w:w="0" w:type="dxa"/>
              <w:right w:w="15" w:type="dxa"/>
            </w:tcMar>
            <w:vAlign w:val="bottom"/>
            <w:hideMark/>
          </w:tcPr>
          <w:p w14:paraId="77F41F52" w14:textId="1F77314A" w:rsidR="001A3CB0" w:rsidRPr="00CB56EC" w:rsidRDefault="001A3CB0" w:rsidP="001A3CB0">
            <w:pPr>
              <w:spacing w:line="252" w:lineRule="auto"/>
              <w:jc w:val="right"/>
              <w:rPr>
                <w:sz w:val="18"/>
                <w:szCs w:val="18"/>
              </w:rPr>
            </w:pPr>
            <w:r w:rsidRPr="0099071B">
              <w:rPr>
                <w:sz w:val="18"/>
                <w:szCs w:val="18"/>
              </w:rPr>
              <w:t>13,720</w:t>
            </w:r>
          </w:p>
        </w:tc>
      </w:tr>
      <w:tr w:rsidR="001A3CB0" w:rsidRPr="00CB56EC" w14:paraId="2A711815" w14:textId="77777777" w:rsidTr="00B933B9">
        <w:trPr>
          <w:trHeight w:hRule="exact" w:val="227"/>
          <w:jc w:val="center"/>
        </w:trPr>
        <w:tc>
          <w:tcPr>
            <w:tcW w:w="4243" w:type="dxa"/>
            <w:shd w:val="clear" w:color="auto" w:fill="auto"/>
            <w:tcMar>
              <w:top w:w="15" w:type="dxa"/>
              <w:left w:w="15" w:type="dxa"/>
              <w:bottom w:w="0" w:type="dxa"/>
              <w:right w:w="15" w:type="dxa"/>
            </w:tcMar>
            <w:vAlign w:val="bottom"/>
            <w:hideMark/>
          </w:tcPr>
          <w:p w14:paraId="3B5545A6" w14:textId="77777777" w:rsidR="001A3CB0" w:rsidRPr="00CB56EC" w:rsidRDefault="001A3CB0" w:rsidP="001A3CB0">
            <w:pPr>
              <w:ind w:firstLine="113"/>
              <w:rPr>
                <w:bCs/>
                <w:sz w:val="18"/>
                <w:szCs w:val="18"/>
                <w:lang w:eastAsia="tr-TR"/>
              </w:rPr>
            </w:pPr>
            <w:r w:rsidRPr="00CB56EC">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515DC9F2" w14:textId="326BE882" w:rsidR="001A3CB0" w:rsidRPr="00CB56EC" w:rsidRDefault="001A3CB0" w:rsidP="001A3CB0">
            <w:pPr>
              <w:spacing w:line="252" w:lineRule="auto"/>
              <w:jc w:val="right"/>
              <w:rPr>
                <w:sz w:val="18"/>
                <w:szCs w:val="18"/>
              </w:rPr>
            </w:pPr>
            <w:r>
              <w:rPr>
                <w:sz w:val="18"/>
                <w:szCs w:val="18"/>
              </w:rPr>
              <w:t>(</w:t>
            </w:r>
            <w:r w:rsidRPr="0099071B">
              <w:rPr>
                <w:sz w:val="18"/>
                <w:szCs w:val="18"/>
              </w:rPr>
              <w:t>42,521</w:t>
            </w:r>
            <w:r>
              <w:rPr>
                <w:sz w:val="18"/>
                <w:szCs w:val="18"/>
              </w:rPr>
              <w:t>)</w:t>
            </w:r>
          </w:p>
        </w:tc>
        <w:tc>
          <w:tcPr>
            <w:tcW w:w="1666" w:type="dxa"/>
            <w:shd w:val="clear" w:color="auto" w:fill="auto"/>
            <w:noWrap/>
            <w:tcMar>
              <w:top w:w="15" w:type="dxa"/>
              <w:left w:w="15" w:type="dxa"/>
              <w:bottom w:w="0" w:type="dxa"/>
              <w:right w:w="15" w:type="dxa"/>
            </w:tcMar>
            <w:vAlign w:val="bottom"/>
            <w:hideMark/>
          </w:tcPr>
          <w:p w14:paraId="16191E2F" w14:textId="4D28884F" w:rsidR="001A3CB0" w:rsidRPr="00CB56EC" w:rsidRDefault="001A3CB0" w:rsidP="001A3CB0">
            <w:pPr>
              <w:spacing w:line="252" w:lineRule="auto"/>
              <w:jc w:val="right"/>
              <w:rPr>
                <w:sz w:val="18"/>
                <w:szCs w:val="18"/>
              </w:rPr>
            </w:pPr>
            <w:r>
              <w:rPr>
                <w:sz w:val="18"/>
                <w:szCs w:val="18"/>
              </w:rPr>
              <w:t>(</w:t>
            </w:r>
            <w:r w:rsidRPr="0099071B">
              <w:rPr>
                <w:sz w:val="18"/>
                <w:szCs w:val="18"/>
              </w:rPr>
              <w:t>34,670</w:t>
            </w:r>
            <w:r>
              <w:rPr>
                <w:sz w:val="18"/>
                <w:szCs w:val="18"/>
              </w:rPr>
              <w:t>)</w:t>
            </w:r>
          </w:p>
        </w:tc>
        <w:tc>
          <w:tcPr>
            <w:tcW w:w="1667" w:type="dxa"/>
            <w:shd w:val="clear" w:color="auto" w:fill="auto"/>
            <w:noWrap/>
            <w:tcMar>
              <w:top w:w="15" w:type="dxa"/>
              <w:left w:w="15" w:type="dxa"/>
              <w:bottom w:w="0" w:type="dxa"/>
              <w:right w:w="15" w:type="dxa"/>
            </w:tcMar>
            <w:vAlign w:val="bottom"/>
            <w:hideMark/>
          </w:tcPr>
          <w:p w14:paraId="5CA7BFAC" w14:textId="54921184" w:rsidR="001A3CB0" w:rsidRPr="00CB56EC" w:rsidRDefault="001A3CB0" w:rsidP="001A3CB0">
            <w:pPr>
              <w:spacing w:line="252" w:lineRule="auto"/>
              <w:jc w:val="right"/>
              <w:rPr>
                <w:sz w:val="18"/>
                <w:szCs w:val="18"/>
              </w:rPr>
            </w:pPr>
            <w:r>
              <w:rPr>
                <w:sz w:val="18"/>
                <w:szCs w:val="18"/>
              </w:rPr>
              <w:t>(</w:t>
            </w:r>
            <w:r w:rsidRPr="0099071B">
              <w:rPr>
                <w:sz w:val="18"/>
                <w:szCs w:val="18"/>
              </w:rPr>
              <w:t>2,306</w:t>
            </w:r>
            <w:r>
              <w:rPr>
                <w:sz w:val="18"/>
                <w:szCs w:val="18"/>
              </w:rPr>
              <w:t>)</w:t>
            </w:r>
          </w:p>
        </w:tc>
      </w:tr>
      <w:tr w:rsidR="001A3CB0" w:rsidRPr="001A3CB0" w14:paraId="527D61EE" w14:textId="77777777" w:rsidTr="00B933B9">
        <w:trPr>
          <w:trHeight w:hRule="exact" w:val="227"/>
          <w:jc w:val="center"/>
        </w:trPr>
        <w:tc>
          <w:tcPr>
            <w:tcW w:w="4243" w:type="dxa"/>
            <w:shd w:val="clear" w:color="auto" w:fill="auto"/>
            <w:tcMar>
              <w:top w:w="15" w:type="dxa"/>
              <w:left w:w="15" w:type="dxa"/>
              <w:bottom w:w="0" w:type="dxa"/>
              <w:right w:w="15" w:type="dxa"/>
            </w:tcMar>
            <w:vAlign w:val="bottom"/>
            <w:hideMark/>
          </w:tcPr>
          <w:p w14:paraId="4FB59500" w14:textId="77777777" w:rsidR="001A3CB0" w:rsidRPr="001A3CB0" w:rsidRDefault="001A3CB0" w:rsidP="001A3CB0">
            <w:pPr>
              <w:rPr>
                <w:b/>
                <w:bCs/>
                <w:sz w:val="18"/>
                <w:szCs w:val="18"/>
                <w:lang w:eastAsia="tr-TR"/>
              </w:rPr>
            </w:pPr>
            <w:r w:rsidRPr="001A3CB0">
              <w:rPr>
                <w:b/>
                <w:bCs/>
                <w:sz w:val="18"/>
                <w:szCs w:val="18"/>
                <w:lang w:eastAsia="tr-TR"/>
              </w:rPr>
              <w:t>Gerçek ve Tüzel Kişilere Kullandırılan Krediler (Net)</w:t>
            </w:r>
          </w:p>
        </w:tc>
        <w:tc>
          <w:tcPr>
            <w:tcW w:w="1666" w:type="dxa"/>
            <w:shd w:val="clear" w:color="auto" w:fill="auto"/>
            <w:noWrap/>
            <w:tcMar>
              <w:top w:w="15" w:type="dxa"/>
              <w:left w:w="15" w:type="dxa"/>
              <w:bottom w:w="0" w:type="dxa"/>
              <w:right w:w="15" w:type="dxa"/>
            </w:tcMar>
            <w:vAlign w:val="bottom"/>
            <w:hideMark/>
          </w:tcPr>
          <w:p w14:paraId="042203C2" w14:textId="5A7AC958" w:rsidR="001A3CB0" w:rsidRPr="001A3CB0" w:rsidRDefault="001A3CB0" w:rsidP="001A3CB0">
            <w:pPr>
              <w:spacing w:line="252" w:lineRule="auto"/>
              <w:jc w:val="right"/>
              <w:rPr>
                <w:b/>
                <w:bCs/>
                <w:sz w:val="18"/>
                <w:szCs w:val="18"/>
              </w:rPr>
            </w:pPr>
            <w:r w:rsidRPr="0099071B">
              <w:rPr>
                <w:b/>
                <w:bCs/>
                <w:sz w:val="18"/>
                <w:szCs w:val="18"/>
              </w:rPr>
              <w:t>72,686</w:t>
            </w:r>
          </w:p>
        </w:tc>
        <w:tc>
          <w:tcPr>
            <w:tcW w:w="1666" w:type="dxa"/>
            <w:shd w:val="clear" w:color="auto" w:fill="auto"/>
            <w:noWrap/>
            <w:tcMar>
              <w:top w:w="15" w:type="dxa"/>
              <w:left w:w="15" w:type="dxa"/>
              <w:bottom w:w="0" w:type="dxa"/>
              <w:right w:w="15" w:type="dxa"/>
            </w:tcMar>
            <w:vAlign w:val="bottom"/>
            <w:hideMark/>
          </w:tcPr>
          <w:p w14:paraId="27F6EC64" w14:textId="7AB5367F" w:rsidR="001A3CB0" w:rsidRPr="001A3CB0" w:rsidRDefault="001A3CB0" w:rsidP="001A3CB0">
            <w:pPr>
              <w:spacing w:line="252" w:lineRule="auto"/>
              <w:jc w:val="right"/>
              <w:rPr>
                <w:b/>
                <w:bCs/>
                <w:sz w:val="18"/>
                <w:szCs w:val="18"/>
              </w:rPr>
            </w:pPr>
            <w:r w:rsidRPr="0099071B">
              <w:rPr>
                <w:b/>
                <w:bCs/>
                <w:sz w:val="18"/>
                <w:szCs w:val="18"/>
              </w:rPr>
              <w:t>134,931</w:t>
            </w:r>
          </w:p>
        </w:tc>
        <w:tc>
          <w:tcPr>
            <w:tcW w:w="1667" w:type="dxa"/>
            <w:shd w:val="clear" w:color="auto" w:fill="auto"/>
            <w:noWrap/>
            <w:tcMar>
              <w:top w:w="15" w:type="dxa"/>
              <w:left w:w="15" w:type="dxa"/>
              <w:bottom w:w="0" w:type="dxa"/>
              <w:right w:w="15" w:type="dxa"/>
            </w:tcMar>
            <w:vAlign w:val="bottom"/>
            <w:hideMark/>
          </w:tcPr>
          <w:p w14:paraId="46D773AC" w14:textId="1EA570E0" w:rsidR="001A3CB0" w:rsidRPr="001A3CB0" w:rsidRDefault="001A3CB0" w:rsidP="001A3CB0">
            <w:pPr>
              <w:spacing w:line="252" w:lineRule="auto"/>
              <w:jc w:val="right"/>
              <w:rPr>
                <w:b/>
                <w:bCs/>
                <w:sz w:val="18"/>
                <w:szCs w:val="18"/>
              </w:rPr>
            </w:pPr>
            <w:r w:rsidRPr="0099071B">
              <w:rPr>
                <w:b/>
                <w:bCs/>
                <w:sz w:val="18"/>
                <w:szCs w:val="18"/>
              </w:rPr>
              <w:t>11,414</w:t>
            </w:r>
          </w:p>
        </w:tc>
      </w:tr>
      <w:tr w:rsidR="001A3CB0" w:rsidRPr="00CB56EC" w14:paraId="43FCBF95" w14:textId="77777777" w:rsidTr="00B933B9">
        <w:trPr>
          <w:trHeight w:hRule="exact" w:val="227"/>
          <w:jc w:val="center"/>
        </w:trPr>
        <w:tc>
          <w:tcPr>
            <w:tcW w:w="4243" w:type="dxa"/>
            <w:shd w:val="clear" w:color="auto" w:fill="auto"/>
            <w:noWrap/>
            <w:tcMar>
              <w:top w:w="15" w:type="dxa"/>
              <w:left w:w="15" w:type="dxa"/>
              <w:bottom w:w="0" w:type="dxa"/>
              <w:right w:w="15" w:type="dxa"/>
            </w:tcMar>
            <w:vAlign w:val="bottom"/>
            <w:hideMark/>
          </w:tcPr>
          <w:p w14:paraId="2F22B623" w14:textId="77777777" w:rsidR="001A3CB0" w:rsidRPr="00CB56EC" w:rsidRDefault="001A3CB0" w:rsidP="001A3CB0">
            <w:pPr>
              <w:ind w:firstLine="113"/>
              <w:rPr>
                <w:bCs/>
                <w:sz w:val="18"/>
                <w:szCs w:val="18"/>
                <w:lang w:eastAsia="tr-TR"/>
              </w:rPr>
            </w:pPr>
            <w:r w:rsidRPr="00CB56EC">
              <w:rPr>
                <w:bCs/>
                <w:sz w:val="18"/>
                <w:szCs w:val="18"/>
                <w:lang w:eastAsia="tr-TR"/>
              </w:rPr>
              <w:t>Bankalar (Brüt)</w:t>
            </w:r>
          </w:p>
        </w:tc>
        <w:tc>
          <w:tcPr>
            <w:tcW w:w="1666" w:type="dxa"/>
            <w:shd w:val="clear" w:color="auto" w:fill="auto"/>
            <w:noWrap/>
            <w:tcMar>
              <w:top w:w="15" w:type="dxa"/>
              <w:left w:w="15" w:type="dxa"/>
              <w:bottom w:w="0" w:type="dxa"/>
              <w:right w:w="15" w:type="dxa"/>
            </w:tcMar>
            <w:vAlign w:val="bottom"/>
            <w:hideMark/>
          </w:tcPr>
          <w:p w14:paraId="61B22BEA" w14:textId="1D52B93D" w:rsidR="001A3CB0" w:rsidRPr="00CB56EC" w:rsidRDefault="001A3CB0" w:rsidP="001A3CB0">
            <w:pPr>
              <w:spacing w:line="252" w:lineRule="auto"/>
              <w:jc w:val="right"/>
              <w:rPr>
                <w:sz w:val="18"/>
                <w:szCs w:val="18"/>
              </w:rPr>
            </w:pPr>
            <w:r w:rsidRPr="001A3CB0">
              <w:rPr>
                <w:sz w:val="18"/>
                <w:szCs w:val="18"/>
              </w:rPr>
              <w:t>-</w:t>
            </w:r>
          </w:p>
        </w:tc>
        <w:tc>
          <w:tcPr>
            <w:tcW w:w="1666" w:type="dxa"/>
            <w:shd w:val="clear" w:color="auto" w:fill="auto"/>
            <w:noWrap/>
            <w:tcMar>
              <w:top w:w="15" w:type="dxa"/>
              <w:left w:w="15" w:type="dxa"/>
              <w:bottom w:w="0" w:type="dxa"/>
              <w:right w:w="15" w:type="dxa"/>
            </w:tcMar>
            <w:vAlign w:val="bottom"/>
            <w:hideMark/>
          </w:tcPr>
          <w:p w14:paraId="0B4B89A0" w14:textId="5343CFD2" w:rsidR="001A3CB0" w:rsidRPr="00CB56EC" w:rsidRDefault="001A3CB0" w:rsidP="001A3CB0">
            <w:pPr>
              <w:spacing w:line="252" w:lineRule="auto"/>
              <w:jc w:val="right"/>
              <w:rPr>
                <w:sz w:val="18"/>
                <w:szCs w:val="18"/>
              </w:rPr>
            </w:pPr>
            <w:r w:rsidRPr="001A3CB0">
              <w:rPr>
                <w:sz w:val="18"/>
                <w:szCs w:val="18"/>
              </w:rPr>
              <w:t>-</w:t>
            </w:r>
          </w:p>
        </w:tc>
        <w:tc>
          <w:tcPr>
            <w:tcW w:w="1667" w:type="dxa"/>
            <w:shd w:val="clear" w:color="auto" w:fill="auto"/>
            <w:noWrap/>
            <w:tcMar>
              <w:top w:w="15" w:type="dxa"/>
              <w:left w:w="15" w:type="dxa"/>
              <w:bottom w:w="0" w:type="dxa"/>
              <w:right w:w="15" w:type="dxa"/>
            </w:tcMar>
            <w:vAlign w:val="bottom"/>
            <w:hideMark/>
          </w:tcPr>
          <w:p w14:paraId="6BEB7BE4" w14:textId="70A7264D" w:rsidR="001A3CB0" w:rsidRPr="00CB56EC" w:rsidRDefault="001A3CB0" w:rsidP="001A3CB0">
            <w:pPr>
              <w:spacing w:line="252" w:lineRule="auto"/>
              <w:jc w:val="right"/>
              <w:rPr>
                <w:sz w:val="18"/>
                <w:szCs w:val="18"/>
              </w:rPr>
            </w:pPr>
            <w:r w:rsidRPr="001A3CB0">
              <w:rPr>
                <w:sz w:val="18"/>
                <w:szCs w:val="18"/>
              </w:rPr>
              <w:t>-</w:t>
            </w:r>
          </w:p>
        </w:tc>
      </w:tr>
      <w:tr w:rsidR="001A3CB0" w:rsidRPr="001A3CB0" w14:paraId="703F1B2C" w14:textId="77777777" w:rsidTr="00B933B9">
        <w:trPr>
          <w:trHeight w:hRule="exact" w:val="227"/>
          <w:jc w:val="center"/>
        </w:trPr>
        <w:tc>
          <w:tcPr>
            <w:tcW w:w="4243" w:type="dxa"/>
            <w:shd w:val="clear" w:color="auto" w:fill="auto"/>
            <w:noWrap/>
            <w:tcMar>
              <w:top w:w="15" w:type="dxa"/>
              <w:left w:w="15" w:type="dxa"/>
              <w:bottom w:w="0" w:type="dxa"/>
              <w:right w:w="15" w:type="dxa"/>
            </w:tcMar>
            <w:vAlign w:val="bottom"/>
            <w:hideMark/>
          </w:tcPr>
          <w:p w14:paraId="524E8461" w14:textId="77777777" w:rsidR="001A3CB0" w:rsidRPr="001A3CB0" w:rsidRDefault="001A3CB0" w:rsidP="001A3CB0">
            <w:pPr>
              <w:ind w:firstLine="113"/>
              <w:rPr>
                <w:sz w:val="18"/>
                <w:szCs w:val="18"/>
                <w:lang w:eastAsia="tr-TR"/>
              </w:rPr>
            </w:pPr>
            <w:r w:rsidRPr="001A3CB0">
              <w:rPr>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2939617E" w14:textId="4C2643B2" w:rsidR="001A3CB0" w:rsidRPr="001A3CB0" w:rsidRDefault="001A3CB0" w:rsidP="001A3CB0">
            <w:pPr>
              <w:spacing w:line="252" w:lineRule="auto"/>
              <w:jc w:val="right"/>
              <w:rPr>
                <w:sz w:val="18"/>
                <w:szCs w:val="18"/>
              </w:rPr>
            </w:pPr>
            <w:r w:rsidRPr="001A3CB0">
              <w:rPr>
                <w:sz w:val="18"/>
                <w:szCs w:val="18"/>
              </w:rPr>
              <w:t>-</w:t>
            </w:r>
          </w:p>
        </w:tc>
        <w:tc>
          <w:tcPr>
            <w:tcW w:w="1666" w:type="dxa"/>
            <w:shd w:val="clear" w:color="auto" w:fill="auto"/>
            <w:noWrap/>
            <w:tcMar>
              <w:top w:w="15" w:type="dxa"/>
              <w:left w:w="15" w:type="dxa"/>
              <w:bottom w:w="0" w:type="dxa"/>
              <w:right w:w="15" w:type="dxa"/>
            </w:tcMar>
            <w:vAlign w:val="bottom"/>
            <w:hideMark/>
          </w:tcPr>
          <w:p w14:paraId="195DF9F7" w14:textId="5FDB2D43" w:rsidR="001A3CB0" w:rsidRPr="001A3CB0" w:rsidRDefault="001A3CB0" w:rsidP="001A3CB0">
            <w:pPr>
              <w:spacing w:line="252" w:lineRule="auto"/>
              <w:jc w:val="right"/>
              <w:rPr>
                <w:sz w:val="18"/>
                <w:szCs w:val="18"/>
              </w:rPr>
            </w:pPr>
            <w:r w:rsidRPr="001A3CB0">
              <w:rPr>
                <w:sz w:val="18"/>
                <w:szCs w:val="18"/>
              </w:rPr>
              <w:t>-</w:t>
            </w:r>
          </w:p>
        </w:tc>
        <w:tc>
          <w:tcPr>
            <w:tcW w:w="1667" w:type="dxa"/>
            <w:shd w:val="clear" w:color="auto" w:fill="auto"/>
            <w:noWrap/>
            <w:tcMar>
              <w:top w:w="15" w:type="dxa"/>
              <w:left w:w="15" w:type="dxa"/>
              <w:bottom w:w="0" w:type="dxa"/>
              <w:right w:w="15" w:type="dxa"/>
            </w:tcMar>
            <w:vAlign w:val="bottom"/>
            <w:hideMark/>
          </w:tcPr>
          <w:p w14:paraId="454B2E61" w14:textId="018E3CBA" w:rsidR="001A3CB0" w:rsidRPr="001A3CB0" w:rsidRDefault="001A3CB0" w:rsidP="001A3CB0">
            <w:pPr>
              <w:spacing w:line="252" w:lineRule="auto"/>
              <w:jc w:val="right"/>
              <w:rPr>
                <w:sz w:val="18"/>
                <w:szCs w:val="18"/>
              </w:rPr>
            </w:pPr>
            <w:r w:rsidRPr="001A3CB0">
              <w:rPr>
                <w:sz w:val="18"/>
                <w:szCs w:val="18"/>
              </w:rPr>
              <w:t>-</w:t>
            </w:r>
          </w:p>
        </w:tc>
      </w:tr>
      <w:tr w:rsidR="001A3CB0" w:rsidRPr="001A3CB0" w14:paraId="2F90CE4F" w14:textId="77777777" w:rsidTr="00B933B9">
        <w:trPr>
          <w:trHeight w:hRule="exact" w:val="227"/>
          <w:jc w:val="center"/>
        </w:trPr>
        <w:tc>
          <w:tcPr>
            <w:tcW w:w="4243" w:type="dxa"/>
            <w:shd w:val="clear" w:color="auto" w:fill="auto"/>
            <w:noWrap/>
            <w:tcMar>
              <w:top w:w="15" w:type="dxa"/>
              <w:left w:w="15" w:type="dxa"/>
              <w:bottom w:w="0" w:type="dxa"/>
              <w:right w:w="15" w:type="dxa"/>
            </w:tcMar>
            <w:vAlign w:val="bottom"/>
            <w:hideMark/>
          </w:tcPr>
          <w:p w14:paraId="40026251" w14:textId="77777777" w:rsidR="001A3CB0" w:rsidRPr="001A3CB0" w:rsidRDefault="001A3CB0" w:rsidP="001A3CB0">
            <w:pPr>
              <w:rPr>
                <w:b/>
                <w:bCs/>
                <w:sz w:val="18"/>
                <w:szCs w:val="18"/>
                <w:lang w:eastAsia="tr-TR"/>
              </w:rPr>
            </w:pPr>
            <w:r w:rsidRPr="001A3CB0">
              <w:rPr>
                <w:b/>
                <w:bCs/>
                <w:sz w:val="18"/>
                <w:szCs w:val="18"/>
                <w:lang w:eastAsia="tr-TR"/>
              </w:rPr>
              <w:t>Bankalar (Net)</w:t>
            </w:r>
          </w:p>
        </w:tc>
        <w:tc>
          <w:tcPr>
            <w:tcW w:w="1666" w:type="dxa"/>
            <w:shd w:val="clear" w:color="auto" w:fill="auto"/>
            <w:noWrap/>
            <w:tcMar>
              <w:top w:w="15" w:type="dxa"/>
              <w:left w:w="15" w:type="dxa"/>
              <w:bottom w:w="0" w:type="dxa"/>
              <w:right w:w="15" w:type="dxa"/>
            </w:tcMar>
            <w:vAlign w:val="bottom"/>
            <w:hideMark/>
          </w:tcPr>
          <w:p w14:paraId="368296AB" w14:textId="7EC21394" w:rsidR="001A3CB0" w:rsidRPr="001A3CB0" w:rsidRDefault="001A3CB0" w:rsidP="001A3CB0">
            <w:pPr>
              <w:spacing w:line="252" w:lineRule="auto"/>
              <w:jc w:val="right"/>
              <w:rPr>
                <w:b/>
                <w:bCs/>
                <w:sz w:val="18"/>
                <w:szCs w:val="18"/>
              </w:rPr>
            </w:pPr>
            <w:r w:rsidRPr="001A3CB0">
              <w:rPr>
                <w:b/>
                <w:bCs/>
                <w:sz w:val="18"/>
                <w:szCs w:val="18"/>
              </w:rPr>
              <w:t>-</w:t>
            </w:r>
          </w:p>
        </w:tc>
        <w:tc>
          <w:tcPr>
            <w:tcW w:w="1666" w:type="dxa"/>
            <w:shd w:val="clear" w:color="auto" w:fill="auto"/>
            <w:noWrap/>
            <w:tcMar>
              <w:top w:w="15" w:type="dxa"/>
              <w:left w:w="15" w:type="dxa"/>
              <w:bottom w:w="0" w:type="dxa"/>
              <w:right w:w="15" w:type="dxa"/>
            </w:tcMar>
            <w:vAlign w:val="bottom"/>
            <w:hideMark/>
          </w:tcPr>
          <w:p w14:paraId="4ADADE69" w14:textId="2BB8D849" w:rsidR="001A3CB0" w:rsidRPr="001A3CB0" w:rsidRDefault="001A3CB0" w:rsidP="001A3CB0">
            <w:pPr>
              <w:spacing w:line="252" w:lineRule="auto"/>
              <w:jc w:val="right"/>
              <w:rPr>
                <w:b/>
                <w:bCs/>
                <w:sz w:val="18"/>
                <w:szCs w:val="18"/>
              </w:rPr>
            </w:pPr>
            <w:r w:rsidRPr="001A3CB0">
              <w:rPr>
                <w:b/>
                <w:bCs/>
                <w:sz w:val="18"/>
                <w:szCs w:val="18"/>
              </w:rPr>
              <w:t>-</w:t>
            </w:r>
          </w:p>
        </w:tc>
        <w:tc>
          <w:tcPr>
            <w:tcW w:w="1667" w:type="dxa"/>
            <w:shd w:val="clear" w:color="auto" w:fill="auto"/>
            <w:noWrap/>
            <w:tcMar>
              <w:top w:w="15" w:type="dxa"/>
              <w:left w:w="15" w:type="dxa"/>
              <w:bottom w:w="0" w:type="dxa"/>
              <w:right w:w="15" w:type="dxa"/>
            </w:tcMar>
            <w:vAlign w:val="bottom"/>
            <w:hideMark/>
          </w:tcPr>
          <w:p w14:paraId="49933624" w14:textId="6E6B940E" w:rsidR="001A3CB0" w:rsidRPr="001A3CB0" w:rsidRDefault="001A3CB0" w:rsidP="001A3CB0">
            <w:pPr>
              <w:spacing w:line="252" w:lineRule="auto"/>
              <w:jc w:val="right"/>
              <w:rPr>
                <w:b/>
                <w:bCs/>
                <w:sz w:val="18"/>
                <w:szCs w:val="18"/>
              </w:rPr>
            </w:pPr>
            <w:r w:rsidRPr="001A3CB0">
              <w:rPr>
                <w:b/>
                <w:bCs/>
                <w:sz w:val="18"/>
                <w:szCs w:val="18"/>
              </w:rPr>
              <w:t>-</w:t>
            </w:r>
          </w:p>
        </w:tc>
      </w:tr>
      <w:tr w:rsidR="001A3CB0" w:rsidRPr="00CB56EC" w14:paraId="758A17CE" w14:textId="77777777" w:rsidTr="00B933B9">
        <w:trPr>
          <w:trHeight w:hRule="exact" w:val="227"/>
          <w:jc w:val="center"/>
        </w:trPr>
        <w:tc>
          <w:tcPr>
            <w:tcW w:w="4243" w:type="dxa"/>
            <w:shd w:val="clear" w:color="auto" w:fill="auto"/>
            <w:noWrap/>
            <w:tcMar>
              <w:top w:w="15" w:type="dxa"/>
              <w:left w:w="15" w:type="dxa"/>
              <w:bottom w:w="0" w:type="dxa"/>
              <w:right w:w="15" w:type="dxa"/>
            </w:tcMar>
            <w:vAlign w:val="bottom"/>
            <w:hideMark/>
          </w:tcPr>
          <w:p w14:paraId="61476E43" w14:textId="77777777" w:rsidR="001A3CB0" w:rsidRPr="00CB56EC" w:rsidRDefault="001A3CB0" w:rsidP="001A3CB0">
            <w:pPr>
              <w:ind w:firstLine="113"/>
              <w:rPr>
                <w:bCs/>
                <w:sz w:val="18"/>
                <w:szCs w:val="18"/>
                <w:lang w:eastAsia="tr-TR"/>
              </w:rPr>
            </w:pPr>
            <w:r w:rsidRPr="00CB56EC">
              <w:rPr>
                <w:bCs/>
                <w:sz w:val="18"/>
                <w:szCs w:val="18"/>
                <w:lang w:eastAsia="tr-TR"/>
              </w:rPr>
              <w:t>Diğer Krediler (Brüt)</w:t>
            </w:r>
          </w:p>
        </w:tc>
        <w:tc>
          <w:tcPr>
            <w:tcW w:w="1666" w:type="dxa"/>
            <w:shd w:val="clear" w:color="auto" w:fill="auto"/>
            <w:noWrap/>
            <w:tcMar>
              <w:top w:w="15" w:type="dxa"/>
              <w:left w:w="15" w:type="dxa"/>
              <w:bottom w:w="0" w:type="dxa"/>
              <w:right w:w="15" w:type="dxa"/>
            </w:tcMar>
            <w:vAlign w:val="bottom"/>
            <w:hideMark/>
          </w:tcPr>
          <w:p w14:paraId="0C5DD7B6" w14:textId="38C8A8D6" w:rsidR="001A3CB0" w:rsidRPr="00CB56EC" w:rsidRDefault="001A3CB0" w:rsidP="001A3CB0">
            <w:pPr>
              <w:spacing w:line="252" w:lineRule="auto"/>
              <w:jc w:val="right"/>
              <w:rPr>
                <w:sz w:val="18"/>
                <w:szCs w:val="18"/>
              </w:rPr>
            </w:pPr>
            <w:r w:rsidRPr="001A3CB0">
              <w:rPr>
                <w:sz w:val="18"/>
                <w:szCs w:val="18"/>
              </w:rPr>
              <w:t>-</w:t>
            </w:r>
          </w:p>
        </w:tc>
        <w:tc>
          <w:tcPr>
            <w:tcW w:w="1666" w:type="dxa"/>
            <w:shd w:val="clear" w:color="auto" w:fill="auto"/>
            <w:noWrap/>
            <w:tcMar>
              <w:top w:w="15" w:type="dxa"/>
              <w:left w:w="15" w:type="dxa"/>
              <w:bottom w:w="0" w:type="dxa"/>
              <w:right w:w="15" w:type="dxa"/>
            </w:tcMar>
            <w:vAlign w:val="bottom"/>
            <w:hideMark/>
          </w:tcPr>
          <w:p w14:paraId="07290CA8" w14:textId="362415BA" w:rsidR="001A3CB0" w:rsidRPr="00CB56EC" w:rsidRDefault="001A3CB0" w:rsidP="001A3CB0">
            <w:pPr>
              <w:spacing w:line="252" w:lineRule="auto"/>
              <w:jc w:val="right"/>
              <w:rPr>
                <w:sz w:val="18"/>
                <w:szCs w:val="18"/>
              </w:rPr>
            </w:pPr>
            <w:r w:rsidRPr="001A3CB0">
              <w:rPr>
                <w:sz w:val="18"/>
                <w:szCs w:val="18"/>
              </w:rPr>
              <w:t>-</w:t>
            </w:r>
          </w:p>
        </w:tc>
        <w:tc>
          <w:tcPr>
            <w:tcW w:w="1667" w:type="dxa"/>
            <w:shd w:val="clear" w:color="auto" w:fill="auto"/>
            <w:noWrap/>
            <w:tcMar>
              <w:top w:w="15" w:type="dxa"/>
              <w:left w:w="15" w:type="dxa"/>
              <w:bottom w:w="0" w:type="dxa"/>
              <w:right w:w="15" w:type="dxa"/>
            </w:tcMar>
            <w:vAlign w:val="bottom"/>
            <w:hideMark/>
          </w:tcPr>
          <w:p w14:paraId="4CD72A99" w14:textId="51C0C785" w:rsidR="001A3CB0" w:rsidRPr="00CB56EC" w:rsidRDefault="001A3CB0" w:rsidP="001A3CB0">
            <w:pPr>
              <w:spacing w:line="252" w:lineRule="auto"/>
              <w:jc w:val="right"/>
              <w:rPr>
                <w:sz w:val="18"/>
                <w:szCs w:val="18"/>
              </w:rPr>
            </w:pPr>
            <w:r w:rsidRPr="001A3CB0">
              <w:rPr>
                <w:sz w:val="18"/>
                <w:szCs w:val="18"/>
              </w:rPr>
              <w:t>-</w:t>
            </w:r>
          </w:p>
        </w:tc>
      </w:tr>
      <w:tr w:rsidR="001A3CB0" w:rsidRPr="00CB56EC" w14:paraId="33C4CC6F" w14:textId="77777777" w:rsidTr="00B933B9">
        <w:trPr>
          <w:trHeight w:hRule="exact" w:val="227"/>
          <w:jc w:val="center"/>
        </w:trPr>
        <w:tc>
          <w:tcPr>
            <w:tcW w:w="4243" w:type="dxa"/>
            <w:shd w:val="clear" w:color="auto" w:fill="auto"/>
            <w:noWrap/>
            <w:tcMar>
              <w:top w:w="15" w:type="dxa"/>
              <w:left w:w="15" w:type="dxa"/>
              <w:bottom w:w="0" w:type="dxa"/>
              <w:right w:w="15" w:type="dxa"/>
            </w:tcMar>
            <w:vAlign w:val="bottom"/>
            <w:hideMark/>
          </w:tcPr>
          <w:p w14:paraId="4DC02D13" w14:textId="77777777" w:rsidR="001A3CB0" w:rsidRPr="00CB56EC" w:rsidRDefault="001A3CB0" w:rsidP="001A3CB0">
            <w:pPr>
              <w:ind w:firstLine="113"/>
              <w:rPr>
                <w:bCs/>
                <w:sz w:val="18"/>
                <w:szCs w:val="18"/>
                <w:lang w:eastAsia="tr-TR"/>
              </w:rPr>
            </w:pPr>
            <w:r w:rsidRPr="00CB56EC">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608E19D4" w14:textId="4FC1D967" w:rsidR="001A3CB0" w:rsidRPr="00CB56EC" w:rsidRDefault="001A3CB0" w:rsidP="001A3CB0">
            <w:pPr>
              <w:spacing w:line="252" w:lineRule="auto"/>
              <w:jc w:val="right"/>
              <w:rPr>
                <w:sz w:val="18"/>
                <w:szCs w:val="18"/>
              </w:rPr>
            </w:pPr>
            <w:r w:rsidRPr="001A3CB0">
              <w:rPr>
                <w:sz w:val="18"/>
                <w:szCs w:val="18"/>
              </w:rPr>
              <w:t>-</w:t>
            </w:r>
          </w:p>
        </w:tc>
        <w:tc>
          <w:tcPr>
            <w:tcW w:w="1666" w:type="dxa"/>
            <w:shd w:val="clear" w:color="auto" w:fill="auto"/>
            <w:noWrap/>
            <w:tcMar>
              <w:top w:w="15" w:type="dxa"/>
              <w:left w:w="15" w:type="dxa"/>
              <w:bottom w:w="0" w:type="dxa"/>
              <w:right w:w="15" w:type="dxa"/>
            </w:tcMar>
            <w:vAlign w:val="bottom"/>
            <w:hideMark/>
          </w:tcPr>
          <w:p w14:paraId="4681B162" w14:textId="498D67CE" w:rsidR="001A3CB0" w:rsidRPr="00CB56EC" w:rsidRDefault="001A3CB0" w:rsidP="001A3CB0">
            <w:pPr>
              <w:spacing w:line="252" w:lineRule="auto"/>
              <w:jc w:val="right"/>
              <w:rPr>
                <w:sz w:val="18"/>
                <w:szCs w:val="18"/>
              </w:rPr>
            </w:pPr>
            <w:r w:rsidRPr="001A3CB0">
              <w:rPr>
                <w:sz w:val="18"/>
                <w:szCs w:val="18"/>
              </w:rPr>
              <w:t>-</w:t>
            </w:r>
          </w:p>
        </w:tc>
        <w:tc>
          <w:tcPr>
            <w:tcW w:w="1667" w:type="dxa"/>
            <w:shd w:val="clear" w:color="auto" w:fill="auto"/>
            <w:noWrap/>
            <w:tcMar>
              <w:top w:w="15" w:type="dxa"/>
              <w:left w:w="15" w:type="dxa"/>
              <w:bottom w:w="0" w:type="dxa"/>
              <w:right w:w="15" w:type="dxa"/>
            </w:tcMar>
            <w:vAlign w:val="bottom"/>
            <w:hideMark/>
          </w:tcPr>
          <w:p w14:paraId="787ECE7F" w14:textId="75E7EFD4" w:rsidR="001A3CB0" w:rsidRPr="00CB56EC" w:rsidRDefault="001A3CB0" w:rsidP="001A3CB0">
            <w:pPr>
              <w:spacing w:line="252" w:lineRule="auto"/>
              <w:jc w:val="right"/>
              <w:rPr>
                <w:sz w:val="18"/>
                <w:szCs w:val="18"/>
              </w:rPr>
            </w:pPr>
            <w:r w:rsidRPr="001A3CB0">
              <w:rPr>
                <w:sz w:val="18"/>
                <w:szCs w:val="18"/>
              </w:rPr>
              <w:t>-</w:t>
            </w:r>
          </w:p>
        </w:tc>
      </w:tr>
      <w:tr w:rsidR="001A3CB0" w:rsidRPr="001A3CB0" w14:paraId="7C9218C7" w14:textId="77777777" w:rsidTr="00B933B9">
        <w:trPr>
          <w:trHeight w:hRule="exact" w:val="227"/>
          <w:jc w:val="center"/>
        </w:trPr>
        <w:tc>
          <w:tcPr>
            <w:tcW w:w="4243" w:type="dxa"/>
            <w:shd w:val="clear" w:color="auto" w:fill="auto"/>
            <w:noWrap/>
            <w:tcMar>
              <w:top w:w="15" w:type="dxa"/>
              <w:left w:w="15" w:type="dxa"/>
              <w:bottom w:w="0" w:type="dxa"/>
              <w:right w:w="15" w:type="dxa"/>
            </w:tcMar>
            <w:vAlign w:val="bottom"/>
            <w:hideMark/>
          </w:tcPr>
          <w:p w14:paraId="1FE38030" w14:textId="77777777" w:rsidR="001A3CB0" w:rsidRPr="001A3CB0" w:rsidRDefault="001A3CB0" w:rsidP="001A3CB0">
            <w:pPr>
              <w:rPr>
                <w:b/>
                <w:bCs/>
                <w:sz w:val="18"/>
                <w:szCs w:val="18"/>
                <w:lang w:eastAsia="tr-TR"/>
              </w:rPr>
            </w:pPr>
            <w:r w:rsidRPr="001A3CB0">
              <w:rPr>
                <w:b/>
                <w:bCs/>
                <w:sz w:val="18"/>
                <w:szCs w:val="18"/>
                <w:lang w:eastAsia="tr-TR"/>
              </w:rPr>
              <w:t>Diğer Krediler (Net)</w:t>
            </w:r>
          </w:p>
        </w:tc>
        <w:tc>
          <w:tcPr>
            <w:tcW w:w="1666" w:type="dxa"/>
            <w:shd w:val="clear" w:color="auto" w:fill="auto"/>
            <w:noWrap/>
            <w:tcMar>
              <w:top w:w="15" w:type="dxa"/>
              <w:left w:w="15" w:type="dxa"/>
              <w:bottom w:w="0" w:type="dxa"/>
              <w:right w:w="15" w:type="dxa"/>
            </w:tcMar>
            <w:vAlign w:val="bottom"/>
            <w:hideMark/>
          </w:tcPr>
          <w:p w14:paraId="75B97E50" w14:textId="3AE5DEFA" w:rsidR="001A3CB0" w:rsidRPr="001A3CB0" w:rsidRDefault="001A3CB0" w:rsidP="001A3CB0">
            <w:pPr>
              <w:spacing w:line="252" w:lineRule="auto"/>
              <w:jc w:val="right"/>
              <w:rPr>
                <w:b/>
                <w:bCs/>
                <w:sz w:val="18"/>
                <w:szCs w:val="18"/>
              </w:rPr>
            </w:pPr>
            <w:r w:rsidRPr="001A3CB0">
              <w:rPr>
                <w:b/>
                <w:bCs/>
                <w:sz w:val="18"/>
                <w:szCs w:val="18"/>
              </w:rPr>
              <w:t>-</w:t>
            </w:r>
          </w:p>
        </w:tc>
        <w:tc>
          <w:tcPr>
            <w:tcW w:w="1666" w:type="dxa"/>
            <w:shd w:val="clear" w:color="auto" w:fill="auto"/>
            <w:noWrap/>
            <w:tcMar>
              <w:top w:w="15" w:type="dxa"/>
              <w:left w:w="15" w:type="dxa"/>
              <w:bottom w:w="0" w:type="dxa"/>
              <w:right w:w="15" w:type="dxa"/>
            </w:tcMar>
            <w:vAlign w:val="bottom"/>
            <w:hideMark/>
          </w:tcPr>
          <w:p w14:paraId="682FAAD6" w14:textId="0863F1F1" w:rsidR="001A3CB0" w:rsidRPr="001A3CB0" w:rsidRDefault="001A3CB0" w:rsidP="001A3CB0">
            <w:pPr>
              <w:spacing w:line="252" w:lineRule="auto"/>
              <w:jc w:val="right"/>
              <w:rPr>
                <w:b/>
                <w:bCs/>
                <w:sz w:val="18"/>
                <w:szCs w:val="18"/>
              </w:rPr>
            </w:pPr>
            <w:r w:rsidRPr="001A3CB0">
              <w:rPr>
                <w:b/>
                <w:bCs/>
                <w:sz w:val="18"/>
                <w:szCs w:val="18"/>
              </w:rPr>
              <w:t>-</w:t>
            </w:r>
          </w:p>
        </w:tc>
        <w:tc>
          <w:tcPr>
            <w:tcW w:w="1667" w:type="dxa"/>
            <w:shd w:val="clear" w:color="auto" w:fill="auto"/>
            <w:noWrap/>
            <w:tcMar>
              <w:top w:w="15" w:type="dxa"/>
              <w:left w:w="15" w:type="dxa"/>
              <w:bottom w:w="0" w:type="dxa"/>
              <w:right w:w="15" w:type="dxa"/>
            </w:tcMar>
            <w:vAlign w:val="bottom"/>
            <w:hideMark/>
          </w:tcPr>
          <w:p w14:paraId="07B9C39D" w14:textId="6B2C0D95" w:rsidR="001A3CB0" w:rsidRPr="001A3CB0" w:rsidRDefault="001A3CB0" w:rsidP="001A3CB0">
            <w:pPr>
              <w:spacing w:line="252" w:lineRule="auto"/>
              <w:jc w:val="right"/>
              <w:rPr>
                <w:b/>
                <w:bCs/>
                <w:sz w:val="18"/>
                <w:szCs w:val="18"/>
              </w:rPr>
            </w:pPr>
            <w:r w:rsidRPr="001A3CB0">
              <w:rPr>
                <w:b/>
                <w:bCs/>
                <w:sz w:val="18"/>
                <w:szCs w:val="18"/>
              </w:rPr>
              <w:t>-</w:t>
            </w:r>
          </w:p>
        </w:tc>
      </w:tr>
      <w:tr w:rsidR="001A3CB0" w:rsidRPr="00CB56EC" w14:paraId="101DA920" w14:textId="77777777" w:rsidTr="00B933B9">
        <w:trPr>
          <w:trHeight w:hRule="exact" w:val="57"/>
          <w:jc w:val="center"/>
        </w:trPr>
        <w:tc>
          <w:tcPr>
            <w:tcW w:w="4243" w:type="dxa"/>
            <w:shd w:val="clear" w:color="auto" w:fill="auto"/>
            <w:noWrap/>
            <w:tcMar>
              <w:top w:w="15" w:type="dxa"/>
              <w:left w:w="15" w:type="dxa"/>
              <w:bottom w:w="0" w:type="dxa"/>
              <w:right w:w="15" w:type="dxa"/>
            </w:tcMar>
            <w:vAlign w:val="bottom"/>
          </w:tcPr>
          <w:p w14:paraId="58CAD96B" w14:textId="77777777" w:rsidR="001A3CB0" w:rsidRPr="00CB56EC" w:rsidRDefault="001A3CB0" w:rsidP="001A3CB0">
            <w:pPr>
              <w:rPr>
                <w:bCs/>
                <w:sz w:val="18"/>
                <w:szCs w:val="18"/>
                <w:lang w:eastAsia="tr-TR"/>
              </w:rPr>
            </w:pPr>
          </w:p>
        </w:tc>
        <w:tc>
          <w:tcPr>
            <w:tcW w:w="1666" w:type="dxa"/>
            <w:shd w:val="clear" w:color="auto" w:fill="auto"/>
            <w:noWrap/>
            <w:tcMar>
              <w:top w:w="15" w:type="dxa"/>
              <w:left w:w="15" w:type="dxa"/>
              <w:bottom w:w="0" w:type="dxa"/>
              <w:right w:w="15" w:type="dxa"/>
            </w:tcMar>
            <w:vAlign w:val="bottom"/>
          </w:tcPr>
          <w:p w14:paraId="7903D1EF" w14:textId="77777777" w:rsidR="001A3CB0" w:rsidRPr="00CB56EC" w:rsidRDefault="001A3CB0" w:rsidP="001A3CB0">
            <w:pPr>
              <w:spacing w:line="252" w:lineRule="auto"/>
              <w:jc w:val="right"/>
              <w:rPr>
                <w:sz w:val="18"/>
                <w:szCs w:val="18"/>
              </w:rPr>
            </w:pPr>
          </w:p>
        </w:tc>
        <w:tc>
          <w:tcPr>
            <w:tcW w:w="1666" w:type="dxa"/>
            <w:shd w:val="clear" w:color="auto" w:fill="auto"/>
            <w:noWrap/>
            <w:tcMar>
              <w:top w:w="15" w:type="dxa"/>
              <w:left w:w="15" w:type="dxa"/>
              <w:bottom w:w="0" w:type="dxa"/>
              <w:right w:w="15" w:type="dxa"/>
            </w:tcMar>
            <w:vAlign w:val="bottom"/>
          </w:tcPr>
          <w:p w14:paraId="2299A587" w14:textId="77777777" w:rsidR="001A3CB0" w:rsidRPr="00CB56EC" w:rsidRDefault="001A3CB0" w:rsidP="001A3CB0">
            <w:pPr>
              <w:spacing w:line="252" w:lineRule="auto"/>
              <w:jc w:val="right"/>
              <w:rPr>
                <w:sz w:val="18"/>
                <w:szCs w:val="18"/>
              </w:rPr>
            </w:pPr>
          </w:p>
        </w:tc>
        <w:tc>
          <w:tcPr>
            <w:tcW w:w="1667" w:type="dxa"/>
            <w:shd w:val="clear" w:color="auto" w:fill="auto"/>
            <w:noWrap/>
            <w:tcMar>
              <w:top w:w="15" w:type="dxa"/>
              <w:left w:w="15" w:type="dxa"/>
              <w:bottom w:w="0" w:type="dxa"/>
              <w:right w:w="15" w:type="dxa"/>
            </w:tcMar>
            <w:vAlign w:val="bottom"/>
          </w:tcPr>
          <w:p w14:paraId="7B6FEE80" w14:textId="77777777" w:rsidR="001A3CB0" w:rsidRPr="00CB56EC" w:rsidRDefault="001A3CB0" w:rsidP="001A3CB0">
            <w:pPr>
              <w:spacing w:line="252" w:lineRule="auto"/>
              <w:jc w:val="right"/>
              <w:rPr>
                <w:sz w:val="18"/>
                <w:szCs w:val="18"/>
              </w:rPr>
            </w:pPr>
          </w:p>
        </w:tc>
      </w:tr>
      <w:tr w:rsidR="001A3CB0" w:rsidRPr="00AE15CB" w14:paraId="1188096A" w14:textId="77777777" w:rsidTr="00B933B9">
        <w:trPr>
          <w:trHeight w:hRule="exact" w:val="227"/>
          <w:jc w:val="center"/>
        </w:trPr>
        <w:tc>
          <w:tcPr>
            <w:tcW w:w="4243" w:type="dxa"/>
            <w:shd w:val="clear" w:color="auto" w:fill="auto"/>
            <w:noWrap/>
            <w:tcMar>
              <w:top w:w="15" w:type="dxa"/>
              <w:left w:w="15" w:type="dxa"/>
              <w:bottom w:w="0" w:type="dxa"/>
              <w:right w:w="15" w:type="dxa"/>
            </w:tcMar>
            <w:vAlign w:val="bottom"/>
            <w:hideMark/>
          </w:tcPr>
          <w:p w14:paraId="0BCD73B8" w14:textId="77777777" w:rsidR="001A3CB0" w:rsidRPr="00AE15CB" w:rsidRDefault="001A3CB0" w:rsidP="001A3CB0">
            <w:pPr>
              <w:rPr>
                <w:b/>
                <w:bCs/>
                <w:sz w:val="18"/>
                <w:szCs w:val="18"/>
                <w:lang w:eastAsia="tr-TR"/>
              </w:rPr>
            </w:pPr>
            <w:r w:rsidRPr="00AE15CB">
              <w:rPr>
                <w:b/>
                <w:bCs/>
                <w:sz w:val="18"/>
                <w:szCs w:val="18"/>
                <w:lang w:eastAsia="tr-TR"/>
              </w:rPr>
              <w:t>Önceki Dönem (Net)</w:t>
            </w:r>
          </w:p>
        </w:tc>
        <w:tc>
          <w:tcPr>
            <w:tcW w:w="1666" w:type="dxa"/>
            <w:shd w:val="clear" w:color="auto" w:fill="auto"/>
            <w:noWrap/>
            <w:tcMar>
              <w:top w:w="15" w:type="dxa"/>
              <w:left w:w="15" w:type="dxa"/>
              <w:bottom w:w="0" w:type="dxa"/>
              <w:right w:w="15" w:type="dxa"/>
            </w:tcMar>
            <w:vAlign w:val="bottom"/>
            <w:hideMark/>
          </w:tcPr>
          <w:p w14:paraId="63DD2332" w14:textId="33CFA40A" w:rsidR="001A3CB0" w:rsidRPr="00AE15CB" w:rsidRDefault="001A3CB0" w:rsidP="001A3CB0">
            <w:pPr>
              <w:spacing w:line="252" w:lineRule="auto"/>
              <w:jc w:val="right"/>
              <w:rPr>
                <w:b/>
                <w:sz w:val="18"/>
                <w:szCs w:val="18"/>
              </w:rPr>
            </w:pPr>
            <w:r w:rsidRPr="00CA3E8D">
              <w:rPr>
                <w:b/>
                <w:bCs/>
                <w:sz w:val="18"/>
                <w:szCs w:val="18"/>
              </w:rPr>
              <w:t>141,194</w:t>
            </w:r>
          </w:p>
        </w:tc>
        <w:tc>
          <w:tcPr>
            <w:tcW w:w="1666" w:type="dxa"/>
            <w:shd w:val="clear" w:color="auto" w:fill="auto"/>
            <w:noWrap/>
            <w:tcMar>
              <w:top w:w="15" w:type="dxa"/>
              <w:left w:w="15" w:type="dxa"/>
              <w:bottom w:w="0" w:type="dxa"/>
              <w:right w:w="15" w:type="dxa"/>
            </w:tcMar>
            <w:vAlign w:val="bottom"/>
            <w:hideMark/>
          </w:tcPr>
          <w:p w14:paraId="359C2EB3" w14:textId="65B8495B" w:rsidR="001A3CB0" w:rsidRPr="00AE15CB" w:rsidRDefault="001A3CB0" w:rsidP="001A3CB0">
            <w:pPr>
              <w:spacing w:line="252" w:lineRule="auto"/>
              <w:jc w:val="right"/>
              <w:rPr>
                <w:b/>
                <w:sz w:val="18"/>
                <w:szCs w:val="18"/>
              </w:rPr>
            </w:pPr>
            <w:r w:rsidRPr="00CA3E8D">
              <w:rPr>
                <w:b/>
                <w:bCs/>
                <w:sz w:val="18"/>
                <w:szCs w:val="18"/>
              </w:rPr>
              <w:t>15,959</w:t>
            </w:r>
          </w:p>
        </w:tc>
        <w:tc>
          <w:tcPr>
            <w:tcW w:w="1667" w:type="dxa"/>
            <w:shd w:val="clear" w:color="auto" w:fill="auto"/>
            <w:noWrap/>
            <w:tcMar>
              <w:top w:w="15" w:type="dxa"/>
              <w:left w:w="15" w:type="dxa"/>
              <w:bottom w:w="0" w:type="dxa"/>
              <w:right w:w="15" w:type="dxa"/>
            </w:tcMar>
            <w:vAlign w:val="bottom"/>
            <w:hideMark/>
          </w:tcPr>
          <w:p w14:paraId="43B85455" w14:textId="46F76D44" w:rsidR="001A3CB0" w:rsidRPr="00AE15CB" w:rsidRDefault="001A3CB0" w:rsidP="001A3CB0">
            <w:pPr>
              <w:spacing w:line="252" w:lineRule="auto"/>
              <w:jc w:val="right"/>
              <w:rPr>
                <w:b/>
                <w:sz w:val="18"/>
                <w:szCs w:val="18"/>
              </w:rPr>
            </w:pPr>
            <w:r w:rsidRPr="00F3718D">
              <w:rPr>
                <w:b/>
                <w:bCs/>
                <w:sz w:val="18"/>
                <w:szCs w:val="18"/>
              </w:rPr>
              <w:t>-</w:t>
            </w:r>
          </w:p>
        </w:tc>
      </w:tr>
      <w:tr w:rsidR="001A3CB0" w:rsidRPr="0032182E" w14:paraId="18C571F7" w14:textId="77777777" w:rsidTr="00B933B9">
        <w:trPr>
          <w:trHeight w:hRule="exact" w:val="227"/>
          <w:jc w:val="center"/>
        </w:trPr>
        <w:tc>
          <w:tcPr>
            <w:tcW w:w="4243" w:type="dxa"/>
            <w:shd w:val="clear" w:color="auto" w:fill="auto"/>
            <w:noWrap/>
            <w:tcMar>
              <w:top w:w="15" w:type="dxa"/>
              <w:left w:w="15" w:type="dxa"/>
              <w:bottom w:w="0" w:type="dxa"/>
              <w:right w:w="15" w:type="dxa"/>
            </w:tcMar>
            <w:vAlign w:val="bottom"/>
            <w:hideMark/>
          </w:tcPr>
          <w:p w14:paraId="2ADDD464" w14:textId="77777777" w:rsidR="001A3CB0" w:rsidRPr="0032182E" w:rsidRDefault="001A3CB0" w:rsidP="001A3CB0">
            <w:pPr>
              <w:ind w:firstLine="113"/>
              <w:rPr>
                <w:bCs/>
                <w:sz w:val="18"/>
                <w:szCs w:val="18"/>
                <w:lang w:eastAsia="tr-TR"/>
              </w:rPr>
            </w:pPr>
            <w:r w:rsidRPr="0032182E">
              <w:rPr>
                <w:bCs/>
                <w:sz w:val="18"/>
                <w:szCs w:val="18"/>
                <w:lang w:eastAsia="tr-TR"/>
              </w:rPr>
              <w:t>Gerçek ve Tüzel Kişilere Kullandırılan Krediler (Brüt)</w:t>
            </w:r>
          </w:p>
        </w:tc>
        <w:tc>
          <w:tcPr>
            <w:tcW w:w="1666" w:type="dxa"/>
            <w:shd w:val="clear" w:color="auto" w:fill="auto"/>
            <w:noWrap/>
            <w:tcMar>
              <w:top w:w="15" w:type="dxa"/>
              <w:left w:w="15" w:type="dxa"/>
              <w:bottom w:w="0" w:type="dxa"/>
              <w:right w:w="15" w:type="dxa"/>
            </w:tcMar>
            <w:vAlign w:val="bottom"/>
            <w:hideMark/>
          </w:tcPr>
          <w:p w14:paraId="1B29D29A" w14:textId="16326C3B" w:rsidR="001A3CB0" w:rsidRPr="0032182E" w:rsidRDefault="001A3CB0" w:rsidP="001A3CB0">
            <w:pPr>
              <w:spacing w:line="252" w:lineRule="auto"/>
              <w:jc w:val="right"/>
              <w:rPr>
                <w:sz w:val="18"/>
                <w:szCs w:val="18"/>
              </w:rPr>
            </w:pPr>
            <w:r w:rsidRPr="00CA3E8D">
              <w:rPr>
                <w:sz w:val="18"/>
                <w:szCs w:val="18"/>
              </w:rPr>
              <w:t>169,394</w:t>
            </w:r>
          </w:p>
        </w:tc>
        <w:tc>
          <w:tcPr>
            <w:tcW w:w="1666" w:type="dxa"/>
            <w:shd w:val="clear" w:color="auto" w:fill="auto"/>
            <w:noWrap/>
            <w:tcMar>
              <w:top w:w="15" w:type="dxa"/>
              <w:left w:w="15" w:type="dxa"/>
              <w:bottom w:w="0" w:type="dxa"/>
              <w:right w:w="15" w:type="dxa"/>
            </w:tcMar>
            <w:vAlign w:val="bottom"/>
            <w:hideMark/>
          </w:tcPr>
          <w:p w14:paraId="2E81225B" w14:textId="5F560FE0" w:rsidR="001A3CB0" w:rsidRPr="0032182E" w:rsidRDefault="001A3CB0" w:rsidP="001A3CB0">
            <w:pPr>
              <w:spacing w:line="252" w:lineRule="auto"/>
              <w:jc w:val="right"/>
              <w:rPr>
                <w:sz w:val="18"/>
                <w:szCs w:val="18"/>
              </w:rPr>
            </w:pPr>
            <w:r w:rsidRPr="00CA3E8D">
              <w:rPr>
                <w:sz w:val="18"/>
                <w:szCs w:val="18"/>
              </w:rPr>
              <w:t>22,037</w:t>
            </w:r>
          </w:p>
        </w:tc>
        <w:tc>
          <w:tcPr>
            <w:tcW w:w="1667" w:type="dxa"/>
            <w:shd w:val="clear" w:color="auto" w:fill="auto"/>
            <w:noWrap/>
            <w:tcMar>
              <w:top w:w="15" w:type="dxa"/>
              <w:left w:w="15" w:type="dxa"/>
              <w:bottom w:w="0" w:type="dxa"/>
              <w:right w:w="15" w:type="dxa"/>
            </w:tcMar>
            <w:vAlign w:val="bottom"/>
            <w:hideMark/>
          </w:tcPr>
          <w:p w14:paraId="2B0FD0AE" w14:textId="76F6AD6E" w:rsidR="001A3CB0" w:rsidRPr="0032182E" w:rsidRDefault="001A3CB0" w:rsidP="001A3CB0">
            <w:pPr>
              <w:spacing w:line="252" w:lineRule="auto"/>
              <w:jc w:val="right"/>
              <w:rPr>
                <w:sz w:val="18"/>
                <w:szCs w:val="18"/>
              </w:rPr>
            </w:pPr>
            <w:r w:rsidRPr="00F3718D">
              <w:rPr>
                <w:sz w:val="18"/>
                <w:szCs w:val="18"/>
              </w:rPr>
              <w:t>-</w:t>
            </w:r>
          </w:p>
        </w:tc>
      </w:tr>
      <w:tr w:rsidR="001A3CB0" w:rsidRPr="0032182E" w14:paraId="44BD97E3" w14:textId="77777777" w:rsidTr="00B933B9">
        <w:trPr>
          <w:trHeight w:hRule="exact" w:val="227"/>
          <w:jc w:val="center"/>
        </w:trPr>
        <w:tc>
          <w:tcPr>
            <w:tcW w:w="4243" w:type="dxa"/>
            <w:shd w:val="clear" w:color="auto" w:fill="auto"/>
            <w:noWrap/>
            <w:tcMar>
              <w:top w:w="15" w:type="dxa"/>
              <w:left w:w="15" w:type="dxa"/>
              <w:bottom w:w="0" w:type="dxa"/>
              <w:right w:w="15" w:type="dxa"/>
            </w:tcMar>
            <w:vAlign w:val="bottom"/>
            <w:hideMark/>
          </w:tcPr>
          <w:p w14:paraId="69B1C088" w14:textId="77777777" w:rsidR="001A3CB0" w:rsidRPr="0032182E" w:rsidRDefault="001A3CB0" w:rsidP="001A3CB0">
            <w:pPr>
              <w:ind w:firstLine="113"/>
              <w:rPr>
                <w:bCs/>
                <w:sz w:val="18"/>
                <w:szCs w:val="18"/>
                <w:lang w:eastAsia="tr-TR"/>
              </w:rPr>
            </w:pPr>
            <w:r w:rsidRPr="0032182E">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63341D43" w14:textId="6B2DF9BB" w:rsidR="001A3CB0" w:rsidRPr="0032182E" w:rsidRDefault="001A3CB0" w:rsidP="001A3CB0">
            <w:pPr>
              <w:spacing w:line="252" w:lineRule="auto"/>
              <w:jc w:val="right"/>
              <w:rPr>
                <w:sz w:val="18"/>
                <w:szCs w:val="18"/>
              </w:rPr>
            </w:pPr>
            <w:r>
              <w:rPr>
                <w:sz w:val="18"/>
                <w:szCs w:val="18"/>
              </w:rPr>
              <w:t>(</w:t>
            </w:r>
            <w:r w:rsidRPr="00CA3E8D">
              <w:rPr>
                <w:sz w:val="18"/>
                <w:szCs w:val="18"/>
              </w:rPr>
              <w:t>28,200</w:t>
            </w:r>
            <w:r>
              <w:rPr>
                <w:sz w:val="18"/>
                <w:szCs w:val="18"/>
              </w:rPr>
              <w:t>)</w:t>
            </w:r>
          </w:p>
        </w:tc>
        <w:tc>
          <w:tcPr>
            <w:tcW w:w="1666" w:type="dxa"/>
            <w:shd w:val="clear" w:color="auto" w:fill="auto"/>
            <w:noWrap/>
            <w:tcMar>
              <w:top w:w="15" w:type="dxa"/>
              <w:left w:w="15" w:type="dxa"/>
              <w:bottom w:w="0" w:type="dxa"/>
              <w:right w:w="15" w:type="dxa"/>
            </w:tcMar>
            <w:vAlign w:val="bottom"/>
            <w:hideMark/>
          </w:tcPr>
          <w:p w14:paraId="615376D8" w14:textId="6F4939C5" w:rsidR="001A3CB0" w:rsidRPr="0032182E" w:rsidRDefault="001A3CB0" w:rsidP="001A3CB0">
            <w:pPr>
              <w:spacing w:line="252" w:lineRule="auto"/>
              <w:jc w:val="right"/>
              <w:rPr>
                <w:sz w:val="18"/>
                <w:szCs w:val="18"/>
              </w:rPr>
            </w:pPr>
            <w:r>
              <w:rPr>
                <w:sz w:val="18"/>
                <w:szCs w:val="18"/>
              </w:rPr>
              <w:t>(</w:t>
            </w:r>
            <w:r w:rsidRPr="00CA3E8D">
              <w:rPr>
                <w:sz w:val="18"/>
                <w:szCs w:val="18"/>
              </w:rPr>
              <w:t>6,078</w:t>
            </w:r>
            <w:r>
              <w:rPr>
                <w:sz w:val="18"/>
                <w:szCs w:val="18"/>
              </w:rPr>
              <w:t>)</w:t>
            </w:r>
          </w:p>
        </w:tc>
        <w:tc>
          <w:tcPr>
            <w:tcW w:w="1667" w:type="dxa"/>
            <w:shd w:val="clear" w:color="auto" w:fill="auto"/>
            <w:noWrap/>
            <w:tcMar>
              <w:top w:w="15" w:type="dxa"/>
              <w:left w:w="15" w:type="dxa"/>
              <w:bottom w:w="0" w:type="dxa"/>
              <w:right w:w="15" w:type="dxa"/>
            </w:tcMar>
            <w:vAlign w:val="bottom"/>
            <w:hideMark/>
          </w:tcPr>
          <w:p w14:paraId="5A031EB3" w14:textId="3CBA2E3F" w:rsidR="001A3CB0" w:rsidRPr="0032182E" w:rsidRDefault="001A3CB0" w:rsidP="001A3CB0">
            <w:pPr>
              <w:spacing w:line="252" w:lineRule="auto"/>
              <w:jc w:val="right"/>
              <w:rPr>
                <w:sz w:val="18"/>
                <w:szCs w:val="18"/>
              </w:rPr>
            </w:pPr>
            <w:r w:rsidRPr="00F3718D">
              <w:rPr>
                <w:sz w:val="18"/>
                <w:szCs w:val="18"/>
              </w:rPr>
              <w:t>-</w:t>
            </w:r>
          </w:p>
        </w:tc>
      </w:tr>
      <w:tr w:rsidR="001A3CB0" w:rsidRPr="00AE15CB" w14:paraId="5C5F7742" w14:textId="77777777" w:rsidTr="00B933B9">
        <w:trPr>
          <w:trHeight w:hRule="exact" w:val="227"/>
          <w:jc w:val="center"/>
        </w:trPr>
        <w:tc>
          <w:tcPr>
            <w:tcW w:w="4243" w:type="dxa"/>
            <w:shd w:val="clear" w:color="auto" w:fill="auto"/>
            <w:noWrap/>
            <w:tcMar>
              <w:top w:w="15" w:type="dxa"/>
              <w:left w:w="15" w:type="dxa"/>
              <w:bottom w:w="0" w:type="dxa"/>
              <w:right w:w="15" w:type="dxa"/>
            </w:tcMar>
            <w:vAlign w:val="bottom"/>
            <w:hideMark/>
          </w:tcPr>
          <w:p w14:paraId="3878B7A8" w14:textId="77777777" w:rsidR="001A3CB0" w:rsidRPr="00AE15CB" w:rsidRDefault="001A3CB0" w:rsidP="001A3CB0">
            <w:pPr>
              <w:rPr>
                <w:b/>
                <w:bCs/>
                <w:sz w:val="18"/>
                <w:szCs w:val="18"/>
                <w:lang w:eastAsia="tr-TR"/>
              </w:rPr>
            </w:pPr>
            <w:r w:rsidRPr="00AE15CB">
              <w:rPr>
                <w:b/>
                <w:bCs/>
                <w:sz w:val="18"/>
                <w:szCs w:val="18"/>
                <w:lang w:eastAsia="tr-TR"/>
              </w:rPr>
              <w:t>Gerçek ve Tüzel Kişilere Kullandırılan Krediler (Net)</w:t>
            </w:r>
          </w:p>
        </w:tc>
        <w:tc>
          <w:tcPr>
            <w:tcW w:w="1666" w:type="dxa"/>
            <w:shd w:val="clear" w:color="auto" w:fill="auto"/>
            <w:noWrap/>
            <w:tcMar>
              <w:top w:w="15" w:type="dxa"/>
              <w:left w:w="15" w:type="dxa"/>
              <w:bottom w:w="0" w:type="dxa"/>
              <w:right w:w="15" w:type="dxa"/>
            </w:tcMar>
            <w:vAlign w:val="bottom"/>
            <w:hideMark/>
          </w:tcPr>
          <w:p w14:paraId="0A2A79DB" w14:textId="3530D371" w:rsidR="001A3CB0" w:rsidRPr="00AE15CB" w:rsidRDefault="001A3CB0" w:rsidP="001A3CB0">
            <w:pPr>
              <w:spacing w:line="252" w:lineRule="auto"/>
              <w:jc w:val="right"/>
              <w:rPr>
                <w:b/>
                <w:sz w:val="18"/>
                <w:szCs w:val="18"/>
              </w:rPr>
            </w:pPr>
            <w:r w:rsidRPr="00CA3E8D">
              <w:rPr>
                <w:b/>
                <w:bCs/>
                <w:sz w:val="18"/>
                <w:szCs w:val="18"/>
              </w:rPr>
              <w:t>141,194</w:t>
            </w:r>
          </w:p>
        </w:tc>
        <w:tc>
          <w:tcPr>
            <w:tcW w:w="1666" w:type="dxa"/>
            <w:shd w:val="clear" w:color="auto" w:fill="auto"/>
            <w:noWrap/>
            <w:tcMar>
              <w:top w:w="15" w:type="dxa"/>
              <w:left w:w="15" w:type="dxa"/>
              <w:bottom w:w="0" w:type="dxa"/>
              <w:right w:w="15" w:type="dxa"/>
            </w:tcMar>
            <w:vAlign w:val="bottom"/>
            <w:hideMark/>
          </w:tcPr>
          <w:p w14:paraId="1A918786" w14:textId="1BBC3BCA" w:rsidR="001A3CB0" w:rsidRPr="00AE15CB" w:rsidRDefault="001A3CB0" w:rsidP="001A3CB0">
            <w:pPr>
              <w:spacing w:line="252" w:lineRule="auto"/>
              <w:jc w:val="right"/>
              <w:rPr>
                <w:b/>
                <w:sz w:val="18"/>
                <w:szCs w:val="18"/>
              </w:rPr>
            </w:pPr>
            <w:r w:rsidRPr="00CA3E8D">
              <w:rPr>
                <w:b/>
                <w:bCs/>
                <w:sz w:val="18"/>
                <w:szCs w:val="18"/>
              </w:rPr>
              <w:t>15,959</w:t>
            </w:r>
          </w:p>
        </w:tc>
        <w:tc>
          <w:tcPr>
            <w:tcW w:w="1667" w:type="dxa"/>
            <w:shd w:val="clear" w:color="auto" w:fill="auto"/>
            <w:noWrap/>
            <w:tcMar>
              <w:top w:w="15" w:type="dxa"/>
              <w:left w:w="15" w:type="dxa"/>
              <w:bottom w:w="0" w:type="dxa"/>
              <w:right w:w="15" w:type="dxa"/>
            </w:tcMar>
            <w:vAlign w:val="bottom"/>
            <w:hideMark/>
          </w:tcPr>
          <w:p w14:paraId="5C08E5A9" w14:textId="1F0FC7CB" w:rsidR="001A3CB0" w:rsidRPr="00AE15CB" w:rsidRDefault="001A3CB0" w:rsidP="001A3CB0">
            <w:pPr>
              <w:spacing w:line="252" w:lineRule="auto"/>
              <w:jc w:val="right"/>
              <w:rPr>
                <w:b/>
                <w:sz w:val="18"/>
                <w:szCs w:val="18"/>
              </w:rPr>
            </w:pPr>
            <w:r w:rsidRPr="00F3718D">
              <w:rPr>
                <w:b/>
                <w:bCs/>
                <w:sz w:val="18"/>
                <w:szCs w:val="18"/>
              </w:rPr>
              <w:t>-</w:t>
            </w:r>
          </w:p>
        </w:tc>
      </w:tr>
      <w:tr w:rsidR="001A3CB0" w:rsidRPr="0032182E" w14:paraId="290D8D61" w14:textId="77777777" w:rsidTr="00B933B9">
        <w:trPr>
          <w:trHeight w:hRule="exact" w:val="227"/>
          <w:jc w:val="center"/>
        </w:trPr>
        <w:tc>
          <w:tcPr>
            <w:tcW w:w="4243" w:type="dxa"/>
            <w:shd w:val="clear" w:color="auto" w:fill="auto"/>
            <w:noWrap/>
            <w:tcMar>
              <w:top w:w="15" w:type="dxa"/>
              <w:left w:w="15" w:type="dxa"/>
              <w:bottom w:w="0" w:type="dxa"/>
              <w:right w:w="15" w:type="dxa"/>
            </w:tcMar>
            <w:vAlign w:val="bottom"/>
            <w:hideMark/>
          </w:tcPr>
          <w:p w14:paraId="556F0A46" w14:textId="77777777" w:rsidR="001A3CB0" w:rsidRPr="0032182E" w:rsidRDefault="001A3CB0" w:rsidP="001A3CB0">
            <w:pPr>
              <w:ind w:firstLine="113"/>
              <w:rPr>
                <w:bCs/>
                <w:sz w:val="18"/>
                <w:szCs w:val="18"/>
                <w:lang w:eastAsia="tr-TR"/>
              </w:rPr>
            </w:pPr>
            <w:r w:rsidRPr="0032182E">
              <w:rPr>
                <w:bCs/>
                <w:sz w:val="18"/>
                <w:szCs w:val="18"/>
                <w:lang w:eastAsia="tr-TR"/>
              </w:rPr>
              <w:t>Bankalar (Brüt)</w:t>
            </w:r>
          </w:p>
        </w:tc>
        <w:tc>
          <w:tcPr>
            <w:tcW w:w="1666" w:type="dxa"/>
            <w:shd w:val="clear" w:color="auto" w:fill="auto"/>
            <w:noWrap/>
            <w:tcMar>
              <w:top w:w="15" w:type="dxa"/>
              <w:left w:w="15" w:type="dxa"/>
              <w:bottom w:w="0" w:type="dxa"/>
              <w:right w:w="15" w:type="dxa"/>
            </w:tcMar>
            <w:vAlign w:val="bottom"/>
            <w:hideMark/>
          </w:tcPr>
          <w:p w14:paraId="1FE9FD78" w14:textId="64B026F8" w:rsidR="001A3CB0" w:rsidRPr="0032182E" w:rsidRDefault="001A3CB0" w:rsidP="001A3CB0">
            <w:pPr>
              <w:spacing w:line="252" w:lineRule="auto"/>
              <w:jc w:val="right"/>
              <w:rPr>
                <w:sz w:val="18"/>
                <w:szCs w:val="18"/>
              </w:rPr>
            </w:pPr>
            <w:r w:rsidRPr="00F3718D">
              <w:rPr>
                <w:sz w:val="18"/>
                <w:szCs w:val="18"/>
              </w:rPr>
              <w:t>-</w:t>
            </w:r>
          </w:p>
        </w:tc>
        <w:tc>
          <w:tcPr>
            <w:tcW w:w="1666" w:type="dxa"/>
            <w:shd w:val="clear" w:color="auto" w:fill="auto"/>
            <w:noWrap/>
            <w:tcMar>
              <w:top w:w="15" w:type="dxa"/>
              <w:left w:w="15" w:type="dxa"/>
              <w:bottom w:w="0" w:type="dxa"/>
              <w:right w:w="15" w:type="dxa"/>
            </w:tcMar>
            <w:vAlign w:val="bottom"/>
            <w:hideMark/>
          </w:tcPr>
          <w:p w14:paraId="6EAD967E" w14:textId="604B8B6A" w:rsidR="001A3CB0" w:rsidRPr="0032182E" w:rsidRDefault="001A3CB0" w:rsidP="001A3CB0">
            <w:pPr>
              <w:spacing w:line="252" w:lineRule="auto"/>
              <w:jc w:val="right"/>
              <w:rPr>
                <w:sz w:val="18"/>
                <w:szCs w:val="18"/>
              </w:rPr>
            </w:pPr>
            <w:r w:rsidRPr="00F3718D">
              <w:rPr>
                <w:sz w:val="18"/>
                <w:szCs w:val="18"/>
              </w:rPr>
              <w:t>-</w:t>
            </w:r>
          </w:p>
        </w:tc>
        <w:tc>
          <w:tcPr>
            <w:tcW w:w="1667" w:type="dxa"/>
            <w:shd w:val="clear" w:color="auto" w:fill="auto"/>
            <w:noWrap/>
            <w:tcMar>
              <w:top w:w="15" w:type="dxa"/>
              <w:left w:w="15" w:type="dxa"/>
              <w:bottom w:w="0" w:type="dxa"/>
              <w:right w:w="15" w:type="dxa"/>
            </w:tcMar>
            <w:vAlign w:val="bottom"/>
            <w:hideMark/>
          </w:tcPr>
          <w:p w14:paraId="14735EEE" w14:textId="4E7B75D7" w:rsidR="001A3CB0" w:rsidRPr="0032182E" w:rsidRDefault="001A3CB0" w:rsidP="001A3CB0">
            <w:pPr>
              <w:spacing w:line="252" w:lineRule="auto"/>
              <w:jc w:val="right"/>
              <w:rPr>
                <w:sz w:val="18"/>
                <w:szCs w:val="18"/>
              </w:rPr>
            </w:pPr>
            <w:r w:rsidRPr="00F3718D">
              <w:rPr>
                <w:sz w:val="18"/>
                <w:szCs w:val="18"/>
              </w:rPr>
              <w:t>-</w:t>
            </w:r>
          </w:p>
        </w:tc>
      </w:tr>
      <w:tr w:rsidR="001A3CB0" w:rsidRPr="0032182E" w14:paraId="0B3E0826" w14:textId="77777777" w:rsidTr="00B933B9">
        <w:trPr>
          <w:trHeight w:hRule="exact" w:val="227"/>
          <w:jc w:val="center"/>
        </w:trPr>
        <w:tc>
          <w:tcPr>
            <w:tcW w:w="4243" w:type="dxa"/>
            <w:shd w:val="clear" w:color="auto" w:fill="auto"/>
            <w:noWrap/>
            <w:tcMar>
              <w:top w:w="15" w:type="dxa"/>
              <w:left w:w="15" w:type="dxa"/>
              <w:bottom w:w="0" w:type="dxa"/>
              <w:right w:w="15" w:type="dxa"/>
            </w:tcMar>
            <w:vAlign w:val="bottom"/>
            <w:hideMark/>
          </w:tcPr>
          <w:p w14:paraId="07F58F91" w14:textId="77777777" w:rsidR="001A3CB0" w:rsidRPr="0032182E" w:rsidRDefault="001A3CB0" w:rsidP="001A3CB0">
            <w:pPr>
              <w:ind w:firstLine="113"/>
              <w:rPr>
                <w:bCs/>
                <w:sz w:val="18"/>
                <w:szCs w:val="18"/>
                <w:lang w:eastAsia="tr-TR"/>
              </w:rPr>
            </w:pPr>
            <w:r w:rsidRPr="0032182E">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72917288" w14:textId="3A85BE2A" w:rsidR="001A3CB0" w:rsidRPr="0032182E" w:rsidRDefault="001A3CB0" w:rsidP="001A3CB0">
            <w:pPr>
              <w:spacing w:line="252" w:lineRule="auto"/>
              <w:jc w:val="right"/>
              <w:rPr>
                <w:sz w:val="18"/>
                <w:szCs w:val="18"/>
              </w:rPr>
            </w:pPr>
            <w:r w:rsidRPr="00F3718D">
              <w:rPr>
                <w:b/>
                <w:bCs/>
                <w:sz w:val="18"/>
                <w:szCs w:val="18"/>
              </w:rPr>
              <w:t>-</w:t>
            </w:r>
          </w:p>
        </w:tc>
        <w:tc>
          <w:tcPr>
            <w:tcW w:w="1666" w:type="dxa"/>
            <w:shd w:val="clear" w:color="auto" w:fill="auto"/>
            <w:noWrap/>
            <w:tcMar>
              <w:top w:w="15" w:type="dxa"/>
              <w:left w:w="15" w:type="dxa"/>
              <w:bottom w:w="0" w:type="dxa"/>
              <w:right w:w="15" w:type="dxa"/>
            </w:tcMar>
            <w:vAlign w:val="bottom"/>
            <w:hideMark/>
          </w:tcPr>
          <w:p w14:paraId="50E3C8D6" w14:textId="39B17C6E" w:rsidR="001A3CB0" w:rsidRPr="0032182E" w:rsidRDefault="001A3CB0" w:rsidP="001A3CB0">
            <w:pPr>
              <w:spacing w:line="252" w:lineRule="auto"/>
              <w:jc w:val="right"/>
              <w:rPr>
                <w:sz w:val="18"/>
                <w:szCs w:val="18"/>
              </w:rPr>
            </w:pPr>
            <w:r w:rsidRPr="00F3718D">
              <w:rPr>
                <w:b/>
                <w:bCs/>
                <w:sz w:val="18"/>
                <w:szCs w:val="18"/>
              </w:rPr>
              <w:t>-</w:t>
            </w:r>
          </w:p>
        </w:tc>
        <w:tc>
          <w:tcPr>
            <w:tcW w:w="1667" w:type="dxa"/>
            <w:shd w:val="clear" w:color="auto" w:fill="auto"/>
            <w:noWrap/>
            <w:tcMar>
              <w:top w:w="15" w:type="dxa"/>
              <w:left w:w="15" w:type="dxa"/>
              <w:bottom w:w="0" w:type="dxa"/>
              <w:right w:w="15" w:type="dxa"/>
            </w:tcMar>
            <w:vAlign w:val="bottom"/>
            <w:hideMark/>
          </w:tcPr>
          <w:p w14:paraId="4D9C9647" w14:textId="258EE738" w:rsidR="001A3CB0" w:rsidRPr="0032182E" w:rsidRDefault="001A3CB0" w:rsidP="001A3CB0">
            <w:pPr>
              <w:spacing w:line="252" w:lineRule="auto"/>
              <w:jc w:val="right"/>
              <w:rPr>
                <w:sz w:val="18"/>
                <w:szCs w:val="18"/>
              </w:rPr>
            </w:pPr>
            <w:r w:rsidRPr="00F3718D">
              <w:rPr>
                <w:b/>
                <w:bCs/>
                <w:sz w:val="18"/>
                <w:szCs w:val="18"/>
              </w:rPr>
              <w:t>-</w:t>
            </w:r>
          </w:p>
        </w:tc>
      </w:tr>
      <w:tr w:rsidR="001A3CB0" w:rsidRPr="00AE15CB" w14:paraId="2F5A875C" w14:textId="77777777" w:rsidTr="00B933B9">
        <w:trPr>
          <w:trHeight w:hRule="exact" w:val="227"/>
          <w:jc w:val="center"/>
        </w:trPr>
        <w:tc>
          <w:tcPr>
            <w:tcW w:w="4243" w:type="dxa"/>
            <w:shd w:val="clear" w:color="auto" w:fill="auto"/>
            <w:noWrap/>
            <w:tcMar>
              <w:top w:w="15" w:type="dxa"/>
              <w:left w:w="15" w:type="dxa"/>
              <w:bottom w:w="0" w:type="dxa"/>
              <w:right w:w="15" w:type="dxa"/>
            </w:tcMar>
            <w:vAlign w:val="bottom"/>
            <w:hideMark/>
          </w:tcPr>
          <w:p w14:paraId="65CB51ED" w14:textId="77777777" w:rsidR="001A3CB0" w:rsidRPr="00AE15CB" w:rsidRDefault="001A3CB0" w:rsidP="001A3CB0">
            <w:pPr>
              <w:rPr>
                <w:b/>
                <w:bCs/>
                <w:sz w:val="18"/>
                <w:szCs w:val="18"/>
                <w:lang w:eastAsia="tr-TR"/>
              </w:rPr>
            </w:pPr>
            <w:r w:rsidRPr="00AE15CB">
              <w:rPr>
                <w:b/>
                <w:bCs/>
                <w:sz w:val="18"/>
                <w:szCs w:val="18"/>
                <w:lang w:eastAsia="tr-TR"/>
              </w:rPr>
              <w:t>Bankalar (Net)</w:t>
            </w:r>
          </w:p>
        </w:tc>
        <w:tc>
          <w:tcPr>
            <w:tcW w:w="1666" w:type="dxa"/>
            <w:shd w:val="clear" w:color="auto" w:fill="auto"/>
            <w:noWrap/>
            <w:tcMar>
              <w:top w:w="15" w:type="dxa"/>
              <w:left w:w="15" w:type="dxa"/>
              <w:bottom w:w="0" w:type="dxa"/>
              <w:right w:w="15" w:type="dxa"/>
            </w:tcMar>
            <w:vAlign w:val="bottom"/>
            <w:hideMark/>
          </w:tcPr>
          <w:p w14:paraId="4412CCCF" w14:textId="6D9B9A51" w:rsidR="001A3CB0" w:rsidRPr="00AE15CB" w:rsidRDefault="001A3CB0" w:rsidP="001A3CB0">
            <w:pPr>
              <w:spacing w:line="252" w:lineRule="auto"/>
              <w:jc w:val="right"/>
              <w:rPr>
                <w:b/>
                <w:sz w:val="18"/>
                <w:szCs w:val="18"/>
              </w:rPr>
            </w:pPr>
            <w:r w:rsidRPr="00F3718D">
              <w:rPr>
                <w:sz w:val="18"/>
                <w:szCs w:val="18"/>
              </w:rPr>
              <w:t>-</w:t>
            </w:r>
          </w:p>
        </w:tc>
        <w:tc>
          <w:tcPr>
            <w:tcW w:w="1666" w:type="dxa"/>
            <w:shd w:val="clear" w:color="auto" w:fill="auto"/>
            <w:noWrap/>
            <w:tcMar>
              <w:top w:w="15" w:type="dxa"/>
              <w:left w:w="15" w:type="dxa"/>
              <w:bottom w:w="0" w:type="dxa"/>
              <w:right w:w="15" w:type="dxa"/>
            </w:tcMar>
            <w:vAlign w:val="bottom"/>
            <w:hideMark/>
          </w:tcPr>
          <w:p w14:paraId="204807A1" w14:textId="00E13B12" w:rsidR="001A3CB0" w:rsidRPr="00AE15CB" w:rsidRDefault="001A3CB0" w:rsidP="001A3CB0">
            <w:pPr>
              <w:spacing w:line="252" w:lineRule="auto"/>
              <w:jc w:val="right"/>
              <w:rPr>
                <w:b/>
                <w:sz w:val="18"/>
                <w:szCs w:val="18"/>
              </w:rPr>
            </w:pPr>
            <w:r w:rsidRPr="00F3718D">
              <w:rPr>
                <w:sz w:val="18"/>
                <w:szCs w:val="18"/>
              </w:rPr>
              <w:t>-</w:t>
            </w:r>
          </w:p>
        </w:tc>
        <w:tc>
          <w:tcPr>
            <w:tcW w:w="1667" w:type="dxa"/>
            <w:shd w:val="clear" w:color="auto" w:fill="auto"/>
            <w:noWrap/>
            <w:tcMar>
              <w:top w:w="15" w:type="dxa"/>
              <w:left w:w="15" w:type="dxa"/>
              <w:bottom w:w="0" w:type="dxa"/>
              <w:right w:w="15" w:type="dxa"/>
            </w:tcMar>
            <w:vAlign w:val="bottom"/>
            <w:hideMark/>
          </w:tcPr>
          <w:p w14:paraId="06596A95" w14:textId="38A85B2F" w:rsidR="001A3CB0" w:rsidRPr="00AE15CB" w:rsidRDefault="001A3CB0" w:rsidP="001A3CB0">
            <w:pPr>
              <w:spacing w:line="252" w:lineRule="auto"/>
              <w:jc w:val="right"/>
              <w:rPr>
                <w:b/>
                <w:sz w:val="18"/>
                <w:szCs w:val="18"/>
              </w:rPr>
            </w:pPr>
            <w:r w:rsidRPr="00F3718D">
              <w:rPr>
                <w:sz w:val="18"/>
                <w:szCs w:val="18"/>
              </w:rPr>
              <w:t>-</w:t>
            </w:r>
          </w:p>
        </w:tc>
      </w:tr>
      <w:tr w:rsidR="001A3CB0" w:rsidRPr="0032182E" w14:paraId="1799564F" w14:textId="77777777" w:rsidTr="00B933B9">
        <w:trPr>
          <w:trHeight w:hRule="exact" w:val="227"/>
          <w:jc w:val="center"/>
        </w:trPr>
        <w:tc>
          <w:tcPr>
            <w:tcW w:w="4243" w:type="dxa"/>
            <w:shd w:val="clear" w:color="auto" w:fill="auto"/>
            <w:tcMar>
              <w:top w:w="15" w:type="dxa"/>
              <w:left w:w="15" w:type="dxa"/>
              <w:bottom w:w="0" w:type="dxa"/>
              <w:right w:w="15" w:type="dxa"/>
            </w:tcMar>
            <w:vAlign w:val="bottom"/>
            <w:hideMark/>
          </w:tcPr>
          <w:p w14:paraId="3F0794DC" w14:textId="77777777" w:rsidR="001A3CB0" w:rsidRPr="0032182E" w:rsidRDefault="001A3CB0" w:rsidP="001A3CB0">
            <w:pPr>
              <w:ind w:firstLine="113"/>
              <w:rPr>
                <w:bCs/>
                <w:sz w:val="18"/>
                <w:szCs w:val="18"/>
                <w:lang w:eastAsia="tr-TR"/>
              </w:rPr>
            </w:pPr>
            <w:r w:rsidRPr="0032182E">
              <w:rPr>
                <w:bCs/>
                <w:sz w:val="18"/>
                <w:szCs w:val="18"/>
                <w:lang w:eastAsia="tr-TR"/>
              </w:rPr>
              <w:t>Diğer Krediler (Brüt)</w:t>
            </w:r>
          </w:p>
        </w:tc>
        <w:tc>
          <w:tcPr>
            <w:tcW w:w="1666" w:type="dxa"/>
            <w:shd w:val="clear" w:color="auto" w:fill="auto"/>
            <w:noWrap/>
            <w:tcMar>
              <w:top w:w="15" w:type="dxa"/>
              <w:left w:w="15" w:type="dxa"/>
              <w:bottom w:w="0" w:type="dxa"/>
              <w:right w:w="15" w:type="dxa"/>
            </w:tcMar>
            <w:vAlign w:val="bottom"/>
            <w:hideMark/>
          </w:tcPr>
          <w:p w14:paraId="20E69DDB" w14:textId="12DC5B75" w:rsidR="001A3CB0" w:rsidRPr="0032182E" w:rsidRDefault="001A3CB0" w:rsidP="001A3CB0">
            <w:pPr>
              <w:spacing w:line="252" w:lineRule="auto"/>
              <w:jc w:val="right"/>
              <w:rPr>
                <w:sz w:val="18"/>
                <w:szCs w:val="18"/>
              </w:rPr>
            </w:pPr>
            <w:r w:rsidRPr="00F3718D">
              <w:rPr>
                <w:sz w:val="18"/>
                <w:szCs w:val="18"/>
              </w:rPr>
              <w:t>-</w:t>
            </w:r>
          </w:p>
        </w:tc>
        <w:tc>
          <w:tcPr>
            <w:tcW w:w="1666" w:type="dxa"/>
            <w:shd w:val="clear" w:color="auto" w:fill="auto"/>
            <w:noWrap/>
            <w:tcMar>
              <w:top w:w="15" w:type="dxa"/>
              <w:left w:w="15" w:type="dxa"/>
              <w:bottom w:w="0" w:type="dxa"/>
              <w:right w:w="15" w:type="dxa"/>
            </w:tcMar>
            <w:vAlign w:val="bottom"/>
            <w:hideMark/>
          </w:tcPr>
          <w:p w14:paraId="4A429D8B" w14:textId="561F4579" w:rsidR="001A3CB0" w:rsidRPr="0032182E" w:rsidRDefault="001A3CB0" w:rsidP="001A3CB0">
            <w:pPr>
              <w:spacing w:line="252" w:lineRule="auto"/>
              <w:jc w:val="right"/>
              <w:rPr>
                <w:sz w:val="18"/>
                <w:szCs w:val="18"/>
              </w:rPr>
            </w:pPr>
            <w:r w:rsidRPr="00F3718D">
              <w:rPr>
                <w:sz w:val="18"/>
                <w:szCs w:val="18"/>
              </w:rPr>
              <w:t>-</w:t>
            </w:r>
          </w:p>
        </w:tc>
        <w:tc>
          <w:tcPr>
            <w:tcW w:w="1667" w:type="dxa"/>
            <w:shd w:val="clear" w:color="auto" w:fill="auto"/>
            <w:noWrap/>
            <w:tcMar>
              <w:top w:w="15" w:type="dxa"/>
              <w:left w:w="15" w:type="dxa"/>
              <w:bottom w:w="0" w:type="dxa"/>
              <w:right w:w="15" w:type="dxa"/>
            </w:tcMar>
            <w:vAlign w:val="bottom"/>
            <w:hideMark/>
          </w:tcPr>
          <w:p w14:paraId="78A2C62B" w14:textId="41405C59" w:rsidR="001A3CB0" w:rsidRPr="0032182E" w:rsidRDefault="001A3CB0" w:rsidP="001A3CB0">
            <w:pPr>
              <w:spacing w:line="252" w:lineRule="auto"/>
              <w:jc w:val="right"/>
              <w:rPr>
                <w:sz w:val="18"/>
                <w:szCs w:val="18"/>
              </w:rPr>
            </w:pPr>
            <w:r w:rsidRPr="00F3718D">
              <w:rPr>
                <w:sz w:val="18"/>
                <w:szCs w:val="18"/>
              </w:rPr>
              <w:t>-</w:t>
            </w:r>
          </w:p>
        </w:tc>
      </w:tr>
      <w:tr w:rsidR="001A3CB0" w:rsidRPr="0032182E" w14:paraId="7EF44D78" w14:textId="77777777" w:rsidTr="00B933B9">
        <w:trPr>
          <w:trHeight w:hRule="exact" w:val="227"/>
          <w:jc w:val="center"/>
        </w:trPr>
        <w:tc>
          <w:tcPr>
            <w:tcW w:w="4243" w:type="dxa"/>
            <w:shd w:val="clear" w:color="auto" w:fill="auto"/>
            <w:tcMar>
              <w:top w:w="15" w:type="dxa"/>
              <w:left w:w="15" w:type="dxa"/>
              <w:bottom w:w="0" w:type="dxa"/>
              <w:right w:w="15" w:type="dxa"/>
            </w:tcMar>
            <w:vAlign w:val="bottom"/>
            <w:hideMark/>
          </w:tcPr>
          <w:p w14:paraId="7090E3BF" w14:textId="77777777" w:rsidR="001A3CB0" w:rsidRPr="0032182E" w:rsidRDefault="001A3CB0" w:rsidP="001A3CB0">
            <w:pPr>
              <w:ind w:firstLine="113"/>
              <w:rPr>
                <w:bCs/>
                <w:sz w:val="18"/>
                <w:szCs w:val="18"/>
                <w:lang w:eastAsia="tr-TR"/>
              </w:rPr>
            </w:pPr>
            <w:r w:rsidRPr="0032182E">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017E086F" w14:textId="379BB325" w:rsidR="001A3CB0" w:rsidRPr="0032182E" w:rsidRDefault="001A3CB0" w:rsidP="001A3CB0">
            <w:pPr>
              <w:spacing w:line="252" w:lineRule="auto"/>
              <w:jc w:val="right"/>
              <w:rPr>
                <w:sz w:val="18"/>
                <w:szCs w:val="18"/>
              </w:rPr>
            </w:pPr>
            <w:r w:rsidRPr="00F3718D">
              <w:rPr>
                <w:sz w:val="18"/>
                <w:szCs w:val="18"/>
              </w:rPr>
              <w:t>-</w:t>
            </w:r>
          </w:p>
        </w:tc>
        <w:tc>
          <w:tcPr>
            <w:tcW w:w="1666" w:type="dxa"/>
            <w:shd w:val="clear" w:color="auto" w:fill="auto"/>
            <w:noWrap/>
            <w:tcMar>
              <w:top w:w="15" w:type="dxa"/>
              <w:left w:w="15" w:type="dxa"/>
              <w:bottom w:w="0" w:type="dxa"/>
              <w:right w:w="15" w:type="dxa"/>
            </w:tcMar>
            <w:vAlign w:val="bottom"/>
            <w:hideMark/>
          </w:tcPr>
          <w:p w14:paraId="5B16291E" w14:textId="522E3A3A" w:rsidR="001A3CB0" w:rsidRPr="0032182E" w:rsidRDefault="001A3CB0" w:rsidP="001A3CB0">
            <w:pPr>
              <w:spacing w:line="252" w:lineRule="auto"/>
              <w:jc w:val="right"/>
              <w:rPr>
                <w:sz w:val="18"/>
                <w:szCs w:val="18"/>
              </w:rPr>
            </w:pPr>
            <w:r w:rsidRPr="00F3718D">
              <w:rPr>
                <w:sz w:val="18"/>
                <w:szCs w:val="18"/>
              </w:rPr>
              <w:t>-</w:t>
            </w:r>
          </w:p>
        </w:tc>
        <w:tc>
          <w:tcPr>
            <w:tcW w:w="1667" w:type="dxa"/>
            <w:shd w:val="clear" w:color="auto" w:fill="auto"/>
            <w:noWrap/>
            <w:tcMar>
              <w:top w:w="15" w:type="dxa"/>
              <w:left w:w="15" w:type="dxa"/>
              <w:bottom w:w="0" w:type="dxa"/>
              <w:right w:w="15" w:type="dxa"/>
            </w:tcMar>
            <w:vAlign w:val="bottom"/>
            <w:hideMark/>
          </w:tcPr>
          <w:p w14:paraId="7C3456D6" w14:textId="14D84313" w:rsidR="001A3CB0" w:rsidRPr="0032182E" w:rsidRDefault="001A3CB0" w:rsidP="001A3CB0">
            <w:pPr>
              <w:spacing w:line="252" w:lineRule="auto"/>
              <w:jc w:val="right"/>
              <w:rPr>
                <w:sz w:val="18"/>
                <w:szCs w:val="18"/>
              </w:rPr>
            </w:pPr>
            <w:r w:rsidRPr="00F3718D">
              <w:rPr>
                <w:sz w:val="18"/>
                <w:szCs w:val="18"/>
              </w:rPr>
              <w:t>-</w:t>
            </w:r>
          </w:p>
        </w:tc>
      </w:tr>
      <w:tr w:rsidR="001A3CB0" w:rsidRPr="00AE15CB" w14:paraId="426178F6" w14:textId="77777777" w:rsidTr="00B933B9">
        <w:trPr>
          <w:trHeight w:hRule="exact" w:val="227"/>
          <w:jc w:val="center"/>
        </w:trPr>
        <w:tc>
          <w:tcPr>
            <w:tcW w:w="4243" w:type="dxa"/>
            <w:shd w:val="clear" w:color="auto" w:fill="auto"/>
            <w:tcMar>
              <w:top w:w="15" w:type="dxa"/>
              <w:left w:w="15" w:type="dxa"/>
              <w:bottom w:w="0" w:type="dxa"/>
              <w:right w:w="15" w:type="dxa"/>
            </w:tcMar>
            <w:vAlign w:val="bottom"/>
            <w:hideMark/>
          </w:tcPr>
          <w:p w14:paraId="7D4CED00" w14:textId="77777777" w:rsidR="001A3CB0" w:rsidRPr="00AE15CB" w:rsidRDefault="001A3CB0" w:rsidP="001A3CB0">
            <w:pPr>
              <w:rPr>
                <w:b/>
                <w:bCs/>
                <w:sz w:val="18"/>
                <w:szCs w:val="18"/>
                <w:lang w:eastAsia="tr-TR"/>
              </w:rPr>
            </w:pPr>
            <w:r w:rsidRPr="00AE15CB">
              <w:rPr>
                <w:b/>
                <w:bCs/>
                <w:sz w:val="18"/>
                <w:szCs w:val="18"/>
                <w:lang w:eastAsia="tr-TR"/>
              </w:rPr>
              <w:t>Diğer Krediler (Net)</w:t>
            </w:r>
          </w:p>
        </w:tc>
        <w:tc>
          <w:tcPr>
            <w:tcW w:w="1666" w:type="dxa"/>
            <w:shd w:val="clear" w:color="auto" w:fill="auto"/>
            <w:noWrap/>
            <w:tcMar>
              <w:top w:w="15" w:type="dxa"/>
              <w:left w:w="15" w:type="dxa"/>
              <w:bottom w:w="0" w:type="dxa"/>
              <w:right w:w="15" w:type="dxa"/>
            </w:tcMar>
            <w:vAlign w:val="bottom"/>
            <w:hideMark/>
          </w:tcPr>
          <w:p w14:paraId="0B2D154F" w14:textId="43178E8C" w:rsidR="001A3CB0" w:rsidRPr="00AE15CB" w:rsidRDefault="001A3CB0" w:rsidP="001A3CB0">
            <w:pPr>
              <w:spacing w:line="252" w:lineRule="auto"/>
              <w:jc w:val="right"/>
              <w:rPr>
                <w:b/>
                <w:sz w:val="18"/>
                <w:szCs w:val="18"/>
              </w:rPr>
            </w:pPr>
            <w:r w:rsidRPr="00F3718D">
              <w:rPr>
                <w:b/>
                <w:bCs/>
                <w:sz w:val="18"/>
                <w:szCs w:val="18"/>
              </w:rPr>
              <w:t>-</w:t>
            </w:r>
          </w:p>
        </w:tc>
        <w:tc>
          <w:tcPr>
            <w:tcW w:w="1666" w:type="dxa"/>
            <w:shd w:val="clear" w:color="auto" w:fill="auto"/>
            <w:noWrap/>
            <w:tcMar>
              <w:top w:w="15" w:type="dxa"/>
              <w:left w:w="15" w:type="dxa"/>
              <w:bottom w:w="0" w:type="dxa"/>
              <w:right w:w="15" w:type="dxa"/>
            </w:tcMar>
            <w:vAlign w:val="bottom"/>
            <w:hideMark/>
          </w:tcPr>
          <w:p w14:paraId="5B97385C" w14:textId="005D99C5" w:rsidR="001A3CB0" w:rsidRPr="00AE15CB" w:rsidRDefault="001A3CB0" w:rsidP="001A3CB0">
            <w:pPr>
              <w:spacing w:line="252" w:lineRule="auto"/>
              <w:jc w:val="right"/>
              <w:rPr>
                <w:b/>
                <w:sz w:val="18"/>
                <w:szCs w:val="18"/>
              </w:rPr>
            </w:pPr>
            <w:r w:rsidRPr="00F3718D">
              <w:rPr>
                <w:b/>
                <w:bCs/>
                <w:sz w:val="18"/>
                <w:szCs w:val="18"/>
              </w:rPr>
              <w:t>-</w:t>
            </w:r>
          </w:p>
        </w:tc>
        <w:tc>
          <w:tcPr>
            <w:tcW w:w="1667" w:type="dxa"/>
            <w:shd w:val="clear" w:color="auto" w:fill="auto"/>
            <w:noWrap/>
            <w:tcMar>
              <w:top w:w="15" w:type="dxa"/>
              <w:left w:w="15" w:type="dxa"/>
              <w:bottom w:w="0" w:type="dxa"/>
              <w:right w:w="15" w:type="dxa"/>
            </w:tcMar>
            <w:vAlign w:val="bottom"/>
            <w:hideMark/>
          </w:tcPr>
          <w:p w14:paraId="535A1842" w14:textId="49BD3D1E" w:rsidR="001A3CB0" w:rsidRPr="00AE15CB" w:rsidRDefault="001A3CB0" w:rsidP="001A3CB0">
            <w:pPr>
              <w:spacing w:line="252" w:lineRule="auto"/>
              <w:jc w:val="right"/>
              <w:rPr>
                <w:b/>
                <w:sz w:val="18"/>
                <w:szCs w:val="18"/>
              </w:rPr>
            </w:pPr>
            <w:r w:rsidRPr="00F3718D">
              <w:rPr>
                <w:b/>
                <w:bCs/>
                <w:sz w:val="18"/>
                <w:szCs w:val="18"/>
              </w:rPr>
              <w:t>-</w:t>
            </w:r>
          </w:p>
        </w:tc>
      </w:tr>
      <w:bookmarkEnd w:id="18"/>
    </w:tbl>
    <w:p w14:paraId="555893FF" w14:textId="77777777" w:rsidR="00F3718D" w:rsidRPr="00CE3478" w:rsidRDefault="00F3718D" w:rsidP="00311B79">
      <w:pPr>
        <w:pStyle w:val="BodyTextIndent"/>
        <w:ind w:left="0" w:firstLine="0"/>
        <w:rPr>
          <w:rFonts w:eastAsia="Arial Unicode MS"/>
          <w:b/>
          <w:color w:val="000000"/>
          <w:spacing w:val="-6"/>
          <w:sz w:val="14"/>
          <w:szCs w:val="14"/>
          <w:lang w:eastAsia="en-US"/>
        </w:rPr>
      </w:pPr>
    </w:p>
    <w:p w14:paraId="282395C1" w14:textId="5F8390D8" w:rsidR="00E30CF9" w:rsidRPr="00CB56EC" w:rsidRDefault="00E30CF9" w:rsidP="00311B79">
      <w:pPr>
        <w:pStyle w:val="BodyTextIndent"/>
        <w:ind w:left="0" w:firstLine="0"/>
        <w:rPr>
          <w:rFonts w:eastAsia="Arial Unicode MS"/>
          <w:b/>
          <w:color w:val="000000"/>
          <w:spacing w:val="-6"/>
          <w:lang w:eastAsia="en-US"/>
        </w:rPr>
      </w:pPr>
      <w:r w:rsidRPr="00CB56EC">
        <w:rPr>
          <w:rFonts w:eastAsia="Arial Unicode MS"/>
          <w:b/>
          <w:color w:val="000000"/>
          <w:spacing w:val="-6"/>
          <w:lang w:eastAsia="en-US"/>
        </w:rPr>
        <w:t xml:space="preserve">Donuk alacaklar için hesaplanan kâr payı tahakkukları, reeskontları ve değerleme farkları ile </w:t>
      </w:r>
      <w:r w:rsidR="00257B28" w:rsidRPr="00CB56EC">
        <w:rPr>
          <w:rFonts w:eastAsia="Arial Unicode MS"/>
          <w:b/>
          <w:color w:val="000000"/>
          <w:spacing w:val="-6"/>
          <w:lang w:eastAsia="en-US"/>
        </w:rPr>
        <w:t xml:space="preserve">bunların karşılıklarına ilişkin </w:t>
      </w:r>
      <w:r w:rsidRPr="00CB56EC">
        <w:rPr>
          <w:rFonts w:eastAsia="Arial Unicode MS"/>
          <w:b/>
          <w:color w:val="000000"/>
          <w:spacing w:val="-6"/>
          <w:lang w:eastAsia="en-US"/>
        </w:rPr>
        <w:t xml:space="preserve">bilgiler </w:t>
      </w:r>
    </w:p>
    <w:p w14:paraId="7834D770" w14:textId="77777777" w:rsidR="00747E97" w:rsidRPr="00CE3478" w:rsidRDefault="00747E97" w:rsidP="00311B79">
      <w:pPr>
        <w:pStyle w:val="BodyTextIndent"/>
        <w:ind w:left="0" w:firstLine="0"/>
        <w:rPr>
          <w:rFonts w:eastAsia="Arial Unicode MS"/>
          <w:b/>
          <w:color w:val="000000"/>
          <w:spacing w:val="-6"/>
          <w:sz w:val="12"/>
          <w:szCs w:val="12"/>
          <w:lang w:eastAsia="en-US"/>
        </w:rPr>
      </w:pPr>
    </w:p>
    <w:tbl>
      <w:tblPr>
        <w:tblW w:w="9242" w:type="dxa"/>
        <w:jc w:val="center"/>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4243"/>
        <w:gridCol w:w="1666"/>
        <w:gridCol w:w="1666"/>
        <w:gridCol w:w="1667"/>
      </w:tblGrid>
      <w:tr w:rsidR="00455EC7" w:rsidRPr="00CB56EC" w14:paraId="473D609F" w14:textId="77777777" w:rsidTr="00B933B9">
        <w:trPr>
          <w:trHeight w:hRule="exact" w:val="284"/>
          <w:jc w:val="center"/>
        </w:trPr>
        <w:tc>
          <w:tcPr>
            <w:tcW w:w="4243" w:type="dxa"/>
            <w:shd w:val="clear" w:color="auto" w:fill="auto"/>
            <w:noWrap/>
            <w:tcMar>
              <w:top w:w="15" w:type="dxa"/>
              <w:left w:w="15" w:type="dxa"/>
              <w:bottom w:w="0" w:type="dxa"/>
              <w:right w:w="15" w:type="dxa"/>
            </w:tcMar>
            <w:vAlign w:val="bottom"/>
            <w:hideMark/>
          </w:tcPr>
          <w:p w14:paraId="7CB97FCA" w14:textId="77777777" w:rsidR="00455EC7" w:rsidRPr="00CB56EC" w:rsidRDefault="00455EC7" w:rsidP="00455EC7">
            <w:pPr>
              <w:spacing w:after="160" w:line="252" w:lineRule="auto"/>
              <w:rPr>
                <w:sz w:val="18"/>
                <w:szCs w:val="18"/>
              </w:rPr>
            </w:pPr>
            <w:r w:rsidRPr="00CB56EC">
              <w:rPr>
                <w:sz w:val="18"/>
                <w:szCs w:val="18"/>
              </w:rPr>
              <w:t> </w:t>
            </w:r>
          </w:p>
        </w:tc>
        <w:tc>
          <w:tcPr>
            <w:tcW w:w="1666" w:type="dxa"/>
            <w:shd w:val="clear" w:color="auto" w:fill="auto"/>
            <w:noWrap/>
            <w:tcMar>
              <w:top w:w="15" w:type="dxa"/>
              <w:left w:w="15" w:type="dxa"/>
              <w:bottom w:w="0" w:type="dxa"/>
              <w:right w:w="15" w:type="dxa"/>
            </w:tcMar>
            <w:hideMark/>
          </w:tcPr>
          <w:p w14:paraId="7368510E" w14:textId="77777777" w:rsidR="00455EC7" w:rsidRPr="00CB56EC" w:rsidRDefault="00455EC7" w:rsidP="00455EC7">
            <w:pPr>
              <w:spacing w:line="240" w:lineRule="atLeast"/>
              <w:jc w:val="center"/>
              <w:rPr>
                <w:b/>
                <w:sz w:val="18"/>
                <w:szCs w:val="18"/>
              </w:rPr>
            </w:pPr>
            <w:r w:rsidRPr="00CB56EC">
              <w:rPr>
                <w:b/>
                <w:sz w:val="18"/>
                <w:szCs w:val="18"/>
              </w:rPr>
              <w:t>III. Grup:</w:t>
            </w:r>
          </w:p>
        </w:tc>
        <w:tc>
          <w:tcPr>
            <w:tcW w:w="1666" w:type="dxa"/>
            <w:shd w:val="clear" w:color="auto" w:fill="auto"/>
            <w:noWrap/>
            <w:tcMar>
              <w:top w:w="15" w:type="dxa"/>
              <w:left w:w="15" w:type="dxa"/>
              <w:bottom w:w="0" w:type="dxa"/>
              <w:right w:w="15" w:type="dxa"/>
            </w:tcMar>
            <w:vAlign w:val="center"/>
            <w:hideMark/>
          </w:tcPr>
          <w:p w14:paraId="03FA7CDA" w14:textId="77777777" w:rsidR="00455EC7" w:rsidRPr="00CB56EC" w:rsidRDefault="00455EC7" w:rsidP="00455EC7">
            <w:pPr>
              <w:spacing w:line="240" w:lineRule="atLeast"/>
              <w:jc w:val="center"/>
              <w:rPr>
                <w:b/>
                <w:sz w:val="18"/>
                <w:szCs w:val="18"/>
              </w:rPr>
            </w:pPr>
            <w:r w:rsidRPr="00CB56EC">
              <w:rPr>
                <w:b/>
                <w:sz w:val="18"/>
                <w:szCs w:val="18"/>
              </w:rPr>
              <w:t>IV. Grup:</w:t>
            </w:r>
          </w:p>
        </w:tc>
        <w:tc>
          <w:tcPr>
            <w:tcW w:w="1667" w:type="dxa"/>
            <w:shd w:val="clear" w:color="auto" w:fill="auto"/>
            <w:noWrap/>
            <w:tcMar>
              <w:top w:w="15" w:type="dxa"/>
              <w:left w:w="15" w:type="dxa"/>
              <w:bottom w:w="0" w:type="dxa"/>
              <w:right w:w="15" w:type="dxa"/>
            </w:tcMar>
            <w:vAlign w:val="center"/>
            <w:hideMark/>
          </w:tcPr>
          <w:p w14:paraId="3B9466ED" w14:textId="77777777" w:rsidR="00455EC7" w:rsidRPr="00CB56EC" w:rsidRDefault="00455EC7" w:rsidP="00455EC7">
            <w:pPr>
              <w:spacing w:line="240" w:lineRule="atLeast"/>
              <w:jc w:val="center"/>
              <w:rPr>
                <w:b/>
                <w:sz w:val="18"/>
                <w:szCs w:val="18"/>
              </w:rPr>
            </w:pPr>
            <w:r w:rsidRPr="00CB56EC">
              <w:rPr>
                <w:b/>
                <w:sz w:val="18"/>
                <w:szCs w:val="18"/>
              </w:rPr>
              <w:t>V. Grup</w:t>
            </w:r>
          </w:p>
        </w:tc>
      </w:tr>
      <w:tr w:rsidR="00455EC7" w:rsidRPr="00CB56EC" w14:paraId="054BAB53" w14:textId="77777777" w:rsidTr="00B933B9">
        <w:trPr>
          <w:trHeight w:hRule="exact" w:val="510"/>
          <w:jc w:val="center"/>
        </w:trPr>
        <w:tc>
          <w:tcPr>
            <w:tcW w:w="4243" w:type="dxa"/>
            <w:shd w:val="clear" w:color="auto" w:fill="auto"/>
            <w:vAlign w:val="center"/>
            <w:hideMark/>
          </w:tcPr>
          <w:p w14:paraId="18B09B64" w14:textId="77777777" w:rsidR="00455EC7" w:rsidRPr="00CB56EC" w:rsidRDefault="00455EC7" w:rsidP="00455EC7">
            <w:pPr>
              <w:rPr>
                <w:sz w:val="18"/>
                <w:szCs w:val="18"/>
              </w:rPr>
            </w:pPr>
          </w:p>
        </w:tc>
        <w:tc>
          <w:tcPr>
            <w:tcW w:w="1666" w:type="dxa"/>
            <w:shd w:val="clear" w:color="auto" w:fill="auto"/>
            <w:tcMar>
              <w:top w:w="15" w:type="dxa"/>
              <w:left w:w="15" w:type="dxa"/>
              <w:bottom w:w="0" w:type="dxa"/>
              <w:right w:w="15" w:type="dxa"/>
            </w:tcMar>
            <w:hideMark/>
          </w:tcPr>
          <w:p w14:paraId="4A4606D2" w14:textId="77777777" w:rsidR="00455EC7" w:rsidRPr="00CB56EC" w:rsidRDefault="00455EC7" w:rsidP="00455EC7">
            <w:pPr>
              <w:spacing w:line="240" w:lineRule="atLeast"/>
              <w:jc w:val="center"/>
              <w:rPr>
                <w:b/>
                <w:sz w:val="18"/>
                <w:szCs w:val="18"/>
              </w:rPr>
            </w:pPr>
            <w:r w:rsidRPr="00CB56EC">
              <w:rPr>
                <w:b/>
                <w:sz w:val="18"/>
                <w:szCs w:val="18"/>
              </w:rPr>
              <w:t>Tahsil İmkânı Sınırlı Krediler</w:t>
            </w:r>
          </w:p>
        </w:tc>
        <w:tc>
          <w:tcPr>
            <w:tcW w:w="1666" w:type="dxa"/>
            <w:shd w:val="clear" w:color="auto" w:fill="auto"/>
            <w:tcMar>
              <w:top w:w="15" w:type="dxa"/>
              <w:left w:w="15" w:type="dxa"/>
              <w:bottom w:w="0" w:type="dxa"/>
              <w:right w:w="15" w:type="dxa"/>
            </w:tcMar>
            <w:hideMark/>
          </w:tcPr>
          <w:p w14:paraId="7B8088AB" w14:textId="77777777" w:rsidR="00455EC7" w:rsidRPr="00CB56EC" w:rsidRDefault="00455EC7" w:rsidP="00455EC7">
            <w:pPr>
              <w:spacing w:line="240" w:lineRule="atLeast"/>
              <w:jc w:val="center"/>
              <w:rPr>
                <w:b/>
                <w:sz w:val="18"/>
                <w:szCs w:val="18"/>
              </w:rPr>
            </w:pPr>
            <w:r w:rsidRPr="00CB56EC">
              <w:rPr>
                <w:b/>
                <w:sz w:val="18"/>
                <w:szCs w:val="18"/>
              </w:rPr>
              <w:t>Tahsili Şüpheli Krediler</w:t>
            </w:r>
          </w:p>
        </w:tc>
        <w:tc>
          <w:tcPr>
            <w:tcW w:w="1667" w:type="dxa"/>
            <w:shd w:val="clear" w:color="auto" w:fill="auto"/>
            <w:tcMar>
              <w:top w:w="15" w:type="dxa"/>
              <w:left w:w="15" w:type="dxa"/>
              <w:bottom w:w="0" w:type="dxa"/>
              <w:right w:w="15" w:type="dxa"/>
            </w:tcMar>
            <w:hideMark/>
          </w:tcPr>
          <w:p w14:paraId="0D07F4EC" w14:textId="77777777" w:rsidR="00455EC7" w:rsidRPr="00CB56EC" w:rsidRDefault="00455EC7" w:rsidP="00455EC7">
            <w:pPr>
              <w:spacing w:line="240" w:lineRule="atLeast"/>
              <w:jc w:val="center"/>
              <w:rPr>
                <w:b/>
                <w:sz w:val="18"/>
                <w:szCs w:val="18"/>
              </w:rPr>
            </w:pPr>
            <w:r w:rsidRPr="00CB56EC">
              <w:rPr>
                <w:b/>
                <w:sz w:val="18"/>
                <w:szCs w:val="18"/>
              </w:rPr>
              <w:t xml:space="preserve">Zarar Niteliğindeki Krediler </w:t>
            </w:r>
          </w:p>
        </w:tc>
      </w:tr>
      <w:tr w:rsidR="00B933B9" w:rsidRPr="00B933B9" w14:paraId="697FE058" w14:textId="77777777" w:rsidTr="00B933B9">
        <w:trPr>
          <w:trHeight w:hRule="exact" w:val="227"/>
          <w:jc w:val="center"/>
        </w:trPr>
        <w:tc>
          <w:tcPr>
            <w:tcW w:w="4243" w:type="dxa"/>
            <w:shd w:val="clear" w:color="auto" w:fill="auto"/>
            <w:noWrap/>
            <w:tcMar>
              <w:top w:w="15" w:type="dxa"/>
              <w:left w:w="15" w:type="dxa"/>
              <w:bottom w:w="0" w:type="dxa"/>
              <w:right w:w="15" w:type="dxa"/>
            </w:tcMar>
            <w:vAlign w:val="bottom"/>
            <w:hideMark/>
          </w:tcPr>
          <w:p w14:paraId="42F83B5C" w14:textId="1EB33B46" w:rsidR="00B933B9" w:rsidRPr="00B933B9" w:rsidRDefault="00B933B9" w:rsidP="00B933B9">
            <w:pPr>
              <w:rPr>
                <w:b/>
                <w:bCs/>
                <w:sz w:val="18"/>
                <w:szCs w:val="18"/>
                <w:lang w:eastAsia="tr-TR"/>
              </w:rPr>
            </w:pPr>
            <w:r w:rsidRPr="00B933B9">
              <w:rPr>
                <w:b/>
                <w:bCs/>
                <w:sz w:val="18"/>
                <w:szCs w:val="18"/>
                <w:lang w:eastAsia="tr-TR"/>
              </w:rPr>
              <w:t>Cari Dönem (Net)</w:t>
            </w:r>
          </w:p>
        </w:tc>
        <w:tc>
          <w:tcPr>
            <w:tcW w:w="1666" w:type="dxa"/>
            <w:shd w:val="clear" w:color="auto" w:fill="auto"/>
            <w:noWrap/>
            <w:tcMar>
              <w:top w:w="15" w:type="dxa"/>
              <w:left w:w="15" w:type="dxa"/>
              <w:bottom w:w="0" w:type="dxa"/>
              <w:right w:w="15" w:type="dxa"/>
            </w:tcMar>
            <w:vAlign w:val="bottom"/>
            <w:hideMark/>
          </w:tcPr>
          <w:p w14:paraId="480A18B4" w14:textId="70DB9669" w:rsidR="00B933B9" w:rsidRPr="00B933B9" w:rsidRDefault="00B933B9" w:rsidP="00B933B9">
            <w:pPr>
              <w:spacing w:line="252" w:lineRule="auto"/>
              <w:jc w:val="right"/>
              <w:rPr>
                <w:b/>
                <w:bCs/>
                <w:sz w:val="18"/>
                <w:szCs w:val="18"/>
              </w:rPr>
            </w:pPr>
            <w:r w:rsidRPr="001F5DFF">
              <w:rPr>
                <w:b/>
                <w:bCs/>
                <w:sz w:val="18"/>
                <w:szCs w:val="18"/>
              </w:rPr>
              <w:t>3,372</w:t>
            </w:r>
          </w:p>
        </w:tc>
        <w:tc>
          <w:tcPr>
            <w:tcW w:w="1666" w:type="dxa"/>
            <w:shd w:val="clear" w:color="auto" w:fill="auto"/>
            <w:noWrap/>
            <w:tcMar>
              <w:top w:w="15" w:type="dxa"/>
              <w:left w:w="15" w:type="dxa"/>
              <w:bottom w:w="0" w:type="dxa"/>
              <w:right w:w="15" w:type="dxa"/>
            </w:tcMar>
            <w:vAlign w:val="bottom"/>
            <w:hideMark/>
          </w:tcPr>
          <w:p w14:paraId="46629AE4" w14:textId="590CE2F2" w:rsidR="00B933B9" w:rsidRPr="00B933B9" w:rsidRDefault="00B933B9" w:rsidP="00B933B9">
            <w:pPr>
              <w:spacing w:line="252" w:lineRule="auto"/>
              <w:jc w:val="right"/>
              <w:rPr>
                <w:b/>
                <w:bCs/>
                <w:sz w:val="18"/>
                <w:szCs w:val="18"/>
              </w:rPr>
            </w:pPr>
            <w:r w:rsidRPr="001F5DFF">
              <w:rPr>
                <w:b/>
                <w:bCs/>
                <w:sz w:val="18"/>
                <w:szCs w:val="18"/>
              </w:rPr>
              <w:t>14,650</w:t>
            </w:r>
          </w:p>
        </w:tc>
        <w:tc>
          <w:tcPr>
            <w:tcW w:w="1667" w:type="dxa"/>
            <w:shd w:val="clear" w:color="auto" w:fill="auto"/>
            <w:noWrap/>
            <w:tcMar>
              <w:top w:w="15" w:type="dxa"/>
              <w:left w:w="15" w:type="dxa"/>
              <w:bottom w:w="0" w:type="dxa"/>
              <w:right w:w="15" w:type="dxa"/>
            </w:tcMar>
            <w:vAlign w:val="bottom"/>
            <w:hideMark/>
          </w:tcPr>
          <w:p w14:paraId="4FDCED13" w14:textId="52F05127" w:rsidR="00B933B9" w:rsidRPr="00B933B9" w:rsidRDefault="00B933B9" w:rsidP="00B933B9">
            <w:pPr>
              <w:spacing w:line="252" w:lineRule="auto"/>
              <w:jc w:val="right"/>
              <w:rPr>
                <w:b/>
                <w:bCs/>
                <w:sz w:val="18"/>
                <w:szCs w:val="18"/>
              </w:rPr>
            </w:pPr>
            <w:r w:rsidRPr="001F5DFF">
              <w:rPr>
                <w:b/>
                <w:bCs/>
                <w:sz w:val="18"/>
                <w:szCs w:val="18"/>
              </w:rPr>
              <w:t>1,325</w:t>
            </w:r>
          </w:p>
        </w:tc>
      </w:tr>
      <w:tr w:rsidR="00B933B9" w:rsidRPr="00F3718D" w14:paraId="6148FB2C" w14:textId="77777777" w:rsidTr="00B933B9">
        <w:trPr>
          <w:trHeight w:hRule="exact" w:val="227"/>
          <w:jc w:val="center"/>
        </w:trPr>
        <w:tc>
          <w:tcPr>
            <w:tcW w:w="4243" w:type="dxa"/>
            <w:shd w:val="clear" w:color="auto" w:fill="auto"/>
            <w:noWrap/>
            <w:tcMar>
              <w:top w:w="15" w:type="dxa"/>
              <w:left w:w="15" w:type="dxa"/>
              <w:bottom w:w="0" w:type="dxa"/>
              <w:right w:w="15" w:type="dxa"/>
            </w:tcMar>
            <w:vAlign w:val="bottom"/>
            <w:hideMark/>
          </w:tcPr>
          <w:p w14:paraId="69CE8621" w14:textId="5987237E" w:rsidR="00B933B9" w:rsidRPr="00F3718D" w:rsidRDefault="00B933B9" w:rsidP="00B933B9">
            <w:pPr>
              <w:ind w:firstLine="113"/>
              <w:rPr>
                <w:bCs/>
                <w:sz w:val="18"/>
                <w:szCs w:val="18"/>
                <w:lang w:eastAsia="tr-TR"/>
              </w:rPr>
            </w:pPr>
            <w:r w:rsidRPr="00F3718D">
              <w:rPr>
                <w:bCs/>
                <w:sz w:val="18"/>
                <w:szCs w:val="18"/>
                <w:lang w:eastAsia="tr-TR"/>
              </w:rPr>
              <w:t>Kâr payı Tahakkuk ve Reeskontları ile Değerleme Farkları</w:t>
            </w:r>
          </w:p>
        </w:tc>
        <w:tc>
          <w:tcPr>
            <w:tcW w:w="1666" w:type="dxa"/>
            <w:shd w:val="clear" w:color="auto" w:fill="auto"/>
            <w:noWrap/>
            <w:tcMar>
              <w:top w:w="15" w:type="dxa"/>
              <w:left w:w="15" w:type="dxa"/>
              <w:bottom w:w="0" w:type="dxa"/>
              <w:right w:w="15" w:type="dxa"/>
            </w:tcMar>
            <w:vAlign w:val="bottom"/>
            <w:hideMark/>
          </w:tcPr>
          <w:p w14:paraId="32FC8AFD" w14:textId="347D9655" w:rsidR="00B933B9" w:rsidRPr="00F3718D" w:rsidRDefault="00B933B9" w:rsidP="00B933B9">
            <w:pPr>
              <w:spacing w:line="252" w:lineRule="auto"/>
              <w:jc w:val="right"/>
              <w:rPr>
                <w:bCs/>
                <w:sz w:val="18"/>
                <w:szCs w:val="18"/>
              </w:rPr>
            </w:pPr>
            <w:r w:rsidRPr="001F5DFF">
              <w:rPr>
                <w:bCs/>
                <w:sz w:val="18"/>
                <w:szCs w:val="18"/>
              </w:rPr>
              <w:t>6,623</w:t>
            </w:r>
          </w:p>
        </w:tc>
        <w:tc>
          <w:tcPr>
            <w:tcW w:w="1666" w:type="dxa"/>
            <w:shd w:val="clear" w:color="auto" w:fill="auto"/>
            <w:noWrap/>
            <w:tcMar>
              <w:top w:w="15" w:type="dxa"/>
              <w:left w:w="15" w:type="dxa"/>
              <w:bottom w:w="0" w:type="dxa"/>
              <w:right w:w="15" w:type="dxa"/>
            </w:tcMar>
            <w:vAlign w:val="bottom"/>
            <w:hideMark/>
          </w:tcPr>
          <w:p w14:paraId="1D6CCE13" w14:textId="194FBA2A" w:rsidR="00B933B9" w:rsidRPr="00F3718D" w:rsidRDefault="00B933B9" w:rsidP="00B933B9">
            <w:pPr>
              <w:spacing w:line="252" w:lineRule="auto"/>
              <w:jc w:val="right"/>
              <w:rPr>
                <w:bCs/>
                <w:sz w:val="18"/>
                <w:szCs w:val="18"/>
              </w:rPr>
            </w:pPr>
            <w:r w:rsidRPr="001F5DFF">
              <w:rPr>
                <w:bCs/>
                <w:sz w:val="18"/>
                <w:szCs w:val="18"/>
              </w:rPr>
              <w:t>18,877</w:t>
            </w:r>
          </w:p>
        </w:tc>
        <w:tc>
          <w:tcPr>
            <w:tcW w:w="1667" w:type="dxa"/>
            <w:shd w:val="clear" w:color="auto" w:fill="auto"/>
            <w:noWrap/>
            <w:tcMar>
              <w:top w:w="15" w:type="dxa"/>
              <w:left w:w="15" w:type="dxa"/>
              <w:bottom w:w="0" w:type="dxa"/>
              <w:right w:w="15" w:type="dxa"/>
            </w:tcMar>
            <w:vAlign w:val="bottom"/>
            <w:hideMark/>
          </w:tcPr>
          <w:p w14:paraId="722A7149" w14:textId="450D29B3" w:rsidR="00B933B9" w:rsidRPr="00F3718D" w:rsidRDefault="00B933B9" w:rsidP="00B933B9">
            <w:pPr>
              <w:spacing w:line="252" w:lineRule="auto"/>
              <w:jc w:val="right"/>
              <w:rPr>
                <w:bCs/>
                <w:sz w:val="18"/>
                <w:szCs w:val="18"/>
              </w:rPr>
            </w:pPr>
            <w:r w:rsidRPr="001F5DFF">
              <w:rPr>
                <w:bCs/>
                <w:sz w:val="18"/>
                <w:szCs w:val="18"/>
              </w:rPr>
              <w:t>1,638</w:t>
            </w:r>
          </w:p>
        </w:tc>
      </w:tr>
      <w:tr w:rsidR="00B933B9" w:rsidRPr="00F3718D" w14:paraId="5E0CA9D3" w14:textId="77777777" w:rsidTr="00B933B9">
        <w:trPr>
          <w:trHeight w:hRule="exact" w:val="227"/>
          <w:jc w:val="center"/>
        </w:trPr>
        <w:tc>
          <w:tcPr>
            <w:tcW w:w="4243" w:type="dxa"/>
            <w:shd w:val="clear" w:color="auto" w:fill="auto"/>
            <w:tcMar>
              <w:top w:w="15" w:type="dxa"/>
              <w:left w:w="15" w:type="dxa"/>
              <w:bottom w:w="0" w:type="dxa"/>
              <w:right w:w="15" w:type="dxa"/>
            </w:tcMar>
            <w:vAlign w:val="bottom"/>
            <w:hideMark/>
          </w:tcPr>
          <w:p w14:paraId="47D8B85A" w14:textId="68006D07" w:rsidR="00B933B9" w:rsidRPr="00F3718D" w:rsidRDefault="00B933B9" w:rsidP="00B933B9">
            <w:pPr>
              <w:ind w:firstLine="113"/>
              <w:rPr>
                <w:bCs/>
                <w:sz w:val="18"/>
                <w:szCs w:val="18"/>
                <w:lang w:eastAsia="tr-TR"/>
              </w:rPr>
            </w:pPr>
            <w:r w:rsidRPr="00F3718D">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602527B7" w14:textId="6A2120A1" w:rsidR="00B933B9" w:rsidRPr="00F3718D" w:rsidRDefault="00B933B9" w:rsidP="00B933B9">
            <w:pPr>
              <w:spacing w:line="252" w:lineRule="auto"/>
              <w:jc w:val="right"/>
              <w:rPr>
                <w:bCs/>
                <w:sz w:val="18"/>
                <w:szCs w:val="18"/>
              </w:rPr>
            </w:pPr>
            <w:r>
              <w:rPr>
                <w:bCs/>
                <w:sz w:val="18"/>
                <w:szCs w:val="18"/>
              </w:rPr>
              <w:t>(</w:t>
            </w:r>
            <w:r w:rsidRPr="001F5DFF">
              <w:rPr>
                <w:bCs/>
                <w:sz w:val="18"/>
                <w:szCs w:val="18"/>
              </w:rPr>
              <w:t>3,251</w:t>
            </w:r>
            <w:r>
              <w:rPr>
                <w:bCs/>
                <w:sz w:val="18"/>
                <w:szCs w:val="18"/>
              </w:rPr>
              <w:t>)</w:t>
            </w:r>
          </w:p>
        </w:tc>
        <w:tc>
          <w:tcPr>
            <w:tcW w:w="1666" w:type="dxa"/>
            <w:shd w:val="clear" w:color="auto" w:fill="auto"/>
            <w:noWrap/>
            <w:tcMar>
              <w:top w:w="15" w:type="dxa"/>
              <w:left w:w="15" w:type="dxa"/>
              <w:bottom w:w="0" w:type="dxa"/>
              <w:right w:w="15" w:type="dxa"/>
            </w:tcMar>
            <w:vAlign w:val="bottom"/>
            <w:hideMark/>
          </w:tcPr>
          <w:p w14:paraId="0C717B37" w14:textId="077F8E45" w:rsidR="00B933B9" w:rsidRPr="00F3718D" w:rsidRDefault="00B933B9" w:rsidP="00B933B9">
            <w:pPr>
              <w:spacing w:line="252" w:lineRule="auto"/>
              <w:jc w:val="right"/>
              <w:rPr>
                <w:bCs/>
                <w:sz w:val="18"/>
                <w:szCs w:val="18"/>
              </w:rPr>
            </w:pPr>
            <w:r>
              <w:rPr>
                <w:bCs/>
                <w:sz w:val="18"/>
                <w:szCs w:val="18"/>
              </w:rPr>
              <w:t>(</w:t>
            </w:r>
            <w:r w:rsidRPr="001F5DFF">
              <w:rPr>
                <w:bCs/>
                <w:sz w:val="18"/>
                <w:szCs w:val="18"/>
              </w:rPr>
              <w:t>4,227</w:t>
            </w:r>
            <w:r>
              <w:rPr>
                <w:bCs/>
                <w:sz w:val="18"/>
                <w:szCs w:val="18"/>
              </w:rPr>
              <w:t>)</w:t>
            </w:r>
          </w:p>
        </w:tc>
        <w:tc>
          <w:tcPr>
            <w:tcW w:w="1667" w:type="dxa"/>
            <w:shd w:val="clear" w:color="auto" w:fill="auto"/>
            <w:noWrap/>
            <w:tcMar>
              <w:top w:w="15" w:type="dxa"/>
              <w:left w:w="15" w:type="dxa"/>
              <w:bottom w:w="0" w:type="dxa"/>
              <w:right w:w="15" w:type="dxa"/>
            </w:tcMar>
            <w:vAlign w:val="bottom"/>
            <w:hideMark/>
          </w:tcPr>
          <w:p w14:paraId="78909763" w14:textId="04BA49C3" w:rsidR="00B933B9" w:rsidRPr="00F3718D" w:rsidRDefault="00B933B9" w:rsidP="00B933B9">
            <w:pPr>
              <w:spacing w:line="252" w:lineRule="auto"/>
              <w:jc w:val="right"/>
              <w:rPr>
                <w:bCs/>
                <w:sz w:val="18"/>
                <w:szCs w:val="18"/>
              </w:rPr>
            </w:pPr>
            <w:r>
              <w:rPr>
                <w:bCs/>
                <w:sz w:val="18"/>
                <w:szCs w:val="18"/>
              </w:rPr>
              <w:t>(</w:t>
            </w:r>
            <w:r w:rsidRPr="001F5DFF">
              <w:rPr>
                <w:bCs/>
                <w:sz w:val="18"/>
                <w:szCs w:val="18"/>
              </w:rPr>
              <w:t>313</w:t>
            </w:r>
            <w:r>
              <w:rPr>
                <w:bCs/>
                <w:sz w:val="18"/>
                <w:szCs w:val="18"/>
              </w:rPr>
              <w:t>)</w:t>
            </w:r>
          </w:p>
        </w:tc>
      </w:tr>
      <w:tr w:rsidR="00B933B9" w:rsidRPr="00CB56EC" w14:paraId="2583A381" w14:textId="77777777" w:rsidTr="00B933B9">
        <w:trPr>
          <w:trHeight w:hRule="exact" w:val="57"/>
          <w:jc w:val="center"/>
        </w:trPr>
        <w:tc>
          <w:tcPr>
            <w:tcW w:w="4243" w:type="dxa"/>
            <w:shd w:val="clear" w:color="auto" w:fill="auto"/>
            <w:tcMar>
              <w:top w:w="15" w:type="dxa"/>
              <w:left w:w="15" w:type="dxa"/>
              <w:bottom w:w="0" w:type="dxa"/>
              <w:right w:w="15" w:type="dxa"/>
            </w:tcMar>
            <w:vAlign w:val="bottom"/>
          </w:tcPr>
          <w:p w14:paraId="786BB3D7" w14:textId="77777777" w:rsidR="00B933B9" w:rsidRPr="00CB56EC" w:rsidRDefault="00B933B9" w:rsidP="00B933B9">
            <w:pPr>
              <w:ind w:firstLine="113"/>
              <w:rPr>
                <w:bCs/>
                <w:sz w:val="18"/>
                <w:szCs w:val="18"/>
                <w:lang w:eastAsia="tr-TR"/>
              </w:rPr>
            </w:pPr>
          </w:p>
        </w:tc>
        <w:tc>
          <w:tcPr>
            <w:tcW w:w="1666" w:type="dxa"/>
            <w:shd w:val="clear" w:color="auto" w:fill="auto"/>
            <w:noWrap/>
            <w:tcMar>
              <w:top w:w="15" w:type="dxa"/>
              <w:left w:w="15" w:type="dxa"/>
              <w:bottom w:w="0" w:type="dxa"/>
              <w:right w:w="15" w:type="dxa"/>
            </w:tcMar>
            <w:vAlign w:val="bottom"/>
          </w:tcPr>
          <w:p w14:paraId="56DF393D" w14:textId="77777777" w:rsidR="00B933B9" w:rsidRPr="00CB56EC" w:rsidRDefault="00B933B9" w:rsidP="00B933B9">
            <w:pPr>
              <w:spacing w:line="252" w:lineRule="auto"/>
              <w:jc w:val="right"/>
              <w:rPr>
                <w:sz w:val="18"/>
                <w:szCs w:val="18"/>
              </w:rPr>
            </w:pPr>
          </w:p>
        </w:tc>
        <w:tc>
          <w:tcPr>
            <w:tcW w:w="1666" w:type="dxa"/>
            <w:shd w:val="clear" w:color="auto" w:fill="auto"/>
            <w:noWrap/>
            <w:tcMar>
              <w:top w:w="15" w:type="dxa"/>
              <w:left w:w="15" w:type="dxa"/>
              <w:bottom w:w="0" w:type="dxa"/>
              <w:right w:w="15" w:type="dxa"/>
            </w:tcMar>
            <w:vAlign w:val="bottom"/>
          </w:tcPr>
          <w:p w14:paraId="4CA3B5FF" w14:textId="77777777" w:rsidR="00B933B9" w:rsidRPr="00CB56EC" w:rsidRDefault="00B933B9" w:rsidP="00B933B9">
            <w:pPr>
              <w:spacing w:line="252" w:lineRule="auto"/>
              <w:jc w:val="right"/>
              <w:rPr>
                <w:sz w:val="18"/>
                <w:szCs w:val="18"/>
              </w:rPr>
            </w:pPr>
          </w:p>
        </w:tc>
        <w:tc>
          <w:tcPr>
            <w:tcW w:w="1667" w:type="dxa"/>
            <w:shd w:val="clear" w:color="auto" w:fill="auto"/>
            <w:noWrap/>
            <w:tcMar>
              <w:top w:w="15" w:type="dxa"/>
              <w:left w:w="15" w:type="dxa"/>
              <w:bottom w:w="0" w:type="dxa"/>
              <w:right w:w="15" w:type="dxa"/>
            </w:tcMar>
            <w:vAlign w:val="bottom"/>
          </w:tcPr>
          <w:p w14:paraId="3F89D380" w14:textId="77777777" w:rsidR="00B933B9" w:rsidRPr="00CB56EC" w:rsidRDefault="00B933B9" w:rsidP="00B933B9">
            <w:pPr>
              <w:spacing w:line="252" w:lineRule="auto"/>
              <w:jc w:val="right"/>
              <w:rPr>
                <w:sz w:val="18"/>
                <w:szCs w:val="18"/>
              </w:rPr>
            </w:pPr>
          </w:p>
        </w:tc>
      </w:tr>
      <w:tr w:rsidR="00B933B9" w:rsidRPr="00CB56EC" w14:paraId="66ECC859" w14:textId="77777777" w:rsidTr="00B933B9">
        <w:trPr>
          <w:trHeight w:hRule="exact" w:val="227"/>
          <w:jc w:val="center"/>
        </w:trPr>
        <w:tc>
          <w:tcPr>
            <w:tcW w:w="4243" w:type="dxa"/>
            <w:shd w:val="clear" w:color="auto" w:fill="auto"/>
            <w:tcMar>
              <w:top w:w="15" w:type="dxa"/>
              <w:left w:w="15" w:type="dxa"/>
              <w:bottom w:w="0" w:type="dxa"/>
              <w:right w:w="15" w:type="dxa"/>
            </w:tcMar>
            <w:vAlign w:val="bottom"/>
            <w:hideMark/>
          </w:tcPr>
          <w:p w14:paraId="26DBDD0B" w14:textId="4FB52F40" w:rsidR="00B933B9" w:rsidRPr="00CB56EC" w:rsidRDefault="00B933B9" w:rsidP="00B933B9">
            <w:pPr>
              <w:rPr>
                <w:b/>
                <w:bCs/>
                <w:sz w:val="18"/>
                <w:szCs w:val="18"/>
                <w:lang w:eastAsia="tr-TR"/>
              </w:rPr>
            </w:pPr>
            <w:r w:rsidRPr="00CB56EC">
              <w:rPr>
                <w:b/>
                <w:bCs/>
                <w:sz w:val="18"/>
                <w:szCs w:val="18"/>
                <w:lang w:eastAsia="tr-TR"/>
              </w:rPr>
              <w:t>Önceki Dönem (Net)</w:t>
            </w:r>
          </w:p>
        </w:tc>
        <w:tc>
          <w:tcPr>
            <w:tcW w:w="1666" w:type="dxa"/>
            <w:shd w:val="clear" w:color="auto" w:fill="auto"/>
            <w:noWrap/>
            <w:tcMar>
              <w:top w:w="15" w:type="dxa"/>
              <w:left w:w="15" w:type="dxa"/>
              <w:bottom w:w="0" w:type="dxa"/>
              <w:right w:w="15" w:type="dxa"/>
            </w:tcMar>
            <w:vAlign w:val="bottom"/>
            <w:hideMark/>
          </w:tcPr>
          <w:p w14:paraId="5BBBBD38" w14:textId="1724A542" w:rsidR="00B933B9" w:rsidRPr="00CB56EC" w:rsidRDefault="00B933B9" w:rsidP="00B933B9">
            <w:pPr>
              <w:spacing w:line="252" w:lineRule="auto"/>
              <w:jc w:val="right"/>
              <w:rPr>
                <w:b/>
                <w:sz w:val="18"/>
                <w:szCs w:val="18"/>
              </w:rPr>
            </w:pPr>
            <w:r w:rsidRPr="00CA3E8D">
              <w:rPr>
                <w:b/>
                <w:sz w:val="18"/>
                <w:szCs w:val="18"/>
              </w:rPr>
              <w:t>15,895</w:t>
            </w:r>
          </w:p>
        </w:tc>
        <w:tc>
          <w:tcPr>
            <w:tcW w:w="1666" w:type="dxa"/>
            <w:shd w:val="clear" w:color="auto" w:fill="auto"/>
            <w:noWrap/>
            <w:tcMar>
              <w:top w:w="15" w:type="dxa"/>
              <w:left w:w="15" w:type="dxa"/>
              <w:bottom w:w="0" w:type="dxa"/>
              <w:right w:w="15" w:type="dxa"/>
            </w:tcMar>
            <w:vAlign w:val="bottom"/>
            <w:hideMark/>
          </w:tcPr>
          <w:p w14:paraId="4C56FF76" w14:textId="22E8E994" w:rsidR="00B933B9" w:rsidRPr="00CB56EC" w:rsidRDefault="00B933B9" w:rsidP="00B933B9">
            <w:pPr>
              <w:spacing w:line="252" w:lineRule="auto"/>
              <w:jc w:val="right"/>
              <w:rPr>
                <w:b/>
                <w:sz w:val="18"/>
                <w:szCs w:val="18"/>
              </w:rPr>
            </w:pPr>
            <w:r w:rsidRPr="00CA3E8D">
              <w:rPr>
                <w:b/>
                <w:sz w:val="18"/>
                <w:szCs w:val="18"/>
              </w:rPr>
              <w:t>1,715</w:t>
            </w:r>
          </w:p>
        </w:tc>
        <w:tc>
          <w:tcPr>
            <w:tcW w:w="1667" w:type="dxa"/>
            <w:shd w:val="clear" w:color="auto" w:fill="auto"/>
            <w:noWrap/>
            <w:tcMar>
              <w:top w:w="15" w:type="dxa"/>
              <w:left w:w="15" w:type="dxa"/>
              <w:bottom w:w="0" w:type="dxa"/>
              <w:right w:w="15" w:type="dxa"/>
            </w:tcMar>
            <w:vAlign w:val="bottom"/>
            <w:hideMark/>
          </w:tcPr>
          <w:p w14:paraId="40931DD8" w14:textId="5CE59253" w:rsidR="00B933B9" w:rsidRPr="00CB56EC" w:rsidRDefault="00B933B9" w:rsidP="00B933B9">
            <w:pPr>
              <w:spacing w:line="252" w:lineRule="auto"/>
              <w:jc w:val="right"/>
              <w:rPr>
                <w:b/>
                <w:sz w:val="18"/>
                <w:szCs w:val="18"/>
              </w:rPr>
            </w:pPr>
            <w:r w:rsidRPr="00F3718D">
              <w:rPr>
                <w:b/>
                <w:sz w:val="18"/>
                <w:szCs w:val="18"/>
              </w:rPr>
              <w:t>-</w:t>
            </w:r>
          </w:p>
        </w:tc>
      </w:tr>
      <w:tr w:rsidR="00B933B9" w:rsidRPr="00CB56EC" w14:paraId="0CBF805A" w14:textId="77777777" w:rsidTr="00B933B9">
        <w:trPr>
          <w:trHeight w:hRule="exact" w:val="227"/>
          <w:jc w:val="center"/>
        </w:trPr>
        <w:tc>
          <w:tcPr>
            <w:tcW w:w="4243" w:type="dxa"/>
            <w:shd w:val="clear" w:color="auto" w:fill="auto"/>
            <w:noWrap/>
            <w:tcMar>
              <w:top w:w="15" w:type="dxa"/>
              <w:left w:w="15" w:type="dxa"/>
              <w:bottom w:w="0" w:type="dxa"/>
              <w:right w:w="15" w:type="dxa"/>
            </w:tcMar>
            <w:vAlign w:val="bottom"/>
            <w:hideMark/>
          </w:tcPr>
          <w:p w14:paraId="24CEF937" w14:textId="58BABE91" w:rsidR="00B933B9" w:rsidRPr="00CB56EC" w:rsidRDefault="00B933B9" w:rsidP="00B933B9">
            <w:pPr>
              <w:ind w:firstLine="113"/>
              <w:rPr>
                <w:bCs/>
                <w:sz w:val="18"/>
                <w:szCs w:val="18"/>
                <w:lang w:eastAsia="tr-TR"/>
              </w:rPr>
            </w:pPr>
            <w:r>
              <w:rPr>
                <w:bCs/>
                <w:sz w:val="18"/>
                <w:szCs w:val="18"/>
                <w:lang w:eastAsia="tr-TR"/>
              </w:rPr>
              <w:t>Kâr Payı</w:t>
            </w:r>
            <w:r w:rsidRPr="00CB56EC">
              <w:rPr>
                <w:bCs/>
                <w:sz w:val="18"/>
                <w:szCs w:val="18"/>
                <w:lang w:eastAsia="tr-TR"/>
              </w:rPr>
              <w:t xml:space="preserve"> Tahakkuk ve Reeskontları ile Değerleme Farkları</w:t>
            </w:r>
          </w:p>
        </w:tc>
        <w:tc>
          <w:tcPr>
            <w:tcW w:w="1666" w:type="dxa"/>
            <w:shd w:val="clear" w:color="auto" w:fill="auto"/>
            <w:noWrap/>
            <w:tcMar>
              <w:top w:w="15" w:type="dxa"/>
              <w:left w:w="15" w:type="dxa"/>
              <w:bottom w:w="0" w:type="dxa"/>
              <w:right w:w="15" w:type="dxa"/>
            </w:tcMar>
            <w:vAlign w:val="bottom"/>
            <w:hideMark/>
          </w:tcPr>
          <w:p w14:paraId="333B88A0" w14:textId="129AA269" w:rsidR="00B933B9" w:rsidRPr="00CB56EC" w:rsidRDefault="00B933B9" w:rsidP="00B933B9">
            <w:pPr>
              <w:spacing w:line="252" w:lineRule="auto"/>
              <w:jc w:val="right"/>
              <w:rPr>
                <w:sz w:val="18"/>
                <w:szCs w:val="18"/>
              </w:rPr>
            </w:pPr>
            <w:r w:rsidRPr="00CA3E8D">
              <w:rPr>
                <w:bCs/>
                <w:sz w:val="18"/>
                <w:szCs w:val="18"/>
              </w:rPr>
              <w:t>19,436</w:t>
            </w:r>
          </w:p>
        </w:tc>
        <w:tc>
          <w:tcPr>
            <w:tcW w:w="1666" w:type="dxa"/>
            <w:shd w:val="clear" w:color="auto" w:fill="auto"/>
            <w:noWrap/>
            <w:tcMar>
              <w:top w:w="15" w:type="dxa"/>
              <w:left w:w="15" w:type="dxa"/>
              <w:bottom w:w="0" w:type="dxa"/>
              <w:right w:w="15" w:type="dxa"/>
            </w:tcMar>
            <w:vAlign w:val="bottom"/>
            <w:hideMark/>
          </w:tcPr>
          <w:p w14:paraId="0DF52D35" w14:textId="4FD3ABFC" w:rsidR="00B933B9" w:rsidRPr="00CB56EC" w:rsidRDefault="00B933B9" w:rsidP="00B933B9">
            <w:pPr>
              <w:spacing w:line="252" w:lineRule="auto"/>
              <w:jc w:val="right"/>
              <w:rPr>
                <w:sz w:val="18"/>
                <w:szCs w:val="18"/>
              </w:rPr>
            </w:pPr>
            <w:r w:rsidRPr="00CA3E8D">
              <w:rPr>
                <w:bCs/>
                <w:sz w:val="18"/>
                <w:szCs w:val="18"/>
              </w:rPr>
              <w:t>2,432</w:t>
            </w:r>
          </w:p>
        </w:tc>
        <w:tc>
          <w:tcPr>
            <w:tcW w:w="1667" w:type="dxa"/>
            <w:shd w:val="clear" w:color="auto" w:fill="auto"/>
            <w:noWrap/>
            <w:tcMar>
              <w:top w:w="15" w:type="dxa"/>
              <w:left w:w="15" w:type="dxa"/>
              <w:bottom w:w="0" w:type="dxa"/>
              <w:right w:w="15" w:type="dxa"/>
            </w:tcMar>
            <w:vAlign w:val="bottom"/>
            <w:hideMark/>
          </w:tcPr>
          <w:p w14:paraId="11D3FDE2" w14:textId="08D52147" w:rsidR="00B933B9" w:rsidRPr="00CB56EC" w:rsidRDefault="00B933B9" w:rsidP="00B933B9">
            <w:pPr>
              <w:spacing w:line="252" w:lineRule="auto"/>
              <w:jc w:val="right"/>
              <w:rPr>
                <w:sz w:val="18"/>
                <w:szCs w:val="18"/>
              </w:rPr>
            </w:pPr>
            <w:r w:rsidRPr="00F3718D">
              <w:rPr>
                <w:bCs/>
                <w:sz w:val="18"/>
                <w:szCs w:val="18"/>
              </w:rPr>
              <w:t>-</w:t>
            </w:r>
          </w:p>
        </w:tc>
      </w:tr>
      <w:tr w:rsidR="00B933B9" w:rsidRPr="00CB56EC" w14:paraId="73FF3FD0" w14:textId="77777777" w:rsidTr="00B933B9">
        <w:trPr>
          <w:trHeight w:hRule="exact" w:val="227"/>
          <w:jc w:val="center"/>
        </w:trPr>
        <w:tc>
          <w:tcPr>
            <w:tcW w:w="4243" w:type="dxa"/>
            <w:shd w:val="clear" w:color="auto" w:fill="auto"/>
            <w:noWrap/>
            <w:tcMar>
              <w:top w:w="15" w:type="dxa"/>
              <w:left w:w="15" w:type="dxa"/>
              <w:bottom w:w="0" w:type="dxa"/>
              <w:right w:w="15" w:type="dxa"/>
            </w:tcMar>
            <w:vAlign w:val="bottom"/>
            <w:hideMark/>
          </w:tcPr>
          <w:p w14:paraId="29ABA77B" w14:textId="2C6DC21D" w:rsidR="00B933B9" w:rsidRPr="00CB56EC" w:rsidRDefault="00B933B9" w:rsidP="00B933B9">
            <w:pPr>
              <w:ind w:firstLine="113"/>
              <w:rPr>
                <w:bCs/>
                <w:sz w:val="18"/>
                <w:szCs w:val="18"/>
                <w:lang w:eastAsia="tr-TR"/>
              </w:rPr>
            </w:pPr>
            <w:r w:rsidRPr="00CB56EC">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3944E8A9" w14:textId="4FA8BE53" w:rsidR="00B933B9" w:rsidRPr="00CB56EC" w:rsidRDefault="00B933B9" w:rsidP="00B933B9">
            <w:pPr>
              <w:spacing w:line="252" w:lineRule="auto"/>
              <w:jc w:val="right"/>
              <w:rPr>
                <w:sz w:val="18"/>
                <w:szCs w:val="18"/>
              </w:rPr>
            </w:pPr>
            <w:r>
              <w:rPr>
                <w:bCs/>
                <w:sz w:val="18"/>
                <w:szCs w:val="18"/>
              </w:rPr>
              <w:t>(</w:t>
            </w:r>
            <w:r w:rsidRPr="00CA3E8D">
              <w:rPr>
                <w:bCs/>
                <w:sz w:val="18"/>
                <w:szCs w:val="18"/>
              </w:rPr>
              <w:t>3,541</w:t>
            </w:r>
            <w:r>
              <w:rPr>
                <w:bCs/>
                <w:sz w:val="18"/>
                <w:szCs w:val="18"/>
              </w:rPr>
              <w:t>)</w:t>
            </w:r>
          </w:p>
        </w:tc>
        <w:tc>
          <w:tcPr>
            <w:tcW w:w="1666" w:type="dxa"/>
            <w:shd w:val="clear" w:color="auto" w:fill="auto"/>
            <w:noWrap/>
            <w:tcMar>
              <w:top w:w="15" w:type="dxa"/>
              <w:left w:w="15" w:type="dxa"/>
              <w:bottom w:w="0" w:type="dxa"/>
              <w:right w:w="15" w:type="dxa"/>
            </w:tcMar>
            <w:vAlign w:val="bottom"/>
            <w:hideMark/>
          </w:tcPr>
          <w:p w14:paraId="239E601B" w14:textId="1970ED1E" w:rsidR="00B933B9" w:rsidRPr="00CB56EC" w:rsidRDefault="00B933B9" w:rsidP="00B933B9">
            <w:pPr>
              <w:spacing w:line="252" w:lineRule="auto"/>
              <w:jc w:val="right"/>
              <w:rPr>
                <w:sz w:val="18"/>
                <w:szCs w:val="18"/>
              </w:rPr>
            </w:pPr>
            <w:r>
              <w:rPr>
                <w:bCs/>
                <w:sz w:val="18"/>
                <w:szCs w:val="18"/>
              </w:rPr>
              <w:t>(</w:t>
            </w:r>
            <w:r w:rsidRPr="00CA3E8D">
              <w:rPr>
                <w:bCs/>
                <w:sz w:val="18"/>
                <w:szCs w:val="18"/>
              </w:rPr>
              <w:t>717</w:t>
            </w:r>
            <w:r>
              <w:rPr>
                <w:bCs/>
                <w:sz w:val="18"/>
                <w:szCs w:val="18"/>
              </w:rPr>
              <w:t>)</w:t>
            </w:r>
          </w:p>
        </w:tc>
        <w:tc>
          <w:tcPr>
            <w:tcW w:w="1667" w:type="dxa"/>
            <w:shd w:val="clear" w:color="auto" w:fill="auto"/>
            <w:noWrap/>
            <w:tcMar>
              <w:top w:w="15" w:type="dxa"/>
              <w:left w:w="15" w:type="dxa"/>
              <w:bottom w:w="0" w:type="dxa"/>
              <w:right w:w="15" w:type="dxa"/>
            </w:tcMar>
            <w:vAlign w:val="bottom"/>
            <w:hideMark/>
          </w:tcPr>
          <w:p w14:paraId="0DD9B4F1" w14:textId="28D9BA04" w:rsidR="00B933B9" w:rsidRPr="00CB56EC" w:rsidRDefault="00B933B9" w:rsidP="00B933B9">
            <w:pPr>
              <w:spacing w:line="252" w:lineRule="auto"/>
              <w:jc w:val="right"/>
              <w:rPr>
                <w:sz w:val="18"/>
                <w:szCs w:val="18"/>
              </w:rPr>
            </w:pPr>
            <w:r w:rsidRPr="00F3718D">
              <w:rPr>
                <w:bCs/>
                <w:sz w:val="18"/>
                <w:szCs w:val="18"/>
              </w:rPr>
              <w:t>-</w:t>
            </w:r>
          </w:p>
        </w:tc>
      </w:tr>
    </w:tbl>
    <w:p w14:paraId="0A2BE412" w14:textId="12E96C19" w:rsidR="0004584A" w:rsidRPr="00CE3478" w:rsidRDefault="00747E97" w:rsidP="0004584A">
      <w:pPr>
        <w:pStyle w:val="BodyTextIndent"/>
        <w:tabs>
          <w:tab w:val="left" w:pos="709"/>
        </w:tabs>
        <w:ind w:left="0" w:hanging="567"/>
        <w:rPr>
          <w:rFonts w:eastAsia="Arial Unicode MS"/>
          <w:b/>
          <w:color w:val="000000"/>
          <w:spacing w:val="-6"/>
          <w:sz w:val="14"/>
          <w:szCs w:val="14"/>
          <w:lang w:eastAsia="en-US"/>
        </w:rPr>
      </w:pPr>
      <w:r w:rsidRPr="00CB56EC">
        <w:rPr>
          <w:rFonts w:eastAsia="Arial Unicode MS"/>
          <w:b/>
          <w:color w:val="000000"/>
          <w:spacing w:val="-6"/>
          <w:lang w:eastAsia="en-US"/>
        </w:rPr>
        <w:tab/>
      </w:r>
    </w:p>
    <w:p w14:paraId="3CD65DA5" w14:textId="77777777" w:rsidR="008F5C46" w:rsidRPr="00CB56EC" w:rsidRDefault="008F5C46" w:rsidP="008F5C46">
      <w:pPr>
        <w:jc w:val="both"/>
        <w:rPr>
          <w:iCs/>
        </w:rPr>
      </w:pPr>
      <w:r w:rsidRPr="00CB56EC">
        <w:rPr>
          <w:rFonts w:eastAsia="Arial Unicode MS"/>
          <w:b/>
          <w:color w:val="000000"/>
          <w:spacing w:val="-6"/>
        </w:rPr>
        <w:t>Donuk alacaklardan Bankaca yeniden yapılandırılan ya da yeni bir itfa planına bağlanan krediler ve diğer alacaklara ilişkin bilgiler</w:t>
      </w:r>
    </w:p>
    <w:p w14:paraId="06D3451B" w14:textId="77777777" w:rsidR="008F5C46" w:rsidRPr="00CE3478" w:rsidRDefault="008F5C46" w:rsidP="008F5C46">
      <w:pPr>
        <w:rPr>
          <w:sz w:val="14"/>
          <w:szCs w:val="14"/>
          <w:lang w:eastAsia="en-GB"/>
        </w:rPr>
      </w:pPr>
    </w:p>
    <w:p w14:paraId="720EDF31" w14:textId="19E29DFE" w:rsidR="008F5C46" w:rsidRPr="00CB56EC" w:rsidRDefault="008F5C46" w:rsidP="008F5C46">
      <w:pPr>
        <w:autoSpaceDE w:val="0"/>
        <w:autoSpaceDN w:val="0"/>
        <w:adjustRightInd w:val="0"/>
        <w:jc w:val="both"/>
        <w:rPr>
          <w:color w:val="000000"/>
        </w:rPr>
      </w:pPr>
      <w:r w:rsidRPr="00B933B9">
        <w:rPr>
          <w:color w:val="000000"/>
        </w:rPr>
        <w:t>Bulunmamaktadır (</w:t>
      </w:r>
      <w:r w:rsidRPr="00F3718D">
        <w:rPr>
          <w:color w:val="000000"/>
        </w:rPr>
        <w:t>3</w:t>
      </w:r>
      <w:r w:rsidRPr="00CB56EC">
        <w:rPr>
          <w:color w:val="000000"/>
        </w:rPr>
        <w:t>1 Aralık 202</w:t>
      </w:r>
      <w:r w:rsidR="0026174E">
        <w:rPr>
          <w:color w:val="000000"/>
        </w:rPr>
        <w:t>4</w:t>
      </w:r>
      <w:r w:rsidRPr="00CB56EC">
        <w:rPr>
          <w:color w:val="000000"/>
        </w:rPr>
        <w:t xml:space="preserve"> – Bulunmamaktadır).</w:t>
      </w:r>
    </w:p>
    <w:p w14:paraId="1FE4B3CE" w14:textId="4312E197" w:rsidR="008F5C46" w:rsidRPr="00CE3478" w:rsidRDefault="008F5C46" w:rsidP="0004584A">
      <w:pPr>
        <w:pStyle w:val="BodyTextIndent"/>
        <w:tabs>
          <w:tab w:val="left" w:pos="709"/>
        </w:tabs>
        <w:ind w:left="0" w:hanging="567"/>
        <w:rPr>
          <w:rFonts w:eastAsia="Arial Unicode MS"/>
          <w:b/>
          <w:color w:val="000000"/>
          <w:spacing w:val="-6"/>
          <w:sz w:val="12"/>
          <w:szCs w:val="12"/>
          <w:lang w:eastAsia="en-US"/>
        </w:rPr>
      </w:pPr>
    </w:p>
    <w:p w14:paraId="01BD507B" w14:textId="51D0C648" w:rsidR="008F5C46" w:rsidRPr="00CB56EC" w:rsidRDefault="008F5C46" w:rsidP="008F5C46">
      <w:pPr>
        <w:tabs>
          <w:tab w:val="left" w:pos="0"/>
        </w:tabs>
        <w:ind w:left="-567"/>
        <w:rPr>
          <w:iCs/>
        </w:rPr>
      </w:pPr>
      <w:r w:rsidRPr="00CB56EC">
        <w:rPr>
          <w:rFonts w:eastAsia="Arial Unicode MS"/>
          <w:b/>
          <w:color w:val="000000"/>
          <w:spacing w:val="-6"/>
        </w:rPr>
        <w:tab/>
        <w:t>Yabancı para olarak kullandırılan kredilerden kaynaklanan donuk alacaklara ilişkin bilgiler</w:t>
      </w:r>
    </w:p>
    <w:p w14:paraId="56C5359B" w14:textId="77777777" w:rsidR="008F5C46" w:rsidRPr="00CE3478" w:rsidRDefault="008F5C46" w:rsidP="008F5C46">
      <w:pPr>
        <w:tabs>
          <w:tab w:val="left" w:pos="0"/>
        </w:tabs>
        <w:ind w:left="-567"/>
        <w:rPr>
          <w:sz w:val="14"/>
          <w:szCs w:val="14"/>
          <w:lang w:eastAsia="en-GB"/>
        </w:rPr>
      </w:pPr>
    </w:p>
    <w:tbl>
      <w:tblPr>
        <w:tblW w:w="9242" w:type="dxa"/>
        <w:jc w:val="center"/>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4243"/>
        <w:gridCol w:w="1666"/>
        <w:gridCol w:w="1666"/>
        <w:gridCol w:w="1667"/>
      </w:tblGrid>
      <w:tr w:rsidR="00403D7D" w:rsidRPr="00CB56EC" w14:paraId="424EC8AF" w14:textId="77777777" w:rsidTr="00B933B9">
        <w:trPr>
          <w:trHeight w:hRule="exact" w:val="284"/>
          <w:jc w:val="center"/>
        </w:trPr>
        <w:tc>
          <w:tcPr>
            <w:tcW w:w="4243" w:type="dxa"/>
            <w:shd w:val="clear" w:color="auto" w:fill="auto"/>
            <w:noWrap/>
            <w:tcMar>
              <w:top w:w="15" w:type="dxa"/>
              <w:left w:w="15" w:type="dxa"/>
              <w:bottom w:w="0" w:type="dxa"/>
              <w:right w:w="15" w:type="dxa"/>
            </w:tcMar>
            <w:vAlign w:val="bottom"/>
            <w:hideMark/>
          </w:tcPr>
          <w:p w14:paraId="6EFAAD3E" w14:textId="77777777" w:rsidR="00403D7D" w:rsidRPr="00CB56EC" w:rsidRDefault="00403D7D" w:rsidP="00BA6CD0">
            <w:pPr>
              <w:spacing w:after="160" w:line="252" w:lineRule="auto"/>
              <w:rPr>
                <w:sz w:val="18"/>
                <w:szCs w:val="18"/>
              </w:rPr>
            </w:pPr>
            <w:bookmarkStart w:id="19" w:name="_Hlk195887027"/>
            <w:r w:rsidRPr="00CB56EC">
              <w:rPr>
                <w:sz w:val="18"/>
                <w:szCs w:val="18"/>
              </w:rPr>
              <w:t> </w:t>
            </w:r>
          </w:p>
        </w:tc>
        <w:tc>
          <w:tcPr>
            <w:tcW w:w="1666" w:type="dxa"/>
            <w:shd w:val="clear" w:color="auto" w:fill="auto"/>
            <w:noWrap/>
            <w:tcMar>
              <w:top w:w="15" w:type="dxa"/>
              <w:left w:w="15" w:type="dxa"/>
              <w:bottom w:w="0" w:type="dxa"/>
              <w:right w:w="15" w:type="dxa"/>
            </w:tcMar>
            <w:hideMark/>
          </w:tcPr>
          <w:p w14:paraId="21D50A07" w14:textId="77777777" w:rsidR="00403D7D" w:rsidRPr="00CB56EC" w:rsidRDefault="00403D7D" w:rsidP="00BA6CD0">
            <w:pPr>
              <w:spacing w:line="240" w:lineRule="atLeast"/>
              <w:jc w:val="center"/>
              <w:rPr>
                <w:b/>
                <w:sz w:val="18"/>
                <w:szCs w:val="18"/>
              </w:rPr>
            </w:pPr>
            <w:r w:rsidRPr="00CB56EC">
              <w:rPr>
                <w:b/>
                <w:sz w:val="18"/>
                <w:szCs w:val="18"/>
              </w:rPr>
              <w:t>III. Grup:</w:t>
            </w:r>
          </w:p>
        </w:tc>
        <w:tc>
          <w:tcPr>
            <w:tcW w:w="1666" w:type="dxa"/>
            <w:shd w:val="clear" w:color="auto" w:fill="auto"/>
            <w:noWrap/>
            <w:tcMar>
              <w:top w:w="15" w:type="dxa"/>
              <w:left w:w="15" w:type="dxa"/>
              <w:bottom w:w="0" w:type="dxa"/>
              <w:right w:w="15" w:type="dxa"/>
            </w:tcMar>
            <w:vAlign w:val="center"/>
            <w:hideMark/>
          </w:tcPr>
          <w:p w14:paraId="04EE749B" w14:textId="77777777" w:rsidR="00403D7D" w:rsidRPr="00CB56EC" w:rsidRDefault="00403D7D" w:rsidP="00BA6CD0">
            <w:pPr>
              <w:spacing w:line="240" w:lineRule="atLeast"/>
              <w:jc w:val="center"/>
              <w:rPr>
                <w:b/>
                <w:sz w:val="18"/>
                <w:szCs w:val="18"/>
              </w:rPr>
            </w:pPr>
            <w:r w:rsidRPr="00CB56EC">
              <w:rPr>
                <w:b/>
                <w:sz w:val="18"/>
                <w:szCs w:val="18"/>
              </w:rPr>
              <w:t>IV. Grup:</w:t>
            </w:r>
          </w:p>
        </w:tc>
        <w:tc>
          <w:tcPr>
            <w:tcW w:w="1667" w:type="dxa"/>
            <w:shd w:val="clear" w:color="auto" w:fill="auto"/>
            <w:noWrap/>
            <w:tcMar>
              <w:top w:w="15" w:type="dxa"/>
              <w:left w:w="15" w:type="dxa"/>
              <w:bottom w:w="0" w:type="dxa"/>
              <w:right w:w="15" w:type="dxa"/>
            </w:tcMar>
            <w:vAlign w:val="center"/>
            <w:hideMark/>
          </w:tcPr>
          <w:p w14:paraId="4AFC0B6A" w14:textId="77777777" w:rsidR="00403D7D" w:rsidRPr="00CB56EC" w:rsidRDefault="00403D7D" w:rsidP="00BA6CD0">
            <w:pPr>
              <w:spacing w:line="240" w:lineRule="atLeast"/>
              <w:jc w:val="center"/>
              <w:rPr>
                <w:b/>
                <w:sz w:val="18"/>
                <w:szCs w:val="18"/>
              </w:rPr>
            </w:pPr>
            <w:r w:rsidRPr="00CB56EC">
              <w:rPr>
                <w:b/>
                <w:sz w:val="18"/>
                <w:szCs w:val="18"/>
              </w:rPr>
              <w:t>V. Grup</w:t>
            </w:r>
          </w:p>
        </w:tc>
      </w:tr>
      <w:tr w:rsidR="00403D7D" w:rsidRPr="00CB56EC" w14:paraId="586D47BF" w14:textId="77777777" w:rsidTr="00B933B9">
        <w:trPr>
          <w:trHeight w:hRule="exact" w:val="510"/>
          <w:jc w:val="center"/>
        </w:trPr>
        <w:tc>
          <w:tcPr>
            <w:tcW w:w="4243" w:type="dxa"/>
            <w:shd w:val="clear" w:color="auto" w:fill="auto"/>
            <w:vAlign w:val="center"/>
            <w:hideMark/>
          </w:tcPr>
          <w:p w14:paraId="6375BFFB" w14:textId="77777777" w:rsidR="00403D7D" w:rsidRPr="00CB56EC" w:rsidRDefault="00403D7D" w:rsidP="00BA6CD0">
            <w:pPr>
              <w:rPr>
                <w:sz w:val="18"/>
                <w:szCs w:val="18"/>
              </w:rPr>
            </w:pPr>
          </w:p>
        </w:tc>
        <w:tc>
          <w:tcPr>
            <w:tcW w:w="1666" w:type="dxa"/>
            <w:shd w:val="clear" w:color="auto" w:fill="auto"/>
            <w:tcMar>
              <w:top w:w="15" w:type="dxa"/>
              <w:left w:w="15" w:type="dxa"/>
              <w:bottom w:w="0" w:type="dxa"/>
              <w:right w:w="15" w:type="dxa"/>
            </w:tcMar>
            <w:hideMark/>
          </w:tcPr>
          <w:p w14:paraId="3752FB4B" w14:textId="77777777" w:rsidR="00403D7D" w:rsidRPr="00CB56EC" w:rsidRDefault="00403D7D" w:rsidP="00BA6CD0">
            <w:pPr>
              <w:spacing w:line="240" w:lineRule="atLeast"/>
              <w:jc w:val="center"/>
              <w:rPr>
                <w:b/>
                <w:sz w:val="18"/>
                <w:szCs w:val="18"/>
              </w:rPr>
            </w:pPr>
            <w:r w:rsidRPr="00CB56EC">
              <w:rPr>
                <w:b/>
                <w:sz w:val="18"/>
                <w:szCs w:val="18"/>
              </w:rPr>
              <w:t>Tahsil İmkânı Sınırlı Krediler</w:t>
            </w:r>
          </w:p>
        </w:tc>
        <w:tc>
          <w:tcPr>
            <w:tcW w:w="1666" w:type="dxa"/>
            <w:shd w:val="clear" w:color="auto" w:fill="auto"/>
            <w:tcMar>
              <w:top w:w="15" w:type="dxa"/>
              <w:left w:w="15" w:type="dxa"/>
              <w:bottom w:w="0" w:type="dxa"/>
              <w:right w:w="15" w:type="dxa"/>
            </w:tcMar>
            <w:hideMark/>
          </w:tcPr>
          <w:p w14:paraId="057F306F" w14:textId="77777777" w:rsidR="00403D7D" w:rsidRPr="00CB56EC" w:rsidRDefault="00403D7D" w:rsidP="00BA6CD0">
            <w:pPr>
              <w:spacing w:line="240" w:lineRule="atLeast"/>
              <w:jc w:val="center"/>
              <w:rPr>
                <w:b/>
                <w:sz w:val="18"/>
                <w:szCs w:val="18"/>
              </w:rPr>
            </w:pPr>
            <w:r w:rsidRPr="00CB56EC">
              <w:rPr>
                <w:b/>
                <w:sz w:val="18"/>
                <w:szCs w:val="18"/>
              </w:rPr>
              <w:t>Tahsili Şüpheli Krediler</w:t>
            </w:r>
          </w:p>
        </w:tc>
        <w:tc>
          <w:tcPr>
            <w:tcW w:w="1667" w:type="dxa"/>
            <w:shd w:val="clear" w:color="auto" w:fill="auto"/>
            <w:tcMar>
              <w:top w:w="15" w:type="dxa"/>
              <w:left w:w="15" w:type="dxa"/>
              <w:bottom w:w="0" w:type="dxa"/>
              <w:right w:w="15" w:type="dxa"/>
            </w:tcMar>
            <w:hideMark/>
          </w:tcPr>
          <w:p w14:paraId="7B71D109" w14:textId="77777777" w:rsidR="00403D7D" w:rsidRPr="00CB56EC" w:rsidRDefault="00403D7D" w:rsidP="00BA6CD0">
            <w:pPr>
              <w:spacing w:line="240" w:lineRule="atLeast"/>
              <w:jc w:val="center"/>
              <w:rPr>
                <w:b/>
                <w:sz w:val="18"/>
                <w:szCs w:val="18"/>
              </w:rPr>
            </w:pPr>
            <w:r w:rsidRPr="00CB56EC">
              <w:rPr>
                <w:b/>
                <w:sz w:val="18"/>
                <w:szCs w:val="18"/>
              </w:rPr>
              <w:t xml:space="preserve">Zarar Niteliğindeki Krediler </w:t>
            </w:r>
          </w:p>
        </w:tc>
      </w:tr>
      <w:tr w:rsidR="00403D7D" w:rsidRPr="00C0024C" w14:paraId="44DC5437" w14:textId="77777777" w:rsidTr="00B933B9">
        <w:trPr>
          <w:trHeight w:hRule="exact" w:val="227"/>
          <w:jc w:val="center"/>
        </w:trPr>
        <w:tc>
          <w:tcPr>
            <w:tcW w:w="4243" w:type="dxa"/>
            <w:shd w:val="clear" w:color="auto" w:fill="auto"/>
            <w:noWrap/>
            <w:tcMar>
              <w:top w:w="15" w:type="dxa"/>
              <w:left w:w="15" w:type="dxa"/>
              <w:bottom w:w="0" w:type="dxa"/>
              <w:right w:w="15" w:type="dxa"/>
            </w:tcMar>
            <w:vAlign w:val="bottom"/>
            <w:hideMark/>
          </w:tcPr>
          <w:p w14:paraId="73663F6D" w14:textId="0458D3E8" w:rsidR="00403D7D" w:rsidRPr="00C0024C" w:rsidRDefault="00403D7D" w:rsidP="00BA6CD0">
            <w:pPr>
              <w:rPr>
                <w:b/>
                <w:bCs/>
                <w:sz w:val="18"/>
                <w:szCs w:val="18"/>
                <w:lang w:eastAsia="tr-TR"/>
              </w:rPr>
            </w:pPr>
            <w:r w:rsidRPr="00C0024C">
              <w:rPr>
                <w:b/>
                <w:bCs/>
                <w:sz w:val="18"/>
                <w:szCs w:val="18"/>
                <w:lang w:eastAsia="tr-TR"/>
              </w:rPr>
              <w:t>Cari Dönem</w:t>
            </w:r>
          </w:p>
        </w:tc>
        <w:tc>
          <w:tcPr>
            <w:tcW w:w="1666" w:type="dxa"/>
            <w:shd w:val="clear" w:color="auto" w:fill="auto"/>
            <w:noWrap/>
            <w:tcMar>
              <w:top w:w="15" w:type="dxa"/>
              <w:left w:w="15" w:type="dxa"/>
              <w:bottom w:w="0" w:type="dxa"/>
              <w:right w:w="15" w:type="dxa"/>
            </w:tcMar>
            <w:vAlign w:val="bottom"/>
          </w:tcPr>
          <w:p w14:paraId="349C3F05" w14:textId="16BB7E33" w:rsidR="00403D7D" w:rsidRPr="00C0024C" w:rsidRDefault="00403D7D" w:rsidP="00BA6CD0">
            <w:pPr>
              <w:spacing w:line="252" w:lineRule="auto"/>
              <w:jc w:val="right"/>
              <w:rPr>
                <w:b/>
                <w:sz w:val="18"/>
                <w:szCs w:val="18"/>
              </w:rPr>
            </w:pPr>
          </w:p>
        </w:tc>
        <w:tc>
          <w:tcPr>
            <w:tcW w:w="1666" w:type="dxa"/>
            <w:shd w:val="clear" w:color="auto" w:fill="auto"/>
            <w:noWrap/>
            <w:tcMar>
              <w:top w:w="15" w:type="dxa"/>
              <w:left w:w="15" w:type="dxa"/>
              <w:bottom w:w="0" w:type="dxa"/>
              <w:right w:w="15" w:type="dxa"/>
            </w:tcMar>
            <w:vAlign w:val="bottom"/>
          </w:tcPr>
          <w:p w14:paraId="692A778F" w14:textId="05D35048" w:rsidR="00403D7D" w:rsidRPr="00C0024C" w:rsidRDefault="00403D7D" w:rsidP="00BA6CD0">
            <w:pPr>
              <w:spacing w:line="252" w:lineRule="auto"/>
              <w:jc w:val="right"/>
              <w:rPr>
                <w:b/>
                <w:sz w:val="18"/>
                <w:szCs w:val="18"/>
              </w:rPr>
            </w:pPr>
          </w:p>
        </w:tc>
        <w:tc>
          <w:tcPr>
            <w:tcW w:w="1667" w:type="dxa"/>
            <w:shd w:val="clear" w:color="auto" w:fill="auto"/>
            <w:noWrap/>
            <w:tcMar>
              <w:top w:w="15" w:type="dxa"/>
              <w:left w:w="15" w:type="dxa"/>
              <w:bottom w:w="0" w:type="dxa"/>
              <w:right w:w="15" w:type="dxa"/>
            </w:tcMar>
            <w:vAlign w:val="bottom"/>
          </w:tcPr>
          <w:p w14:paraId="1D399380" w14:textId="19B9BEA4" w:rsidR="00403D7D" w:rsidRPr="00C0024C" w:rsidRDefault="00403D7D" w:rsidP="00BA6CD0">
            <w:pPr>
              <w:spacing w:line="252" w:lineRule="auto"/>
              <w:jc w:val="right"/>
              <w:rPr>
                <w:b/>
                <w:sz w:val="18"/>
                <w:szCs w:val="18"/>
              </w:rPr>
            </w:pPr>
          </w:p>
        </w:tc>
      </w:tr>
      <w:tr w:rsidR="00B933B9" w:rsidRPr="00F3718D" w14:paraId="62C01028" w14:textId="77777777" w:rsidTr="00B933B9">
        <w:trPr>
          <w:trHeight w:hRule="exact" w:val="227"/>
          <w:jc w:val="center"/>
        </w:trPr>
        <w:tc>
          <w:tcPr>
            <w:tcW w:w="4243" w:type="dxa"/>
            <w:shd w:val="clear" w:color="auto" w:fill="auto"/>
            <w:noWrap/>
            <w:tcMar>
              <w:top w:w="15" w:type="dxa"/>
              <w:left w:w="15" w:type="dxa"/>
              <w:bottom w:w="0" w:type="dxa"/>
              <w:right w:w="15" w:type="dxa"/>
            </w:tcMar>
            <w:vAlign w:val="bottom"/>
            <w:hideMark/>
          </w:tcPr>
          <w:p w14:paraId="53979D18" w14:textId="3D531626" w:rsidR="00B933B9" w:rsidRPr="00F3718D" w:rsidRDefault="00B933B9" w:rsidP="00B933B9">
            <w:pPr>
              <w:ind w:firstLine="113"/>
              <w:rPr>
                <w:bCs/>
                <w:sz w:val="18"/>
                <w:szCs w:val="18"/>
                <w:lang w:eastAsia="tr-TR"/>
              </w:rPr>
            </w:pPr>
            <w:r w:rsidRPr="00403D7D">
              <w:rPr>
                <w:bCs/>
                <w:sz w:val="18"/>
                <w:szCs w:val="18"/>
                <w:lang w:eastAsia="tr-TR"/>
              </w:rPr>
              <w:t>Dönem Sonu Bakiyesi</w:t>
            </w:r>
          </w:p>
        </w:tc>
        <w:tc>
          <w:tcPr>
            <w:tcW w:w="1666" w:type="dxa"/>
            <w:shd w:val="clear" w:color="auto" w:fill="auto"/>
            <w:noWrap/>
            <w:tcMar>
              <w:top w:w="15" w:type="dxa"/>
              <w:left w:w="15" w:type="dxa"/>
              <w:bottom w:w="0" w:type="dxa"/>
              <w:right w:w="15" w:type="dxa"/>
            </w:tcMar>
            <w:vAlign w:val="bottom"/>
            <w:hideMark/>
          </w:tcPr>
          <w:p w14:paraId="7A7276C2" w14:textId="5089A075" w:rsidR="00B933B9" w:rsidRPr="00F3718D" w:rsidRDefault="00B933B9" w:rsidP="00B933B9">
            <w:pPr>
              <w:spacing w:line="252" w:lineRule="auto"/>
              <w:jc w:val="right"/>
              <w:rPr>
                <w:bCs/>
                <w:sz w:val="18"/>
                <w:szCs w:val="18"/>
              </w:rPr>
            </w:pPr>
            <w:r w:rsidRPr="001F5DFF">
              <w:rPr>
                <w:bCs/>
                <w:sz w:val="18"/>
                <w:szCs w:val="18"/>
              </w:rPr>
              <w:t>38,189</w:t>
            </w:r>
          </w:p>
        </w:tc>
        <w:tc>
          <w:tcPr>
            <w:tcW w:w="1666" w:type="dxa"/>
            <w:shd w:val="clear" w:color="auto" w:fill="auto"/>
            <w:noWrap/>
            <w:tcMar>
              <w:top w:w="15" w:type="dxa"/>
              <w:left w:w="15" w:type="dxa"/>
              <w:bottom w:w="0" w:type="dxa"/>
              <w:right w:w="15" w:type="dxa"/>
            </w:tcMar>
            <w:vAlign w:val="bottom"/>
            <w:hideMark/>
          </w:tcPr>
          <w:p w14:paraId="1442F6E7" w14:textId="306DC9AA" w:rsidR="00B933B9" w:rsidRPr="00F3718D" w:rsidRDefault="00B933B9" w:rsidP="00B933B9">
            <w:pPr>
              <w:spacing w:line="252" w:lineRule="auto"/>
              <w:jc w:val="right"/>
              <w:rPr>
                <w:bCs/>
                <w:sz w:val="18"/>
                <w:szCs w:val="18"/>
              </w:rPr>
            </w:pPr>
            <w:r w:rsidRPr="00B933B9">
              <w:rPr>
                <w:bCs/>
                <w:sz w:val="18"/>
                <w:szCs w:val="18"/>
              </w:rPr>
              <w:t>-</w:t>
            </w:r>
          </w:p>
        </w:tc>
        <w:tc>
          <w:tcPr>
            <w:tcW w:w="1667" w:type="dxa"/>
            <w:shd w:val="clear" w:color="auto" w:fill="auto"/>
            <w:noWrap/>
            <w:tcMar>
              <w:top w:w="15" w:type="dxa"/>
              <w:left w:w="15" w:type="dxa"/>
              <w:bottom w:w="0" w:type="dxa"/>
              <w:right w:w="15" w:type="dxa"/>
            </w:tcMar>
            <w:vAlign w:val="bottom"/>
            <w:hideMark/>
          </w:tcPr>
          <w:p w14:paraId="6806AA4C" w14:textId="334D1381" w:rsidR="00B933B9" w:rsidRPr="00F3718D" w:rsidRDefault="00B933B9" w:rsidP="00B933B9">
            <w:pPr>
              <w:spacing w:line="252" w:lineRule="auto"/>
              <w:jc w:val="right"/>
              <w:rPr>
                <w:bCs/>
                <w:sz w:val="18"/>
                <w:szCs w:val="18"/>
              </w:rPr>
            </w:pPr>
            <w:r w:rsidRPr="00B933B9">
              <w:rPr>
                <w:bCs/>
                <w:sz w:val="18"/>
                <w:szCs w:val="18"/>
              </w:rPr>
              <w:t>-</w:t>
            </w:r>
          </w:p>
        </w:tc>
      </w:tr>
      <w:tr w:rsidR="00B933B9" w:rsidRPr="00F3718D" w14:paraId="2CF2459C" w14:textId="77777777" w:rsidTr="00B933B9">
        <w:trPr>
          <w:trHeight w:hRule="exact" w:val="227"/>
          <w:jc w:val="center"/>
        </w:trPr>
        <w:tc>
          <w:tcPr>
            <w:tcW w:w="4243" w:type="dxa"/>
            <w:shd w:val="clear" w:color="auto" w:fill="auto"/>
            <w:tcMar>
              <w:top w:w="15" w:type="dxa"/>
              <w:left w:w="15" w:type="dxa"/>
              <w:bottom w:w="0" w:type="dxa"/>
              <w:right w:w="15" w:type="dxa"/>
            </w:tcMar>
            <w:vAlign w:val="bottom"/>
            <w:hideMark/>
          </w:tcPr>
          <w:p w14:paraId="7D38B39B" w14:textId="16E1E8EE" w:rsidR="00B933B9" w:rsidRPr="00F3718D" w:rsidRDefault="00B933B9" w:rsidP="00B933B9">
            <w:pPr>
              <w:ind w:firstLine="113"/>
              <w:rPr>
                <w:bCs/>
                <w:sz w:val="18"/>
                <w:szCs w:val="18"/>
                <w:lang w:eastAsia="tr-TR"/>
              </w:rPr>
            </w:pPr>
            <w:r w:rsidRPr="00403D7D">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034F42CA" w14:textId="17D8B4CD" w:rsidR="00B933B9" w:rsidRPr="00F3718D" w:rsidRDefault="00B933B9" w:rsidP="00B933B9">
            <w:pPr>
              <w:spacing w:line="252" w:lineRule="auto"/>
              <w:jc w:val="right"/>
              <w:rPr>
                <w:bCs/>
                <w:sz w:val="18"/>
                <w:szCs w:val="18"/>
              </w:rPr>
            </w:pPr>
            <w:r>
              <w:rPr>
                <w:bCs/>
                <w:sz w:val="18"/>
                <w:szCs w:val="18"/>
              </w:rPr>
              <w:t>(</w:t>
            </w:r>
            <w:r w:rsidRPr="001F5DFF">
              <w:rPr>
                <w:bCs/>
                <w:sz w:val="18"/>
                <w:szCs w:val="18"/>
              </w:rPr>
              <w:t>7,795</w:t>
            </w:r>
            <w:r>
              <w:rPr>
                <w:bCs/>
                <w:sz w:val="18"/>
                <w:szCs w:val="18"/>
              </w:rPr>
              <w:t>)</w:t>
            </w:r>
          </w:p>
        </w:tc>
        <w:tc>
          <w:tcPr>
            <w:tcW w:w="1666" w:type="dxa"/>
            <w:shd w:val="clear" w:color="auto" w:fill="auto"/>
            <w:noWrap/>
            <w:tcMar>
              <w:top w:w="15" w:type="dxa"/>
              <w:left w:w="15" w:type="dxa"/>
              <w:bottom w:w="0" w:type="dxa"/>
              <w:right w:w="15" w:type="dxa"/>
            </w:tcMar>
            <w:vAlign w:val="bottom"/>
            <w:hideMark/>
          </w:tcPr>
          <w:p w14:paraId="12C1EE11" w14:textId="62243B23" w:rsidR="00B933B9" w:rsidRPr="00F3718D" w:rsidRDefault="00B933B9" w:rsidP="00B933B9">
            <w:pPr>
              <w:spacing w:line="252" w:lineRule="auto"/>
              <w:jc w:val="right"/>
              <w:rPr>
                <w:bCs/>
                <w:sz w:val="18"/>
                <w:szCs w:val="18"/>
              </w:rPr>
            </w:pPr>
            <w:r w:rsidRPr="00B933B9">
              <w:rPr>
                <w:bCs/>
                <w:sz w:val="18"/>
                <w:szCs w:val="18"/>
              </w:rPr>
              <w:t>-</w:t>
            </w:r>
          </w:p>
        </w:tc>
        <w:tc>
          <w:tcPr>
            <w:tcW w:w="1667" w:type="dxa"/>
            <w:shd w:val="clear" w:color="auto" w:fill="auto"/>
            <w:noWrap/>
            <w:tcMar>
              <w:top w:w="15" w:type="dxa"/>
              <w:left w:w="15" w:type="dxa"/>
              <w:bottom w:w="0" w:type="dxa"/>
              <w:right w:w="15" w:type="dxa"/>
            </w:tcMar>
            <w:vAlign w:val="bottom"/>
            <w:hideMark/>
          </w:tcPr>
          <w:p w14:paraId="34D6BBE0" w14:textId="763182A1" w:rsidR="00B933B9" w:rsidRPr="00F3718D" w:rsidRDefault="00B933B9" w:rsidP="00B933B9">
            <w:pPr>
              <w:spacing w:line="252" w:lineRule="auto"/>
              <w:jc w:val="right"/>
              <w:rPr>
                <w:bCs/>
                <w:sz w:val="18"/>
                <w:szCs w:val="18"/>
              </w:rPr>
            </w:pPr>
            <w:r w:rsidRPr="00B933B9">
              <w:rPr>
                <w:bCs/>
                <w:sz w:val="18"/>
                <w:szCs w:val="18"/>
              </w:rPr>
              <w:t>-</w:t>
            </w:r>
          </w:p>
        </w:tc>
      </w:tr>
      <w:tr w:rsidR="00B933B9" w:rsidRPr="00B933B9" w14:paraId="7684DE98" w14:textId="77777777" w:rsidTr="00B933B9">
        <w:trPr>
          <w:trHeight w:hRule="exact" w:val="227"/>
          <w:jc w:val="center"/>
        </w:trPr>
        <w:tc>
          <w:tcPr>
            <w:tcW w:w="4243" w:type="dxa"/>
            <w:shd w:val="clear" w:color="auto" w:fill="auto"/>
            <w:tcMar>
              <w:top w:w="15" w:type="dxa"/>
              <w:left w:w="15" w:type="dxa"/>
              <w:bottom w:w="0" w:type="dxa"/>
              <w:right w:w="15" w:type="dxa"/>
            </w:tcMar>
            <w:vAlign w:val="bottom"/>
          </w:tcPr>
          <w:p w14:paraId="65654537" w14:textId="73B1ACFA" w:rsidR="00B933B9" w:rsidRPr="00B933B9" w:rsidRDefault="00B933B9" w:rsidP="00B933B9">
            <w:pPr>
              <w:ind w:firstLine="113"/>
              <w:rPr>
                <w:b/>
                <w:sz w:val="18"/>
                <w:szCs w:val="18"/>
                <w:lang w:eastAsia="tr-TR"/>
              </w:rPr>
            </w:pPr>
            <w:r w:rsidRPr="00B933B9">
              <w:rPr>
                <w:b/>
                <w:sz w:val="18"/>
                <w:szCs w:val="18"/>
                <w:lang w:eastAsia="tr-TR"/>
              </w:rPr>
              <w:t>Bilançodaki Net Bakiyesi</w:t>
            </w:r>
          </w:p>
        </w:tc>
        <w:tc>
          <w:tcPr>
            <w:tcW w:w="1666" w:type="dxa"/>
            <w:shd w:val="clear" w:color="auto" w:fill="auto"/>
            <w:noWrap/>
            <w:tcMar>
              <w:top w:w="15" w:type="dxa"/>
              <w:left w:w="15" w:type="dxa"/>
              <w:bottom w:w="0" w:type="dxa"/>
              <w:right w:w="15" w:type="dxa"/>
            </w:tcMar>
            <w:vAlign w:val="bottom"/>
          </w:tcPr>
          <w:p w14:paraId="791D3D1F" w14:textId="5293462B" w:rsidR="00B933B9" w:rsidRPr="00B933B9" w:rsidRDefault="00B933B9" w:rsidP="00B933B9">
            <w:pPr>
              <w:spacing w:line="252" w:lineRule="auto"/>
              <w:jc w:val="right"/>
              <w:rPr>
                <w:b/>
                <w:sz w:val="18"/>
                <w:szCs w:val="18"/>
              </w:rPr>
            </w:pPr>
            <w:r w:rsidRPr="001F5DFF">
              <w:rPr>
                <w:b/>
                <w:sz w:val="18"/>
                <w:szCs w:val="18"/>
              </w:rPr>
              <w:t>30,394</w:t>
            </w:r>
          </w:p>
        </w:tc>
        <w:tc>
          <w:tcPr>
            <w:tcW w:w="1666" w:type="dxa"/>
            <w:shd w:val="clear" w:color="auto" w:fill="auto"/>
            <w:noWrap/>
            <w:tcMar>
              <w:top w:w="15" w:type="dxa"/>
              <w:left w:w="15" w:type="dxa"/>
              <w:bottom w:w="0" w:type="dxa"/>
              <w:right w:w="15" w:type="dxa"/>
            </w:tcMar>
            <w:vAlign w:val="bottom"/>
          </w:tcPr>
          <w:p w14:paraId="71BECEE9" w14:textId="18451909" w:rsidR="00B933B9" w:rsidRPr="00B933B9" w:rsidRDefault="00B933B9" w:rsidP="00B933B9">
            <w:pPr>
              <w:spacing w:line="252" w:lineRule="auto"/>
              <w:jc w:val="right"/>
              <w:rPr>
                <w:b/>
                <w:sz w:val="18"/>
                <w:szCs w:val="18"/>
              </w:rPr>
            </w:pPr>
            <w:r w:rsidRPr="00B933B9">
              <w:rPr>
                <w:b/>
                <w:sz w:val="18"/>
                <w:szCs w:val="18"/>
              </w:rPr>
              <w:t>-</w:t>
            </w:r>
          </w:p>
        </w:tc>
        <w:tc>
          <w:tcPr>
            <w:tcW w:w="1667" w:type="dxa"/>
            <w:shd w:val="clear" w:color="auto" w:fill="auto"/>
            <w:noWrap/>
            <w:tcMar>
              <w:top w:w="15" w:type="dxa"/>
              <w:left w:w="15" w:type="dxa"/>
              <w:bottom w:w="0" w:type="dxa"/>
              <w:right w:w="15" w:type="dxa"/>
            </w:tcMar>
            <w:vAlign w:val="bottom"/>
          </w:tcPr>
          <w:p w14:paraId="4014BC34" w14:textId="3D20754D" w:rsidR="00B933B9" w:rsidRPr="00B933B9" w:rsidRDefault="00B933B9" w:rsidP="00B933B9">
            <w:pPr>
              <w:spacing w:line="252" w:lineRule="auto"/>
              <w:jc w:val="right"/>
              <w:rPr>
                <w:b/>
                <w:sz w:val="18"/>
                <w:szCs w:val="18"/>
              </w:rPr>
            </w:pPr>
            <w:r w:rsidRPr="00B933B9">
              <w:rPr>
                <w:b/>
                <w:sz w:val="18"/>
                <w:szCs w:val="18"/>
              </w:rPr>
              <w:t>-</w:t>
            </w:r>
          </w:p>
        </w:tc>
      </w:tr>
      <w:tr w:rsidR="00B933B9" w:rsidRPr="00CB56EC" w14:paraId="60A6E6C4" w14:textId="77777777" w:rsidTr="00B933B9">
        <w:trPr>
          <w:trHeight w:hRule="exact" w:val="227"/>
          <w:jc w:val="center"/>
        </w:trPr>
        <w:tc>
          <w:tcPr>
            <w:tcW w:w="4243" w:type="dxa"/>
            <w:shd w:val="clear" w:color="auto" w:fill="auto"/>
            <w:tcMar>
              <w:top w:w="15" w:type="dxa"/>
              <w:left w:w="15" w:type="dxa"/>
              <w:bottom w:w="0" w:type="dxa"/>
              <w:right w:w="15" w:type="dxa"/>
            </w:tcMar>
            <w:vAlign w:val="bottom"/>
            <w:hideMark/>
          </w:tcPr>
          <w:p w14:paraId="625C66E7" w14:textId="04E95849" w:rsidR="00B933B9" w:rsidRPr="00CB56EC" w:rsidRDefault="00B933B9" w:rsidP="00B933B9">
            <w:pPr>
              <w:rPr>
                <w:b/>
                <w:bCs/>
                <w:sz w:val="18"/>
                <w:szCs w:val="18"/>
                <w:lang w:eastAsia="tr-TR"/>
              </w:rPr>
            </w:pPr>
            <w:r w:rsidRPr="00CB56EC">
              <w:rPr>
                <w:b/>
                <w:bCs/>
                <w:sz w:val="18"/>
                <w:szCs w:val="18"/>
                <w:lang w:eastAsia="tr-TR"/>
              </w:rPr>
              <w:t xml:space="preserve">Önceki Dönem </w:t>
            </w:r>
          </w:p>
        </w:tc>
        <w:tc>
          <w:tcPr>
            <w:tcW w:w="1666" w:type="dxa"/>
            <w:shd w:val="clear" w:color="auto" w:fill="auto"/>
            <w:noWrap/>
            <w:tcMar>
              <w:top w:w="15" w:type="dxa"/>
              <w:left w:w="15" w:type="dxa"/>
              <w:bottom w:w="0" w:type="dxa"/>
              <w:right w:w="15" w:type="dxa"/>
            </w:tcMar>
            <w:vAlign w:val="bottom"/>
          </w:tcPr>
          <w:p w14:paraId="0DE48529" w14:textId="06CD169E" w:rsidR="00B933B9" w:rsidRPr="00B933B9" w:rsidRDefault="00B933B9" w:rsidP="00B933B9">
            <w:pPr>
              <w:spacing w:line="252" w:lineRule="auto"/>
              <w:jc w:val="right"/>
              <w:rPr>
                <w:bCs/>
                <w:sz w:val="18"/>
                <w:szCs w:val="18"/>
              </w:rPr>
            </w:pPr>
          </w:p>
        </w:tc>
        <w:tc>
          <w:tcPr>
            <w:tcW w:w="1666" w:type="dxa"/>
            <w:shd w:val="clear" w:color="auto" w:fill="auto"/>
            <w:noWrap/>
            <w:tcMar>
              <w:top w:w="15" w:type="dxa"/>
              <w:left w:w="15" w:type="dxa"/>
              <w:bottom w:w="0" w:type="dxa"/>
              <w:right w:w="15" w:type="dxa"/>
            </w:tcMar>
            <w:vAlign w:val="bottom"/>
          </w:tcPr>
          <w:p w14:paraId="12D53630" w14:textId="11E7DB19" w:rsidR="00B933B9" w:rsidRPr="00B933B9" w:rsidRDefault="00B933B9" w:rsidP="00B933B9">
            <w:pPr>
              <w:spacing w:line="252" w:lineRule="auto"/>
              <w:jc w:val="right"/>
              <w:rPr>
                <w:bCs/>
                <w:sz w:val="18"/>
                <w:szCs w:val="18"/>
              </w:rPr>
            </w:pPr>
          </w:p>
        </w:tc>
        <w:tc>
          <w:tcPr>
            <w:tcW w:w="1667" w:type="dxa"/>
            <w:shd w:val="clear" w:color="auto" w:fill="auto"/>
            <w:noWrap/>
            <w:tcMar>
              <w:top w:w="15" w:type="dxa"/>
              <w:left w:w="15" w:type="dxa"/>
              <w:bottom w:w="0" w:type="dxa"/>
              <w:right w:w="15" w:type="dxa"/>
            </w:tcMar>
            <w:vAlign w:val="bottom"/>
          </w:tcPr>
          <w:p w14:paraId="188C7D12" w14:textId="0EB35C47" w:rsidR="00B933B9" w:rsidRPr="00B933B9" w:rsidRDefault="00B933B9" w:rsidP="00B933B9">
            <w:pPr>
              <w:spacing w:line="252" w:lineRule="auto"/>
              <w:jc w:val="right"/>
              <w:rPr>
                <w:bCs/>
                <w:sz w:val="18"/>
                <w:szCs w:val="18"/>
              </w:rPr>
            </w:pPr>
          </w:p>
        </w:tc>
      </w:tr>
      <w:tr w:rsidR="00B933B9" w:rsidRPr="00CB56EC" w14:paraId="13B918C8" w14:textId="77777777" w:rsidTr="00B933B9">
        <w:trPr>
          <w:trHeight w:hRule="exact" w:val="227"/>
          <w:jc w:val="center"/>
        </w:trPr>
        <w:tc>
          <w:tcPr>
            <w:tcW w:w="4243" w:type="dxa"/>
            <w:shd w:val="clear" w:color="auto" w:fill="auto"/>
            <w:noWrap/>
            <w:tcMar>
              <w:top w:w="15" w:type="dxa"/>
              <w:left w:w="15" w:type="dxa"/>
              <w:bottom w:w="0" w:type="dxa"/>
              <w:right w:w="15" w:type="dxa"/>
            </w:tcMar>
            <w:vAlign w:val="bottom"/>
            <w:hideMark/>
          </w:tcPr>
          <w:p w14:paraId="7DEFD520" w14:textId="514A9D88" w:rsidR="00B933B9" w:rsidRPr="00CB56EC" w:rsidRDefault="00B933B9" w:rsidP="00B933B9">
            <w:pPr>
              <w:ind w:firstLine="113"/>
              <w:rPr>
                <w:bCs/>
                <w:sz w:val="18"/>
                <w:szCs w:val="18"/>
                <w:lang w:eastAsia="tr-TR"/>
              </w:rPr>
            </w:pPr>
            <w:r w:rsidRPr="00403D7D">
              <w:rPr>
                <w:bCs/>
                <w:sz w:val="18"/>
                <w:szCs w:val="18"/>
                <w:lang w:eastAsia="tr-TR"/>
              </w:rPr>
              <w:t>Dönem Sonu Bakiyesi</w:t>
            </w:r>
          </w:p>
        </w:tc>
        <w:tc>
          <w:tcPr>
            <w:tcW w:w="1666" w:type="dxa"/>
            <w:shd w:val="clear" w:color="auto" w:fill="auto"/>
            <w:noWrap/>
            <w:tcMar>
              <w:top w:w="15" w:type="dxa"/>
              <w:left w:w="15" w:type="dxa"/>
              <w:bottom w:w="0" w:type="dxa"/>
              <w:right w:w="15" w:type="dxa"/>
            </w:tcMar>
            <w:vAlign w:val="bottom"/>
            <w:hideMark/>
          </w:tcPr>
          <w:p w14:paraId="74D02A5A" w14:textId="2150957C" w:rsidR="00B933B9" w:rsidRPr="00B933B9" w:rsidRDefault="00B933B9" w:rsidP="00B933B9">
            <w:pPr>
              <w:spacing w:line="252" w:lineRule="auto"/>
              <w:jc w:val="right"/>
              <w:rPr>
                <w:bCs/>
                <w:sz w:val="18"/>
                <w:szCs w:val="18"/>
              </w:rPr>
            </w:pPr>
            <w:r>
              <w:rPr>
                <w:bCs/>
                <w:sz w:val="18"/>
                <w:szCs w:val="18"/>
              </w:rPr>
              <w:t>-</w:t>
            </w:r>
          </w:p>
        </w:tc>
        <w:tc>
          <w:tcPr>
            <w:tcW w:w="1666" w:type="dxa"/>
            <w:shd w:val="clear" w:color="auto" w:fill="auto"/>
            <w:noWrap/>
            <w:tcMar>
              <w:top w:w="15" w:type="dxa"/>
              <w:left w:w="15" w:type="dxa"/>
              <w:bottom w:w="0" w:type="dxa"/>
              <w:right w:w="15" w:type="dxa"/>
            </w:tcMar>
            <w:vAlign w:val="bottom"/>
            <w:hideMark/>
          </w:tcPr>
          <w:p w14:paraId="70F5B71A" w14:textId="6E202C92" w:rsidR="00B933B9" w:rsidRPr="00B933B9" w:rsidRDefault="00B933B9" w:rsidP="00B933B9">
            <w:pPr>
              <w:spacing w:line="252" w:lineRule="auto"/>
              <w:jc w:val="right"/>
              <w:rPr>
                <w:bCs/>
                <w:sz w:val="18"/>
                <w:szCs w:val="18"/>
              </w:rPr>
            </w:pPr>
            <w:r>
              <w:rPr>
                <w:bCs/>
                <w:sz w:val="18"/>
                <w:szCs w:val="18"/>
              </w:rPr>
              <w:t>-</w:t>
            </w:r>
          </w:p>
        </w:tc>
        <w:tc>
          <w:tcPr>
            <w:tcW w:w="1667" w:type="dxa"/>
            <w:shd w:val="clear" w:color="auto" w:fill="auto"/>
            <w:noWrap/>
            <w:tcMar>
              <w:top w:w="15" w:type="dxa"/>
              <w:left w:w="15" w:type="dxa"/>
              <w:bottom w:w="0" w:type="dxa"/>
              <w:right w:w="15" w:type="dxa"/>
            </w:tcMar>
            <w:vAlign w:val="bottom"/>
            <w:hideMark/>
          </w:tcPr>
          <w:p w14:paraId="1D7E5CC1" w14:textId="77777777" w:rsidR="00B933B9" w:rsidRPr="00B933B9" w:rsidRDefault="00B933B9" w:rsidP="00B933B9">
            <w:pPr>
              <w:spacing w:line="252" w:lineRule="auto"/>
              <w:jc w:val="right"/>
              <w:rPr>
                <w:bCs/>
                <w:sz w:val="18"/>
                <w:szCs w:val="18"/>
              </w:rPr>
            </w:pPr>
            <w:r w:rsidRPr="00F3718D">
              <w:rPr>
                <w:bCs/>
                <w:sz w:val="18"/>
                <w:szCs w:val="18"/>
              </w:rPr>
              <w:t>-</w:t>
            </w:r>
          </w:p>
        </w:tc>
      </w:tr>
      <w:tr w:rsidR="00B933B9" w:rsidRPr="00CB56EC" w14:paraId="021E9356" w14:textId="77777777" w:rsidTr="00B933B9">
        <w:trPr>
          <w:trHeight w:hRule="exact" w:val="227"/>
          <w:jc w:val="center"/>
        </w:trPr>
        <w:tc>
          <w:tcPr>
            <w:tcW w:w="4243" w:type="dxa"/>
            <w:shd w:val="clear" w:color="auto" w:fill="auto"/>
            <w:noWrap/>
            <w:tcMar>
              <w:top w:w="15" w:type="dxa"/>
              <w:left w:w="15" w:type="dxa"/>
              <w:bottom w:w="0" w:type="dxa"/>
              <w:right w:w="15" w:type="dxa"/>
            </w:tcMar>
            <w:vAlign w:val="bottom"/>
            <w:hideMark/>
          </w:tcPr>
          <w:p w14:paraId="3EF85AC4" w14:textId="713818C1" w:rsidR="00B933B9" w:rsidRPr="00CB56EC" w:rsidRDefault="00B933B9" w:rsidP="00B933B9">
            <w:pPr>
              <w:ind w:firstLine="113"/>
              <w:rPr>
                <w:bCs/>
                <w:sz w:val="18"/>
                <w:szCs w:val="18"/>
                <w:lang w:eastAsia="tr-TR"/>
              </w:rPr>
            </w:pPr>
            <w:r w:rsidRPr="00403D7D">
              <w:rPr>
                <w:bCs/>
                <w:sz w:val="18"/>
                <w:szCs w:val="18"/>
                <w:lang w:eastAsia="tr-TR"/>
              </w:rPr>
              <w:t>Karşılık Tutarı (-)</w:t>
            </w:r>
          </w:p>
        </w:tc>
        <w:tc>
          <w:tcPr>
            <w:tcW w:w="1666" w:type="dxa"/>
            <w:shd w:val="clear" w:color="auto" w:fill="auto"/>
            <w:noWrap/>
            <w:tcMar>
              <w:top w:w="15" w:type="dxa"/>
              <w:left w:w="15" w:type="dxa"/>
              <w:bottom w:w="0" w:type="dxa"/>
              <w:right w:w="15" w:type="dxa"/>
            </w:tcMar>
            <w:vAlign w:val="bottom"/>
            <w:hideMark/>
          </w:tcPr>
          <w:p w14:paraId="58BEEE30" w14:textId="2C938B8D" w:rsidR="00B933B9" w:rsidRPr="00B933B9" w:rsidRDefault="00B933B9" w:rsidP="00B933B9">
            <w:pPr>
              <w:spacing w:line="252" w:lineRule="auto"/>
              <w:jc w:val="right"/>
              <w:rPr>
                <w:bCs/>
                <w:sz w:val="18"/>
                <w:szCs w:val="18"/>
              </w:rPr>
            </w:pPr>
            <w:r>
              <w:rPr>
                <w:bCs/>
                <w:sz w:val="18"/>
                <w:szCs w:val="18"/>
              </w:rPr>
              <w:t>-</w:t>
            </w:r>
          </w:p>
        </w:tc>
        <w:tc>
          <w:tcPr>
            <w:tcW w:w="1666" w:type="dxa"/>
            <w:shd w:val="clear" w:color="auto" w:fill="auto"/>
            <w:noWrap/>
            <w:tcMar>
              <w:top w:w="15" w:type="dxa"/>
              <w:left w:w="15" w:type="dxa"/>
              <w:bottom w:w="0" w:type="dxa"/>
              <w:right w:w="15" w:type="dxa"/>
            </w:tcMar>
            <w:vAlign w:val="bottom"/>
            <w:hideMark/>
          </w:tcPr>
          <w:p w14:paraId="2FC4913D" w14:textId="23EFABAF" w:rsidR="00B933B9" w:rsidRPr="00B933B9" w:rsidRDefault="00B933B9" w:rsidP="00B933B9">
            <w:pPr>
              <w:spacing w:line="252" w:lineRule="auto"/>
              <w:jc w:val="right"/>
              <w:rPr>
                <w:bCs/>
                <w:sz w:val="18"/>
                <w:szCs w:val="18"/>
              </w:rPr>
            </w:pPr>
            <w:r>
              <w:rPr>
                <w:bCs/>
                <w:sz w:val="18"/>
                <w:szCs w:val="18"/>
              </w:rPr>
              <w:t>-</w:t>
            </w:r>
          </w:p>
        </w:tc>
        <w:tc>
          <w:tcPr>
            <w:tcW w:w="1667" w:type="dxa"/>
            <w:shd w:val="clear" w:color="auto" w:fill="auto"/>
            <w:noWrap/>
            <w:tcMar>
              <w:top w:w="15" w:type="dxa"/>
              <w:left w:w="15" w:type="dxa"/>
              <w:bottom w:w="0" w:type="dxa"/>
              <w:right w:w="15" w:type="dxa"/>
            </w:tcMar>
            <w:vAlign w:val="bottom"/>
            <w:hideMark/>
          </w:tcPr>
          <w:p w14:paraId="230496EC" w14:textId="017BCA78" w:rsidR="00B933B9" w:rsidRPr="00B933B9" w:rsidRDefault="00B933B9" w:rsidP="00B933B9">
            <w:pPr>
              <w:spacing w:line="252" w:lineRule="auto"/>
              <w:jc w:val="right"/>
              <w:rPr>
                <w:bCs/>
                <w:sz w:val="18"/>
                <w:szCs w:val="18"/>
              </w:rPr>
            </w:pPr>
            <w:r>
              <w:rPr>
                <w:bCs/>
                <w:sz w:val="18"/>
                <w:szCs w:val="18"/>
              </w:rPr>
              <w:t>-</w:t>
            </w:r>
          </w:p>
        </w:tc>
      </w:tr>
      <w:tr w:rsidR="00B933B9" w:rsidRPr="00B933B9" w14:paraId="6B215A40" w14:textId="77777777" w:rsidTr="00B933B9">
        <w:trPr>
          <w:trHeight w:hRule="exact" w:val="227"/>
          <w:jc w:val="center"/>
        </w:trPr>
        <w:tc>
          <w:tcPr>
            <w:tcW w:w="4243" w:type="dxa"/>
            <w:shd w:val="clear" w:color="auto" w:fill="auto"/>
            <w:noWrap/>
            <w:tcMar>
              <w:top w:w="15" w:type="dxa"/>
              <w:left w:w="15" w:type="dxa"/>
              <w:bottom w:w="0" w:type="dxa"/>
              <w:right w:w="15" w:type="dxa"/>
            </w:tcMar>
            <w:vAlign w:val="bottom"/>
          </w:tcPr>
          <w:p w14:paraId="15FD871E" w14:textId="101A9D33" w:rsidR="00B933B9" w:rsidRPr="00B933B9" w:rsidRDefault="00B933B9" w:rsidP="00B933B9">
            <w:pPr>
              <w:ind w:firstLine="113"/>
              <w:rPr>
                <w:b/>
                <w:sz w:val="18"/>
                <w:szCs w:val="18"/>
                <w:lang w:eastAsia="tr-TR"/>
              </w:rPr>
            </w:pPr>
            <w:r w:rsidRPr="00B933B9">
              <w:rPr>
                <w:b/>
                <w:sz w:val="18"/>
                <w:szCs w:val="18"/>
                <w:lang w:eastAsia="tr-TR"/>
              </w:rPr>
              <w:t>Bilançodaki Net Bakiyesi</w:t>
            </w:r>
          </w:p>
        </w:tc>
        <w:tc>
          <w:tcPr>
            <w:tcW w:w="1666" w:type="dxa"/>
            <w:shd w:val="clear" w:color="auto" w:fill="auto"/>
            <w:noWrap/>
            <w:tcMar>
              <w:top w:w="15" w:type="dxa"/>
              <w:left w:w="15" w:type="dxa"/>
              <w:bottom w:w="0" w:type="dxa"/>
              <w:right w:w="15" w:type="dxa"/>
            </w:tcMar>
            <w:vAlign w:val="bottom"/>
          </w:tcPr>
          <w:p w14:paraId="3A3547A4" w14:textId="0513187E" w:rsidR="00B933B9" w:rsidRPr="00B933B9" w:rsidRDefault="00B933B9" w:rsidP="00B933B9">
            <w:pPr>
              <w:spacing w:line="252" w:lineRule="auto"/>
              <w:jc w:val="right"/>
              <w:rPr>
                <w:b/>
                <w:sz w:val="18"/>
                <w:szCs w:val="18"/>
              </w:rPr>
            </w:pPr>
            <w:r w:rsidRPr="00B933B9">
              <w:rPr>
                <w:b/>
                <w:sz w:val="18"/>
                <w:szCs w:val="18"/>
              </w:rPr>
              <w:t>-</w:t>
            </w:r>
          </w:p>
        </w:tc>
        <w:tc>
          <w:tcPr>
            <w:tcW w:w="1666" w:type="dxa"/>
            <w:shd w:val="clear" w:color="auto" w:fill="auto"/>
            <w:noWrap/>
            <w:tcMar>
              <w:top w:w="15" w:type="dxa"/>
              <w:left w:w="15" w:type="dxa"/>
              <w:bottom w:w="0" w:type="dxa"/>
              <w:right w:w="15" w:type="dxa"/>
            </w:tcMar>
            <w:vAlign w:val="bottom"/>
          </w:tcPr>
          <w:p w14:paraId="290A2BD5" w14:textId="489F4469" w:rsidR="00B933B9" w:rsidRPr="00B933B9" w:rsidRDefault="00B933B9" w:rsidP="00B933B9">
            <w:pPr>
              <w:spacing w:line="252" w:lineRule="auto"/>
              <w:jc w:val="right"/>
              <w:rPr>
                <w:b/>
                <w:sz w:val="18"/>
                <w:szCs w:val="18"/>
              </w:rPr>
            </w:pPr>
            <w:r w:rsidRPr="00B933B9">
              <w:rPr>
                <w:b/>
                <w:sz w:val="18"/>
                <w:szCs w:val="18"/>
              </w:rPr>
              <w:t>-</w:t>
            </w:r>
          </w:p>
        </w:tc>
        <w:tc>
          <w:tcPr>
            <w:tcW w:w="1667" w:type="dxa"/>
            <w:shd w:val="clear" w:color="auto" w:fill="auto"/>
            <w:noWrap/>
            <w:tcMar>
              <w:top w:w="15" w:type="dxa"/>
              <w:left w:w="15" w:type="dxa"/>
              <w:bottom w:w="0" w:type="dxa"/>
              <w:right w:w="15" w:type="dxa"/>
            </w:tcMar>
            <w:vAlign w:val="bottom"/>
          </w:tcPr>
          <w:p w14:paraId="06404846" w14:textId="21103CAE" w:rsidR="00B933B9" w:rsidRPr="00B933B9" w:rsidRDefault="00B933B9" w:rsidP="00B933B9">
            <w:pPr>
              <w:spacing w:line="252" w:lineRule="auto"/>
              <w:jc w:val="right"/>
              <w:rPr>
                <w:b/>
                <w:sz w:val="18"/>
                <w:szCs w:val="18"/>
              </w:rPr>
            </w:pPr>
            <w:r w:rsidRPr="00B933B9">
              <w:rPr>
                <w:b/>
                <w:sz w:val="18"/>
                <w:szCs w:val="18"/>
              </w:rPr>
              <w:t>-</w:t>
            </w:r>
          </w:p>
        </w:tc>
      </w:tr>
    </w:tbl>
    <w:bookmarkEnd w:id="19"/>
    <w:p w14:paraId="2EFC6729" w14:textId="11122D01" w:rsidR="00E30CF9" w:rsidRPr="00CB56EC" w:rsidRDefault="0004584A" w:rsidP="00F3718D">
      <w:pPr>
        <w:pStyle w:val="BodyTextIndent"/>
        <w:pageBreakBefore/>
        <w:tabs>
          <w:tab w:val="left" w:pos="709"/>
        </w:tabs>
        <w:ind w:left="0" w:hanging="567"/>
      </w:pPr>
      <w:r w:rsidRPr="00CB56EC">
        <w:rPr>
          <w:rFonts w:eastAsia="Arial Unicode MS"/>
          <w:b/>
          <w:color w:val="000000"/>
          <w:spacing w:val="-6"/>
          <w:lang w:eastAsia="en-US"/>
        </w:rPr>
        <w:lastRenderedPageBreak/>
        <w:tab/>
      </w:r>
      <w:r w:rsidR="00E30CF9" w:rsidRPr="00CB56EC">
        <w:rPr>
          <w:rFonts w:eastAsia="Arial Unicode MS"/>
          <w:b/>
          <w:color w:val="000000"/>
          <w:spacing w:val="-6"/>
          <w:lang w:eastAsia="en-US"/>
        </w:rPr>
        <w:t>Zarar niteliğindeki krediler ve diğer alacaklar için tasfiye politikasının ana hatları</w:t>
      </w:r>
    </w:p>
    <w:p w14:paraId="240E6444" w14:textId="77777777" w:rsidR="00E30CF9" w:rsidRPr="00CB56EC" w:rsidRDefault="00E30CF9" w:rsidP="00F3718D">
      <w:pPr>
        <w:autoSpaceDE w:val="0"/>
        <w:autoSpaceDN w:val="0"/>
        <w:adjustRightInd w:val="0"/>
        <w:ind w:left="540"/>
        <w:jc w:val="both"/>
        <w:rPr>
          <w:rFonts w:eastAsia="Arial Unicode MS"/>
          <w:sz w:val="16"/>
          <w:szCs w:val="16"/>
        </w:rPr>
      </w:pPr>
    </w:p>
    <w:p w14:paraId="57294C69" w14:textId="77777777" w:rsidR="00816D86" w:rsidRPr="00CB56EC" w:rsidRDefault="00E30CF9" w:rsidP="00F3718D">
      <w:pPr>
        <w:autoSpaceDE w:val="0"/>
        <w:autoSpaceDN w:val="0"/>
        <w:adjustRightInd w:val="0"/>
        <w:jc w:val="both"/>
        <w:rPr>
          <w:rFonts w:eastAsia="Arial Unicode MS"/>
          <w:spacing w:val="-4"/>
        </w:rPr>
      </w:pPr>
      <w:r w:rsidRPr="00CB56EC">
        <w:rPr>
          <w:rFonts w:eastAsia="Arial Unicode MS"/>
          <w:spacing w:val="-4"/>
        </w:rPr>
        <w:t xml:space="preserve">1 Kasım 2006 tarih 26333 sayılı Resmi </w:t>
      </w:r>
      <w:proofErr w:type="spellStart"/>
      <w:r w:rsidRPr="00CB56EC">
        <w:rPr>
          <w:rFonts w:eastAsia="Arial Unicode MS"/>
          <w:spacing w:val="-4"/>
        </w:rPr>
        <w:t>Gazete’de</w:t>
      </w:r>
      <w:proofErr w:type="spellEnd"/>
      <w:r w:rsidRPr="00CB56EC">
        <w:rPr>
          <w:rFonts w:eastAsia="Arial Unicode MS"/>
          <w:spacing w:val="-4"/>
        </w:rPr>
        <w:t xml:space="preserve"> yayımlanan “Bankalarca Kredilerin ve Diğer Alacakların Niteliklerinin Belirlenmesi ve Bunlar İçin Ayrılacak Karşılıklara İlişkin Usul ve Esaslar Hakkında Yönetmelik” esaslarına göre tahsilinin mümkün olmadığına kanaat getirilen ve önceki dönemlerde tamamına karşılık ayrılmış olan kredi ve diğer alacaklar, Banka üst yönetimince alınan karar doğrultusunda kayıtlardan terkin edilmektedir.</w:t>
      </w:r>
    </w:p>
    <w:p w14:paraId="66652B76" w14:textId="77777777" w:rsidR="00E30CF9" w:rsidRPr="00CB56EC" w:rsidRDefault="00E30CF9" w:rsidP="00E30CF9">
      <w:pPr>
        <w:autoSpaceDE w:val="0"/>
        <w:autoSpaceDN w:val="0"/>
        <w:adjustRightInd w:val="0"/>
        <w:jc w:val="both"/>
        <w:rPr>
          <w:rFonts w:eastAsia="Arial Unicode MS"/>
          <w:sz w:val="16"/>
          <w:szCs w:val="16"/>
        </w:rPr>
      </w:pPr>
      <w:r w:rsidRPr="00CB56EC">
        <w:rPr>
          <w:rFonts w:eastAsia="Arial Unicode MS"/>
        </w:rPr>
        <w:tab/>
      </w:r>
    </w:p>
    <w:p w14:paraId="52414D78" w14:textId="77777777" w:rsidR="00E30CF9" w:rsidRPr="00CB56EC" w:rsidRDefault="00311B79" w:rsidP="00E30CF9">
      <w:pPr>
        <w:tabs>
          <w:tab w:val="num" w:pos="3060"/>
        </w:tabs>
        <w:autoSpaceDE w:val="0"/>
        <w:autoSpaceDN w:val="0"/>
        <w:adjustRightInd w:val="0"/>
        <w:ind w:hanging="567"/>
      </w:pPr>
      <w:r w:rsidRPr="00CB56EC">
        <w:rPr>
          <w:b/>
        </w:rPr>
        <w:tab/>
      </w:r>
      <w:r w:rsidR="00E30CF9" w:rsidRPr="00CB56EC">
        <w:rPr>
          <w:rFonts w:eastAsia="Arial Unicode MS"/>
          <w:b/>
          <w:color w:val="000000"/>
          <w:spacing w:val="-6"/>
        </w:rPr>
        <w:t>Aktiften silme politikasına ilişkin açıklamalar</w:t>
      </w:r>
    </w:p>
    <w:p w14:paraId="2E45DB3F" w14:textId="77777777" w:rsidR="00E30CF9" w:rsidRPr="00CB56EC" w:rsidRDefault="00E30CF9" w:rsidP="00E30CF9">
      <w:pPr>
        <w:tabs>
          <w:tab w:val="num" w:pos="3060"/>
        </w:tabs>
        <w:autoSpaceDE w:val="0"/>
        <w:autoSpaceDN w:val="0"/>
        <w:adjustRightInd w:val="0"/>
        <w:ind w:hanging="567"/>
      </w:pPr>
    </w:p>
    <w:p w14:paraId="48F8D3E2" w14:textId="77777777" w:rsidR="00E30CF9" w:rsidRPr="00F3718D" w:rsidRDefault="00E30CF9" w:rsidP="00747E97">
      <w:pPr>
        <w:autoSpaceDE w:val="0"/>
        <w:autoSpaceDN w:val="0"/>
        <w:adjustRightInd w:val="0"/>
        <w:jc w:val="both"/>
        <w:rPr>
          <w:rFonts w:eastAsia="Arial Unicode MS"/>
          <w:spacing w:val="-4"/>
        </w:rPr>
      </w:pPr>
      <w:r w:rsidRPr="00F3718D">
        <w:rPr>
          <w:rFonts w:eastAsia="Arial Unicode MS"/>
          <w:spacing w:val="-4"/>
        </w:rPr>
        <w:t>Banka, kredi alacağını yasal takibe aktarmasını müteakip tamamına karşılık ayırdığı alacağını, hukuki takip sürecinde tahsilinin mümkün olmadığı ve teminatının da mevcut olmadığı takdirde Banka üst yönetimince alınan karar doğrultusunda aktiften silme politikası izlemektedir.</w:t>
      </w:r>
    </w:p>
    <w:p w14:paraId="2DC5ADE7" w14:textId="77777777" w:rsidR="00FB78FD" w:rsidRDefault="00FB78FD" w:rsidP="00FB78FD">
      <w:pPr>
        <w:autoSpaceDE w:val="0"/>
        <w:autoSpaceDN w:val="0"/>
        <w:adjustRightInd w:val="0"/>
        <w:ind w:hanging="567"/>
        <w:rPr>
          <w:b/>
          <w:bCs/>
          <w:iCs/>
        </w:rPr>
      </w:pPr>
    </w:p>
    <w:p w14:paraId="54478E71" w14:textId="149B8839" w:rsidR="00E30CF9" w:rsidRPr="00CB56EC" w:rsidRDefault="00E30CF9" w:rsidP="00FB78FD">
      <w:pPr>
        <w:autoSpaceDE w:val="0"/>
        <w:autoSpaceDN w:val="0"/>
        <w:adjustRightInd w:val="0"/>
        <w:ind w:hanging="567"/>
        <w:rPr>
          <w:b/>
          <w:bCs/>
          <w:iCs/>
        </w:rPr>
      </w:pPr>
      <w:r w:rsidRPr="00CB56EC">
        <w:rPr>
          <w:b/>
          <w:bCs/>
          <w:iCs/>
        </w:rPr>
        <w:t>1.6</w:t>
      </w:r>
      <w:r w:rsidRPr="00CB56EC">
        <w:rPr>
          <w:b/>
          <w:bCs/>
          <w:iCs/>
        </w:rPr>
        <w:tab/>
        <w:t>İtfa edilmiş maliyeti ile ölçülen diğer finansal varlıklar</w:t>
      </w:r>
    </w:p>
    <w:p w14:paraId="58305C6B" w14:textId="77777777" w:rsidR="00E30CF9" w:rsidRPr="00CB56EC" w:rsidRDefault="00E30CF9" w:rsidP="00E30CF9">
      <w:pPr>
        <w:autoSpaceDE w:val="0"/>
        <w:autoSpaceDN w:val="0"/>
        <w:adjustRightInd w:val="0"/>
        <w:ind w:hanging="567"/>
        <w:rPr>
          <w:b/>
          <w:bCs/>
          <w:iCs/>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425DC6" w:rsidRPr="00CB56EC" w14:paraId="69C3BFA9" w14:textId="77777777" w:rsidTr="00517258">
        <w:trPr>
          <w:trHeight w:hRule="exact" w:val="227"/>
        </w:trPr>
        <w:tc>
          <w:tcPr>
            <w:tcW w:w="6655" w:type="dxa"/>
            <w:shd w:val="clear" w:color="auto" w:fill="auto"/>
            <w:vAlign w:val="bottom"/>
            <w:hideMark/>
          </w:tcPr>
          <w:p w14:paraId="525646C4" w14:textId="77777777" w:rsidR="00425DC6" w:rsidRPr="00CB56EC" w:rsidRDefault="00425DC6" w:rsidP="00DE5CD3">
            <w:pPr>
              <w:rPr>
                <w:b/>
                <w:sz w:val="18"/>
                <w:szCs w:val="18"/>
                <w:lang w:eastAsia="tr-TR"/>
              </w:rPr>
            </w:pPr>
            <w:r w:rsidRPr="00CB56EC">
              <w:rPr>
                <w:b/>
                <w:sz w:val="18"/>
                <w:szCs w:val="18"/>
                <w:lang w:eastAsia="tr-TR"/>
              </w:rPr>
              <w:t> </w:t>
            </w:r>
          </w:p>
        </w:tc>
        <w:tc>
          <w:tcPr>
            <w:tcW w:w="1293" w:type="dxa"/>
            <w:shd w:val="clear" w:color="auto" w:fill="auto"/>
            <w:vAlign w:val="bottom"/>
            <w:hideMark/>
          </w:tcPr>
          <w:p w14:paraId="52E5BB7F" w14:textId="77777777" w:rsidR="00425DC6" w:rsidRPr="00CB56EC" w:rsidRDefault="00425DC6" w:rsidP="00DE5CD3">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5256DF5C" w14:textId="77777777" w:rsidR="00425DC6" w:rsidRPr="00CB56EC" w:rsidRDefault="00425DC6" w:rsidP="00DE5CD3">
            <w:pPr>
              <w:jc w:val="right"/>
              <w:rPr>
                <w:b/>
                <w:bCs/>
                <w:sz w:val="18"/>
                <w:szCs w:val="18"/>
                <w:lang w:eastAsia="tr-TR"/>
              </w:rPr>
            </w:pPr>
            <w:r w:rsidRPr="00CB56EC">
              <w:rPr>
                <w:b/>
                <w:bCs/>
                <w:sz w:val="18"/>
                <w:szCs w:val="18"/>
                <w:lang w:eastAsia="tr-TR"/>
              </w:rPr>
              <w:t>Önceki Dönem</w:t>
            </w:r>
          </w:p>
        </w:tc>
      </w:tr>
      <w:tr w:rsidR="00517258" w:rsidRPr="00517258" w14:paraId="29D1327D" w14:textId="77777777" w:rsidTr="00517258">
        <w:trPr>
          <w:trHeight w:hRule="exact" w:val="227"/>
        </w:trPr>
        <w:tc>
          <w:tcPr>
            <w:tcW w:w="6655" w:type="dxa"/>
            <w:shd w:val="clear" w:color="auto" w:fill="auto"/>
            <w:vAlign w:val="bottom"/>
            <w:hideMark/>
          </w:tcPr>
          <w:p w14:paraId="159C9E2C" w14:textId="77777777" w:rsidR="00517258" w:rsidRPr="00517258" w:rsidRDefault="00517258" w:rsidP="00517258">
            <w:pPr>
              <w:rPr>
                <w:b/>
                <w:bCs/>
                <w:sz w:val="18"/>
                <w:szCs w:val="18"/>
                <w:lang w:eastAsia="tr-TR"/>
              </w:rPr>
            </w:pPr>
            <w:r w:rsidRPr="00517258">
              <w:rPr>
                <w:b/>
                <w:bCs/>
                <w:sz w:val="18"/>
                <w:szCs w:val="18"/>
                <w:lang w:eastAsia="tr-TR"/>
              </w:rPr>
              <w:t>Borçlanma Senetleri</w:t>
            </w:r>
          </w:p>
        </w:tc>
        <w:tc>
          <w:tcPr>
            <w:tcW w:w="1293" w:type="dxa"/>
            <w:shd w:val="clear" w:color="auto" w:fill="auto"/>
            <w:vAlign w:val="bottom"/>
            <w:hideMark/>
          </w:tcPr>
          <w:p w14:paraId="346CC76A" w14:textId="4E0C4BD8" w:rsidR="00517258" w:rsidRPr="00517258" w:rsidRDefault="00517258" w:rsidP="00517258">
            <w:pPr>
              <w:jc w:val="right"/>
              <w:rPr>
                <w:b/>
                <w:bCs/>
                <w:sz w:val="18"/>
                <w:szCs w:val="16"/>
                <w:lang w:eastAsia="tr-TR"/>
              </w:rPr>
            </w:pPr>
            <w:r w:rsidRPr="007D15D7">
              <w:rPr>
                <w:b/>
                <w:bCs/>
                <w:sz w:val="18"/>
                <w:szCs w:val="16"/>
                <w:lang w:eastAsia="tr-TR"/>
              </w:rPr>
              <w:t>146,698</w:t>
            </w:r>
          </w:p>
        </w:tc>
        <w:tc>
          <w:tcPr>
            <w:tcW w:w="1294" w:type="dxa"/>
            <w:shd w:val="clear" w:color="auto" w:fill="auto"/>
            <w:vAlign w:val="bottom"/>
            <w:hideMark/>
          </w:tcPr>
          <w:p w14:paraId="4C2B07A5" w14:textId="3B57C68F" w:rsidR="00517258" w:rsidRPr="00517258" w:rsidRDefault="00517258" w:rsidP="00517258">
            <w:pPr>
              <w:jc w:val="right"/>
              <w:rPr>
                <w:b/>
                <w:bCs/>
              </w:rPr>
            </w:pPr>
            <w:r w:rsidRPr="00517258">
              <w:rPr>
                <w:b/>
                <w:bCs/>
                <w:sz w:val="18"/>
                <w:szCs w:val="16"/>
                <w:lang w:eastAsia="tr-TR"/>
              </w:rPr>
              <w:t>69,798</w:t>
            </w:r>
          </w:p>
        </w:tc>
      </w:tr>
      <w:tr w:rsidR="00517258" w:rsidRPr="00CB56EC" w14:paraId="33AE2A07" w14:textId="77777777" w:rsidTr="00517258">
        <w:trPr>
          <w:trHeight w:hRule="exact" w:val="227"/>
        </w:trPr>
        <w:tc>
          <w:tcPr>
            <w:tcW w:w="6655" w:type="dxa"/>
            <w:shd w:val="clear" w:color="auto" w:fill="auto"/>
            <w:vAlign w:val="bottom"/>
            <w:hideMark/>
          </w:tcPr>
          <w:p w14:paraId="598AAE50" w14:textId="77777777" w:rsidR="00517258" w:rsidRPr="00CB56EC" w:rsidRDefault="00517258" w:rsidP="00517258">
            <w:pPr>
              <w:ind w:firstLine="113"/>
              <w:rPr>
                <w:sz w:val="18"/>
                <w:szCs w:val="18"/>
                <w:lang w:eastAsia="tr-TR"/>
              </w:rPr>
            </w:pPr>
            <w:r w:rsidRPr="00CB56EC">
              <w:rPr>
                <w:sz w:val="18"/>
                <w:szCs w:val="18"/>
                <w:lang w:eastAsia="tr-TR"/>
              </w:rPr>
              <w:t>Borsada İşlem Görenler</w:t>
            </w:r>
          </w:p>
        </w:tc>
        <w:tc>
          <w:tcPr>
            <w:tcW w:w="1293" w:type="dxa"/>
            <w:shd w:val="clear" w:color="auto" w:fill="auto"/>
            <w:vAlign w:val="bottom"/>
            <w:hideMark/>
          </w:tcPr>
          <w:p w14:paraId="384E2926" w14:textId="0376C55F" w:rsidR="00517258" w:rsidRPr="00FB78FD" w:rsidRDefault="00517258" w:rsidP="00517258">
            <w:pPr>
              <w:jc w:val="right"/>
              <w:rPr>
                <w:sz w:val="18"/>
                <w:szCs w:val="16"/>
                <w:lang w:eastAsia="tr-TR"/>
              </w:rPr>
            </w:pPr>
            <w:r w:rsidRPr="007D15D7">
              <w:rPr>
                <w:sz w:val="18"/>
                <w:szCs w:val="16"/>
                <w:lang w:eastAsia="tr-TR"/>
              </w:rPr>
              <w:t>146,698</w:t>
            </w:r>
          </w:p>
        </w:tc>
        <w:tc>
          <w:tcPr>
            <w:tcW w:w="1294" w:type="dxa"/>
            <w:shd w:val="clear" w:color="auto" w:fill="auto"/>
            <w:vAlign w:val="bottom"/>
            <w:hideMark/>
          </w:tcPr>
          <w:p w14:paraId="298D7AD6" w14:textId="2A86ABF9" w:rsidR="00517258" w:rsidRPr="00CB56EC" w:rsidRDefault="00517258" w:rsidP="00517258">
            <w:pPr>
              <w:jc w:val="right"/>
            </w:pPr>
            <w:r w:rsidRPr="002E152A">
              <w:rPr>
                <w:sz w:val="18"/>
                <w:szCs w:val="16"/>
                <w:lang w:eastAsia="tr-TR"/>
              </w:rPr>
              <w:t>69,798</w:t>
            </w:r>
          </w:p>
        </w:tc>
      </w:tr>
      <w:tr w:rsidR="00517258" w:rsidRPr="00CB56EC" w14:paraId="1F7FF51D" w14:textId="77777777" w:rsidTr="00517258">
        <w:trPr>
          <w:trHeight w:hRule="exact" w:val="227"/>
        </w:trPr>
        <w:tc>
          <w:tcPr>
            <w:tcW w:w="6655" w:type="dxa"/>
            <w:shd w:val="clear" w:color="auto" w:fill="auto"/>
            <w:vAlign w:val="bottom"/>
          </w:tcPr>
          <w:p w14:paraId="3B8F108E" w14:textId="77777777" w:rsidR="00517258" w:rsidRPr="00CB56EC" w:rsidRDefault="00517258" w:rsidP="00517258">
            <w:pPr>
              <w:ind w:firstLine="113"/>
              <w:rPr>
                <w:sz w:val="18"/>
                <w:szCs w:val="18"/>
                <w:lang w:eastAsia="tr-TR"/>
              </w:rPr>
            </w:pPr>
            <w:r w:rsidRPr="00CB56EC">
              <w:rPr>
                <w:sz w:val="18"/>
                <w:szCs w:val="18"/>
                <w:lang w:eastAsia="tr-TR"/>
              </w:rPr>
              <w:t>Borsada İşlem Görmeyenler</w:t>
            </w:r>
          </w:p>
        </w:tc>
        <w:tc>
          <w:tcPr>
            <w:tcW w:w="1293" w:type="dxa"/>
            <w:shd w:val="clear" w:color="auto" w:fill="auto"/>
            <w:vAlign w:val="bottom"/>
          </w:tcPr>
          <w:p w14:paraId="7A7AF265" w14:textId="5688F72F" w:rsidR="00517258" w:rsidRPr="00FB78FD" w:rsidRDefault="00517258" w:rsidP="00517258">
            <w:pPr>
              <w:jc w:val="right"/>
              <w:rPr>
                <w:sz w:val="18"/>
                <w:szCs w:val="16"/>
                <w:lang w:eastAsia="tr-TR"/>
              </w:rPr>
            </w:pPr>
            <w:r w:rsidRPr="00517258">
              <w:rPr>
                <w:sz w:val="18"/>
                <w:szCs w:val="16"/>
                <w:lang w:eastAsia="tr-TR"/>
              </w:rPr>
              <w:t>-</w:t>
            </w:r>
          </w:p>
        </w:tc>
        <w:tc>
          <w:tcPr>
            <w:tcW w:w="1294" w:type="dxa"/>
            <w:shd w:val="clear" w:color="auto" w:fill="auto"/>
            <w:vAlign w:val="bottom"/>
          </w:tcPr>
          <w:p w14:paraId="59B21296" w14:textId="50D6D952" w:rsidR="00517258" w:rsidRPr="00CB56EC" w:rsidRDefault="00517258" w:rsidP="00517258">
            <w:pPr>
              <w:jc w:val="right"/>
            </w:pPr>
            <w:r w:rsidRPr="00FB78FD">
              <w:rPr>
                <w:sz w:val="18"/>
                <w:szCs w:val="16"/>
                <w:lang w:eastAsia="tr-TR"/>
              </w:rPr>
              <w:t>-</w:t>
            </w:r>
          </w:p>
        </w:tc>
      </w:tr>
      <w:tr w:rsidR="00517258" w:rsidRPr="00517258" w14:paraId="164CC545" w14:textId="77777777" w:rsidTr="00517258">
        <w:trPr>
          <w:trHeight w:hRule="exact" w:val="227"/>
        </w:trPr>
        <w:tc>
          <w:tcPr>
            <w:tcW w:w="6655" w:type="dxa"/>
            <w:shd w:val="clear" w:color="auto" w:fill="auto"/>
            <w:vAlign w:val="bottom"/>
          </w:tcPr>
          <w:p w14:paraId="0AEB0D3D" w14:textId="77777777" w:rsidR="00517258" w:rsidRPr="00517258" w:rsidRDefault="00517258" w:rsidP="00517258">
            <w:pPr>
              <w:rPr>
                <w:b/>
                <w:bCs/>
                <w:sz w:val="18"/>
                <w:szCs w:val="18"/>
                <w:lang w:eastAsia="tr-TR"/>
              </w:rPr>
            </w:pPr>
            <w:r w:rsidRPr="00517258">
              <w:rPr>
                <w:b/>
                <w:bCs/>
                <w:sz w:val="18"/>
                <w:szCs w:val="18"/>
                <w:lang w:eastAsia="tr-TR"/>
              </w:rPr>
              <w:t>Değer Azalma Karşılığı (-)</w:t>
            </w:r>
          </w:p>
        </w:tc>
        <w:tc>
          <w:tcPr>
            <w:tcW w:w="1293" w:type="dxa"/>
            <w:shd w:val="clear" w:color="auto" w:fill="auto"/>
            <w:vAlign w:val="bottom"/>
          </w:tcPr>
          <w:p w14:paraId="76679D5F" w14:textId="40150F70" w:rsidR="00517258" w:rsidRPr="00517258" w:rsidRDefault="00517258" w:rsidP="00517258">
            <w:pPr>
              <w:jc w:val="right"/>
              <w:rPr>
                <w:b/>
                <w:bCs/>
                <w:sz w:val="18"/>
                <w:szCs w:val="16"/>
                <w:lang w:eastAsia="tr-TR"/>
              </w:rPr>
            </w:pPr>
            <w:r w:rsidRPr="00517258">
              <w:rPr>
                <w:b/>
                <w:bCs/>
                <w:sz w:val="18"/>
                <w:szCs w:val="16"/>
                <w:lang w:eastAsia="tr-TR"/>
              </w:rPr>
              <w:t>-</w:t>
            </w:r>
          </w:p>
        </w:tc>
        <w:tc>
          <w:tcPr>
            <w:tcW w:w="1294" w:type="dxa"/>
            <w:shd w:val="clear" w:color="auto" w:fill="auto"/>
            <w:vAlign w:val="bottom"/>
          </w:tcPr>
          <w:p w14:paraId="000D38E8" w14:textId="2B0AD96C" w:rsidR="00517258" w:rsidRPr="00517258" w:rsidRDefault="00517258" w:rsidP="00517258">
            <w:pPr>
              <w:jc w:val="right"/>
              <w:rPr>
                <w:b/>
                <w:bCs/>
              </w:rPr>
            </w:pPr>
            <w:r w:rsidRPr="00517258">
              <w:rPr>
                <w:b/>
                <w:bCs/>
                <w:sz w:val="18"/>
                <w:szCs w:val="16"/>
                <w:lang w:eastAsia="tr-TR"/>
              </w:rPr>
              <w:t>-</w:t>
            </w:r>
          </w:p>
        </w:tc>
      </w:tr>
      <w:tr w:rsidR="00517258" w:rsidRPr="00517258" w14:paraId="278C14FF" w14:textId="77777777" w:rsidTr="00517258">
        <w:trPr>
          <w:trHeight w:hRule="exact" w:val="227"/>
        </w:trPr>
        <w:tc>
          <w:tcPr>
            <w:tcW w:w="6655" w:type="dxa"/>
            <w:shd w:val="clear" w:color="auto" w:fill="auto"/>
            <w:noWrap/>
            <w:vAlign w:val="bottom"/>
          </w:tcPr>
          <w:p w14:paraId="1A38A942" w14:textId="77777777" w:rsidR="00517258" w:rsidRPr="00517258" w:rsidRDefault="00517258" w:rsidP="00517258">
            <w:pPr>
              <w:rPr>
                <w:b/>
                <w:bCs/>
                <w:sz w:val="18"/>
                <w:szCs w:val="18"/>
                <w:lang w:eastAsia="tr-TR"/>
              </w:rPr>
            </w:pPr>
            <w:r w:rsidRPr="00517258">
              <w:rPr>
                <w:b/>
                <w:bCs/>
                <w:sz w:val="18"/>
                <w:szCs w:val="18"/>
                <w:lang w:eastAsia="tr-TR"/>
              </w:rPr>
              <w:t>Toplam</w:t>
            </w:r>
          </w:p>
        </w:tc>
        <w:tc>
          <w:tcPr>
            <w:tcW w:w="1293" w:type="dxa"/>
            <w:shd w:val="clear" w:color="auto" w:fill="auto"/>
            <w:vAlign w:val="bottom"/>
          </w:tcPr>
          <w:p w14:paraId="0AC20B29" w14:textId="65BE0E0B" w:rsidR="00517258" w:rsidRPr="00517258" w:rsidRDefault="00517258" w:rsidP="00517258">
            <w:pPr>
              <w:jc w:val="right"/>
              <w:rPr>
                <w:b/>
                <w:bCs/>
                <w:sz w:val="18"/>
                <w:szCs w:val="16"/>
                <w:lang w:eastAsia="tr-TR"/>
              </w:rPr>
            </w:pPr>
            <w:r w:rsidRPr="007D15D7">
              <w:rPr>
                <w:b/>
                <w:bCs/>
                <w:sz w:val="18"/>
                <w:szCs w:val="16"/>
                <w:lang w:eastAsia="tr-TR"/>
              </w:rPr>
              <w:t>146,698</w:t>
            </w:r>
          </w:p>
        </w:tc>
        <w:tc>
          <w:tcPr>
            <w:tcW w:w="1294" w:type="dxa"/>
            <w:shd w:val="clear" w:color="auto" w:fill="auto"/>
            <w:vAlign w:val="bottom"/>
          </w:tcPr>
          <w:p w14:paraId="5132DE6E" w14:textId="76BCE6D1" w:rsidR="00517258" w:rsidRPr="00517258" w:rsidRDefault="00517258" w:rsidP="00517258">
            <w:pPr>
              <w:jc w:val="right"/>
              <w:rPr>
                <w:b/>
                <w:bCs/>
              </w:rPr>
            </w:pPr>
            <w:r w:rsidRPr="00517258">
              <w:rPr>
                <w:b/>
                <w:bCs/>
                <w:sz w:val="18"/>
                <w:szCs w:val="16"/>
                <w:lang w:eastAsia="tr-TR"/>
              </w:rPr>
              <w:t>69,798</w:t>
            </w:r>
          </w:p>
        </w:tc>
      </w:tr>
    </w:tbl>
    <w:p w14:paraId="440E45A4" w14:textId="77777777" w:rsidR="009A419B" w:rsidRPr="00CB56EC" w:rsidRDefault="009A419B" w:rsidP="00E30CF9">
      <w:pPr>
        <w:autoSpaceDE w:val="0"/>
        <w:autoSpaceDN w:val="0"/>
        <w:adjustRightInd w:val="0"/>
        <w:rPr>
          <w:lang w:eastAsia="en-GB"/>
        </w:rPr>
      </w:pPr>
    </w:p>
    <w:p w14:paraId="72927799" w14:textId="114B6AFB" w:rsidR="009A419B" w:rsidRPr="00CB56EC" w:rsidRDefault="009A419B" w:rsidP="00E30CF9">
      <w:pPr>
        <w:autoSpaceDE w:val="0"/>
        <w:autoSpaceDN w:val="0"/>
        <w:adjustRightInd w:val="0"/>
        <w:rPr>
          <w:lang w:eastAsia="en-GB"/>
        </w:rPr>
      </w:pPr>
      <w:r w:rsidRPr="00CB56EC">
        <w:rPr>
          <w:lang w:eastAsia="en-GB"/>
        </w:rPr>
        <w:t xml:space="preserve">İtfa edilmiş maliyeti ile ölçülen diğer finansal varlıklar </w:t>
      </w:r>
      <w:r w:rsidRPr="00542710">
        <w:rPr>
          <w:lang w:eastAsia="en-GB"/>
        </w:rPr>
        <w:t>içi</w:t>
      </w:r>
      <w:r w:rsidRPr="00517258">
        <w:rPr>
          <w:lang w:eastAsia="en-GB"/>
        </w:rPr>
        <w:t xml:space="preserve">n </w:t>
      </w:r>
      <w:bookmarkStart w:id="20" w:name="_Hlk195986571"/>
      <w:r w:rsidR="00517258" w:rsidRPr="00517258">
        <w:rPr>
          <w:lang w:eastAsia="en-GB"/>
        </w:rPr>
        <w:t>493</w:t>
      </w:r>
      <w:r w:rsidRPr="00FB78FD">
        <w:rPr>
          <w:lang w:eastAsia="en-GB"/>
        </w:rPr>
        <w:t xml:space="preserve"> </w:t>
      </w:r>
      <w:bookmarkEnd w:id="20"/>
      <w:r w:rsidRPr="00FB78FD">
        <w:rPr>
          <w:lang w:eastAsia="en-GB"/>
        </w:rPr>
        <w:t>TL</w:t>
      </w:r>
      <w:r w:rsidRPr="00CB56EC">
        <w:rPr>
          <w:lang w:eastAsia="en-GB"/>
        </w:rPr>
        <w:t xml:space="preserve"> (31 Aralık 202</w:t>
      </w:r>
      <w:r w:rsidR="000C188F">
        <w:rPr>
          <w:lang w:eastAsia="en-GB"/>
        </w:rPr>
        <w:t>4</w:t>
      </w:r>
      <w:r w:rsidRPr="00CB56EC">
        <w:rPr>
          <w:lang w:eastAsia="en-GB"/>
        </w:rPr>
        <w:t xml:space="preserve"> – </w:t>
      </w:r>
      <w:r w:rsidR="000C188F">
        <w:rPr>
          <w:lang w:eastAsia="en-GB"/>
        </w:rPr>
        <w:t>254</w:t>
      </w:r>
      <w:r w:rsidR="0004584A" w:rsidRPr="00CB56EC">
        <w:rPr>
          <w:lang w:eastAsia="en-GB"/>
        </w:rPr>
        <w:t xml:space="preserve"> TL</w:t>
      </w:r>
      <w:r w:rsidRPr="00CB56EC">
        <w:rPr>
          <w:lang w:eastAsia="en-GB"/>
        </w:rPr>
        <w:t>) tutarında beklenen zarar karşılığı ayrılmıştır.</w:t>
      </w:r>
    </w:p>
    <w:p w14:paraId="78030C4F" w14:textId="77777777" w:rsidR="009A419B" w:rsidRPr="00CB56EC" w:rsidRDefault="009A419B" w:rsidP="00E30CF9">
      <w:pPr>
        <w:autoSpaceDE w:val="0"/>
        <w:autoSpaceDN w:val="0"/>
        <w:adjustRightInd w:val="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334A84" w:rsidRPr="00CB56EC" w14:paraId="50C483AB" w14:textId="77777777" w:rsidTr="00517258">
        <w:trPr>
          <w:trHeight w:hRule="exact" w:val="227"/>
        </w:trPr>
        <w:tc>
          <w:tcPr>
            <w:tcW w:w="6655" w:type="dxa"/>
            <w:shd w:val="clear" w:color="auto" w:fill="auto"/>
            <w:vAlign w:val="bottom"/>
            <w:hideMark/>
          </w:tcPr>
          <w:p w14:paraId="27FC29E9" w14:textId="77777777" w:rsidR="00334A84" w:rsidRPr="00CB56EC" w:rsidRDefault="00334A84" w:rsidP="005A5673">
            <w:pPr>
              <w:rPr>
                <w:b/>
                <w:sz w:val="18"/>
                <w:szCs w:val="18"/>
                <w:lang w:eastAsia="tr-TR"/>
              </w:rPr>
            </w:pPr>
            <w:r w:rsidRPr="00CB56EC">
              <w:rPr>
                <w:b/>
                <w:sz w:val="18"/>
                <w:szCs w:val="18"/>
                <w:lang w:eastAsia="tr-TR"/>
              </w:rPr>
              <w:t> </w:t>
            </w:r>
          </w:p>
        </w:tc>
        <w:tc>
          <w:tcPr>
            <w:tcW w:w="1293" w:type="dxa"/>
            <w:shd w:val="clear" w:color="auto" w:fill="auto"/>
            <w:vAlign w:val="bottom"/>
            <w:hideMark/>
          </w:tcPr>
          <w:p w14:paraId="0FE0A930" w14:textId="77777777" w:rsidR="00334A84" w:rsidRPr="00CB56EC" w:rsidRDefault="00334A84" w:rsidP="005A5673">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38C74C3D" w14:textId="77777777" w:rsidR="00334A84" w:rsidRPr="00CB56EC" w:rsidRDefault="00334A84" w:rsidP="005A5673">
            <w:pPr>
              <w:jc w:val="right"/>
              <w:rPr>
                <w:b/>
                <w:bCs/>
                <w:sz w:val="18"/>
                <w:szCs w:val="18"/>
                <w:lang w:eastAsia="tr-TR"/>
              </w:rPr>
            </w:pPr>
            <w:r w:rsidRPr="00CB56EC">
              <w:rPr>
                <w:b/>
                <w:bCs/>
                <w:sz w:val="18"/>
                <w:szCs w:val="18"/>
                <w:lang w:eastAsia="tr-TR"/>
              </w:rPr>
              <w:t>Önceki Dönem</w:t>
            </w:r>
          </w:p>
        </w:tc>
      </w:tr>
      <w:tr w:rsidR="00334A84" w:rsidRPr="00CB56EC" w14:paraId="339154E3" w14:textId="77777777" w:rsidTr="00517258">
        <w:trPr>
          <w:trHeight w:hRule="exact" w:val="227"/>
        </w:trPr>
        <w:tc>
          <w:tcPr>
            <w:tcW w:w="6655" w:type="dxa"/>
            <w:shd w:val="clear" w:color="auto" w:fill="auto"/>
            <w:vAlign w:val="bottom"/>
            <w:hideMark/>
          </w:tcPr>
          <w:p w14:paraId="1DFC2A37" w14:textId="77777777" w:rsidR="00334A84" w:rsidRPr="00CB56EC" w:rsidRDefault="00334A84" w:rsidP="005A5673">
            <w:pPr>
              <w:rPr>
                <w:sz w:val="18"/>
                <w:szCs w:val="18"/>
                <w:lang w:eastAsia="tr-TR"/>
              </w:rPr>
            </w:pPr>
            <w:r w:rsidRPr="00CB56EC">
              <w:t>Teminata verilen/bloke edilenler</w:t>
            </w:r>
          </w:p>
        </w:tc>
        <w:tc>
          <w:tcPr>
            <w:tcW w:w="1293" w:type="dxa"/>
            <w:shd w:val="clear" w:color="auto" w:fill="auto"/>
            <w:vAlign w:val="bottom"/>
            <w:hideMark/>
          </w:tcPr>
          <w:p w14:paraId="6DEC3374" w14:textId="77777777" w:rsidR="00334A84" w:rsidRPr="00CB56EC" w:rsidRDefault="00334A84" w:rsidP="005A5673">
            <w:pPr>
              <w:jc w:val="right"/>
            </w:pPr>
            <w:r w:rsidRPr="00CB56EC">
              <w:rPr>
                <w:sz w:val="18"/>
                <w:szCs w:val="16"/>
                <w:lang w:eastAsia="tr-TR"/>
              </w:rPr>
              <w:t>-</w:t>
            </w:r>
          </w:p>
        </w:tc>
        <w:tc>
          <w:tcPr>
            <w:tcW w:w="1294" w:type="dxa"/>
            <w:shd w:val="clear" w:color="auto" w:fill="auto"/>
            <w:vAlign w:val="bottom"/>
            <w:hideMark/>
          </w:tcPr>
          <w:p w14:paraId="197EE12E" w14:textId="77777777" w:rsidR="00334A84" w:rsidRPr="00CB56EC" w:rsidRDefault="00334A84" w:rsidP="005A5673">
            <w:pPr>
              <w:jc w:val="right"/>
            </w:pPr>
            <w:r w:rsidRPr="00CB56EC">
              <w:rPr>
                <w:sz w:val="18"/>
                <w:szCs w:val="16"/>
                <w:lang w:eastAsia="tr-TR"/>
              </w:rPr>
              <w:t>-</w:t>
            </w:r>
          </w:p>
        </w:tc>
      </w:tr>
      <w:tr w:rsidR="00334A84" w:rsidRPr="00CB56EC" w14:paraId="56BDCD69" w14:textId="77777777" w:rsidTr="00517258">
        <w:trPr>
          <w:trHeight w:hRule="exact" w:val="227"/>
        </w:trPr>
        <w:tc>
          <w:tcPr>
            <w:tcW w:w="6655" w:type="dxa"/>
            <w:shd w:val="clear" w:color="auto" w:fill="auto"/>
            <w:vAlign w:val="bottom"/>
            <w:hideMark/>
          </w:tcPr>
          <w:p w14:paraId="697264A0" w14:textId="77777777" w:rsidR="00334A84" w:rsidRPr="00CB56EC" w:rsidRDefault="00334A84" w:rsidP="005A5673">
            <w:pPr>
              <w:rPr>
                <w:sz w:val="18"/>
                <w:szCs w:val="18"/>
                <w:lang w:eastAsia="tr-TR"/>
              </w:rPr>
            </w:pPr>
            <w:r w:rsidRPr="00CB56EC">
              <w:t>Repo işlemlerine konu olanlar</w:t>
            </w:r>
          </w:p>
        </w:tc>
        <w:tc>
          <w:tcPr>
            <w:tcW w:w="1293" w:type="dxa"/>
            <w:shd w:val="clear" w:color="auto" w:fill="auto"/>
            <w:vAlign w:val="bottom"/>
            <w:hideMark/>
          </w:tcPr>
          <w:p w14:paraId="648B37FF" w14:textId="77777777" w:rsidR="00334A84" w:rsidRPr="00CB56EC" w:rsidRDefault="00334A84" w:rsidP="005A5673">
            <w:pPr>
              <w:jc w:val="right"/>
            </w:pPr>
            <w:r w:rsidRPr="00CB56EC">
              <w:rPr>
                <w:sz w:val="18"/>
                <w:szCs w:val="16"/>
                <w:lang w:eastAsia="tr-TR"/>
              </w:rPr>
              <w:t>-</w:t>
            </w:r>
          </w:p>
        </w:tc>
        <w:tc>
          <w:tcPr>
            <w:tcW w:w="1294" w:type="dxa"/>
            <w:shd w:val="clear" w:color="auto" w:fill="auto"/>
            <w:vAlign w:val="bottom"/>
            <w:hideMark/>
          </w:tcPr>
          <w:p w14:paraId="4BF024BA" w14:textId="77777777" w:rsidR="00334A84" w:rsidRPr="00CB56EC" w:rsidRDefault="00334A84" w:rsidP="005A5673">
            <w:pPr>
              <w:jc w:val="right"/>
            </w:pPr>
            <w:r w:rsidRPr="00CB56EC">
              <w:rPr>
                <w:sz w:val="18"/>
                <w:szCs w:val="16"/>
                <w:lang w:eastAsia="tr-TR"/>
              </w:rPr>
              <w:t>-</w:t>
            </w:r>
          </w:p>
        </w:tc>
      </w:tr>
      <w:tr w:rsidR="00334A84" w:rsidRPr="00CB56EC" w14:paraId="088E406D" w14:textId="77777777" w:rsidTr="00517258">
        <w:trPr>
          <w:trHeight w:hRule="exact" w:val="227"/>
        </w:trPr>
        <w:tc>
          <w:tcPr>
            <w:tcW w:w="6655" w:type="dxa"/>
            <w:shd w:val="clear" w:color="auto" w:fill="auto"/>
            <w:noWrap/>
            <w:vAlign w:val="bottom"/>
          </w:tcPr>
          <w:p w14:paraId="4A7E06D1" w14:textId="77777777" w:rsidR="00334A84" w:rsidRPr="00CB56EC" w:rsidRDefault="00334A84" w:rsidP="005A5673">
            <w:pPr>
              <w:rPr>
                <w:rFonts w:eastAsia="Arial Unicode MS"/>
                <w:b/>
                <w:sz w:val="18"/>
                <w:szCs w:val="18"/>
              </w:rPr>
            </w:pPr>
            <w:r w:rsidRPr="00CB56EC">
              <w:rPr>
                <w:rFonts w:eastAsia="Arial Unicode MS"/>
                <w:b/>
                <w:sz w:val="18"/>
                <w:szCs w:val="18"/>
              </w:rPr>
              <w:t>Toplam</w:t>
            </w:r>
          </w:p>
        </w:tc>
        <w:tc>
          <w:tcPr>
            <w:tcW w:w="1293" w:type="dxa"/>
            <w:shd w:val="clear" w:color="auto" w:fill="auto"/>
            <w:vAlign w:val="bottom"/>
          </w:tcPr>
          <w:p w14:paraId="5FD85950" w14:textId="77777777" w:rsidR="00334A84" w:rsidRPr="00CB56EC" w:rsidRDefault="00334A84" w:rsidP="005A5673">
            <w:pPr>
              <w:jc w:val="right"/>
              <w:rPr>
                <w:b/>
              </w:rPr>
            </w:pPr>
            <w:r w:rsidRPr="00CB56EC">
              <w:rPr>
                <w:b/>
                <w:sz w:val="18"/>
                <w:szCs w:val="16"/>
                <w:lang w:eastAsia="tr-TR"/>
              </w:rPr>
              <w:t>-</w:t>
            </w:r>
          </w:p>
        </w:tc>
        <w:tc>
          <w:tcPr>
            <w:tcW w:w="1294" w:type="dxa"/>
            <w:shd w:val="clear" w:color="auto" w:fill="auto"/>
            <w:vAlign w:val="bottom"/>
          </w:tcPr>
          <w:p w14:paraId="09E746A8" w14:textId="77777777" w:rsidR="00334A84" w:rsidRPr="00CB56EC" w:rsidRDefault="00334A84" w:rsidP="005A5673">
            <w:pPr>
              <w:jc w:val="right"/>
              <w:rPr>
                <w:b/>
              </w:rPr>
            </w:pPr>
            <w:r w:rsidRPr="00CB56EC">
              <w:rPr>
                <w:b/>
                <w:sz w:val="18"/>
                <w:szCs w:val="16"/>
                <w:lang w:eastAsia="tr-TR"/>
              </w:rPr>
              <w:t>-</w:t>
            </w:r>
          </w:p>
        </w:tc>
      </w:tr>
    </w:tbl>
    <w:p w14:paraId="544A3B36" w14:textId="77777777" w:rsidR="00334A84" w:rsidRPr="00CB56EC" w:rsidRDefault="00334A84" w:rsidP="00334A84">
      <w:pPr>
        <w:autoSpaceDE w:val="0"/>
        <w:autoSpaceDN w:val="0"/>
        <w:adjustRightInd w:val="0"/>
        <w:rPr>
          <w:b/>
          <w:bCs/>
          <w:iCs/>
        </w:rPr>
      </w:pPr>
    </w:p>
    <w:p w14:paraId="3ECE6780" w14:textId="4EC32418" w:rsidR="00E30CF9" w:rsidRPr="00CB56EC" w:rsidRDefault="00E40514" w:rsidP="00334A84">
      <w:pPr>
        <w:autoSpaceDE w:val="0"/>
        <w:autoSpaceDN w:val="0"/>
        <w:adjustRightInd w:val="0"/>
        <w:rPr>
          <w:b/>
          <w:bCs/>
          <w:iCs/>
        </w:rPr>
      </w:pPr>
      <w:r w:rsidRPr="00CB56EC">
        <w:rPr>
          <w:b/>
          <w:bCs/>
          <w:iCs/>
        </w:rPr>
        <w:t xml:space="preserve">İtfa edilmiş maliyeti ile ölçülen diğer finansal varlıklardan </w:t>
      </w:r>
      <w:r w:rsidR="00334A84" w:rsidRPr="00CB56EC">
        <w:rPr>
          <w:b/>
          <w:bCs/>
          <w:iCs/>
        </w:rPr>
        <w:t>devlet borçlanma senetlerine ilişkin bilgiler</w:t>
      </w:r>
    </w:p>
    <w:p w14:paraId="0F656E06" w14:textId="77777777" w:rsidR="00334A84" w:rsidRPr="00CB56EC" w:rsidRDefault="00334A84" w:rsidP="00E30CF9">
      <w:pPr>
        <w:autoSpaceDE w:val="0"/>
        <w:autoSpaceDN w:val="0"/>
        <w:adjustRightInd w:val="0"/>
        <w:ind w:hanging="567"/>
        <w:rPr>
          <w:b/>
          <w:bCs/>
          <w:iCs/>
          <w:highlight w:val="yellow"/>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334A84" w:rsidRPr="00CB56EC" w14:paraId="6B53BE99" w14:textId="77777777" w:rsidTr="00517258">
        <w:trPr>
          <w:trHeight w:hRule="exact" w:val="227"/>
        </w:trPr>
        <w:tc>
          <w:tcPr>
            <w:tcW w:w="6655" w:type="dxa"/>
            <w:shd w:val="clear" w:color="auto" w:fill="auto"/>
            <w:vAlign w:val="bottom"/>
            <w:hideMark/>
          </w:tcPr>
          <w:p w14:paraId="413A8B76" w14:textId="77777777" w:rsidR="00334A84" w:rsidRPr="00CB56EC" w:rsidRDefault="00334A84" w:rsidP="005A5673">
            <w:pPr>
              <w:rPr>
                <w:b/>
                <w:sz w:val="18"/>
                <w:szCs w:val="18"/>
                <w:lang w:eastAsia="tr-TR"/>
              </w:rPr>
            </w:pPr>
            <w:r w:rsidRPr="00CB56EC">
              <w:rPr>
                <w:b/>
                <w:sz w:val="18"/>
                <w:szCs w:val="18"/>
                <w:lang w:eastAsia="tr-TR"/>
              </w:rPr>
              <w:t> </w:t>
            </w:r>
          </w:p>
        </w:tc>
        <w:tc>
          <w:tcPr>
            <w:tcW w:w="1293" w:type="dxa"/>
            <w:shd w:val="clear" w:color="auto" w:fill="auto"/>
            <w:vAlign w:val="bottom"/>
            <w:hideMark/>
          </w:tcPr>
          <w:p w14:paraId="7E04F8F1" w14:textId="77777777" w:rsidR="00334A84" w:rsidRPr="00CB56EC" w:rsidRDefault="00334A84" w:rsidP="005A5673">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1FCF35E8" w14:textId="77777777" w:rsidR="00334A84" w:rsidRPr="00CB56EC" w:rsidRDefault="00334A84" w:rsidP="005A5673">
            <w:pPr>
              <w:jc w:val="right"/>
              <w:rPr>
                <w:b/>
                <w:bCs/>
                <w:sz w:val="18"/>
                <w:szCs w:val="18"/>
                <w:lang w:eastAsia="tr-TR"/>
              </w:rPr>
            </w:pPr>
            <w:r w:rsidRPr="00CB56EC">
              <w:rPr>
                <w:b/>
                <w:bCs/>
                <w:sz w:val="18"/>
                <w:szCs w:val="18"/>
                <w:lang w:eastAsia="tr-TR"/>
              </w:rPr>
              <w:t>Önceki Dönem</w:t>
            </w:r>
          </w:p>
        </w:tc>
      </w:tr>
      <w:tr w:rsidR="00517258" w:rsidRPr="00CB56EC" w14:paraId="1D45D1DD" w14:textId="77777777" w:rsidTr="00517258">
        <w:trPr>
          <w:trHeight w:hRule="exact" w:val="227"/>
        </w:trPr>
        <w:tc>
          <w:tcPr>
            <w:tcW w:w="6655" w:type="dxa"/>
            <w:shd w:val="clear" w:color="auto" w:fill="auto"/>
            <w:vAlign w:val="center"/>
            <w:hideMark/>
          </w:tcPr>
          <w:p w14:paraId="06C3F211" w14:textId="77777777" w:rsidR="00517258" w:rsidRPr="00CB56EC" w:rsidRDefault="00517258" w:rsidP="00517258">
            <w:pPr>
              <w:rPr>
                <w:bCs/>
                <w:sz w:val="18"/>
                <w:szCs w:val="18"/>
                <w:lang w:eastAsia="tr-TR"/>
              </w:rPr>
            </w:pPr>
            <w:r w:rsidRPr="00CB56EC">
              <w:rPr>
                <w:bCs/>
                <w:sz w:val="18"/>
                <w:szCs w:val="18"/>
                <w:lang w:eastAsia="tr-TR"/>
              </w:rPr>
              <w:t>Devlet Tahvili</w:t>
            </w:r>
          </w:p>
        </w:tc>
        <w:tc>
          <w:tcPr>
            <w:tcW w:w="1293" w:type="dxa"/>
            <w:shd w:val="clear" w:color="auto" w:fill="auto"/>
            <w:vAlign w:val="bottom"/>
            <w:hideMark/>
          </w:tcPr>
          <w:p w14:paraId="262A1AAB" w14:textId="2BB10E6F" w:rsidR="00517258" w:rsidRPr="00FB78FD" w:rsidRDefault="00517258" w:rsidP="00517258">
            <w:pPr>
              <w:jc w:val="right"/>
              <w:rPr>
                <w:sz w:val="18"/>
                <w:szCs w:val="16"/>
                <w:lang w:eastAsia="tr-TR"/>
              </w:rPr>
            </w:pPr>
            <w:r w:rsidRPr="00517258">
              <w:rPr>
                <w:sz w:val="18"/>
                <w:szCs w:val="16"/>
                <w:lang w:eastAsia="tr-TR"/>
              </w:rPr>
              <w:t>-</w:t>
            </w:r>
          </w:p>
        </w:tc>
        <w:tc>
          <w:tcPr>
            <w:tcW w:w="1294" w:type="dxa"/>
            <w:shd w:val="clear" w:color="auto" w:fill="auto"/>
            <w:vAlign w:val="bottom"/>
            <w:hideMark/>
          </w:tcPr>
          <w:p w14:paraId="384DD735" w14:textId="06FEC87B" w:rsidR="00517258" w:rsidRPr="00CB56EC" w:rsidRDefault="00517258" w:rsidP="00517258">
            <w:pPr>
              <w:jc w:val="right"/>
            </w:pPr>
            <w:r w:rsidRPr="00FB78FD">
              <w:rPr>
                <w:sz w:val="18"/>
                <w:szCs w:val="16"/>
                <w:lang w:eastAsia="tr-TR"/>
              </w:rPr>
              <w:t>-</w:t>
            </w:r>
          </w:p>
        </w:tc>
      </w:tr>
      <w:tr w:rsidR="00517258" w:rsidRPr="00CB56EC" w14:paraId="3755AAAA" w14:textId="77777777" w:rsidTr="00517258">
        <w:trPr>
          <w:trHeight w:hRule="exact" w:val="227"/>
        </w:trPr>
        <w:tc>
          <w:tcPr>
            <w:tcW w:w="6655" w:type="dxa"/>
            <w:shd w:val="clear" w:color="auto" w:fill="auto"/>
            <w:vAlign w:val="center"/>
            <w:hideMark/>
          </w:tcPr>
          <w:p w14:paraId="1A90DB50" w14:textId="77777777" w:rsidR="00517258" w:rsidRPr="00CB56EC" w:rsidRDefault="00517258" w:rsidP="00517258">
            <w:pPr>
              <w:rPr>
                <w:bCs/>
                <w:sz w:val="18"/>
                <w:szCs w:val="18"/>
                <w:lang w:eastAsia="tr-TR"/>
              </w:rPr>
            </w:pPr>
            <w:r w:rsidRPr="00CB56EC">
              <w:rPr>
                <w:bCs/>
                <w:sz w:val="18"/>
                <w:szCs w:val="18"/>
                <w:lang w:eastAsia="tr-TR"/>
              </w:rPr>
              <w:t>Hazine Bonosu</w:t>
            </w:r>
          </w:p>
        </w:tc>
        <w:tc>
          <w:tcPr>
            <w:tcW w:w="1293" w:type="dxa"/>
            <w:shd w:val="clear" w:color="auto" w:fill="auto"/>
            <w:vAlign w:val="bottom"/>
            <w:hideMark/>
          </w:tcPr>
          <w:p w14:paraId="423A3F3D" w14:textId="4B71739A" w:rsidR="00517258" w:rsidRPr="00FB78FD" w:rsidRDefault="00517258" w:rsidP="00517258">
            <w:pPr>
              <w:jc w:val="right"/>
              <w:rPr>
                <w:sz w:val="18"/>
                <w:szCs w:val="16"/>
                <w:lang w:eastAsia="tr-TR"/>
              </w:rPr>
            </w:pPr>
            <w:r w:rsidRPr="00517258">
              <w:rPr>
                <w:sz w:val="18"/>
                <w:szCs w:val="16"/>
                <w:lang w:eastAsia="tr-TR"/>
              </w:rPr>
              <w:t>-</w:t>
            </w:r>
          </w:p>
        </w:tc>
        <w:tc>
          <w:tcPr>
            <w:tcW w:w="1294" w:type="dxa"/>
            <w:shd w:val="clear" w:color="auto" w:fill="auto"/>
            <w:vAlign w:val="bottom"/>
            <w:hideMark/>
          </w:tcPr>
          <w:p w14:paraId="4F98E352" w14:textId="65AB26D9" w:rsidR="00517258" w:rsidRPr="00CB56EC" w:rsidRDefault="00517258" w:rsidP="00517258">
            <w:pPr>
              <w:jc w:val="right"/>
            </w:pPr>
            <w:r w:rsidRPr="00FB78FD">
              <w:rPr>
                <w:sz w:val="18"/>
                <w:szCs w:val="16"/>
                <w:lang w:eastAsia="tr-TR"/>
              </w:rPr>
              <w:t>-</w:t>
            </w:r>
          </w:p>
        </w:tc>
      </w:tr>
      <w:tr w:rsidR="00517258" w:rsidRPr="00CB56EC" w14:paraId="05853BFB" w14:textId="77777777" w:rsidTr="00517258">
        <w:trPr>
          <w:trHeight w:hRule="exact" w:val="227"/>
        </w:trPr>
        <w:tc>
          <w:tcPr>
            <w:tcW w:w="6655" w:type="dxa"/>
            <w:shd w:val="clear" w:color="auto" w:fill="auto"/>
            <w:vAlign w:val="center"/>
          </w:tcPr>
          <w:p w14:paraId="6C81087B" w14:textId="77777777" w:rsidR="00517258" w:rsidRPr="00CB56EC" w:rsidRDefault="00517258" w:rsidP="00517258">
            <w:pPr>
              <w:rPr>
                <w:bCs/>
                <w:sz w:val="18"/>
                <w:szCs w:val="18"/>
                <w:lang w:eastAsia="tr-TR"/>
              </w:rPr>
            </w:pPr>
            <w:r w:rsidRPr="00CB56EC">
              <w:rPr>
                <w:bCs/>
                <w:sz w:val="18"/>
                <w:szCs w:val="18"/>
                <w:lang w:eastAsia="tr-TR"/>
              </w:rPr>
              <w:t>Diğer Kamu Borçlanma Senetleri</w:t>
            </w:r>
          </w:p>
        </w:tc>
        <w:tc>
          <w:tcPr>
            <w:tcW w:w="1293" w:type="dxa"/>
            <w:shd w:val="clear" w:color="auto" w:fill="auto"/>
            <w:vAlign w:val="bottom"/>
          </w:tcPr>
          <w:p w14:paraId="2D2F56E3" w14:textId="1A57328D" w:rsidR="00517258" w:rsidRPr="00FB78FD" w:rsidRDefault="00517258" w:rsidP="00517258">
            <w:pPr>
              <w:jc w:val="right"/>
              <w:rPr>
                <w:sz w:val="18"/>
                <w:szCs w:val="16"/>
                <w:lang w:eastAsia="tr-TR"/>
              </w:rPr>
            </w:pPr>
            <w:r w:rsidRPr="007D15D7">
              <w:rPr>
                <w:sz w:val="18"/>
                <w:szCs w:val="16"/>
                <w:lang w:eastAsia="tr-TR"/>
              </w:rPr>
              <w:t>76,216</w:t>
            </w:r>
          </w:p>
        </w:tc>
        <w:tc>
          <w:tcPr>
            <w:tcW w:w="1294" w:type="dxa"/>
            <w:shd w:val="clear" w:color="auto" w:fill="auto"/>
            <w:vAlign w:val="bottom"/>
          </w:tcPr>
          <w:p w14:paraId="0C251437" w14:textId="4097020D" w:rsidR="00517258" w:rsidRPr="00CB56EC" w:rsidRDefault="00517258" w:rsidP="00517258">
            <w:pPr>
              <w:jc w:val="right"/>
            </w:pPr>
            <w:r w:rsidRPr="002E152A">
              <w:rPr>
                <w:sz w:val="18"/>
                <w:szCs w:val="16"/>
                <w:lang w:eastAsia="tr-TR"/>
              </w:rPr>
              <w:t>69,798</w:t>
            </w:r>
          </w:p>
        </w:tc>
      </w:tr>
      <w:tr w:rsidR="00517258" w:rsidRPr="00517258" w14:paraId="5C603752" w14:textId="77777777" w:rsidTr="00517258">
        <w:trPr>
          <w:trHeight w:hRule="exact" w:val="227"/>
        </w:trPr>
        <w:tc>
          <w:tcPr>
            <w:tcW w:w="6655" w:type="dxa"/>
            <w:shd w:val="clear" w:color="auto" w:fill="auto"/>
            <w:noWrap/>
            <w:vAlign w:val="bottom"/>
          </w:tcPr>
          <w:p w14:paraId="635AAFEC" w14:textId="77777777" w:rsidR="00517258" w:rsidRPr="00517258" w:rsidRDefault="00517258" w:rsidP="00517258">
            <w:pPr>
              <w:rPr>
                <w:b/>
                <w:bCs/>
                <w:sz w:val="18"/>
                <w:szCs w:val="18"/>
                <w:lang w:eastAsia="tr-TR"/>
              </w:rPr>
            </w:pPr>
            <w:r w:rsidRPr="00517258">
              <w:rPr>
                <w:b/>
                <w:bCs/>
                <w:sz w:val="18"/>
                <w:szCs w:val="18"/>
                <w:lang w:eastAsia="tr-TR"/>
              </w:rPr>
              <w:t>Toplam</w:t>
            </w:r>
          </w:p>
        </w:tc>
        <w:tc>
          <w:tcPr>
            <w:tcW w:w="1293" w:type="dxa"/>
            <w:shd w:val="clear" w:color="auto" w:fill="auto"/>
            <w:vAlign w:val="bottom"/>
          </w:tcPr>
          <w:p w14:paraId="291BE33A" w14:textId="5BE7810E" w:rsidR="00517258" w:rsidRPr="00517258" w:rsidRDefault="00517258" w:rsidP="00517258">
            <w:pPr>
              <w:jc w:val="right"/>
              <w:rPr>
                <w:b/>
                <w:bCs/>
                <w:sz w:val="18"/>
                <w:szCs w:val="16"/>
                <w:lang w:eastAsia="tr-TR"/>
              </w:rPr>
            </w:pPr>
            <w:r w:rsidRPr="007D15D7">
              <w:rPr>
                <w:b/>
                <w:bCs/>
                <w:sz w:val="18"/>
                <w:szCs w:val="16"/>
                <w:lang w:eastAsia="tr-TR"/>
              </w:rPr>
              <w:t>76,216</w:t>
            </w:r>
          </w:p>
        </w:tc>
        <w:tc>
          <w:tcPr>
            <w:tcW w:w="1294" w:type="dxa"/>
            <w:shd w:val="clear" w:color="auto" w:fill="auto"/>
            <w:vAlign w:val="bottom"/>
          </w:tcPr>
          <w:p w14:paraId="2DE8F087" w14:textId="52901716" w:rsidR="00517258" w:rsidRPr="00517258" w:rsidRDefault="00517258" w:rsidP="00517258">
            <w:pPr>
              <w:jc w:val="right"/>
              <w:rPr>
                <w:b/>
                <w:bCs/>
              </w:rPr>
            </w:pPr>
            <w:r w:rsidRPr="00517258">
              <w:rPr>
                <w:b/>
                <w:bCs/>
                <w:sz w:val="18"/>
                <w:szCs w:val="16"/>
                <w:lang w:eastAsia="tr-TR"/>
              </w:rPr>
              <w:t>69,798</w:t>
            </w:r>
          </w:p>
        </w:tc>
      </w:tr>
    </w:tbl>
    <w:p w14:paraId="72371B2E" w14:textId="77777777" w:rsidR="00334A84" w:rsidRPr="00CB56EC" w:rsidRDefault="00334A84" w:rsidP="00E30CF9">
      <w:pPr>
        <w:autoSpaceDE w:val="0"/>
        <w:autoSpaceDN w:val="0"/>
        <w:adjustRightInd w:val="0"/>
        <w:ind w:hanging="567"/>
        <w:rPr>
          <w:b/>
          <w:bCs/>
          <w:iCs/>
          <w:highlight w:val="yellow"/>
        </w:rPr>
      </w:pPr>
    </w:p>
    <w:p w14:paraId="471A9E1C" w14:textId="77777777" w:rsidR="00425DC6" w:rsidRPr="00CB56EC" w:rsidRDefault="00E30CF9" w:rsidP="00334A84">
      <w:pPr>
        <w:autoSpaceDE w:val="0"/>
        <w:autoSpaceDN w:val="0"/>
        <w:adjustRightInd w:val="0"/>
        <w:rPr>
          <w:b/>
          <w:bCs/>
          <w:iCs/>
        </w:rPr>
      </w:pPr>
      <w:r w:rsidRPr="00CB56EC">
        <w:rPr>
          <w:b/>
          <w:bCs/>
          <w:iCs/>
        </w:rPr>
        <w:t>İtfa edilmiş maliyeti ile ölçülen diğer finansal varlıkların yıl içerisindeki hareketleri</w:t>
      </w:r>
    </w:p>
    <w:p w14:paraId="63306F50" w14:textId="77777777" w:rsidR="00425DC6" w:rsidRPr="00CB56EC" w:rsidRDefault="00425DC6" w:rsidP="00E30CF9">
      <w:pPr>
        <w:autoSpaceDE w:val="0"/>
        <w:autoSpaceDN w:val="0"/>
        <w:adjustRightInd w:val="0"/>
        <w:ind w:hanging="567"/>
        <w:rPr>
          <w:b/>
          <w:bCs/>
          <w:iCs/>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425DC6" w:rsidRPr="00CB56EC" w14:paraId="34024EDD" w14:textId="77777777" w:rsidTr="00517258">
        <w:trPr>
          <w:trHeight w:hRule="exact" w:val="227"/>
        </w:trPr>
        <w:tc>
          <w:tcPr>
            <w:tcW w:w="6655" w:type="dxa"/>
            <w:shd w:val="clear" w:color="auto" w:fill="auto"/>
            <w:vAlign w:val="bottom"/>
            <w:hideMark/>
          </w:tcPr>
          <w:p w14:paraId="542B336B" w14:textId="77777777" w:rsidR="00425DC6" w:rsidRPr="00CB56EC" w:rsidRDefault="00425DC6" w:rsidP="00DE5CD3">
            <w:pPr>
              <w:rPr>
                <w:b/>
                <w:sz w:val="18"/>
                <w:szCs w:val="18"/>
                <w:lang w:eastAsia="tr-TR"/>
              </w:rPr>
            </w:pPr>
            <w:r w:rsidRPr="00CB56EC">
              <w:rPr>
                <w:b/>
                <w:sz w:val="18"/>
                <w:szCs w:val="18"/>
                <w:lang w:eastAsia="tr-TR"/>
              </w:rPr>
              <w:t> </w:t>
            </w:r>
          </w:p>
        </w:tc>
        <w:tc>
          <w:tcPr>
            <w:tcW w:w="1293" w:type="dxa"/>
            <w:shd w:val="clear" w:color="auto" w:fill="auto"/>
            <w:vAlign w:val="bottom"/>
            <w:hideMark/>
          </w:tcPr>
          <w:p w14:paraId="1860642B" w14:textId="77777777" w:rsidR="00425DC6" w:rsidRPr="00CB56EC" w:rsidRDefault="00425DC6" w:rsidP="00DE5CD3">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44EF865C" w14:textId="77777777" w:rsidR="00425DC6" w:rsidRPr="00CB56EC" w:rsidRDefault="00425DC6" w:rsidP="00DE5CD3">
            <w:pPr>
              <w:jc w:val="right"/>
              <w:rPr>
                <w:b/>
                <w:bCs/>
                <w:sz w:val="18"/>
                <w:szCs w:val="18"/>
                <w:lang w:eastAsia="tr-TR"/>
              </w:rPr>
            </w:pPr>
            <w:r w:rsidRPr="00CB56EC">
              <w:rPr>
                <w:b/>
                <w:bCs/>
                <w:sz w:val="18"/>
                <w:szCs w:val="18"/>
                <w:lang w:eastAsia="tr-TR"/>
              </w:rPr>
              <w:t>Önceki Dönem</w:t>
            </w:r>
          </w:p>
        </w:tc>
      </w:tr>
      <w:tr w:rsidR="00517258" w:rsidRPr="00517258" w14:paraId="42AFAF97" w14:textId="77777777" w:rsidTr="00517258">
        <w:trPr>
          <w:trHeight w:hRule="exact" w:val="227"/>
        </w:trPr>
        <w:tc>
          <w:tcPr>
            <w:tcW w:w="6655" w:type="dxa"/>
            <w:shd w:val="clear" w:color="auto" w:fill="auto"/>
            <w:vAlign w:val="bottom"/>
            <w:hideMark/>
          </w:tcPr>
          <w:p w14:paraId="57984D26" w14:textId="77777777" w:rsidR="00517258" w:rsidRPr="00517258" w:rsidRDefault="00517258" w:rsidP="00517258">
            <w:pPr>
              <w:rPr>
                <w:b/>
                <w:bCs/>
                <w:sz w:val="18"/>
                <w:szCs w:val="18"/>
                <w:lang w:eastAsia="tr-TR"/>
              </w:rPr>
            </w:pPr>
            <w:r w:rsidRPr="00517258">
              <w:rPr>
                <w:b/>
                <w:bCs/>
                <w:sz w:val="18"/>
                <w:szCs w:val="18"/>
                <w:lang w:eastAsia="tr-TR"/>
              </w:rPr>
              <w:t xml:space="preserve">Dönem Başındaki Değer </w:t>
            </w:r>
          </w:p>
        </w:tc>
        <w:tc>
          <w:tcPr>
            <w:tcW w:w="1293" w:type="dxa"/>
            <w:shd w:val="clear" w:color="auto" w:fill="auto"/>
            <w:vAlign w:val="bottom"/>
            <w:hideMark/>
          </w:tcPr>
          <w:p w14:paraId="08D494FB" w14:textId="61AD15A2" w:rsidR="00517258" w:rsidRPr="00517258" w:rsidRDefault="00517258" w:rsidP="00517258">
            <w:pPr>
              <w:jc w:val="right"/>
              <w:rPr>
                <w:b/>
                <w:bCs/>
                <w:sz w:val="18"/>
                <w:szCs w:val="16"/>
                <w:lang w:eastAsia="tr-TR"/>
              </w:rPr>
            </w:pPr>
            <w:r w:rsidRPr="007D15D7">
              <w:rPr>
                <w:b/>
                <w:bCs/>
                <w:sz w:val="18"/>
                <w:szCs w:val="16"/>
                <w:lang w:eastAsia="tr-TR"/>
              </w:rPr>
              <w:t>69,798</w:t>
            </w:r>
          </w:p>
        </w:tc>
        <w:tc>
          <w:tcPr>
            <w:tcW w:w="1294" w:type="dxa"/>
            <w:shd w:val="clear" w:color="auto" w:fill="auto"/>
            <w:vAlign w:val="bottom"/>
            <w:hideMark/>
          </w:tcPr>
          <w:p w14:paraId="5E64236B" w14:textId="53777555" w:rsidR="00517258" w:rsidRPr="00517258" w:rsidRDefault="00517258" w:rsidP="00517258">
            <w:pPr>
              <w:jc w:val="right"/>
              <w:rPr>
                <w:b/>
                <w:bCs/>
              </w:rPr>
            </w:pPr>
            <w:r w:rsidRPr="00517258">
              <w:rPr>
                <w:b/>
                <w:bCs/>
                <w:sz w:val="18"/>
                <w:szCs w:val="16"/>
                <w:lang w:eastAsia="tr-TR"/>
              </w:rPr>
              <w:t>60,667</w:t>
            </w:r>
          </w:p>
        </w:tc>
      </w:tr>
      <w:tr w:rsidR="00517258" w:rsidRPr="00CB56EC" w14:paraId="69BEAE07" w14:textId="77777777" w:rsidTr="00517258">
        <w:trPr>
          <w:trHeight w:hRule="exact" w:val="227"/>
        </w:trPr>
        <w:tc>
          <w:tcPr>
            <w:tcW w:w="6655" w:type="dxa"/>
            <w:shd w:val="clear" w:color="auto" w:fill="auto"/>
            <w:vAlign w:val="bottom"/>
            <w:hideMark/>
          </w:tcPr>
          <w:p w14:paraId="68F00706" w14:textId="77777777" w:rsidR="00517258" w:rsidRPr="00CB56EC" w:rsidRDefault="00517258" w:rsidP="00517258">
            <w:pPr>
              <w:rPr>
                <w:sz w:val="18"/>
                <w:szCs w:val="18"/>
                <w:lang w:eastAsia="tr-TR"/>
              </w:rPr>
            </w:pPr>
            <w:r w:rsidRPr="00CB56EC">
              <w:rPr>
                <w:sz w:val="18"/>
                <w:szCs w:val="18"/>
                <w:lang w:eastAsia="tr-TR"/>
              </w:rPr>
              <w:t>Parasal Varlıklarda Meydana Gelen Kur Farkları</w:t>
            </w:r>
          </w:p>
        </w:tc>
        <w:tc>
          <w:tcPr>
            <w:tcW w:w="1293" w:type="dxa"/>
            <w:shd w:val="clear" w:color="auto" w:fill="auto"/>
            <w:vAlign w:val="bottom"/>
            <w:hideMark/>
          </w:tcPr>
          <w:p w14:paraId="5B4A62D8" w14:textId="210C3AFB" w:rsidR="00517258" w:rsidRPr="00FB78FD" w:rsidRDefault="00517258" w:rsidP="00517258">
            <w:pPr>
              <w:jc w:val="right"/>
              <w:rPr>
                <w:sz w:val="18"/>
                <w:szCs w:val="16"/>
                <w:lang w:eastAsia="tr-TR"/>
              </w:rPr>
            </w:pPr>
            <w:r w:rsidRPr="007D15D7">
              <w:rPr>
                <w:sz w:val="18"/>
                <w:szCs w:val="16"/>
                <w:lang w:eastAsia="tr-TR"/>
              </w:rPr>
              <w:t>6,900</w:t>
            </w:r>
          </w:p>
        </w:tc>
        <w:tc>
          <w:tcPr>
            <w:tcW w:w="1294" w:type="dxa"/>
            <w:shd w:val="clear" w:color="auto" w:fill="auto"/>
            <w:vAlign w:val="bottom"/>
            <w:hideMark/>
          </w:tcPr>
          <w:p w14:paraId="4FBEE75D" w14:textId="462B70C6" w:rsidR="00517258" w:rsidRPr="00CB56EC" w:rsidRDefault="00517258" w:rsidP="00517258">
            <w:pPr>
              <w:jc w:val="right"/>
            </w:pPr>
            <w:r w:rsidRPr="002E152A">
              <w:rPr>
                <w:sz w:val="18"/>
                <w:szCs w:val="16"/>
                <w:lang w:eastAsia="tr-TR"/>
              </w:rPr>
              <w:t>11,576</w:t>
            </w:r>
          </w:p>
        </w:tc>
      </w:tr>
      <w:tr w:rsidR="00517258" w:rsidRPr="00CB56EC" w14:paraId="4C681CDA" w14:textId="77777777" w:rsidTr="00517258">
        <w:trPr>
          <w:trHeight w:hRule="exact" w:val="227"/>
        </w:trPr>
        <w:tc>
          <w:tcPr>
            <w:tcW w:w="6655" w:type="dxa"/>
            <w:shd w:val="clear" w:color="auto" w:fill="auto"/>
            <w:vAlign w:val="bottom"/>
          </w:tcPr>
          <w:p w14:paraId="53273B2D" w14:textId="77777777" w:rsidR="00517258" w:rsidRPr="00CB56EC" w:rsidRDefault="00517258" w:rsidP="00517258">
            <w:pPr>
              <w:rPr>
                <w:sz w:val="18"/>
                <w:szCs w:val="18"/>
                <w:lang w:eastAsia="tr-TR"/>
              </w:rPr>
            </w:pPr>
            <w:r w:rsidRPr="00CB56EC">
              <w:rPr>
                <w:sz w:val="18"/>
                <w:szCs w:val="18"/>
                <w:lang w:eastAsia="tr-TR"/>
              </w:rPr>
              <w:t>Yıl İçindeki Alımlar</w:t>
            </w:r>
          </w:p>
        </w:tc>
        <w:tc>
          <w:tcPr>
            <w:tcW w:w="1293" w:type="dxa"/>
            <w:shd w:val="clear" w:color="auto" w:fill="auto"/>
            <w:vAlign w:val="bottom"/>
          </w:tcPr>
          <w:p w14:paraId="2316181F" w14:textId="360044D0" w:rsidR="00517258" w:rsidRPr="00FB78FD" w:rsidRDefault="00517258" w:rsidP="00517258">
            <w:pPr>
              <w:jc w:val="right"/>
              <w:rPr>
                <w:sz w:val="18"/>
                <w:szCs w:val="16"/>
                <w:lang w:eastAsia="tr-TR"/>
              </w:rPr>
            </w:pPr>
            <w:r w:rsidRPr="007D15D7">
              <w:rPr>
                <w:sz w:val="18"/>
                <w:szCs w:val="16"/>
                <w:lang w:eastAsia="tr-TR"/>
              </w:rPr>
              <w:t>70,000</w:t>
            </w:r>
          </w:p>
        </w:tc>
        <w:tc>
          <w:tcPr>
            <w:tcW w:w="1294" w:type="dxa"/>
            <w:shd w:val="clear" w:color="auto" w:fill="auto"/>
            <w:vAlign w:val="bottom"/>
          </w:tcPr>
          <w:p w14:paraId="21A830E2" w14:textId="01AA2950" w:rsidR="00517258" w:rsidRPr="00CB56EC" w:rsidRDefault="00517258" w:rsidP="00517258">
            <w:pPr>
              <w:jc w:val="right"/>
            </w:pPr>
            <w:r w:rsidRPr="002E152A">
              <w:rPr>
                <w:sz w:val="18"/>
                <w:szCs w:val="16"/>
                <w:lang w:eastAsia="tr-TR"/>
              </w:rPr>
              <w:t>20,349</w:t>
            </w:r>
          </w:p>
        </w:tc>
      </w:tr>
      <w:tr w:rsidR="00517258" w:rsidRPr="00CB56EC" w14:paraId="23125ED8" w14:textId="77777777" w:rsidTr="00517258">
        <w:trPr>
          <w:trHeight w:hRule="exact" w:val="227"/>
        </w:trPr>
        <w:tc>
          <w:tcPr>
            <w:tcW w:w="6655" w:type="dxa"/>
            <w:shd w:val="clear" w:color="auto" w:fill="auto"/>
            <w:vAlign w:val="bottom"/>
          </w:tcPr>
          <w:p w14:paraId="5127AD5D" w14:textId="77777777" w:rsidR="00517258" w:rsidRPr="00CB56EC" w:rsidRDefault="00517258" w:rsidP="00517258">
            <w:pPr>
              <w:rPr>
                <w:sz w:val="18"/>
                <w:szCs w:val="18"/>
                <w:lang w:eastAsia="tr-TR"/>
              </w:rPr>
            </w:pPr>
            <w:r w:rsidRPr="00CB56EC">
              <w:rPr>
                <w:sz w:val="18"/>
                <w:szCs w:val="18"/>
                <w:lang w:eastAsia="tr-TR"/>
              </w:rPr>
              <w:t>Satış ve İtfa Yolu İle Elden Çıkarılanlar</w:t>
            </w:r>
          </w:p>
        </w:tc>
        <w:tc>
          <w:tcPr>
            <w:tcW w:w="1293" w:type="dxa"/>
            <w:shd w:val="clear" w:color="auto" w:fill="auto"/>
            <w:vAlign w:val="bottom"/>
          </w:tcPr>
          <w:p w14:paraId="7A329E46" w14:textId="584FA9EF" w:rsidR="00517258" w:rsidRPr="00FB78FD" w:rsidRDefault="00517258" w:rsidP="00517258">
            <w:pPr>
              <w:jc w:val="right"/>
              <w:rPr>
                <w:sz w:val="18"/>
                <w:szCs w:val="16"/>
                <w:lang w:eastAsia="tr-TR"/>
              </w:rPr>
            </w:pPr>
            <w:r w:rsidRPr="00517258">
              <w:rPr>
                <w:sz w:val="18"/>
                <w:szCs w:val="16"/>
                <w:lang w:eastAsia="tr-TR"/>
              </w:rPr>
              <w:t>-</w:t>
            </w:r>
          </w:p>
        </w:tc>
        <w:tc>
          <w:tcPr>
            <w:tcW w:w="1294" w:type="dxa"/>
            <w:shd w:val="clear" w:color="auto" w:fill="auto"/>
            <w:vAlign w:val="bottom"/>
          </w:tcPr>
          <w:p w14:paraId="02EEED4D" w14:textId="240FD5B0" w:rsidR="00517258" w:rsidRPr="00CB56EC" w:rsidRDefault="00517258" w:rsidP="00517258">
            <w:pPr>
              <w:jc w:val="right"/>
            </w:pPr>
            <w:r>
              <w:rPr>
                <w:sz w:val="18"/>
                <w:szCs w:val="16"/>
                <w:lang w:eastAsia="tr-TR"/>
              </w:rPr>
              <w:t>(</w:t>
            </w:r>
            <w:r w:rsidRPr="002E152A">
              <w:rPr>
                <w:sz w:val="18"/>
                <w:szCs w:val="16"/>
                <w:lang w:eastAsia="tr-TR"/>
              </w:rPr>
              <w:t>22,794</w:t>
            </w:r>
            <w:r>
              <w:rPr>
                <w:sz w:val="18"/>
                <w:szCs w:val="16"/>
                <w:lang w:eastAsia="tr-TR"/>
              </w:rPr>
              <w:t>)</w:t>
            </w:r>
          </w:p>
        </w:tc>
      </w:tr>
      <w:tr w:rsidR="00517258" w:rsidRPr="00CB56EC" w14:paraId="17C45D59" w14:textId="77777777" w:rsidTr="00517258">
        <w:trPr>
          <w:trHeight w:hRule="exact" w:val="227"/>
        </w:trPr>
        <w:tc>
          <w:tcPr>
            <w:tcW w:w="6655" w:type="dxa"/>
            <w:shd w:val="clear" w:color="auto" w:fill="auto"/>
            <w:noWrap/>
            <w:vAlign w:val="bottom"/>
          </w:tcPr>
          <w:p w14:paraId="12CD3CF8" w14:textId="77777777" w:rsidR="00517258" w:rsidRPr="00CB56EC" w:rsidRDefault="00517258" w:rsidP="00517258">
            <w:pPr>
              <w:rPr>
                <w:bCs/>
                <w:sz w:val="18"/>
                <w:szCs w:val="18"/>
                <w:lang w:eastAsia="tr-TR"/>
              </w:rPr>
            </w:pPr>
            <w:r w:rsidRPr="00CB56EC">
              <w:rPr>
                <w:bCs/>
                <w:sz w:val="18"/>
                <w:szCs w:val="18"/>
                <w:lang w:eastAsia="tr-TR"/>
              </w:rPr>
              <w:t>Değer Azalışı Karşılığı (-)</w:t>
            </w:r>
          </w:p>
        </w:tc>
        <w:tc>
          <w:tcPr>
            <w:tcW w:w="1293" w:type="dxa"/>
            <w:shd w:val="clear" w:color="auto" w:fill="auto"/>
            <w:vAlign w:val="bottom"/>
          </w:tcPr>
          <w:p w14:paraId="66A8BEEC" w14:textId="71BFC5AB" w:rsidR="00517258" w:rsidRPr="00FB78FD" w:rsidRDefault="00517258" w:rsidP="00517258">
            <w:pPr>
              <w:jc w:val="right"/>
              <w:rPr>
                <w:sz w:val="18"/>
                <w:szCs w:val="16"/>
                <w:lang w:eastAsia="tr-TR"/>
              </w:rPr>
            </w:pPr>
            <w:r w:rsidRPr="00517258">
              <w:rPr>
                <w:sz w:val="18"/>
                <w:szCs w:val="16"/>
                <w:lang w:eastAsia="tr-TR"/>
              </w:rPr>
              <w:t>-</w:t>
            </w:r>
          </w:p>
        </w:tc>
        <w:tc>
          <w:tcPr>
            <w:tcW w:w="1294" w:type="dxa"/>
            <w:shd w:val="clear" w:color="auto" w:fill="auto"/>
            <w:vAlign w:val="bottom"/>
          </w:tcPr>
          <w:p w14:paraId="72B152DA" w14:textId="311A94D2" w:rsidR="00517258" w:rsidRPr="00CB56EC" w:rsidRDefault="00517258" w:rsidP="00517258">
            <w:pPr>
              <w:jc w:val="right"/>
            </w:pPr>
            <w:r w:rsidRPr="00FB78FD">
              <w:rPr>
                <w:sz w:val="18"/>
                <w:szCs w:val="16"/>
                <w:lang w:eastAsia="tr-TR"/>
              </w:rPr>
              <w:t>-</w:t>
            </w:r>
          </w:p>
        </w:tc>
      </w:tr>
      <w:tr w:rsidR="00517258" w:rsidRPr="00517258" w14:paraId="399EC3EE" w14:textId="77777777" w:rsidTr="00517258">
        <w:trPr>
          <w:trHeight w:hRule="exact" w:val="227"/>
        </w:trPr>
        <w:tc>
          <w:tcPr>
            <w:tcW w:w="6655" w:type="dxa"/>
            <w:shd w:val="clear" w:color="auto" w:fill="auto"/>
            <w:noWrap/>
            <w:vAlign w:val="bottom"/>
          </w:tcPr>
          <w:p w14:paraId="633DE563" w14:textId="77777777" w:rsidR="00517258" w:rsidRPr="00517258" w:rsidRDefault="00517258" w:rsidP="00517258">
            <w:pPr>
              <w:rPr>
                <w:b/>
                <w:bCs/>
                <w:sz w:val="18"/>
                <w:szCs w:val="18"/>
                <w:lang w:eastAsia="tr-TR"/>
              </w:rPr>
            </w:pPr>
            <w:r w:rsidRPr="00517258">
              <w:rPr>
                <w:b/>
                <w:bCs/>
                <w:sz w:val="18"/>
                <w:szCs w:val="18"/>
                <w:lang w:eastAsia="tr-TR"/>
              </w:rPr>
              <w:t>Toplam</w:t>
            </w:r>
          </w:p>
        </w:tc>
        <w:tc>
          <w:tcPr>
            <w:tcW w:w="1293" w:type="dxa"/>
            <w:shd w:val="clear" w:color="auto" w:fill="auto"/>
            <w:vAlign w:val="bottom"/>
          </w:tcPr>
          <w:p w14:paraId="589600CC" w14:textId="12E9E592" w:rsidR="00517258" w:rsidRPr="00517258" w:rsidRDefault="00517258" w:rsidP="00517258">
            <w:pPr>
              <w:jc w:val="right"/>
              <w:rPr>
                <w:b/>
                <w:bCs/>
                <w:sz w:val="18"/>
                <w:szCs w:val="16"/>
                <w:lang w:eastAsia="tr-TR"/>
              </w:rPr>
            </w:pPr>
            <w:r w:rsidRPr="007D15D7">
              <w:rPr>
                <w:b/>
                <w:bCs/>
                <w:sz w:val="18"/>
                <w:szCs w:val="16"/>
                <w:lang w:eastAsia="tr-TR"/>
              </w:rPr>
              <w:t>146,698</w:t>
            </w:r>
          </w:p>
        </w:tc>
        <w:tc>
          <w:tcPr>
            <w:tcW w:w="1294" w:type="dxa"/>
            <w:shd w:val="clear" w:color="auto" w:fill="auto"/>
            <w:vAlign w:val="bottom"/>
          </w:tcPr>
          <w:p w14:paraId="0DA9794A" w14:textId="22D976F2" w:rsidR="00517258" w:rsidRPr="00517258" w:rsidRDefault="00517258" w:rsidP="00517258">
            <w:pPr>
              <w:jc w:val="right"/>
              <w:rPr>
                <w:b/>
                <w:bCs/>
              </w:rPr>
            </w:pPr>
            <w:r w:rsidRPr="00517258">
              <w:rPr>
                <w:b/>
                <w:bCs/>
                <w:sz w:val="18"/>
                <w:szCs w:val="16"/>
                <w:lang w:eastAsia="tr-TR"/>
              </w:rPr>
              <w:t>69,798</w:t>
            </w:r>
          </w:p>
        </w:tc>
      </w:tr>
    </w:tbl>
    <w:p w14:paraId="1ACF5635" w14:textId="4FFC0DD4" w:rsidR="00C91FED" w:rsidRPr="00CB56EC" w:rsidRDefault="00C91FED" w:rsidP="00E30CF9">
      <w:pPr>
        <w:autoSpaceDE w:val="0"/>
        <w:autoSpaceDN w:val="0"/>
        <w:adjustRightInd w:val="0"/>
        <w:ind w:hanging="567"/>
        <w:rPr>
          <w:b/>
          <w:bCs/>
          <w:iCs/>
        </w:rPr>
      </w:pPr>
    </w:p>
    <w:p w14:paraId="13AB55C3" w14:textId="77777777" w:rsidR="00C91FED" w:rsidRPr="00CB56EC" w:rsidRDefault="00C91FED">
      <w:pPr>
        <w:spacing w:after="160" w:line="259" w:lineRule="auto"/>
        <w:rPr>
          <w:b/>
          <w:bCs/>
          <w:iCs/>
        </w:rPr>
      </w:pPr>
      <w:r w:rsidRPr="00CB56EC">
        <w:rPr>
          <w:b/>
          <w:bCs/>
          <w:iCs/>
        </w:rPr>
        <w:br w:type="page"/>
      </w:r>
    </w:p>
    <w:p w14:paraId="1F2AF371" w14:textId="77777777" w:rsidR="00E30CF9" w:rsidRPr="00CB56EC" w:rsidRDefault="00E30CF9" w:rsidP="00425DC6">
      <w:pPr>
        <w:pageBreakBefore/>
        <w:autoSpaceDE w:val="0"/>
        <w:autoSpaceDN w:val="0"/>
        <w:adjustRightInd w:val="0"/>
        <w:ind w:hanging="567"/>
        <w:rPr>
          <w:b/>
          <w:bCs/>
          <w:iCs/>
        </w:rPr>
      </w:pPr>
      <w:bookmarkStart w:id="21" w:name="_Hlk125131101"/>
      <w:r w:rsidRPr="00CB56EC">
        <w:rPr>
          <w:b/>
          <w:bCs/>
          <w:iCs/>
        </w:rPr>
        <w:lastRenderedPageBreak/>
        <w:t>1.7</w:t>
      </w:r>
      <w:r w:rsidRPr="00CB56EC">
        <w:rPr>
          <w:b/>
          <w:bCs/>
          <w:iCs/>
        </w:rPr>
        <w:tab/>
        <w:t>İştiraklere ilişkin bilgiler (Net)</w:t>
      </w:r>
    </w:p>
    <w:p w14:paraId="4DC9F4C4" w14:textId="77777777" w:rsidR="00E30CF9" w:rsidRPr="00CB56EC" w:rsidRDefault="00E30CF9" w:rsidP="00E30CF9">
      <w:pPr>
        <w:tabs>
          <w:tab w:val="num" w:pos="720"/>
        </w:tabs>
        <w:autoSpaceDE w:val="0"/>
        <w:autoSpaceDN w:val="0"/>
        <w:adjustRightInd w:val="0"/>
        <w:ind w:left="180"/>
        <w:rPr>
          <w:sz w:val="10"/>
          <w:szCs w:val="16"/>
        </w:rPr>
      </w:pPr>
    </w:p>
    <w:bookmarkEnd w:id="21"/>
    <w:p w14:paraId="07874425" w14:textId="3157FAC4" w:rsidR="00D608DA" w:rsidRPr="00081C22" w:rsidRDefault="00D608DA" w:rsidP="00D608DA">
      <w:pPr>
        <w:rPr>
          <w:color w:val="000000"/>
        </w:rPr>
      </w:pPr>
      <w:r>
        <w:rPr>
          <w:color w:val="000000"/>
        </w:rPr>
        <w:t xml:space="preserve">Banka, </w:t>
      </w:r>
      <w:r w:rsidRPr="00081C22">
        <w:rPr>
          <w:color w:val="000000"/>
        </w:rPr>
        <w:t xml:space="preserve">Katılım Finans Kefalet </w:t>
      </w:r>
      <w:proofErr w:type="spellStart"/>
      <w:r w:rsidRPr="00081C22">
        <w:rPr>
          <w:color w:val="000000"/>
        </w:rPr>
        <w:t>A.Ş.’deki</w:t>
      </w:r>
      <w:proofErr w:type="spellEnd"/>
      <w:r w:rsidRPr="00081C22">
        <w:rPr>
          <w:color w:val="000000"/>
        </w:rPr>
        <w:t xml:space="preserve"> </w:t>
      </w:r>
      <w:r>
        <w:rPr>
          <w:color w:val="000000"/>
        </w:rPr>
        <w:t>22,000</w:t>
      </w:r>
      <w:r w:rsidRPr="00081C22">
        <w:rPr>
          <w:color w:val="000000"/>
        </w:rPr>
        <w:t xml:space="preserve"> TL (31 Aralık 202</w:t>
      </w:r>
      <w:r>
        <w:rPr>
          <w:color w:val="000000"/>
        </w:rPr>
        <w:t>4</w:t>
      </w:r>
      <w:r w:rsidRPr="00081C22">
        <w:rPr>
          <w:color w:val="000000"/>
        </w:rPr>
        <w:t xml:space="preserve"> – 2</w:t>
      </w:r>
      <w:r>
        <w:rPr>
          <w:color w:val="000000"/>
        </w:rPr>
        <w:t>2</w:t>
      </w:r>
      <w:r w:rsidRPr="00081C22">
        <w:rPr>
          <w:color w:val="000000"/>
        </w:rPr>
        <w:t>,</w:t>
      </w:r>
      <w:r>
        <w:rPr>
          <w:color w:val="000000"/>
        </w:rPr>
        <w:t>0</w:t>
      </w:r>
      <w:r w:rsidRPr="00081C22">
        <w:rPr>
          <w:color w:val="000000"/>
        </w:rPr>
        <w:t>00 TL) tutarındaki hisseyi söz konusu ortaklıklardaki hisse oranları %10`un altında olduğundan ve önemli etkinliğe sahip olunmadığından, gerçeğe uygun değer farkı diğer kapsamlı gelire yansıtılan finansal varlıklar hesabında takip</w:t>
      </w:r>
      <w:r>
        <w:rPr>
          <w:color w:val="000000"/>
        </w:rPr>
        <w:t xml:space="preserve"> </w:t>
      </w:r>
      <w:r w:rsidRPr="00081C22">
        <w:rPr>
          <w:color w:val="000000"/>
        </w:rPr>
        <w:t>etmektedir.</w:t>
      </w:r>
    </w:p>
    <w:p w14:paraId="76C09E77" w14:textId="77777777" w:rsidR="00E30CF9" w:rsidRPr="00CB56EC" w:rsidRDefault="00E30CF9" w:rsidP="00E30CF9">
      <w:pPr>
        <w:rPr>
          <w:b/>
          <w:bCs/>
          <w:iCs/>
          <w:sz w:val="14"/>
        </w:rPr>
      </w:pPr>
    </w:p>
    <w:p w14:paraId="568C41A7" w14:textId="77777777" w:rsidR="00E30CF9" w:rsidRPr="00CB56EC" w:rsidRDefault="00E30CF9" w:rsidP="00E30CF9">
      <w:pPr>
        <w:ind w:hanging="567"/>
        <w:rPr>
          <w:iCs/>
        </w:rPr>
      </w:pPr>
      <w:r w:rsidRPr="00CB56EC">
        <w:rPr>
          <w:b/>
          <w:bCs/>
          <w:iCs/>
        </w:rPr>
        <w:t>1.8</w:t>
      </w:r>
      <w:r w:rsidRPr="00CB56EC">
        <w:rPr>
          <w:b/>
          <w:bCs/>
          <w:iCs/>
        </w:rPr>
        <w:tab/>
        <w:t>Bağlı ortaklıklara ilişkin bilgiler (Net)</w:t>
      </w:r>
    </w:p>
    <w:p w14:paraId="157B3EB2" w14:textId="40B914E5" w:rsidR="009A419B" w:rsidRPr="00CB56EC" w:rsidRDefault="009A419B" w:rsidP="009A419B">
      <w:pPr>
        <w:autoSpaceDE w:val="0"/>
        <w:autoSpaceDN w:val="0"/>
        <w:adjustRightInd w:val="0"/>
        <w:jc w:val="both"/>
        <w:rPr>
          <w:color w:val="000000"/>
        </w:rPr>
      </w:pPr>
    </w:p>
    <w:p w14:paraId="176363B8" w14:textId="1B661B46" w:rsidR="00D0166F" w:rsidRPr="00CB56EC" w:rsidRDefault="00D0166F" w:rsidP="009A419B">
      <w:pPr>
        <w:autoSpaceDE w:val="0"/>
        <w:autoSpaceDN w:val="0"/>
        <w:adjustRightInd w:val="0"/>
        <w:jc w:val="both"/>
        <w:rPr>
          <w:color w:val="000000"/>
        </w:rPr>
      </w:pPr>
      <w:r w:rsidRPr="00CB56EC">
        <w:rPr>
          <w:color w:val="000000"/>
        </w:rPr>
        <w:t xml:space="preserve">Banka’nın bünyesinde bulundurduğu mali olmayan bağlı ortaklıklarının sermayesinde ve yönetiminde kontrol gücünü elinde bulundurmasına rağmen, 8 Kasım 2006 tarih ve 26340 sayılı Resmi </w:t>
      </w:r>
      <w:proofErr w:type="spellStart"/>
      <w:r w:rsidRPr="00CB56EC">
        <w:rPr>
          <w:color w:val="000000"/>
        </w:rPr>
        <w:t>Gazete’de</w:t>
      </w:r>
      <w:proofErr w:type="spellEnd"/>
      <w:r w:rsidRPr="00CB56EC">
        <w:rPr>
          <w:color w:val="000000"/>
        </w:rPr>
        <w:t xml:space="preserve"> yayımlanan “Bankaların Konsolide Finansal Tablolarının Düzenlenmesine İlişkin </w:t>
      </w:r>
      <w:proofErr w:type="spellStart"/>
      <w:r w:rsidRPr="00CB56EC">
        <w:rPr>
          <w:color w:val="000000"/>
        </w:rPr>
        <w:t>Tebliğ”de</w:t>
      </w:r>
      <w:proofErr w:type="spellEnd"/>
      <w:r w:rsidRPr="00CB56EC">
        <w:rPr>
          <w:color w:val="000000"/>
        </w:rPr>
        <w:t xml:space="preserve"> belirtilen mali ortaklık tanımına uymadığından dolayı </w:t>
      </w:r>
      <w:r w:rsidR="00816DF1" w:rsidRPr="00CB56EC">
        <w:rPr>
          <w:color w:val="000000"/>
        </w:rPr>
        <w:t xml:space="preserve">Hayat </w:t>
      </w:r>
      <w:proofErr w:type="spellStart"/>
      <w:r w:rsidR="00816DF1" w:rsidRPr="00CB56EC">
        <w:rPr>
          <w:color w:val="000000"/>
        </w:rPr>
        <w:t>Fintek</w:t>
      </w:r>
      <w:proofErr w:type="spellEnd"/>
      <w:r w:rsidR="00816DF1" w:rsidRPr="00CB56EC">
        <w:rPr>
          <w:color w:val="000000"/>
        </w:rPr>
        <w:t xml:space="preserve"> Çözümleri A.Ş.</w:t>
      </w:r>
      <w:r w:rsidR="006E517C" w:rsidRPr="00CB56EC">
        <w:rPr>
          <w:color w:val="000000"/>
        </w:rPr>
        <w:t xml:space="preserve"> </w:t>
      </w:r>
      <w:r w:rsidRPr="00CB56EC">
        <w:rPr>
          <w:color w:val="000000"/>
        </w:rPr>
        <w:t>bağlı ortaklılığını konsolide etmemektedir.</w:t>
      </w:r>
    </w:p>
    <w:p w14:paraId="114A28F1" w14:textId="4CCCC975" w:rsidR="00D0166F" w:rsidRPr="00CB56EC" w:rsidRDefault="00D0166F" w:rsidP="009A419B">
      <w:pPr>
        <w:autoSpaceDE w:val="0"/>
        <w:autoSpaceDN w:val="0"/>
        <w:adjustRightInd w:val="0"/>
        <w:jc w:val="both"/>
        <w:rPr>
          <w:color w:val="000000"/>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21"/>
        <w:gridCol w:w="3643"/>
        <w:gridCol w:w="1560"/>
        <w:gridCol w:w="1859"/>
        <w:gridCol w:w="1859"/>
      </w:tblGrid>
      <w:tr w:rsidR="00D0166F" w:rsidRPr="00CB56EC" w14:paraId="65F1C083" w14:textId="77777777" w:rsidTr="00057166">
        <w:trPr>
          <w:trHeight w:hRule="exact" w:val="567"/>
        </w:trPr>
        <w:tc>
          <w:tcPr>
            <w:tcW w:w="321" w:type="dxa"/>
            <w:shd w:val="clear" w:color="auto" w:fill="auto"/>
            <w:vAlign w:val="center"/>
            <w:hideMark/>
          </w:tcPr>
          <w:p w14:paraId="668EEF7F" w14:textId="425C84FF" w:rsidR="00D0166F" w:rsidRPr="00CB56EC" w:rsidRDefault="00D0166F" w:rsidP="00263254">
            <w:pPr>
              <w:jc w:val="both"/>
              <w:rPr>
                <w:b/>
                <w:bCs/>
                <w:sz w:val="18"/>
                <w:szCs w:val="18"/>
                <w:lang w:eastAsia="tr-TR"/>
              </w:rPr>
            </w:pPr>
          </w:p>
        </w:tc>
        <w:tc>
          <w:tcPr>
            <w:tcW w:w="3643" w:type="dxa"/>
            <w:shd w:val="clear" w:color="auto" w:fill="auto"/>
            <w:vAlign w:val="center"/>
          </w:tcPr>
          <w:p w14:paraId="1486C9CF" w14:textId="29965301" w:rsidR="00D0166F" w:rsidRPr="00CB56EC" w:rsidRDefault="00D0166F" w:rsidP="00D0166F">
            <w:pPr>
              <w:jc w:val="center"/>
              <w:rPr>
                <w:b/>
                <w:bCs/>
                <w:sz w:val="18"/>
                <w:szCs w:val="18"/>
                <w:lang w:eastAsia="tr-TR"/>
              </w:rPr>
            </w:pPr>
            <w:r w:rsidRPr="00CB56EC">
              <w:rPr>
                <w:b/>
                <w:bCs/>
                <w:sz w:val="18"/>
                <w:szCs w:val="18"/>
                <w:lang w:eastAsia="tr-TR"/>
              </w:rPr>
              <w:t>Unvanı</w:t>
            </w:r>
          </w:p>
        </w:tc>
        <w:tc>
          <w:tcPr>
            <w:tcW w:w="1560" w:type="dxa"/>
            <w:shd w:val="clear" w:color="auto" w:fill="auto"/>
            <w:vAlign w:val="center"/>
          </w:tcPr>
          <w:p w14:paraId="11F8C88B" w14:textId="502FE954" w:rsidR="00D0166F" w:rsidRPr="00CB56EC" w:rsidRDefault="00D0166F" w:rsidP="00D0166F">
            <w:pPr>
              <w:jc w:val="center"/>
              <w:rPr>
                <w:b/>
                <w:bCs/>
                <w:sz w:val="18"/>
                <w:szCs w:val="18"/>
                <w:lang w:eastAsia="tr-TR"/>
              </w:rPr>
            </w:pPr>
            <w:r w:rsidRPr="00CB56EC">
              <w:rPr>
                <w:b/>
                <w:bCs/>
                <w:sz w:val="18"/>
                <w:szCs w:val="18"/>
                <w:lang w:eastAsia="tr-TR"/>
              </w:rPr>
              <w:t>Adres (Şehir/Ülke)</w:t>
            </w:r>
          </w:p>
        </w:tc>
        <w:tc>
          <w:tcPr>
            <w:tcW w:w="1859" w:type="dxa"/>
            <w:shd w:val="clear" w:color="auto" w:fill="auto"/>
            <w:vAlign w:val="center"/>
            <w:hideMark/>
          </w:tcPr>
          <w:p w14:paraId="103234C5" w14:textId="0DE363E0" w:rsidR="00D0166F" w:rsidRPr="00CB56EC" w:rsidRDefault="00D0166F" w:rsidP="00D0166F">
            <w:pPr>
              <w:jc w:val="right"/>
              <w:rPr>
                <w:b/>
                <w:bCs/>
                <w:sz w:val="18"/>
                <w:szCs w:val="18"/>
                <w:lang w:eastAsia="tr-TR"/>
              </w:rPr>
            </w:pPr>
            <w:r w:rsidRPr="00CB56EC">
              <w:rPr>
                <w:b/>
                <w:bCs/>
                <w:sz w:val="18"/>
                <w:szCs w:val="18"/>
                <w:lang w:eastAsia="tr-TR"/>
              </w:rPr>
              <w:t>Banka'nın pay oranı-farklıysa oy oranı(%)</w:t>
            </w:r>
          </w:p>
        </w:tc>
        <w:tc>
          <w:tcPr>
            <w:tcW w:w="1859" w:type="dxa"/>
            <w:shd w:val="clear" w:color="auto" w:fill="auto"/>
            <w:vAlign w:val="center"/>
            <w:hideMark/>
          </w:tcPr>
          <w:p w14:paraId="711F2CD9" w14:textId="5ADAFCF1" w:rsidR="00D0166F" w:rsidRPr="00CB56EC" w:rsidRDefault="00D0166F" w:rsidP="00D0166F">
            <w:pPr>
              <w:jc w:val="right"/>
              <w:rPr>
                <w:b/>
                <w:bCs/>
                <w:sz w:val="18"/>
                <w:szCs w:val="18"/>
                <w:lang w:eastAsia="tr-TR"/>
              </w:rPr>
            </w:pPr>
            <w:r w:rsidRPr="00CB56EC">
              <w:rPr>
                <w:b/>
                <w:bCs/>
                <w:sz w:val="18"/>
                <w:szCs w:val="18"/>
                <w:lang w:eastAsia="tr-TR"/>
              </w:rPr>
              <w:t>Banka risk grubu pay oranı(%)</w:t>
            </w:r>
          </w:p>
        </w:tc>
      </w:tr>
      <w:tr w:rsidR="00D0166F" w:rsidRPr="00CB56EC" w14:paraId="37804048" w14:textId="77777777" w:rsidTr="00057166">
        <w:trPr>
          <w:trHeight w:hRule="exact" w:val="227"/>
        </w:trPr>
        <w:tc>
          <w:tcPr>
            <w:tcW w:w="321" w:type="dxa"/>
            <w:shd w:val="clear" w:color="auto" w:fill="auto"/>
            <w:vAlign w:val="center"/>
            <w:hideMark/>
          </w:tcPr>
          <w:p w14:paraId="06735F79" w14:textId="74286540" w:rsidR="00D0166F" w:rsidRPr="00CB56EC" w:rsidRDefault="00D0166F" w:rsidP="00263254">
            <w:pPr>
              <w:rPr>
                <w:b/>
                <w:bCs/>
                <w:sz w:val="18"/>
                <w:szCs w:val="18"/>
                <w:lang w:eastAsia="tr-TR"/>
              </w:rPr>
            </w:pPr>
            <w:r w:rsidRPr="00CB56EC">
              <w:rPr>
                <w:b/>
                <w:bCs/>
                <w:sz w:val="18"/>
                <w:szCs w:val="18"/>
                <w:lang w:eastAsia="tr-TR"/>
              </w:rPr>
              <w:t>1</w:t>
            </w:r>
          </w:p>
        </w:tc>
        <w:tc>
          <w:tcPr>
            <w:tcW w:w="3643" w:type="dxa"/>
            <w:shd w:val="clear" w:color="auto" w:fill="auto"/>
            <w:vAlign w:val="bottom"/>
          </w:tcPr>
          <w:p w14:paraId="13225E6E" w14:textId="15535BAB" w:rsidR="00D0166F" w:rsidRPr="00CB56EC" w:rsidRDefault="00816DF1" w:rsidP="00263254">
            <w:pPr>
              <w:rPr>
                <w:sz w:val="18"/>
                <w:szCs w:val="18"/>
              </w:rPr>
            </w:pPr>
            <w:r w:rsidRPr="00CB56EC">
              <w:rPr>
                <w:sz w:val="18"/>
                <w:szCs w:val="18"/>
              </w:rPr>
              <w:t xml:space="preserve">Hayat </w:t>
            </w:r>
            <w:proofErr w:type="spellStart"/>
            <w:r w:rsidRPr="00CB56EC">
              <w:rPr>
                <w:sz w:val="18"/>
                <w:szCs w:val="18"/>
              </w:rPr>
              <w:t>Fintek</w:t>
            </w:r>
            <w:proofErr w:type="spellEnd"/>
            <w:r w:rsidRPr="00CB56EC">
              <w:rPr>
                <w:sz w:val="18"/>
                <w:szCs w:val="18"/>
              </w:rPr>
              <w:t xml:space="preserve"> Çözümleri A.Ş.</w:t>
            </w:r>
          </w:p>
        </w:tc>
        <w:tc>
          <w:tcPr>
            <w:tcW w:w="1560" w:type="dxa"/>
            <w:shd w:val="clear" w:color="auto" w:fill="auto"/>
            <w:vAlign w:val="bottom"/>
          </w:tcPr>
          <w:p w14:paraId="288D61A7" w14:textId="63EAC556" w:rsidR="00D0166F" w:rsidRPr="00CB56EC" w:rsidRDefault="00D0166F" w:rsidP="00D0166F">
            <w:pPr>
              <w:jc w:val="center"/>
              <w:rPr>
                <w:sz w:val="18"/>
                <w:szCs w:val="18"/>
              </w:rPr>
            </w:pPr>
            <w:r w:rsidRPr="00CB56EC">
              <w:rPr>
                <w:sz w:val="18"/>
                <w:szCs w:val="18"/>
              </w:rPr>
              <w:t>İstanbul/Türkiye</w:t>
            </w:r>
          </w:p>
        </w:tc>
        <w:tc>
          <w:tcPr>
            <w:tcW w:w="1859" w:type="dxa"/>
            <w:shd w:val="clear" w:color="auto" w:fill="auto"/>
            <w:vAlign w:val="bottom"/>
          </w:tcPr>
          <w:p w14:paraId="52E80647" w14:textId="2A5CE6DD" w:rsidR="00D0166F" w:rsidRPr="00CB56EC" w:rsidRDefault="00D0166F" w:rsidP="00263254">
            <w:pPr>
              <w:jc w:val="right"/>
              <w:rPr>
                <w:sz w:val="18"/>
                <w:szCs w:val="18"/>
              </w:rPr>
            </w:pPr>
            <w:r w:rsidRPr="00CB56EC">
              <w:rPr>
                <w:sz w:val="18"/>
                <w:szCs w:val="18"/>
              </w:rPr>
              <w:t>100</w:t>
            </w:r>
          </w:p>
        </w:tc>
        <w:tc>
          <w:tcPr>
            <w:tcW w:w="1859" w:type="dxa"/>
            <w:shd w:val="clear" w:color="auto" w:fill="auto"/>
            <w:vAlign w:val="bottom"/>
          </w:tcPr>
          <w:p w14:paraId="2A45BDFE" w14:textId="408BA888" w:rsidR="00D0166F" w:rsidRPr="00CB56EC" w:rsidRDefault="00D0166F" w:rsidP="00263254">
            <w:pPr>
              <w:jc w:val="right"/>
              <w:rPr>
                <w:sz w:val="18"/>
                <w:szCs w:val="18"/>
              </w:rPr>
            </w:pPr>
            <w:r w:rsidRPr="00CB56EC">
              <w:rPr>
                <w:sz w:val="18"/>
                <w:szCs w:val="18"/>
              </w:rPr>
              <w:t>100</w:t>
            </w:r>
          </w:p>
        </w:tc>
      </w:tr>
      <w:tr w:rsidR="006F2774" w:rsidRPr="00CB56EC" w14:paraId="10BAB8D6" w14:textId="77777777" w:rsidTr="00057166">
        <w:trPr>
          <w:trHeight w:hRule="exact" w:val="227"/>
        </w:trPr>
        <w:tc>
          <w:tcPr>
            <w:tcW w:w="321" w:type="dxa"/>
            <w:shd w:val="clear" w:color="auto" w:fill="auto"/>
            <w:vAlign w:val="center"/>
          </w:tcPr>
          <w:p w14:paraId="1043FC40" w14:textId="6651937A" w:rsidR="006F2774" w:rsidRPr="00CB56EC" w:rsidRDefault="006F2774" w:rsidP="006F2774">
            <w:pPr>
              <w:rPr>
                <w:b/>
                <w:bCs/>
                <w:sz w:val="18"/>
                <w:szCs w:val="18"/>
                <w:lang w:eastAsia="tr-TR"/>
              </w:rPr>
            </w:pPr>
            <w:r>
              <w:rPr>
                <w:b/>
                <w:bCs/>
                <w:sz w:val="18"/>
                <w:szCs w:val="18"/>
                <w:lang w:eastAsia="tr-TR"/>
              </w:rPr>
              <w:t>2</w:t>
            </w:r>
          </w:p>
        </w:tc>
        <w:tc>
          <w:tcPr>
            <w:tcW w:w="3643" w:type="dxa"/>
            <w:shd w:val="clear" w:color="auto" w:fill="auto"/>
            <w:vAlign w:val="bottom"/>
          </w:tcPr>
          <w:p w14:paraId="1B30EDBB" w14:textId="528FD7E1" w:rsidR="006F2774" w:rsidRPr="00CB56EC" w:rsidRDefault="006F2774" w:rsidP="006F2774">
            <w:pPr>
              <w:rPr>
                <w:sz w:val="18"/>
                <w:szCs w:val="18"/>
              </w:rPr>
            </w:pPr>
            <w:r>
              <w:rPr>
                <w:sz w:val="18"/>
                <w:szCs w:val="18"/>
              </w:rPr>
              <w:t>Hayat Varlık Kiralama A.Ş.</w:t>
            </w:r>
          </w:p>
        </w:tc>
        <w:tc>
          <w:tcPr>
            <w:tcW w:w="1560" w:type="dxa"/>
            <w:shd w:val="clear" w:color="auto" w:fill="auto"/>
            <w:vAlign w:val="bottom"/>
          </w:tcPr>
          <w:p w14:paraId="3F1CE78A" w14:textId="098AB84B" w:rsidR="006F2774" w:rsidRPr="00CB56EC" w:rsidRDefault="006F2774" w:rsidP="006F2774">
            <w:pPr>
              <w:jc w:val="center"/>
              <w:rPr>
                <w:sz w:val="18"/>
                <w:szCs w:val="18"/>
              </w:rPr>
            </w:pPr>
            <w:r w:rsidRPr="00CB56EC">
              <w:rPr>
                <w:sz w:val="18"/>
                <w:szCs w:val="18"/>
              </w:rPr>
              <w:t>İstanbul/Türkiye</w:t>
            </w:r>
          </w:p>
        </w:tc>
        <w:tc>
          <w:tcPr>
            <w:tcW w:w="1859" w:type="dxa"/>
            <w:shd w:val="clear" w:color="auto" w:fill="auto"/>
            <w:vAlign w:val="bottom"/>
          </w:tcPr>
          <w:p w14:paraId="52EB7358" w14:textId="29CCD16A" w:rsidR="006F2774" w:rsidRPr="00CB56EC" w:rsidRDefault="006F2774" w:rsidP="006F2774">
            <w:pPr>
              <w:jc w:val="right"/>
              <w:rPr>
                <w:sz w:val="18"/>
                <w:szCs w:val="18"/>
              </w:rPr>
            </w:pPr>
            <w:r w:rsidRPr="00CB56EC">
              <w:rPr>
                <w:sz w:val="18"/>
                <w:szCs w:val="18"/>
              </w:rPr>
              <w:t>100</w:t>
            </w:r>
          </w:p>
        </w:tc>
        <w:tc>
          <w:tcPr>
            <w:tcW w:w="1859" w:type="dxa"/>
            <w:shd w:val="clear" w:color="auto" w:fill="auto"/>
            <w:vAlign w:val="bottom"/>
          </w:tcPr>
          <w:p w14:paraId="2DB4EB7C" w14:textId="318AA3E1" w:rsidR="006F2774" w:rsidRPr="00CB56EC" w:rsidRDefault="006F2774" w:rsidP="006F2774">
            <w:pPr>
              <w:jc w:val="right"/>
              <w:rPr>
                <w:sz w:val="18"/>
                <w:szCs w:val="18"/>
              </w:rPr>
            </w:pPr>
            <w:r w:rsidRPr="00CB56EC">
              <w:rPr>
                <w:sz w:val="18"/>
                <w:szCs w:val="18"/>
              </w:rPr>
              <w:t>100</w:t>
            </w:r>
          </w:p>
        </w:tc>
      </w:tr>
    </w:tbl>
    <w:p w14:paraId="6759647E" w14:textId="07F6A31B" w:rsidR="00D0166F" w:rsidRPr="00CB56EC" w:rsidRDefault="00D0166F" w:rsidP="009A419B">
      <w:pPr>
        <w:autoSpaceDE w:val="0"/>
        <w:autoSpaceDN w:val="0"/>
        <w:adjustRightInd w:val="0"/>
        <w:jc w:val="both"/>
        <w:rPr>
          <w:color w:val="000000"/>
        </w:rPr>
      </w:pPr>
    </w:p>
    <w:p w14:paraId="1BDC05F2" w14:textId="716A3F41" w:rsidR="00D0166F" w:rsidRPr="00CB56EC" w:rsidRDefault="00D0166F" w:rsidP="009A419B">
      <w:pPr>
        <w:autoSpaceDE w:val="0"/>
        <w:autoSpaceDN w:val="0"/>
        <w:adjustRightInd w:val="0"/>
        <w:jc w:val="both"/>
        <w:rPr>
          <w:color w:val="000000"/>
        </w:rPr>
      </w:pPr>
      <w:r w:rsidRPr="00CB56EC">
        <w:rPr>
          <w:color w:val="000000"/>
        </w:rPr>
        <w:t>Yukarıda yer alan sıraya göre bağlı ortaklıklara ilişkin bilgiler</w:t>
      </w:r>
    </w:p>
    <w:p w14:paraId="599EEFB5" w14:textId="049A12DF" w:rsidR="00D0166F" w:rsidRPr="00CB56EC" w:rsidRDefault="00D0166F" w:rsidP="009A419B">
      <w:pPr>
        <w:autoSpaceDE w:val="0"/>
        <w:autoSpaceDN w:val="0"/>
        <w:adjustRightInd w:val="0"/>
        <w:jc w:val="both"/>
        <w:rPr>
          <w:color w:val="000000"/>
        </w:rPr>
      </w:pPr>
    </w:p>
    <w:tbl>
      <w:tblPr>
        <w:tblW w:w="928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58"/>
        <w:gridCol w:w="1128"/>
        <w:gridCol w:w="1128"/>
        <w:gridCol w:w="1128"/>
        <w:gridCol w:w="1128"/>
        <w:gridCol w:w="1128"/>
        <w:gridCol w:w="1128"/>
        <w:gridCol w:w="1128"/>
        <w:gridCol w:w="1128"/>
      </w:tblGrid>
      <w:tr w:rsidR="00D0166F" w:rsidRPr="00CB56EC" w14:paraId="4424B451" w14:textId="77777777" w:rsidTr="00056F89">
        <w:trPr>
          <w:trHeight w:hRule="exact" w:val="662"/>
        </w:trPr>
        <w:tc>
          <w:tcPr>
            <w:tcW w:w="258" w:type="dxa"/>
            <w:shd w:val="clear" w:color="auto" w:fill="auto"/>
            <w:vAlign w:val="center"/>
            <w:hideMark/>
          </w:tcPr>
          <w:p w14:paraId="22F82C82" w14:textId="77777777" w:rsidR="00D0166F" w:rsidRPr="00CB56EC" w:rsidRDefault="00D0166F" w:rsidP="00D0166F">
            <w:pPr>
              <w:jc w:val="both"/>
              <w:rPr>
                <w:b/>
                <w:bCs/>
                <w:sz w:val="18"/>
                <w:szCs w:val="18"/>
                <w:lang w:eastAsia="tr-TR"/>
              </w:rPr>
            </w:pPr>
          </w:p>
        </w:tc>
        <w:tc>
          <w:tcPr>
            <w:tcW w:w="1128" w:type="dxa"/>
            <w:shd w:val="clear" w:color="auto" w:fill="auto"/>
            <w:vAlign w:val="center"/>
          </w:tcPr>
          <w:p w14:paraId="25D02EE6" w14:textId="4455D205" w:rsidR="00D0166F" w:rsidRPr="00CB56EC" w:rsidRDefault="00D0166F" w:rsidP="00D0166F">
            <w:pPr>
              <w:jc w:val="center"/>
              <w:rPr>
                <w:b/>
                <w:bCs/>
                <w:sz w:val="18"/>
                <w:szCs w:val="18"/>
                <w:lang w:eastAsia="tr-TR"/>
              </w:rPr>
            </w:pPr>
            <w:r w:rsidRPr="00CB56EC">
              <w:rPr>
                <w:b/>
                <w:bCs/>
                <w:sz w:val="18"/>
                <w:szCs w:val="18"/>
                <w:lang w:eastAsia="tr-TR"/>
              </w:rPr>
              <w:t>Aktif Toplamı</w:t>
            </w:r>
          </w:p>
        </w:tc>
        <w:tc>
          <w:tcPr>
            <w:tcW w:w="1128" w:type="dxa"/>
            <w:shd w:val="clear" w:color="auto" w:fill="auto"/>
            <w:vAlign w:val="center"/>
          </w:tcPr>
          <w:p w14:paraId="3EA405D2" w14:textId="229AB3D7" w:rsidR="00D0166F" w:rsidRPr="00CB56EC" w:rsidRDefault="00D0166F" w:rsidP="00D0166F">
            <w:pPr>
              <w:jc w:val="center"/>
              <w:rPr>
                <w:b/>
                <w:bCs/>
                <w:sz w:val="18"/>
                <w:szCs w:val="18"/>
                <w:lang w:eastAsia="tr-TR"/>
              </w:rPr>
            </w:pPr>
            <w:r w:rsidRPr="00CB56EC">
              <w:rPr>
                <w:b/>
                <w:bCs/>
                <w:sz w:val="18"/>
                <w:szCs w:val="18"/>
                <w:lang w:eastAsia="tr-TR"/>
              </w:rPr>
              <w:t>Özkaynak</w:t>
            </w:r>
          </w:p>
        </w:tc>
        <w:tc>
          <w:tcPr>
            <w:tcW w:w="1128" w:type="dxa"/>
            <w:shd w:val="clear" w:color="auto" w:fill="auto"/>
            <w:vAlign w:val="center"/>
          </w:tcPr>
          <w:p w14:paraId="4360D283" w14:textId="23F1F342" w:rsidR="00D0166F" w:rsidRPr="00CB56EC" w:rsidRDefault="00D0166F" w:rsidP="00D0166F">
            <w:pPr>
              <w:jc w:val="right"/>
              <w:rPr>
                <w:b/>
                <w:bCs/>
                <w:sz w:val="18"/>
                <w:szCs w:val="18"/>
                <w:lang w:eastAsia="tr-TR"/>
              </w:rPr>
            </w:pPr>
            <w:r w:rsidRPr="00CB56EC">
              <w:rPr>
                <w:b/>
                <w:bCs/>
                <w:sz w:val="18"/>
                <w:szCs w:val="18"/>
                <w:lang w:eastAsia="tr-TR"/>
              </w:rPr>
              <w:t>Sabit Varlık Toplamı</w:t>
            </w:r>
          </w:p>
        </w:tc>
        <w:tc>
          <w:tcPr>
            <w:tcW w:w="1128" w:type="dxa"/>
            <w:shd w:val="clear" w:color="auto" w:fill="auto"/>
            <w:vAlign w:val="center"/>
          </w:tcPr>
          <w:p w14:paraId="4036D332" w14:textId="2F4C99AA" w:rsidR="00D0166F" w:rsidRPr="00CB56EC" w:rsidRDefault="00903F60" w:rsidP="00D0166F">
            <w:pPr>
              <w:jc w:val="right"/>
              <w:rPr>
                <w:b/>
                <w:bCs/>
                <w:sz w:val="18"/>
                <w:szCs w:val="18"/>
                <w:lang w:eastAsia="tr-TR"/>
              </w:rPr>
            </w:pPr>
            <w:r w:rsidRPr="00CB56EC">
              <w:rPr>
                <w:b/>
                <w:bCs/>
                <w:sz w:val="18"/>
                <w:szCs w:val="18"/>
                <w:lang w:eastAsia="tr-TR"/>
              </w:rPr>
              <w:t xml:space="preserve">Kâr Payı </w:t>
            </w:r>
            <w:r w:rsidR="00D0166F" w:rsidRPr="00CB56EC">
              <w:rPr>
                <w:b/>
                <w:bCs/>
                <w:sz w:val="18"/>
                <w:szCs w:val="18"/>
                <w:lang w:eastAsia="tr-TR"/>
              </w:rPr>
              <w:t>Gelirleri</w:t>
            </w:r>
          </w:p>
        </w:tc>
        <w:tc>
          <w:tcPr>
            <w:tcW w:w="1128" w:type="dxa"/>
            <w:shd w:val="clear" w:color="auto" w:fill="auto"/>
            <w:vAlign w:val="center"/>
          </w:tcPr>
          <w:p w14:paraId="7F78F4D0" w14:textId="7588BDE0" w:rsidR="00D0166F" w:rsidRPr="00CB56EC" w:rsidRDefault="00D0166F" w:rsidP="00D0166F">
            <w:pPr>
              <w:jc w:val="right"/>
              <w:rPr>
                <w:b/>
                <w:bCs/>
                <w:sz w:val="18"/>
                <w:szCs w:val="18"/>
                <w:lang w:eastAsia="tr-TR"/>
              </w:rPr>
            </w:pPr>
            <w:r w:rsidRPr="00CB56EC">
              <w:rPr>
                <w:b/>
                <w:bCs/>
                <w:sz w:val="18"/>
                <w:szCs w:val="18"/>
                <w:lang w:eastAsia="tr-TR"/>
              </w:rPr>
              <w:t>Menkul Değer Gelirleri</w:t>
            </w:r>
          </w:p>
        </w:tc>
        <w:tc>
          <w:tcPr>
            <w:tcW w:w="1128" w:type="dxa"/>
            <w:shd w:val="clear" w:color="auto" w:fill="auto"/>
            <w:vAlign w:val="center"/>
          </w:tcPr>
          <w:p w14:paraId="1C5695C5" w14:textId="19E93256" w:rsidR="00D0166F" w:rsidRPr="00CB56EC" w:rsidRDefault="00D0166F" w:rsidP="00D0166F">
            <w:pPr>
              <w:jc w:val="right"/>
              <w:rPr>
                <w:b/>
                <w:bCs/>
                <w:sz w:val="18"/>
                <w:szCs w:val="18"/>
                <w:lang w:eastAsia="tr-TR"/>
              </w:rPr>
            </w:pPr>
            <w:r w:rsidRPr="00CB56EC">
              <w:rPr>
                <w:b/>
                <w:bCs/>
                <w:sz w:val="18"/>
                <w:szCs w:val="18"/>
                <w:lang w:eastAsia="tr-TR"/>
              </w:rPr>
              <w:t>Cari Dönem Kâr/Zararı</w:t>
            </w:r>
          </w:p>
        </w:tc>
        <w:tc>
          <w:tcPr>
            <w:tcW w:w="1128" w:type="dxa"/>
            <w:shd w:val="clear" w:color="auto" w:fill="auto"/>
            <w:vAlign w:val="center"/>
            <w:hideMark/>
          </w:tcPr>
          <w:p w14:paraId="35802214" w14:textId="14602EFA" w:rsidR="00D0166F" w:rsidRPr="00CB56EC" w:rsidRDefault="00D0166F" w:rsidP="00D0166F">
            <w:pPr>
              <w:jc w:val="right"/>
              <w:rPr>
                <w:b/>
                <w:bCs/>
                <w:sz w:val="18"/>
                <w:szCs w:val="18"/>
                <w:lang w:eastAsia="tr-TR"/>
              </w:rPr>
            </w:pPr>
            <w:r w:rsidRPr="00CB56EC">
              <w:rPr>
                <w:b/>
                <w:bCs/>
                <w:sz w:val="18"/>
                <w:szCs w:val="18"/>
                <w:lang w:eastAsia="tr-TR"/>
              </w:rPr>
              <w:t>Önceki Dönem Kâr/Zararı</w:t>
            </w:r>
          </w:p>
        </w:tc>
        <w:tc>
          <w:tcPr>
            <w:tcW w:w="1128" w:type="dxa"/>
            <w:shd w:val="clear" w:color="auto" w:fill="auto"/>
            <w:vAlign w:val="center"/>
            <w:hideMark/>
          </w:tcPr>
          <w:p w14:paraId="0FA83C79" w14:textId="52E76E1D" w:rsidR="00D0166F" w:rsidRPr="00CB56EC" w:rsidRDefault="00D0166F" w:rsidP="00D0166F">
            <w:pPr>
              <w:jc w:val="right"/>
              <w:rPr>
                <w:b/>
                <w:bCs/>
                <w:sz w:val="18"/>
                <w:szCs w:val="18"/>
                <w:lang w:eastAsia="tr-TR"/>
              </w:rPr>
            </w:pPr>
            <w:r w:rsidRPr="00CB56EC">
              <w:rPr>
                <w:b/>
                <w:bCs/>
                <w:sz w:val="18"/>
                <w:szCs w:val="18"/>
                <w:lang w:eastAsia="tr-TR"/>
              </w:rPr>
              <w:t>Gerçeğe Uygun Değer</w:t>
            </w:r>
            <w:r w:rsidR="00263254" w:rsidRPr="00CB56EC">
              <w:rPr>
                <w:b/>
                <w:bCs/>
                <w:sz w:val="18"/>
                <w:szCs w:val="18"/>
                <w:lang w:eastAsia="tr-TR"/>
              </w:rPr>
              <w:t>i</w:t>
            </w:r>
          </w:p>
        </w:tc>
      </w:tr>
      <w:tr w:rsidR="00BF07CA" w:rsidRPr="00CB56EC" w14:paraId="11A92303" w14:textId="77777777" w:rsidTr="00056F89">
        <w:trPr>
          <w:trHeight w:hRule="exact" w:val="227"/>
        </w:trPr>
        <w:tc>
          <w:tcPr>
            <w:tcW w:w="258" w:type="dxa"/>
            <w:shd w:val="clear" w:color="auto" w:fill="auto"/>
            <w:vAlign w:val="center"/>
            <w:hideMark/>
          </w:tcPr>
          <w:p w14:paraId="4F265068" w14:textId="77777777" w:rsidR="00BF07CA" w:rsidRPr="00CB56EC" w:rsidRDefault="00BF07CA" w:rsidP="00BF07CA">
            <w:pPr>
              <w:rPr>
                <w:b/>
                <w:bCs/>
                <w:sz w:val="18"/>
                <w:szCs w:val="18"/>
                <w:lang w:eastAsia="tr-TR"/>
              </w:rPr>
            </w:pPr>
            <w:r w:rsidRPr="00CB56EC">
              <w:rPr>
                <w:b/>
                <w:bCs/>
                <w:sz w:val="18"/>
                <w:szCs w:val="18"/>
                <w:lang w:eastAsia="tr-TR"/>
              </w:rPr>
              <w:t>1</w:t>
            </w:r>
          </w:p>
        </w:tc>
        <w:tc>
          <w:tcPr>
            <w:tcW w:w="1128" w:type="dxa"/>
            <w:shd w:val="clear" w:color="auto" w:fill="auto"/>
          </w:tcPr>
          <w:p w14:paraId="0BE77C7A" w14:textId="17E78732" w:rsidR="00BF07CA" w:rsidRPr="00CB56EC" w:rsidRDefault="00BF07CA">
            <w:pPr>
              <w:jc w:val="right"/>
              <w:rPr>
                <w:sz w:val="18"/>
                <w:szCs w:val="18"/>
              </w:rPr>
            </w:pPr>
            <w:r>
              <w:rPr>
                <w:sz w:val="18"/>
                <w:szCs w:val="18"/>
              </w:rPr>
              <w:t>24,671</w:t>
            </w:r>
          </w:p>
        </w:tc>
        <w:tc>
          <w:tcPr>
            <w:tcW w:w="1128" w:type="dxa"/>
            <w:shd w:val="clear" w:color="auto" w:fill="auto"/>
          </w:tcPr>
          <w:p w14:paraId="4A9F0DDD" w14:textId="5E6023CC" w:rsidR="00BF07CA" w:rsidRPr="00CB56EC" w:rsidRDefault="00BF07CA" w:rsidP="00056F89">
            <w:pPr>
              <w:jc w:val="right"/>
              <w:rPr>
                <w:sz w:val="18"/>
                <w:szCs w:val="18"/>
              </w:rPr>
            </w:pPr>
            <w:r>
              <w:rPr>
                <w:sz w:val="18"/>
                <w:szCs w:val="18"/>
              </w:rPr>
              <w:t>16,652</w:t>
            </w:r>
          </w:p>
        </w:tc>
        <w:tc>
          <w:tcPr>
            <w:tcW w:w="1128" w:type="dxa"/>
            <w:shd w:val="clear" w:color="auto" w:fill="auto"/>
          </w:tcPr>
          <w:p w14:paraId="59321382" w14:textId="20DD1FE5" w:rsidR="00BF07CA" w:rsidRPr="00CB56EC" w:rsidRDefault="00BF07CA">
            <w:pPr>
              <w:jc w:val="right"/>
              <w:rPr>
                <w:sz w:val="18"/>
                <w:szCs w:val="18"/>
              </w:rPr>
            </w:pPr>
            <w:r>
              <w:rPr>
                <w:sz w:val="18"/>
                <w:szCs w:val="18"/>
              </w:rPr>
              <w:t>4,741</w:t>
            </w:r>
          </w:p>
        </w:tc>
        <w:tc>
          <w:tcPr>
            <w:tcW w:w="1128" w:type="dxa"/>
            <w:shd w:val="clear" w:color="auto" w:fill="auto"/>
          </w:tcPr>
          <w:p w14:paraId="4808DE66" w14:textId="24D1B71B" w:rsidR="00BF07CA" w:rsidRPr="00CB56EC" w:rsidRDefault="00BF07CA">
            <w:pPr>
              <w:jc w:val="right"/>
              <w:rPr>
                <w:sz w:val="18"/>
                <w:szCs w:val="18"/>
              </w:rPr>
            </w:pPr>
            <w:r>
              <w:rPr>
                <w:sz w:val="18"/>
                <w:szCs w:val="18"/>
              </w:rPr>
              <w:t>1,014</w:t>
            </w:r>
          </w:p>
        </w:tc>
        <w:tc>
          <w:tcPr>
            <w:tcW w:w="1128" w:type="dxa"/>
            <w:shd w:val="clear" w:color="auto" w:fill="auto"/>
          </w:tcPr>
          <w:p w14:paraId="75D60DFB" w14:textId="33CC02DD" w:rsidR="00BF07CA" w:rsidRPr="00CB56EC" w:rsidRDefault="00BF07CA">
            <w:pPr>
              <w:jc w:val="right"/>
              <w:rPr>
                <w:sz w:val="18"/>
                <w:szCs w:val="18"/>
              </w:rPr>
            </w:pPr>
            <w:r>
              <w:rPr>
                <w:sz w:val="18"/>
                <w:szCs w:val="18"/>
              </w:rPr>
              <w:t>-</w:t>
            </w:r>
          </w:p>
        </w:tc>
        <w:tc>
          <w:tcPr>
            <w:tcW w:w="1128" w:type="dxa"/>
            <w:shd w:val="clear" w:color="auto" w:fill="auto"/>
          </w:tcPr>
          <w:p w14:paraId="171BCF8C" w14:textId="11E66233" w:rsidR="00BF07CA" w:rsidRPr="00CB56EC" w:rsidRDefault="00BF07CA">
            <w:pPr>
              <w:jc w:val="right"/>
              <w:rPr>
                <w:sz w:val="18"/>
                <w:szCs w:val="18"/>
              </w:rPr>
            </w:pPr>
            <w:r w:rsidRPr="00CB56EC">
              <w:rPr>
                <w:sz w:val="18"/>
                <w:szCs w:val="18"/>
              </w:rPr>
              <w:t>(</w:t>
            </w:r>
            <w:r>
              <w:rPr>
                <w:sz w:val="18"/>
                <w:szCs w:val="18"/>
              </w:rPr>
              <w:t>5,885</w:t>
            </w:r>
            <w:r w:rsidRPr="00CB56EC">
              <w:rPr>
                <w:sz w:val="18"/>
                <w:szCs w:val="18"/>
              </w:rPr>
              <w:t>)</w:t>
            </w:r>
          </w:p>
        </w:tc>
        <w:tc>
          <w:tcPr>
            <w:tcW w:w="1128" w:type="dxa"/>
            <w:shd w:val="clear" w:color="auto" w:fill="auto"/>
          </w:tcPr>
          <w:p w14:paraId="52E3C44E" w14:textId="3AA68C0D" w:rsidR="00BF07CA" w:rsidRPr="00CB56EC" w:rsidRDefault="00BF07CA">
            <w:pPr>
              <w:jc w:val="right"/>
              <w:rPr>
                <w:sz w:val="18"/>
                <w:szCs w:val="18"/>
              </w:rPr>
            </w:pPr>
            <w:r w:rsidRPr="00CB56EC">
              <w:rPr>
                <w:sz w:val="18"/>
                <w:szCs w:val="18"/>
              </w:rPr>
              <w:t>-</w:t>
            </w:r>
          </w:p>
        </w:tc>
        <w:tc>
          <w:tcPr>
            <w:tcW w:w="1128" w:type="dxa"/>
            <w:shd w:val="clear" w:color="auto" w:fill="auto"/>
          </w:tcPr>
          <w:p w14:paraId="06EEC931" w14:textId="16580018" w:rsidR="00BF07CA" w:rsidRPr="00CB56EC" w:rsidRDefault="00BF07CA">
            <w:pPr>
              <w:jc w:val="right"/>
              <w:rPr>
                <w:sz w:val="18"/>
                <w:szCs w:val="18"/>
              </w:rPr>
            </w:pPr>
            <w:r w:rsidRPr="00CB56EC">
              <w:rPr>
                <w:sz w:val="18"/>
                <w:szCs w:val="18"/>
              </w:rPr>
              <w:t>-</w:t>
            </w:r>
          </w:p>
        </w:tc>
      </w:tr>
      <w:tr w:rsidR="00BF07CA" w:rsidRPr="00CB56EC" w14:paraId="5A675413" w14:textId="77777777" w:rsidTr="00056F89">
        <w:trPr>
          <w:trHeight w:hRule="exact" w:val="227"/>
        </w:trPr>
        <w:tc>
          <w:tcPr>
            <w:tcW w:w="258" w:type="dxa"/>
            <w:shd w:val="clear" w:color="auto" w:fill="auto"/>
            <w:vAlign w:val="center"/>
          </w:tcPr>
          <w:p w14:paraId="4A88C998" w14:textId="491153D0" w:rsidR="00BF07CA" w:rsidRPr="00CB56EC" w:rsidRDefault="00BF07CA" w:rsidP="00BF07CA">
            <w:pPr>
              <w:rPr>
                <w:b/>
                <w:bCs/>
                <w:sz w:val="18"/>
                <w:szCs w:val="18"/>
                <w:lang w:eastAsia="tr-TR"/>
              </w:rPr>
            </w:pPr>
            <w:r>
              <w:rPr>
                <w:b/>
                <w:bCs/>
                <w:sz w:val="18"/>
                <w:szCs w:val="18"/>
                <w:lang w:eastAsia="tr-TR"/>
              </w:rPr>
              <w:t>2</w:t>
            </w:r>
          </w:p>
        </w:tc>
        <w:tc>
          <w:tcPr>
            <w:tcW w:w="1128" w:type="dxa"/>
            <w:shd w:val="clear" w:color="auto" w:fill="auto"/>
          </w:tcPr>
          <w:p w14:paraId="7CAAB890" w14:textId="6CA335FD" w:rsidR="00BF07CA" w:rsidRDefault="00645CB4">
            <w:pPr>
              <w:jc w:val="right"/>
              <w:rPr>
                <w:sz w:val="18"/>
                <w:szCs w:val="18"/>
              </w:rPr>
            </w:pPr>
            <w:r>
              <w:rPr>
                <w:sz w:val="18"/>
                <w:szCs w:val="18"/>
              </w:rPr>
              <w:t>250</w:t>
            </w:r>
          </w:p>
        </w:tc>
        <w:tc>
          <w:tcPr>
            <w:tcW w:w="1128" w:type="dxa"/>
            <w:shd w:val="clear" w:color="auto" w:fill="auto"/>
          </w:tcPr>
          <w:p w14:paraId="3C775F2E" w14:textId="37D2B9AD" w:rsidR="00BF07CA" w:rsidRDefault="00645CB4" w:rsidP="00056F89">
            <w:pPr>
              <w:jc w:val="right"/>
              <w:rPr>
                <w:sz w:val="18"/>
                <w:szCs w:val="18"/>
              </w:rPr>
            </w:pPr>
            <w:r>
              <w:rPr>
                <w:sz w:val="18"/>
                <w:szCs w:val="18"/>
              </w:rPr>
              <w:t>250</w:t>
            </w:r>
          </w:p>
        </w:tc>
        <w:tc>
          <w:tcPr>
            <w:tcW w:w="1128" w:type="dxa"/>
            <w:shd w:val="clear" w:color="auto" w:fill="auto"/>
          </w:tcPr>
          <w:p w14:paraId="4A8B2CB8" w14:textId="2A2A056E" w:rsidR="00BF07CA" w:rsidRDefault="00645CB4">
            <w:pPr>
              <w:jc w:val="right"/>
              <w:rPr>
                <w:sz w:val="18"/>
                <w:szCs w:val="18"/>
              </w:rPr>
            </w:pPr>
            <w:r>
              <w:rPr>
                <w:sz w:val="18"/>
                <w:szCs w:val="18"/>
              </w:rPr>
              <w:t>-</w:t>
            </w:r>
          </w:p>
        </w:tc>
        <w:tc>
          <w:tcPr>
            <w:tcW w:w="1128" w:type="dxa"/>
            <w:shd w:val="clear" w:color="auto" w:fill="auto"/>
          </w:tcPr>
          <w:p w14:paraId="583F73D9" w14:textId="291F0FCC" w:rsidR="00BF07CA" w:rsidRDefault="00645CB4">
            <w:pPr>
              <w:jc w:val="right"/>
              <w:rPr>
                <w:sz w:val="18"/>
                <w:szCs w:val="18"/>
              </w:rPr>
            </w:pPr>
            <w:r>
              <w:rPr>
                <w:sz w:val="18"/>
                <w:szCs w:val="18"/>
              </w:rPr>
              <w:t>-</w:t>
            </w:r>
          </w:p>
        </w:tc>
        <w:tc>
          <w:tcPr>
            <w:tcW w:w="1128" w:type="dxa"/>
            <w:shd w:val="clear" w:color="auto" w:fill="auto"/>
          </w:tcPr>
          <w:p w14:paraId="154C1FFB" w14:textId="27ADDFD9" w:rsidR="00BF07CA" w:rsidRDefault="00645CB4">
            <w:pPr>
              <w:jc w:val="right"/>
              <w:rPr>
                <w:sz w:val="18"/>
                <w:szCs w:val="18"/>
              </w:rPr>
            </w:pPr>
            <w:r>
              <w:rPr>
                <w:sz w:val="18"/>
                <w:szCs w:val="18"/>
              </w:rPr>
              <w:t>-</w:t>
            </w:r>
          </w:p>
        </w:tc>
        <w:tc>
          <w:tcPr>
            <w:tcW w:w="1128" w:type="dxa"/>
            <w:shd w:val="clear" w:color="auto" w:fill="auto"/>
          </w:tcPr>
          <w:p w14:paraId="247392FD" w14:textId="54716065" w:rsidR="00BF07CA" w:rsidRPr="00CB56EC" w:rsidRDefault="00645CB4">
            <w:pPr>
              <w:jc w:val="right"/>
              <w:rPr>
                <w:sz w:val="18"/>
                <w:szCs w:val="18"/>
              </w:rPr>
            </w:pPr>
            <w:r>
              <w:rPr>
                <w:sz w:val="18"/>
                <w:szCs w:val="18"/>
              </w:rPr>
              <w:t>-</w:t>
            </w:r>
          </w:p>
        </w:tc>
        <w:tc>
          <w:tcPr>
            <w:tcW w:w="1128" w:type="dxa"/>
            <w:shd w:val="clear" w:color="auto" w:fill="auto"/>
          </w:tcPr>
          <w:p w14:paraId="00DAAD3C" w14:textId="1C8BF75B" w:rsidR="00BF07CA" w:rsidRPr="00CB56EC" w:rsidRDefault="00645CB4">
            <w:pPr>
              <w:jc w:val="right"/>
              <w:rPr>
                <w:sz w:val="18"/>
                <w:szCs w:val="18"/>
              </w:rPr>
            </w:pPr>
            <w:r>
              <w:rPr>
                <w:sz w:val="18"/>
                <w:szCs w:val="18"/>
              </w:rPr>
              <w:t>-</w:t>
            </w:r>
          </w:p>
        </w:tc>
        <w:tc>
          <w:tcPr>
            <w:tcW w:w="1128" w:type="dxa"/>
            <w:shd w:val="clear" w:color="auto" w:fill="auto"/>
          </w:tcPr>
          <w:p w14:paraId="6034888C" w14:textId="409D30C8" w:rsidR="00BF07CA" w:rsidRPr="00CB56EC" w:rsidRDefault="00645CB4">
            <w:pPr>
              <w:jc w:val="right"/>
              <w:rPr>
                <w:sz w:val="18"/>
                <w:szCs w:val="18"/>
              </w:rPr>
            </w:pPr>
            <w:r>
              <w:rPr>
                <w:sz w:val="18"/>
                <w:szCs w:val="18"/>
              </w:rPr>
              <w:t>-</w:t>
            </w:r>
          </w:p>
        </w:tc>
      </w:tr>
    </w:tbl>
    <w:p w14:paraId="25D2B11B" w14:textId="61AE955C" w:rsidR="00D0166F" w:rsidRPr="00CB56EC" w:rsidRDefault="00D0166F" w:rsidP="009A419B">
      <w:pPr>
        <w:autoSpaceDE w:val="0"/>
        <w:autoSpaceDN w:val="0"/>
        <w:adjustRightInd w:val="0"/>
        <w:jc w:val="both"/>
        <w:rPr>
          <w:color w:val="000000"/>
        </w:rPr>
      </w:pPr>
    </w:p>
    <w:p w14:paraId="01A4DE91" w14:textId="5E015E1D" w:rsidR="00263254" w:rsidRPr="00CB56EC" w:rsidRDefault="00263254" w:rsidP="009A419B">
      <w:pPr>
        <w:autoSpaceDE w:val="0"/>
        <w:autoSpaceDN w:val="0"/>
        <w:adjustRightInd w:val="0"/>
        <w:jc w:val="both"/>
        <w:rPr>
          <w:color w:val="000000"/>
        </w:rPr>
      </w:pPr>
      <w:r w:rsidRPr="00CB56EC">
        <w:rPr>
          <w:color w:val="000000"/>
        </w:rPr>
        <w:t>Bağlı ortaklıklara ilişkin hareket tablosu</w:t>
      </w:r>
    </w:p>
    <w:p w14:paraId="17B61221" w14:textId="77777777" w:rsidR="00263254" w:rsidRPr="00CB56EC" w:rsidRDefault="00263254" w:rsidP="009A419B">
      <w:pPr>
        <w:autoSpaceDE w:val="0"/>
        <w:autoSpaceDN w:val="0"/>
        <w:adjustRightInd w:val="0"/>
        <w:jc w:val="both"/>
        <w:rPr>
          <w:color w:val="000000"/>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263254" w:rsidRPr="00CB56EC" w14:paraId="1EE5C407" w14:textId="77777777" w:rsidTr="00B933B9">
        <w:trPr>
          <w:trHeight w:hRule="exact" w:val="227"/>
        </w:trPr>
        <w:tc>
          <w:tcPr>
            <w:tcW w:w="6655" w:type="dxa"/>
            <w:shd w:val="clear" w:color="auto" w:fill="auto"/>
            <w:vAlign w:val="bottom"/>
            <w:hideMark/>
          </w:tcPr>
          <w:p w14:paraId="1FB93820" w14:textId="77777777" w:rsidR="00263254" w:rsidRPr="00CB56EC" w:rsidRDefault="00263254" w:rsidP="00263254">
            <w:pPr>
              <w:rPr>
                <w:b/>
                <w:sz w:val="18"/>
                <w:szCs w:val="18"/>
                <w:lang w:eastAsia="tr-TR"/>
              </w:rPr>
            </w:pPr>
            <w:r w:rsidRPr="00CB56EC">
              <w:rPr>
                <w:b/>
                <w:sz w:val="18"/>
                <w:szCs w:val="18"/>
                <w:lang w:eastAsia="tr-TR"/>
              </w:rPr>
              <w:t> </w:t>
            </w:r>
          </w:p>
        </w:tc>
        <w:tc>
          <w:tcPr>
            <w:tcW w:w="1293" w:type="dxa"/>
            <w:shd w:val="clear" w:color="auto" w:fill="auto"/>
            <w:vAlign w:val="bottom"/>
            <w:hideMark/>
          </w:tcPr>
          <w:p w14:paraId="1FAADA06" w14:textId="77777777" w:rsidR="00263254" w:rsidRPr="00CB56EC" w:rsidRDefault="00263254" w:rsidP="00263254">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787AED12" w14:textId="77777777" w:rsidR="00263254" w:rsidRPr="00CB56EC" w:rsidRDefault="00263254" w:rsidP="00263254">
            <w:pPr>
              <w:jc w:val="right"/>
              <w:rPr>
                <w:b/>
                <w:bCs/>
                <w:sz w:val="18"/>
                <w:szCs w:val="18"/>
                <w:lang w:eastAsia="tr-TR"/>
              </w:rPr>
            </w:pPr>
            <w:r w:rsidRPr="00CB56EC">
              <w:rPr>
                <w:b/>
                <w:bCs/>
                <w:sz w:val="18"/>
                <w:szCs w:val="18"/>
                <w:lang w:eastAsia="tr-TR"/>
              </w:rPr>
              <w:t>Önceki Dönem</w:t>
            </w:r>
          </w:p>
        </w:tc>
      </w:tr>
      <w:tr w:rsidR="006F2774" w:rsidRPr="00CB56EC" w14:paraId="4AF82F8D" w14:textId="77777777" w:rsidTr="00B933B9">
        <w:trPr>
          <w:trHeight w:hRule="exact" w:val="227"/>
        </w:trPr>
        <w:tc>
          <w:tcPr>
            <w:tcW w:w="6655" w:type="dxa"/>
            <w:shd w:val="clear" w:color="auto" w:fill="auto"/>
            <w:vAlign w:val="center"/>
            <w:hideMark/>
          </w:tcPr>
          <w:p w14:paraId="6F9DF703" w14:textId="511F8426" w:rsidR="006F2774" w:rsidRPr="00CB56EC" w:rsidRDefault="006F2774" w:rsidP="006F2774">
            <w:pPr>
              <w:rPr>
                <w:b/>
                <w:bCs/>
                <w:sz w:val="18"/>
                <w:szCs w:val="18"/>
                <w:lang w:eastAsia="tr-TR"/>
              </w:rPr>
            </w:pPr>
            <w:r w:rsidRPr="00CB56EC">
              <w:rPr>
                <w:b/>
                <w:bCs/>
                <w:sz w:val="18"/>
                <w:szCs w:val="18"/>
                <w:lang w:eastAsia="tr-TR"/>
              </w:rPr>
              <w:t>Dönem Başı Değeri</w:t>
            </w:r>
          </w:p>
        </w:tc>
        <w:tc>
          <w:tcPr>
            <w:tcW w:w="1293" w:type="dxa"/>
            <w:shd w:val="clear" w:color="auto" w:fill="auto"/>
            <w:hideMark/>
          </w:tcPr>
          <w:p w14:paraId="1A1A3051" w14:textId="5B15B689" w:rsidR="006F2774" w:rsidRPr="00CB56EC" w:rsidRDefault="00B933B9" w:rsidP="006F2774">
            <w:pPr>
              <w:jc w:val="right"/>
              <w:rPr>
                <w:b/>
              </w:rPr>
            </w:pPr>
            <w:r>
              <w:rPr>
                <w:b/>
                <w:sz w:val="18"/>
                <w:szCs w:val="16"/>
                <w:lang w:eastAsia="tr-TR"/>
              </w:rPr>
              <w:t>22,000</w:t>
            </w:r>
          </w:p>
        </w:tc>
        <w:tc>
          <w:tcPr>
            <w:tcW w:w="1294" w:type="dxa"/>
            <w:shd w:val="clear" w:color="auto" w:fill="auto"/>
            <w:hideMark/>
          </w:tcPr>
          <w:p w14:paraId="79BC6193" w14:textId="6B8EE098" w:rsidR="006F2774" w:rsidRPr="00CB56EC" w:rsidRDefault="006F2774" w:rsidP="006F2774">
            <w:pPr>
              <w:jc w:val="right"/>
              <w:rPr>
                <w:b/>
              </w:rPr>
            </w:pPr>
            <w:r w:rsidRPr="00CB56EC">
              <w:rPr>
                <w:b/>
                <w:sz w:val="18"/>
                <w:szCs w:val="16"/>
                <w:lang w:eastAsia="tr-TR"/>
              </w:rPr>
              <w:t>-</w:t>
            </w:r>
          </w:p>
        </w:tc>
      </w:tr>
      <w:tr w:rsidR="006F2774" w:rsidRPr="0028165F" w14:paraId="618AE7F5" w14:textId="77777777" w:rsidTr="00B933B9">
        <w:trPr>
          <w:trHeight w:hRule="exact" w:val="227"/>
        </w:trPr>
        <w:tc>
          <w:tcPr>
            <w:tcW w:w="6655" w:type="dxa"/>
            <w:shd w:val="clear" w:color="auto" w:fill="auto"/>
            <w:vAlign w:val="center"/>
            <w:hideMark/>
          </w:tcPr>
          <w:p w14:paraId="2E450479" w14:textId="26181333" w:rsidR="006F2774" w:rsidRPr="0028165F" w:rsidRDefault="006F2774" w:rsidP="006F2774">
            <w:pPr>
              <w:rPr>
                <w:b/>
                <w:sz w:val="18"/>
                <w:szCs w:val="18"/>
                <w:lang w:eastAsia="tr-TR"/>
              </w:rPr>
            </w:pPr>
            <w:r w:rsidRPr="0028165F">
              <w:rPr>
                <w:b/>
                <w:sz w:val="18"/>
                <w:szCs w:val="18"/>
                <w:lang w:eastAsia="tr-TR"/>
              </w:rPr>
              <w:t xml:space="preserve">Dönem İçi Hareketler </w:t>
            </w:r>
          </w:p>
        </w:tc>
        <w:tc>
          <w:tcPr>
            <w:tcW w:w="1293" w:type="dxa"/>
            <w:shd w:val="clear" w:color="auto" w:fill="auto"/>
          </w:tcPr>
          <w:p w14:paraId="28C95E0A" w14:textId="607DCE51" w:rsidR="006F2774" w:rsidRPr="0028165F" w:rsidRDefault="00B933B9" w:rsidP="006F2774">
            <w:pPr>
              <w:jc w:val="right"/>
              <w:rPr>
                <w:b/>
              </w:rPr>
            </w:pPr>
            <w:r>
              <w:rPr>
                <w:b/>
                <w:sz w:val="18"/>
                <w:szCs w:val="16"/>
                <w:lang w:eastAsia="tr-TR"/>
              </w:rPr>
              <w:t>250</w:t>
            </w:r>
          </w:p>
        </w:tc>
        <w:tc>
          <w:tcPr>
            <w:tcW w:w="1294" w:type="dxa"/>
            <w:shd w:val="clear" w:color="auto" w:fill="auto"/>
          </w:tcPr>
          <w:p w14:paraId="5029756E" w14:textId="51D01309" w:rsidR="006F2774" w:rsidRPr="0028165F" w:rsidRDefault="006F2774" w:rsidP="006F2774">
            <w:pPr>
              <w:jc w:val="right"/>
              <w:rPr>
                <w:b/>
              </w:rPr>
            </w:pPr>
            <w:r w:rsidRPr="0028165F">
              <w:rPr>
                <w:b/>
                <w:sz w:val="18"/>
                <w:szCs w:val="16"/>
                <w:lang w:eastAsia="tr-TR"/>
              </w:rPr>
              <w:t>2</w:t>
            </w:r>
            <w:r>
              <w:rPr>
                <w:b/>
                <w:sz w:val="18"/>
                <w:szCs w:val="16"/>
                <w:lang w:eastAsia="tr-TR"/>
              </w:rPr>
              <w:t>2</w:t>
            </w:r>
            <w:r w:rsidRPr="0028165F">
              <w:rPr>
                <w:b/>
                <w:sz w:val="18"/>
                <w:szCs w:val="16"/>
                <w:lang w:eastAsia="tr-TR"/>
              </w:rPr>
              <w:t>,000</w:t>
            </w:r>
          </w:p>
        </w:tc>
      </w:tr>
      <w:tr w:rsidR="006F2774" w:rsidRPr="00CB56EC" w14:paraId="6922BBA6" w14:textId="77777777" w:rsidTr="00B933B9">
        <w:trPr>
          <w:trHeight w:hRule="exact" w:val="227"/>
        </w:trPr>
        <w:tc>
          <w:tcPr>
            <w:tcW w:w="6655" w:type="dxa"/>
            <w:shd w:val="clear" w:color="auto" w:fill="auto"/>
            <w:vAlign w:val="center"/>
          </w:tcPr>
          <w:p w14:paraId="5230A876" w14:textId="04A54740" w:rsidR="006F2774" w:rsidRPr="00CB56EC" w:rsidRDefault="006F2774" w:rsidP="006F2774">
            <w:pPr>
              <w:ind w:firstLine="113"/>
              <w:rPr>
                <w:bCs/>
                <w:sz w:val="18"/>
                <w:szCs w:val="18"/>
                <w:lang w:eastAsia="tr-TR"/>
              </w:rPr>
            </w:pPr>
            <w:r w:rsidRPr="00CB56EC">
              <w:rPr>
                <w:bCs/>
                <w:sz w:val="18"/>
                <w:szCs w:val="18"/>
                <w:lang w:eastAsia="tr-TR"/>
              </w:rPr>
              <w:t>Alışlar</w:t>
            </w:r>
          </w:p>
        </w:tc>
        <w:tc>
          <w:tcPr>
            <w:tcW w:w="1293" w:type="dxa"/>
            <w:shd w:val="clear" w:color="auto" w:fill="auto"/>
          </w:tcPr>
          <w:p w14:paraId="2FBB9EA5" w14:textId="748577E9" w:rsidR="006F2774" w:rsidRPr="00CB56EC" w:rsidRDefault="00B933B9" w:rsidP="006F2774">
            <w:pPr>
              <w:jc w:val="right"/>
              <w:rPr>
                <w:sz w:val="18"/>
                <w:szCs w:val="16"/>
                <w:lang w:eastAsia="tr-TR"/>
              </w:rPr>
            </w:pPr>
            <w:r>
              <w:rPr>
                <w:sz w:val="18"/>
                <w:szCs w:val="16"/>
                <w:lang w:eastAsia="tr-TR"/>
              </w:rPr>
              <w:t>250</w:t>
            </w:r>
          </w:p>
        </w:tc>
        <w:tc>
          <w:tcPr>
            <w:tcW w:w="1294" w:type="dxa"/>
            <w:shd w:val="clear" w:color="auto" w:fill="auto"/>
          </w:tcPr>
          <w:p w14:paraId="4BC1E95F" w14:textId="15B52D5E" w:rsidR="006F2774" w:rsidRPr="00CB56EC" w:rsidRDefault="006F2774" w:rsidP="006F2774">
            <w:pPr>
              <w:jc w:val="right"/>
              <w:rPr>
                <w:sz w:val="18"/>
                <w:szCs w:val="16"/>
                <w:lang w:eastAsia="tr-TR"/>
              </w:rPr>
            </w:pPr>
            <w:r w:rsidRPr="00CB56EC">
              <w:rPr>
                <w:sz w:val="18"/>
                <w:szCs w:val="16"/>
                <w:lang w:eastAsia="tr-TR"/>
              </w:rPr>
              <w:t>2</w:t>
            </w:r>
            <w:r>
              <w:rPr>
                <w:sz w:val="18"/>
                <w:szCs w:val="16"/>
                <w:lang w:eastAsia="tr-TR"/>
              </w:rPr>
              <w:t>2</w:t>
            </w:r>
            <w:r w:rsidRPr="00CB56EC">
              <w:rPr>
                <w:sz w:val="18"/>
                <w:szCs w:val="16"/>
                <w:lang w:eastAsia="tr-TR"/>
              </w:rPr>
              <w:t>,000</w:t>
            </w:r>
          </w:p>
        </w:tc>
      </w:tr>
      <w:tr w:rsidR="006F2774" w:rsidRPr="00CB56EC" w14:paraId="42DDFE71" w14:textId="77777777" w:rsidTr="00B933B9">
        <w:trPr>
          <w:trHeight w:hRule="exact" w:val="227"/>
        </w:trPr>
        <w:tc>
          <w:tcPr>
            <w:tcW w:w="6655" w:type="dxa"/>
            <w:shd w:val="clear" w:color="auto" w:fill="auto"/>
            <w:vAlign w:val="center"/>
          </w:tcPr>
          <w:p w14:paraId="61AF4419" w14:textId="53AB0CCF" w:rsidR="006F2774" w:rsidRPr="00CB56EC" w:rsidRDefault="006F2774" w:rsidP="006F2774">
            <w:pPr>
              <w:ind w:firstLine="113"/>
              <w:rPr>
                <w:bCs/>
                <w:sz w:val="18"/>
                <w:szCs w:val="18"/>
                <w:lang w:eastAsia="tr-TR"/>
              </w:rPr>
            </w:pPr>
            <w:r w:rsidRPr="00CB56EC">
              <w:rPr>
                <w:bCs/>
                <w:sz w:val="18"/>
                <w:szCs w:val="18"/>
                <w:lang w:eastAsia="tr-TR"/>
              </w:rPr>
              <w:t>Bedelsiz Edinilen Hisse Senetleri</w:t>
            </w:r>
          </w:p>
        </w:tc>
        <w:tc>
          <w:tcPr>
            <w:tcW w:w="1293" w:type="dxa"/>
            <w:shd w:val="clear" w:color="auto" w:fill="auto"/>
          </w:tcPr>
          <w:p w14:paraId="1BD45398" w14:textId="2DDB79D0" w:rsidR="006F2774" w:rsidRPr="00CB56EC" w:rsidRDefault="006F2774" w:rsidP="006F2774">
            <w:pPr>
              <w:jc w:val="right"/>
              <w:rPr>
                <w:sz w:val="18"/>
                <w:szCs w:val="16"/>
                <w:lang w:eastAsia="tr-TR"/>
              </w:rPr>
            </w:pPr>
            <w:r w:rsidRPr="00CB56EC">
              <w:rPr>
                <w:sz w:val="18"/>
                <w:szCs w:val="16"/>
                <w:lang w:eastAsia="tr-TR"/>
              </w:rPr>
              <w:t>-</w:t>
            </w:r>
          </w:p>
        </w:tc>
        <w:tc>
          <w:tcPr>
            <w:tcW w:w="1294" w:type="dxa"/>
            <w:shd w:val="clear" w:color="auto" w:fill="auto"/>
          </w:tcPr>
          <w:p w14:paraId="3B979FE6" w14:textId="5048AD9D" w:rsidR="006F2774" w:rsidRPr="00CB56EC" w:rsidRDefault="006F2774" w:rsidP="006F2774">
            <w:pPr>
              <w:jc w:val="right"/>
              <w:rPr>
                <w:sz w:val="18"/>
                <w:szCs w:val="16"/>
                <w:lang w:eastAsia="tr-TR"/>
              </w:rPr>
            </w:pPr>
            <w:r w:rsidRPr="00CB56EC">
              <w:rPr>
                <w:sz w:val="18"/>
                <w:szCs w:val="16"/>
                <w:lang w:eastAsia="tr-TR"/>
              </w:rPr>
              <w:t>-</w:t>
            </w:r>
          </w:p>
        </w:tc>
      </w:tr>
      <w:tr w:rsidR="006F2774" w:rsidRPr="00CB56EC" w14:paraId="6BC9C592" w14:textId="77777777" w:rsidTr="00B933B9">
        <w:trPr>
          <w:trHeight w:hRule="exact" w:val="227"/>
        </w:trPr>
        <w:tc>
          <w:tcPr>
            <w:tcW w:w="6655" w:type="dxa"/>
            <w:shd w:val="clear" w:color="auto" w:fill="auto"/>
            <w:vAlign w:val="center"/>
          </w:tcPr>
          <w:p w14:paraId="413CE0B8" w14:textId="641741A1" w:rsidR="006F2774" w:rsidRPr="00CB56EC" w:rsidRDefault="006F2774" w:rsidP="006F2774">
            <w:pPr>
              <w:ind w:firstLine="113"/>
              <w:rPr>
                <w:bCs/>
                <w:sz w:val="18"/>
                <w:szCs w:val="18"/>
                <w:lang w:eastAsia="tr-TR"/>
              </w:rPr>
            </w:pPr>
            <w:r w:rsidRPr="00CB56EC">
              <w:rPr>
                <w:bCs/>
                <w:sz w:val="18"/>
                <w:szCs w:val="18"/>
                <w:lang w:eastAsia="tr-TR"/>
              </w:rPr>
              <w:t>Cari Yıl Payından Alınan Kâr</w:t>
            </w:r>
          </w:p>
        </w:tc>
        <w:tc>
          <w:tcPr>
            <w:tcW w:w="1293" w:type="dxa"/>
            <w:shd w:val="clear" w:color="auto" w:fill="auto"/>
          </w:tcPr>
          <w:p w14:paraId="5785CB1C" w14:textId="57DCE2B9" w:rsidR="006F2774" w:rsidRPr="00CB56EC" w:rsidRDefault="006F2774" w:rsidP="006F2774">
            <w:pPr>
              <w:jc w:val="right"/>
              <w:rPr>
                <w:sz w:val="18"/>
                <w:szCs w:val="16"/>
                <w:lang w:eastAsia="tr-TR"/>
              </w:rPr>
            </w:pPr>
            <w:r w:rsidRPr="00CB56EC">
              <w:rPr>
                <w:sz w:val="18"/>
                <w:szCs w:val="16"/>
                <w:lang w:eastAsia="tr-TR"/>
              </w:rPr>
              <w:t>-</w:t>
            </w:r>
          </w:p>
        </w:tc>
        <w:tc>
          <w:tcPr>
            <w:tcW w:w="1294" w:type="dxa"/>
            <w:shd w:val="clear" w:color="auto" w:fill="auto"/>
          </w:tcPr>
          <w:p w14:paraId="42CDC9F6" w14:textId="20DB7EA5" w:rsidR="006F2774" w:rsidRPr="00CB56EC" w:rsidRDefault="006F2774" w:rsidP="006F2774">
            <w:pPr>
              <w:jc w:val="right"/>
              <w:rPr>
                <w:sz w:val="18"/>
                <w:szCs w:val="16"/>
                <w:lang w:eastAsia="tr-TR"/>
              </w:rPr>
            </w:pPr>
            <w:r w:rsidRPr="00CB56EC">
              <w:rPr>
                <w:sz w:val="18"/>
                <w:szCs w:val="16"/>
                <w:lang w:eastAsia="tr-TR"/>
              </w:rPr>
              <w:t>-</w:t>
            </w:r>
          </w:p>
        </w:tc>
      </w:tr>
      <w:tr w:rsidR="006F2774" w:rsidRPr="00CB56EC" w14:paraId="14154210" w14:textId="77777777" w:rsidTr="00B933B9">
        <w:trPr>
          <w:trHeight w:hRule="exact" w:val="227"/>
        </w:trPr>
        <w:tc>
          <w:tcPr>
            <w:tcW w:w="6655" w:type="dxa"/>
            <w:shd w:val="clear" w:color="auto" w:fill="auto"/>
            <w:vAlign w:val="center"/>
          </w:tcPr>
          <w:p w14:paraId="2EE9253C" w14:textId="6B3DB4EC" w:rsidR="006F2774" w:rsidRPr="00CB56EC" w:rsidRDefault="006F2774" w:rsidP="006F2774">
            <w:pPr>
              <w:ind w:firstLine="113"/>
              <w:rPr>
                <w:bCs/>
                <w:sz w:val="18"/>
                <w:szCs w:val="18"/>
                <w:lang w:eastAsia="tr-TR"/>
              </w:rPr>
            </w:pPr>
            <w:r w:rsidRPr="00CB56EC">
              <w:rPr>
                <w:bCs/>
                <w:sz w:val="18"/>
                <w:szCs w:val="18"/>
                <w:lang w:eastAsia="tr-TR"/>
              </w:rPr>
              <w:t>Satışlar</w:t>
            </w:r>
          </w:p>
        </w:tc>
        <w:tc>
          <w:tcPr>
            <w:tcW w:w="1293" w:type="dxa"/>
            <w:shd w:val="clear" w:color="auto" w:fill="auto"/>
          </w:tcPr>
          <w:p w14:paraId="41462BB7" w14:textId="4FF2BBF5" w:rsidR="006F2774" w:rsidRPr="00CB56EC" w:rsidRDefault="006F2774" w:rsidP="006F2774">
            <w:pPr>
              <w:jc w:val="right"/>
              <w:rPr>
                <w:sz w:val="18"/>
                <w:szCs w:val="16"/>
                <w:lang w:eastAsia="tr-TR"/>
              </w:rPr>
            </w:pPr>
            <w:r w:rsidRPr="00CB56EC">
              <w:rPr>
                <w:sz w:val="18"/>
                <w:szCs w:val="16"/>
                <w:lang w:eastAsia="tr-TR"/>
              </w:rPr>
              <w:t>-</w:t>
            </w:r>
          </w:p>
        </w:tc>
        <w:tc>
          <w:tcPr>
            <w:tcW w:w="1294" w:type="dxa"/>
            <w:shd w:val="clear" w:color="auto" w:fill="auto"/>
          </w:tcPr>
          <w:p w14:paraId="3C07D8CF" w14:textId="62EE62A2" w:rsidR="006F2774" w:rsidRPr="00CB56EC" w:rsidRDefault="006F2774" w:rsidP="006F2774">
            <w:pPr>
              <w:jc w:val="right"/>
              <w:rPr>
                <w:sz w:val="18"/>
                <w:szCs w:val="16"/>
                <w:lang w:eastAsia="tr-TR"/>
              </w:rPr>
            </w:pPr>
            <w:r w:rsidRPr="00CB56EC">
              <w:rPr>
                <w:sz w:val="18"/>
                <w:szCs w:val="16"/>
                <w:lang w:eastAsia="tr-TR"/>
              </w:rPr>
              <w:t>-</w:t>
            </w:r>
          </w:p>
        </w:tc>
      </w:tr>
      <w:tr w:rsidR="006F2774" w:rsidRPr="00CB56EC" w14:paraId="00AAB69C" w14:textId="77777777" w:rsidTr="00B933B9">
        <w:trPr>
          <w:trHeight w:hRule="exact" w:val="227"/>
        </w:trPr>
        <w:tc>
          <w:tcPr>
            <w:tcW w:w="6655" w:type="dxa"/>
            <w:shd w:val="clear" w:color="auto" w:fill="auto"/>
            <w:vAlign w:val="center"/>
          </w:tcPr>
          <w:p w14:paraId="33B8F8DD" w14:textId="3952B01B" w:rsidR="006F2774" w:rsidRPr="00CB56EC" w:rsidRDefault="006F2774" w:rsidP="006F2774">
            <w:pPr>
              <w:ind w:firstLine="113"/>
              <w:rPr>
                <w:bCs/>
                <w:sz w:val="18"/>
                <w:szCs w:val="18"/>
                <w:lang w:eastAsia="tr-TR"/>
              </w:rPr>
            </w:pPr>
            <w:r w:rsidRPr="00CB56EC">
              <w:rPr>
                <w:bCs/>
                <w:sz w:val="18"/>
                <w:szCs w:val="18"/>
                <w:lang w:eastAsia="tr-TR"/>
              </w:rPr>
              <w:t>Yeniden Değerleme Artışı</w:t>
            </w:r>
          </w:p>
        </w:tc>
        <w:tc>
          <w:tcPr>
            <w:tcW w:w="1293" w:type="dxa"/>
            <w:shd w:val="clear" w:color="auto" w:fill="auto"/>
          </w:tcPr>
          <w:p w14:paraId="5A3008DB" w14:textId="2E217D4C" w:rsidR="006F2774" w:rsidRPr="00CB56EC" w:rsidRDefault="006F2774" w:rsidP="006F2774">
            <w:pPr>
              <w:jc w:val="right"/>
              <w:rPr>
                <w:sz w:val="18"/>
                <w:szCs w:val="16"/>
                <w:lang w:eastAsia="tr-TR"/>
              </w:rPr>
            </w:pPr>
            <w:r w:rsidRPr="00CB56EC">
              <w:rPr>
                <w:sz w:val="18"/>
                <w:szCs w:val="16"/>
                <w:lang w:eastAsia="tr-TR"/>
              </w:rPr>
              <w:t>-</w:t>
            </w:r>
          </w:p>
        </w:tc>
        <w:tc>
          <w:tcPr>
            <w:tcW w:w="1294" w:type="dxa"/>
            <w:shd w:val="clear" w:color="auto" w:fill="auto"/>
          </w:tcPr>
          <w:p w14:paraId="7FD099D6" w14:textId="45B7B527" w:rsidR="006F2774" w:rsidRPr="00CB56EC" w:rsidRDefault="006F2774" w:rsidP="006F2774">
            <w:pPr>
              <w:jc w:val="right"/>
              <w:rPr>
                <w:sz w:val="18"/>
                <w:szCs w:val="16"/>
                <w:lang w:eastAsia="tr-TR"/>
              </w:rPr>
            </w:pPr>
            <w:r w:rsidRPr="00CB56EC">
              <w:rPr>
                <w:sz w:val="18"/>
                <w:szCs w:val="16"/>
                <w:lang w:eastAsia="tr-TR"/>
              </w:rPr>
              <w:t>-</w:t>
            </w:r>
          </w:p>
        </w:tc>
      </w:tr>
      <w:tr w:rsidR="006F2774" w:rsidRPr="00CB56EC" w14:paraId="2770CA6A" w14:textId="77777777" w:rsidTr="00B933B9">
        <w:trPr>
          <w:trHeight w:hRule="exact" w:val="227"/>
        </w:trPr>
        <w:tc>
          <w:tcPr>
            <w:tcW w:w="6655" w:type="dxa"/>
            <w:shd w:val="clear" w:color="auto" w:fill="auto"/>
            <w:vAlign w:val="center"/>
          </w:tcPr>
          <w:p w14:paraId="1AD9C056" w14:textId="343AC4B7" w:rsidR="006F2774" w:rsidRPr="00CB56EC" w:rsidRDefault="006F2774" w:rsidP="006F2774">
            <w:pPr>
              <w:ind w:firstLine="113"/>
              <w:rPr>
                <w:bCs/>
                <w:sz w:val="18"/>
                <w:szCs w:val="18"/>
                <w:lang w:eastAsia="tr-TR"/>
              </w:rPr>
            </w:pPr>
            <w:r w:rsidRPr="00CB56EC">
              <w:rPr>
                <w:bCs/>
                <w:sz w:val="18"/>
                <w:szCs w:val="18"/>
                <w:lang w:eastAsia="tr-TR"/>
              </w:rPr>
              <w:t>Değer Azalma Karşılıkları</w:t>
            </w:r>
          </w:p>
        </w:tc>
        <w:tc>
          <w:tcPr>
            <w:tcW w:w="1293" w:type="dxa"/>
            <w:shd w:val="clear" w:color="auto" w:fill="auto"/>
          </w:tcPr>
          <w:p w14:paraId="2EB467CE" w14:textId="55D09789" w:rsidR="006F2774" w:rsidRPr="00CB56EC" w:rsidRDefault="006F2774" w:rsidP="006F2774">
            <w:pPr>
              <w:jc w:val="right"/>
              <w:rPr>
                <w:sz w:val="18"/>
                <w:szCs w:val="16"/>
                <w:lang w:eastAsia="tr-TR"/>
              </w:rPr>
            </w:pPr>
            <w:r w:rsidRPr="00CB56EC">
              <w:rPr>
                <w:sz w:val="18"/>
                <w:szCs w:val="16"/>
                <w:lang w:eastAsia="tr-TR"/>
              </w:rPr>
              <w:t>-</w:t>
            </w:r>
          </w:p>
        </w:tc>
        <w:tc>
          <w:tcPr>
            <w:tcW w:w="1294" w:type="dxa"/>
            <w:shd w:val="clear" w:color="auto" w:fill="auto"/>
          </w:tcPr>
          <w:p w14:paraId="59FF0507" w14:textId="1E617993" w:rsidR="006F2774" w:rsidRPr="00CB56EC" w:rsidRDefault="006F2774" w:rsidP="006F2774">
            <w:pPr>
              <w:jc w:val="right"/>
              <w:rPr>
                <w:sz w:val="18"/>
                <w:szCs w:val="16"/>
                <w:lang w:eastAsia="tr-TR"/>
              </w:rPr>
            </w:pPr>
            <w:r w:rsidRPr="00CB56EC">
              <w:rPr>
                <w:sz w:val="18"/>
                <w:szCs w:val="16"/>
                <w:lang w:eastAsia="tr-TR"/>
              </w:rPr>
              <w:t>-</w:t>
            </w:r>
          </w:p>
        </w:tc>
      </w:tr>
      <w:tr w:rsidR="006F2774" w:rsidRPr="00CB56EC" w14:paraId="7918D658" w14:textId="77777777" w:rsidTr="00B933B9">
        <w:trPr>
          <w:trHeight w:hRule="exact" w:val="227"/>
        </w:trPr>
        <w:tc>
          <w:tcPr>
            <w:tcW w:w="6655" w:type="dxa"/>
            <w:shd w:val="clear" w:color="auto" w:fill="auto"/>
            <w:vAlign w:val="center"/>
          </w:tcPr>
          <w:p w14:paraId="07E7D3A4" w14:textId="4D997034" w:rsidR="006F2774" w:rsidRPr="00CB56EC" w:rsidRDefault="006F2774" w:rsidP="006F2774">
            <w:pPr>
              <w:rPr>
                <w:b/>
                <w:bCs/>
                <w:sz w:val="18"/>
                <w:szCs w:val="18"/>
                <w:lang w:eastAsia="tr-TR"/>
              </w:rPr>
            </w:pPr>
            <w:r w:rsidRPr="00CB56EC">
              <w:rPr>
                <w:b/>
                <w:bCs/>
                <w:sz w:val="18"/>
                <w:szCs w:val="18"/>
                <w:lang w:eastAsia="tr-TR"/>
              </w:rPr>
              <w:t>Dönem Sonu Değeri</w:t>
            </w:r>
          </w:p>
        </w:tc>
        <w:tc>
          <w:tcPr>
            <w:tcW w:w="1293" w:type="dxa"/>
            <w:shd w:val="clear" w:color="auto" w:fill="auto"/>
          </w:tcPr>
          <w:p w14:paraId="63AEEAFB" w14:textId="25C19F24" w:rsidR="006F2774" w:rsidRPr="00CB56EC" w:rsidRDefault="00B933B9" w:rsidP="006F2774">
            <w:pPr>
              <w:jc w:val="right"/>
              <w:rPr>
                <w:b/>
                <w:sz w:val="18"/>
                <w:szCs w:val="16"/>
                <w:lang w:eastAsia="tr-TR"/>
              </w:rPr>
            </w:pPr>
            <w:r>
              <w:rPr>
                <w:b/>
                <w:sz w:val="18"/>
                <w:szCs w:val="16"/>
                <w:lang w:eastAsia="tr-TR"/>
              </w:rPr>
              <w:t>22,250</w:t>
            </w:r>
          </w:p>
        </w:tc>
        <w:tc>
          <w:tcPr>
            <w:tcW w:w="1294" w:type="dxa"/>
            <w:shd w:val="clear" w:color="auto" w:fill="auto"/>
          </w:tcPr>
          <w:p w14:paraId="4879860F" w14:textId="3A8F2B02" w:rsidR="006F2774" w:rsidRPr="00CB56EC" w:rsidRDefault="006F2774" w:rsidP="006F2774">
            <w:pPr>
              <w:jc w:val="right"/>
              <w:rPr>
                <w:b/>
                <w:sz w:val="18"/>
                <w:szCs w:val="16"/>
                <w:lang w:eastAsia="tr-TR"/>
              </w:rPr>
            </w:pPr>
            <w:r w:rsidRPr="00CB56EC">
              <w:rPr>
                <w:b/>
                <w:sz w:val="18"/>
                <w:szCs w:val="16"/>
                <w:lang w:eastAsia="tr-TR"/>
              </w:rPr>
              <w:t>2</w:t>
            </w:r>
            <w:r>
              <w:rPr>
                <w:b/>
                <w:sz w:val="18"/>
                <w:szCs w:val="16"/>
                <w:lang w:eastAsia="tr-TR"/>
              </w:rPr>
              <w:t>2</w:t>
            </w:r>
            <w:r w:rsidRPr="00CB56EC">
              <w:rPr>
                <w:b/>
                <w:sz w:val="18"/>
                <w:szCs w:val="16"/>
                <w:lang w:eastAsia="tr-TR"/>
              </w:rPr>
              <w:t>,000</w:t>
            </w:r>
          </w:p>
        </w:tc>
      </w:tr>
      <w:tr w:rsidR="006F2774" w:rsidRPr="00CB56EC" w14:paraId="051ACE91" w14:textId="77777777" w:rsidTr="00B933B9">
        <w:trPr>
          <w:trHeight w:hRule="exact" w:val="227"/>
        </w:trPr>
        <w:tc>
          <w:tcPr>
            <w:tcW w:w="6655" w:type="dxa"/>
            <w:shd w:val="clear" w:color="auto" w:fill="auto"/>
            <w:vAlign w:val="center"/>
          </w:tcPr>
          <w:p w14:paraId="28F18A88" w14:textId="48B04A04" w:rsidR="006F2774" w:rsidRPr="00CB56EC" w:rsidRDefault="006F2774" w:rsidP="006F2774">
            <w:pPr>
              <w:rPr>
                <w:bCs/>
                <w:sz w:val="18"/>
                <w:szCs w:val="18"/>
                <w:lang w:eastAsia="tr-TR"/>
              </w:rPr>
            </w:pPr>
            <w:r w:rsidRPr="00CB56EC">
              <w:rPr>
                <w:bCs/>
                <w:sz w:val="18"/>
                <w:szCs w:val="18"/>
                <w:lang w:eastAsia="tr-TR"/>
              </w:rPr>
              <w:t>Sermaye Taahhütleri</w:t>
            </w:r>
          </w:p>
        </w:tc>
        <w:tc>
          <w:tcPr>
            <w:tcW w:w="1293" w:type="dxa"/>
            <w:shd w:val="clear" w:color="auto" w:fill="auto"/>
          </w:tcPr>
          <w:p w14:paraId="555C45CB" w14:textId="3516194C" w:rsidR="006F2774" w:rsidRPr="00CB56EC" w:rsidRDefault="006F2774" w:rsidP="006F2774">
            <w:pPr>
              <w:jc w:val="right"/>
            </w:pPr>
            <w:r>
              <w:rPr>
                <w:sz w:val="18"/>
                <w:szCs w:val="16"/>
                <w:lang w:eastAsia="tr-TR"/>
              </w:rPr>
              <w:t>58</w:t>
            </w:r>
            <w:r w:rsidRPr="00CB56EC">
              <w:rPr>
                <w:sz w:val="18"/>
                <w:szCs w:val="16"/>
                <w:lang w:eastAsia="tr-TR"/>
              </w:rPr>
              <w:t>,000</w:t>
            </w:r>
          </w:p>
        </w:tc>
        <w:tc>
          <w:tcPr>
            <w:tcW w:w="1294" w:type="dxa"/>
            <w:shd w:val="clear" w:color="auto" w:fill="auto"/>
          </w:tcPr>
          <w:p w14:paraId="4FEE5409" w14:textId="24702074" w:rsidR="006F2774" w:rsidRPr="00CB56EC" w:rsidRDefault="006F2774" w:rsidP="006F2774">
            <w:pPr>
              <w:jc w:val="right"/>
            </w:pPr>
            <w:r>
              <w:rPr>
                <w:sz w:val="18"/>
                <w:szCs w:val="16"/>
                <w:lang w:eastAsia="tr-TR"/>
              </w:rPr>
              <w:t>58</w:t>
            </w:r>
            <w:r w:rsidRPr="00CB56EC">
              <w:rPr>
                <w:sz w:val="18"/>
                <w:szCs w:val="16"/>
                <w:lang w:eastAsia="tr-TR"/>
              </w:rPr>
              <w:t>,000</w:t>
            </w:r>
          </w:p>
        </w:tc>
      </w:tr>
      <w:tr w:rsidR="006F2774" w:rsidRPr="00CB56EC" w14:paraId="36FD22CC" w14:textId="77777777" w:rsidTr="00B933B9">
        <w:trPr>
          <w:trHeight w:hRule="exact" w:val="227"/>
        </w:trPr>
        <w:tc>
          <w:tcPr>
            <w:tcW w:w="6655" w:type="dxa"/>
            <w:shd w:val="clear" w:color="auto" w:fill="auto"/>
            <w:vAlign w:val="center"/>
          </w:tcPr>
          <w:p w14:paraId="7073365D" w14:textId="5F4696D4" w:rsidR="006F2774" w:rsidRPr="00CB56EC" w:rsidRDefault="006F2774" w:rsidP="006F2774">
            <w:pPr>
              <w:rPr>
                <w:bCs/>
                <w:sz w:val="18"/>
                <w:szCs w:val="18"/>
                <w:lang w:eastAsia="tr-TR"/>
              </w:rPr>
            </w:pPr>
            <w:r w:rsidRPr="00CB56EC">
              <w:rPr>
                <w:bCs/>
                <w:sz w:val="18"/>
                <w:szCs w:val="18"/>
                <w:lang w:eastAsia="tr-TR"/>
              </w:rPr>
              <w:t>Dönem Sonu Sermaye Katılma Payı (%)</w:t>
            </w:r>
          </w:p>
        </w:tc>
        <w:tc>
          <w:tcPr>
            <w:tcW w:w="1293" w:type="dxa"/>
            <w:shd w:val="clear" w:color="auto" w:fill="auto"/>
          </w:tcPr>
          <w:p w14:paraId="0EF975A4" w14:textId="43B33744" w:rsidR="006F2774" w:rsidRPr="00CB56EC" w:rsidRDefault="006F2774" w:rsidP="006F2774">
            <w:pPr>
              <w:jc w:val="right"/>
            </w:pPr>
            <w:r>
              <w:rPr>
                <w:sz w:val="18"/>
                <w:szCs w:val="16"/>
                <w:lang w:eastAsia="tr-TR"/>
              </w:rPr>
              <w:t>-</w:t>
            </w:r>
          </w:p>
        </w:tc>
        <w:tc>
          <w:tcPr>
            <w:tcW w:w="1294" w:type="dxa"/>
            <w:shd w:val="clear" w:color="auto" w:fill="auto"/>
          </w:tcPr>
          <w:p w14:paraId="1322BEC4" w14:textId="331ADA91" w:rsidR="006F2774" w:rsidRPr="00CB56EC" w:rsidRDefault="006F2774" w:rsidP="006F2774">
            <w:pPr>
              <w:jc w:val="right"/>
            </w:pPr>
            <w:r>
              <w:rPr>
                <w:sz w:val="18"/>
                <w:szCs w:val="16"/>
                <w:lang w:eastAsia="tr-TR"/>
              </w:rPr>
              <w:t>-</w:t>
            </w:r>
          </w:p>
        </w:tc>
      </w:tr>
    </w:tbl>
    <w:p w14:paraId="74330EC6" w14:textId="31BAA982" w:rsidR="00263254" w:rsidRPr="00CB56EC" w:rsidRDefault="00263254" w:rsidP="009A419B">
      <w:pPr>
        <w:autoSpaceDE w:val="0"/>
        <w:autoSpaceDN w:val="0"/>
        <w:adjustRightInd w:val="0"/>
        <w:jc w:val="both"/>
        <w:rPr>
          <w:color w:val="000000"/>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263254" w:rsidRPr="00CB56EC" w14:paraId="031E4B2E" w14:textId="77777777" w:rsidTr="00B933B9">
        <w:trPr>
          <w:trHeight w:hRule="exact" w:val="227"/>
        </w:trPr>
        <w:tc>
          <w:tcPr>
            <w:tcW w:w="6655" w:type="dxa"/>
            <w:shd w:val="clear" w:color="auto" w:fill="auto"/>
            <w:vAlign w:val="bottom"/>
            <w:hideMark/>
          </w:tcPr>
          <w:p w14:paraId="78927DC8" w14:textId="77777777" w:rsidR="00263254" w:rsidRPr="00CB56EC" w:rsidRDefault="00263254" w:rsidP="00263254">
            <w:pPr>
              <w:rPr>
                <w:b/>
                <w:sz w:val="18"/>
                <w:szCs w:val="18"/>
                <w:lang w:eastAsia="tr-TR"/>
              </w:rPr>
            </w:pPr>
            <w:r w:rsidRPr="00CB56EC">
              <w:rPr>
                <w:b/>
                <w:sz w:val="18"/>
                <w:szCs w:val="18"/>
                <w:lang w:eastAsia="tr-TR"/>
              </w:rPr>
              <w:t> </w:t>
            </w:r>
          </w:p>
        </w:tc>
        <w:tc>
          <w:tcPr>
            <w:tcW w:w="1293" w:type="dxa"/>
            <w:shd w:val="clear" w:color="auto" w:fill="auto"/>
            <w:vAlign w:val="bottom"/>
            <w:hideMark/>
          </w:tcPr>
          <w:p w14:paraId="26F04FA7" w14:textId="77777777" w:rsidR="00263254" w:rsidRPr="00CB56EC" w:rsidRDefault="00263254" w:rsidP="00263254">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6C2C8604" w14:textId="77777777" w:rsidR="00263254" w:rsidRPr="00CB56EC" w:rsidRDefault="00263254" w:rsidP="00263254">
            <w:pPr>
              <w:jc w:val="right"/>
              <w:rPr>
                <w:b/>
                <w:bCs/>
                <w:sz w:val="18"/>
                <w:szCs w:val="18"/>
                <w:lang w:eastAsia="tr-TR"/>
              </w:rPr>
            </w:pPr>
            <w:r w:rsidRPr="00CB56EC">
              <w:rPr>
                <w:b/>
                <w:bCs/>
                <w:sz w:val="18"/>
                <w:szCs w:val="18"/>
                <w:lang w:eastAsia="tr-TR"/>
              </w:rPr>
              <w:t>Önceki Dönem</w:t>
            </w:r>
          </w:p>
        </w:tc>
      </w:tr>
      <w:tr w:rsidR="006F2774" w:rsidRPr="00CB56EC" w14:paraId="6FE90F69" w14:textId="77777777" w:rsidTr="00B933B9">
        <w:trPr>
          <w:trHeight w:hRule="exact" w:val="227"/>
        </w:trPr>
        <w:tc>
          <w:tcPr>
            <w:tcW w:w="6655" w:type="dxa"/>
            <w:shd w:val="clear" w:color="auto" w:fill="auto"/>
            <w:vAlign w:val="bottom"/>
          </w:tcPr>
          <w:p w14:paraId="04ACC7F2" w14:textId="5512385C" w:rsidR="006F2774" w:rsidRPr="00CB56EC" w:rsidRDefault="006F2774" w:rsidP="006F2774">
            <w:pPr>
              <w:rPr>
                <w:b/>
                <w:sz w:val="18"/>
                <w:szCs w:val="18"/>
                <w:lang w:eastAsia="tr-TR"/>
              </w:rPr>
            </w:pPr>
            <w:r w:rsidRPr="00CB56EC">
              <w:rPr>
                <w:b/>
                <w:bCs/>
                <w:sz w:val="18"/>
                <w:szCs w:val="18"/>
                <w:lang w:eastAsia="tr-TR"/>
              </w:rPr>
              <w:t>Mali Bağlı Ortaklıklar</w:t>
            </w:r>
          </w:p>
        </w:tc>
        <w:tc>
          <w:tcPr>
            <w:tcW w:w="1293" w:type="dxa"/>
            <w:shd w:val="clear" w:color="auto" w:fill="auto"/>
            <w:vAlign w:val="bottom"/>
          </w:tcPr>
          <w:p w14:paraId="737F308E" w14:textId="139C7357" w:rsidR="006F2774" w:rsidRPr="00CB56EC" w:rsidRDefault="00B933B9" w:rsidP="006F2774">
            <w:pPr>
              <w:jc w:val="right"/>
              <w:rPr>
                <w:b/>
                <w:bCs/>
                <w:sz w:val="18"/>
                <w:szCs w:val="18"/>
                <w:lang w:eastAsia="tr-TR"/>
              </w:rPr>
            </w:pPr>
            <w:r>
              <w:rPr>
                <w:b/>
                <w:bCs/>
                <w:sz w:val="18"/>
                <w:szCs w:val="18"/>
                <w:lang w:eastAsia="tr-TR"/>
              </w:rPr>
              <w:t>250</w:t>
            </w:r>
          </w:p>
        </w:tc>
        <w:tc>
          <w:tcPr>
            <w:tcW w:w="1294" w:type="dxa"/>
            <w:shd w:val="clear" w:color="auto" w:fill="auto"/>
            <w:vAlign w:val="bottom"/>
          </w:tcPr>
          <w:p w14:paraId="7176A6C7" w14:textId="5793439D" w:rsidR="006F2774" w:rsidRPr="00CB56EC" w:rsidRDefault="006F2774" w:rsidP="006F2774">
            <w:pPr>
              <w:jc w:val="right"/>
              <w:rPr>
                <w:b/>
                <w:bCs/>
                <w:sz w:val="18"/>
                <w:szCs w:val="18"/>
                <w:lang w:eastAsia="tr-TR"/>
              </w:rPr>
            </w:pPr>
            <w:r w:rsidRPr="00CB56EC">
              <w:rPr>
                <w:b/>
                <w:bCs/>
                <w:sz w:val="18"/>
                <w:szCs w:val="18"/>
                <w:lang w:eastAsia="tr-TR"/>
              </w:rPr>
              <w:t>-</w:t>
            </w:r>
          </w:p>
        </w:tc>
      </w:tr>
      <w:tr w:rsidR="006F2774" w:rsidRPr="00CB56EC" w14:paraId="257409E7" w14:textId="77777777" w:rsidTr="00B933B9">
        <w:trPr>
          <w:trHeight w:hRule="exact" w:val="227"/>
        </w:trPr>
        <w:tc>
          <w:tcPr>
            <w:tcW w:w="6655" w:type="dxa"/>
            <w:shd w:val="clear" w:color="auto" w:fill="auto"/>
            <w:vAlign w:val="center"/>
            <w:hideMark/>
          </w:tcPr>
          <w:p w14:paraId="3C36E3C6" w14:textId="48A79AFD" w:rsidR="006F2774" w:rsidRPr="00CB56EC" w:rsidRDefault="006F2774" w:rsidP="006F2774">
            <w:pPr>
              <w:ind w:firstLine="113"/>
              <w:rPr>
                <w:bCs/>
                <w:sz w:val="18"/>
                <w:szCs w:val="18"/>
                <w:lang w:eastAsia="tr-TR"/>
              </w:rPr>
            </w:pPr>
            <w:r w:rsidRPr="00CB56EC">
              <w:rPr>
                <w:bCs/>
                <w:sz w:val="18"/>
                <w:szCs w:val="18"/>
                <w:lang w:eastAsia="tr-TR"/>
              </w:rPr>
              <w:t xml:space="preserve">Bankalar </w:t>
            </w:r>
          </w:p>
        </w:tc>
        <w:tc>
          <w:tcPr>
            <w:tcW w:w="1293" w:type="dxa"/>
            <w:shd w:val="clear" w:color="auto" w:fill="auto"/>
            <w:hideMark/>
          </w:tcPr>
          <w:p w14:paraId="20CD0863" w14:textId="5ED04DC6" w:rsidR="006F2774" w:rsidRPr="00CB56EC" w:rsidRDefault="006F2774" w:rsidP="006F2774">
            <w:pPr>
              <w:jc w:val="right"/>
              <w:rPr>
                <w:sz w:val="18"/>
                <w:szCs w:val="18"/>
              </w:rPr>
            </w:pPr>
            <w:r w:rsidRPr="00CB56EC">
              <w:rPr>
                <w:sz w:val="18"/>
                <w:szCs w:val="18"/>
                <w:lang w:eastAsia="tr-TR"/>
              </w:rPr>
              <w:t>-</w:t>
            </w:r>
          </w:p>
        </w:tc>
        <w:tc>
          <w:tcPr>
            <w:tcW w:w="1294" w:type="dxa"/>
            <w:shd w:val="clear" w:color="auto" w:fill="auto"/>
            <w:hideMark/>
          </w:tcPr>
          <w:p w14:paraId="74C78631" w14:textId="57BE66E5" w:rsidR="006F2774" w:rsidRPr="00CB56EC" w:rsidRDefault="006F2774" w:rsidP="006F2774">
            <w:pPr>
              <w:jc w:val="right"/>
              <w:rPr>
                <w:sz w:val="18"/>
                <w:szCs w:val="18"/>
              </w:rPr>
            </w:pPr>
            <w:r w:rsidRPr="00CB56EC">
              <w:rPr>
                <w:sz w:val="18"/>
                <w:szCs w:val="18"/>
                <w:lang w:eastAsia="tr-TR"/>
              </w:rPr>
              <w:t>-</w:t>
            </w:r>
          </w:p>
        </w:tc>
      </w:tr>
      <w:tr w:rsidR="006F2774" w:rsidRPr="00CB56EC" w14:paraId="17156BA6" w14:textId="77777777" w:rsidTr="00B933B9">
        <w:trPr>
          <w:trHeight w:hRule="exact" w:val="227"/>
        </w:trPr>
        <w:tc>
          <w:tcPr>
            <w:tcW w:w="6655" w:type="dxa"/>
            <w:shd w:val="clear" w:color="auto" w:fill="auto"/>
            <w:vAlign w:val="center"/>
            <w:hideMark/>
          </w:tcPr>
          <w:p w14:paraId="6FAC9F62" w14:textId="348E5025" w:rsidR="006F2774" w:rsidRPr="00CB56EC" w:rsidRDefault="006F2774" w:rsidP="006F2774">
            <w:pPr>
              <w:ind w:firstLine="113"/>
              <w:rPr>
                <w:bCs/>
                <w:sz w:val="18"/>
                <w:szCs w:val="18"/>
                <w:lang w:eastAsia="tr-TR"/>
              </w:rPr>
            </w:pPr>
            <w:r w:rsidRPr="00CB56EC">
              <w:rPr>
                <w:bCs/>
                <w:sz w:val="18"/>
                <w:szCs w:val="18"/>
                <w:lang w:eastAsia="tr-TR"/>
              </w:rPr>
              <w:t>Sigorta Şirketleri</w:t>
            </w:r>
          </w:p>
        </w:tc>
        <w:tc>
          <w:tcPr>
            <w:tcW w:w="1293" w:type="dxa"/>
            <w:shd w:val="clear" w:color="auto" w:fill="auto"/>
          </w:tcPr>
          <w:p w14:paraId="4C6B62D8" w14:textId="4DDE039B" w:rsidR="006F2774" w:rsidRPr="00CB56EC" w:rsidRDefault="006F2774" w:rsidP="006F2774">
            <w:pPr>
              <w:jc w:val="right"/>
              <w:rPr>
                <w:sz w:val="18"/>
                <w:szCs w:val="18"/>
              </w:rPr>
            </w:pPr>
            <w:r w:rsidRPr="00CB56EC">
              <w:rPr>
                <w:sz w:val="18"/>
                <w:szCs w:val="18"/>
                <w:lang w:eastAsia="tr-TR"/>
              </w:rPr>
              <w:t>-</w:t>
            </w:r>
          </w:p>
        </w:tc>
        <w:tc>
          <w:tcPr>
            <w:tcW w:w="1294" w:type="dxa"/>
            <w:shd w:val="clear" w:color="auto" w:fill="auto"/>
          </w:tcPr>
          <w:p w14:paraId="4EBBD634" w14:textId="0FBCE746" w:rsidR="006F2774" w:rsidRPr="00CB56EC" w:rsidRDefault="006F2774" w:rsidP="006F2774">
            <w:pPr>
              <w:jc w:val="right"/>
              <w:rPr>
                <w:sz w:val="18"/>
                <w:szCs w:val="18"/>
              </w:rPr>
            </w:pPr>
            <w:r w:rsidRPr="00CB56EC">
              <w:rPr>
                <w:sz w:val="18"/>
                <w:szCs w:val="18"/>
                <w:lang w:eastAsia="tr-TR"/>
              </w:rPr>
              <w:t>-</w:t>
            </w:r>
          </w:p>
        </w:tc>
      </w:tr>
      <w:tr w:rsidR="006F2774" w:rsidRPr="00CB56EC" w14:paraId="65274346" w14:textId="77777777" w:rsidTr="00B933B9">
        <w:trPr>
          <w:trHeight w:hRule="exact" w:val="227"/>
        </w:trPr>
        <w:tc>
          <w:tcPr>
            <w:tcW w:w="6655" w:type="dxa"/>
            <w:shd w:val="clear" w:color="auto" w:fill="auto"/>
            <w:vAlign w:val="center"/>
          </w:tcPr>
          <w:p w14:paraId="2BCF8238" w14:textId="3137D554" w:rsidR="006F2774" w:rsidRPr="00CB56EC" w:rsidRDefault="006F2774" w:rsidP="006F2774">
            <w:pPr>
              <w:ind w:firstLine="113"/>
              <w:rPr>
                <w:bCs/>
                <w:sz w:val="18"/>
                <w:szCs w:val="18"/>
                <w:lang w:eastAsia="tr-TR"/>
              </w:rPr>
            </w:pPr>
            <w:proofErr w:type="spellStart"/>
            <w:r w:rsidRPr="00CB56EC">
              <w:rPr>
                <w:bCs/>
                <w:sz w:val="18"/>
                <w:szCs w:val="18"/>
                <w:lang w:eastAsia="tr-TR"/>
              </w:rPr>
              <w:t>Faktoring</w:t>
            </w:r>
            <w:proofErr w:type="spellEnd"/>
            <w:r w:rsidRPr="00CB56EC">
              <w:rPr>
                <w:bCs/>
                <w:sz w:val="18"/>
                <w:szCs w:val="18"/>
                <w:lang w:eastAsia="tr-TR"/>
              </w:rPr>
              <w:t xml:space="preserve"> Şirketleri</w:t>
            </w:r>
          </w:p>
        </w:tc>
        <w:tc>
          <w:tcPr>
            <w:tcW w:w="1293" w:type="dxa"/>
            <w:shd w:val="clear" w:color="auto" w:fill="auto"/>
          </w:tcPr>
          <w:p w14:paraId="52C359B0" w14:textId="1CA479A1" w:rsidR="006F2774" w:rsidRPr="00CB56EC" w:rsidRDefault="006F2774" w:rsidP="006F2774">
            <w:pPr>
              <w:jc w:val="right"/>
              <w:rPr>
                <w:sz w:val="18"/>
                <w:szCs w:val="18"/>
                <w:lang w:eastAsia="tr-TR"/>
              </w:rPr>
            </w:pPr>
            <w:r w:rsidRPr="00CB56EC">
              <w:rPr>
                <w:sz w:val="18"/>
                <w:szCs w:val="18"/>
                <w:lang w:eastAsia="tr-TR"/>
              </w:rPr>
              <w:t>-</w:t>
            </w:r>
          </w:p>
        </w:tc>
        <w:tc>
          <w:tcPr>
            <w:tcW w:w="1294" w:type="dxa"/>
            <w:shd w:val="clear" w:color="auto" w:fill="auto"/>
          </w:tcPr>
          <w:p w14:paraId="2B548962" w14:textId="0FC077A3" w:rsidR="006F2774" w:rsidRPr="00CB56EC" w:rsidRDefault="006F2774" w:rsidP="006F2774">
            <w:pPr>
              <w:jc w:val="right"/>
              <w:rPr>
                <w:sz w:val="18"/>
                <w:szCs w:val="18"/>
                <w:lang w:eastAsia="tr-TR"/>
              </w:rPr>
            </w:pPr>
            <w:r w:rsidRPr="00CB56EC">
              <w:rPr>
                <w:sz w:val="18"/>
                <w:szCs w:val="18"/>
                <w:lang w:eastAsia="tr-TR"/>
              </w:rPr>
              <w:t>-</w:t>
            </w:r>
          </w:p>
        </w:tc>
      </w:tr>
      <w:tr w:rsidR="006F2774" w:rsidRPr="00CB56EC" w14:paraId="48FD75F9" w14:textId="77777777" w:rsidTr="00B933B9">
        <w:trPr>
          <w:trHeight w:hRule="exact" w:val="227"/>
        </w:trPr>
        <w:tc>
          <w:tcPr>
            <w:tcW w:w="6655" w:type="dxa"/>
            <w:shd w:val="clear" w:color="auto" w:fill="auto"/>
            <w:vAlign w:val="center"/>
          </w:tcPr>
          <w:p w14:paraId="2E4CC9FE" w14:textId="00AAF1C5" w:rsidR="006F2774" w:rsidRPr="00CB56EC" w:rsidRDefault="006F2774" w:rsidP="006F2774">
            <w:pPr>
              <w:ind w:firstLine="113"/>
              <w:rPr>
                <w:bCs/>
                <w:sz w:val="18"/>
                <w:szCs w:val="18"/>
                <w:lang w:eastAsia="tr-TR"/>
              </w:rPr>
            </w:pPr>
            <w:r w:rsidRPr="00CB56EC">
              <w:rPr>
                <w:bCs/>
                <w:sz w:val="18"/>
                <w:szCs w:val="18"/>
                <w:lang w:eastAsia="tr-TR"/>
              </w:rPr>
              <w:t>Leasing Şirketleri</w:t>
            </w:r>
          </w:p>
        </w:tc>
        <w:tc>
          <w:tcPr>
            <w:tcW w:w="1293" w:type="dxa"/>
            <w:shd w:val="clear" w:color="auto" w:fill="auto"/>
          </w:tcPr>
          <w:p w14:paraId="52EDEEE3" w14:textId="4C2E4202" w:rsidR="006F2774" w:rsidRPr="00CB56EC" w:rsidRDefault="006F2774" w:rsidP="006F2774">
            <w:pPr>
              <w:jc w:val="right"/>
              <w:rPr>
                <w:sz w:val="18"/>
                <w:szCs w:val="18"/>
                <w:lang w:eastAsia="tr-TR"/>
              </w:rPr>
            </w:pPr>
            <w:r w:rsidRPr="00CB56EC">
              <w:rPr>
                <w:sz w:val="18"/>
                <w:szCs w:val="18"/>
                <w:lang w:eastAsia="tr-TR"/>
              </w:rPr>
              <w:t>-</w:t>
            </w:r>
          </w:p>
        </w:tc>
        <w:tc>
          <w:tcPr>
            <w:tcW w:w="1294" w:type="dxa"/>
            <w:shd w:val="clear" w:color="auto" w:fill="auto"/>
          </w:tcPr>
          <w:p w14:paraId="0CF25D99" w14:textId="38EC4C04" w:rsidR="006F2774" w:rsidRPr="00CB56EC" w:rsidRDefault="006F2774" w:rsidP="006F2774">
            <w:pPr>
              <w:jc w:val="right"/>
              <w:rPr>
                <w:sz w:val="18"/>
                <w:szCs w:val="18"/>
                <w:lang w:eastAsia="tr-TR"/>
              </w:rPr>
            </w:pPr>
            <w:r w:rsidRPr="00CB56EC">
              <w:rPr>
                <w:sz w:val="18"/>
                <w:szCs w:val="18"/>
                <w:lang w:eastAsia="tr-TR"/>
              </w:rPr>
              <w:t>-</w:t>
            </w:r>
          </w:p>
        </w:tc>
      </w:tr>
      <w:tr w:rsidR="006F2774" w:rsidRPr="00CB56EC" w14:paraId="7C29B19C" w14:textId="77777777" w:rsidTr="00B933B9">
        <w:trPr>
          <w:trHeight w:hRule="exact" w:val="227"/>
        </w:trPr>
        <w:tc>
          <w:tcPr>
            <w:tcW w:w="6655" w:type="dxa"/>
            <w:shd w:val="clear" w:color="auto" w:fill="auto"/>
            <w:vAlign w:val="center"/>
          </w:tcPr>
          <w:p w14:paraId="3EA39E8F" w14:textId="48C5913C" w:rsidR="006F2774" w:rsidRPr="00CB56EC" w:rsidRDefault="006F2774" w:rsidP="006F2774">
            <w:pPr>
              <w:ind w:firstLine="113"/>
              <w:rPr>
                <w:bCs/>
                <w:sz w:val="18"/>
                <w:szCs w:val="18"/>
                <w:lang w:eastAsia="tr-TR"/>
              </w:rPr>
            </w:pPr>
            <w:r w:rsidRPr="00CB56EC">
              <w:rPr>
                <w:bCs/>
                <w:sz w:val="18"/>
                <w:szCs w:val="18"/>
                <w:lang w:eastAsia="tr-TR"/>
              </w:rPr>
              <w:t>Finansman Şirketleri</w:t>
            </w:r>
          </w:p>
        </w:tc>
        <w:tc>
          <w:tcPr>
            <w:tcW w:w="1293" w:type="dxa"/>
            <w:shd w:val="clear" w:color="auto" w:fill="auto"/>
          </w:tcPr>
          <w:p w14:paraId="2606AA45" w14:textId="487A5D96" w:rsidR="006F2774" w:rsidRPr="00CB56EC" w:rsidRDefault="006F2774" w:rsidP="006F2774">
            <w:pPr>
              <w:jc w:val="right"/>
              <w:rPr>
                <w:sz w:val="18"/>
                <w:szCs w:val="18"/>
                <w:lang w:eastAsia="tr-TR"/>
              </w:rPr>
            </w:pPr>
            <w:r w:rsidRPr="00CB56EC">
              <w:rPr>
                <w:sz w:val="18"/>
                <w:szCs w:val="18"/>
                <w:lang w:eastAsia="tr-TR"/>
              </w:rPr>
              <w:t>-</w:t>
            </w:r>
          </w:p>
        </w:tc>
        <w:tc>
          <w:tcPr>
            <w:tcW w:w="1294" w:type="dxa"/>
            <w:shd w:val="clear" w:color="auto" w:fill="auto"/>
          </w:tcPr>
          <w:p w14:paraId="68BED621" w14:textId="48B61626" w:rsidR="006F2774" w:rsidRPr="00CB56EC" w:rsidRDefault="006F2774" w:rsidP="006F2774">
            <w:pPr>
              <w:jc w:val="right"/>
              <w:rPr>
                <w:sz w:val="18"/>
                <w:szCs w:val="18"/>
                <w:lang w:eastAsia="tr-TR"/>
              </w:rPr>
            </w:pPr>
            <w:r w:rsidRPr="00CB56EC">
              <w:rPr>
                <w:sz w:val="18"/>
                <w:szCs w:val="18"/>
                <w:lang w:eastAsia="tr-TR"/>
              </w:rPr>
              <w:t>-</w:t>
            </w:r>
          </w:p>
        </w:tc>
      </w:tr>
      <w:tr w:rsidR="006F2774" w:rsidRPr="00CB56EC" w14:paraId="6717439A" w14:textId="77777777" w:rsidTr="00B933B9">
        <w:trPr>
          <w:trHeight w:hRule="exact" w:val="227"/>
        </w:trPr>
        <w:tc>
          <w:tcPr>
            <w:tcW w:w="6655" w:type="dxa"/>
            <w:shd w:val="clear" w:color="auto" w:fill="auto"/>
            <w:vAlign w:val="center"/>
          </w:tcPr>
          <w:p w14:paraId="668FB703" w14:textId="5FF8FE10" w:rsidR="006F2774" w:rsidRPr="00CB56EC" w:rsidRDefault="006F2774" w:rsidP="006F2774">
            <w:pPr>
              <w:ind w:firstLine="113"/>
              <w:rPr>
                <w:bCs/>
                <w:sz w:val="18"/>
                <w:szCs w:val="18"/>
                <w:lang w:eastAsia="tr-TR"/>
              </w:rPr>
            </w:pPr>
            <w:r w:rsidRPr="00CB56EC">
              <w:rPr>
                <w:bCs/>
                <w:sz w:val="18"/>
                <w:szCs w:val="18"/>
                <w:lang w:eastAsia="tr-TR"/>
              </w:rPr>
              <w:t>Diğer Mali İştirakler</w:t>
            </w:r>
          </w:p>
        </w:tc>
        <w:tc>
          <w:tcPr>
            <w:tcW w:w="1293" w:type="dxa"/>
            <w:shd w:val="clear" w:color="auto" w:fill="auto"/>
          </w:tcPr>
          <w:p w14:paraId="326CEC58" w14:textId="73B06BB6" w:rsidR="006F2774" w:rsidRPr="00CB56EC" w:rsidRDefault="00B933B9" w:rsidP="006F2774">
            <w:pPr>
              <w:jc w:val="right"/>
              <w:rPr>
                <w:sz w:val="18"/>
                <w:szCs w:val="18"/>
                <w:lang w:eastAsia="tr-TR"/>
              </w:rPr>
            </w:pPr>
            <w:r>
              <w:rPr>
                <w:sz w:val="18"/>
                <w:szCs w:val="18"/>
                <w:lang w:eastAsia="tr-TR"/>
              </w:rPr>
              <w:t>250</w:t>
            </w:r>
          </w:p>
        </w:tc>
        <w:tc>
          <w:tcPr>
            <w:tcW w:w="1294" w:type="dxa"/>
            <w:shd w:val="clear" w:color="auto" w:fill="auto"/>
          </w:tcPr>
          <w:p w14:paraId="17B3C848" w14:textId="21F2A285" w:rsidR="006F2774" w:rsidRPr="00CB56EC" w:rsidRDefault="006F2774" w:rsidP="006F2774">
            <w:pPr>
              <w:jc w:val="right"/>
              <w:rPr>
                <w:sz w:val="18"/>
                <w:szCs w:val="18"/>
                <w:lang w:eastAsia="tr-TR"/>
              </w:rPr>
            </w:pPr>
            <w:r w:rsidRPr="00CB56EC">
              <w:rPr>
                <w:sz w:val="18"/>
                <w:szCs w:val="18"/>
                <w:lang w:eastAsia="tr-TR"/>
              </w:rPr>
              <w:t>-</w:t>
            </w:r>
          </w:p>
        </w:tc>
      </w:tr>
      <w:tr w:rsidR="006F2774" w:rsidRPr="00CB56EC" w14:paraId="2AEED08F" w14:textId="77777777" w:rsidTr="00B933B9">
        <w:trPr>
          <w:trHeight w:hRule="exact" w:val="227"/>
        </w:trPr>
        <w:tc>
          <w:tcPr>
            <w:tcW w:w="6655" w:type="dxa"/>
            <w:shd w:val="clear" w:color="auto" w:fill="auto"/>
            <w:vAlign w:val="center"/>
          </w:tcPr>
          <w:p w14:paraId="028955CC" w14:textId="6D4B96A5" w:rsidR="006F2774" w:rsidRPr="00CB56EC" w:rsidRDefault="006F2774" w:rsidP="006F2774">
            <w:pPr>
              <w:rPr>
                <w:b/>
                <w:bCs/>
                <w:sz w:val="18"/>
                <w:szCs w:val="18"/>
                <w:lang w:eastAsia="tr-TR"/>
              </w:rPr>
            </w:pPr>
            <w:r w:rsidRPr="00CB56EC">
              <w:rPr>
                <w:b/>
                <w:bCs/>
                <w:sz w:val="18"/>
                <w:szCs w:val="18"/>
                <w:lang w:eastAsia="tr-TR"/>
              </w:rPr>
              <w:t>Mali Olmayan Bağlı Ortaklıklar</w:t>
            </w:r>
          </w:p>
        </w:tc>
        <w:tc>
          <w:tcPr>
            <w:tcW w:w="1293" w:type="dxa"/>
            <w:shd w:val="clear" w:color="auto" w:fill="auto"/>
          </w:tcPr>
          <w:p w14:paraId="69AD2755" w14:textId="5FC0467C" w:rsidR="006F2774" w:rsidRPr="00CB56EC" w:rsidRDefault="006F2774" w:rsidP="006F2774">
            <w:pPr>
              <w:jc w:val="right"/>
              <w:rPr>
                <w:b/>
                <w:sz w:val="18"/>
                <w:szCs w:val="18"/>
                <w:lang w:eastAsia="tr-TR"/>
              </w:rPr>
            </w:pPr>
            <w:r w:rsidRPr="00CB56EC">
              <w:rPr>
                <w:b/>
                <w:sz w:val="18"/>
                <w:szCs w:val="18"/>
                <w:lang w:eastAsia="tr-TR"/>
              </w:rPr>
              <w:t>2</w:t>
            </w:r>
            <w:r>
              <w:rPr>
                <w:b/>
                <w:sz w:val="18"/>
                <w:szCs w:val="18"/>
                <w:lang w:eastAsia="tr-TR"/>
              </w:rPr>
              <w:t>2</w:t>
            </w:r>
            <w:r w:rsidRPr="00CB56EC">
              <w:rPr>
                <w:b/>
                <w:sz w:val="18"/>
                <w:szCs w:val="18"/>
                <w:lang w:eastAsia="tr-TR"/>
              </w:rPr>
              <w:t>,000</w:t>
            </w:r>
          </w:p>
        </w:tc>
        <w:tc>
          <w:tcPr>
            <w:tcW w:w="1294" w:type="dxa"/>
            <w:shd w:val="clear" w:color="auto" w:fill="auto"/>
          </w:tcPr>
          <w:p w14:paraId="32CAD8E0" w14:textId="76A1F9EC" w:rsidR="006F2774" w:rsidRPr="00CB56EC" w:rsidRDefault="006F2774" w:rsidP="006F2774">
            <w:pPr>
              <w:jc w:val="right"/>
              <w:rPr>
                <w:b/>
                <w:sz w:val="18"/>
                <w:szCs w:val="18"/>
                <w:lang w:eastAsia="tr-TR"/>
              </w:rPr>
            </w:pPr>
            <w:r w:rsidRPr="00CB56EC">
              <w:rPr>
                <w:b/>
                <w:sz w:val="18"/>
                <w:szCs w:val="18"/>
                <w:lang w:eastAsia="tr-TR"/>
              </w:rPr>
              <w:t>2</w:t>
            </w:r>
            <w:r>
              <w:rPr>
                <w:b/>
                <w:sz w:val="18"/>
                <w:szCs w:val="18"/>
                <w:lang w:eastAsia="tr-TR"/>
              </w:rPr>
              <w:t>2</w:t>
            </w:r>
            <w:r w:rsidRPr="00CB56EC">
              <w:rPr>
                <w:b/>
                <w:sz w:val="18"/>
                <w:szCs w:val="18"/>
                <w:lang w:eastAsia="tr-TR"/>
              </w:rPr>
              <w:t>,000</w:t>
            </w:r>
          </w:p>
        </w:tc>
      </w:tr>
      <w:tr w:rsidR="006F2774" w:rsidRPr="00CB56EC" w14:paraId="7CCC4B14" w14:textId="77777777" w:rsidTr="00B933B9">
        <w:trPr>
          <w:trHeight w:hRule="exact" w:val="227"/>
        </w:trPr>
        <w:tc>
          <w:tcPr>
            <w:tcW w:w="6655" w:type="dxa"/>
            <w:shd w:val="clear" w:color="auto" w:fill="auto"/>
            <w:vAlign w:val="center"/>
          </w:tcPr>
          <w:p w14:paraId="064B9F5F" w14:textId="77B8344B" w:rsidR="006F2774" w:rsidRPr="00CB56EC" w:rsidRDefault="006F2774" w:rsidP="006F2774">
            <w:pPr>
              <w:rPr>
                <w:b/>
                <w:bCs/>
                <w:sz w:val="18"/>
                <w:szCs w:val="18"/>
                <w:lang w:eastAsia="tr-TR"/>
              </w:rPr>
            </w:pPr>
            <w:r w:rsidRPr="00CB56EC">
              <w:rPr>
                <w:b/>
                <w:bCs/>
                <w:sz w:val="18"/>
                <w:szCs w:val="18"/>
                <w:lang w:eastAsia="tr-TR"/>
              </w:rPr>
              <w:t>Toplam</w:t>
            </w:r>
          </w:p>
        </w:tc>
        <w:tc>
          <w:tcPr>
            <w:tcW w:w="1293" w:type="dxa"/>
            <w:shd w:val="clear" w:color="auto" w:fill="auto"/>
          </w:tcPr>
          <w:p w14:paraId="1E2DC1E7" w14:textId="483EFA00" w:rsidR="006F2774" w:rsidRPr="00CB56EC" w:rsidRDefault="006F2774" w:rsidP="006F2774">
            <w:pPr>
              <w:jc w:val="right"/>
              <w:rPr>
                <w:b/>
                <w:sz w:val="18"/>
                <w:szCs w:val="18"/>
                <w:lang w:eastAsia="tr-TR"/>
              </w:rPr>
            </w:pPr>
            <w:r w:rsidRPr="00CB56EC">
              <w:rPr>
                <w:b/>
                <w:sz w:val="18"/>
                <w:szCs w:val="18"/>
                <w:lang w:eastAsia="tr-TR"/>
              </w:rPr>
              <w:t>2</w:t>
            </w:r>
            <w:r>
              <w:rPr>
                <w:b/>
                <w:sz w:val="18"/>
                <w:szCs w:val="18"/>
                <w:lang w:eastAsia="tr-TR"/>
              </w:rPr>
              <w:t>2</w:t>
            </w:r>
            <w:r w:rsidRPr="00CB56EC">
              <w:rPr>
                <w:b/>
                <w:sz w:val="18"/>
                <w:szCs w:val="18"/>
                <w:lang w:eastAsia="tr-TR"/>
              </w:rPr>
              <w:t>,</w:t>
            </w:r>
            <w:r w:rsidR="00B933B9">
              <w:rPr>
                <w:b/>
                <w:sz w:val="18"/>
                <w:szCs w:val="18"/>
                <w:lang w:eastAsia="tr-TR"/>
              </w:rPr>
              <w:t>250</w:t>
            </w:r>
          </w:p>
        </w:tc>
        <w:tc>
          <w:tcPr>
            <w:tcW w:w="1294" w:type="dxa"/>
            <w:shd w:val="clear" w:color="auto" w:fill="auto"/>
          </w:tcPr>
          <w:p w14:paraId="5C7482D7" w14:textId="286FEB82" w:rsidR="006F2774" w:rsidRPr="00CB56EC" w:rsidRDefault="006F2774" w:rsidP="006F2774">
            <w:pPr>
              <w:jc w:val="right"/>
              <w:rPr>
                <w:b/>
                <w:sz w:val="18"/>
                <w:szCs w:val="18"/>
                <w:lang w:eastAsia="tr-TR"/>
              </w:rPr>
            </w:pPr>
            <w:r w:rsidRPr="00CB56EC">
              <w:rPr>
                <w:b/>
                <w:sz w:val="18"/>
                <w:szCs w:val="18"/>
                <w:lang w:eastAsia="tr-TR"/>
              </w:rPr>
              <w:t>2</w:t>
            </w:r>
            <w:r>
              <w:rPr>
                <w:b/>
                <w:sz w:val="18"/>
                <w:szCs w:val="18"/>
                <w:lang w:eastAsia="tr-TR"/>
              </w:rPr>
              <w:t>2</w:t>
            </w:r>
            <w:r w:rsidRPr="00CB56EC">
              <w:rPr>
                <w:b/>
                <w:sz w:val="18"/>
                <w:szCs w:val="18"/>
                <w:lang w:eastAsia="tr-TR"/>
              </w:rPr>
              <w:t>,000</w:t>
            </w:r>
          </w:p>
        </w:tc>
      </w:tr>
    </w:tbl>
    <w:p w14:paraId="3C8DF4EA" w14:textId="4E668E79" w:rsidR="00C91FED" w:rsidRPr="00CB56EC" w:rsidRDefault="00C91FED" w:rsidP="009A419B">
      <w:pPr>
        <w:autoSpaceDE w:val="0"/>
        <w:autoSpaceDN w:val="0"/>
        <w:adjustRightInd w:val="0"/>
        <w:jc w:val="both"/>
        <w:rPr>
          <w:color w:val="000000"/>
        </w:rPr>
      </w:pPr>
    </w:p>
    <w:p w14:paraId="4F74862E" w14:textId="77777777" w:rsidR="00C91FED" w:rsidRPr="00CB56EC" w:rsidRDefault="00C91FED">
      <w:pPr>
        <w:spacing w:after="160" w:line="259" w:lineRule="auto"/>
        <w:rPr>
          <w:color w:val="000000"/>
        </w:rPr>
      </w:pPr>
      <w:r w:rsidRPr="00CB56EC">
        <w:rPr>
          <w:color w:val="000000"/>
        </w:rPr>
        <w:br w:type="page"/>
      </w:r>
    </w:p>
    <w:p w14:paraId="4D859399" w14:textId="17DDCF72" w:rsidR="00263254" w:rsidRPr="00CB56EC" w:rsidRDefault="00302851" w:rsidP="00832D22">
      <w:pPr>
        <w:pStyle w:val="BodyTextIndent"/>
        <w:pageBreakBefore/>
        <w:tabs>
          <w:tab w:val="left" w:pos="0"/>
        </w:tabs>
        <w:ind w:left="0" w:hanging="567"/>
        <w:jc w:val="left"/>
        <w:rPr>
          <w:rFonts w:eastAsia="Arial Unicode MS"/>
          <w:b/>
          <w:color w:val="000000"/>
          <w:spacing w:val="-6"/>
          <w:lang w:eastAsia="en-US"/>
        </w:rPr>
      </w:pPr>
      <w:r w:rsidRPr="00CB56EC">
        <w:rPr>
          <w:rFonts w:eastAsia="Arial Unicode MS"/>
          <w:b/>
          <w:color w:val="000000"/>
          <w:spacing w:val="-6"/>
          <w:lang w:eastAsia="en-US"/>
        </w:rPr>
        <w:lastRenderedPageBreak/>
        <w:tab/>
        <w:t xml:space="preserve">Borsaya </w:t>
      </w:r>
      <w:proofErr w:type="spellStart"/>
      <w:r w:rsidRPr="00CB56EC">
        <w:rPr>
          <w:rFonts w:eastAsia="Arial Unicode MS"/>
          <w:b/>
          <w:color w:val="000000"/>
          <w:spacing w:val="-6"/>
          <w:lang w:eastAsia="en-US"/>
        </w:rPr>
        <w:t>kote</w:t>
      </w:r>
      <w:proofErr w:type="spellEnd"/>
      <w:r w:rsidRPr="00CB56EC">
        <w:rPr>
          <w:rFonts w:eastAsia="Arial Unicode MS"/>
          <w:b/>
          <w:color w:val="000000"/>
          <w:spacing w:val="-6"/>
          <w:lang w:eastAsia="en-US"/>
        </w:rPr>
        <w:t xml:space="preserve"> edilen bağlı ortaklıklar</w:t>
      </w:r>
    </w:p>
    <w:p w14:paraId="336C0C13" w14:textId="3ECAB38D" w:rsidR="00302851" w:rsidRPr="00CB56EC" w:rsidRDefault="00302851" w:rsidP="00302851">
      <w:pPr>
        <w:pStyle w:val="BodyTextIndent"/>
        <w:tabs>
          <w:tab w:val="left" w:pos="0"/>
        </w:tabs>
        <w:ind w:left="0" w:hanging="567"/>
        <w:jc w:val="left"/>
        <w:rPr>
          <w:rFonts w:eastAsia="Arial Unicode MS"/>
          <w:b/>
          <w:color w:val="000000"/>
          <w:spacing w:val="-6"/>
          <w:sz w:val="16"/>
          <w:szCs w:val="16"/>
          <w:lang w:eastAsia="en-US"/>
        </w:rPr>
      </w:pPr>
    </w:p>
    <w:p w14:paraId="5134D79D" w14:textId="16F3F087" w:rsidR="00302851" w:rsidRPr="00CB56EC" w:rsidRDefault="00302851" w:rsidP="00302851">
      <w:pPr>
        <w:autoSpaceDE w:val="0"/>
        <w:autoSpaceDN w:val="0"/>
        <w:adjustRightInd w:val="0"/>
        <w:jc w:val="both"/>
        <w:rPr>
          <w:color w:val="000000"/>
        </w:rPr>
      </w:pPr>
      <w:r w:rsidRPr="0028165F">
        <w:rPr>
          <w:color w:val="000000"/>
        </w:rPr>
        <w:t>Bulunmamaktadır (31 Aralık 202</w:t>
      </w:r>
      <w:r w:rsidR="006F2774">
        <w:rPr>
          <w:color w:val="000000"/>
        </w:rPr>
        <w:t>4</w:t>
      </w:r>
      <w:r w:rsidRPr="0028165F">
        <w:rPr>
          <w:color w:val="000000"/>
        </w:rPr>
        <w:t xml:space="preserve"> – Bulunmamaktadır).</w:t>
      </w:r>
    </w:p>
    <w:p w14:paraId="577E0C5A" w14:textId="77777777" w:rsidR="00302851" w:rsidRPr="00CB56EC" w:rsidRDefault="00302851" w:rsidP="00302851">
      <w:pPr>
        <w:pStyle w:val="BodyTextIndent"/>
        <w:tabs>
          <w:tab w:val="left" w:pos="0"/>
        </w:tabs>
        <w:ind w:left="0" w:hanging="567"/>
        <w:jc w:val="left"/>
        <w:rPr>
          <w:rFonts w:eastAsia="Arial Unicode MS"/>
          <w:b/>
          <w:color w:val="000000"/>
          <w:spacing w:val="-6"/>
          <w:sz w:val="16"/>
          <w:szCs w:val="16"/>
          <w:lang w:eastAsia="en-US"/>
        </w:rPr>
      </w:pPr>
    </w:p>
    <w:p w14:paraId="0156EB23" w14:textId="0CF58EAB" w:rsidR="00302851" w:rsidRPr="00CB56EC" w:rsidRDefault="00832D22" w:rsidP="00302851">
      <w:pPr>
        <w:pStyle w:val="BodyTextIndent"/>
        <w:tabs>
          <w:tab w:val="left" w:pos="0"/>
        </w:tabs>
        <w:ind w:left="0" w:hanging="567"/>
        <w:jc w:val="left"/>
        <w:rPr>
          <w:rFonts w:eastAsia="Arial Unicode MS"/>
          <w:b/>
          <w:color w:val="000000"/>
          <w:spacing w:val="-6"/>
          <w:lang w:eastAsia="en-US"/>
        </w:rPr>
      </w:pPr>
      <w:r w:rsidRPr="00CB56EC">
        <w:rPr>
          <w:rFonts w:eastAsia="Arial Unicode MS"/>
          <w:b/>
          <w:color w:val="000000"/>
          <w:spacing w:val="-6"/>
          <w:lang w:eastAsia="en-US"/>
        </w:rPr>
        <w:tab/>
      </w:r>
      <w:r w:rsidR="00302851" w:rsidRPr="00CB56EC">
        <w:rPr>
          <w:rFonts w:eastAsia="Arial Unicode MS"/>
          <w:b/>
          <w:color w:val="000000"/>
          <w:spacing w:val="-6"/>
          <w:lang w:eastAsia="en-US"/>
        </w:rPr>
        <w:t>Cari dönem içinde elden çıkarılan bağlı ortaklıklara ilişkin bilgiler</w:t>
      </w:r>
    </w:p>
    <w:p w14:paraId="5B9822FE" w14:textId="77777777" w:rsidR="00302851" w:rsidRPr="00CB56EC" w:rsidRDefault="00302851" w:rsidP="00302851">
      <w:pPr>
        <w:autoSpaceDE w:val="0"/>
        <w:autoSpaceDN w:val="0"/>
        <w:adjustRightInd w:val="0"/>
        <w:jc w:val="both"/>
        <w:rPr>
          <w:color w:val="000000"/>
          <w:sz w:val="16"/>
          <w:szCs w:val="16"/>
        </w:rPr>
      </w:pPr>
    </w:p>
    <w:p w14:paraId="0B505E19" w14:textId="0A27E334" w:rsidR="00302851" w:rsidRPr="00CB56EC" w:rsidRDefault="00302851" w:rsidP="00302851">
      <w:pPr>
        <w:autoSpaceDE w:val="0"/>
        <w:autoSpaceDN w:val="0"/>
        <w:adjustRightInd w:val="0"/>
        <w:jc w:val="both"/>
        <w:rPr>
          <w:color w:val="000000"/>
        </w:rPr>
      </w:pPr>
      <w:r w:rsidRPr="0028165F">
        <w:rPr>
          <w:color w:val="000000"/>
        </w:rPr>
        <w:t>Bulunmamaktadır (31 Aralık 202</w:t>
      </w:r>
      <w:r w:rsidR="006F2774">
        <w:rPr>
          <w:color w:val="000000"/>
        </w:rPr>
        <w:t>4</w:t>
      </w:r>
      <w:r w:rsidRPr="0028165F">
        <w:rPr>
          <w:color w:val="000000"/>
        </w:rPr>
        <w:t xml:space="preserve"> – Bulunmamaktadır</w:t>
      </w:r>
      <w:r w:rsidRPr="00CB56EC">
        <w:rPr>
          <w:color w:val="000000"/>
        </w:rPr>
        <w:t>).</w:t>
      </w:r>
    </w:p>
    <w:p w14:paraId="2AF73C89" w14:textId="77777777" w:rsidR="00302851" w:rsidRPr="00CB56EC" w:rsidRDefault="00302851" w:rsidP="00302851">
      <w:pPr>
        <w:pStyle w:val="BodyTextIndent"/>
        <w:tabs>
          <w:tab w:val="left" w:pos="0"/>
        </w:tabs>
        <w:ind w:left="0" w:hanging="567"/>
        <w:jc w:val="left"/>
        <w:rPr>
          <w:rFonts w:eastAsia="Arial Unicode MS"/>
          <w:b/>
          <w:color w:val="000000"/>
          <w:spacing w:val="-6"/>
          <w:sz w:val="16"/>
          <w:szCs w:val="16"/>
          <w:lang w:eastAsia="en-US"/>
        </w:rPr>
      </w:pPr>
    </w:p>
    <w:p w14:paraId="6ED8F159" w14:textId="5C48A38F" w:rsidR="00E30CF9" w:rsidRPr="00CB56EC" w:rsidRDefault="00E30CF9" w:rsidP="00091301">
      <w:pPr>
        <w:pStyle w:val="BodyTextIndent"/>
        <w:tabs>
          <w:tab w:val="left" w:pos="0"/>
        </w:tabs>
        <w:ind w:left="0" w:hanging="567"/>
        <w:jc w:val="left"/>
        <w:rPr>
          <w:b/>
          <w:bCs/>
          <w:iCs/>
        </w:rPr>
      </w:pPr>
      <w:r w:rsidRPr="00CB56EC">
        <w:rPr>
          <w:b/>
          <w:bCs/>
          <w:iCs/>
        </w:rPr>
        <w:t>1.9</w:t>
      </w:r>
      <w:r w:rsidRPr="00CB56EC">
        <w:rPr>
          <w:b/>
          <w:bCs/>
          <w:iCs/>
        </w:rPr>
        <w:tab/>
        <w:t>Birlikte kontrol edilen ortaklıklara (iş ortaklıklarına) ilişkin bilgiler (Net)</w:t>
      </w:r>
    </w:p>
    <w:p w14:paraId="13AFDEBE" w14:textId="77777777" w:rsidR="00E30CF9" w:rsidRPr="00CB56EC" w:rsidRDefault="00E30CF9" w:rsidP="00E30CF9">
      <w:pPr>
        <w:spacing w:line="214" w:lineRule="auto"/>
        <w:ind w:right="-1"/>
        <w:rPr>
          <w:sz w:val="16"/>
          <w:lang w:eastAsia="en-GB"/>
        </w:rPr>
      </w:pPr>
    </w:p>
    <w:p w14:paraId="5D00D8CB" w14:textId="45B002BE" w:rsidR="009A419B" w:rsidRPr="00CB56EC" w:rsidRDefault="009A419B" w:rsidP="009A419B">
      <w:pPr>
        <w:autoSpaceDE w:val="0"/>
        <w:autoSpaceDN w:val="0"/>
        <w:adjustRightInd w:val="0"/>
        <w:jc w:val="both"/>
        <w:rPr>
          <w:color w:val="000000"/>
        </w:rPr>
      </w:pPr>
      <w:r w:rsidRPr="0028165F">
        <w:rPr>
          <w:color w:val="000000"/>
        </w:rPr>
        <w:t>Bulunmamaktadır (31 Aralık 202</w:t>
      </w:r>
      <w:r w:rsidR="006F2774">
        <w:rPr>
          <w:color w:val="000000"/>
        </w:rPr>
        <w:t>4</w:t>
      </w:r>
      <w:r w:rsidRPr="0028165F">
        <w:rPr>
          <w:color w:val="000000"/>
        </w:rPr>
        <w:t xml:space="preserve"> – Bulunmamaktadır</w:t>
      </w:r>
      <w:r w:rsidRPr="00CB56EC">
        <w:rPr>
          <w:color w:val="000000"/>
        </w:rPr>
        <w:t>).</w:t>
      </w:r>
    </w:p>
    <w:p w14:paraId="0489BF50" w14:textId="77777777" w:rsidR="00E30CF9" w:rsidRPr="00CB56EC" w:rsidRDefault="00E30CF9" w:rsidP="00E30CF9">
      <w:pPr>
        <w:spacing w:line="214" w:lineRule="auto"/>
        <w:ind w:left="720" w:hanging="720"/>
        <w:jc w:val="both"/>
        <w:rPr>
          <w:sz w:val="14"/>
          <w:szCs w:val="16"/>
          <w:highlight w:val="yellow"/>
        </w:rPr>
      </w:pPr>
    </w:p>
    <w:p w14:paraId="337D1231" w14:textId="77777777" w:rsidR="00E30CF9" w:rsidRPr="00CB56EC" w:rsidRDefault="00E30CF9" w:rsidP="00E30CF9">
      <w:pPr>
        <w:tabs>
          <w:tab w:val="left" w:pos="0"/>
        </w:tabs>
        <w:autoSpaceDE w:val="0"/>
        <w:autoSpaceDN w:val="0"/>
        <w:adjustRightInd w:val="0"/>
        <w:ind w:hanging="567"/>
        <w:rPr>
          <w:b/>
          <w:bCs/>
          <w:iCs/>
        </w:rPr>
      </w:pPr>
      <w:r w:rsidRPr="00CB56EC">
        <w:rPr>
          <w:b/>
          <w:bCs/>
          <w:iCs/>
        </w:rPr>
        <w:t xml:space="preserve">1.10 </w:t>
      </w:r>
      <w:r w:rsidRPr="00CB56EC">
        <w:rPr>
          <w:b/>
          <w:bCs/>
          <w:iCs/>
        </w:rPr>
        <w:tab/>
        <w:t>Kiralama işlemlerinden alacaklara ilişkin bilgiler (Net)</w:t>
      </w:r>
    </w:p>
    <w:p w14:paraId="602FA922" w14:textId="77777777" w:rsidR="00E30CF9" w:rsidRPr="00CB56EC" w:rsidRDefault="00E30CF9" w:rsidP="00E30CF9">
      <w:pPr>
        <w:autoSpaceDE w:val="0"/>
        <w:autoSpaceDN w:val="0"/>
        <w:adjustRightInd w:val="0"/>
        <w:ind w:left="720"/>
        <w:rPr>
          <w:rFonts w:eastAsia="Arial Unicode MS"/>
          <w:sz w:val="14"/>
          <w:szCs w:val="16"/>
        </w:rPr>
      </w:pPr>
    </w:p>
    <w:p w14:paraId="1F785432" w14:textId="41AF2FF7" w:rsidR="009A419B" w:rsidRPr="00CB56EC" w:rsidRDefault="00263254" w:rsidP="0028165F">
      <w:pPr>
        <w:autoSpaceDE w:val="0"/>
        <w:autoSpaceDN w:val="0"/>
        <w:adjustRightInd w:val="0"/>
        <w:jc w:val="both"/>
        <w:rPr>
          <w:color w:val="000000"/>
        </w:rPr>
      </w:pPr>
      <w:r w:rsidRPr="00CB56EC">
        <w:rPr>
          <w:color w:val="000000"/>
        </w:rPr>
        <w:t>Bulunmamaktadır (31 Aralık 202</w:t>
      </w:r>
      <w:r w:rsidR="006F2774">
        <w:rPr>
          <w:color w:val="000000"/>
        </w:rPr>
        <w:t>4</w:t>
      </w:r>
      <w:r w:rsidR="009A419B" w:rsidRPr="00CB56EC">
        <w:rPr>
          <w:color w:val="000000"/>
        </w:rPr>
        <w:t xml:space="preserve"> – Bulunmamaktadır).</w:t>
      </w:r>
    </w:p>
    <w:p w14:paraId="6642C9A5" w14:textId="77777777" w:rsidR="00E30CF9" w:rsidRPr="00CB56EC" w:rsidRDefault="00E30CF9" w:rsidP="00F91AC6">
      <w:pPr>
        <w:autoSpaceDE w:val="0"/>
        <w:autoSpaceDN w:val="0"/>
        <w:adjustRightInd w:val="0"/>
        <w:ind w:hanging="567"/>
        <w:rPr>
          <w:b/>
          <w:sz w:val="16"/>
          <w:highlight w:val="yellow"/>
        </w:rPr>
      </w:pPr>
    </w:p>
    <w:p w14:paraId="2B3EA3B9" w14:textId="77777777" w:rsidR="00E30CF9" w:rsidRPr="00CB56EC" w:rsidRDefault="00E30CF9" w:rsidP="00E30CF9">
      <w:pPr>
        <w:tabs>
          <w:tab w:val="left" w:pos="709"/>
        </w:tabs>
        <w:autoSpaceDE w:val="0"/>
        <w:autoSpaceDN w:val="0"/>
        <w:adjustRightInd w:val="0"/>
        <w:spacing w:line="230" w:lineRule="auto"/>
        <w:ind w:hanging="567"/>
        <w:jc w:val="both"/>
        <w:rPr>
          <w:b/>
          <w:bCs/>
          <w:iCs/>
        </w:rPr>
      </w:pPr>
      <w:r w:rsidRPr="00CB56EC">
        <w:rPr>
          <w:b/>
          <w:bCs/>
          <w:iCs/>
        </w:rPr>
        <w:t>1.11</w:t>
      </w:r>
      <w:r w:rsidRPr="00CB56EC">
        <w:rPr>
          <w:b/>
          <w:bCs/>
          <w:iCs/>
        </w:rPr>
        <w:tab/>
        <w:t>Riskten korunma amaçlı türev finansal araçlara ilişkin açıklamalar</w:t>
      </w:r>
    </w:p>
    <w:p w14:paraId="1D1BAF73" w14:textId="77777777" w:rsidR="00E30CF9" w:rsidRPr="00CB56EC" w:rsidRDefault="00E30CF9" w:rsidP="00E30CF9">
      <w:pPr>
        <w:tabs>
          <w:tab w:val="left" w:pos="709"/>
        </w:tabs>
        <w:autoSpaceDE w:val="0"/>
        <w:autoSpaceDN w:val="0"/>
        <w:adjustRightInd w:val="0"/>
        <w:spacing w:line="230" w:lineRule="auto"/>
        <w:ind w:hanging="567"/>
        <w:jc w:val="both"/>
        <w:rPr>
          <w:b/>
          <w:bCs/>
          <w:iCs/>
          <w:sz w:val="12"/>
        </w:rPr>
      </w:pPr>
    </w:p>
    <w:p w14:paraId="4A268DF1" w14:textId="5E216DA1" w:rsidR="009A419B" w:rsidRPr="00CB56EC" w:rsidRDefault="00263254" w:rsidP="009A419B">
      <w:pPr>
        <w:autoSpaceDE w:val="0"/>
        <w:autoSpaceDN w:val="0"/>
        <w:adjustRightInd w:val="0"/>
        <w:jc w:val="both"/>
        <w:rPr>
          <w:color w:val="000000"/>
        </w:rPr>
      </w:pPr>
      <w:r w:rsidRPr="0028165F">
        <w:rPr>
          <w:color w:val="000000"/>
        </w:rPr>
        <w:t>Bulunmamaktadır (31 Aralık 202</w:t>
      </w:r>
      <w:r w:rsidR="006F2774">
        <w:rPr>
          <w:color w:val="000000"/>
        </w:rPr>
        <w:t>4</w:t>
      </w:r>
      <w:r w:rsidR="009A419B" w:rsidRPr="0028165F">
        <w:rPr>
          <w:color w:val="000000"/>
        </w:rPr>
        <w:t xml:space="preserve"> – Bulunmamaktadır</w:t>
      </w:r>
      <w:r w:rsidR="009A419B" w:rsidRPr="00CB56EC">
        <w:rPr>
          <w:color w:val="000000"/>
        </w:rPr>
        <w:t>).</w:t>
      </w:r>
    </w:p>
    <w:p w14:paraId="4420351C" w14:textId="77777777" w:rsidR="00E30CF9" w:rsidRPr="00CB56EC" w:rsidRDefault="00E30CF9" w:rsidP="00E30CF9">
      <w:pPr>
        <w:tabs>
          <w:tab w:val="left" w:pos="709"/>
        </w:tabs>
        <w:autoSpaceDE w:val="0"/>
        <w:autoSpaceDN w:val="0"/>
        <w:adjustRightInd w:val="0"/>
        <w:spacing w:line="230" w:lineRule="auto"/>
        <w:ind w:hanging="567"/>
        <w:jc w:val="both"/>
        <w:rPr>
          <w:bCs/>
          <w:iCs/>
          <w:sz w:val="14"/>
        </w:rPr>
      </w:pPr>
    </w:p>
    <w:p w14:paraId="22A255DB" w14:textId="77777777" w:rsidR="00E30CF9" w:rsidRPr="00CB56EC" w:rsidRDefault="00E30CF9" w:rsidP="00832D22">
      <w:pPr>
        <w:tabs>
          <w:tab w:val="left" w:pos="709"/>
        </w:tabs>
        <w:autoSpaceDE w:val="0"/>
        <w:autoSpaceDN w:val="0"/>
        <w:adjustRightInd w:val="0"/>
        <w:spacing w:line="230" w:lineRule="auto"/>
        <w:ind w:hanging="567"/>
        <w:jc w:val="both"/>
        <w:rPr>
          <w:b/>
          <w:bCs/>
          <w:iCs/>
        </w:rPr>
      </w:pPr>
      <w:r w:rsidRPr="00CB56EC">
        <w:rPr>
          <w:b/>
          <w:bCs/>
          <w:iCs/>
        </w:rPr>
        <w:t>1.12.</w:t>
      </w:r>
      <w:r w:rsidRPr="00CB56EC">
        <w:rPr>
          <w:b/>
          <w:bCs/>
          <w:iCs/>
        </w:rPr>
        <w:tab/>
      </w:r>
      <w:bookmarkStart w:id="22" w:name="OLE_LINK15"/>
      <w:r w:rsidRPr="00CB56EC">
        <w:rPr>
          <w:b/>
          <w:bCs/>
          <w:iCs/>
        </w:rPr>
        <w:t>Maddi duran varlıklara ilişkin bilgiler</w:t>
      </w:r>
      <w:bookmarkEnd w:id="22"/>
    </w:p>
    <w:p w14:paraId="48C46E80" w14:textId="77777777" w:rsidR="00F91AC6" w:rsidRPr="00CB56EC" w:rsidRDefault="00F91AC6" w:rsidP="00E30CF9">
      <w:pPr>
        <w:autoSpaceDE w:val="0"/>
        <w:autoSpaceDN w:val="0"/>
        <w:adjustRightInd w:val="0"/>
        <w:ind w:left="540" w:hanging="540"/>
        <w:rPr>
          <w:sz w:val="12"/>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114"/>
        <w:gridCol w:w="1225"/>
        <w:gridCol w:w="1226"/>
        <w:gridCol w:w="1225"/>
        <w:gridCol w:w="1226"/>
        <w:gridCol w:w="1226"/>
      </w:tblGrid>
      <w:tr w:rsidR="00F91AC6" w:rsidRPr="00CB56EC" w14:paraId="0840F7A9" w14:textId="77777777" w:rsidTr="008E1B20">
        <w:trPr>
          <w:trHeight w:hRule="exact" w:val="567"/>
        </w:trPr>
        <w:tc>
          <w:tcPr>
            <w:tcW w:w="3114" w:type="dxa"/>
            <w:shd w:val="clear" w:color="auto" w:fill="auto"/>
            <w:vAlign w:val="center"/>
            <w:hideMark/>
          </w:tcPr>
          <w:p w14:paraId="32D00A54" w14:textId="77777777" w:rsidR="00F91AC6" w:rsidRPr="00CB56EC" w:rsidRDefault="00F91AC6" w:rsidP="00F91AC6">
            <w:pPr>
              <w:jc w:val="both"/>
              <w:rPr>
                <w:b/>
                <w:bCs/>
                <w:sz w:val="18"/>
                <w:szCs w:val="18"/>
                <w:lang w:eastAsia="tr-TR"/>
              </w:rPr>
            </w:pPr>
            <w:r w:rsidRPr="00CB56EC">
              <w:rPr>
                <w:b/>
                <w:bCs/>
                <w:sz w:val="18"/>
                <w:szCs w:val="18"/>
                <w:lang w:eastAsia="tr-TR"/>
              </w:rPr>
              <w:t>Cari Dönem</w:t>
            </w:r>
          </w:p>
        </w:tc>
        <w:tc>
          <w:tcPr>
            <w:tcW w:w="1225" w:type="dxa"/>
            <w:shd w:val="clear" w:color="auto" w:fill="auto"/>
            <w:vAlign w:val="bottom"/>
          </w:tcPr>
          <w:p w14:paraId="72290C95" w14:textId="77777777" w:rsidR="00F91AC6" w:rsidRPr="00CB56EC" w:rsidRDefault="003A5C44" w:rsidP="00342B53">
            <w:pPr>
              <w:jc w:val="right"/>
              <w:rPr>
                <w:b/>
                <w:bCs/>
                <w:sz w:val="16"/>
                <w:szCs w:val="16"/>
                <w:lang w:eastAsia="tr-TR"/>
              </w:rPr>
            </w:pPr>
            <w:r w:rsidRPr="00CB56EC">
              <w:rPr>
                <w:b/>
                <w:bCs/>
                <w:sz w:val="16"/>
                <w:szCs w:val="16"/>
                <w:lang w:eastAsia="tr-TR"/>
              </w:rPr>
              <w:t xml:space="preserve">Gayri </w:t>
            </w:r>
            <w:r w:rsidR="00F91AC6" w:rsidRPr="00CB56EC">
              <w:rPr>
                <w:b/>
                <w:bCs/>
                <w:sz w:val="16"/>
                <w:szCs w:val="16"/>
                <w:lang w:eastAsia="tr-TR"/>
              </w:rPr>
              <w:t>Menkul</w:t>
            </w:r>
            <w:r w:rsidRPr="00CB56EC">
              <w:rPr>
                <w:b/>
                <w:bCs/>
                <w:sz w:val="16"/>
                <w:szCs w:val="16"/>
                <w:lang w:eastAsia="tr-TR"/>
              </w:rPr>
              <w:t>ler</w:t>
            </w:r>
          </w:p>
        </w:tc>
        <w:tc>
          <w:tcPr>
            <w:tcW w:w="1226" w:type="dxa"/>
            <w:shd w:val="clear" w:color="auto" w:fill="auto"/>
            <w:vAlign w:val="bottom"/>
          </w:tcPr>
          <w:p w14:paraId="2BD4A8B1" w14:textId="77777777" w:rsidR="00F91AC6" w:rsidRPr="00CB56EC" w:rsidRDefault="003A5C44" w:rsidP="00342B53">
            <w:pPr>
              <w:jc w:val="right"/>
              <w:rPr>
                <w:b/>
                <w:bCs/>
                <w:sz w:val="16"/>
                <w:szCs w:val="16"/>
                <w:lang w:eastAsia="tr-TR"/>
              </w:rPr>
            </w:pPr>
            <w:r w:rsidRPr="00CB56EC">
              <w:rPr>
                <w:b/>
                <w:bCs/>
                <w:sz w:val="16"/>
                <w:szCs w:val="16"/>
                <w:lang w:eastAsia="tr-TR"/>
              </w:rPr>
              <w:t>Araçlar</w:t>
            </w:r>
          </w:p>
        </w:tc>
        <w:tc>
          <w:tcPr>
            <w:tcW w:w="1225" w:type="dxa"/>
            <w:shd w:val="clear" w:color="auto" w:fill="auto"/>
            <w:vAlign w:val="bottom"/>
            <w:hideMark/>
          </w:tcPr>
          <w:p w14:paraId="18584BD2" w14:textId="77777777" w:rsidR="00F91AC6" w:rsidRPr="00CB56EC" w:rsidRDefault="003A5C44" w:rsidP="00342B53">
            <w:pPr>
              <w:jc w:val="right"/>
              <w:rPr>
                <w:b/>
                <w:bCs/>
                <w:sz w:val="16"/>
                <w:szCs w:val="16"/>
                <w:lang w:eastAsia="tr-TR"/>
              </w:rPr>
            </w:pPr>
            <w:r w:rsidRPr="00CB56EC">
              <w:rPr>
                <w:b/>
                <w:bCs/>
                <w:sz w:val="16"/>
                <w:szCs w:val="16"/>
                <w:lang w:eastAsia="tr-TR"/>
              </w:rPr>
              <w:t>Kullanım Hakkı olan MDV</w:t>
            </w:r>
          </w:p>
        </w:tc>
        <w:tc>
          <w:tcPr>
            <w:tcW w:w="1226" w:type="dxa"/>
            <w:shd w:val="clear" w:color="auto" w:fill="auto"/>
            <w:vAlign w:val="bottom"/>
            <w:hideMark/>
          </w:tcPr>
          <w:p w14:paraId="0E616FA3" w14:textId="77777777" w:rsidR="00F91AC6" w:rsidRPr="00CB56EC" w:rsidRDefault="00F91AC6" w:rsidP="00342B53">
            <w:pPr>
              <w:jc w:val="right"/>
              <w:rPr>
                <w:b/>
                <w:bCs/>
                <w:sz w:val="16"/>
                <w:szCs w:val="16"/>
                <w:lang w:eastAsia="tr-TR"/>
              </w:rPr>
            </w:pPr>
            <w:r w:rsidRPr="00CB56EC">
              <w:rPr>
                <w:b/>
                <w:bCs/>
                <w:sz w:val="16"/>
                <w:szCs w:val="16"/>
                <w:lang w:eastAsia="tr-TR"/>
              </w:rPr>
              <w:t>Diğer MDV</w:t>
            </w:r>
          </w:p>
        </w:tc>
        <w:tc>
          <w:tcPr>
            <w:tcW w:w="1226" w:type="dxa"/>
            <w:shd w:val="clear" w:color="auto" w:fill="auto"/>
            <w:vAlign w:val="bottom"/>
            <w:hideMark/>
          </w:tcPr>
          <w:p w14:paraId="4B048A78" w14:textId="77777777" w:rsidR="00F91AC6" w:rsidRPr="00CB56EC" w:rsidRDefault="00F91AC6" w:rsidP="00342B53">
            <w:pPr>
              <w:jc w:val="right"/>
              <w:rPr>
                <w:b/>
                <w:bCs/>
                <w:sz w:val="16"/>
                <w:szCs w:val="16"/>
                <w:lang w:eastAsia="tr-TR"/>
              </w:rPr>
            </w:pPr>
            <w:r w:rsidRPr="00CB56EC">
              <w:rPr>
                <w:b/>
                <w:bCs/>
                <w:sz w:val="16"/>
                <w:szCs w:val="16"/>
                <w:lang w:eastAsia="tr-TR"/>
              </w:rPr>
              <w:t>Toplam</w:t>
            </w:r>
          </w:p>
        </w:tc>
      </w:tr>
      <w:tr w:rsidR="00F91AC6" w:rsidRPr="008E1B20" w14:paraId="4FDB9536" w14:textId="77777777" w:rsidTr="008E1B20">
        <w:trPr>
          <w:trHeight w:hRule="exact" w:val="227"/>
        </w:trPr>
        <w:tc>
          <w:tcPr>
            <w:tcW w:w="3114" w:type="dxa"/>
            <w:shd w:val="clear" w:color="auto" w:fill="auto"/>
            <w:vAlign w:val="center"/>
            <w:hideMark/>
          </w:tcPr>
          <w:p w14:paraId="3F69CE9C" w14:textId="77777777" w:rsidR="00F91AC6" w:rsidRPr="008E1B20" w:rsidRDefault="003A5C44" w:rsidP="00176D71">
            <w:pPr>
              <w:rPr>
                <w:b/>
                <w:bCs/>
                <w:sz w:val="16"/>
                <w:szCs w:val="16"/>
                <w:lang w:eastAsia="tr-TR"/>
              </w:rPr>
            </w:pPr>
            <w:r w:rsidRPr="008E1B20">
              <w:rPr>
                <w:b/>
                <w:bCs/>
                <w:sz w:val="16"/>
                <w:szCs w:val="16"/>
                <w:lang w:eastAsia="tr-TR"/>
              </w:rPr>
              <w:t>Önceki Dönem Sonu</w:t>
            </w:r>
          </w:p>
        </w:tc>
        <w:tc>
          <w:tcPr>
            <w:tcW w:w="1225" w:type="dxa"/>
            <w:shd w:val="clear" w:color="auto" w:fill="auto"/>
            <w:vAlign w:val="bottom"/>
          </w:tcPr>
          <w:p w14:paraId="592803B2" w14:textId="77777777" w:rsidR="00F91AC6" w:rsidRPr="008E1B20" w:rsidRDefault="00F91AC6" w:rsidP="00342B53">
            <w:pPr>
              <w:jc w:val="right"/>
              <w:rPr>
                <w:b/>
                <w:bCs/>
              </w:rPr>
            </w:pPr>
          </w:p>
        </w:tc>
        <w:tc>
          <w:tcPr>
            <w:tcW w:w="1226" w:type="dxa"/>
            <w:shd w:val="clear" w:color="auto" w:fill="auto"/>
            <w:vAlign w:val="bottom"/>
          </w:tcPr>
          <w:p w14:paraId="6F22B960" w14:textId="77777777" w:rsidR="00F91AC6" w:rsidRPr="008E1B20" w:rsidRDefault="00F91AC6" w:rsidP="00342B53">
            <w:pPr>
              <w:jc w:val="right"/>
              <w:rPr>
                <w:b/>
                <w:bCs/>
              </w:rPr>
            </w:pPr>
          </w:p>
        </w:tc>
        <w:tc>
          <w:tcPr>
            <w:tcW w:w="1225" w:type="dxa"/>
            <w:shd w:val="clear" w:color="auto" w:fill="auto"/>
            <w:vAlign w:val="bottom"/>
          </w:tcPr>
          <w:p w14:paraId="222E7F6E" w14:textId="77777777" w:rsidR="00F91AC6" w:rsidRPr="008E1B20" w:rsidRDefault="00F91AC6" w:rsidP="00342B53">
            <w:pPr>
              <w:jc w:val="right"/>
              <w:rPr>
                <w:b/>
                <w:bCs/>
              </w:rPr>
            </w:pPr>
          </w:p>
        </w:tc>
        <w:tc>
          <w:tcPr>
            <w:tcW w:w="1226" w:type="dxa"/>
            <w:shd w:val="clear" w:color="auto" w:fill="auto"/>
            <w:vAlign w:val="bottom"/>
          </w:tcPr>
          <w:p w14:paraId="6CDB53A2" w14:textId="77777777" w:rsidR="00F91AC6" w:rsidRPr="008E1B20" w:rsidRDefault="00F91AC6" w:rsidP="00342B53">
            <w:pPr>
              <w:jc w:val="right"/>
              <w:rPr>
                <w:b/>
                <w:bCs/>
              </w:rPr>
            </w:pPr>
          </w:p>
        </w:tc>
        <w:tc>
          <w:tcPr>
            <w:tcW w:w="1226" w:type="dxa"/>
            <w:shd w:val="clear" w:color="auto" w:fill="auto"/>
            <w:vAlign w:val="bottom"/>
          </w:tcPr>
          <w:p w14:paraId="3524624B" w14:textId="77777777" w:rsidR="00F91AC6" w:rsidRPr="008E1B20" w:rsidRDefault="00F91AC6" w:rsidP="00342B53">
            <w:pPr>
              <w:jc w:val="right"/>
              <w:rPr>
                <w:b/>
                <w:bCs/>
              </w:rPr>
            </w:pPr>
          </w:p>
        </w:tc>
      </w:tr>
      <w:tr w:rsidR="006F2774" w:rsidRPr="00CB56EC" w14:paraId="30D436D1" w14:textId="77777777" w:rsidTr="008E1B20">
        <w:trPr>
          <w:trHeight w:hRule="exact" w:val="227"/>
        </w:trPr>
        <w:tc>
          <w:tcPr>
            <w:tcW w:w="3114" w:type="dxa"/>
            <w:shd w:val="clear" w:color="auto" w:fill="auto"/>
            <w:vAlign w:val="center"/>
            <w:hideMark/>
          </w:tcPr>
          <w:p w14:paraId="35F81AC6" w14:textId="77777777" w:rsidR="006F2774" w:rsidRPr="00CB56EC" w:rsidRDefault="006F2774" w:rsidP="006F2774">
            <w:pPr>
              <w:ind w:firstLineChars="100" w:firstLine="160"/>
              <w:rPr>
                <w:sz w:val="16"/>
                <w:szCs w:val="16"/>
                <w:lang w:eastAsia="tr-TR"/>
              </w:rPr>
            </w:pPr>
            <w:r w:rsidRPr="00CB56EC">
              <w:rPr>
                <w:sz w:val="16"/>
                <w:szCs w:val="16"/>
                <w:lang w:eastAsia="tr-TR"/>
              </w:rPr>
              <w:t>Maliyet</w:t>
            </w:r>
          </w:p>
        </w:tc>
        <w:tc>
          <w:tcPr>
            <w:tcW w:w="1225" w:type="dxa"/>
            <w:shd w:val="clear" w:color="auto" w:fill="auto"/>
            <w:vAlign w:val="bottom"/>
          </w:tcPr>
          <w:p w14:paraId="0A27F5D3" w14:textId="36A8BB7D" w:rsidR="006F2774" w:rsidRPr="00CB56EC" w:rsidRDefault="006F2774" w:rsidP="006F2774">
            <w:pPr>
              <w:jc w:val="right"/>
              <w:rPr>
                <w:bCs/>
                <w:sz w:val="18"/>
                <w:szCs w:val="18"/>
                <w:lang w:eastAsia="tr-TR"/>
              </w:rPr>
            </w:pPr>
            <w:r w:rsidRPr="008E1B20">
              <w:rPr>
                <w:bCs/>
                <w:sz w:val="18"/>
                <w:szCs w:val="18"/>
                <w:lang w:eastAsia="tr-TR"/>
              </w:rPr>
              <w:t>-</w:t>
            </w:r>
          </w:p>
        </w:tc>
        <w:tc>
          <w:tcPr>
            <w:tcW w:w="1226" w:type="dxa"/>
            <w:shd w:val="clear" w:color="auto" w:fill="auto"/>
            <w:vAlign w:val="bottom"/>
          </w:tcPr>
          <w:p w14:paraId="3A0E559A" w14:textId="25D8ACB4" w:rsidR="006F2774" w:rsidRPr="00CB56EC" w:rsidRDefault="006F2774" w:rsidP="006F2774">
            <w:pPr>
              <w:jc w:val="right"/>
              <w:rPr>
                <w:bCs/>
                <w:sz w:val="18"/>
                <w:szCs w:val="18"/>
                <w:lang w:eastAsia="tr-TR"/>
              </w:rPr>
            </w:pPr>
            <w:r w:rsidRPr="002E152A">
              <w:rPr>
                <w:bCs/>
                <w:sz w:val="18"/>
                <w:szCs w:val="18"/>
                <w:lang w:eastAsia="tr-TR"/>
              </w:rPr>
              <w:t>70,127</w:t>
            </w:r>
          </w:p>
        </w:tc>
        <w:tc>
          <w:tcPr>
            <w:tcW w:w="1225" w:type="dxa"/>
            <w:shd w:val="clear" w:color="auto" w:fill="auto"/>
            <w:vAlign w:val="bottom"/>
            <w:hideMark/>
          </w:tcPr>
          <w:p w14:paraId="52F6C664" w14:textId="5EC4AF1D" w:rsidR="006F2774" w:rsidRPr="00CB56EC" w:rsidRDefault="006F2774" w:rsidP="006F2774">
            <w:pPr>
              <w:jc w:val="right"/>
              <w:rPr>
                <w:bCs/>
                <w:sz w:val="18"/>
                <w:szCs w:val="18"/>
                <w:lang w:eastAsia="tr-TR"/>
              </w:rPr>
            </w:pPr>
            <w:r w:rsidRPr="002E152A">
              <w:rPr>
                <w:bCs/>
                <w:sz w:val="18"/>
                <w:szCs w:val="18"/>
                <w:lang w:eastAsia="tr-TR"/>
              </w:rPr>
              <w:t>25,889</w:t>
            </w:r>
          </w:p>
        </w:tc>
        <w:tc>
          <w:tcPr>
            <w:tcW w:w="1226" w:type="dxa"/>
            <w:shd w:val="clear" w:color="auto" w:fill="auto"/>
            <w:vAlign w:val="bottom"/>
            <w:hideMark/>
          </w:tcPr>
          <w:p w14:paraId="6025D52D" w14:textId="2FD37E1B" w:rsidR="006F2774" w:rsidRPr="00CB56EC" w:rsidRDefault="006F2774" w:rsidP="006F2774">
            <w:pPr>
              <w:jc w:val="right"/>
              <w:rPr>
                <w:bCs/>
                <w:sz w:val="18"/>
                <w:szCs w:val="18"/>
                <w:lang w:eastAsia="tr-TR"/>
              </w:rPr>
            </w:pPr>
            <w:r w:rsidRPr="002E152A">
              <w:rPr>
                <w:bCs/>
                <w:sz w:val="18"/>
                <w:szCs w:val="18"/>
                <w:lang w:eastAsia="tr-TR"/>
              </w:rPr>
              <w:t>110,291</w:t>
            </w:r>
          </w:p>
        </w:tc>
        <w:tc>
          <w:tcPr>
            <w:tcW w:w="1226" w:type="dxa"/>
            <w:shd w:val="clear" w:color="auto" w:fill="auto"/>
            <w:vAlign w:val="bottom"/>
            <w:hideMark/>
          </w:tcPr>
          <w:p w14:paraId="266FF9F0" w14:textId="20E5A452" w:rsidR="006F2774" w:rsidRPr="00CB56EC" w:rsidRDefault="006F2774" w:rsidP="006F2774">
            <w:pPr>
              <w:jc w:val="right"/>
              <w:rPr>
                <w:bCs/>
                <w:sz w:val="18"/>
                <w:szCs w:val="18"/>
                <w:lang w:eastAsia="tr-TR"/>
              </w:rPr>
            </w:pPr>
            <w:r w:rsidRPr="002E152A">
              <w:rPr>
                <w:bCs/>
                <w:sz w:val="18"/>
                <w:szCs w:val="18"/>
                <w:lang w:eastAsia="tr-TR"/>
              </w:rPr>
              <w:t>206,307</w:t>
            </w:r>
          </w:p>
        </w:tc>
      </w:tr>
      <w:tr w:rsidR="006F2774" w:rsidRPr="00CB56EC" w14:paraId="7A07F5BD" w14:textId="77777777" w:rsidTr="008E1B20">
        <w:trPr>
          <w:trHeight w:hRule="exact" w:val="227"/>
        </w:trPr>
        <w:tc>
          <w:tcPr>
            <w:tcW w:w="3114" w:type="dxa"/>
            <w:shd w:val="clear" w:color="auto" w:fill="auto"/>
            <w:vAlign w:val="center"/>
            <w:hideMark/>
          </w:tcPr>
          <w:p w14:paraId="5847C678" w14:textId="77777777" w:rsidR="006F2774" w:rsidRPr="00CB56EC" w:rsidRDefault="006F2774" w:rsidP="006F2774">
            <w:pPr>
              <w:ind w:firstLineChars="100" w:firstLine="160"/>
              <w:rPr>
                <w:sz w:val="16"/>
                <w:szCs w:val="16"/>
                <w:lang w:eastAsia="tr-TR"/>
              </w:rPr>
            </w:pPr>
            <w:r w:rsidRPr="00CB56EC">
              <w:rPr>
                <w:sz w:val="16"/>
                <w:szCs w:val="16"/>
                <w:lang w:eastAsia="tr-TR"/>
              </w:rPr>
              <w:t>Birikmiş Amortisman (-)</w:t>
            </w:r>
          </w:p>
        </w:tc>
        <w:tc>
          <w:tcPr>
            <w:tcW w:w="1225" w:type="dxa"/>
            <w:shd w:val="clear" w:color="auto" w:fill="auto"/>
            <w:vAlign w:val="bottom"/>
          </w:tcPr>
          <w:p w14:paraId="5495BB90" w14:textId="66C0E558" w:rsidR="006F2774" w:rsidRPr="00CB56EC" w:rsidRDefault="006F2774" w:rsidP="006F2774">
            <w:pPr>
              <w:jc w:val="right"/>
              <w:rPr>
                <w:bCs/>
                <w:sz w:val="18"/>
                <w:szCs w:val="18"/>
                <w:lang w:eastAsia="tr-TR"/>
              </w:rPr>
            </w:pPr>
            <w:r w:rsidRPr="008E1B20">
              <w:rPr>
                <w:bCs/>
                <w:sz w:val="18"/>
                <w:szCs w:val="18"/>
                <w:lang w:eastAsia="tr-TR"/>
              </w:rPr>
              <w:t>-</w:t>
            </w:r>
          </w:p>
        </w:tc>
        <w:tc>
          <w:tcPr>
            <w:tcW w:w="1226" w:type="dxa"/>
            <w:shd w:val="clear" w:color="auto" w:fill="auto"/>
            <w:vAlign w:val="bottom"/>
          </w:tcPr>
          <w:p w14:paraId="0F497894" w14:textId="42EC03D4" w:rsidR="006F2774" w:rsidRPr="00CB56EC" w:rsidRDefault="006F2774" w:rsidP="006F2774">
            <w:pPr>
              <w:jc w:val="right"/>
              <w:rPr>
                <w:bCs/>
                <w:sz w:val="18"/>
                <w:szCs w:val="18"/>
                <w:lang w:eastAsia="tr-TR"/>
              </w:rPr>
            </w:pPr>
            <w:r>
              <w:rPr>
                <w:bCs/>
                <w:sz w:val="18"/>
                <w:szCs w:val="18"/>
                <w:lang w:eastAsia="tr-TR"/>
              </w:rPr>
              <w:t>(</w:t>
            </w:r>
            <w:r w:rsidRPr="002E152A">
              <w:rPr>
                <w:bCs/>
                <w:sz w:val="18"/>
                <w:szCs w:val="18"/>
                <w:lang w:eastAsia="tr-TR"/>
              </w:rPr>
              <w:t>16,316</w:t>
            </w:r>
            <w:r>
              <w:rPr>
                <w:bCs/>
                <w:sz w:val="18"/>
                <w:szCs w:val="18"/>
                <w:lang w:eastAsia="tr-TR"/>
              </w:rPr>
              <w:t>)</w:t>
            </w:r>
          </w:p>
        </w:tc>
        <w:tc>
          <w:tcPr>
            <w:tcW w:w="1225" w:type="dxa"/>
            <w:shd w:val="clear" w:color="auto" w:fill="auto"/>
            <w:vAlign w:val="bottom"/>
            <w:hideMark/>
          </w:tcPr>
          <w:p w14:paraId="10A38382" w14:textId="1F34518E" w:rsidR="006F2774" w:rsidRPr="00CB56EC" w:rsidRDefault="006F2774" w:rsidP="006F2774">
            <w:pPr>
              <w:jc w:val="right"/>
              <w:rPr>
                <w:bCs/>
                <w:sz w:val="18"/>
                <w:szCs w:val="18"/>
                <w:lang w:eastAsia="tr-TR"/>
              </w:rPr>
            </w:pPr>
            <w:r>
              <w:rPr>
                <w:bCs/>
                <w:sz w:val="18"/>
                <w:szCs w:val="18"/>
                <w:lang w:eastAsia="tr-TR"/>
              </w:rPr>
              <w:t>(</w:t>
            </w:r>
            <w:r w:rsidRPr="002E152A">
              <w:rPr>
                <w:bCs/>
                <w:sz w:val="18"/>
                <w:szCs w:val="18"/>
                <w:lang w:eastAsia="tr-TR"/>
              </w:rPr>
              <w:t>4,956</w:t>
            </w:r>
            <w:r>
              <w:rPr>
                <w:bCs/>
                <w:sz w:val="18"/>
                <w:szCs w:val="18"/>
                <w:lang w:eastAsia="tr-TR"/>
              </w:rPr>
              <w:t>)</w:t>
            </w:r>
          </w:p>
        </w:tc>
        <w:tc>
          <w:tcPr>
            <w:tcW w:w="1226" w:type="dxa"/>
            <w:shd w:val="clear" w:color="auto" w:fill="auto"/>
            <w:vAlign w:val="bottom"/>
            <w:hideMark/>
          </w:tcPr>
          <w:p w14:paraId="6BF8DF7A" w14:textId="10DA7BDE" w:rsidR="006F2774" w:rsidRPr="00CB56EC" w:rsidRDefault="006F2774" w:rsidP="006F2774">
            <w:pPr>
              <w:jc w:val="right"/>
              <w:rPr>
                <w:bCs/>
                <w:sz w:val="18"/>
                <w:szCs w:val="18"/>
                <w:lang w:eastAsia="tr-TR"/>
              </w:rPr>
            </w:pPr>
            <w:r>
              <w:rPr>
                <w:bCs/>
                <w:sz w:val="18"/>
                <w:szCs w:val="18"/>
                <w:lang w:eastAsia="tr-TR"/>
              </w:rPr>
              <w:t>(</w:t>
            </w:r>
            <w:r w:rsidRPr="002E152A">
              <w:rPr>
                <w:bCs/>
                <w:sz w:val="18"/>
                <w:szCs w:val="18"/>
                <w:lang w:eastAsia="tr-TR"/>
              </w:rPr>
              <w:t>12,851</w:t>
            </w:r>
            <w:r>
              <w:rPr>
                <w:bCs/>
                <w:sz w:val="18"/>
                <w:szCs w:val="18"/>
                <w:lang w:eastAsia="tr-TR"/>
              </w:rPr>
              <w:t>)</w:t>
            </w:r>
          </w:p>
        </w:tc>
        <w:tc>
          <w:tcPr>
            <w:tcW w:w="1226" w:type="dxa"/>
            <w:shd w:val="clear" w:color="auto" w:fill="auto"/>
            <w:vAlign w:val="bottom"/>
            <w:hideMark/>
          </w:tcPr>
          <w:p w14:paraId="45A22F93" w14:textId="1AD18998" w:rsidR="006F2774" w:rsidRPr="00CB56EC" w:rsidRDefault="006F2774" w:rsidP="006F2774">
            <w:pPr>
              <w:jc w:val="right"/>
              <w:rPr>
                <w:bCs/>
                <w:sz w:val="18"/>
                <w:szCs w:val="18"/>
                <w:lang w:eastAsia="tr-TR"/>
              </w:rPr>
            </w:pPr>
            <w:r>
              <w:rPr>
                <w:bCs/>
                <w:sz w:val="18"/>
                <w:szCs w:val="18"/>
                <w:lang w:eastAsia="tr-TR"/>
              </w:rPr>
              <w:t>(</w:t>
            </w:r>
            <w:r w:rsidRPr="002E152A">
              <w:rPr>
                <w:bCs/>
                <w:sz w:val="18"/>
                <w:szCs w:val="18"/>
                <w:lang w:eastAsia="tr-TR"/>
              </w:rPr>
              <w:t>34,123</w:t>
            </w:r>
            <w:r>
              <w:rPr>
                <w:bCs/>
                <w:sz w:val="18"/>
                <w:szCs w:val="18"/>
                <w:lang w:eastAsia="tr-TR"/>
              </w:rPr>
              <w:t>)</w:t>
            </w:r>
          </w:p>
        </w:tc>
      </w:tr>
      <w:tr w:rsidR="006F2774" w:rsidRPr="008E1B20" w14:paraId="4BFC60C4" w14:textId="77777777" w:rsidTr="003D005F">
        <w:trPr>
          <w:trHeight w:hRule="exact" w:val="227"/>
        </w:trPr>
        <w:tc>
          <w:tcPr>
            <w:tcW w:w="3114" w:type="dxa"/>
            <w:shd w:val="clear" w:color="auto" w:fill="auto"/>
            <w:vAlign w:val="center"/>
          </w:tcPr>
          <w:p w14:paraId="1E6B3D9C" w14:textId="77777777" w:rsidR="006F2774" w:rsidRPr="008E1B20" w:rsidRDefault="006F2774" w:rsidP="006F2774">
            <w:pPr>
              <w:rPr>
                <w:b/>
                <w:bCs/>
                <w:sz w:val="16"/>
                <w:szCs w:val="16"/>
                <w:lang w:eastAsia="tr-TR"/>
              </w:rPr>
            </w:pPr>
            <w:r w:rsidRPr="008E1B20">
              <w:rPr>
                <w:b/>
                <w:bCs/>
                <w:sz w:val="16"/>
                <w:szCs w:val="16"/>
                <w:lang w:eastAsia="tr-TR"/>
              </w:rPr>
              <w:t>Önceki Dönem Sonu Net Defter Değeri</w:t>
            </w:r>
          </w:p>
        </w:tc>
        <w:tc>
          <w:tcPr>
            <w:tcW w:w="1225" w:type="dxa"/>
            <w:shd w:val="clear" w:color="auto" w:fill="auto"/>
            <w:vAlign w:val="bottom"/>
          </w:tcPr>
          <w:p w14:paraId="13275D85" w14:textId="332C5D33" w:rsidR="006F2774" w:rsidRPr="008E1B20" w:rsidRDefault="006F2774" w:rsidP="006F2774">
            <w:pPr>
              <w:jc w:val="right"/>
              <w:rPr>
                <w:b/>
                <w:bCs/>
                <w:sz w:val="18"/>
                <w:szCs w:val="18"/>
                <w:lang w:eastAsia="tr-TR"/>
              </w:rPr>
            </w:pPr>
            <w:r w:rsidRPr="008E1B20">
              <w:rPr>
                <w:b/>
                <w:bCs/>
                <w:sz w:val="18"/>
                <w:szCs w:val="18"/>
                <w:lang w:eastAsia="tr-TR"/>
              </w:rPr>
              <w:t>-</w:t>
            </w:r>
          </w:p>
        </w:tc>
        <w:tc>
          <w:tcPr>
            <w:tcW w:w="1226" w:type="dxa"/>
            <w:shd w:val="clear" w:color="auto" w:fill="auto"/>
            <w:vAlign w:val="bottom"/>
          </w:tcPr>
          <w:p w14:paraId="683B749B" w14:textId="4B2F504E" w:rsidR="006F2774" w:rsidRPr="008E1B20" w:rsidRDefault="006F2774" w:rsidP="006F2774">
            <w:pPr>
              <w:jc w:val="right"/>
              <w:rPr>
                <w:b/>
                <w:bCs/>
                <w:sz w:val="18"/>
                <w:szCs w:val="18"/>
                <w:lang w:eastAsia="tr-TR"/>
              </w:rPr>
            </w:pPr>
            <w:r w:rsidRPr="002E152A">
              <w:rPr>
                <w:b/>
                <w:bCs/>
                <w:sz w:val="18"/>
                <w:szCs w:val="18"/>
                <w:lang w:eastAsia="tr-TR"/>
              </w:rPr>
              <w:t>53,811</w:t>
            </w:r>
          </w:p>
        </w:tc>
        <w:tc>
          <w:tcPr>
            <w:tcW w:w="1225" w:type="dxa"/>
            <w:shd w:val="clear" w:color="auto" w:fill="auto"/>
            <w:vAlign w:val="bottom"/>
          </w:tcPr>
          <w:p w14:paraId="4BF54E7A" w14:textId="4072A235" w:rsidR="006F2774" w:rsidRPr="008E1B20" w:rsidRDefault="006F2774" w:rsidP="006F2774">
            <w:pPr>
              <w:jc w:val="right"/>
              <w:rPr>
                <w:b/>
                <w:bCs/>
                <w:sz w:val="18"/>
                <w:szCs w:val="18"/>
                <w:lang w:eastAsia="tr-TR"/>
              </w:rPr>
            </w:pPr>
            <w:r w:rsidRPr="002E152A">
              <w:rPr>
                <w:b/>
                <w:bCs/>
                <w:sz w:val="18"/>
                <w:szCs w:val="18"/>
                <w:lang w:eastAsia="tr-TR"/>
              </w:rPr>
              <w:t>20,933</w:t>
            </w:r>
          </w:p>
        </w:tc>
        <w:tc>
          <w:tcPr>
            <w:tcW w:w="1226" w:type="dxa"/>
            <w:shd w:val="clear" w:color="auto" w:fill="auto"/>
            <w:vAlign w:val="bottom"/>
          </w:tcPr>
          <w:p w14:paraId="1CD074F1" w14:textId="1ED7785D" w:rsidR="006F2774" w:rsidRPr="008E1B20" w:rsidRDefault="006F2774" w:rsidP="006F2774">
            <w:pPr>
              <w:jc w:val="right"/>
              <w:rPr>
                <w:b/>
                <w:bCs/>
                <w:sz w:val="18"/>
                <w:szCs w:val="18"/>
                <w:lang w:eastAsia="tr-TR"/>
              </w:rPr>
            </w:pPr>
            <w:r w:rsidRPr="002E152A">
              <w:rPr>
                <w:b/>
                <w:bCs/>
                <w:sz w:val="18"/>
                <w:szCs w:val="18"/>
                <w:lang w:eastAsia="tr-TR"/>
              </w:rPr>
              <w:t>97,440</w:t>
            </w:r>
          </w:p>
        </w:tc>
        <w:tc>
          <w:tcPr>
            <w:tcW w:w="1226" w:type="dxa"/>
            <w:shd w:val="clear" w:color="auto" w:fill="auto"/>
            <w:vAlign w:val="bottom"/>
          </w:tcPr>
          <w:p w14:paraId="0422F422" w14:textId="3B0607A6" w:rsidR="006F2774" w:rsidRPr="008E1B20" w:rsidRDefault="006F2774" w:rsidP="006F2774">
            <w:pPr>
              <w:jc w:val="right"/>
              <w:rPr>
                <w:b/>
                <w:bCs/>
                <w:sz w:val="18"/>
                <w:szCs w:val="18"/>
                <w:lang w:eastAsia="tr-TR"/>
              </w:rPr>
            </w:pPr>
            <w:r w:rsidRPr="002E152A">
              <w:rPr>
                <w:b/>
                <w:bCs/>
                <w:sz w:val="18"/>
                <w:szCs w:val="18"/>
                <w:lang w:eastAsia="tr-TR"/>
              </w:rPr>
              <w:t>172,184</w:t>
            </w:r>
          </w:p>
        </w:tc>
      </w:tr>
      <w:tr w:rsidR="006F2774" w:rsidRPr="00CB56EC" w14:paraId="6AD90040" w14:textId="77777777" w:rsidTr="008E1B20">
        <w:trPr>
          <w:trHeight w:hRule="exact" w:val="227"/>
        </w:trPr>
        <w:tc>
          <w:tcPr>
            <w:tcW w:w="3114" w:type="dxa"/>
            <w:shd w:val="clear" w:color="auto" w:fill="auto"/>
            <w:vAlign w:val="center"/>
          </w:tcPr>
          <w:p w14:paraId="2C1923AF" w14:textId="77777777" w:rsidR="006F2774" w:rsidRPr="00CB56EC" w:rsidRDefault="006F2774" w:rsidP="006F2774">
            <w:pPr>
              <w:ind w:firstLineChars="100" w:firstLine="161"/>
              <w:rPr>
                <w:b/>
                <w:sz w:val="16"/>
                <w:szCs w:val="16"/>
                <w:lang w:eastAsia="tr-TR"/>
              </w:rPr>
            </w:pPr>
          </w:p>
        </w:tc>
        <w:tc>
          <w:tcPr>
            <w:tcW w:w="1225" w:type="dxa"/>
            <w:shd w:val="clear" w:color="auto" w:fill="auto"/>
            <w:vAlign w:val="bottom"/>
          </w:tcPr>
          <w:p w14:paraId="5B7ABA4D" w14:textId="1141AC4E" w:rsidR="006F2774" w:rsidRPr="00CB56EC" w:rsidRDefault="006F2774" w:rsidP="006F2774">
            <w:pPr>
              <w:jc w:val="right"/>
              <w:rPr>
                <w:bCs/>
                <w:sz w:val="18"/>
                <w:szCs w:val="18"/>
                <w:lang w:eastAsia="tr-TR"/>
              </w:rPr>
            </w:pPr>
            <w:r w:rsidRPr="00CB56EC">
              <w:rPr>
                <w:bCs/>
                <w:sz w:val="18"/>
                <w:szCs w:val="18"/>
                <w:lang w:eastAsia="tr-TR"/>
              </w:rPr>
              <w:t> </w:t>
            </w:r>
          </w:p>
        </w:tc>
        <w:tc>
          <w:tcPr>
            <w:tcW w:w="1226" w:type="dxa"/>
            <w:shd w:val="clear" w:color="auto" w:fill="auto"/>
            <w:vAlign w:val="bottom"/>
          </w:tcPr>
          <w:p w14:paraId="0E4A11FD" w14:textId="1F7BE403" w:rsidR="006F2774" w:rsidRPr="00CB56EC" w:rsidRDefault="006F2774" w:rsidP="006F2774">
            <w:pPr>
              <w:jc w:val="right"/>
              <w:rPr>
                <w:bCs/>
                <w:sz w:val="18"/>
                <w:szCs w:val="18"/>
                <w:lang w:eastAsia="tr-TR"/>
              </w:rPr>
            </w:pPr>
            <w:r w:rsidRPr="00CB56EC">
              <w:rPr>
                <w:bCs/>
                <w:sz w:val="18"/>
                <w:szCs w:val="18"/>
                <w:lang w:eastAsia="tr-TR"/>
              </w:rPr>
              <w:t> </w:t>
            </w:r>
          </w:p>
        </w:tc>
        <w:tc>
          <w:tcPr>
            <w:tcW w:w="1225" w:type="dxa"/>
            <w:shd w:val="clear" w:color="auto" w:fill="auto"/>
            <w:vAlign w:val="bottom"/>
          </w:tcPr>
          <w:p w14:paraId="4AA0CD9C" w14:textId="6EE6F8FD" w:rsidR="006F2774" w:rsidRPr="00CB56EC" w:rsidRDefault="006F2774" w:rsidP="006F2774">
            <w:pPr>
              <w:jc w:val="right"/>
              <w:rPr>
                <w:bCs/>
                <w:sz w:val="18"/>
                <w:szCs w:val="18"/>
                <w:lang w:eastAsia="tr-TR"/>
              </w:rPr>
            </w:pPr>
            <w:r w:rsidRPr="00CB56EC">
              <w:rPr>
                <w:bCs/>
                <w:sz w:val="18"/>
                <w:szCs w:val="18"/>
                <w:lang w:eastAsia="tr-TR"/>
              </w:rPr>
              <w:t> </w:t>
            </w:r>
          </w:p>
        </w:tc>
        <w:tc>
          <w:tcPr>
            <w:tcW w:w="1226" w:type="dxa"/>
            <w:shd w:val="clear" w:color="auto" w:fill="auto"/>
            <w:vAlign w:val="bottom"/>
          </w:tcPr>
          <w:p w14:paraId="15FCA414" w14:textId="2DEB0111" w:rsidR="006F2774" w:rsidRPr="00CB56EC" w:rsidRDefault="006F2774" w:rsidP="006F2774">
            <w:pPr>
              <w:jc w:val="right"/>
              <w:rPr>
                <w:bCs/>
                <w:sz w:val="18"/>
                <w:szCs w:val="18"/>
                <w:lang w:eastAsia="tr-TR"/>
              </w:rPr>
            </w:pPr>
            <w:r w:rsidRPr="00CB56EC">
              <w:rPr>
                <w:bCs/>
                <w:sz w:val="18"/>
                <w:szCs w:val="18"/>
                <w:lang w:eastAsia="tr-TR"/>
              </w:rPr>
              <w:t> </w:t>
            </w:r>
          </w:p>
        </w:tc>
        <w:tc>
          <w:tcPr>
            <w:tcW w:w="1226" w:type="dxa"/>
            <w:shd w:val="clear" w:color="auto" w:fill="auto"/>
            <w:vAlign w:val="bottom"/>
          </w:tcPr>
          <w:p w14:paraId="182F54E8" w14:textId="2B94A618" w:rsidR="006F2774" w:rsidRPr="00CB56EC" w:rsidRDefault="006F2774" w:rsidP="006F2774">
            <w:pPr>
              <w:jc w:val="right"/>
              <w:rPr>
                <w:bCs/>
                <w:sz w:val="18"/>
                <w:szCs w:val="18"/>
                <w:lang w:eastAsia="tr-TR"/>
              </w:rPr>
            </w:pPr>
            <w:r w:rsidRPr="00CB56EC">
              <w:rPr>
                <w:bCs/>
                <w:sz w:val="18"/>
                <w:szCs w:val="18"/>
                <w:lang w:eastAsia="tr-TR"/>
              </w:rPr>
              <w:t> </w:t>
            </w:r>
          </w:p>
        </w:tc>
      </w:tr>
      <w:tr w:rsidR="00573CB3" w:rsidRPr="00573CB3" w14:paraId="2EE6BF98" w14:textId="77777777" w:rsidTr="00573CB3">
        <w:trPr>
          <w:trHeight w:hRule="exact" w:val="227"/>
        </w:trPr>
        <w:tc>
          <w:tcPr>
            <w:tcW w:w="3114" w:type="dxa"/>
            <w:shd w:val="clear" w:color="auto" w:fill="auto"/>
            <w:vAlign w:val="center"/>
          </w:tcPr>
          <w:p w14:paraId="21EB8B64" w14:textId="77777777" w:rsidR="00573CB3" w:rsidRPr="00573CB3" w:rsidRDefault="00573CB3" w:rsidP="00573CB3">
            <w:pPr>
              <w:rPr>
                <w:b/>
                <w:bCs/>
                <w:sz w:val="16"/>
                <w:szCs w:val="16"/>
                <w:lang w:eastAsia="tr-TR"/>
              </w:rPr>
            </w:pPr>
            <w:r w:rsidRPr="00573CB3">
              <w:rPr>
                <w:b/>
                <w:bCs/>
                <w:sz w:val="16"/>
                <w:szCs w:val="16"/>
                <w:lang w:eastAsia="tr-TR"/>
              </w:rPr>
              <w:t>Cari Dönem Başı Net Defter Değeri</w:t>
            </w:r>
          </w:p>
        </w:tc>
        <w:tc>
          <w:tcPr>
            <w:tcW w:w="1225" w:type="dxa"/>
            <w:shd w:val="clear" w:color="auto" w:fill="auto"/>
            <w:vAlign w:val="bottom"/>
          </w:tcPr>
          <w:p w14:paraId="644F43C8" w14:textId="355B80F1" w:rsidR="00573CB3" w:rsidRPr="00573CB3" w:rsidRDefault="00573CB3" w:rsidP="00573CB3">
            <w:pPr>
              <w:jc w:val="right"/>
              <w:rPr>
                <w:b/>
                <w:bCs/>
                <w:sz w:val="18"/>
                <w:szCs w:val="18"/>
                <w:lang w:eastAsia="tr-TR"/>
              </w:rPr>
            </w:pPr>
            <w:r w:rsidRPr="00573CB3">
              <w:rPr>
                <w:b/>
                <w:bCs/>
                <w:sz w:val="18"/>
                <w:szCs w:val="18"/>
                <w:lang w:eastAsia="tr-TR"/>
              </w:rPr>
              <w:t>-</w:t>
            </w:r>
          </w:p>
        </w:tc>
        <w:tc>
          <w:tcPr>
            <w:tcW w:w="1226" w:type="dxa"/>
            <w:shd w:val="clear" w:color="auto" w:fill="auto"/>
            <w:vAlign w:val="bottom"/>
          </w:tcPr>
          <w:p w14:paraId="4FE8424C" w14:textId="72141343" w:rsidR="00573CB3" w:rsidRPr="00573CB3" w:rsidRDefault="00573CB3" w:rsidP="00573CB3">
            <w:pPr>
              <w:jc w:val="right"/>
              <w:rPr>
                <w:b/>
                <w:bCs/>
                <w:sz w:val="18"/>
                <w:szCs w:val="18"/>
                <w:lang w:eastAsia="tr-TR"/>
              </w:rPr>
            </w:pPr>
            <w:r w:rsidRPr="00B55991">
              <w:rPr>
                <w:b/>
                <w:bCs/>
                <w:sz w:val="18"/>
                <w:szCs w:val="18"/>
                <w:lang w:eastAsia="tr-TR"/>
              </w:rPr>
              <w:t>53,811</w:t>
            </w:r>
          </w:p>
        </w:tc>
        <w:tc>
          <w:tcPr>
            <w:tcW w:w="1225" w:type="dxa"/>
            <w:shd w:val="clear" w:color="auto" w:fill="auto"/>
            <w:vAlign w:val="bottom"/>
          </w:tcPr>
          <w:p w14:paraId="1C443401" w14:textId="6BBE1629" w:rsidR="00573CB3" w:rsidRPr="00573CB3" w:rsidRDefault="00573CB3" w:rsidP="00573CB3">
            <w:pPr>
              <w:jc w:val="right"/>
              <w:rPr>
                <w:b/>
                <w:bCs/>
                <w:sz w:val="18"/>
                <w:szCs w:val="18"/>
                <w:lang w:eastAsia="tr-TR"/>
              </w:rPr>
            </w:pPr>
            <w:r w:rsidRPr="00B55991">
              <w:rPr>
                <w:b/>
                <w:bCs/>
                <w:sz w:val="18"/>
                <w:szCs w:val="18"/>
                <w:lang w:eastAsia="tr-TR"/>
              </w:rPr>
              <w:t>20,933</w:t>
            </w:r>
          </w:p>
        </w:tc>
        <w:tc>
          <w:tcPr>
            <w:tcW w:w="1226" w:type="dxa"/>
            <w:shd w:val="clear" w:color="auto" w:fill="auto"/>
            <w:vAlign w:val="bottom"/>
          </w:tcPr>
          <w:p w14:paraId="7F8BCE65" w14:textId="1C405E76" w:rsidR="00573CB3" w:rsidRPr="00573CB3" w:rsidRDefault="00573CB3" w:rsidP="00573CB3">
            <w:pPr>
              <w:jc w:val="right"/>
              <w:rPr>
                <w:b/>
                <w:bCs/>
                <w:sz w:val="18"/>
                <w:szCs w:val="18"/>
                <w:lang w:eastAsia="tr-TR"/>
              </w:rPr>
            </w:pPr>
            <w:r w:rsidRPr="00B55991">
              <w:rPr>
                <w:b/>
                <w:bCs/>
                <w:sz w:val="18"/>
                <w:szCs w:val="18"/>
                <w:lang w:eastAsia="tr-TR"/>
              </w:rPr>
              <w:t>97,440</w:t>
            </w:r>
          </w:p>
        </w:tc>
        <w:tc>
          <w:tcPr>
            <w:tcW w:w="1226" w:type="dxa"/>
            <w:shd w:val="clear" w:color="auto" w:fill="auto"/>
            <w:vAlign w:val="bottom"/>
          </w:tcPr>
          <w:p w14:paraId="3179F633" w14:textId="5017CD30" w:rsidR="00573CB3" w:rsidRPr="00573CB3" w:rsidRDefault="00573CB3" w:rsidP="00573CB3">
            <w:pPr>
              <w:jc w:val="right"/>
              <w:rPr>
                <w:b/>
                <w:bCs/>
                <w:sz w:val="18"/>
                <w:szCs w:val="18"/>
                <w:lang w:eastAsia="tr-TR"/>
              </w:rPr>
            </w:pPr>
            <w:r w:rsidRPr="00B55991">
              <w:rPr>
                <w:b/>
                <w:bCs/>
                <w:sz w:val="18"/>
                <w:szCs w:val="18"/>
                <w:lang w:eastAsia="tr-TR"/>
              </w:rPr>
              <w:t>172,184</w:t>
            </w:r>
          </w:p>
        </w:tc>
      </w:tr>
      <w:tr w:rsidR="00573CB3" w:rsidRPr="00CB56EC" w14:paraId="165DE0A6" w14:textId="77777777" w:rsidTr="00573CB3">
        <w:trPr>
          <w:trHeight w:hRule="exact" w:val="227"/>
        </w:trPr>
        <w:tc>
          <w:tcPr>
            <w:tcW w:w="3114" w:type="dxa"/>
            <w:shd w:val="clear" w:color="auto" w:fill="auto"/>
            <w:vAlign w:val="center"/>
            <w:hideMark/>
          </w:tcPr>
          <w:p w14:paraId="6551057B" w14:textId="77777777" w:rsidR="00573CB3" w:rsidRPr="00CB56EC" w:rsidRDefault="00573CB3" w:rsidP="00573CB3">
            <w:pPr>
              <w:ind w:firstLineChars="100" w:firstLine="160"/>
              <w:rPr>
                <w:sz w:val="16"/>
                <w:szCs w:val="16"/>
                <w:lang w:eastAsia="tr-TR"/>
              </w:rPr>
            </w:pPr>
            <w:r w:rsidRPr="00CB56EC">
              <w:rPr>
                <w:sz w:val="16"/>
                <w:szCs w:val="16"/>
                <w:lang w:eastAsia="tr-TR"/>
              </w:rPr>
              <w:t>İktisap Edilenler</w:t>
            </w:r>
          </w:p>
        </w:tc>
        <w:tc>
          <w:tcPr>
            <w:tcW w:w="1225" w:type="dxa"/>
            <w:shd w:val="clear" w:color="auto" w:fill="auto"/>
            <w:vAlign w:val="bottom"/>
          </w:tcPr>
          <w:p w14:paraId="704C22A9" w14:textId="6C0241D4" w:rsidR="00573CB3" w:rsidRPr="00CB56EC" w:rsidRDefault="00573CB3" w:rsidP="00573CB3">
            <w:pPr>
              <w:jc w:val="right"/>
              <w:rPr>
                <w:bCs/>
                <w:sz w:val="18"/>
                <w:szCs w:val="18"/>
                <w:lang w:eastAsia="tr-TR"/>
              </w:rPr>
            </w:pPr>
            <w:r w:rsidRPr="008E1B20">
              <w:rPr>
                <w:bCs/>
                <w:sz w:val="18"/>
                <w:szCs w:val="18"/>
                <w:lang w:eastAsia="tr-TR"/>
              </w:rPr>
              <w:t>-</w:t>
            </w:r>
          </w:p>
        </w:tc>
        <w:tc>
          <w:tcPr>
            <w:tcW w:w="1226" w:type="dxa"/>
            <w:shd w:val="clear" w:color="auto" w:fill="auto"/>
            <w:vAlign w:val="bottom"/>
          </w:tcPr>
          <w:p w14:paraId="33DAAB93" w14:textId="551B51AB" w:rsidR="00573CB3" w:rsidRPr="00CB56EC" w:rsidRDefault="00573CB3" w:rsidP="00573CB3">
            <w:pPr>
              <w:jc w:val="right"/>
              <w:rPr>
                <w:bCs/>
                <w:sz w:val="18"/>
                <w:szCs w:val="18"/>
                <w:lang w:eastAsia="tr-TR"/>
              </w:rPr>
            </w:pPr>
            <w:r w:rsidRPr="00B55991">
              <w:rPr>
                <w:bCs/>
                <w:sz w:val="18"/>
                <w:szCs w:val="18"/>
                <w:lang w:eastAsia="tr-TR"/>
              </w:rPr>
              <w:t>137</w:t>
            </w:r>
          </w:p>
        </w:tc>
        <w:tc>
          <w:tcPr>
            <w:tcW w:w="1225" w:type="dxa"/>
            <w:shd w:val="clear" w:color="auto" w:fill="auto"/>
            <w:vAlign w:val="bottom"/>
            <w:hideMark/>
          </w:tcPr>
          <w:p w14:paraId="66F4FBBE" w14:textId="1BA8EE4C" w:rsidR="00573CB3" w:rsidRPr="00CB56EC" w:rsidRDefault="00573CB3" w:rsidP="00573CB3">
            <w:pPr>
              <w:jc w:val="right"/>
              <w:rPr>
                <w:bCs/>
                <w:sz w:val="18"/>
                <w:szCs w:val="18"/>
                <w:lang w:eastAsia="tr-TR"/>
              </w:rPr>
            </w:pPr>
            <w:r w:rsidRPr="00573CB3">
              <w:rPr>
                <w:bCs/>
                <w:sz w:val="18"/>
                <w:szCs w:val="18"/>
                <w:lang w:eastAsia="tr-TR"/>
              </w:rPr>
              <w:t>-</w:t>
            </w:r>
          </w:p>
        </w:tc>
        <w:tc>
          <w:tcPr>
            <w:tcW w:w="1226" w:type="dxa"/>
            <w:shd w:val="clear" w:color="auto" w:fill="auto"/>
            <w:vAlign w:val="bottom"/>
            <w:hideMark/>
          </w:tcPr>
          <w:p w14:paraId="5F6AA3F4" w14:textId="0BD7A586" w:rsidR="00573CB3" w:rsidRPr="00CB56EC" w:rsidRDefault="00573CB3" w:rsidP="00573CB3">
            <w:pPr>
              <w:jc w:val="right"/>
              <w:rPr>
                <w:bCs/>
                <w:sz w:val="18"/>
                <w:szCs w:val="18"/>
                <w:lang w:eastAsia="tr-TR"/>
              </w:rPr>
            </w:pPr>
            <w:r w:rsidRPr="00B55991">
              <w:rPr>
                <w:bCs/>
                <w:sz w:val="18"/>
                <w:szCs w:val="18"/>
                <w:lang w:eastAsia="tr-TR"/>
              </w:rPr>
              <w:t>35,189</w:t>
            </w:r>
          </w:p>
        </w:tc>
        <w:tc>
          <w:tcPr>
            <w:tcW w:w="1226" w:type="dxa"/>
            <w:shd w:val="clear" w:color="auto" w:fill="auto"/>
            <w:vAlign w:val="bottom"/>
            <w:hideMark/>
          </w:tcPr>
          <w:p w14:paraId="1920B21E" w14:textId="70C43A14" w:rsidR="00573CB3" w:rsidRPr="00CB56EC" w:rsidRDefault="00573CB3" w:rsidP="00573CB3">
            <w:pPr>
              <w:jc w:val="right"/>
              <w:rPr>
                <w:bCs/>
                <w:sz w:val="18"/>
                <w:szCs w:val="18"/>
                <w:lang w:eastAsia="tr-TR"/>
              </w:rPr>
            </w:pPr>
            <w:r w:rsidRPr="00B55991">
              <w:rPr>
                <w:bCs/>
                <w:sz w:val="18"/>
                <w:szCs w:val="18"/>
                <w:lang w:eastAsia="tr-TR"/>
              </w:rPr>
              <w:t>35,326</w:t>
            </w:r>
          </w:p>
        </w:tc>
      </w:tr>
      <w:tr w:rsidR="00573CB3" w:rsidRPr="00CB56EC" w14:paraId="6D2261E5" w14:textId="77777777" w:rsidTr="00573CB3">
        <w:trPr>
          <w:trHeight w:hRule="exact" w:val="227"/>
        </w:trPr>
        <w:tc>
          <w:tcPr>
            <w:tcW w:w="3114" w:type="dxa"/>
            <w:shd w:val="clear" w:color="auto" w:fill="auto"/>
            <w:vAlign w:val="center"/>
          </w:tcPr>
          <w:p w14:paraId="2A7FF92D" w14:textId="77777777" w:rsidR="00573CB3" w:rsidRPr="00CB56EC" w:rsidRDefault="00573CB3" w:rsidP="00573CB3">
            <w:pPr>
              <w:ind w:firstLineChars="100" w:firstLine="160"/>
              <w:rPr>
                <w:sz w:val="16"/>
                <w:szCs w:val="16"/>
                <w:lang w:eastAsia="tr-TR"/>
              </w:rPr>
            </w:pPr>
            <w:r w:rsidRPr="00CB56EC">
              <w:rPr>
                <w:sz w:val="16"/>
                <w:szCs w:val="16"/>
                <w:lang w:eastAsia="tr-TR"/>
              </w:rPr>
              <w:t>Elden Çıkarılanlar (-), maliyet</w:t>
            </w:r>
          </w:p>
        </w:tc>
        <w:tc>
          <w:tcPr>
            <w:tcW w:w="1225" w:type="dxa"/>
            <w:shd w:val="clear" w:color="auto" w:fill="auto"/>
            <w:vAlign w:val="bottom"/>
          </w:tcPr>
          <w:p w14:paraId="0A870805" w14:textId="11759C9E" w:rsidR="00573CB3" w:rsidRPr="00CB56EC" w:rsidRDefault="00573CB3" w:rsidP="00573CB3">
            <w:pPr>
              <w:jc w:val="right"/>
              <w:rPr>
                <w:bCs/>
                <w:sz w:val="18"/>
                <w:szCs w:val="18"/>
                <w:lang w:eastAsia="tr-TR"/>
              </w:rPr>
            </w:pPr>
            <w:r w:rsidRPr="008E1B20">
              <w:rPr>
                <w:bCs/>
                <w:sz w:val="18"/>
                <w:szCs w:val="18"/>
                <w:lang w:eastAsia="tr-TR"/>
              </w:rPr>
              <w:t>-</w:t>
            </w:r>
          </w:p>
        </w:tc>
        <w:tc>
          <w:tcPr>
            <w:tcW w:w="1226" w:type="dxa"/>
            <w:shd w:val="clear" w:color="auto" w:fill="auto"/>
            <w:vAlign w:val="bottom"/>
          </w:tcPr>
          <w:p w14:paraId="794B6508" w14:textId="7D3C0AE4" w:rsidR="00573CB3" w:rsidRPr="00CB56EC" w:rsidRDefault="00573CB3" w:rsidP="00573CB3">
            <w:pPr>
              <w:jc w:val="right"/>
              <w:rPr>
                <w:bCs/>
                <w:sz w:val="18"/>
                <w:szCs w:val="18"/>
                <w:lang w:eastAsia="tr-TR"/>
              </w:rPr>
            </w:pPr>
            <w:r w:rsidRPr="00573CB3">
              <w:rPr>
                <w:bCs/>
                <w:sz w:val="18"/>
                <w:szCs w:val="18"/>
                <w:lang w:eastAsia="tr-TR"/>
              </w:rPr>
              <w:t>-</w:t>
            </w:r>
          </w:p>
        </w:tc>
        <w:tc>
          <w:tcPr>
            <w:tcW w:w="1225" w:type="dxa"/>
            <w:shd w:val="clear" w:color="auto" w:fill="auto"/>
            <w:vAlign w:val="bottom"/>
          </w:tcPr>
          <w:p w14:paraId="5C6FCD1B" w14:textId="18A2A308" w:rsidR="00573CB3" w:rsidRPr="00CB56EC" w:rsidRDefault="00573CB3" w:rsidP="00573CB3">
            <w:pPr>
              <w:jc w:val="right"/>
              <w:rPr>
                <w:bCs/>
                <w:sz w:val="18"/>
                <w:szCs w:val="18"/>
                <w:lang w:eastAsia="tr-TR"/>
              </w:rPr>
            </w:pPr>
            <w:r w:rsidRPr="00573CB3">
              <w:rPr>
                <w:bCs/>
                <w:sz w:val="18"/>
                <w:szCs w:val="18"/>
                <w:lang w:eastAsia="tr-TR"/>
              </w:rPr>
              <w:t>-</w:t>
            </w:r>
          </w:p>
        </w:tc>
        <w:tc>
          <w:tcPr>
            <w:tcW w:w="1226" w:type="dxa"/>
            <w:shd w:val="clear" w:color="auto" w:fill="auto"/>
            <w:vAlign w:val="bottom"/>
          </w:tcPr>
          <w:p w14:paraId="481C5F8C" w14:textId="75612DC0" w:rsidR="00573CB3" w:rsidRPr="00CB56EC" w:rsidRDefault="00573CB3" w:rsidP="00573CB3">
            <w:pPr>
              <w:jc w:val="right"/>
              <w:rPr>
                <w:bCs/>
                <w:sz w:val="18"/>
                <w:szCs w:val="18"/>
                <w:lang w:eastAsia="tr-TR"/>
              </w:rPr>
            </w:pPr>
            <w:r>
              <w:rPr>
                <w:bCs/>
                <w:sz w:val="18"/>
                <w:szCs w:val="18"/>
                <w:lang w:eastAsia="tr-TR"/>
              </w:rPr>
              <w:t>(</w:t>
            </w:r>
            <w:r w:rsidRPr="00B55991">
              <w:rPr>
                <w:bCs/>
                <w:sz w:val="18"/>
                <w:szCs w:val="18"/>
                <w:lang w:eastAsia="tr-TR"/>
              </w:rPr>
              <w:t>326</w:t>
            </w:r>
            <w:r>
              <w:rPr>
                <w:bCs/>
                <w:sz w:val="18"/>
                <w:szCs w:val="18"/>
                <w:lang w:eastAsia="tr-TR"/>
              </w:rPr>
              <w:t>)</w:t>
            </w:r>
          </w:p>
        </w:tc>
        <w:tc>
          <w:tcPr>
            <w:tcW w:w="1226" w:type="dxa"/>
            <w:shd w:val="clear" w:color="auto" w:fill="auto"/>
            <w:vAlign w:val="bottom"/>
          </w:tcPr>
          <w:p w14:paraId="038A566E" w14:textId="7A92163F" w:rsidR="00573CB3" w:rsidRPr="00CB56EC" w:rsidRDefault="00573CB3" w:rsidP="00573CB3">
            <w:pPr>
              <w:jc w:val="right"/>
              <w:rPr>
                <w:bCs/>
                <w:sz w:val="18"/>
                <w:szCs w:val="18"/>
                <w:lang w:eastAsia="tr-TR"/>
              </w:rPr>
            </w:pPr>
            <w:r>
              <w:rPr>
                <w:bCs/>
                <w:sz w:val="18"/>
                <w:szCs w:val="18"/>
                <w:lang w:eastAsia="tr-TR"/>
              </w:rPr>
              <w:t>(</w:t>
            </w:r>
            <w:r w:rsidRPr="00B55991">
              <w:rPr>
                <w:bCs/>
                <w:sz w:val="18"/>
                <w:szCs w:val="18"/>
                <w:lang w:eastAsia="tr-TR"/>
              </w:rPr>
              <w:t>326</w:t>
            </w:r>
            <w:r>
              <w:rPr>
                <w:bCs/>
                <w:sz w:val="18"/>
                <w:szCs w:val="18"/>
                <w:lang w:eastAsia="tr-TR"/>
              </w:rPr>
              <w:t>)</w:t>
            </w:r>
          </w:p>
        </w:tc>
      </w:tr>
      <w:tr w:rsidR="00573CB3" w:rsidRPr="00CB56EC" w14:paraId="74B911A8" w14:textId="77777777" w:rsidTr="00573CB3">
        <w:trPr>
          <w:trHeight w:hRule="exact" w:val="227"/>
        </w:trPr>
        <w:tc>
          <w:tcPr>
            <w:tcW w:w="3114" w:type="dxa"/>
            <w:shd w:val="clear" w:color="auto" w:fill="auto"/>
            <w:vAlign w:val="center"/>
          </w:tcPr>
          <w:p w14:paraId="5B128746" w14:textId="77777777" w:rsidR="00573CB3" w:rsidRPr="00CB56EC" w:rsidRDefault="00573CB3" w:rsidP="00573CB3">
            <w:pPr>
              <w:ind w:firstLineChars="100" w:firstLine="160"/>
              <w:rPr>
                <w:sz w:val="16"/>
                <w:szCs w:val="16"/>
                <w:lang w:eastAsia="tr-TR"/>
              </w:rPr>
            </w:pPr>
            <w:r w:rsidRPr="00CB56EC">
              <w:rPr>
                <w:sz w:val="16"/>
                <w:szCs w:val="16"/>
                <w:lang w:eastAsia="tr-TR"/>
              </w:rPr>
              <w:t>Elden Çıkarılanlar (-), birikmiş amortisman</w:t>
            </w:r>
          </w:p>
        </w:tc>
        <w:tc>
          <w:tcPr>
            <w:tcW w:w="1225" w:type="dxa"/>
            <w:shd w:val="clear" w:color="auto" w:fill="auto"/>
            <w:vAlign w:val="bottom"/>
          </w:tcPr>
          <w:p w14:paraId="70DC76A6" w14:textId="42B637C1" w:rsidR="00573CB3" w:rsidRPr="00CB56EC" w:rsidRDefault="00573CB3" w:rsidP="00573CB3">
            <w:pPr>
              <w:jc w:val="right"/>
              <w:rPr>
                <w:bCs/>
                <w:sz w:val="18"/>
                <w:szCs w:val="18"/>
                <w:lang w:eastAsia="tr-TR"/>
              </w:rPr>
            </w:pPr>
            <w:r w:rsidRPr="008E1B20">
              <w:rPr>
                <w:bCs/>
                <w:sz w:val="18"/>
                <w:szCs w:val="18"/>
                <w:lang w:eastAsia="tr-TR"/>
              </w:rPr>
              <w:t>-</w:t>
            </w:r>
          </w:p>
        </w:tc>
        <w:tc>
          <w:tcPr>
            <w:tcW w:w="1226" w:type="dxa"/>
            <w:shd w:val="clear" w:color="auto" w:fill="auto"/>
            <w:vAlign w:val="bottom"/>
          </w:tcPr>
          <w:p w14:paraId="54C09F90" w14:textId="44EF4586" w:rsidR="00573CB3" w:rsidRPr="00CB56EC" w:rsidRDefault="00573CB3" w:rsidP="00573CB3">
            <w:pPr>
              <w:jc w:val="right"/>
              <w:rPr>
                <w:bCs/>
                <w:sz w:val="18"/>
                <w:szCs w:val="18"/>
                <w:lang w:eastAsia="tr-TR"/>
              </w:rPr>
            </w:pPr>
            <w:r w:rsidRPr="00573CB3">
              <w:rPr>
                <w:bCs/>
                <w:sz w:val="18"/>
                <w:szCs w:val="18"/>
                <w:lang w:eastAsia="tr-TR"/>
              </w:rPr>
              <w:t>-</w:t>
            </w:r>
          </w:p>
        </w:tc>
        <w:tc>
          <w:tcPr>
            <w:tcW w:w="1225" w:type="dxa"/>
            <w:shd w:val="clear" w:color="auto" w:fill="auto"/>
            <w:vAlign w:val="bottom"/>
          </w:tcPr>
          <w:p w14:paraId="7CB62875" w14:textId="1AAF3DB0" w:rsidR="00573CB3" w:rsidRPr="00CB56EC" w:rsidRDefault="00573CB3" w:rsidP="00573CB3">
            <w:pPr>
              <w:jc w:val="right"/>
              <w:rPr>
                <w:bCs/>
                <w:sz w:val="18"/>
                <w:szCs w:val="18"/>
                <w:lang w:eastAsia="tr-TR"/>
              </w:rPr>
            </w:pPr>
            <w:r w:rsidRPr="00573CB3">
              <w:rPr>
                <w:bCs/>
                <w:sz w:val="18"/>
                <w:szCs w:val="18"/>
                <w:lang w:eastAsia="tr-TR"/>
              </w:rPr>
              <w:t>-</w:t>
            </w:r>
          </w:p>
        </w:tc>
        <w:tc>
          <w:tcPr>
            <w:tcW w:w="1226" w:type="dxa"/>
            <w:shd w:val="clear" w:color="auto" w:fill="auto"/>
            <w:vAlign w:val="bottom"/>
          </w:tcPr>
          <w:p w14:paraId="733B05D7" w14:textId="1F1BF983" w:rsidR="00573CB3" w:rsidRPr="00CB56EC" w:rsidRDefault="00573CB3" w:rsidP="00573CB3">
            <w:pPr>
              <w:jc w:val="right"/>
              <w:rPr>
                <w:bCs/>
                <w:sz w:val="18"/>
                <w:szCs w:val="18"/>
                <w:lang w:eastAsia="tr-TR"/>
              </w:rPr>
            </w:pPr>
            <w:r w:rsidRPr="00B55991">
              <w:rPr>
                <w:bCs/>
                <w:sz w:val="18"/>
                <w:szCs w:val="18"/>
                <w:lang w:eastAsia="tr-TR"/>
              </w:rPr>
              <w:t>326</w:t>
            </w:r>
          </w:p>
        </w:tc>
        <w:tc>
          <w:tcPr>
            <w:tcW w:w="1226" w:type="dxa"/>
            <w:shd w:val="clear" w:color="auto" w:fill="auto"/>
            <w:vAlign w:val="bottom"/>
          </w:tcPr>
          <w:p w14:paraId="3A5BF454" w14:textId="2236E64D" w:rsidR="00573CB3" w:rsidRPr="00CB56EC" w:rsidRDefault="00573CB3" w:rsidP="00573CB3">
            <w:pPr>
              <w:jc w:val="right"/>
              <w:rPr>
                <w:bCs/>
                <w:sz w:val="18"/>
                <w:szCs w:val="18"/>
                <w:lang w:eastAsia="tr-TR"/>
              </w:rPr>
            </w:pPr>
            <w:r w:rsidRPr="00B55991">
              <w:rPr>
                <w:bCs/>
                <w:sz w:val="18"/>
                <w:szCs w:val="18"/>
                <w:lang w:eastAsia="tr-TR"/>
              </w:rPr>
              <w:t>326</w:t>
            </w:r>
          </w:p>
        </w:tc>
      </w:tr>
      <w:tr w:rsidR="00573CB3" w:rsidRPr="00573CB3" w14:paraId="541FF9D2" w14:textId="77777777" w:rsidTr="00573CB3">
        <w:trPr>
          <w:trHeight w:hRule="exact" w:val="227"/>
        </w:trPr>
        <w:tc>
          <w:tcPr>
            <w:tcW w:w="3114" w:type="dxa"/>
            <w:shd w:val="clear" w:color="auto" w:fill="auto"/>
            <w:vAlign w:val="center"/>
          </w:tcPr>
          <w:p w14:paraId="7AE73D62" w14:textId="77777777" w:rsidR="00573CB3" w:rsidRPr="00573CB3" w:rsidRDefault="00573CB3" w:rsidP="00573CB3">
            <w:pPr>
              <w:ind w:firstLineChars="100" w:firstLine="161"/>
              <w:rPr>
                <w:b/>
                <w:bCs/>
                <w:sz w:val="16"/>
                <w:szCs w:val="16"/>
                <w:lang w:eastAsia="tr-TR"/>
              </w:rPr>
            </w:pPr>
            <w:r w:rsidRPr="00573CB3">
              <w:rPr>
                <w:b/>
                <w:bCs/>
                <w:sz w:val="16"/>
                <w:szCs w:val="16"/>
                <w:lang w:eastAsia="tr-TR"/>
              </w:rPr>
              <w:t>Amortisman Bedeli (-)</w:t>
            </w:r>
          </w:p>
        </w:tc>
        <w:tc>
          <w:tcPr>
            <w:tcW w:w="1225" w:type="dxa"/>
            <w:shd w:val="clear" w:color="auto" w:fill="auto"/>
            <w:vAlign w:val="bottom"/>
          </w:tcPr>
          <w:p w14:paraId="142AD369" w14:textId="7AF94912" w:rsidR="00573CB3" w:rsidRPr="00573CB3" w:rsidRDefault="00573CB3" w:rsidP="00573CB3">
            <w:pPr>
              <w:jc w:val="right"/>
              <w:rPr>
                <w:b/>
                <w:bCs/>
                <w:sz w:val="18"/>
                <w:szCs w:val="18"/>
                <w:lang w:eastAsia="tr-TR"/>
              </w:rPr>
            </w:pPr>
            <w:r w:rsidRPr="00573CB3">
              <w:rPr>
                <w:b/>
                <w:bCs/>
                <w:sz w:val="18"/>
                <w:szCs w:val="18"/>
                <w:lang w:eastAsia="tr-TR"/>
              </w:rPr>
              <w:t>-</w:t>
            </w:r>
          </w:p>
        </w:tc>
        <w:tc>
          <w:tcPr>
            <w:tcW w:w="1226" w:type="dxa"/>
            <w:shd w:val="clear" w:color="auto" w:fill="auto"/>
            <w:vAlign w:val="bottom"/>
          </w:tcPr>
          <w:p w14:paraId="49FD31E5" w14:textId="6E4C3374" w:rsidR="00573CB3" w:rsidRPr="00573CB3" w:rsidRDefault="00573CB3" w:rsidP="00573CB3">
            <w:pPr>
              <w:jc w:val="right"/>
              <w:rPr>
                <w:b/>
                <w:bCs/>
                <w:sz w:val="18"/>
                <w:szCs w:val="18"/>
                <w:lang w:eastAsia="tr-TR"/>
              </w:rPr>
            </w:pPr>
            <w:r>
              <w:rPr>
                <w:b/>
                <w:bCs/>
                <w:sz w:val="18"/>
                <w:szCs w:val="18"/>
                <w:lang w:eastAsia="tr-TR"/>
              </w:rPr>
              <w:t>(</w:t>
            </w:r>
            <w:r w:rsidRPr="00B55991">
              <w:rPr>
                <w:b/>
                <w:bCs/>
                <w:sz w:val="18"/>
                <w:szCs w:val="18"/>
                <w:lang w:eastAsia="tr-TR"/>
              </w:rPr>
              <w:t>3,560</w:t>
            </w:r>
            <w:r>
              <w:rPr>
                <w:b/>
                <w:bCs/>
                <w:sz w:val="18"/>
                <w:szCs w:val="18"/>
                <w:lang w:eastAsia="tr-TR"/>
              </w:rPr>
              <w:t>)</w:t>
            </w:r>
          </w:p>
        </w:tc>
        <w:tc>
          <w:tcPr>
            <w:tcW w:w="1225" w:type="dxa"/>
            <w:shd w:val="clear" w:color="auto" w:fill="auto"/>
            <w:vAlign w:val="bottom"/>
          </w:tcPr>
          <w:p w14:paraId="116FF45D" w14:textId="5A126326" w:rsidR="00573CB3" w:rsidRPr="00573CB3" w:rsidRDefault="00573CB3" w:rsidP="00573CB3">
            <w:pPr>
              <w:jc w:val="right"/>
              <w:rPr>
                <w:b/>
                <w:bCs/>
                <w:sz w:val="18"/>
                <w:szCs w:val="18"/>
                <w:lang w:eastAsia="tr-TR"/>
              </w:rPr>
            </w:pPr>
            <w:r>
              <w:rPr>
                <w:b/>
                <w:bCs/>
                <w:sz w:val="18"/>
                <w:szCs w:val="18"/>
                <w:lang w:eastAsia="tr-TR"/>
              </w:rPr>
              <w:t>(</w:t>
            </w:r>
            <w:r w:rsidRPr="00B55991">
              <w:rPr>
                <w:b/>
                <w:bCs/>
                <w:sz w:val="18"/>
                <w:szCs w:val="18"/>
                <w:lang w:eastAsia="tr-TR"/>
              </w:rPr>
              <w:t>1,384</w:t>
            </w:r>
            <w:r>
              <w:rPr>
                <w:b/>
                <w:bCs/>
                <w:sz w:val="18"/>
                <w:szCs w:val="18"/>
                <w:lang w:eastAsia="tr-TR"/>
              </w:rPr>
              <w:t>)</w:t>
            </w:r>
          </w:p>
        </w:tc>
        <w:tc>
          <w:tcPr>
            <w:tcW w:w="1226" w:type="dxa"/>
            <w:shd w:val="clear" w:color="auto" w:fill="auto"/>
            <w:vAlign w:val="bottom"/>
          </w:tcPr>
          <w:p w14:paraId="0EFE42EB" w14:textId="1D53957A" w:rsidR="00573CB3" w:rsidRPr="00573CB3" w:rsidRDefault="00573CB3" w:rsidP="00573CB3">
            <w:pPr>
              <w:jc w:val="right"/>
              <w:rPr>
                <w:b/>
                <w:bCs/>
                <w:sz w:val="18"/>
                <w:szCs w:val="18"/>
                <w:lang w:eastAsia="tr-TR"/>
              </w:rPr>
            </w:pPr>
            <w:r>
              <w:rPr>
                <w:b/>
                <w:bCs/>
                <w:sz w:val="18"/>
                <w:szCs w:val="18"/>
                <w:lang w:eastAsia="tr-TR"/>
              </w:rPr>
              <w:t>(</w:t>
            </w:r>
            <w:r w:rsidRPr="00B55991">
              <w:rPr>
                <w:b/>
                <w:bCs/>
                <w:sz w:val="18"/>
                <w:szCs w:val="18"/>
                <w:lang w:eastAsia="tr-TR"/>
              </w:rPr>
              <w:t>6,942</w:t>
            </w:r>
            <w:r>
              <w:rPr>
                <w:b/>
                <w:bCs/>
                <w:sz w:val="18"/>
                <w:szCs w:val="18"/>
                <w:lang w:eastAsia="tr-TR"/>
              </w:rPr>
              <w:t>)</w:t>
            </w:r>
          </w:p>
        </w:tc>
        <w:tc>
          <w:tcPr>
            <w:tcW w:w="1226" w:type="dxa"/>
            <w:shd w:val="clear" w:color="auto" w:fill="auto"/>
            <w:vAlign w:val="bottom"/>
          </w:tcPr>
          <w:p w14:paraId="4B59EE83" w14:textId="42CFDC3F" w:rsidR="00573CB3" w:rsidRPr="00573CB3" w:rsidRDefault="00573CB3" w:rsidP="00573CB3">
            <w:pPr>
              <w:jc w:val="right"/>
              <w:rPr>
                <w:b/>
                <w:bCs/>
                <w:sz w:val="18"/>
                <w:szCs w:val="18"/>
                <w:lang w:eastAsia="tr-TR"/>
              </w:rPr>
            </w:pPr>
            <w:r>
              <w:rPr>
                <w:b/>
                <w:bCs/>
                <w:sz w:val="18"/>
                <w:szCs w:val="18"/>
                <w:lang w:eastAsia="tr-TR"/>
              </w:rPr>
              <w:t>(</w:t>
            </w:r>
            <w:r w:rsidRPr="00B55991">
              <w:rPr>
                <w:b/>
                <w:bCs/>
                <w:sz w:val="18"/>
                <w:szCs w:val="18"/>
                <w:lang w:eastAsia="tr-TR"/>
              </w:rPr>
              <w:t>11,886</w:t>
            </w:r>
            <w:r>
              <w:rPr>
                <w:b/>
                <w:bCs/>
                <w:sz w:val="18"/>
                <w:szCs w:val="18"/>
                <w:lang w:eastAsia="tr-TR"/>
              </w:rPr>
              <w:t>)</w:t>
            </w:r>
          </w:p>
        </w:tc>
      </w:tr>
      <w:tr w:rsidR="00573CB3" w:rsidRPr="008E1B20" w14:paraId="47EB94D1" w14:textId="77777777" w:rsidTr="00573CB3">
        <w:trPr>
          <w:trHeight w:hRule="exact" w:val="227"/>
        </w:trPr>
        <w:tc>
          <w:tcPr>
            <w:tcW w:w="3114" w:type="dxa"/>
            <w:shd w:val="clear" w:color="auto" w:fill="auto"/>
            <w:vAlign w:val="center"/>
          </w:tcPr>
          <w:p w14:paraId="69BFCC25" w14:textId="77777777" w:rsidR="00573CB3" w:rsidRPr="008E1B20" w:rsidRDefault="00573CB3" w:rsidP="00573CB3">
            <w:pPr>
              <w:rPr>
                <w:b/>
                <w:bCs/>
                <w:sz w:val="16"/>
                <w:szCs w:val="16"/>
                <w:lang w:eastAsia="tr-TR"/>
              </w:rPr>
            </w:pPr>
            <w:r w:rsidRPr="008E1B20">
              <w:rPr>
                <w:b/>
                <w:bCs/>
                <w:sz w:val="16"/>
                <w:szCs w:val="16"/>
                <w:lang w:eastAsia="tr-TR"/>
              </w:rPr>
              <w:t>Cari Dönem Sonu Net Defter Değeri</w:t>
            </w:r>
          </w:p>
        </w:tc>
        <w:tc>
          <w:tcPr>
            <w:tcW w:w="1225" w:type="dxa"/>
            <w:shd w:val="clear" w:color="auto" w:fill="auto"/>
            <w:vAlign w:val="bottom"/>
          </w:tcPr>
          <w:p w14:paraId="7E07A5FE" w14:textId="4D65E33B" w:rsidR="00573CB3" w:rsidRPr="00573CB3" w:rsidRDefault="00573CB3" w:rsidP="00573CB3">
            <w:pPr>
              <w:jc w:val="right"/>
              <w:rPr>
                <w:bCs/>
                <w:sz w:val="18"/>
                <w:szCs w:val="18"/>
                <w:lang w:eastAsia="tr-TR"/>
              </w:rPr>
            </w:pPr>
            <w:r w:rsidRPr="00573CB3">
              <w:rPr>
                <w:bCs/>
                <w:sz w:val="18"/>
                <w:szCs w:val="18"/>
                <w:lang w:eastAsia="tr-TR"/>
              </w:rPr>
              <w:t>-</w:t>
            </w:r>
          </w:p>
        </w:tc>
        <w:tc>
          <w:tcPr>
            <w:tcW w:w="1226" w:type="dxa"/>
            <w:shd w:val="clear" w:color="auto" w:fill="auto"/>
            <w:vAlign w:val="bottom"/>
          </w:tcPr>
          <w:p w14:paraId="0677F976" w14:textId="295532D5" w:rsidR="00573CB3" w:rsidRPr="00573CB3" w:rsidRDefault="00573CB3" w:rsidP="00573CB3">
            <w:pPr>
              <w:jc w:val="right"/>
              <w:rPr>
                <w:bCs/>
                <w:sz w:val="18"/>
                <w:szCs w:val="18"/>
                <w:lang w:eastAsia="tr-TR"/>
              </w:rPr>
            </w:pPr>
            <w:r w:rsidRPr="00B55991">
              <w:rPr>
                <w:bCs/>
                <w:sz w:val="18"/>
                <w:szCs w:val="18"/>
                <w:lang w:eastAsia="tr-TR"/>
              </w:rPr>
              <w:t>50,388</w:t>
            </w:r>
          </w:p>
        </w:tc>
        <w:tc>
          <w:tcPr>
            <w:tcW w:w="1225" w:type="dxa"/>
            <w:shd w:val="clear" w:color="auto" w:fill="auto"/>
            <w:vAlign w:val="bottom"/>
          </w:tcPr>
          <w:p w14:paraId="43A9E4D5" w14:textId="47200C1F" w:rsidR="00573CB3" w:rsidRPr="00573CB3" w:rsidRDefault="00573CB3" w:rsidP="00573CB3">
            <w:pPr>
              <w:jc w:val="right"/>
              <w:rPr>
                <w:bCs/>
                <w:sz w:val="18"/>
                <w:szCs w:val="18"/>
                <w:lang w:eastAsia="tr-TR"/>
              </w:rPr>
            </w:pPr>
            <w:r w:rsidRPr="00B55991">
              <w:rPr>
                <w:bCs/>
                <w:sz w:val="18"/>
                <w:szCs w:val="18"/>
                <w:lang w:eastAsia="tr-TR"/>
              </w:rPr>
              <w:t>19,549</w:t>
            </w:r>
          </w:p>
        </w:tc>
        <w:tc>
          <w:tcPr>
            <w:tcW w:w="1226" w:type="dxa"/>
            <w:shd w:val="clear" w:color="auto" w:fill="auto"/>
            <w:vAlign w:val="bottom"/>
          </w:tcPr>
          <w:p w14:paraId="67BC855C" w14:textId="7BCD22D3" w:rsidR="00573CB3" w:rsidRPr="00573CB3" w:rsidRDefault="00573CB3" w:rsidP="00573CB3">
            <w:pPr>
              <w:jc w:val="right"/>
              <w:rPr>
                <w:bCs/>
                <w:sz w:val="18"/>
                <w:szCs w:val="18"/>
                <w:lang w:eastAsia="tr-TR"/>
              </w:rPr>
            </w:pPr>
            <w:r w:rsidRPr="00B55991">
              <w:rPr>
                <w:bCs/>
                <w:sz w:val="18"/>
                <w:szCs w:val="18"/>
                <w:lang w:eastAsia="tr-TR"/>
              </w:rPr>
              <w:t>125,687</w:t>
            </w:r>
          </w:p>
        </w:tc>
        <w:tc>
          <w:tcPr>
            <w:tcW w:w="1226" w:type="dxa"/>
            <w:shd w:val="clear" w:color="auto" w:fill="auto"/>
            <w:vAlign w:val="bottom"/>
          </w:tcPr>
          <w:p w14:paraId="46550D49" w14:textId="1D0F462C" w:rsidR="00573CB3" w:rsidRPr="00573CB3" w:rsidRDefault="00573CB3" w:rsidP="00573CB3">
            <w:pPr>
              <w:jc w:val="right"/>
              <w:rPr>
                <w:bCs/>
                <w:sz w:val="18"/>
                <w:szCs w:val="18"/>
                <w:lang w:eastAsia="tr-TR"/>
              </w:rPr>
            </w:pPr>
            <w:r w:rsidRPr="00B55991">
              <w:rPr>
                <w:bCs/>
                <w:sz w:val="18"/>
                <w:szCs w:val="18"/>
                <w:lang w:eastAsia="tr-TR"/>
              </w:rPr>
              <w:t>195,624</w:t>
            </w:r>
          </w:p>
        </w:tc>
      </w:tr>
      <w:tr w:rsidR="00573CB3" w:rsidRPr="00CB56EC" w14:paraId="290FBB30" w14:textId="77777777" w:rsidTr="00573CB3">
        <w:trPr>
          <w:trHeight w:hRule="exact" w:val="113"/>
        </w:trPr>
        <w:tc>
          <w:tcPr>
            <w:tcW w:w="3114" w:type="dxa"/>
            <w:shd w:val="clear" w:color="auto" w:fill="auto"/>
            <w:vAlign w:val="center"/>
          </w:tcPr>
          <w:p w14:paraId="33B8F3F6" w14:textId="77777777" w:rsidR="00573CB3" w:rsidRPr="00CB56EC" w:rsidRDefault="00573CB3" w:rsidP="00573CB3">
            <w:pPr>
              <w:rPr>
                <w:sz w:val="16"/>
                <w:szCs w:val="16"/>
                <w:lang w:eastAsia="tr-TR"/>
              </w:rPr>
            </w:pPr>
          </w:p>
        </w:tc>
        <w:tc>
          <w:tcPr>
            <w:tcW w:w="1225" w:type="dxa"/>
            <w:shd w:val="clear" w:color="auto" w:fill="auto"/>
            <w:vAlign w:val="bottom"/>
          </w:tcPr>
          <w:p w14:paraId="5973FCA2" w14:textId="77777777" w:rsidR="00573CB3" w:rsidRPr="00CB56EC" w:rsidRDefault="00573CB3" w:rsidP="00573CB3">
            <w:pPr>
              <w:jc w:val="right"/>
              <w:rPr>
                <w:bCs/>
                <w:sz w:val="18"/>
                <w:szCs w:val="18"/>
                <w:lang w:eastAsia="tr-TR"/>
              </w:rPr>
            </w:pPr>
          </w:p>
        </w:tc>
        <w:tc>
          <w:tcPr>
            <w:tcW w:w="1226" w:type="dxa"/>
            <w:shd w:val="clear" w:color="auto" w:fill="auto"/>
            <w:vAlign w:val="bottom"/>
          </w:tcPr>
          <w:p w14:paraId="51AFABA4" w14:textId="77777777" w:rsidR="00573CB3" w:rsidRPr="00CB56EC" w:rsidRDefault="00573CB3" w:rsidP="00573CB3">
            <w:pPr>
              <w:jc w:val="right"/>
              <w:rPr>
                <w:bCs/>
                <w:sz w:val="18"/>
                <w:szCs w:val="18"/>
                <w:lang w:eastAsia="tr-TR"/>
              </w:rPr>
            </w:pPr>
          </w:p>
        </w:tc>
        <w:tc>
          <w:tcPr>
            <w:tcW w:w="1225" w:type="dxa"/>
            <w:shd w:val="clear" w:color="auto" w:fill="auto"/>
            <w:vAlign w:val="bottom"/>
          </w:tcPr>
          <w:p w14:paraId="5B5895C8" w14:textId="77777777" w:rsidR="00573CB3" w:rsidRPr="00CB56EC" w:rsidRDefault="00573CB3" w:rsidP="00573CB3">
            <w:pPr>
              <w:jc w:val="right"/>
              <w:rPr>
                <w:bCs/>
                <w:sz w:val="18"/>
                <w:szCs w:val="18"/>
                <w:lang w:eastAsia="tr-TR"/>
              </w:rPr>
            </w:pPr>
          </w:p>
        </w:tc>
        <w:tc>
          <w:tcPr>
            <w:tcW w:w="1226" w:type="dxa"/>
            <w:shd w:val="clear" w:color="auto" w:fill="auto"/>
            <w:vAlign w:val="bottom"/>
          </w:tcPr>
          <w:p w14:paraId="70770660" w14:textId="77777777" w:rsidR="00573CB3" w:rsidRPr="00CB56EC" w:rsidRDefault="00573CB3" w:rsidP="00573CB3">
            <w:pPr>
              <w:jc w:val="right"/>
              <w:rPr>
                <w:bCs/>
                <w:sz w:val="18"/>
                <w:szCs w:val="18"/>
                <w:lang w:eastAsia="tr-TR"/>
              </w:rPr>
            </w:pPr>
          </w:p>
        </w:tc>
        <w:tc>
          <w:tcPr>
            <w:tcW w:w="1226" w:type="dxa"/>
            <w:shd w:val="clear" w:color="auto" w:fill="auto"/>
            <w:vAlign w:val="bottom"/>
          </w:tcPr>
          <w:p w14:paraId="213C8038" w14:textId="77777777" w:rsidR="00573CB3" w:rsidRPr="00CB56EC" w:rsidRDefault="00573CB3" w:rsidP="00573CB3">
            <w:pPr>
              <w:jc w:val="right"/>
              <w:rPr>
                <w:bCs/>
                <w:sz w:val="18"/>
                <w:szCs w:val="18"/>
                <w:lang w:eastAsia="tr-TR"/>
              </w:rPr>
            </w:pPr>
          </w:p>
        </w:tc>
      </w:tr>
      <w:tr w:rsidR="00573CB3" w:rsidRPr="00CB56EC" w14:paraId="77F84356" w14:textId="77777777" w:rsidTr="00573CB3">
        <w:trPr>
          <w:trHeight w:hRule="exact" w:val="227"/>
        </w:trPr>
        <w:tc>
          <w:tcPr>
            <w:tcW w:w="3114" w:type="dxa"/>
            <w:shd w:val="clear" w:color="auto" w:fill="auto"/>
            <w:vAlign w:val="center"/>
          </w:tcPr>
          <w:p w14:paraId="5B8CE7EB" w14:textId="77777777" w:rsidR="00573CB3" w:rsidRPr="00CB56EC" w:rsidRDefault="00573CB3" w:rsidP="00573CB3">
            <w:pPr>
              <w:rPr>
                <w:bCs/>
                <w:sz w:val="16"/>
                <w:szCs w:val="16"/>
                <w:lang w:eastAsia="tr-TR"/>
              </w:rPr>
            </w:pPr>
            <w:r w:rsidRPr="00CB56EC">
              <w:rPr>
                <w:bCs/>
                <w:sz w:val="16"/>
                <w:szCs w:val="16"/>
                <w:lang w:eastAsia="tr-TR"/>
              </w:rPr>
              <w:t>Cari Dönem Sonu Maliyet</w:t>
            </w:r>
          </w:p>
        </w:tc>
        <w:tc>
          <w:tcPr>
            <w:tcW w:w="1225" w:type="dxa"/>
            <w:shd w:val="clear" w:color="auto" w:fill="auto"/>
            <w:vAlign w:val="bottom"/>
          </w:tcPr>
          <w:p w14:paraId="47AA0726" w14:textId="483AF343" w:rsidR="00573CB3" w:rsidRPr="00CB56EC" w:rsidRDefault="00573CB3" w:rsidP="00573CB3">
            <w:pPr>
              <w:jc w:val="right"/>
              <w:rPr>
                <w:bCs/>
                <w:sz w:val="18"/>
                <w:szCs w:val="18"/>
                <w:lang w:eastAsia="tr-TR"/>
              </w:rPr>
            </w:pPr>
            <w:r w:rsidRPr="008E1B20">
              <w:rPr>
                <w:bCs/>
                <w:sz w:val="18"/>
                <w:szCs w:val="18"/>
                <w:lang w:eastAsia="tr-TR"/>
              </w:rPr>
              <w:t>-</w:t>
            </w:r>
          </w:p>
        </w:tc>
        <w:tc>
          <w:tcPr>
            <w:tcW w:w="1226" w:type="dxa"/>
            <w:shd w:val="clear" w:color="auto" w:fill="auto"/>
            <w:vAlign w:val="bottom"/>
          </w:tcPr>
          <w:p w14:paraId="60E12268" w14:textId="210B48BD" w:rsidR="00573CB3" w:rsidRPr="00CB56EC" w:rsidRDefault="00573CB3" w:rsidP="00573CB3">
            <w:pPr>
              <w:jc w:val="right"/>
              <w:rPr>
                <w:bCs/>
                <w:sz w:val="18"/>
                <w:szCs w:val="18"/>
                <w:lang w:eastAsia="tr-TR"/>
              </w:rPr>
            </w:pPr>
            <w:r w:rsidRPr="00B55991">
              <w:rPr>
                <w:bCs/>
                <w:sz w:val="18"/>
                <w:szCs w:val="18"/>
                <w:lang w:eastAsia="tr-TR"/>
              </w:rPr>
              <w:t>70,264</w:t>
            </w:r>
          </w:p>
        </w:tc>
        <w:tc>
          <w:tcPr>
            <w:tcW w:w="1225" w:type="dxa"/>
            <w:shd w:val="clear" w:color="auto" w:fill="auto"/>
            <w:vAlign w:val="bottom"/>
          </w:tcPr>
          <w:p w14:paraId="37F1D54F" w14:textId="0FEBEEDA" w:rsidR="00573CB3" w:rsidRPr="00CB56EC" w:rsidRDefault="00573CB3" w:rsidP="00573CB3">
            <w:pPr>
              <w:jc w:val="right"/>
              <w:rPr>
                <w:bCs/>
                <w:sz w:val="18"/>
                <w:szCs w:val="18"/>
                <w:lang w:eastAsia="tr-TR"/>
              </w:rPr>
            </w:pPr>
            <w:r w:rsidRPr="00B55991">
              <w:rPr>
                <w:bCs/>
                <w:sz w:val="18"/>
                <w:szCs w:val="18"/>
                <w:lang w:eastAsia="tr-TR"/>
              </w:rPr>
              <w:t>25,889</w:t>
            </w:r>
          </w:p>
        </w:tc>
        <w:tc>
          <w:tcPr>
            <w:tcW w:w="1226" w:type="dxa"/>
            <w:shd w:val="clear" w:color="auto" w:fill="auto"/>
            <w:vAlign w:val="bottom"/>
          </w:tcPr>
          <w:p w14:paraId="53911642" w14:textId="7A0D7F2F" w:rsidR="00573CB3" w:rsidRPr="00CB56EC" w:rsidRDefault="00573CB3" w:rsidP="00573CB3">
            <w:pPr>
              <w:jc w:val="right"/>
              <w:rPr>
                <w:bCs/>
                <w:sz w:val="18"/>
                <w:szCs w:val="18"/>
                <w:lang w:eastAsia="tr-TR"/>
              </w:rPr>
            </w:pPr>
            <w:r w:rsidRPr="00B55991">
              <w:rPr>
                <w:bCs/>
                <w:sz w:val="18"/>
                <w:szCs w:val="18"/>
                <w:lang w:eastAsia="tr-TR"/>
              </w:rPr>
              <w:t>145,154</w:t>
            </w:r>
          </w:p>
        </w:tc>
        <w:tc>
          <w:tcPr>
            <w:tcW w:w="1226" w:type="dxa"/>
            <w:shd w:val="clear" w:color="auto" w:fill="auto"/>
            <w:vAlign w:val="bottom"/>
          </w:tcPr>
          <w:p w14:paraId="000FC4A9" w14:textId="76EFF073" w:rsidR="00573CB3" w:rsidRPr="00CB56EC" w:rsidRDefault="00573CB3" w:rsidP="00573CB3">
            <w:pPr>
              <w:jc w:val="right"/>
              <w:rPr>
                <w:bCs/>
                <w:sz w:val="18"/>
                <w:szCs w:val="18"/>
                <w:lang w:eastAsia="tr-TR"/>
              </w:rPr>
            </w:pPr>
            <w:r w:rsidRPr="00B55991">
              <w:rPr>
                <w:bCs/>
                <w:sz w:val="18"/>
                <w:szCs w:val="18"/>
                <w:lang w:eastAsia="tr-TR"/>
              </w:rPr>
              <w:t>241,307</w:t>
            </w:r>
          </w:p>
        </w:tc>
      </w:tr>
      <w:tr w:rsidR="00573CB3" w:rsidRPr="00CB56EC" w14:paraId="54FCFAE3" w14:textId="77777777" w:rsidTr="00573CB3">
        <w:trPr>
          <w:trHeight w:hRule="exact" w:val="227"/>
        </w:trPr>
        <w:tc>
          <w:tcPr>
            <w:tcW w:w="3114" w:type="dxa"/>
            <w:shd w:val="clear" w:color="auto" w:fill="auto"/>
            <w:vAlign w:val="center"/>
          </w:tcPr>
          <w:p w14:paraId="0A3C2013" w14:textId="77777777" w:rsidR="00573CB3" w:rsidRPr="00CB56EC" w:rsidRDefault="00573CB3" w:rsidP="00573CB3">
            <w:pPr>
              <w:rPr>
                <w:bCs/>
                <w:sz w:val="16"/>
                <w:szCs w:val="16"/>
                <w:lang w:eastAsia="tr-TR"/>
              </w:rPr>
            </w:pPr>
            <w:r w:rsidRPr="00CB56EC">
              <w:rPr>
                <w:bCs/>
                <w:sz w:val="16"/>
                <w:szCs w:val="16"/>
                <w:lang w:eastAsia="tr-TR"/>
              </w:rPr>
              <w:t>Cari Dönem Sonu Birikmiş Amortisman (-)</w:t>
            </w:r>
          </w:p>
        </w:tc>
        <w:tc>
          <w:tcPr>
            <w:tcW w:w="1225" w:type="dxa"/>
            <w:shd w:val="clear" w:color="auto" w:fill="auto"/>
            <w:vAlign w:val="bottom"/>
          </w:tcPr>
          <w:p w14:paraId="3FA73452" w14:textId="383DA521" w:rsidR="00573CB3" w:rsidRPr="00CB56EC" w:rsidRDefault="00573CB3" w:rsidP="00573CB3">
            <w:pPr>
              <w:jc w:val="right"/>
              <w:rPr>
                <w:bCs/>
                <w:sz w:val="18"/>
                <w:szCs w:val="18"/>
                <w:lang w:eastAsia="tr-TR"/>
              </w:rPr>
            </w:pPr>
            <w:r w:rsidRPr="008E1B20">
              <w:rPr>
                <w:bCs/>
                <w:sz w:val="18"/>
                <w:szCs w:val="18"/>
                <w:lang w:eastAsia="tr-TR"/>
              </w:rPr>
              <w:t>-</w:t>
            </w:r>
          </w:p>
        </w:tc>
        <w:tc>
          <w:tcPr>
            <w:tcW w:w="1226" w:type="dxa"/>
            <w:shd w:val="clear" w:color="auto" w:fill="auto"/>
            <w:vAlign w:val="bottom"/>
          </w:tcPr>
          <w:p w14:paraId="0C8F0934" w14:textId="1FF33FB0" w:rsidR="00573CB3" w:rsidRPr="00CB56EC" w:rsidRDefault="00573CB3" w:rsidP="00573CB3">
            <w:pPr>
              <w:jc w:val="right"/>
              <w:rPr>
                <w:bCs/>
                <w:sz w:val="18"/>
                <w:szCs w:val="18"/>
                <w:lang w:eastAsia="tr-TR"/>
              </w:rPr>
            </w:pPr>
            <w:r>
              <w:rPr>
                <w:bCs/>
                <w:sz w:val="18"/>
                <w:szCs w:val="18"/>
                <w:lang w:eastAsia="tr-TR"/>
              </w:rPr>
              <w:t>(</w:t>
            </w:r>
            <w:r w:rsidRPr="00B55991">
              <w:rPr>
                <w:bCs/>
                <w:sz w:val="18"/>
                <w:szCs w:val="18"/>
                <w:lang w:eastAsia="tr-TR"/>
              </w:rPr>
              <w:t>19,876</w:t>
            </w:r>
            <w:r>
              <w:rPr>
                <w:bCs/>
                <w:sz w:val="18"/>
                <w:szCs w:val="18"/>
                <w:lang w:eastAsia="tr-TR"/>
              </w:rPr>
              <w:t>)</w:t>
            </w:r>
          </w:p>
        </w:tc>
        <w:tc>
          <w:tcPr>
            <w:tcW w:w="1225" w:type="dxa"/>
            <w:shd w:val="clear" w:color="auto" w:fill="auto"/>
            <w:vAlign w:val="bottom"/>
          </w:tcPr>
          <w:p w14:paraId="6660DA71" w14:textId="4D728EFA" w:rsidR="00573CB3" w:rsidRPr="00CB56EC" w:rsidRDefault="00573CB3" w:rsidP="00573CB3">
            <w:pPr>
              <w:jc w:val="right"/>
              <w:rPr>
                <w:bCs/>
                <w:sz w:val="18"/>
                <w:szCs w:val="18"/>
                <w:lang w:eastAsia="tr-TR"/>
              </w:rPr>
            </w:pPr>
            <w:r>
              <w:rPr>
                <w:bCs/>
                <w:sz w:val="18"/>
                <w:szCs w:val="18"/>
                <w:lang w:eastAsia="tr-TR"/>
              </w:rPr>
              <w:t>(</w:t>
            </w:r>
            <w:r w:rsidRPr="00B55991">
              <w:rPr>
                <w:bCs/>
                <w:sz w:val="18"/>
                <w:szCs w:val="18"/>
                <w:lang w:eastAsia="tr-TR"/>
              </w:rPr>
              <w:t>6,340</w:t>
            </w:r>
            <w:r>
              <w:rPr>
                <w:bCs/>
                <w:sz w:val="18"/>
                <w:szCs w:val="18"/>
                <w:lang w:eastAsia="tr-TR"/>
              </w:rPr>
              <w:t>)</w:t>
            </w:r>
          </w:p>
        </w:tc>
        <w:tc>
          <w:tcPr>
            <w:tcW w:w="1226" w:type="dxa"/>
            <w:shd w:val="clear" w:color="auto" w:fill="auto"/>
            <w:vAlign w:val="bottom"/>
          </w:tcPr>
          <w:p w14:paraId="2CA916FD" w14:textId="2FF291D1" w:rsidR="00573CB3" w:rsidRPr="00CB56EC" w:rsidRDefault="00573CB3" w:rsidP="00573CB3">
            <w:pPr>
              <w:jc w:val="right"/>
              <w:rPr>
                <w:bCs/>
                <w:sz w:val="18"/>
                <w:szCs w:val="18"/>
                <w:lang w:eastAsia="tr-TR"/>
              </w:rPr>
            </w:pPr>
            <w:r>
              <w:rPr>
                <w:bCs/>
                <w:sz w:val="18"/>
                <w:szCs w:val="18"/>
                <w:lang w:eastAsia="tr-TR"/>
              </w:rPr>
              <w:t>(</w:t>
            </w:r>
            <w:r w:rsidRPr="00B55991">
              <w:rPr>
                <w:bCs/>
                <w:sz w:val="18"/>
                <w:szCs w:val="18"/>
                <w:lang w:eastAsia="tr-TR"/>
              </w:rPr>
              <w:t>19,467</w:t>
            </w:r>
            <w:r>
              <w:rPr>
                <w:bCs/>
                <w:sz w:val="18"/>
                <w:szCs w:val="18"/>
                <w:lang w:eastAsia="tr-TR"/>
              </w:rPr>
              <w:t>)</w:t>
            </w:r>
          </w:p>
        </w:tc>
        <w:tc>
          <w:tcPr>
            <w:tcW w:w="1226" w:type="dxa"/>
            <w:shd w:val="clear" w:color="auto" w:fill="auto"/>
            <w:vAlign w:val="bottom"/>
          </w:tcPr>
          <w:p w14:paraId="6DE3BE00" w14:textId="296593B4" w:rsidR="00573CB3" w:rsidRPr="00CB56EC" w:rsidRDefault="00573CB3" w:rsidP="00573CB3">
            <w:pPr>
              <w:jc w:val="right"/>
              <w:rPr>
                <w:bCs/>
                <w:sz w:val="18"/>
                <w:szCs w:val="18"/>
                <w:lang w:eastAsia="tr-TR"/>
              </w:rPr>
            </w:pPr>
            <w:r>
              <w:rPr>
                <w:bCs/>
                <w:sz w:val="18"/>
                <w:szCs w:val="18"/>
                <w:lang w:eastAsia="tr-TR"/>
              </w:rPr>
              <w:t>(</w:t>
            </w:r>
            <w:r w:rsidRPr="00B55991">
              <w:rPr>
                <w:bCs/>
                <w:sz w:val="18"/>
                <w:szCs w:val="18"/>
                <w:lang w:eastAsia="tr-TR"/>
              </w:rPr>
              <w:t>45,683</w:t>
            </w:r>
            <w:r>
              <w:rPr>
                <w:bCs/>
                <w:sz w:val="18"/>
                <w:szCs w:val="18"/>
                <w:lang w:eastAsia="tr-TR"/>
              </w:rPr>
              <w:t>)</w:t>
            </w:r>
          </w:p>
        </w:tc>
      </w:tr>
      <w:tr w:rsidR="00573CB3" w:rsidRPr="00573CB3" w14:paraId="12A90C7D" w14:textId="77777777" w:rsidTr="00573CB3">
        <w:trPr>
          <w:trHeight w:hRule="exact" w:val="227"/>
        </w:trPr>
        <w:tc>
          <w:tcPr>
            <w:tcW w:w="3114" w:type="dxa"/>
            <w:shd w:val="clear" w:color="auto" w:fill="auto"/>
            <w:vAlign w:val="center"/>
          </w:tcPr>
          <w:p w14:paraId="0831BE18" w14:textId="77777777" w:rsidR="00573CB3" w:rsidRPr="00573CB3" w:rsidRDefault="00573CB3" w:rsidP="00573CB3">
            <w:pPr>
              <w:rPr>
                <w:b/>
                <w:bCs/>
                <w:sz w:val="16"/>
                <w:szCs w:val="16"/>
                <w:lang w:eastAsia="tr-TR"/>
              </w:rPr>
            </w:pPr>
            <w:r w:rsidRPr="00573CB3">
              <w:rPr>
                <w:b/>
                <w:bCs/>
                <w:sz w:val="16"/>
                <w:szCs w:val="16"/>
                <w:lang w:eastAsia="tr-TR"/>
              </w:rPr>
              <w:t>Cari Dönem Sonu Net Defter Değeri</w:t>
            </w:r>
          </w:p>
        </w:tc>
        <w:tc>
          <w:tcPr>
            <w:tcW w:w="1225" w:type="dxa"/>
            <w:shd w:val="clear" w:color="auto" w:fill="auto"/>
            <w:vAlign w:val="bottom"/>
          </w:tcPr>
          <w:p w14:paraId="77565A35" w14:textId="5105B873" w:rsidR="00573CB3" w:rsidRPr="00573CB3" w:rsidRDefault="00573CB3" w:rsidP="00573CB3">
            <w:pPr>
              <w:jc w:val="right"/>
              <w:rPr>
                <w:b/>
                <w:bCs/>
                <w:sz w:val="18"/>
                <w:szCs w:val="18"/>
                <w:lang w:eastAsia="tr-TR"/>
              </w:rPr>
            </w:pPr>
            <w:r w:rsidRPr="00573CB3">
              <w:rPr>
                <w:b/>
                <w:bCs/>
                <w:sz w:val="18"/>
                <w:szCs w:val="18"/>
                <w:lang w:eastAsia="tr-TR"/>
              </w:rPr>
              <w:t>-</w:t>
            </w:r>
          </w:p>
        </w:tc>
        <w:tc>
          <w:tcPr>
            <w:tcW w:w="1226" w:type="dxa"/>
            <w:shd w:val="clear" w:color="auto" w:fill="auto"/>
            <w:vAlign w:val="bottom"/>
          </w:tcPr>
          <w:p w14:paraId="46CFABFF" w14:textId="7B6C5620" w:rsidR="00573CB3" w:rsidRPr="00573CB3" w:rsidRDefault="00573CB3" w:rsidP="00573CB3">
            <w:pPr>
              <w:jc w:val="right"/>
              <w:rPr>
                <w:b/>
                <w:bCs/>
                <w:sz w:val="18"/>
                <w:szCs w:val="18"/>
                <w:lang w:eastAsia="tr-TR"/>
              </w:rPr>
            </w:pPr>
            <w:r w:rsidRPr="00B55991">
              <w:rPr>
                <w:b/>
                <w:bCs/>
                <w:sz w:val="18"/>
                <w:szCs w:val="18"/>
                <w:lang w:eastAsia="tr-TR"/>
              </w:rPr>
              <w:t>50,388</w:t>
            </w:r>
          </w:p>
        </w:tc>
        <w:tc>
          <w:tcPr>
            <w:tcW w:w="1225" w:type="dxa"/>
            <w:shd w:val="clear" w:color="auto" w:fill="auto"/>
            <w:vAlign w:val="bottom"/>
          </w:tcPr>
          <w:p w14:paraId="28064282" w14:textId="208410A9" w:rsidR="00573CB3" w:rsidRPr="00573CB3" w:rsidRDefault="00573CB3" w:rsidP="00573CB3">
            <w:pPr>
              <w:jc w:val="right"/>
              <w:rPr>
                <w:b/>
                <w:bCs/>
                <w:sz w:val="18"/>
                <w:szCs w:val="18"/>
                <w:lang w:eastAsia="tr-TR"/>
              </w:rPr>
            </w:pPr>
            <w:r w:rsidRPr="00B55991">
              <w:rPr>
                <w:b/>
                <w:bCs/>
                <w:sz w:val="18"/>
                <w:szCs w:val="18"/>
                <w:lang w:eastAsia="tr-TR"/>
              </w:rPr>
              <w:t>19,549</w:t>
            </w:r>
          </w:p>
        </w:tc>
        <w:tc>
          <w:tcPr>
            <w:tcW w:w="1226" w:type="dxa"/>
            <w:shd w:val="clear" w:color="auto" w:fill="auto"/>
            <w:vAlign w:val="bottom"/>
          </w:tcPr>
          <w:p w14:paraId="13324C25" w14:textId="181A6FE1" w:rsidR="00573CB3" w:rsidRPr="00573CB3" w:rsidRDefault="00573CB3" w:rsidP="00573CB3">
            <w:pPr>
              <w:jc w:val="right"/>
              <w:rPr>
                <w:b/>
                <w:bCs/>
                <w:sz w:val="18"/>
                <w:szCs w:val="18"/>
                <w:lang w:eastAsia="tr-TR"/>
              </w:rPr>
            </w:pPr>
            <w:r w:rsidRPr="00B55991">
              <w:rPr>
                <w:b/>
                <w:bCs/>
                <w:sz w:val="18"/>
                <w:szCs w:val="18"/>
                <w:lang w:eastAsia="tr-TR"/>
              </w:rPr>
              <w:t>125,687</w:t>
            </w:r>
          </w:p>
        </w:tc>
        <w:tc>
          <w:tcPr>
            <w:tcW w:w="1226" w:type="dxa"/>
            <w:shd w:val="clear" w:color="auto" w:fill="auto"/>
            <w:vAlign w:val="bottom"/>
          </w:tcPr>
          <w:p w14:paraId="0B9FF5E5" w14:textId="23035913" w:rsidR="00573CB3" w:rsidRPr="00573CB3" w:rsidRDefault="00573CB3" w:rsidP="00573CB3">
            <w:pPr>
              <w:jc w:val="right"/>
              <w:rPr>
                <w:b/>
                <w:bCs/>
                <w:sz w:val="18"/>
                <w:szCs w:val="18"/>
                <w:lang w:eastAsia="tr-TR"/>
              </w:rPr>
            </w:pPr>
            <w:r w:rsidRPr="00B55991">
              <w:rPr>
                <w:b/>
                <w:bCs/>
                <w:sz w:val="18"/>
                <w:szCs w:val="18"/>
                <w:lang w:eastAsia="tr-TR"/>
              </w:rPr>
              <w:t>195,624</w:t>
            </w:r>
          </w:p>
        </w:tc>
      </w:tr>
    </w:tbl>
    <w:p w14:paraId="7A50D705" w14:textId="77777777" w:rsidR="00F91AC6" w:rsidRPr="00CB56EC" w:rsidRDefault="00F91AC6" w:rsidP="00E30CF9">
      <w:pPr>
        <w:autoSpaceDE w:val="0"/>
        <w:autoSpaceDN w:val="0"/>
        <w:adjustRightInd w:val="0"/>
        <w:ind w:left="540" w:hanging="540"/>
        <w:rPr>
          <w:sz w:val="12"/>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114"/>
        <w:gridCol w:w="1225"/>
        <w:gridCol w:w="1226"/>
        <w:gridCol w:w="1225"/>
        <w:gridCol w:w="1226"/>
        <w:gridCol w:w="1226"/>
      </w:tblGrid>
      <w:tr w:rsidR="003F5BC0" w:rsidRPr="00CB56EC" w14:paraId="1D984C92" w14:textId="77777777" w:rsidTr="00566643">
        <w:trPr>
          <w:trHeight w:hRule="exact" w:val="567"/>
        </w:trPr>
        <w:tc>
          <w:tcPr>
            <w:tcW w:w="3114" w:type="dxa"/>
            <w:shd w:val="clear" w:color="auto" w:fill="auto"/>
            <w:vAlign w:val="center"/>
            <w:hideMark/>
          </w:tcPr>
          <w:p w14:paraId="0A55E331" w14:textId="77777777" w:rsidR="003F5BC0" w:rsidRPr="00CB56EC" w:rsidRDefault="003F5BC0" w:rsidP="005A5673">
            <w:pPr>
              <w:jc w:val="both"/>
              <w:rPr>
                <w:b/>
                <w:bCs/>
                <w:sz w:val="18"/>
                <w:szCs w:val="18"/>
                <w:lang w:eastAsia="tr-TR"/>
              </w:rPr>
            </w:pPr>
            <w:r w:rsidRPr="00CB56EC">
              <w:rPr>
                <w:b/>
                <w:bCs/>
                <w:sz w:val="18"/>
                <w:szCs w:val="18"/>
                <w:lang w:eastAsia="tr-TR"/>
              </w:rPr>
              <w:t>Önceki Dönem</w:t>
            </w:r>
          </w:p>
        </w:tc>
        <w:tc>
          <w:tcPr>
            <w:tcW w:w="1225" w:type="dxa"/>
            <w:shd w:val="clear" w:color="auto" w:fill="auto"/>
            <w:vAlign w:val="bottom"/>
          </w:tcPr>
          <w:p w14:paraId="1BF97265" w14:textId="77777777" w:rsidR="003F5BC0" w:rsidRPr="00CB56EC" w:rsidRDefault="003F5BC0" w:rsidP="00342B53">
            <w:pPr>
              <w:jc w:val="right"/>
              <w:rPr>
                <w:b/>
                <w:bCs/>
                <w:sz w:val="16"/>
                <w:szCs w:val="16"/>
                <w:lang w:eastAsia="tr-TR"/>
              </w:rPr>
            </w:pPr>
            <w:r w:rsidRPr="00CB56EC">
              <w:rPr>
                <w:b/>
                <w:bCs/>
                <w:sz w:val="16"/>
                <w:szCs w:val="16"/>
                <w:lang w:eastAsia="tr-TR"/>
              </w:rPr>
              <w:t>Gayri Menkuller</w:t>
            </w:r>
          </w:p>
        </w:tc>
        <w:tc>
          <w:tcPr>
            <w:tcW w:w="1226" w:type="dxa"/>
            <w:shd w:val="clear" w:color="auto" w:fill="auto"/>
            <w:vAlign w:val="bottom"/>
          </w:tcPr>
          <w:p w14:paraId="4BA64AE2" w14:textId="77777777" w:rsidR="003F5BC0" w:rsidRPr="00CB56EC" w:rsidRDefault="003F5BC0" w:rsidP="00342B53">
            <w:pPr>
              <w:jc w:val="right"/>
              <w:rPr>
                <w:b/>
                <w:bCs/>
                <w:sz w:val="16"/>
                <w:szCs w:val="16"/>
                <w:lang w:eastAsia="tr-TR"/>
              </w:rPr>
            </w:pPr>
            <w:r w:rsidRPr="00CB56EC">
              <w:rPr>
                <w:b/>
                <w:bCs/>
                <w:sz w:val="16"/>
                <w:szCs w:val="16"/>
                <w:lang w:eastAsia="tr-TR"/>
              </w:rPr>
              <w:t>Araçlar</w:t>
            </w:r>
          </w:p>
        </w:tc>
        <w:tc>
          <w:tcPr>
            <w:tcW w:w="1225" w:type="dxa"/>
            <w:shd w:val="clear" w:color="auto" w:fill="auto"/>
            <w:vAlign w:val="bottom"/>
            <w:hideMark/>
          </w:tcPr>
          <w:p w14:paraId="459390CD" w14:textId="77777777" w:rsidR="003F5BC0" w:rsidRPr="00CB56EC" w:rsidRDefault="003F5BC0" w:rsidP="00342B53">
            <w:pPr>
              <w:jc w:val="right"/>
              <w:rPr>
                <w:b/>
                <w:bCs/>
                <w:sz w:val="16"/>
                <w:szCs w:val="16"/>
                <w:lang w:eastAsia="tr-TR"/>
              </w:rPr>
            </w:pPr>
            <w:r w:rsidRPr="00CB56EC">
              <w:rPr>
                <w:b/>
                <w:bCs/>
                <w:sz w:val="16"/>
                <w:szCs w:val="16"/>
                <w:lang w:eastAsia="tr-TR"/>
              </w:rPr>
              <w:t>Kullanım Hakkı olan MDV</w:t>
            </w:r>
          </w:p>
        </w:tc>
        <w:tc>
          <w:tcPr>
            <w:tcW w:w="1226" w:type="dxa"/>
            <w:shd w:val="clear" w:color="auto" w:fill="auto"/>
            <w:vAlign w:val="bottom"/>
            <w:hideMark/>
          </w:tcPr>
          <w:p w14:paraId="4926D400" w14:textId="77777777" w:rsidR="003F5BC0" w:rsidRPr="00CB56EC" w:rsidRDefault="003F5BC0" w:rsidP="00342B53">
            <w:pPr>
              <w:jc w:val="right"/>
              <w:rPr>
                <w:b/>
                <w:bCs/>
                <w:sz w:val="16"/>
                <w:szCs w:val="16"/>
                <w:lang w:eastAsia="tr-TR"/>
              </w:rPr>
            </w:pPr>
            <w:r w:rsidRPr="00CB56EC">
              <w:rPr>
                <w:b/>
                <w:bCs/>
                <w:sz w:val="16"/>
                <w:szCs w:val="16"/>
                <w:lang w:eastAsia="tr-TR"/>
              </w:rPr>
              <w:t>Diğer MDV</w:t>
            </w:r>
          </w:p>
        </w:tc>
        <w:tc>
          <w:tcPr>
            <w:tcW w:w="1226" w:type="dxa"/>
            <w:shd w:val="clear" w:color="auto" w:fill="auto"/>
            <w:vAlign w:val="bottom"/>
            <w:hideMark/>
          </w:tcPr>
          <w:p w14:paraId="719FE16F" w14:textId="77777777" w:rsidR="003F5BC0" w:rsidRPr="00CB56EC" w:rsidRDefault="003F5BC0" w:rsidP="00342B53">
            <w:pPr>
              <w:jc w:val="right"/>
              <w:rPr>
                <w:b/>
                <w:bCs/>
                <w:sz w:val="16"/>
                <w:szCs w:val="16"/>
                <w:lang w:eastAsia="tr-TR"/>
              </w:rPr>
            </w:pPr>
            <w:r w:rsidRPr="00CB56EC">
              <w:rPr>
                <w:b/>
                <w:bCs/>
                <w:sz w:val="16"/>
                <w:szCs w:val="16"/>
                <w:lang w:eastAsia="tr-TR"/>
              </w:rPr>
              <w:t>Toplam</w:t>
            </w:r>
          </w:p>
        </w:tc>
      </w:tr>
      <w:tr w:rsidR="003F5BC0" w:rsidRPr="00CB56EC" w14:paraId="07AA05EE" w14:textId="77777777" w:rsidTr="00566643">
        <w:trPr>
          <w:trHeight w:hRule="exact" w:val="227"/>
        </w:trPr>
        <w:tc>
          <w:tcPr>
            <w:tcW w:w="3114" w:type="dxa"/>
            <w:shd w:val="clear" w:color="auto" w:fill="auto"/>
            <w:vAlign w:val="center"/>
            <w:hideMark/>
          </w:tcPr>
          <w:p w14:paraId="76BE5095" w14:textId="77777777" w:rsidR="003F5BC0" w:rsidRPr="00CB56EC" w:rsidRDefault="003F5BC0" w:rsidP="005A5673">
            <w:pPr>
              <w:rPr>
                <w:b/>
                <w:bCs/>
                <w:sz w:val="16"/>
                <w:szCs w:val="16"/>
                <w:lang w:eastAsia="tr-TR"/>
              </w:rPr>
            </w:pPr>
            <w:r w:rsidRPr="00CB56EC">
              <w:rPr>
                <w:b/>
                <w:bCs/>
                <w:sz w:val="16"/>
                <w:szCs w:val="16"/>
                <w:lang w:eastAsia="tr-TR"/>
              </w:rPr>
              <w:t>Önceki Dönem Sonu</w:t>
            </w:r>
          </w:p>
        </w:tc>
        <w:tc>
          <w:tcPr>
            <w:tcW w:w="1225" w:type="dxa"/>
            <w:shd w:val="clear" w:color="auto" w:fill="auto"/>
            <w:vAlign w:val="bottom"/>
          </w:tcPr>
          <w:p w14:paraId="7E265245" w14:textId="77777777" w:rsidR="003F5BC0" w:rsidRPr="00CB56EC" w:rsidRDefault="003F5BC0" w:rsidP="00342B53">
            <w:pPr>
              <w:jc w:val="right"/>
            </w:pPr>
          </w:p>
        </w:tc>
        <w:tc>
          <w:tcPr>
            <w:tcW w:w="1226" w:type="dxa"/>
            <w:shd w:val="clear" w:color="auto" w:fill="auto"/>
            <w:vAlign w:val="bottom"/>
          </w:tcPr>
          <w:p w14:paraId="1F2F21DF" w14:textId="77777777" w:rsidR="003F5BC0" w:rsidRPr="00CB56EC" w:rsidRDefault="003F5BC0" w:rsidP="00342B53">
            <w:pPr>
              <w:jc w:val="right"/>
            </w:pPr>
          </w:p>
        </w:tc>
        <w:tc>
          <w:tcPr>
            <w:tcW w:w="1225" w:type="dxa"/>
            <w:shd w:val="clear" w:color="auto" w:fill="auto"/>
            <w:vAlign w:val="bottom"/>
          </w:tcPr>
          <w:p w14:paraId="6E3324C7" w14:textId="77777777" w:rsidR="003F5BC0" w:rsidRPr="00CB56EC" w:rsidRDefault="003F5BC0" w:rsidP="00342B53">
            <w:pPr>
              <w:jc w:val="right"/>
            </w:pPr>
          </w:p>
        </w:tc>
        <w:tc>
          <w:tcPr>
            <w:tcW w:w="1226" w:type="dxa"/>
            <w:shd w:val="clear" w:color="auto" w:fill="auto"/>
            <w:vAlign w:val="bottom"/>
          </w:tcPr>
          <w:p w14:paraId="3B16CC0C" w14:textId="77777777" w:rsidR="003F5BC0" w:rsidRPr="00CB56EC" w:rsidRDefault="003F5BC0" w:rsidP="00342B53">
            <w:pPr>
              <w:jc w:val="right"/>
            </w:pPr>
          </w:p>
        </w:tc>
        <w:tc>
          <w:tcPr>
            <w:tcW w:w="1226" w:type="dxa"/>
            <w:shd w:val="clear" w:color="auto" w:fill="auto"/>
            <w:vAlign w:val="bottom"/>
          </w:tcPr>
          <w:p w14:paraId="749EB59C" w14:textId="77777777" w:rsidR="003F5BC0" w:rsidRPr="00CB56EC" w:rsidRDefault="003F5BC0" w:rsidP="00342B53">
            <w:pPr>
              <w:jc w:val="right"/>
            </w:pPr>
          </w:p>
        </w:tc>
      </w:tr>
      <w:tr w:rsidR="006F2774" w:rsidRPr="00CB56EC" w14:paraId="66F7F0F9" w14:textId="77777777" w:rsidTr="00566643">
        <w:trPr>
          <w:trHeight w:hRule="exact" w:val="227"/>
        </w:trPr>
        <w:tc>
          <w:tcPr>
            <w:tcW w:w="3114" w:type="dxa"/>
            <w:shd w:val="clear" w:color="auto" w:fill="auto"/>
            <w:vAlign w:val="center"/>
            <w:hideMark/>
          </w:tcPr>
          <w:p w14:paraId="20B23070" w14:textId="77777777" w:rsidR="006F2774" w:rsidRPr="00CB56EC" w:rsidRDefault="006F2774" w:rsidP="006F2774">
            <w:pPr>
              <w:ind w:firstLineChars="100" w:firstLine="160"/>
              <w:rPr>
                <w:sz w:val="16"/>
                <w:szCs w:val="16"/>
                <w:lang w:eastAsia="tr-TR"/>
              </w:rPr>
            </w:pPr>
            <w:r w:rsidRPr="00CB56EC">
              <w:rPr>
                <w:sz w:val="16"/>
                <w:szCs w:val="16"/>
                <w:lang w:eastAsia="tr-TR"/>
              </w:rPr>
              <w:t>Maliyet</w:t>
            </w:r>
          </w:p>
        </w:tc>
        <w:tc>
          <w:tcPr>
            <w:tcW w:w="1225" w:type="dxa"/>
            <w:shd w:val="clear" w:color="auto" w:fill="auto"/>
            <w:vAlign w:val="bottom"/>
          </w:tcPr>
          <w:p w14:paraId="6EF8FC45" w14:textId="4DFE244A" w:rsidR="006F2774" w:rsidRPr="00CB56EC" w:rsidRDefault="006F2774" w:rsidP="006F2774">
            <w:pPr>
              <w:jc w:val="right"/>
            </w:pPr>
            <w:r w:rsidRPr="008E1B20">
              <w:rPr>
                <w:bCs/>
                <w:sz w:val="18"/>
                <w:szCs w:val="18"/>
                <w:lang w:eastAsia="tr-TR"/>
              </w:rPr>
              <w:t>-</w:t>
            </w:r>
          </w:p>
        </w:tc>
        <w:tc>
          <w:tcPr>
            <w:tcW w:w="1226" w:type="dxa"/>
            <w:shd w:val="clear" w:color="auto" w:fill="auto"/>
            <w:vAlign w:val="bottom"/>
          </w:tcPr>
          <w:p w14:paraId="60F2DD1F" w14:textId="39AA3E1B" w:rsidR="006F2774" w:rsidRPr="00CB56EC" w:rsidRDefault="006F2774" w:rsidP="006F2774">
            <w:pPr>
              <w:jc w:val="right"/>
            </w:pPr>
            <w:r w:rsidRPr="002E152A">
              <w:rPr>
                <w:bCs/>
                <w:sz w:val="18"/>
                <w:szCs w:val="18"/>
                <w:lang w:eastAsia="tr-TR"/>
              </w:rPr>
              <w:t>51,577</w:t>
            </w:r>
          </w:p>
        </w:tc>
        <w:tc>
          <w:tcPr>
            <w:tcW w:w="1225" w:type="dxa"/>
            <w:shd w:val="clear" w:color="auto" w:fill="auto"/>
            <w:vAlign w:val="bottom"/>
            <w:hideMark/>
          </w:tcPr>
          <w:p w14:paraId="6019EA6B" w14:textId="26F1BC6F" w:rsidR="006F2774" w:rsidRPr="00CB56EC" w:rsidRDefault="006F2774" w:rsidP="006F2774">
            <w:pPr>
              <w:jc w:val="right"/>
            </w:pPr>
            <w:r w:rsidRPr="002E152A">
              <w:rPr>
                <w:bCs/>
                <w:sz w:val="18"/>
                <w:szCs w:val="18"/>
                <w:lang w:eastAsia="tr-TR"/>
              </w:rPr>
              <w:t>4,896</w:t>
            </w:r>
          </w:p>
        </w:tc>
        <w:tc>
          <w:tcPr>
            <w:tcW w:w="1226" w:type="dxa"/>
            <w:shd w:val="clear" w:color="auto" w:fill="auto"/>
            <w:vAlign w:val="bottom"/>
            <w:hideMark/>
          </w:tcPr>
          <w:p w14:paraId="5D42E3E2" w14:textId="1F82C1B7" w:rsidR="006F2774" w:rsidRPr="00CB56EC" w:rsidRDefault="006F2774" w:rsidP="006F2774">
            <w:pPr>
              <w:jc w:val="right"/>
            </w:pPr>
            <w:r w:rsidRPr="002E152A">
              <w:rPr>
                <w:bCs/>
                <w:sz w:val="18"/>
                <w:szCs w:val="18"/>
                <w:lang w:eastAsia="tr-TR"/>
              </w:rPr>
              <w:t>21,471</w:t>
            </w:r>
          </w:p>
        </w:tc>
        <w:tc>
          <w:tcPr>
            <w:tcW w:w="1226" w:type="dxa"/>
            <w:shd w:val="clear" w:color="auto" w:fill="auto"/>
            <w:vAlign w:val="bottom"/>
            <w:hideMark/>
          </w:tcPr>
          <w:p w14:paraId="6A2D4D36" w14:textId="3542B51F" w:rsidR="006F2774" w:rsidRPr="00CB56EC" w:rsidRDefault="006F2774" w:rsidP="006F2774">
            <w:pPr>
              <w:jc w:val="right"/>
            </w:pPr>
            <w:r w:rsidRPr="002E152A">
              <w:rPr>
                <w:bCs/>
                <w:sz w:val="18"/>
                <w:szCs w:val="18"/>
                <w:lang w:eastAsia="tr-TR"/>
              </w:rPr>
              <w:t>77,944</w:t>
            </w:r>
          </w:p>
        </w:tc>
      </w:tr>
      <w:tr w:rsidR="006F2774" w:rsidRPr="00CB56EC" w14:paraId="47744850" w14:textId="77777777" w:rsidTr="00566643">
        <w:trPr>
          <w:trHeight w:hRule="exact" w:val="227"/>
        </w:trPr>
        <w:tc>
          <w:tcPr>
            <w:tcW w:w="3114" w:type="dxa"/>
            <w:shd w:val="clear" w:color="auto" w:fill="auto"/>
            <w:vAlign w:val="center"/>
            <w:hideMark/>
          </w:tcPr>
          <w:p w14:paraId="50E470EC" w14:textId="77777777" w:rsidR="006F2774" w:rsidRPr="00CB56EC" w:rsidRDefault="006F2774" w:rsidP="006F2774">
            <w:pPr>
              <w:ind w:firstLineChars="100" w:firstLine="160"/>
              <w:rPr>
                <w:sz w:val="16"/>
                <w:szCs w:val="16"/>
                <w:lang w:eastAsia="tr-TR"/>
              </w:rPr>
            </w:pPr>
            <w:r w:rsidRPr="00CB56EC">
              <w:rPr>
                <w:sz w:val="16"/>
                <w:szCs w:val="16"/>
                <w:lang w:eastAsia="tr-TR"/>
              </w:rPr>
              <w:t>Birikmiş Amortisman (-)</w:t>
            </w:r>
          </w:p>
        </w:tc>
        <w:tc>
          <w:tcPr>
            <w:tcW w:w="1225" w:type="dxa"/>
            <w:shd w:val="clear" w:color="auto" w:fill="auto"/>
            <w:vAlign w:val="bottom"/>
          </w:tcPr>
          <w:p w14:paraId="66CD0039" w14:textId="2405059B" w:rsidR="006F2774" w:rsidRPr="00CB56EC" w:rsidRDefault="006F2774" w:rsidP="006F2774">
            <w:pPr>
              <w:jc w:val="right"/>
            </w:pPr>
            <w:r w:rsidRPr="008E1B20">
              <w:rPr>
                <w:bCs/>
                <w:sz w:val="18"/>
                <w:szCs w:val="18"/>
                <w:lang w:eastAsia="tr-TR"/>
              </w:rPr>
              <w:t>-</w:t>
            </w:r>
          </w:p>
        </w:tc>
        <w:tc>
          <w:tcPr>
            <w:tcW w:w="1226" w:type="dxa"/>
            <w:shd w:val="clear" w:color="auto" w:fill="auto"/>
            <w:vAlign w:val="bottom"/>
          </w:tcPr>
          <w:p w14:paraId="618E7986" w14:textId="0424B567" w:rsidR="006F2774" w:rsidRPr="00CB56EC" w:rsidRDefault="006F2774" w:rsidP="006F2774">
            <w:pPr>
              <w:jc w:val="right"/>
            </w:pPr>
            <w:r>
              <w:rPr>
                <w:bCs/>
                <w:sz w:val="18"/>
                <w:szCs w:val="18"/>
                <w:lang w:eastAsia="tr-TR"/>
              </w:rPr>
              <w:t>(</w:t>
            </w:r>
            <w:r w:rsidRPr="002E152A">
              <w:rPr>
                <w:bCs/>
                <w:sz w:val="18"/>
                <w:szCs w:val="18"/>
                <w:lang w:eastAsia="tr-TR"/>
              </w:rPr>
              <w:t>4,643</w:t>
            </w:r>
            <w:r>
              <w:rPr>
                <w:bCs/>
                <w:sz w:val="18"/>
                <w:szCs w:val="18"/>
                <w:lang w:eastAsia="tr-TR"/>
              </w:rPr>
              <w:t>)</w:t>
            </w:r>
          </w:p>
        </w:tc>
        <w:tc>
          <w:tcPr>
            <w:tcW w:w="1225" w:type="dxa"/>
            <w:shd w:val="clear" w:color="auto" w:fill="auto"/>
            <w:vAlign w:val="bottom"/>
            <w:hideMark/>
          </w:tcPr>
          <w:p w14:paraId="31D8FC52" w14:textId="06681F8F" w:rsidR="006F2774" w:rsidRPr="00CB56EC" w:rsidRDefault="006F2774" w:rsidP="006F2774">
            <w:pPr>
              <w:jc w:val="right"/>
            </w:pPr>
            <w:r>
              <w:rPr>
                <w:bCs/>
                <w:sz w:val="18"/>
                <w:szCs w:val="18"/>
                <w:lang w:eastAsia="tr-TR"/>
              </w:rPr>
              <w:t>(</w:t>
            </w:r>
            <w:r w:rsidRPr="002E152A">
              <w:rPr>
                <w:bCs/>
                <w:sz w:val="18"/>
                <w:szCs w:val="18"/>
                <w:lang w:eastAsia="tr-TR"/>
              </w:rPr>
              <w:t>1,418</w:t>
            </w:r>
            <w:r>
              <w:rPr>
                <w:bCs/>
                <w:sz w:val="18"/>
                <w:szCs w:val="18"/>
                <w:lang w:eastAsia="tr-TR"/>
              </w:rPr>
              <w:t>)</w:t>
            </w:r>
          </w:p>
        </w:tc>
        <w:tc>
          <w:tcPr>
            <w:tcW w:w="1226" w:type="dxa"/>
            <w:shd w:val="clear" w:color="auto" w:fill="auto"/>
            <w:vAlign w:val="bottom"/>
            <w:hideMark/>
          </w:tcPr>
          <w:p w14:paraId="6C54AC2E" w14:textId="0D68CE28" w:rsidR="006F2774" w:rsidRPr="00CB56EC" w:rsidRDefault="006F2774" w:rsidP="006F2774">
            <w:pPr>
              <w:jc w:val="right"/>
            </w:pPr>
            <w:r>
              <w:rPr>
                <w:bCs/>
                <w:sz w:val="18"/>
                <w:szCs w:val="18"/>
                <w:lang w:eastAsia="tr-TR"/>
              </w:rPr>
              <w:t>(</w:t>
            </w:r>
            <w:r w:rsidRPr="002E152A">
              <w:rPr>
                <w:bCs/>
                <w:sz w:val="18"/>
                <w:szCs w:val="18"/>
                <w:lang w:eastAsia="tr-TR"/>
              </w:rPr>
              <w:t>3,098</w:t>
            </w:r>
            <w:r>
              <w:rPr>
                <w:bCs/>
                <w:sz w:val="18"/>
                <w:szCs w:val="18"/>
                <w:lang w:eastAsia="tr-TR"/>
              </w:rPr>
              <w:t>)</w:t>
            </w:r>
          </w:p>
        </w:tc>
        <w:tc>
          <w:tcPr>
            <w:tcW w:w="1226" w:type="dxa"/>
            <w:shd w:val="clear" w:color="auto" w:fill="auto"/>
            <w:vAlign w:val="bottom"/>
            <w:hideMark/>
          </w:tcPr>
          <w:p w14:paraId="075E4B1D" w14:textId="4EC09C20" w:rsidR="006F2774" w:rsidRPr="00CB56EC" w:rsidRDefault="006F2774" w:rsidP="006F2774">
            <w:pPr>
              <w:jc w:val="right"/>
            </w:pPr>
            <w:r>
              <w:rPr>
                <w:bCs/>
                <w:sz w:val="18"/>
                <w:szCs w:val="18"/>
                <w:lang w:eastAsia="tr-TR"/>
              </w:rPr>
              <w:t>(</w:t>
            </w:r>
            <w:r w:rsidRPr="002E152A">
              <w:rPr>
                <w:bCs/>
                <w:sz w:val="18"/>
                <w:szCs w:val="18"/>
                <w:lang w:eastAsia="tr-TR"/>
              </w:rPr>
              <w:t>9,159</w:t>
            </w:r>
            <w:r>
              <w:rPr>
                <w:bCs/>
                <w:sz w:val="18"/>
                <w:szCs w:val="18"/>
                <w:lang w:eastAsia="tr-TR"/>
              </w:rPr>
              <w:t>)</w:t>
            </w:r>
          </w:p>
        </w:tc>
      </w:tr>
      <w:tr w:rsidR="006F2774" w:rsidRPr="00CB56EC" w14:paraId="07F1B03D" w14:textId="77777777" w:rsidTr="00A7283A">
        <w:trPr>
          <w:trHeight w:hRule="exact" w:val="227"/>
        </w:trPr>
        <w:tc>
          <w:tcPr>
            <w:tcW w:w="3114" w:type="dxa"/>
            <w:shd w:val="clear" w:color="auto" w:fill="auto"/>
            <w:vAlign w:val="center"/>
          </w:tcPr>
          <w:p w14:paraId="5307086B" w14:textId="77777777" w:rsidR="006F2774" w:rsidRPr="00CB56EC" w:rsidRDefault="006F2774" w:rsidP="006F2774">
            <w:pPr>
              <w:rPr>
                <w:b/>
                <w:bCs/>
                <w:sz w:val="16"/>
                <w:szCs w:val="16"/>
                <w:lang w:eastAsia="tr-TR"/>
              </w:rPr>
            </w:pPr>
            <w:r w:rsidRPr="00CB56EC">
              <w:rPr>
                <w:b/>
                <w:bCs/>
                <w:sz w:val="16"/>
                <w:szCs w:val="16"/>
                <w:lang w:eastAsia="tr-TR"/>
              </w:rPr>
              <w:t>Önceki Dönem Sonu Net Defter Değeri</w:t>
            </w:r>
          </w:p>
        </w:tc>
        <w:tc>
          <w:tcPr>
            <w:tcW w:w="1225" w:type="dxa"/>
            <w:shd w:val="clear" w:color="auto" w:fill="auto"/>
          </w:tcPr>
          <w:p w14:paraId="4FDAC52A" w14:textId="7B9FD192" w:rsidR="006F2774" w:rsidRPr="00CB56EC" w:rsidRDefault="006F2774" w:rsidP="006F2774">
            <w:pPr>
              <w:jc w:val="right"/>
              <w:rPr>
                <w:b/>
                <w:bCs/>
                <w:sz w:val="18"/>
                <w:szCs w:val="18"/>
                <w:lang w:eastAsia="tr-TR"/>
              </w:rPr>
            </w:pPr>
            <w:r w:rsidRPr="008E1B20">
              <w:rPr>
                <w:b/>
                <w:bCs/>
                <w:sz w:val="18"/>
                <w:szCs w:val="18"/>
                <w:lang w:eastAsia="tr-TR"/>
              </w:rPr>
              <w:t>-</w:t>
            </w:r>
          </w:p>
        </w:tc>
        <w:tc>
          <w:tcPr>
            <w:tcW w:w="1226" w:type="dxa"/>
            <w:shd w:val="clear" w:color="auto" w:fill="auto"/>
          </w:tcPr>
          <w:p w14:paraId="16CAC35D" w14:textId="21406EA7" w:rsidR="006F2774" w:rsidRPr="00CB56EC" w:rsidRDefault="006F2774" w:rsidP="006F2774">
            <w:pPr>
              <w:jc w:val="right"/>
              <w:rPr>
                <w:b/>
                <w:bCs/>
                <w:sz w:val="18"/>
                <w:szCs w:val="18"/>
                <w:lang w:eastAsia="tr-TR"/>
              </w:rPr>
            </w:pPr>
            <w:r w:rsidRPr="002E152A">
              <w:rPr>
                <w:b/>
                <w:bCs/>
                <w:sz w:val="18"/>
                <w:szCs w:val="18"/>
                <w:lang w:eastAsia="tr-TR"/>
              </w:rPr>
              <w:t>46,934</w:t>
            </w:r>
          </w:p>
        </w:tc>
        <w:tc>
          <w:tcPr>
            <w:tcW w:w="1225" w:type="dxa"/>
            <w:shd w:val="clear" w:color="auto" w:fill="auto"/>
          </w:tcPr>
          <w:p w14:paraId="7BB577DC" w14:textId="511DE261" w:rsidR="006F2774" w:rsidRPr="00CB56EC" w:rsidRDefault="006F2774" w:rsidP="006F2774">
            <w:pPr>
              <w:jc w:val="right"/>
              <w:rPr>
                <w:b/>
                <w:bCs/>
                <w:sz w:val="18"/>
                <w:szCs w:val="18"/>
                <w:lang w:eastAsia="tr-TR"/>
              </w:rPr>
            </w:pPr>
            <w:r w:rsidRPr="002E152A">
              <w:rPr>
                <w:b/>
                <w:bCs/>
                <w:sz w:val="18"/>
                <w:szCs w:val="18"/>
                <w:lang w:eastAsia="tr-TR"/>
              </w:rPr>
              <w:t>3,478</w:t>
            </w:r>
          </w:p>
        </w:tc>
        <w:tc>
          <w:tcPr>
            <w:tcW w:w="1226" w:type="dxa"/>
            <w:shd w:val="clear" w:color="auto" w:fill="auto"/>
          </w:tcPr>
          <w:p w14:paraId="7BC43226" w14:textId="636F9527" w:rsidR="006F2774" w:rsidRPr="00CB56EC" w:rsidRDefault="006F2774" w:rsidP="006F2774">
            <w:pPr>
              <w:jc w:val="right"/>
              <w:rPr>
                <w:b/>
                <w:bCs/>
                <w:sz w:val="18"/>
                <w:szCs w:val="18"/>
                <w:lang w:eastAsia="tr-TR"/>
              </w:rPr>
            </w:pPr>
            <w:r w:rsidRPr="002E152A">
              <w:rPr>
                <w:b/>
                <w:bCs/>
                <w:sz w:val="18"/>
                <w:szCs w:val="18"/>
                <w:lang w:eastAsia="tr-TR"/>
              </w:rPr>
              <w:t>18,373</w:t>
            </w:r>
          </w:p>
        </w:tc>
        <w:tc>
          <w:tcPr>
            <w:tcW w:w="1226" w:type="dxa"/>
            <w:shd w:val="clear" w:color="auto" w:fill="auto"/>
            <w:vAlign w:val="bottom"/>
          </w:tcPr>
          <w:p w14:paraId="30C4C621" w14:textId="55F4FB7F" w:rsidR="006F2774" w:rsidRPr="00CB56EC" w:rsidRDefault="006F2774" w:rsidP="006F2774">
            <w:pPr>
              <w:jc w:val="right"/>
              <w:rPr>
                <w:b/>
                <w:bCs/>
                <w:sz w:val="18"/>
                <w:szCs w:val="18"/>
                <w:lang w:eastAsia="tr-TR"/>
              </w:rPr>
            </w:pPr>
            <w:r w:rsidRPr="002E152A">
              <w:rPr>
                <w:b/>
                <w:bCs/>
                <w:sz w:val="18"/>
                <w:szCs w:val="18"/>
                <w:lang w:eastAsia="tr-TR"/>
              </w:rPr>
              <w:t>68,785</w:t>
            </w:r>
          </w:p>
        </w:tc>
      </w:tr>
      <w:tr w:rsidR="006F2774" w:rsidRPr="00CB56EC" w14:paraId="6F4661A3" w14:textId="77777777" w:rsidTr="00566643">
        <w:trPr>
          <w:trHeight w:hRule="exact" w:val="227"/>
        </w:trPr>
        <w:tc>
          <w:tcPr>
            <w:tcW w:w="3114" w:type="dxa"/>
            <w:shd w:val="clear" w:color="auto" w:fill="auto"/>
            <w:vAlign w:val="center"/>
          </w:tcPr>
          <w:p w14:paraId="5E02DC3D" w14:textId="77777777" w:rsidR="006F2774" w:rsidRPr="00CB56EC" w:rsidRDefault="006F2774" w:rsidP="006F2774">
            <w:pPr>
              <w:ind w:firstLineChars="100" w:firstLine="161"/>
              <w:rPr>
                <w:b/>
                <w:sz w:val="16"/>
                <w:szCs w:val="16"/>
                <w:lang w:eastAsia="tr-TR"/>
              </w:rPr>
            </w:pPr>
          </w:p>
        </w:tc>
        <w:tc>
          <w:tcPr>
            <w:tcW w:w="1225" w:type="dxa"/>
            <w:shd w:val="clear" w:color="auto" w:fill="auto"/>
            <w:vAlign w:val="bottom"/>
          </w:tcPr>
          <w:p w14:paraId="2EC80653" w14:textId="326110FA" w:rsidR="006F2774" w:rsidRPr="00CB56EC" w:rsidRDefault="006F2774" w:rsidP="006F2774">
            <w:pPr>
              <w:jc w:val="right"/>
              <w:rPr>
                <w:b/>
                <w:bCs/>
                <w:sz w:val="18"/>
                <w:szCs w:val="18"/>
                <w:lang w:eastAsia="tr-TR"/>
              </w:rPr>
            </w:pPr>
            <w:r w:rsidRPr="00CB56EC">
              <w:rPr>
                <w:bCs/>
                <w:sz w:val="18"/>
                <w:szCs w:val="18"/>
                <w:lang w:eastAsia="tr-TR"/>
              </w:rPr>
              <w:t> </w:t>
            </w:r>
          </w:p>
        </w:tc>
        <w:tc>
          <w:tcPr>
            <w:tcW w:w="1226" w:type="dxa"/>
            <w:shd w:val="clear" w:color="auto" w:fill="auto"/>
            <w:vAlign w:val="bottom"/>
          </w:tcPr>
          <w:p w14:paraId="4AA762C9" w14:textId="50D5187E" w:rsidR="006F2774" w:rsidRPr="00CB56EC" w:rsidRDefault="006F2774" w:rsidP="006F2774">
            <w:pPr>
              <w:jc w:val="right"/>
              <w:rPr>
                <w:b/>
                <w:bCs/>
                <w:sz w:val="18"/>
                <w:szCs w:val="18"/>
                <w:lang w:eastAsia="tr-TR"/>
              </w:rPr>
            </w:pPr>
            <w:r w:rsidRPr="00CB56EC">
              <w:rPr>
                <w:bCs/>
                <w:sz w:val="18"/>
                <w:szCs w:val="18"/>
                <w:lang w:eastAsia="tr-TR"/>
              </w:rPr>
              <w:t> </w:t>
            </w:r>
          </w:p>
        </w:tc>
        <w:tc>
          <w:tcPr>
            <w:tcW w:w="1225" w:type="dxa"/>
            <w:shd w:val="clear" w:color="auto" w:fill="auto"/>
            <w:vAlign w:val="bottom"/>
          </w:tcPr>
          <w:p w14:paraId="1285A18C" w14:textId="1A19732A" w:rsidR="006F2774" w:rsidRPr="00CB56EC" w:rsidRDefault="006F2774" w:rsidP="006F2774">
            <w:pPr>
              <w:jc w:val="right"/>
              <w:rPr>
                <w:b/>
                <w:bCs/>
                <w:sz w:val="18"/>
                <w:szCs w:val="18"/>
                <w:lang w:eastAsia="tr-TR"/>
              </w:rPr>
            </w:pPr>
            <w:r w:rsidRPr="00CB56EC">
              <w:rPr>
                <w:bCs/>
                <w:sz w:val="18"/>
                <w:szCs w:val="18"/>
                <w:lang w:eastAsia="tr-TR"/>
              </w:rPr>
              <w:t> </w:t>
            </w:r>
          </w:p>
        </w:tc>
        <w:tc>
          <w:tcPr>
            <w:tcW w:w="1226" w:type="dxa"/>
            <w:shd w:val="clear" w:color="auto" w:fill="auto"/>
            <w:vAlign w:val="bottom"/>
          </w:tcPr>
          <w:p w14:paraId="2B933A3F" w14:textId="5D63E07B" w:rsidR="006F2774" w:rsidRPr="00CB56EC" w:rsidRDefault="006F2774" w:rsidP="006F2774">
            <w:pPr>
              <w:jc w:val="right"/>
              <w:rPr>
                <w:b/>
                <w:bCs/>
                <w:sz w:val="18"/>
                <w:szCs w:val="18"/>
                <w:lang w:eastAsia="tr-TR"/>
              </w:rPr>
            </w:pPr>
            <w:r w:rsidRPr="00CB56EC">
              <w:rPr>
                <w:bCs/>
                <w:sz w:val="18"/>
                <w:szCs w:val="18"/>
                <w:lang w:eastAsia="tr-TR"/>
              </w:rPr>
              <w:t> </w:t>
            </w:r>
          </w:p>
        </w:tc>
        <w:tc>
          <w:tcPr>
            <w:tcW w:w="1226" w:type="dxa"/>
            <w:shd w:val="clear" w:color="auto" w:fill="auto"/>
            <w:vAlign w:val="bottom"/>
          </w:tcPr>
          <w:p w14:paraId="4A2E5A2E" w14:textId="5BA7C0CC" w:rsidR="006F2774" w:rsidRPr="00CB56EC" w:rsidRDefault="006F2774" w:rsidP="006F2774">
            <w:pPr>
              <w:jc w:val="right"/>
              <w:rPr>
                <w:b/>
                <w:bCs/>
                <w:sz w:val="18"/>
                <w:szCs w:val="18"/>
                <w:lang w:eastAsia="tr-TR"/>
              </w:rPr>
            </w:pPr>
            <w:r w:rsidRPr="00CB56EC">
              <w:rPr>
                <w:bCs/>
                <w:sz w:val="18"/>
                <w:szCs w:val="18"/>
                <w:lang w:eastAsia="tr-TR"/>
              </w:rPr>
              <w:t> </w:t>
            </w:r>
          </w:p>
        </w:tc>
      </w:tr>
      <w:tr w:rsidR="006F2774" w:rsidRPr="00CB56EC" w14:paraId="08CA9A8E" w14:textId="77777777" w:rsidTr="00566643">
        <w:trPr>
          <w:trHeight w:hRule="exact" w:val="227"/>
        </w:trPr>
        <w:tc>
          <w:tcPr>
            <w:tcW w:w="3114" w:type="dxa"/>
            <w:shd w:val="clear" w:color="auto" w:fill="auto"/>
            <w:vAlign w:val="center"/>
          </w:tcPr>
          <w:p w14:paraId="7A1C9CA1" w14:textId="77777777" w:rsidR="006F2774" w:rsidRPr="00CB56EC" w:rsidRDefault="006F2774" w:rsidP="006F2774">
            <w:pPr>
              <w:rPr>
                <w:b/>
                <w:sz w:val="16"/>
                <w:szCs w:val="16"/>
                <w:lang w:eastAsia="tr-TR"/>
              </w:rPr>
            </w:pPr>
            <w:r w:rsidRPr="00CB56EC">
              <w:rPr>
                <w:b/>
                <w:bCs/>
                <w:sz w:val="16"/>
                <w:szCs w:val="16"/>
                <w:lang w:eastAsia="tr-TR"/>
              </w:rPr>
              <w:t>Cari Dönem Başı Net Defter Değeri</w:t>
            </w:r>
          </w:p>
        </w:tc>
        <w:tc>
          <w:tcPr>
            <w:tcW w:w="1225" w:type="dxa"/>
            <w:shd w:val="clear" w:color="auto" w:fill="auto"/>
            <w:vAlign w:val="bottom"/>
          </w:tcPr>
          <w:p w14:paraId="36B1B46A" w14:textId="7EFAD0A8" w:rsidR="006F2774" w:rsidRPr="00CB56EC" w:rsidRDefault="006F2774" w:rsidP="006F2774">
            <w:pPr>
              <w:jc w:val="right"/>
              <w:rPr>
                <w:b/>
                <w:bCs/>
                <w:sz w:val="18"/>
                <w:szCs w:val="18"/>
                <w:lang w:eastAsia="tr-TR"/>
              </w:rPr>
            </w:pPr>
            <w:r w:rsidRPr="008E1B20">
              <w:rPr>
                <w:b/>
                <w:bCs/>
                <w:sz w:val="18"/>
                <w:szCs w:val="18"/>
                <w:lang w:eastAsia="tr-TR"/>
              </w:rPr>
              <w:t>-</w:t>
            </w:r>
          </w:p>
        </w:tc>
        <w:tc>
          <w:tcPr>
            <w:tcW w:w="1226" w:type="dxa"/>
            <w:shd w:val="clear" w:color="auto" w:fill="auto"/>
            <w:vAlign w:val="bottom"/>
          </w:tcPr>
          <w:p w14:paraId="5A631DF3" w14:textId="305361A7" w:rsidR="006F2774" w:rsidRPr="00CB56EC" w:rsidRDefault="006F2774" w:rsidP="006F2774">
            <w:pPr>
              <w:jc w:val="right"/>
              <w:rPr>
                <w:b/>
                <w:bCs/>
                <w:sz w:val="18"/>
                <w:szCs w:val="18"/>
                <w:lang w:eastAsia="tr-TR"/>
              </w:rPr>
            </w:pPr>
            <w:r w:rsidRPr="002E152A">
              <w:rPr>
                <w:b/>
                <w:bCs/>
                <w:sz w:val="18"/>
                <w:szCs w:val="18"/>
                <w:lang w:eastAsia="tr-TR"/>
              </w:rPr>
              <w:t>46,934</w:t>
            </w:r>
          </w:p>
        </w:tc>
        <w:tc>
          <w:tcPr>
            <w:tcW w:w="1225" w:type="dxa"/>
            <w:shd w:val="clear" w:color="auto" w:fill="auto"/>
            <w:vAlign w:val="bottom"/>
          </w:tcPr>
          <w:p w14:paraId="2780CC25" w14:textId="74036F3E" w:rsidR="006F2774" w:rsidRPr="00CB56EC" w:rsidRDefault="006F2774" w:rsidP="006F2774">
            <w:pPr>
              <w:jc w:val="right"/>
              <w:rPr>
                <w:b/>
                <w:bCs/>
                <w:sz w:val="18"/>
                <w:szCs w:val="18"/>
                <w:lang w:eastAsia="tr-TR"/>
              </w:rPr>
            </w:pPr>
            <w:r w:rsidRPr="002E152A">
              <w:rPr>
                <w:b/>
                <w:bCs/>
                <w:sz w:val="18"/>
                <w:szCs w:val="18"/>
                <w:lang w:eastAsia="tr-TR"/>
              </w:rPr>
              <w:t>3,478</w:t>
            </w:r>
          </w:p>
        </w:tc>
        <w:tc>
          <w:tcPr>
            <w:tcW w:w="1226" w:type="dxa"/>
            <w:shd w:val="clear" w:color="auto" w:fill="auto"/>
            <w:vAlign w:val="bottom"/>
          </w:tcPr>
          <w:p w14:paraId="13246B41" w14:textId="3221F779" w:rsidR="006F2774" w:rsidRPr="00CB56EC" w:rsidRDefault="006F2774" w:rsidP="006F2774">
            <w:pPr>
              <w:jc w:val="right"/>
              <w:rPr>
                <w:b/>
                <w:bCs/>
                <w:sz w:val="18"/>
                <w:szCs w:val="18"/>
                <w:lang w:eastAsia="tr-TR"/>
              </w:rPr>
            </w:pPr>
            <w:r w:rsidRPr="002E152A">
              <w:rPr>
                <w:b/>
                <w:bCs/>
                <w:sz w:val="18"/>
                <w:szCs w:val="18"/>
                <w:lang w:eastAsia="tr-TR"/>
              </w:rPr>
              <w:t>18,373</w:t>
            </w:r>
          </w:p>
        </w:tc>
        <w:tc>
          <w:tcPr>
            <w:tcW w:w="1226" w:type="dxa"/>
            <w:shd w:val="clear" w:color="auto" w:fill="auto"/>
            <w:vAlign w:val="bottom"/>
          </w:tcPr>
          <w:p w14:paraId="77335ED9" w14:textId="4697EE96" w:rsidR="006F2774" w:rsidRPr="00CB56EC" w:rsidRDefault="006F2774" w:rsidP="006F2774">
            <w:pPr>
              <w:jc w:val="right"/>
              <w:rPr>
                <w:b/>
                <w:bCs/>
                <w:sz w:val="18"/>
                <w:szCs w:val="18"/>
                <w:lang w:eastAsia="tr-TR"/>
              </w:rPr>
            </w:pPr>
            <w:r w:rsidRPr="002E152A">
              <w:rPr>
                <w:b/>
                <w:bCs/>
                <w:sz w:val="18"/>
                <w:szCs w:val="18"/>
                <w:lang w:eastAsia="tr-TR"/>
              </w:rPr>
              <w:t>68,785</w:t>
            </w:r>
          </w:p>
        </w:tc>
      </w:tr>
      <w:tr w:rsidR="006F2774" w:rsidRPr="00CB56EC" w14:paraId="0C742138" w14:textId="77777777" w:rsidTr="00566643">
        <w:trPr>
          <w:trHeight w:hRule="exact" w:val="227"/>
        </w:trPr>
        <w:tc>
          <w:tcPr>
            <w:tcW w:w="3114" w:type="dxa"/>
            <w:shd w:val="clear" w:color="auto" w:fill="auto"/>
            <w:vAlign w:val="center"/>
            <w:hideMark/>
          </w:tcPr>
          <w:p w14:paraId="5F97E677" w14:textId="77777777" w:rsidR="006F2774" w:rsidRPr="00CB56EC" w:rsidRDefault="006F2774" w:rsidP="006F2774">
            <w:pPr>
              <w:ind w:firstLineChars="100" w:firstLine="160"/>
              <w:rPr>
                <w:sz w:val="16"/>
                <w:szCs w:val="16"/>
                <w:lang w:eastAsia="tr-TR"/>
              </w:rPr>
            </w:pPr>
            <w:r w:rsidRPr="00CB56EC">
              <w:rPr>
                <w:sz w:val="16"/>
                <w:szCs w:val="16"/>
                <w:lang w:eastAsia="tr-TR"/>
              </w:rPr>
              <w:t>İktisap Edilenler</w:t>
            </w:r>
          </w:p>
        </w:tc>
        <w:tc>
          <w:tcPr>
            <w:tcW w:w="1225" w:type="dxa"/>
            <w:shd w:val="clear" w:color="auto" w:fill="auto"/>
            <w:vAlign w:val="bottom"/>
          </w:tcPr>
          <w:p w14:paraId="61715BDD" w14:textId="5D3C2982" w:rsidR="006F2774" w:rsidRPr="00CB56EC" w:rsidRDefault="006F2774" w:rsidP="006F2774">
            <w:pPr>
              <w:jc w:val="right"/>
            </w:pPr>
            <w:r w:rsidRPr="008E1B20">
              <w:rPr>
                <w:bCs/>
                <w:sz w:val="18"/>
                <w:szCs w:val="18"/>
                <w:lang w:eastAsia="tr-TR"/>
              </w:rPr>
              <w:t>-</w:t>
            </w:r>
          </w:p>
        </w:tc>
        <w:tc>
          <w:tcPr>
            <w:tcW w:w="1226" w:type="dxa"/>
            <w:shd w:val="clear" w:color="auto" w:fill="auto"/>
            <w:vAlign w:val="bottom"/>
          </w:tcPr>
          <w:p w14:paraId="54DE180F" w14:textId="7C12201F" w:rsidR="006F2774" w:rsidRPr="00CB56EC" w:rsidRDefault="006F2774" w:rsidP="006F2774">
            <w:pPr>
              <w:jc w:val="right"/>
            </w:pPr>
            <w:r w:rsidRPr="002E152A">
              <w:rPr>
                <w:bCs/>
                <w:sz w:val="18"/>
                <w:szCs w:val="18"/>
                <w:lang w:eastAsia="tr-TR"/>
              </w:rPr>
              <w:t>18,550</w:t>
            </w:r>
          </w:p>
        </w:tc>
        <w:tc>
          <w:tcPr>
            <w:tcW w:w="1225" w:type="dxa"/>
            <w:shd w:val="clear" w:color="auto" w:fill="auto"/>
            <w:vAlign w:val="bottom"/>
            <w:hideMark/>
          </w:tcPr>
          <w:p w14:paraId="674DCB11" w14:textId="3CE340E7" w:rsidR="006F2774" w:rsidRPr="00CB56EC" w:rsidRDefault="006F2774" w:rsidP="006F2774">
            <w:pPr>
              <w:jc w:val="right"/>
            </w:pPr>
            <w:r w:rsidRPr="002E152A">
              <w:rPr>
                <w:bCs/>
                <w:sz w:val="18"/>
                <w:szCs w:val="18"/>
                <w:lang w:eastAsia="tr-TR"/>
              </w:rPr>
              <w:t>20,993</w:t>
            </w:r>
          </w:p>
        </w:tc>
        <w:tc>
          <w:tcPr>
            <w:tcW w:w="1226" w:type="dxa"/>
            <w:shd w:val="clear" w:color="auto" w:fill="auto"/>
            <w:vAlign w:val="bottom"/>
            <w:hideMark/>
          </w:tcPr>
          <w:p w14:paraId="2E74404A" w14:textId="5C747700" w:rsidR="006F2774" w:rsidRPr="00CB56EC" w:rsidRDefault="006F2774" w:rsidP="006F2774">
            <w:pPr>
              <w:jc w:val="right"/>
            </w:pPr>
            <w:r w:rsidRPr="002E152A">
              <w:rPr>
                <w:bCs/>
                <w:sz w:val="18"/>
                <w:szCs w:val="18"/>
                <w:lang w:eastAsia="tr-TR"/>
              </w:rPr>
              <w:t>89,559</w:t>
            </w:r>
          </w:p>
        </w:tc>
        <w:tc>
          <w:tcPr>
            <w:tcW w:w="1226" w:type="dxa"/>
            <w:shd w:val="clear" w:color="auto" w:fill="auto"/>
            <w:vAlign w:val="bottom"/>
            <w:hideMark/>
          </w:tcPr>
          <w:p w14:paraId="3CD32D0D" w14:textId="34A1FF09" w:rsidR="006F2774" w:rsidRPr="00CB56EC" w:rsidRDefault="006F2774" w:rsidP="006F2774">
            <w:pPr>
              <w:jc w:val="right"/>
            </w:pPr>
            <w:r w:rsidRPr="002E152A">
              <w:rPr>
                <w:bCs/>
                <w:sz w:val="18"/>
                <w:szCs w:val="18"/>
                <w:lang w:eastAsia="tr-TR"/>
              </w:rPr>
              <w:t>129,102</w:t>
            </w:r>
          </w:p>
        </w:tc>
      </w:tr>
      <w:tr w:rsidR="006F2774" w:rsidRPr="00CB56EC" w14:paraId="0D8184AF" w14:textId="77777777" w:rsidTr="00566643">
        <w:trPr>
          <w:trHeight w:hRule="exact" w:val="227"/>
        </w:trPr>
        <w:tc>
          <w:tcPr>
            <w:tcW w:w="3114" w:type="dxa"/>
            <w:shd w:val="clear" w:color="auto" w:fill="auto"/>
            <w:vAlign w:val="center"/>
          </w:tcPr>
          <w:p w14:paraId="5E2B1E7C" w14:textId="77777777" w:rsidR="006F2774" w:rsidRPr="00CB56EC" w:rsidRDefault="006F2774" w:rsidP="006F2774">
            <w:pPr>
              <w:ind w:firstLineChars="100" w:firstLine="160"/>
              <w:rPr>
                <w:sz w:val="16"/>
                <w:szCs w:val="16"/>
                <w:lang w:eastAsia="tr-TR"/>
              </w:rPr>
            </w:pPr>
            <w:r w:rsidRPr="00CB56EC">
              <w:rPr>
                <w:sz w:val="16"/>
                <w:szCs w:val="16"/>
                <w:lang w:eastAsia="tr-TR"/>
              </w:rPr>
              <w:t>Elden Çıkarılanlar (-), maliyet</w:t>
            </w:r>
          </w:p>
        </w:tc>
        <w:tc>
          <w:tcPr>
            <w:tcW w:w="1225" w:type="dxa"/>
            <w:shd w:val="clear" w:color="auto" w:fill="auto"/>
            <w:vAlign w:val="bottom"/>
          </w:tcPr>
          <w:p w14:paraId="373D5D47" w14:textId="36C452EA" w:rsidR="006F2774" w:rsidRPr="00CB56EC" w:rsidRDefault="006F2774" w:rsidP="006F2774">
            <w:pPr>
              <w:jc w:val="right"/>
            </w:pPr>
            <w:r w:rsidRPr="008E1B20">
              <w:rPr>
                <w:bCs/>
                <w:sz w:val="18"/>
                <w:szCs w:val="18"/>
                <w:lang w:eastAsia="tr-TR"/>
              </w:rPr>
              <w:t>-</w:t>
            </w:r>
          </w:p>
        </w:tc>
        <w:tc>
          <w:tcPr>
            <w:tcW w:w="1226" w:type="dxa"/>
            <w:shd w:val="clear" w:color="auto" w:fill="auto"/>
            <w:vAlign w:val="bottom"/>
          </w:tcPr>
          <w:p w14:paraId="48304BA7" w14:textId="37F6EF62" w:rsidR="006F2774" w:rsidRPr="00CB56EC" w:rsidRDefault="006F2774" w:rsidP="006F2774">
            <w:pPr>
              <w:jc w:val="right"/>
            </w:pPr>
            <w:r w:rsidRPr="008E1B20">
              <w:rPr>
                <w:bCs/>
                <w:sz w:val="18"/>
                <w:szCs w:val="18"/>
                <w:lang w:eastAsia="tr-TR"/>
              </w:rPr>
              <w:t>-</w:t>
            </w:r>
          </w:p>
        </w:tc>
        <w:tc>
          <w:tcPr>
            <w:tcW w:w="1225" w:type="dxa"/>
            <w:shd w:val="clear" w:color="auto" w:fill="auto"/>
            <w:vAlign w:val="bottom"/>
          </w:tcPr>
          <w:p w14:paraId="7FD31DDB" w14:textId="19593D47" w:rsidR="006F2774" w:rsidRPr="00CB56EC" w:rsidRDefault="006F2774" w:rsidP="006F2774">
            <w:pPr>
              <w:jc w:val="right"/>
            </w:pPr>
            <w:r w:rsidRPr="008E1B20">
              <w:rPr>
                <w:bCs/>
                <w:sz w:val="18"/>
                <w:szCs w:val="18"/>
                <w:lang w:eastAsia="tr-TR"/>
              </w:rPr>
              <w:t>-</w:t>
            </w:r>
          </w:p>
        </w:tc>
        <w:tc>
          <w:tcPr>
            <w:tcW w:w="1226" w:type="dxa"/>
            <w:shd w:val="clear" w:color="auto" w:fill="auto"/>
            <w:vAlign w:val="bottom"/>
          </w:tcPr>
          <w:p w14:paraId="612D52BE" w14:textId="39D437DB" w:rsidR="006F2774" w:rsidRPr="00CB56EC" w:rsidRDefault="006F2774" w:rsidP="006F2774">
            <w:pPr>
              <w:jc w:val="right"/>
            </w:pPr>
            <w:r>
              <w:rPr>
                <w:bCs/>
                <w:sz w:val="18"/>
                <w:szCs w:val="18"/>
                <w:lang w:eastAsia="tr-TR"/>
              </w:rPr>
              <w:t>(</w:t>
            </w:r>
            <w:r w:rsidRPr="002E152A">
              <w:rPr>
                <w:bCs/>
                <w:sz w:val="18"/>
                <w:szCs w:val="18"/>
                <w:lang w:eastAsia="tr-TR"/>
              </w:rPr>
              <w:t>739</w:t>
            </w:r>
            <w:r>
              <w:rPr>
                <w:bCs/>
                <w:sz w:val="18"/>
                <w:szCs w:val="18"/>
                <w:lang w:eastAsia="tr-TR"/>
              </w:rPr>
              <w:t>)</w:t>
            </w:r>
          </w:p>
        </w:tc>
        <w:tc>
          <w:tcPr>
            <w:tcW w:w="1226" w:type="dxa"/>
            <w:shd w:val="clear" w:color="auto" w:fill="auto"/>
            <w:vAlign w:val="bottom"/>
          </w:tcPr>
          <w:p w14:paraId="22CC2A5A" w14:textId="5BC31198" w:rsidR="006F2774" w:rsidRPr="00CB56EC" w:rsidRDefault="006F2774" w:rsidP="006F2774">
            <w:pPr>
              <w:jc w:val="right"/>
            </w:pPr>
            <w:r>
              <w:rPr>
                <w:bCs/>
                <w:sz w:val="18"/>
                <w:szCs w:val="18"/>
                <w:lang w:eastAsia="tr-TR"/>
              </w:rPr>
              <w:t>(</w:t>
            </w:r>
            <w:r w:rsidRPr="002E152A">
              <w:rPr>
                <w:bCs/>
                <w:sz w:val="18"/>
                <w:szCs w:val="18"/>
                <w:lang w:eastAsia="tr-TR"/>
              </w:rPr>
              <w:t>739</w:t>
            </w:r>
            <w:r>
              <w:rPr>
                <w:bCs/>
                <w:sz w:val="18"/>
                <w:szCs w:val="18"/>
                <w:lang w:eastAsia="tr-TR"/>
              </w:rPr>
              <w:t>)</w:t>
            </w:r>
          </w:p>
        </w:tc>
      </w:tr>
      <w:tr w:rsidR="006F2774" w:rsidRPr="00CB56EC" w14:paraId="79364739" w14:textId="77777777" w:rsidTr="00566643">
        <w:trPr>
          <w:trHeight w:hRule="exact" w:val="227"/>
        </w:trPr>
        <w:tc>
          <w:tcPr>
            <w:tcW w:w="3114" w:type="dxa"/>
            <w:shd w:val="clear" w:color="auto" w:fill="auto"/>
            <w:vAlign w:val="center"/>
          </w:tcPr>
          <w:p w14:paraId="3CCBD3B7" w14:textId="77777777" w:rsidR="006F2774" w:rsidRPr="00CB56EC" w:rsidRDefault="006F2774" w:rsidP="006F2774">
            <w:pPr>
              <w:ind w:firstLineChars="100" w:firstLine="160"/>
              <w:rPr>
                <w:sz w:val="16"/>
                <w:szCs w:val="16"/>
                <w:lang w:eastAsia="tr-TR"/>
              </w:rPr>
            </w:pPr>
            <w:r w:rsidRPr="00CB56EC">
              <w:rPr>
                <w:sz w:val="16"/>
                <w:szCs w:val="16"/>
                <w:lang w:eastAsia="tr-TR"/>
              </w:rPr>
              <w:t>Elden Çıkarılanlar (-), birikmiş amortisman</w:t>
            </w:r>
          </w:p>
        </w:tc>
        <w:tc>
          <w:tcPr>
            <w:tcW w:w="1225" w:type="dxa"/>
            <w:shd w:val="clear" w:color="auto" w:fill="auto"/>
            <w:vAlign w:val="bottom"/>
          </w:tcPr>
          <w:p w14:paraId="7285D869" w14:textId="7F3A2B84" w:rsidR="006F2774" w:rsidRPr="00CB56EC" w:rsidRDefault="006F2774" w:rsidP="006F2774">
            <w:pPr>
              <w:jc w:val="right"/>
            </w:pPr>
            <w:r w:rsidRPr="008E1B20">
              <w:rPr>
                <w:bCs/>
                <w:sz w:val="18"/>
                <w:szCs w:val="18"/>
                <w:lang w:eastAsia="tr-TR"/>
              </w:rPr>
              <w:t>-</w:t>
            </w:r>
          </w:p>
        </w:tc>
        <w:tc>
          <w:tcPr>
            <w:tcW w:w="1226" w:type="dxa"/>
            <w:shd w:val="clear" w:color="auto" w:fill="auto"/>
            <w:vAlign w:val="bottom"/>
          </w:tcPr>
          <w:p w14:paraId="13CC388C" w14:textId="3D055313" w:rsidR="006F2774" w:rsidRPr="00CB56EC" w:rsidRDefault="006F2774" w:rsidP="006F2774">
            <w:pPr>
              <w:jc w:val="right"/>
            </w:pPr>
            <w:r w:rsidRPr="008E1B20">
              <w:rPr>
                <w:bCs/>
                <w:sz w:val="18"/>
                <w:szCs w:val="18"/>
                <w:lang w:eastAsia="tr-TR"/>
              </w:rPr>
              <w:t>-</w:t>
            </w:r>
          </w:p>
        </w:tc>
        <w:tc>
          <w:tcPr>
            <w:tcW w:w="1225" w:type="dxa"/>
            <w:shd w:val="clear" w:color="auto" w:fill="auto"/>
            <w:vAlign w:val="bottom"/>
          </w:tcPr>
          <w:p w14:paraId="1CA204D7" w14:textId="086223D6" w:rsidR="006F2774" w:rsidRPr="00CB56EC" w:rsidRDefault="006F2774" w:rsidP="006F2774">
            <w:pPr>
              <w:jc w:val="right"/>
            </w:pPr>
            <w:r w:rsidRPr="008E1B20">
              <w:rPr>
                <w:bCs/>
                <w:sz w:val="18"/>
                <w:szCs w:val="18"/>
                <w:lang w:eastAsia="tr-TR"/>
              </w:rPr>
              <w:t>-</w:t>
            </w:r>
          </w:p>
        </w:tc>
        <w:tc>
          <w:tcPr>
            <w:tcW w:w="1226" w:type="dxa"/>
            <w:shd w:val="clear" w:color="auto" w:fill="auto"/>
            <w:vAlign w:val="bottom"/>
          </w:tcPr>
          <w:p w14:paraId="0EA06581" w14:textId="47EDE5D3" w:rsidR="006F2774" w:rsidRPr="00CB56EC" w:rsidRDefault="006F2774" w:rsidP="006F2774">
            <w:pPr>
              <w:jc w:val="right"/>
            </w:pPr>
            <w:r w:rsidRPr="002E152A">
              <w:rPr>
                <w:bCs/>
                <w:sz w:val="18"/>
                <w:szCs w:val="18"/>
                <w:lang w:eastAsia="tr-TR"/>
              </w:rPr>
              <w:t>739</w:t>
            </w:r>
          </w:p>
        </w:tc>
        <w:tc>
          <w:tcPr>
            <w:tcW w:w="1226" w:type="dxa"/>
            <w:shd w:val="clear" w:color="auto" w:fill="auto"/>
            <w:vAlign w:val="bottom"/>
          </w:tcPr>
          <w:p w14:paraId="3A62BE96" w14:textId="0878B4E7" w:rsidR="006F2774" w:rsidRPr="00CB56EC" w:rsidRDefault="006F2774" w:rsidP="006F2774">
            <w:pPr>
              <w:jc w:val="right"/>
            </w:pPr>
            <w:r w:rsidRPr="002E152A">
              <w:rPr>
                <w:bCs/>
                <w:sz w:val="18"/>
                <w:szCs w:val="18"/>
                <w:lang w:eastAsia="tr-TR"/>
              </w:rPr>
              <w:t>739</w:t>
            </w:r>
          </w:p>
        </w:tc>
      </w:tr>
      <w:tr w:rsidR="006F2774" w:rsidRPr="00CB56EC" w14:paraId="5C8ED4E4" w14:textId="77777777" w:rsidTr="00566643">
        <w:trPr>
          <w:trHeight w:hRule="exact" w:val="227"/>
        </w:trPr>
        <w:tc>
          <w:tcPr>
            <w:tcW w:w="3114" w:type="dxa"/>
            <w:shd w:val="clear" w:color="auto" w:fill="auto"/>
            <w:vAlign w:val="center"/>
          </w:tcPr>
          <w:p w14:paraId="32574188" w14:textId="77777777" w:rsidR="006F2774" w:rsidRPr="00CB56EC" w:rsidRDefault="006F2774" w:rsidP="006F2774">
            <w:pPr>
              <w:ind w:firstLineChars="100" w:firstLine="160"/>
              <w:rPr>
                <w:sz w:val="16"/>
                <w:szCs w:val="16"/>
                <w:lang w:eastAsia="tr-TR"/>
              </w:rPr>
            </w:pPr>
            <w:r w:rsidRPr="00CB56EC">
              <w:rPr>
                <w:sz w:val="16"/>
                <w:szCs w:val="16"/>
                <w:lang w:eastAsia="tr-TR"/>
              </w:rPr>
              <w:t>Amortisman Bedeli (-)</w:t>
            </w:r>
          </w:p>
        </w:tc>
        <w:tc>
          <w:tcPr>
            <w:tcW w:w="1225" w:type="dxa"/>
            <w:shd w:val="clear" w:color="auto" w:fill="auto"/>
            <w:vAlign w:val="bottom"/>
          </w:tcPr>
          <w:p w14:paraId="5879C091" w14:textId="0ECE0E75" w:rsidR="006F2774" w:rsidRPr="00CB56EC" w:rsidRDefault="006F2774" w:rsidP="006F2774">
            <w:pPr>
              <w:jc w:val="right"/>
            </w:pPr>
            <w:r w:rsidRPr="008E1B20">
              <w:rPr>
                <w:bCs/>
                <w:sz w:val="18"/>
                <w:szCs w:val="18"/>
                <w:lang w:eastAsia="tr-TR"/>
              </w:rPr>
              <w:t>-</w:t>
            </w:r>
          </w:p>
        </w:tc>
        <w:tc>
          <w:tcPr>
            <w:tcW w:w="1226" w:type="dxa"/>
            <w:shd w:val="clear" w:color="auto" w:fill="auto"/>
            <w:vAlign w:val="bottom"/>
          </w:tcPr>
          <w:p w14:paraId="51DD636D" w14:textId="2311E73D" w:rsidR="006F2774" w:rsidRPr="00CB56EC" w:rsidRDefault="006F2774" w:rsidP="006F2774">
            <w:pPr>
              <w:jc w:val="right"/>
            </w:pPr>
            <w:r>
              <w:rPr>
                <w:bCs/>
                <w:sz w:val="18"/>
                <w:szCs w:val="18"/>
                <w:lang w:eastAsia="tr-TR"/>
              </w:rPr>
              <w:t>(</w:t>
            </w:r>
            <w:r w:rsidRPr="002E152A">
              <w:rPr>
                <w:bCs/>
                <w:sz w:val="18"/>
                <w:szCs w:val="18"/>
                <w:lang w:eastAsia="tr-TR"/>
              </w:rPr>
              <w:t>11,673</w:t>
            </w:r>
            <w:r>
              <w:rPr>
                <w:bCs/>
                <w:sz w:val="18"/>
                <w:szCs w:val="18"/>
                <w:lang w:eastAsia="tr-TR"/>
              </w:rPr>
              <w:t>)</w:t>
            </w:r>
          </w:p>
        </w:tc>
        <w:tc>
          <w:tcPr>
            <w:tcW w:w="1225" w:type="dxa"/>
            <w:shd w:val="clear" w:color="auto" w:fill="auto"/>
            <w:vAlign w:val="bottom"/>
          </w:tcPr>
          <w:p w14:paraId="353C23E4" w14:textId="4C215BA9" w:rsidR="006F2774" w:rsidRPr="00CB56EC" w:rsidRDefault="006F2774" w:rsidP="006F2774">
            <w:pPr>
              <w:jc w:val="right"/>
            </w:pPr>
            <w:r>
              <w:rPr>
                <w:bCs/>
                <w:sz w:val="18"/>
                <w:szCs w:val="18"/>
                <w:lang w:eastAsia="tr-TR"/>
              </w:rPr>
              <w:t>(</w:t>
            </w:r>
            <w:r w:rsidRPr="002E152A">
              <w:rPr>
                <w:bCs/>
                <w:sz w:val="18"/>
                <w:szCs w:val="18"/>
                <w:lang w:eastAsia="tr-TR"/>
              </w:rPr>
              <w:t>3,538</w:t>
            </w:r>
            <w:r>
              <w:rPr>
                <w:bCs/>
                <w:sz w:val="18"/>
                <w:szCs w:val="18"/>
                <w:lang w:eastAsia="tr-TR"/>
              </w:rPr>
              <w:t>)</w:t>
            </w:r>
          </w:p>
        </w:tc>
        <w:tc>
          <w:tcPr>
            <w:tcW w:w="1226" w:type="dxa"/>
            <w:shd w:val="clear" w:color="auto" w:fill="auto"/>
            <w:vAlign w:val="bottom"/>
          </w:tcPr>
          <w:p w14:paraId="5F39ACC1" w14:textId="6C583A12" w:rsidR="006F2774" w:rsidRPr="00CB56EC" w:rsidRDefault="006F2774" w:rsidP="006F2774">
            <w:pPr>
              <w:jc w:val="right"/>
            </w:pPr>
            <w:r>
              <w:rPr>
                <w:bCs/>
                <w:sz w:val="18"/>
                <w:szCs w:val="18"/>
                <w:lang w:eastAsia="tr-TR"/>
              </w:rPr>
              <w:t>(</w:t>
            </w:r>
            <w:r w:rsidRPr="002E152A">
              <w:rPr>
                <w:bCs/>
                <w:sz w:val="18"/>
                <w:szCs w:val="18"/>
                <w:lang w:eastAsia="tr-TR"/>
              </w:rPr>
              <w:t>10,492</w:t>
            </w:r>
            <w:r>
              <w:rPr>
                <w:bCs/>
                <w:sz w:val="18"/>
                <w:szCs w:val="18"/>
                <w:lang w:eastAsia="tr-TR"/>
              </w:rPr>
              <w:t>)</w:t>
            </w:r>
          </w:p>
        </w:tc>
        <w:tc>
          <w:tcPr>
            <w:tcW w:w="1226" w:type="dxa"/>
            <w:shd w:val="clear" w:color="auto" w:fill="auto"/>
            <w:vAlign w:val="bottom"/>
          </w:tcPr>
          <w:p w14:paraId="42A55A87" w14:textId="3C86342F" w:rsidR="006F2774" w:rsidRPr="00CB56EC" w:rsidRDefault="006F2774" w:rsidP="006F2774">
            <w:pPr>
              <w:jc w:val="right"/>
            </w:pPr>
            <w:r>
              <w:rPr>
                <w:bCs/>
                <w:sz w:val="18"/>
                <w:szCs w:val="18"/>
                <w:lang w:eastAsia="tr-TR"/>
              </w:rPr>
              <w:t>(</w:t>
            </w:r>
            <w:r w:rsidRPr="002E152A">
              <w:rPr>
                <w:bCs/>
                <w:sz w:val="18"/>
                <w:szCs w:val="18"/>
                <w:lang w:eastAsia="tr-TR"/>
              </w:rPr>
              <w:t>25,703</w:t>
            </w:r>
            <w:r>
              <w:rPr>
                <w:bCs/>
                <w:sz w:val="18"/>
                <w:szCs w:val="18"/>
                <w:lang w:eastAsia="tr-TR"/>
              </w:rPr>
              <w:t>)</w:t>
            </w:r>
          </w:p>
        </w:tc>
      </w:tr>
      <w:tr w:rsidR="006F2774" w:rsidRPr="00CB56EC" w14:paraId="787C6C6F" w14:textId="77777777" w:rsidTr="00566643">
        <w:trPr>
          <w:trHeight w:hRule="exact" w:val="227"/>
        </w:trPr>
        <w:tc>
          <w:tcPr>
            <w:tcW w:w="3114" w:type="dxa"/>
            <w:shd w:val="clear" w:color="auto" w:fill="auto"/>
            <w:vAlign w:val="center"/>
          </w:tcPr>
          <w:p w14:paraId="6E8A2596" w14:textId="77777777" w:rsidR="006F2774" w:rsidRPr="00CB56EC" w:rsidRDefault="006F2774" w:rsidP="006F2774">
            <w:pPr>
              <w:rPr>
                <w:b/>
                <w:bCs/>
                <w:sz w:val="16"/>
                <w:szCs w:val="16"/>
                <w:lang w:eastAsia="tr-TR"/>
              </w:rPr>
            </w:pPr>
            <w:r w:rsidRPr="00CB56EC">
              <w:rPr>
                <w:b/>
                <w:bCs/>
                <w:sz w:val="16"/>
                <w:szCs w:val="16"/>
                <w:lang w:eastAsia="tr-TR"/>
              </w:rPr>
              <w:t>Cari Dönem Sonu Net Defter Değeri</w:t>
            </w:r>
          </w:p>
        </w:tc>
        <w:tc>
          <w:tcPr>
            <w:tcW w:w="1225" w:type="dxa"/>
            <w:shd w:val="clear" w:color="auto" w:fill="auto"/>
            <w:vAlign w:val="bottom"/>
          </w:tcPr>
          <w:p w14:paraId="44D0E7E0" w14:textId="4B74A5A3" w:rsidR="006F2774" w:rsidRPr="00CB56EC" w:rsidRDefault="006F2774" w:rsidP="006F2774">
            <w:pPr>
              <w:jc w:val="right"/>
              <w:rPr>
                <w:b/>
                <w:bCs/>
                <w:sz w:val="18"/>
                <w:szCs w:val="18"/>
                <w:lang w:eastAsia="tr-TR"/>
              </w:rPr>
            </w:pPr>
            <w:r w:rsidRPr="008E1B20">
              <w:rPr>
                <w:b/>
                <w:bCs/>
                <w:sz w:val="18"/>
                <w:szCs w:val="18"/>
                <w:lang w:eastAsia="tr-TR"/>
              </w:rPr>
              <w:t>-</w:t>
            </w:r>
          </w:p>
        </w:tc>
        <w:tc>
          <w:tcPr>
            <w:tcW w:w="1226" w:type="dxa"/>
            <w:shd w:val="clear" w:color="auto" w:fill="auto"/>
            <w:vAlign w:val="bottom"/>
          </w:tcPr>
          <w:p w14:paraId="1D5C43EF" w14:textId="76623013" w:rsidR="006F2774" w:rsidRPr="00CB56EC" w:rsidRDefault="006F2774" w:rsidP="006F2774">
            <w:pPr>
              <w:jc w:val="right"/>
              <w:rPr>
                <w:b/>
                <w:bCs/>
                <w:sz w:val="18"/>
                <w:szCs w:val="18"/>
                <w:lang w:eastAsia="tr-TR"/>
              </w:rPr>
            </w:pPr>
            <w:r w:rsidRPr="002E152A">
              <w:rPr>
                <w:b/>
                <w:bCs/>
                <w:sz w:val="18"/>
                <w:szCs w:val="18"/>
                <w:lang w:eastAsia="tr-TR"/>
              </w:rPr>
              <w:t>53,811</w:t>
            </w:r>
          </w:p>
        </w:tc>
        <w:tc>
          <w:tcPr>
            <w:tcW w:w="1225" w:type="dxa"/>
            <w:shd w:val="clear" w:color="auto" w:fill="auto"/>
            <w:vAlign w:val="bottom"/>
          </w:tcPr>
          <w:p w14:paraId="77A6ED34" w14:textId="0ADDFF24" w:rsidR="006F2774" w:rsidRPr="00CB56EC" w:rsidRDefault="006F2774" w:rsidP="006F2774">
            <w:pPr>
              <w:jc w:val="right"/>
              <w:rPr>
                <w:b/>
                <w:bCs/>
                <w:sz w:val="18"/>
                <w:szCs w:val="18"/>
                <w:lang w:eastAsia="tr-TR"/>
              </w:rPr>
            </w:pPr>
            <w:r w:rsidRPr="002E152A">
              <w:rPr>
                <w:b/>
                <w:bCs/>
                <w:sz w:val="18"/>
                <w:szCs w:val="18"/>
                <w:lang w:eastAsia="tr-TR"/>
              </w:rPr>
              <w:t>20,933</w:t>
            </w:r>
          </w:p>
        </w:tc>
        <w:tc>
          <w:tcPr>
            <w:tcW w:w="1226" w:type="dxa"/>
            <w:shd w:val="clear" w:color="auto" w:fill="auto"/>
            <w:vAlign w:val="bottom"/>
          </w:tcPr>
          <w:p w14:paraId="59E6EBBC" w14:textId="516D0A62" w:rsidR="006F2774" w:rsidRPr="00CB56EC" w:rsidRDefault="006F2774" w:rsidP="006F2774">
            <w:pPr>
              <w:jc w:val="right"/>
              <w:rPr>
                <w:b/>
                <w:bCs/>
                <w:sz w:val="18"/>
                <w:szCs w:val="18"/>
                <w:lang w:eastAsia="tr-TR"/>
              </w:rPr>
            </w:pPr>
            <w:r w:rsidRPr="002E152A">
              <w:rPr>
                <w:b/>
                <w:bCs/>
                <w:sz w:val="18"/>
                <w:szCs w:val="18"/>
                <w:lang w:eastAsia="tr-TR"/>
              </w:rPr>
              <w:t>97,440</w:t>
            </w:r>
          </w:p>
        </w:tc>
        <w:tc>
          <w:tcPr>
            <w:tcW w:w="1226" w:type="dxa"/>
            <w:shd w:val="clear" w:color="auto" w:fill="auto"/>
            <w:vAlign w:val="bottom"/>
          </w:tcPr>
          <w:p w14:paraId="0AEE7147" w14:textId="70733FAD" w:rsidR="006F2774" w:rsidRPr="00CB56EC" w:rsidRDefault="006F2774" w:rsidP="006F2774">
            <w:pPr>
              <w:jc w:val="right"/>
              <w:rPr>
                <w:b/>
                <w:bCs/>
                <w:sz w:val="18"/>
                <w:szCs w:val="18"/>
                <w:lang w:eastAsia="tr-TR"/>
              </w:rPr>
            </w:pPr>
            <w:r w:rsidRPr="002E152A">
              <w:rPr>
                <w:b/>
                <w:bCs/>
                <w:sz w:val="18"/>
                <w:szCs w:val="18"/>
                <w:lang w:eastAsia="tr-TR"/>
              </w:rPr>
              <w:t>172,184</w:t>
            </w:r>
          </w:p>
        </w:tc>
      </w:tr>
      <w:tr w:rsidR="006F2774" w:rsidRPr="00CB56EC" w14:paraId="0CA89598" w14:textId="77777777" w:rsidTr="00566643">
        <w:trPr>
          <w:trHeight w:hRule="exact" w:val="113"/>
        </w:trPr>
        <w:tc>
          <w:tcPr>
            <w:tcW w:w="3114" w:type="dxa"/>
            <w:shd w:val="clear" w:color="auto" w:fill="auto"/>
            <w:vAlign w:val="center"/>
          </w:tcPr>
          <w:p w14:paraId="5858CEA4" w14:textId="77777777" w:rsidR="006F2774" w:rsidRPr="00CB56EC" w:rsidRDefault="006F2774" w:rsidP="006F2774">
            <w:pPr>
              <w:rPr>
                <w:sz w:val="16"/>
                <w:szCs w:val="16"/>
                <w:lang w:eastAsia="tr-TR"/>
              </w:rPr>
            </w:pPr>
          </w:p>
        </w:tc>
        <w:tc>
          <w:tcPr>
            <w:tcW w:w="1225" w:type="dxa"/>
            <w:shd w:val="clear" w:color="auto" w:fill="auto"/>
            <w:vAlign w:val="bottom"/>
          </w:tcPr>
          <w:p w14:paraId="61FC4E34" w14:textId="77777777" w:rsidR="006F2774" w:rsidRPr="00CB56EC" w:rsidRDefault="006F2774" w:rsidP="006F2774">
            <w:pPr>
              <w:jc w:val="right"/>
              <w:rPr>
                <w:b/>
                <w:bCs/>
                <w:sz w:val="18"/>
                <w:szCs w:val="18"/>
                <w:lang w:eastAsia="tr-TR"/>
              </w:rPr>
            </w:pPr>
          </w:p>
        </w:tc>
        <w:tc>
          <w:tcPr>
            <w:tcW w:w="1226" w:type="dxa"/>
            <w:shd w:val="clear" w:color="auto" w:fill="auto"/>
            <w:vAlign w:val="bottom"/>
          </w:tcPr>
          <w:p w14:paraId="27511EEC" w14:textId="77777777" w:rsidR="006F2774" w:rsidRPr="00CB56EC" w:rsidRDefault="006F2774" w:rsidP="006F2774">
            <w:pPr>
              <w:jc w:val="right"/>
              <w:rPr>
                <w:b/>
                <w:bCs/>
                <w:sz w:val="18"/>
                <w:szCs w:val="18"/>
                <w:lang w:eastAsia="tr-TR"/>
              </w:rPr>
            </w:pPr>
          </w:p>
        </w:tc>
        <w:tc>
          <w:tcPr>
            <w:tcW w:w="1225" w:type="dxa"/>
            <w:shd w:val="clear" w:color="auto" w:fill="auto"/>
            <w:vAlign w:val="bottom"/>
          </w:tcPr>
          <w:p w14:paraId="6E1C0B23" w14:textId="77777777" w:rsidR="006F2774" w:rsidRPr="00CB56EC" w:rsidRDefault="006F2774" w:rsidP="006F2774">
            <w:pPr>
              <w:jc w:val="right"/>
              <w:rPr>
                <w:b/>
                <w:bCs/>
                <w:sz w:val="18"/>
                <w:szCs w:val="18"/>
                <w:lang w:eastAsia="tr-TR"/>
              </w:rPr>
            </w:pPr>
          </w:p>
        </w:tc>
        <w:tc>
          <w:tcPr>
            <w:tcW w:w="1226" w:type="dxa"/>
            <w:shd w:val="clear" w:color="auto" w:fill="auto"/>
            <w:vAlign w:val="bottom"/>
          </w:tcPr>
          <w:p w14:paraId="44E441E3" w14:textId="77777777" w:rsidR="006F2774" w:rsidRPr="00CB56EC" w:rsidRDefault="006F2774" w:rsidP="006F2774">
            <w:pPr>
              <w:jc w:val="right"/>
              <w:rPr>
                <w:b/>
                <w:bCs/>
                <w:sz w:val="18"/>
                <w:szCs w:val="18"/>
                <w:lang w:eastAsia="tr-TR"/>
              </w:rPr>
            </w:pPr>
          </w:p>
        </w:tc>
        <w:tc>
          <w:tcPr>
            <w:tcW w:w="1226" w:type="dxa"/>
            <w:shd w:val="clear" w:color="auto" w:fill="auto"/>
            <w:vAlign w:val="bottom"/>
          </w:tcPr>
          <w:p w14:paraId="03C08B31" w14:textId="77777777" w:rsidR="006F2774" w:rsidRPr="00CB56EC" w:rsidRDefault="006F2774" w:rsidP="006F2774">
            <w:pPr>
              <w:jc w:val="right"/>
              <w:rPr>
                <w:b/>
                <w:bCs/>
                <w:sz w:val="18"/>
                <w:szCs w:val="18"/>
                <w:lang w:eastAsia="tr-TR"/>
              </w:rPr>
            </w:pPr>
          </w:p>
        </w:tc>
      </w:tr>
      <w:tr w:rsidR="006F2774" w:rsidRPr="00CB56EC" w14:paraId="31399615" w14:textId="77777777" w:rsidTr="00566643">
        <w:trPr>
          <w:trHeight w:hRule="exact" w:val="227"/>
        </w:trPr>
        <w:tc>
          <w:tcPr>
            <w:tcW w:w="3114" w:type="dxa"/>
            <w:shd w:val="clear" w:color="auto" w:fill="auto"/>
            <w:vAlign w:val="center"/>
          </w:tcPr>
          <w:p w14:paraId="3A7FA3F0" w14:textId="77777777" w:rsidR="006F2774" w:rsidRPr="00CB56EC" w:rsidRDefault="006F2774" w:rsidP="006F2774">
            <w:pPr>
              <w:rPr>
                <w:bCs/>
                <w:sz w:val="16"/>
                <w:szCs w:val="16"/>
                <w:lang w:eastAsia="tr-TR"/>
              </w:rPr>
            </w:pPr>
            <w:r w:rsidRPr="00CB56EC">
              <w:rPr>
                <w:bCs/>
                <w:sz w:val="16"/>
                <w:szCs w:val="16"/>
                <w:lang w:eastAsia="tr-TR"/>
              </w:rPr>
              <w:t>Cari Dönem Sonu Maliyet</w:t>
            </w:r>
          </w:p>
        </w:tc>
        <w:tc>
          <w:tcPr>
            <w:tcW w:w="1225" w:type="dxa"/>
            <w:shd w:val="clear" w:color="auto" w:fill="auto"/>
            <w:vAlign w:val="bottom"/>
          </w:tcPr>
          <w:p w14:paraId="4DC0FF1C" w14:textId="1BE28834" w:rsidR="006F2774" w:rsidRPr="00CB56EC" w:rsidRDefault="006F2774" w:rsidP="006F2774">
            <w:pPr>
              <w:jc w:val="right"/>
            </w:pPr>
            <w:r w:rsidRPr="008E1B20">
              <w:rPr>
                <w:bCs/>
                <w:sz w:val="18"/>
                <w:szCs w:val="18"/>
                <w:lang w:eastAsia="tr-TR"/>
              </w:rPr>
              <w:t>-</w:t>
            </w:r>
          </w:p>
        </w:tc>
        <w:tc>
          <w:tcPr>
            <w:tcW w:w="1226" w:type="dxa"/>
            <w:shd w:val="clear" w:color="auto" w:fill="auto"/>
            <w:vAlign w:val="bottom"/>
          </w:tcPr>
          <w:p w14:paraId="0007B59C" w14:textId="18518CA4" w:rsidR="006F2774" w:rsidRPr="00CB56EC" w:rsidRDefault="006F2774" w:rsidP="006F2774">
            <w:pPr>
              <w:jc w:val="right"/>
            </w:pPr>
            <w:r w:rsidRPr="002E152A">
              <w:rPr>
                <w:bCs/>
                <w:sz w:val="18"/>
                <w:szCs w:val="18"/>
                <w:lang w:eastAsia="tr-TR"/>
              </w:rPr>
              <w:t>70,127</w:t>
            </w:r>
          </w:p>
        </w:tc>
        <w:tc>
          <w:tcPr>
            <w:tcW w:w="1225" w:type="dxa"/>
            <w:shd w:val="clear" w:color="auto" w:fill="auto"/>
            <w:vAlign w:val="bottom"/>
          </w:tcPr>
          <w:p w14:paraId="42CECC62" w14:textId="429A69D5" w:rsidR="006F2774" w:rsidRPr="00CB56EC" w:rsidRDefault="006F2774" w:rsidP="006F2774">
            <w:pPr>
              <w:jc w:val="right"/>
            </w:pPr>
            <w:r w:rsidRPr="002E152A">
              <w:rPr>
                <w:bCs/>
                <w:sz w:val="18"/>
                <w:szCs w:val="18"/>
                <w:lang w:eastAsia="tr-TR"/>
              </w:rPr>
              <w:t>25,889</w:t>
            </w:r>
          </w:p>
        </w:tc>
        <w:tc>
          <w:tcPr>
            <w:tcW w:w="1226" w:type="dxa"/>
            <w:shd w:val="clear" w:color="auto" w:fill="auto"/>
            <w:vAlign w:val="bottom"/>
          </w:tcPr>
          <w:p w14:paraId="1283939D" w14:textId="4201D063" w:rsidR="006F2774" w:rsidRPr="00CB56EC" w:rsidRDefault="006F2774" w:rsidP="006F2774">
            <w:pPr>
              <w:jc w:val="right"/>
            </w:pPr>
            <w:r w:rsidRPr="002E152A">
              <w:rPr>
                <w:bCs/>
                <w:sz w:val="18"/>
                <w:szCs w:val="18"/>
                <w:lang w:eastAsia="tr-TR"/>
              </w:rPr>
              <w:t>110,291</w:t>
            </w:r>
          </w:p>
        </w:tc>
        <w:tc>
          <w:tcPr>
            <w:tcW w:w="1226" w:type="dxa"/>
            <w:shd w:val="clear" w:color="auto" w:fill="auto"/>
            <w:vAlign w:val="bottom"/>
          </w:tcPr>
          <w:p w14:paraId="5CC29E23" w14:textId="682E0AA8" w:rsidR="006F2774" w:rsidRPr="00CB56EC" w:rsidRDefault="006F2774" w:rsidP="006F2774">
            <w:pPr>
              <w:jc w:val="right"/>
            </w:pPr>
            <w:r w:rsidRPr="002E152A">
              <w:rPr>
                <w:bCs/>
                <w:sz w:val="18"/>
                <w:szCs w:val="18"/>
                <w:lang w:eastAsia="tr-TR"/>
              </w:rPr>
              <w:t>206,307</w:t>
            </w:r>
          </w:p>
        </w:tc>
      </w:tr>
      <w:tr w:rsidR="006F2774" w:rsidRPr="00CB56EC" w14:paraId="37EF7AE9" w14:textId="77777777" w:rsidTr="00566643">
        <w:trPr>
          <w:trHeight w:hRule="exact" w:val="227"/>
        </w:trPr>
        <w:tc>
          <w:tcPr>
            <w:tcW w:w="3114" w:type="dxa"/>
            <w:shd w:val="clear" w:color="auto" w:fill="auto"/>
            <w:vAlign w:val="center"/>
          </w:tcPr>
          <w:p w14:paraId="093F76A7" w14:textId="77777777" w:rsidR="006F2774" w:rsidRPr="00CB56EC" w:rsidRDefault="006F2774" w:rsidP="006F2774">
            <w:pPr>
              <w:rPr>
                <w:bCs/>
                <w:sz w:val="16"/>
                <w:szCs w:val="16"/>
                <w:lang w:eastAsia="tr-TR"/>
              </w:rPr>
            </w:pPr>
            <w:r w:rsidRPr="00CB56EC">
              <w:rPr>
                <w:bCs/>
                <w:sz w:val="16"/>
                <w:szCs w:val="16"/>
                <w:lang w:eastAsia="tr-TR"/>
              </w:rPr>
              <w:t>Cari Dönem Sonu Birikmiş Amortisman (-)</w:t>
            </w:r>
          </w:p>
        </w:tc>
        <w:tc>
          <w:tcPr>
            <w:tcW w:w="1225" w:type="dxa"/>
            <w:shd w:val="clear" w:color="auto" w:fill="auto"/>
            <w:vAlign w:val="bottom"/>
          </w:tcPr>
          <w:p w14:paraId="62B7A208" w14:textId="5DA95654" w:rsidR="006F2774" w:rsidRPr="00CB56EC" w:rsidRDefault="006F2774" w:rsidP="006F2774">
            <w:pPr>
              <w:jc w:val="right"/>
            </w:pPr>
            <w:r w:rsidRPr="008E1B20">
              <w:rPr>
                <w:bCs/>
                <w:sz w:val="18"/>
                <w:szCs w:val="18"/>
                <w:lang w:eastAsia="tr-TR"/>
              </w:rPr>
              <w:t>-</w:t>
            </w:r>
          </w:p>
        </w:tc>
        <w:tc>
          <w:tcPr>
            <w:tcW w:w="1226" w:type="dxa"/>
            <w:shd w:val="clear" w:color="auto" w:fill="auto"/>
            <w:vAlign w:val="bottom"/>
          </w:tcPr>
          <w:p w14:paraId="39D0040B" w14:textId="72C98676" w:rsidR="006F2774" w:rsidRPr="00CB56EC" w:rsidRDefault="006F2774" w:rsidP="006F2774">
            <w:pPr>
              <w:jc w:val="right"/>
            </w:pPr>
            <w:r>
              <w:rPr>
                <w:bCs/>
                <w:sz w:val="18"/>
                <w:szCs w:val="18"/>
                <w:lang w:eastAsia="tr-TR"/>
              </w:rPr>
              <w:t>(</w:t>
            </w:r>
            <w:r w:rsidRPr="002E152A">
              <w:rPr>
                <w:bCs/>
                <w:sz w:val="18"/>
                <w:szCs w:val="18"/>
                <w:lang w:eastAsia="tr-TR"/>
              </w:rPr>
              <w:t>16,316</w:t>
            </w:r>
            <w:r>
              <w:rPr>
                <w:bCs/>
                <w:sz w:val="18"/>
                <w:szCs w:val="18"/>
                <w:lang w:eastAsia="tr-TR"/>
              </w:rPr>
              <w:t>)</w:t>
            </w:r>
          </w:p>
        </w:tc>
        <w:tc>
          <w:tcPr>
            <w:tcW w:w="1225" w:type="dxa"/>
            <w:shd w:val="clear" w:color="auto" w:fill="auto"/>
            <w:vAlign w:val="bottom"/>
          </w:tcPr>
          <w:p w14:paraId="7C37EC7D" w14:textId="62241238" w:rsidR="006F2774" w:rsidRPr="00CB56EC" w:rsidRDefault="006F2774" w:rsidP="006F2774">
            <w:pPr>
              <w:jc w:val="right"/>
            </w:pPr>
            <w:r>
              <w:rPr>
                <w:bCs/>
                <w:sz w:val="18"/>
                <w:szCs w:val="18"/>
                <w:lang w:eastAsia="tr-TR"/>
              </w:rPr>
              <w:t>(</w:t>
            </w:r>
            <w:r w:rsidRPr="002E152A">
              <w:rPr>
                <w:bCs/>
                <w:sz w:val="18"/>
                <w:szCs w:val="18"/>
                <w:lang w:eastAsia="tr-TR"/>
              </w:rPr>
              <w:t>4,956</w:t>
            </w:r>
            <w:r>
              <w:rPr>
                <w:bCs/>
                <w:sz w:val="18"/>
                <w:szCs w:val="18"/>
                <w:lang w:eastAsia="tr-TR"/>
              </w:rPr>
              <w:t>)</w:t>
            </w:r>
          </w:p>
        </w:tc>
        <w:tc>
          <w:tcPr>
            <w:tcW w:w="1226" w:type="dxa"/>
            <w:shd w:val="clear" w:color="auto" w:fill="auto"/>
            <w:vAlign w:val="bottom"/>
          </w:tcPr>
          <w:p w14:paraId="08787717" w14:textId="366AA6F2" w:rsidR="006F2774" w:rsidRPr="00CB56EC" w:rsidRDefault="006F2774" w:rsidP="006F2774">
            <w:pPr>
              <w:jc w:val="right"/>
            </w:pPr>
            <w:r>
              <w:rPr>
                <w:bCs/>
                <w:sz w:val="18"/>
                <w:szCs w:val="18"/>
                <w:lang w:eastAsia="tr-TR"/>
              </w:rPr>
              <w:t>(</w:t>
            </w:r>
            <w:r w:rsidRPr="002E152A">
              <w:rPr>
                <w:bCs/>
                <w:sz w:val="18"/>
                <w:szCs w:val="18"/>
                <w:lang w:eastAsia="tr-TR"/>
              </w:rPr>
              <w:t>12,851</w:t>
            </w:r>
            <w:r>
              <w:rPr>
                <w:bCs/>
                <w:sz w:val="18"/>
                <w:szCs w:val="18"/>
                <w:lang w:eastAsia="tr-TR"/>
              </w:rPr>
              <w:t>)</w:t>
            </w:r>
          </w:p>
        </w:tc>
        <w:tc>
          <w:tcPr>
            <w:tcW w:w="1226" w:type="dxa"/>
            <w:shd w:val="clear" w:color="auto" w:fill="auto"/>
            <w:vAlign w:val="bottom"/>
          </w:tcPr>
          <w:p w14:paraId="107D749E" w14:textId="15888913" w:rsidR="006F2774" w:rsidRPr="00CB56EC" w:rsidRDefault="006F2774" w:rsidP="006F2774">
            <w:pPr>
              <w:jc w:val="right"/>
            </w:pPr>
            <w:r>
              <w:rPr>
                <w:bCs/>
                <w:sz w:val="18"/>
                <w:szCs w:val="18"/>
                <w:lang w:eastAsia="tr-TR"/>
              </w:rPr>
              <w:t>(</w:t>
            </w:r>
            <w:r w:rsidRPr="002E152A">
              <w:rPr>
                <w:bCs/>
                <w:sz w:val="18"/>
                <w:szCs w:val="18"/>
                <w:lang w:eastAsia="tr-TR"/>
              </w:rPr>
              <w:t>34,123</w:t>
            </w:r>
            <w:r>
              <w:rPr>
                <w:bCs/>
                <w:sz w:val="18"/>
                <w:szCs w:val="18"/>
                <w:lang w:eastAsia="tr-TR"/>
              </w:rPr>
              <w:t>)</w:t>
            </w:r>
          </w:p>
        </w:tc>
      </w:tr>
      <w:tr w:rsidR="006F2774" w:rsidRPr="00CB56EC" w14:paraId="2B725D02" w14:textId="77777777" w:rsidTr="00566643">
        <w:trPr>
          <w:trHeight w:hRule="exact" w:val="227"/>
        </w:trPr>
        <w:tc>
          <w:tcPr>
            <w:tcW w:w="3114" w:type="dxa"/>
            <w:shd w:val="clear" w:color="auto" w:fill="auto"/>
            <w:vAlign w:val="center"/>
          </w:tcPr>
          <w:p w14:paraId="794B083E" w14:textId="77777777" w:rsidR="006F2774" w:rsidRPr="00CB56EC" w:rsidRDefault="006F2774" w:rsidP="006F2774">
            <w:pPr>
              <w:rPr>
                <w:b/>
                <w:bCs/>
                <w:sz w:val="16"/>
                <w:szCs w:val="16"/>
                <w:lang w:eastAsia="tr-TR"/>
              </w:rPr>
            </w:pPr>
            <w:r w:rsidRPr="00CB56EC">
              <w:rPr>
                <w:b/>
                <w:bCs/>
                <w:sz w:val="16"/>
                <w:szCs w:val="16"/>
                <w:lang w:eastAsia="tr-TR"/>
              </w:rPr>
              <w:t>Cari Dönem Sonu Net Defter Değeri</w:t>
            </w:r>
          </w:p>
        </w:tc>
        <w:tc>
          <w:tcPr>
            <w:tcW w:w="1225" w:type="dxa"/>
            <w:shd w:val="clear" w:color="auto" w:fill="auto"/>
            <w:vAlign w:val="bottom"/>
          </w:tcPr>
          <w:p w14:paraId="4E883D4A" w14:textId="2BFE5B1C" w:rsidR="006F2774" w:rsidRPr="00CB56EC" w:rsidRDefault="006F2774" w:rsidP="006F2774">
            <w:pPr>
              <w:jc w:val="right"/>
              <w:rPr>
                <w:b/>
                <w:bCs/>
                <w:sz w:val="18"/>
                <w:szCs w:val="18"/>
                <w:lang w:eastAsia="tr-TR"/>
              </w:rPr>
            </w:pPr>
            <w:r w:rsidRPr="008E1B20">
              <w:rPr>
                <w:b/>
                <w:bCs/>
                <w:sz w:val="18"/>
                <w:szCs w:val="18"/>
                <w:lang w:eastAsia="tr-TR"/>
              </w:rPr>
              <w:t>-</w:t>
            </w:r>
          </w:p>
        </w:tc>
        <w:tc>
          <w:tcPr>
            <w:tcW w:w="1226" w:type="dxa"/>
            <w:shd w:val="clear" w:color="auto" w:fill="auto"/>
            <w:vAlign w:val="bottom"/>
          </w:tcPr>
          <w:p w14:paraId="5BA42901" w14:textId="2D339E92" w:rsidR="006F2774" w:rsidRPr="00CB56EC" w:rsidRDefault="006F2774" w:rsidP="006F2774">
            <w:pPr>
              <w:jc w:val="right"/>
              <w:rPr>
                <w:b/>
                <w:bCs/>
                <w:sz w:val="18"/>
                <w:szCs w:val="18"/>
                <w:lang w:eastAsia="tr-TR"/>
              </w:rPr>
            </w:pPr>
            <w:r w:rsidRPr="002E152A">
              <w:rPr>
                <w:b/>
                <w:bCs/>
                <w:sz w:val="18"/>
                <w:szCs w:val="18"/>
                <w:lang w:eastAsia="tr-TR"/>
              </w:rPr>
              <w:t>53,811</w:t>
            </w:r>
          </w:p>
        </w:tc>
        <w:tc>
          <w:tcPr>
            <w:tcW w:w="1225" w:type="dxa"/>
            <w:shd w:val="clear" w:color="auto" w:fill="auto"/>
            <w:vAlign w:val="bottom"/>
          </w:tcPr>
          <w:p w14:paraId="43C6057F" w14:textId="16F7678C" w:rsidR="006F2774" w:rsidRPr="00CB56EC" w:rsidRDefault="006F2774" w:rsidP="006F2774">
            <w:pPr>
              <w:jc w:val="right"/>
              <w:rPr>
                <w:b/>
                <w:bCs/>
                <w:sz w:val="18"/>
                <w:szCs w:val="18"/>
                <w:lang w:eastAsia="tr-TR"/>
              </w:rPr>
            </w:pPr>
            <w:r w:rsidRPr="002E152A">
              <w:rPr>
                <w:b/>
                <w:bCs/>
                <w:sz w:val="18"/>
                <w:szCs w:val="18"/>
                <w:lang w:eastAsia="tr-TR"/>
              </w:rPr>
              <w:t>20,933</w:t>
            </w:r>
          </w:p>
        </w:tc>
        <w:tc>
          <w:tcPr>
            <w:tcW w:w="1226" w:type="dxa"/>
            <w:shd w:val="clear" w:color="auto" w:fill="auto"/>
            <w:vAlign w:val="bottom"/>
          </w:tcPr>
          <w:p w14:paraId="1ECDB5D3" w14:textId="7E8EA8BF" w:rsidR="006F2774" w:rsidRPr="00CB56EC" w:rsidRDefault="006F2774" w:rsidP="006F2774">
            <w:pPr>
              <w:jc w:val="right"/>
              <w:rPr>
                <w:b/>
                <w:bCs/>
                <w:sz w:val="18"/>
                <w:szCs w:val="18"/>
                <w:lang w:eastAsia="tr-TR"/>
              </w:rPr>
            </w:pPr>
            <w:r w:rsidRPr="002E152A">
              <w:rPr>
                <w:b/>
                <w:bCs/>
                <w:sz w:val="18"/>
                <w:szCs w:val="18"/>
                <w:lang w:eastAsia="tr-TR"/>
              </w:rPr>
              <w:t>97,440</w:t>
            </w:r>
          </w:p>
        </w:tc>
        <w:tc>
          <w:tcPr>
            <w:tcW w:w="1226" w:type="dxa"/>
            <w:shd w:val="clear" w:color="auto" w:fill="auto"/>
            <w:vAlign w:val="bottom"/>
          </w:tcPr>
          <w:p w14:paraId="54C52D94" w14:textId="2F05BC42" w:rsidR="006F2774" w:rsidRPr="00CB56EC" w:rsidRDefault="006F2774" w:rsidP="006F2774">
            <w:pPr>
              <w:jc w:val="right"/>
              <w:rPr>
                <w:b/>
                <w:bCs/>
                <w:sz w:val="18"/>
                <w:szCs w:val="18"/>
                <w:lang w:eastAsia="tr-TR"/>
              </w:rPr>
            </w:pPr>
            <w:r w:rsidRPr="002E152A">
              <w:rPr>
                <w:b/>
                <w:bCs/>
                <w:sz w:val="18"/>
                <w:szCs w:val="18"/>
                <w:lang w:eastAsia="tr-TR"/>
              </w:rPr>
              <w:t>172,184</w:t>
            </w:r>
          </w:p>
        </w:tc>
      </w:tr>
    </w:tbl>
    <w:p w14:paraId="6E16AD39" w14:textId="77777777" w:rsidR="00C91FED" w:rsidRPr="00CB56EC" w:rsidRDefault="00C91FED">
      <w:pPr>
        <w:spacing w:after="160" w:line="259" w:lineRule="auto"/>
        <w:rPr>
          <w:b/>
          <w:bCs/>
          <w:iCs/>
        </w:rPr>
      </w:pPr>
      <w:r w:rsidRPr="00CB56EC">
        <w:rPr>
          <w:b/>
          <w:bCs/>
          <w:iCs/>
        </w:rPr>
        <w:br w:type="page"/>
      </w:r>
    </w:p>
    <w:p w14:paraId="5165FAD2" w14:textId="16163C5E" w:rsidR="00E30CF9" w:rsidRPr="00CB56EC" w:rsidRDefault="00E30CF9" w:rsidP="003E7E4C">
      <w:pPr>
        <w:pageBreakBefore/>
        <w:autoSpaceDE w:val="0"/>
        <w:autoSpaceDN w:val="0"/>
        <w:adjustRightInd w:val="0"/>
        <w:ind w:hanging="567"/>
        <w:rPr>
          <w:b/>
          <w:bCs/>
          <w:iCs/>
        </w:rPr>
      </w:pPr>
      <w:r w:rsidRPr="00CB56EC">
        <w:rPr>
          <w:b/>
          <w:bCs/>
          <w:iCs/>
        </w:rPr>
        <w:lastRenderedPageBreak/>
        <w:t>1.13.</w:t>
      </w:r>
      <w:r w:rsidRPr="00CB56EC">
        <w:rPr>
          <w:b/>
          <w:bCs/>
          <w:iCs/>
        </w:rPr>
        <w:tab/>
        <w:t>Maddi olmayan duran varlıklara ilişkin açıklamalar</w:t>
      </w:r>
    </w:p>
    <w:p w14:paraId="50542CE5" w14:textId="77777777" w:rsidR="00E30CF9" w:rsidRPr="00E7087A" w:rsidRDefault="00E30CF9" w:rsidP="00E30CF9">
      <w:pPr>
        <w:tabs>
          <w:tab w:val="num" w:pos="2340"/>
          <w:tab w:val="num" w:pos="3060"/>
        </w:tabs>
        <w:autoSpaceDE w:val="0"/>
        <w:autoSpaceDN w:val="0"/>
        <w:adjustRightInd w:val="0"/>
        <w:rPr>
          <w:rFonts w:eastAsia="Arial Unicode MS"/>
          <w:b/>
          <w:sz w:val="8"/>
          <w:szCs w:val="16"/>
        </w:rPr>
      </w:pPr>
    </w:p>
    <w:p w14:paraId="484B2887" w14:textId="77777777" w:rsidR="00E30CF9" w:rsidRPr="00CB56EC" w:rsidRDefault="00E30CF9" w:rsidP="000F6291">
      <w:pPr>
        <w:autoSpaceDE w:val="0"/>
        <w:autoSpaceDN w:val="0"/>
        <w:adjustRightInd w:val="0"/>
      </w:pPr>
      <w:r w:rsidRPr="00CB56EC">
        <w:rPr>
          <w:b/>
          <w:bCs/>
          <w:iCs/>
        </w:rPr>
        <w:t xml:space="preserve">Dönem başı ve dönem sonundaki brüt defter değeri ile birikmiş amortisman tutarları </w:t>
      </w:r>
    </w:p>
    <w:p w14:paraId="065EACFF" w14:textId="77777777" w:rsidR="00E30CF9" w:rsidRPr="00E7087A" w:rsidRDefault="00E30CF9" w:rsidP="00E30CF9">
      <w:pPr>
        <w:pStyle w:val="BodyTextIndent"/>
        <w:jc w:val="left"/>
        <w:rPr>
          <w:sz w:val="12"/>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DE5CD3" w:rsidRPr="00CB56EC" w14:paraId="3306318A" w14:textId="77777777" w:rsidTr="00CB4ADD">
        <w:trPr>
          <w:trHeight w:hRule="exact" w:val="227"/>
        </w:trPr>
        <w:tc>
          <w:tcPr>
            <w:tcW w:w="6655" w:type="dxa"/>
            <w:shd w:val="clear" w:color="auto" w:fill="auto"/>
            <w:vAlign w:val="bottom"/>
            <w:hideMark/>
          </w:tcPr>
          <w:p w14:paraId="791F5FF7" w14:textId="77777777" w:rsidR="00DE5CD3" w:rsidRPr="00CB56EC" w:rsidRDefault="00DE5CD3" w:rsidP="00DE5CD3">
            <w:pPr>
              <w:rPr>
                <w:b/>
                <w:sz w:val="18"/>
                <w:szCs w:val="18"/>
                <w:lang w:eastAsia="tr-TR"/>
              </w:rPr>
            </w:pPr>
            <w:r w:rsidRPr="00CB56EC">
              <w:rPr>
                <w:b/>
                <w:sz w:val="18"/>
                <w:szCs w:val="18"/>
                <w:lang w:eastAsia="tr-TR"/>
              </w:rPr>
              <w:t> </w:t>
            </w:r>
          </w:p>
        </w:tc>
        <w:tc>
          <w:tcPr>
            <w:tcW w:w="1293" w:type="dxa"/>
            <w:shd w:val="clear" w:color="auto" w:fill="auto"/>
            <w:vAlign w:val="bottom"/>
            <w:hideMark/>
          </w:tcPr>
          <w:p w14:paraId="43B182D0" w14:textId="77777777" w:rsidR="00DE5CD3" w:rsidRPr="00CB56EC" w:rsidRDefault="00DE5CD3" w:rsidP="00DE5CD3">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0BF4379D" w14:textId="77777777" w:rsidR="00DE5CD3" w:rsidRPr="00CB56EC" w:rsidRDefault="00DE5CD3" w:rsidP="00DE5CD3">
            <w:pPr>
              <w:jc w:val="right"/>
              <w:rPr>
                <w:b/>
                <w:bCs/>
                <w:sz w:val="18"/>
                <w:szCs w:val="18"/>
                <w:lang w:eastAsia="tr-TR"/>
              </w:rPr>
            </w:pPr>
            <w:r w:rsidRPr="00CB56EC">
              <w:rPr>
                <w:b/>
                <w:bCs/>
                <w:sz w:val="18"/>
                <w:szCs w:val="18"/>
                <w:lang w:eastAsia="tr-TR"/>
              </w:rPr>
              <w:t>Önceki Dönem</w:t>
            </w:r>
          </w:p>
        </w:tc>
      </w:tr>
      <w:tr w:rsidR="006F2774" w:rsidRPr="00CB56EC" w14:paraId="22811D18" w14:textId="77777777" w:rsidTr="00CB4ADD">
        <w:trPr>
          <w:trHeight w:hRule="exact" w:val="227"/>
        </w:trPr>
        <w:tc>
          <w:tcPr>
            <w:tcW w:w="6655" w:type="dxa"/>
            <w:shd w:val="clear" w:color="auto" w:fill="auto"/>
            <w:vAlign w:val="bottom"/>
            <w:hideMark/>
          </w:tcPr>
          <w:p w14:paraId="0FA75B1F" w14:textId="77777777" w:rsidR="006F2774" w:rsidRPr="00CB56EC" w:rsidRDefault="006F2774" w:rsidP="006F2774">
            <w:pPr>
              <w:rPr>
                <w:color w:val="0D0D0D"/>
                <w:sz w:val="18"/>
                <w:szCs w:val="18"/>
                <w:lang w:eastAsia="tr-TR"/>
              </w:rPr>
            </w:pPr>
            <w:r w:rsidRPr="00CB56EC">
              <w:rPr>
                <w:color w:val="0D0D0D"/>
                <w:sz w:val="18"/>
                <w:szCs w:val="18"/>
                <w:lang w:eastAsia="tr-TR"/>
              </w:rPr>
              <w:t>Brüt Defter Değeri</w:t>
            </w:r>
          </w:p>
        </w:tc>
        <w:tc>
          <w:tcPr>
            <w:tcW w:w="1293" w:type="dxa"/>
            <w:shd w:val="clear" w:color="auto" w:fill="auto"/>
            <w:vAlign w:val="bottom"/>
            <w:hideMark/>
          </w:tcPr>
          <w:p w14:paraId="225F5B87" w14:textId="11D70A44" w:rsidR="006F2774" w:rsidRPr="00CB56EC" w:rsidRDefault="00CB4ADD" w:rsidP="006F2774">
            <w:pPr>
              <w:jc w:val="right"/>
            </w:pPr>
            <w:r>
              <w:rPr>
                <w:sz w:val="18"/>
                <w:szCs w:val="16"/>
                <w:lang w:eastAsia="tr-TR"/>
              </w:rPr>
              <w:t>483,439</w:t>
            </w:r>
          </w:p>
        </w:tc>
        <w:tc>
          <w:tcPr>
            <w:tcW w:w="1294" w:type="dxa"/>
            <w:shd w:val="clear" w:color="auto" w:fill="auto"/>
            <w:vAlign w:val="bottom"/>
            <w:hideMark/>
          </w:tcPr>
          <w:p w14:paraId="3F47046A" w14:textId="3660B2F4" w:rsidR="006F2774" w:rsidRPr="00CB56EC" w:rsidRDefault="006F2774" w:rsidP="006F2774">
            <w:pPr>
              <w:jc w:val="right"/>
            </w:pPr>
            <w:r>
              <w:rPr>
                <w:sz w:val="18"/>
                <w:szCs w:val="16"/>
                <w:lang w:eastAsia="tr-TR"/>
              </w:rPr>
              <w:t>410,368</w:t>
            </w:r>
          </w:p>
        </w:tc>
      </w:tr>
      <w:tr w:rsidR="006F2774" w:rsidRPr="00CB56EC" w14:paraId="2E686087" w14:textId="77777777" w:rsidTr="00CB4ADD">
        <w:trPr>
          <w:trHeight w:hRule="exact" w:val="227"/>
        </w:trPr>
        <w:tc>
          <w:tcPr>
            <w:tcW w:w="6655" w:type="dxa"/>
            <w:shd w:val="clear" w:color="auto" w:fill="auto"/>
            <w:vAlign w:val="bottom"/>
            <w:hideMark/>
          </w:tcPr>
          <w:p w14:paraId="4E45D93D" w14:textId="77777777" w:rsidR="006F2774" w:rsidRPr="00CB56EC" w:rsidRDefault="006F2774" w:rsidP="006F2774">
            <w:pPr>
              <w:rPr>
                <w:color w:val="0D0D0D"/>
                <w:sz w:val="18"/>
                <w:szCs w:val="18"/>
                <w:lang w:eastAsia="tr-TR"/>
              </w:rPr>
            </w:pPr>
            <w:r w:rsidRPr="00CB56EC">
              <w:rPr>
                <w:color w:val="0D0D0D"/>
                <w:sz w:val="18"/>
                <w:szCs w:val="18"/>
                <w:lang w:eastAsia="tr-TR"/>
              </w:rPr>
              <w:t>Birikmiş Amortisman</w:t>
            </w:r>
          </w:p>
        </w:tc>
        <w:tc>
          <w:tcPr>
            <w:tcW w:w="1293" w:type="dxa"/>
            <w:shd w:val="clear" w:color="auto" w:fill="auto"/>
            <w:vAlign w:val="bottom"/>
            <w:hideMark/>
          </w:tcPr>
          <w:p w14:paraId="68ABE9DA" w14:textId="5CB9D570" w:rsidR="006F2774" w:rsidRPr="00CB56EC" w:rsidRDefault="006F2774" w:rsidP="006F2774">
            <w:pPr>
              <w:jc w:val="right"/>
            </w:pPr>
            <w:r w:rsidRPr="00CB56EC">
              <w:rPr>
                <w:sz w:val="18"/>
                <w:szCs w:val="16"/>
                <w:lang w:eastAsia="tr-TR"/>
              </w:rPr>
              <w:t>(</w:t>
            </w:r>
            <w:r w:rsidR="00CB4ADD">
              <w:rPr>
                <w:sz w:val="18"/>
                <w:szCs w:val="16"/>
                <w:lang w:eastAsia="tr-TR"/>
              </w:rPr>
              <w:t>36,523</w:t>
            </w:r>
            <w:r w:rsidRPr="00CB56EC">
              <w:rPr>
                <w:sz w:val="18"/>
                <w:szCs w:val="16"/>
                <w:lang w:eastAsia="tr-TR"/>
              </w:rPr>
              <w:t>)</w:t>
            </w:r>
          </w:p>
        </w:tc>
        <w:tc>
          <w:tcPr>
            <w:tcW w:w="1294" w:type="dxa"/>
            <w:shd w:val="clear" w:color="auto" w:fill="auto"/>
            <w:vAlign w:val="bottom"/>
            <w:hideMark/>
          </w:tcPr>
          <w:p w14:paraId="2637313B" w14:textId="34096122" w:rsidR="006F2774" w:rsidRPr="00CB56EC" w:rsidRDefault="006F2774" w:rsidP="006F2774">
            <w:pPr>
              <w:jc w:val="right"/>
            </w:pPr>
            <w:r w:rsidRPr="00CB56EC">
              <w:rPr>
                <w:sz w:val="18"/>
                <w:szCs w:val="16"/>
                <w:lang w:eastAsia="tr-TR"/>
              </w:rPr>
              <w:t>(</w:t>
            </w:r>
            <w:r>
              <w:rPr>
                <w:sz w:val="18"/>
                <w:szCs w:val="16"/>
                <w:lang w:eastAsia="tr-TR"/>
              </w:rPr>
              <w:t>28,014</w:t>
            </w:r>
            <w:r w:rsidRPr="00CB56EC">
              <w:rPr>
                <w:sz w:val="18"/>
                <w:szCs w:val="16"/>
                <w:lang w:eastAsia="tr-TR"/>
              </w:rPr>
              <w:t>)</w:t>
            </w:r>
          </w:p>
        </w:tc>
      </w:tr>
      <w:tr w:rsidR="006F2774" w:rsidRPr="00CB56EC" w14:paraId="42C3926E" w14:textId="77777777" w:rsidTr="00CB4ADD">
        <w:trPr>
          <w:trHeight w:hRule="exact" w:val="227"/>
        </w:trPr>
        <w:tc>
          <w:tcPr>
            <w:tcW w:w="6655" w:type="dxa"/>
            <w:shd w:val="clear" w:color="auto" w:fill="auto"/>
            <w:vAlign w:val="bottom"/>
          </w:tcPr>
          <w:p w14:paraId="754BE871" w14:textId="77777777" w:rsidR="006F2774" w:rsidRPr="00CB56EC" w:rsidRDefault="006F2774" w:rsidP="006F2774">
            <w:pPr>
              <w:rPr>
                <w:b/>
                <w:bCs/>
                <w:color w:val="000000"/>
                <w:sz w:val="18"/>
                <w:szCs w:val="18"/>
                <w:lang w:eastAsia="tr-TR"/>
              </w:rPr>
            </w:pPr>
            <w:r w:rsidRPr="00CB56EC">
              <w:rPr>
                <w:b/>
                <w:bCs/>
                <w:color w:val="000000"/>
                <w:sz w:val="18"/>
                <w:szCs w:val="18"/>
                <w:lang w:eastAsia="tr-TR"/>
              </w:rPr>
              <w:t>Toplam (net)</w:t>
            </w:r>
          </w:p>
        </w:tc>
        <w:tc>
          <w:tcPr>
            <w:tcW w:w="1293" w:type="dxa"/>
            <w:shd w:val="clear" w:color="auto" w:fill="auto"/>
            <w:vAlign w:val="bottom"/>
          </w:tcPr>
          <w:p w14:paraId="7C21293D" w14:textId="65077CED" w:rsidR="006F2774" w:rsidRPr="00CB56EC" w:rsidRDefault="00CB4ADD" w:rsidP="006F2774">
            <w:pPr>
              <w:jc w:val="right"/>
              <w:rPr>
                <w:b/>
              </w:rPr>
            </w:pPr>
            <w:r>
              <w:rPr>
                <w:b/>
                <w:sz w:val="18"/>
                <w:szCs w:val="16"/>
                <w:lang w:eastAsia="tr-TR"/>
              </w:rPr>
              <w:t>446,916</w:t>
            </w:r>
          </w:p>
        </w:tc>
        <w:tc>
          <w:tcPr>
            <w:tcW w:w="1294" w:type="dxa"/>
            <w:shd w:val="clear" w:color="auto" w:fill="auto"/>
            <w:vAlign w:val="bottom"/>
          </w:tcPr>
          <w:p w14:paraId="1F380279" w14:textId="3F8B12FA" w:rsidR="006F2774" w:rsidRPr="00CB56EC" w:rsidRDefault="006F2774" w:rsidP="006F2774">
            <w:pPr>
              <w:jc w:val="right"/>
              <w:rPr>
                <w:b/>
              </w:rPr>
            </w:pPr>
            <w:r>
              <w:rPr>
                <w:b/>
                <w:sz w:val="18"/>
                <w:szCs w:val="16"/>
                <w:lang w:eastAsia="tr-TR"/>
              </w:rPr>
              <w:t>382,354</w:t>
            </w:r>
          </w:p>
        </w:tc>
      </w:tr>
    </w:tbl>
    <w:p w14:paraId="63D561D2" w14:textId="77777777" w:rsidR="00E30CF9" w:rsidRPr="00E7087A" w:rsidRDefault="00E30CF9" w:rsidP="00E30CF9">
      <w:pPr>
        <w:autoSpaceDE w:val="0"/>
        <w:autoSpaceDN w:val="0"/>
        <w:adjustRightInd w:val="0"/>
        <w:rPr>
          <w:b/>
          <w:sz w:val="10"/>
          <w:highlight w:val="yellow"/>
        </w:rPr>
      </w:pPr>
    </w:p>
    <w:p w14:paraId="0C16A9A8" w14:textId="77777777" w:rsidR="00E30CF9" w:rsidRPr="00CB56EC" w:rsidRDefault="00E30CF9" w:rsidP="000F6291">
      <w:pPr>
        <w:autoSpaceDE w:val="0"/>
        <w:autoSpaceDN w:val="0"/>
        <w:adjustRightInd w:val="0"/>
      </w:pPr>
      <w:r w:rsidRPr="00CB56EC">
        <w:rPr>
          <w:b/>
          <w:bCs/>
          <w:iCs/>
        </w:rPr>
        <w:t>Dönem başı ve dönem sonu arasındaki hareket tablosu</w:t>
      </w:r>
      <w:r w:rsidRPr="00CB56EC">
        <w:t xml:space="preserve"> </w:t>
      </w:r>
    </w:p>
    <w:p w14:paraId="5C7748E1" w14:textId="77777777" w:rsidR="00DE5CD3" w:rsidRPr="001252D5" w:rsidRDefault="00DE5CD3" w:rsidP="00E30CF9">
      <w:pPr>
        <w:pStyle w:val="BodyTextIndent"/>
        <w:jc w:val="left"/>
        <w:rPr>
          <w:sz w:val="6"/>
          <w:szCs w:val="12"/>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DE5CD3" w:rsidRPr="00CB56EC" w14:paraId="6631376F" w14:textId="77777777" w:rsidTr="00573CB3">
        <w:trPr>
          <w:trHeight w:hRule="exact" w:val="227"/>
        </w:trPr>
        <w:tc>
          <w:tcPr>
            <w:tcW w:w="6655" w:type="dxa"/>
            <w:shd w:val="clear" w:color="auto" w:fill="auto"/>
            <w:vAlign w:val="bottom"/>
            <w:hideMark/>
          </w:tcPr>
          <w:p w14:paraId="6733B814" w14:textId="77777777" w:rsidR="00DE5CD3" w:rsidRPr="00CB56EC" w:rsidRDefault="00DE5CD3" w:rsidP="00DE5CD3">
            <w:pPr>
              <w:rPr>
                <w:b/>
                <w:sz w:val="18"/>
                <w:szCs w:val="18"/>
                <w:lang w:eastAsia="tr-TR"/>
              </w:rPr>
            </w:pPr>
            <w:r w:rsidRPr="00CB56EC">
              <w:rPr>
                <w:b/>
                <w:sz w:val="18"/>
                <w:szCs w:val="18"/>
                <w:lang w:eastAsia="tr-TR"/>
              </w:rPr>
              <w:t> </w:t>
            </w:r>
          </w:p>
        </w:tc>
        <w:tc>
          <w:tcPr>
            <w:tcW w:w="1293" w:type="dxa"/>
            <w:shd w:val="clear" w:color="auto" w:fill="auto"/>
            <w:vAlign w:val="bottom"/>
            <w:hideMark/>
          </w:tcPr>
          <w:p w14:paraId="4629B706" w14:textId="77777777" w:rsidR="00DE5CD3" w:rsidRPr="00CB56EC" w:rsidRDefault="00DE5CD3" w:rsidP="00DE5CD3">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495F4043" w14:textId="77777777" w:rsidR="00DE5CD3" w:rsidRPr="00CB56EC" w:rsidRDefault="00DE5CD3" w:rsidP="00DE5CD3">
            <w:pPr>
              <w:jc w:val="right"/>
              <w:rPr>
                <w:b/>
                <w:bCs/>
                <w:sz w:val="18"/>
                <w:szCs w:val="18"/>
                <w:lang w:eastAsia="tr-TR"/>
              </w:rPr>
            </w:pPr>
            <w:r w:rsidRPr="00CB56EC">
              <w:rPr>
                <w:b/>
                <w:bCs/>
                <w:sz w:val="18"/>
                <w:szCs w:val="18"/>
                <w:lang w:eastAsia="tr-TR"/>
              </w:rPr>
              <w:t>Önceki Dönem</w:t>
            </w:r>
          </w:p>
        </w:tc>
      </w:tr>
      <w:tr w:rsidR="006F2774" w:rsidRPr="00CB56EC" w14:paraId="68399028" w14:textId="77777777" w:rsidTr="00573CB3">
        <w:trPr>
          <w:trHeight w:hRule="exact" w:val="227"/>
        </w:trPr>
        <w:tc>
          <w:tcPr>
            <w:tcW w:w="6655" w:type="dxa"/>
            <w:shd w:val="clear" w:color="auto" w:fill="auto"/>
            <w:vAlign w:val="bottom"/>
            <w:hideMark/>
          </w:tcPr>
          <w:p w14:paraId="09288926" w14:textId="77777777" w:rsidR="006F2774" w:rsidRPr="00CB56EC" w:rsidRDefault="006F2774" w:rsidP="006F2774">
            <w:pPr>
              <w:rPr>
                <w:b/>
                <w:color w:val="000000"/>
                <w:sz w:val="18"/>
                <w:szCs w:val="18"/>
                <w:lang w:eastAsia="tr-TR"/>
              </w:rPr>
            </w:pPr>
            <w:r w:rsidRPr="00CB56EC">
              <w:rPr>
                <w:b/>
                <w:color w:val="000000"/>
                <w:sz w:val="18"/>
                <w:szCs w:val="18"/>
                <w:lang w:eastAsia="tr-TR"/>
              </w:rPr>
              <w:t>Açılış Bakiyesi</w:t>
            </w:r>
          </w:p>
        </w:tc>
        <w:tc>
          <w:tcPr>
            <w:tcW w:w="1293" w:type="dxa"/>
            <w:shd w:val="clear" w:color="auto" w:fill="auto"/>
            <w:vAlign w:val="bottom"/>
            <w:hideMark/>
          </w:tcPr>
          <w:p w14:paraId="732238E3" w14:textId="121550D4" w:rsidR="006F2774" w:rsidRPr="00CB56EC" w:rsidRDefault="00573CB3" w:rsidP="006F2774">
            <w:pPr>
              <w:jc w:val="right"/>
              <w:rPr>
                <w:b/>
              </w:rPr>
            </w:pPr>
            <w:r>
              <w:rPr>
                <w:b/>
                <w:sz w:val="18"/>
                <w:szCs w:val="16"/>
                <w:lang w:eastAsia="tr-TR"/>
              </w:rPr>
              <w:t>382,354</w:t>
            </w:r>
          </w:p>
        </w:tc>
        <w:tc>
          <w:tcPr>
            <w:tcW w:w="1294" w:type="dxa"/>
            <w:shd w:val="clear" w:color="auto" w:fill="auto"/>
            <w:vAlign w:val="bottom"/>
            <w:hideMark/>
          </w:tcPr>
          <w:p w14:paraId="02ED649D" w14:textId="47BF086A" w:rsidR="006F2774" w:rsidRPr="00CB56EC" w:rsidRDefault="006F2774" w:rsidP="006F2774">
            <w:pPr>
              <w:jc w:val="right"/>
              <w:rPr>
                <w:b/>
              </w:rPr>
            </w:pPr>
            <w:r w:rsidRPr="00CB56EC">
              <w:rPr>
                <w:b/>
                <w:sz w:val="18"/>
                <w:szCs w:val="16"/>
                <w:lang w:eastAsia="tr-TR"/>
              </w:rPr>
              <w:t>133,224</w:t>
            </w:r>
          </w:p>
        </w:tc>
      </w:tr>
      <w:tr w:rsidR="006F2774" w:rsidRPr="00CB56EC" w14:paraId="09CBDB34" w14:textId="77777777" w:rsidTr="00573CB3">
        <w:trPr>
          <w:trHeight w:hRule="exact" w:val="227"/>
        </w:trPr>
        <w:tc>
          <w:tcPr>
            <w:tcW w:w="6655" w:type="dxa"/>
            <w:shd w:val="clear" w:color="auto" w:fill="auto"/>
            <w:vAlign w:val="bottom"/>
            <w:hideMark/>
          </w:tcPr>
          <w:p w14:paraId="035C466C" w14:textId="77777777" w:rsidR="006F2774" w:rsidRPr="00CB56EC" w:rsidRDefault="006F2774" w:rsidP="006F2774">
            <w:pPr>
              <w:rPr>
                <w:color w:val="000000"/>
                <w:sz w:val="18"/>
                <w:szCs w:val="18"/>
                <w:lang w:eastAsia="tr-TR"/>
              </w:rPr>
            </w:pPr>
            <w:r w:rsidRPr="00CB56EC">
              <w:rPr>
                <w:color w:val="000000"/>
                <w:sz w:val="18"/>
                <w:szCs w:val="18"/>
                <w:lang w:eastAsia="tr-TR"/>
              </w:rPr>
              <w:t>İktisap Edilenler</w:t>
            </w:r>
          </w:p>
        </w:tc>
        <w:tc>
          <w:tcPr>
            <w:tcW w:w="1293" w:type="dxa"/>
            <w:shd w:val="clear" w:color="auto" w:fill="auto"/>
            <w:vAlign w:val="bottom"/>
            <w:hideMark/>
          </w:tcPr>
          <w:p w14:paraId="06065955" w14:textId="0B87147F" w:rsidR="006F2774" w:rsidRPr="00CB56EC" w:rsidRDefault="00573CB3" w:rsidP="006F2774">
            <w:pPr>
              <w:jc w:val="right"/>
            </w:pPr>
            <w:r>
              <w:rPr>
                <w:sz w:val="18"/>
                <w:szCs w:val="16"/>
                <w:lang w:eastAsia="tr-TR"/>
              </w:rPr>
              <w:t>73,071</w:t>
            </w:r>
          </w:p>
        </w:tc>
        <w:tc>
          <w:tcPr>
            <w:tcW w:w="1294" w:type="dxa"/>
            <w:shd w:val="clear" w:color="auto" w:fill="auto"/>
            <w:vAlign w:val="bottom"/>
            <w:hideMark/>
          </w:tcPr>
          <w:p w14:paraId="3C9DB8EB" w14:textId="0E8B79AE" w:rsidR="006F2774" w:rsidRPr="00CB56EC" w:rsidRDefault="006F2774" w:rsidP="006F2774">
            <w:pPr>
              <w:jc w:val="right"/>
            </w:pPr>
            <w:r>
              <w:rPr>
                <w:sz w:val="18"/>
                <w:szCs w:val="16"/>
                <w:lang w:eastAsia="tr-TR"/>
              </w:rPr>
              <w:t>270,876</w:t>
            </w:r>
          </w:p>
        </w:tc>
      </w:tr>
      <w:tr w:rsidR="006F2774" w:rsidRPr="00CB56EC" w14:paraId="24EADB86" w14:textId="77777777" w:rsidTr="00573CB3">
        <w:trPr>
          <w:trHeight w:hRule="exact" w:val="227"/>
        </w:trPr>
        <w:tc>
          <w:tcPr>
            <w:tcW w:w="6655" w:type="dxa"/>
            <w:shd w:val="clear" w:color="auto" w:fill="auto"/>
            <w:vAlign w:val="bottom"/>
          </w:tcPr>
          <w:p w14:paraId="6CA50678" w14:textId="77777777" w:rsidR="006F2774" w:rsidRPr="00CB56EC" w:rsidRDefault="006F2774" w:rsidP="006F2774">
            <w:pPr>
              <w:rPr>
                <w:color w:val="000000"/>
                <w:sz w:val="18"/>
                <w:szCs w:val="18"/>
                <w:lang w:eastAsia="tr-TR"/>
              </w:rPr>
            </w:pPr>
            <w:r w:rsidRPr="00CB56EC">
              <w:rPr>
                <w:color w:val="000000"/>
                <w:sz w:val="18"/>
                <w:szCs w:val="18"/>
                <w:lang w:eastAsia="tr-TR"/>
              </w:rPr>
              <w:t>Elden Çıkarılanlar (-), Net</w:t>
            </w:r>
          </w:p>
        </w:tc>
        <w:tc>
          <w:tcPr>
            <w:tcW w:w="1293" w:type="dxa"/>
            <w:shd w:val="clear" w:color="auto" w:fill="auto"/>
            <w:vAlign w:val="bottom"/>
          </w:tcPr>
          <w:p w14:paraId="11F62CB9" w14:textId="77777777" w:rsidR="006F2774" w:rsidRPr="00CB56EC" w:rsidRDefault="006F2774" w:rsidP="006F2774">
            <w:pPr>
              <w:jc w:val="right"/>
            </w:pPr>
            <w:r w:rsidRPr="00CB56EC">
              <w:rPr>
                <w:sz w:val="18"/>
                <w:szCs w:val="16"/>
                <w:lang w:eastAsia="tr-TR"/>
              </w:rPr>
              <w:t>-</w:t>
            </w:r>
          </w:p>
        </w:tc>
        <w:tc>
          <w:tcPr>
            <w:tcW w:w="1294" w:type="dxa"/>
            <w:shd w:val="clear" w:color="auto" w:fill="auto"/>
            <w:vAlign w:val="bottom"/>
          </w:tcPr>
          <w:p w14:paraId="2C1E63E4" w14:textId="64C89CFC" w:rsidR="006F2774" w:rsidRPr="00CB56EC" w:rsidRDefault="006F2774" w:rsidP="006F2774">
            <w:pPr>
              <w:jc w:val="right"/>
            </w:pPr>
            <w:r w:rsidRPr="00CB56EC">
              <w:rPr>
                <w:sz w:val="18"/>
                <w:szCs w:val="16"/>
                <w:lang w:eastAsia="tr-TR"/>
              </w:rPr>
              <w:t>-</w:t>
            </w:r>
          </w:p>
        </w:tc>
      </w:tr>
      <w:tr w:rsidR="006F2774" w:rsidRPr="00CB56EC" w14:paraId="06C4A902" w14:textId="77777777" w:rsidTr="00573CB3">
        <w:trPr>
          <w:trHeight w:hRule="exact" w:val="227"/>
        </w:trPr>
        <w:tc>
          <w:tcPr>
            <w:tcW w:w="6655" w:type="dxa"/>
            <w:shd w:val="clear" w:color="auto" w:fill="auto"/>
            <w:vAlign w:val="bottom"/>
          </w:tcPr>
          <w:p w14:paraId="60F47846" w14:textId="77777777" w:rsidR="006F2774" w:rsidRPr="00CB56EC" w:rsidRDefault="006F2774" w:rsidP="006F2774">
            <w:pPr>
              <w:rPr>
                <w:color w:val="000000"/>
                <w:sz w:val="18"/>
                <w:szCs w:val="18"/>
                <w:lang w:eastAsia="tr-TR"/>
              </w:rPr>
            </w:pPr>
            <w:r w:rsidRPr="00CB56EC">
              <w:rPr>
                <w:color w:val="000000"/>
                <w:sz w:val="18"/>
                <w:szCs w:val="18"/>
                <w:lang w:eastAsia="tr-TR"/>
              </w:rPr>
              <w:t>Amortisman Bedeli (-)</w:t>
            </w:r>
          </w:p>
        </w:tc>
        <w:tc>
          <w:tcPr>
            <w:tcW w:w="1293" w:type="dxa"/>
            <w:shd w:val="clear" w:color="auto" w:fill="auto"/>
            <w:vAlign w:val="bottom"/>
          </w:tcPr>
          <w:p w14:paraId="1DB6F20B" w14:textId="342542D3" w:rsidR="006F2774" w:rsidRPr="00CB56EC" w:rsidRDefault="006F2774" w:rsidP="006F2774">
            <w:pPr>
              <w:jc w:val="right"/>
            </w:pPr>
            <w:r w:rsidRPr="00CB56EC">
              <w:rPr>
                <w:sz w:val="18"/>
                <w:szCs w:val="16"/>
                <w:lang w:eastAsia="tr-TR"/>
              </w:rPr>
              <w:t>(</w:t>
            </w:r>
            <w:r w:rsidR="00573CB3">
              <w:rPr>
                <w:sz w:val="18"/>
                <w:szCs w:val="16"/>
                <w:lang w:eastAsia="tr-TR"/>
              </w:rPr>
              <w:t>8,509</w:t>
            </w:r>
            <w:r w:rsidRPr="00CB56EC">
              <w:rPr>
                <w:sz w:val="18"/>
                <w:szCs w:val="16"/>
                <w:lang w:eastAsia="tr-TR"/>
              </w:rPr>
              <w:t>)</w:t>
            </w:r>
          </w:p>
        </w:tc>
        <w:tc>
          <w:tcPr>
            <w:tcW w:w="1294" w:type="dxa"/>
            <w:shd w:val="clear" w:color="auto" w:fill="auto"/>
            <w:vAlign w:val="bottom"/>
          </w:tcPr>
          <w:p w14:paraId="0E7056F5" w14:textId="261E2BB8" w:rsidR="006F2774" w:rsidRPr="00CB56EC" w:rsidRDefault="006F2774" w:rsidP="006F2774">
            <w:pPr>
              <w:jc w:val="right"/>
            </w:pPr>
            <w:r w:rsidRPr="00CB56EC">
              <w:rPr>
                <w:sz w:val="18"/>
                <w:szCs w:val="16"/>
                <w:lang w:eastAsia="tr-TR"/>
              </w:rPr>
              <w:t>(</w:t>
            </w:r>
            <w:r>
              <w:rPr>
                <w:sz w:val="18"/>
                <w:szCs w:val="16"/>
                <w:lang w:eastAsia="tr-TR"/>
              </w:rPr>
              <w:t>21,746</w:t>
            </w:r>
            <w:r w:rsidRPr="00CB56EC">
              <w:rPr>
                <w:sz w:val="18"/>
                <w:szCs w:val="16"/>
                <w:lang w:eastAsia="tr-TR"/>
              </w:rPr>
              <w:t>)</w:t>
            </w:r>
          </w:p>
        </w:tc>
      </w:tr>
      <w:tr w:rsidR="006F2774" w:rsidRPr="00CB56EC" w14:paraId="49F13BC6" w14:textId="77777777" w:rsidTr="00573CB3">
        <w:trPr>
          <w:trHeight w:hRule="exact" w:val="227"/>
        </w:trPr>
        <w:tc>
          <w:tcPr>
            <w:tcW w:w="6655" w:type="dxa"/>
            <w:shd w:val="clear" w:color="auto" w:fill="auto"/>
            <w:vAlign w:val="bottom"/>
          </w:tcPr>
          <w:p w14:paraId="41946773" w14:textId="77777777" w:rsidR="006F2774" w:rsidRPr="00CB56EC" w:rsidRDefault="006F2774" w:rsidP="006F2774">
            <w:pPr>
              <w:rPr>
                <w:b/>
                <w:bCs/>
                <w:color w:val="000000"/>
                <w:sz w:val="18"/>
                <w:szCs w:val="18"/>
                <w:lang w:eastAsia="tr-TR"/>
              </w:rPr>
            </w:pPr>
            <w:r w:rsidRPr="00CB56EC">
              <w:rPr>
                <w:b/>
                <w:bCs/>
                <w:color w:val="000000"/>
                <w:sz w:val="18"/>
                <w:szCs w:val="18"/>
                <w:lang w:eastAsia="tr-TR"/>
              </w:rPr>
              <w:t xml:space="preserve">Kapanış Net Defter Değeri </w:t>
            </w:r>
          </w:p>
        </w:tc>
        <w:tc>
          <w:tcPr>
            <w:tcW w:w="1293" w:type="dxa"/>
            <w:shd w:val="clear" w:color="auto" w:fill="auto"/>
            <w:vAlign w:val="bottom"/>
          </w:tcPr>
          <w:p w14:paraId="755189AE" w14:textId="4D42C426" w:rsidR="006F2774" w:rsidRPr="00CB56EC" w:rsidRDefault="00573CB3" w:rsidP="006F2774">
            <w:pPr>
              <w:jc w:val="right"/>
              <w:rPr>
                <w:b/>
              </w:rPr>
            </w:pPr>
            <w:r>
              <w:rPr>
                <w:b/>
                <w:sz w:val="18"/>
                <w:szCs w:val="16"/>
                <w:lang w:eastAsia="tr-TR"/>
              </w:rPr>
              <w:t>446,916</w:t>
            </w:r>
          </w:p>
        </w:tc>
        <w:tc>
          <w:tcPr>
            <w:tcW w:w="1294" w:type="dxa"/>
            <w:shd w:val="clear" w:color="auto" w:fill="auto"/>
            <w:vAlign w:val="bottom"/>
          </w:tcPr>
          <w:p w14:paraId="541BCF6C" w14:textId="3BE94853" w:rsidR="006F2774" w:rsidRPr="00CB56EC" w:rsidRDefault="006F2774" w:rsidP="006F2774">
            <w:pPr>
              <w:jc w:val="right"/>
              <w:rPr>
                <w:b/>
              </w:rPr>
            </w:pPr>
            <w:r>
              <w:rPr>
                <w:b/>
                <w:sz w:val="18"/>
                <w:szCs w:val="16"/>
                <w:lang w:eastAsia="tr-TR"/>
              </w:rPr>
              <w:t>382,354</w:t>
            </w:r>
          </w:p>
        </w:tc>
      </w:tr>
    </w:tbl>
    <w:p w14:paraId="468EF717" w14:textId="77777777" w:rsidR="00E30CF9" w:rsidRPr="00E7087A" w:rsidRDefault="00E30CF9" w:rsidP="00E30CF9">
      <w:pPr>
        <w:autoSpaceDE w:val="0"/>
        <w:autoSpaceDN w:val="0"/>
        <w:adjustRightInd w:val="0"/>
        <w:ind w:hanging="567"/>
        <w:rPr>
          <w:b/>
          <w:bCs/>
          <w:iCs/>
          <w:sz w:val="10"/>
        </w:rPr>
      </w:pPr>
    </w:p>
    <w:p w14:paraId="75AA173A" w14:textId="77777777" w:rsidR="00E30CF9" w:rsidRPr="00CB56EC" w:rsidRDefault="00E30CF9" w:rsidP="00E30CF9">
      <w:pPr>
        <w:autoSpaceDE w:val="0"/>
        <w:autoSpaceDN w:val="0"/>
        <w:adjustRightInd w:val="0"/>
        <w:ind w:hanging="567"/>
        <w:rPr>
          <w:b/>
          <w:bCs/>
          <w:iCs/>
        </w:rPr>
      </w:pPr>
      <w:r w:rsidRPr="00CB56EC">
        <w:rPr>
          <w:b/>
          <w:bCs/>
          <w:iCs/>
        </w:rPr>
        <w:t>1.14.   Yatırım amaçlı gayrimenkullere ilişkin açıklamalar</w:t>
      </w:r>
    </w:p>
    <w:p w14:paraId="1949FF2A" w14:textId="77777777" w:rsidR="00E30CF9" w:rsidRPr="00E7087A" w:rsidRDefault="00E30CF9" w:rsidP="00E30CF9">
      <w:pPr>
        <w:autoSpaceDE w:val="0"/>
        <w:autoSpaceDN w:val="0"/>
        <w:adjustRightInd w:val="0"/>
        <w:ind w:left="567" w:hanging="567"/>
        <w:jc w:val="both"/>
        <w:rPr>
          <w:sz w:val="12"/>
          <w:lang w:eastAsia="en-GB"/>
        </w:rPr>
      </w:pPr>
    </w:p>
    <w:p w14:paraId="46CEA1BC" w14:textId="6DBC3A4A" w:rsidR="00AE0AA2" w:rsidRPr="00CB56EC" w:rsidRDefault="00832D22" w:rsidP="00AE0AA2">
      <w:pPr>
        <w:autoSpaceDE w:val="0"/>
        <w:autoSpaceDN w:val="0"/>
        <w:adjustRightInd w:val="0"/>
        <w:jc w:val="both"/>
        <w:rPr>
          <w:color w:val="000000"/>
        </w:rPr>
      </w:pPr>
      <w:r w:rsidRPr="00CB56EC">
        <w:rPr>
          <w:color w:val="000000"/>
        </w:rPr>
        <w:t>Bulunmamaktadır (31 Aralık 202</w:t>
      </w:r>
      <w:r w:rsidR="006F2774">
        <w:rPr>
          <w:color w:val="000000"/>
        </w:rPr>
        <w:t>4</w:t>
      </w:r>
      <w:r w:rsidR="00AE0AA2" w:rsidRPr="00CB56EC">
        <w:rPr>
          <w:color w:val="000000"/>
        </w:rPr>
        <w:t xml:space="preserve"> – Bulunmamaktadır).</w:t>
      </w:r>
    </w:p>
    <w:p w14:paraId="001F7AF9" w14:textId="77777777" w:rsidR="00E30CF9" w:rsidRPr="00E7087A" w:rsidRDefault="00E30CF9" w:rsidP="00E30CF9">
      <w:pPr>
        <w:tabs>
          <w:tab w:val="left" w:pos="709"/>
        </w:tabs>
        <w:autoSpaceDE w:val="0"/>
        <w:autoSpaceDN w:val="0"/>
        <w:adjustRightInd w:val="0"/>
        <w:spacing w:line="230" w:lineRule="auto"/>
        <w:jc w:val="both"/>
        <w:rPr>
          <w:b/>
          <w:bCs/>
          <w:iCs/>
          <w:sz w:val="12"/>
          <w:szCs w:val="10"/>
          <w:highlight w:val="yellow"/>
        </w:rPr>
      </w:pPr>
    </w:p>
    <w:p w14:paraId="52BD557B" w14:textId="77777777" w:rsidR="00E30CF9" w:rsidRPr="00CB56EC" w:rsidRDefault="00E30CF9" w:rsidP="00E30CF9">
      <w:pPr>
        <w:tabs>
          <w:tab w:val="left" w:pos="709"/>
        </w:tabs>
        <w:autoSpaceDE w:val="0"/>
        <w:autoSpaceDN w:val="0"/>
        <w:adjustRightInd w:val="0"/>
        <w:spacing w:line="230" w:lineRule="auto"/>
        <w:ind w:hanging="567"/>
        <w:jc w:val="both"/>
        <w:rPr>
          <w:b/>
          <w:bCs/>
          <w:iCs/>
        </w:rPr>
      </w:pPr>
      <w:r w:rsidRPr="00CB56EC">
        <w:rPr>
          <w:b/>
          <w:bCs/>
          <w:iCs/>
        </w:rPr>
        <w:t>1.15.</w:t>
      </w:r>
      <w:r w:rsidRPr="00CB56EC">
        <w:rPr>
          <w:b/>
          <w:bCs/>
          <w:iCs/>
        </w:rPr>
        <w:tab/>
        <w:t>Ertelenmiş vergi varlığına ilişkin bilgiler</w:t>
      </w:r>
    </w:p>
    <w:p w14:paraId="44854446" w14:textId="77777777" w:rsidR="00935E96" w:rsidRPr="00E7087A" w:rsidRDefault="00935E96" w:rsidP="00E30CF9">
      <w:pPr>
        <w:tabs>
          <w:tab w:val="left" w:pos="709"/>
        </w:tabs>
        <w:autoSpaceDE w:val="0"/>
        <w:autoSpaceDN w:val="0"/>
        <w:adjustRightInd w:val="0"/>
        <w:spacing w:line="230" w:lineRule="auto"/>
        <w:ind w:hanging="567"/>
        <w:jc w:val="both"/>
        <w:rPr>
          <w:b/>
          <w:bCs/>
          <w:iCs/>
          <w:sz w:val="14"/>
          <w:highlight w:val="yellow"/>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935E96" w:rsidRPr="00CB56EC" w14:paraId="60089CC2" w14:textId="77777777" w:rsidTr="005F56BE">
        <w:trPr>
          <w:trHeight w:hRule="exact" w:val="227"/>
        </w:trPr>
        <w:tc>
          <w:tcPr>
            <w:tcW w:w="6655" w:type="dxa"/>
            <w:shd w:val="clear" w:color="auto" w:fill="auto"/>
            <w:vAlign w:val="bottom"/>
            <w:hideMark/>
          </w:tcPr>
          <w:p w14:paraId="47990B91" w14:textId="77777777" w:rsidR="00935E96" w:rsidRPr="00CB56EC" w:rsidRDefault="00935E96" w:rsidP="00F01C3D">
            <w:pPr>
              <w:rPr>
                <w:b/>
                <w:sz w:val="18"/>
                <w:szCs w:val="18"/>
                <w:lang w:eastAsia="tr-TR"/>
              </w:rPr>
            </w:pPr>
            <w:r w:rsidRPr="00CB56EC">
              <w:rPr>
                <w:b/>
                <w:sz w:val="18"/>
                <w:szCs w:val="18"/>
                <w:lang w:eastAsia="tr-TR"/>
              </w:rPr>
              <w:t> </w:t>
            </w:r>
          </w:p>
        </w:tc>
        <w:tc>
          <w:tcPr>
            <w:tcW w:w="1293" w:type="dxa"/>
            <w:shd w:val="clear" w:color="auto" w:fill="auto"/>
            <w:vAlign w:val="bottom"/>
            <w:hideMark/>
          </w:tcPr>
          <w:p w14:paraId="555DA738" w14:textId="77777777" w:rsidR="00935E96" w:rsidRPr="00CB56EC" w:rsidRDefault="00935E96" w:rsidP="00F01C3D">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04E4FE9E" w14:textId="77777777" w:rsidR="00935E96" w:rsidRPr="00CB56EC" w:rsidRDefault="00935E96" w:rsidP="00F01C3D">
            <w:pPr>
              <w:jc w:val="right"/>
              <w:rPr>
                <w:b/>
                <w:bCs/>
                <w:sz w:val="18"/>
                <w:szCs w:val="18"/>
                <w:lang w:eastAsia="tr-TR"/>
              </w:rPr>
            </w:pPr>
            <w:r w:rsidRPr="00CB56EC">
              <w:rPr>
                <w:b/>
                <w:bCs/>
                <w:sz w:val="18"/>
                <w:szCs w:val="18"/>
                <w:lang w:eastAsia="tr-TR"/>
              </w:rPr>
              <w:t>Önceki Dönem</w:t>
            </w:r>
          </w:p>
        </w:tc>
      </w:tr>
      <w:tr w:rsidR="006F2774" w:rsidRPr="00CB56EC" w14:paraId="4FB718C2" w14:textId="77777777" w:rsidTr="005F56BE">
        <w:trPr>
          <w:trHeight w:hRule="exact" w:val="227"/>
        </w:trPr>
        <w:tc>
          <w:tcPr>
            <w:tcW w:w="6655" w:type="dxa"/>
            <w:shd w:val="clear" w:color="auto" w:fill="auto"/>
            <w:vAlign w:val="bottom"/>
            <w:hideMark/>
          </w:tcPr>
          <w:p w14:paraId="4572A281" w14:textId="77777777" w:rsidR="006F2774" w:rsidRPr="00CB56EC" w:rsidRDefault="006F2774" w:rsidP="006F2774">
            <w:pPr>
              <w:rPr>
                <w:sz w:val="18"/>
                <w:szCs w:val="18"/>
                <w:lang w:eastAsia="tr-TR"/>
              </w:rPr>
            </w:pPr>
            <w:r w:rsidRPr="00CB56EC">
              <w:rPr>
                <w:sz w:val="18"/>
                <w:szCs w:val="18"/>
                <w:lang w:eastAsia="tr-TR"/>
              </w:rPr>
              <w:t>Çalışan Hakları Yükümlülüğü</w:t>
            </w:r>
          </w:p>
        </w:tc>
        <w:tc>
          <w:tcPr>
            <w:tcW w:w="1293" w:type="dxa"/>
            <w:shd w:val="clear" w:color="auto" w:fill="auto"/>
            <w:vAlign w:val="bottom"/>
            <w:hideMark/>
          </w:tcPr>
          <w:p w14:paraId="59D11B82" w14:textId="78FE605F" w:rsidR="006F2774" w:rsidRPr="00CB56EC" w:rsidRDefault="005F56BE" w:rsidP="006F2774">
            <w:pPr>
              <w:jc w:val="right"/>
            </w:pPr>
            <w:r>
              <w:rPr>
                <w:sz w:val="18"/>
                <w:szCs w:val="16"/>
                <w:lang w:eastAsia="tr-TR"/>
              </w:rPr>
              <w:t>5,941</w:t>
            </w:r>
          </w:p>
        </w:tc>
        <w:tc>
          <w:tcPr>
            <w:tcW w:w="1294" w:type="dxa"/>
            <w:shd w:val="clear" w:color="auto" w:fill="auto"/>
            <w:vAlign w:val="bottom"/>
            <w:hideMark/>
          </w:tcPr>
          <w:p w14:paraId="4619329A" w14:textId="25A803F1" w:rsidR="006F2774" w:rsidRPr="00CB56EC" w:rsidRDefault="006F2774" w:rsidP="006F2774">
            <w:pPr>
              <w:jc w:val="right"/>
            </w:pPr>
            <w:r>
              <w:rPr>
                <w:sz w:val="18"/>
                <w:szCs w:val="16"/>
                <w:lang w:eastAsia="tr-TR"/>
              </w:rPr>
              <w:t>7,881</w:t>
            </w:r>
          </w:p>
        </w:tc>
      </w:tr>
      <w:tr w:rsidR="006F2774" w:rsidRPr="00CB56EC" w14:paraId="6B2B8897" w14:textId="77777777" w:rsidTr="005F56BE">
        <w:trPr>
          <w:trHeight w:hRule="exact" w:val="227"/>
        </w:trPr>
        <w:tc>
          <w:tcPr>
            <w:tcW w:w="6655" w:type="dxa"/>
            <w:shd w:val="clear" w:color="auto" w:fill="auto"/>
            <w:vAlign w:val="bottom"/>
          </w:tcPr>
          <w:p w14:paraId="3E3DAA03" w14:textId="77777777" w:rsidR="006F2774" w:rsidRPr="00CB56EC" w:rsidRDefault="006F2774" w:rsidP="006F2774">
            <w:pPr>
              <w:rPr>
                <w:sz w:val="18"/>
                <w:szCs w:val="18"/>
                <w:lang w:eastAsia="tr-TR"/>
              </w:rPr>
            </w:pPr>
            <w:r w:rsidRPr="00CB56EC">
              <w:rPr>
                <w:sz w:val="18"/>
                <w:szCs w:val="18"/>
                <w:lang w:eastAsia="tr-TR"/>
              </w:rPr>
              <w:t>TFRS 9 Karşılıkları</w:t>
            </w:r>
          </w:p>
        </w:tc>
        <w:tc>
          <w:tcPr>
            <w:tcW w:w="1293" w:type="dxa"/>
            <w:shd w:val="clear" w:color="auto" w:fill="auto"/>
            <w:vAlign w:val="bottom"/>
          </w:tcPr>
          <w:p w14:paraId="5EAFFF44" w14:textId="444BC486" w:rsidR="006F2774" w:rsidRPr="00CB56EC" w:rsidRDefault="005F56BE" w:rsidP="006F2774">
            <w:pPr>
              <w:jc w:val="right"/>
            </w:pPr>
            <w:r>
              <w:rPr>
                <w:sz w:val="18"/>
                <w:szCs w:val="16"/>
                <w:lang w:eastAsia="tr-TR"/>
              </w:rPr>
              <w:t>14,383</w:t>
            </w:r>
          </w:p>
        </w:tc>
        <w:tc>
          <w:tcPr>
            <w:tcW w:w="1294" w:type="dxa"/>
            <w:shd w:val="clear" w:color="auto" w:fill="auto"/>
            <w:vAlign w:val="bottom"/>
          </w:tcPr>
          <w:p w14:paraId="20E0CD2A" w14:textId="16BCBA81" w:rsidR="006F2774" w:rsidRPr="00CB56EC" w:rsidRDefault="006F2774" w:rsidP="006F2774">
            <w:pPr>
              <w:jc w:val="right"/>
            </w:pPr>
            <w:r>
              <w:rPr>
                <w:sz w:val="18"/>
                <w:szCs w:val="16"/>
                <w:lang w:eastAsia="tr-TR"/>
              </w:rPr>
              <w:t>12,885</w:t>
            </w:r>
          </w:p>
        </w:tc>
      </w:tr>
      <w:tr w:rsidR="006F2774" w:rsidRPr="00CB56EC" w14:paraId="5321757B" w14:textId="77777777" w:rsidTr="005F56BE">
        <w:trPr>
          <w:trHeight w:hRule="exact" w:val="227"/>
        </w:trPr>
        <w:tc>
          <w:tcPr>
            <w:tcW w:w="6655" w:type="dxa"/>
            <w:shd w:val="clear" w:color="auto" w:fill="auto"/>
            <w:vAlign w:val="bottom"/>
          </w:tcPr>
          <w:p w14:paraId="0023FBE0" w14:textId="77777777" w:rsidR="006F2774" w:rsidRPr="00CB56EC" w:rsidRDefault="006F2774" w:rsidP="006F2774">
            <w:pPr>
              <w:rPr>
                <w:sz w:val="18"/>
                <w:szCs w:val="18"/>
                <w:lang w:eastAsia="tr-TR"/>
              </w:rPr>
            </w:pPr>
            <w:r w:rsidRPr="00CB56EC">
              <w:rPr>
                <w:sz w:val="18"/>
                <w:szCs w:val="18"/>
                <w:lang w:eastAsia="tr-TR"/>
              </w:rPr>
              <w:t>Diğer Karşılıklar</w:t>
            </w:r>
          </w:p>
        </w:tc>
        <w:tc>
          <w:tcPr>
            <w:tcW w:w="1293" w:type="dxa"/>
            <w:shd w:val="clear" w:color="auto" w:fill="auto"/>
            <w:vAlign w:val="bottom"/>
          </w:tcPr>
          <w:p w14:paraId="7F826CF4" w14:textId="115E7C81" w:rsidR="006F2774" w:rsidRPr="00CB56EC" w:rsidRDefault="005F56BE" w:rsidP="006F2774">
            <w:pPr>
              <w:jc w:val="right"/>
            </w:pPr>
            <w:r>
              <w:rPr>
                <w:sz w:val="18"/>
                <w:szCs w:val="16"/>
                <w:lang w:eastAsia="tr-TR"/>
              </w:rPr>
              <w:t>6,654</w:t>
            </w:r>
          </w:p>
        </w:tc>
        <w:tc>
          <w:tcPr>
            <w:tcW w:w="1294" w:type="dxa"/>
            <w:shd w:val="clear" w:color="auto" w:fill="auto"/>
            <w:vAlign w:val="bottom"/>
          </w:tcPr>
          <w:p w14:paraId="499ACFC4" w14:textId="30552046" w:rsidR="006F2774" w:rsidRPr="00CB56EC" w:rsidRDefault="006F2774" w:rsidP="006F2774">
            <w:pPr>
              <w:jc w:val="right"/>
            </w:pPr>
            <w:r>
              <w:rPr>
                <w:sz w:val="18"/>
                <w:szCs w:val="16"/>
                <w:lang w:eastAsia="tr-TR"/>
              </w:rPr>
              <w:t>7,917</w:t>
            </w:r>
          </w:p>
        </w:tc>
      </w:tr>
      <w:tr w:rsidR="006F2774" w:rsidRPr="00CB56EC" w14:paraId="431FF12C" w14:textId="77777777" w:rsidTr="005F56BE">
        <w:trPr>
          <w:trHeight w:hRule="exact" w:val="227"/>
        </w:trPr>
        <w:tc>
          <w:tcPr>
            <w:tcW w:w="6655" w:type="dxa"/>
            <w:shd w:val="clear" w:color="auto" w:fill="auto"/>
            <w:vAlign w:val="bottom"/>
          </w:tcPr>
          <w:p w14:paraId="45A4E35F" w14:textId="7EA604A1" w:rsidR="006F2774" w:rsidRPr="00CB56EC" w:rsidRDefault="006F2774" w:rsidP="006F2774">
            <w:pPr>
              <w:rPr>
                <w:sz w:val="18"/>
                <w:szCs w:val="18"/>
                <w:lang w:eastAsia="tr-TR"/>
              </w:rPr>
            </w:pPr>
            <w:r w:rsidRPr="00CB56EC">
              <w:rPr>
                <w:sz w:val="18"/>
                <w:szCs w:val="18"/>
                <w:lang w:eastAsia="tr-TR"/>
              </w:rPr>
              <w:t>Mali Zarar</w:t>
            </w:r>
            <w:r w:rsidRPr="00CB56EC">
              <w:rPr>
                <w:sz w:val="18"/>
                <w:szCs w:val="18"/>
                <w:vertAlign w:val="superscript"/>
                <w:lang w:eastAsia="tr-TR"/>
              </w:rPr>
              <w:t>1</w:t>
            </w:r>
          </w:p>
        </w:tc>
        <w:tc>
          <w:tcPr>
            <w:tcW w:w="1293" w:type="dxa"/>
            <w:shd w:val="clear" w:color="auto" w:fill="auto"/>
            <w:vAlign w:val="bottom"/>
          </w:tcPr>
          <w:p w14:paraId="61B39EBB" w14:textId="09794C74" w:rsidR="006F2774" w:rsidRPr="00CB56EC" w:rsidRDefault="005F56BE" w:rsidP="006F2774">
            <w:pPr>
              <w:jc w:val="right"/>
            </w:pPr>
            <w:r>
              <w:rPr>
                <w:sz w:val="18"/>
                <w:szCs w:val="16"/>
                <w:lang w:eastAsia="tr-TR"/>
              </w:rPr>
              <w:t>475,365</w:t>
            </w:r>
          </w:p>
        </w:tc>
        <w:tc>
          <w:tcPr>
            <w:tcW w:w="1294" w:type="dxa"/>
            <w:shd w:val="clear" w:color="auto" w:fill="auto"/>
            <w:vAlign w:val="bottom"/>
          </w:tcPr>
          <w:p w14:paraId="42DD695D" w14:textId="12AD3DDD" w:rsidR="006F2774" w:rsidRPr="00CB56EC" w:rsidRDefault="006F2774" w:rsidP="006F2774">
            <w:pPr>
              <w:jc w:val="right"/>
            </w:pPr>
            <w:r>
              <w:rPr>
                <w:sz w:val="18"/>
                <w:szCs w:val="16"/>
                <w:lang w:eastAsia="tr-TR"/>
              </w:rPr>
              <w:t>398,458</w:t>
            </w:r>
          </w:p>
        </w:tc>
      </w:tr>
      <w:tr w:rsidR="006F2774" w:rsidRPr="00CB56EC" w14:paraId="4BC51A05" w14:textId="77777777" w:rsidTr="005F56BE">
        <w:trPr>
          <w:trHeight w:hRule="exact" w:val="227"/>
        </w:trPr>
        <w:tc>
          <w:tcPr>
            <w:tcW w:w="6655" w:type="dxa"/>
            <w:shd w:val="clear" w:color="auto" w:fill="auto"/>
            <w:vAlign w:val="bottom"/>
          </w:tcPr>
          <w:p w14:paraId="3B73FD66" w14:textId="77777777" w:rsidR="006F2774" w:rsidRPr="00CB56EC" w:rsidRDefault="006F2774" w:rsidP="006F2774">
            <w:pPr>
              <w:rPr>
                <w:sz w:val="18"/>
                <w:szCs w:val="18"/>
                <w:lang w:eastAsia="tr-TR"/>
              </w:rPr>
            </w:pPr>
            <w:r w:rsidRPr="00CB56EC">
              <w:rPr>
                <w:sz w:val="18"/>
                <w:szCs w:val="18"/>
                <w:lang w:eastAsia="tr-TR"/>
              </w:rPr>
              <w:t>Diğer</w:t>
            </w:r>
          </w:p>
        </w:tc>
        <w:tc>
          <w:tcPr>
            <w:tcW w:w="1293" w:type="dxa"/>
            <w:shd w:val="clear" w:color="auto" w:fill="auto"/>
            <w:vAlign w:val="bottom"/>
          </w:tcPr>
          <w:p w14:paraId="6BCD18C7" w14:textId="1C41B09D" w:rsidR="006F2774" w:rsidRPr="00CB56EC" w:rsidRDefault="005F56BE" w:rsidP="006F2774">
            <w:pPr>
              <w:jc w:val="right"/>
            </w:pPr>
            <w:r>
              <w:rPr>
                <w:sz w:val="18"/>
                <w:szCs w:val="16"/>
                <w:lang w:eastAsia="tr-TR"/>
              </w:rPr>
              <w:t>20,376</w:t>
            </w:r>
          </w:p>
        </w:tc>
        <w:tc>
          <w:tcPr>
            <w:tcW w:w="1294" w:type="dxa"/>
            <w:shd w:val="clear" w:color="auto" w:fill="auto"/>
            <w:vAlign w:val="bottom"/>
          </w:tcPr>
          <w:p w14:paraId="363C8B9F" w14:textId="5ED6AEFD" w:rsidR="006F2774" w:rsidRPr="00CB56EC" w:rsidRDefault="006F2774" w:rsidP="006F2774">
            <w:pPr>
              <w:jc w:val="right"/>
            </w:pPr>
            <w:r>
              <w:rPr>
                <w:sz w:val="18"/>
                <w:szCs w:val="16"/>
                <w:lang w:eastAsia="tr-TR"/>
              </w:rPr>
              <w:t>12,813</w:t>
            </w:r>
          </w:p>
        </w:tc>
      </w:tr>
      <w:tr w:rsidR="006F2774" w:rsidRPr="00CB56EC" w14:paraId="35AF0AEA" w14:textId="77777777" w:rsidTr="005F56BE">
        <w:trPr>
          <w:trHeight w:hRule="exact" w:val="227"/>
        </w:trPr>
        <w:tc>
          <w:tcPr>
            <w:tcW w:w="6655" w:type="dxa"/>
            <w:shd w:val="clear" w:color="auto" w:fill="auto"/>
            <w:vAlign w:val="bottom"/>
          </w:tcPr>
          <w:p w14:paraId="638401B0" w14:textId="77777777" w:rsidR="006F2774" w:rsidRPr="00CB56EC" w:rsidRDefault="006F2774" w:rsidP="006F2774">
            <w:pPr>
              <w:rPr>
                <w:b/>
                <w:sz w:val="18"/>
                <w:szCs w:val="18"/>
                <w:lang w:eastAsia="tr-TR"/>
              </w:rPr>
            </w:pPr>
            <w:r w:rsidRPr="00CB56EC">
              <w:rPr>
                <w:b/>
                <w:bCs/>
                <w:sz w:val="18"/>
                <w:szCs w:val="18"/>
                <w:lang w:eastAsia="tr-TR"/>
              </w:rPr>
              <w:t>Ertelenmiş Vergi Varlığı</w:t>
            </w:r>
          </w:p>
        </w:tc>
        <w:tc>
          <w:tcPr>
            <w:tcW w:w="1293" w:type="dxa"/>
            <w:shd w:val="clear" w:color="auto" w:fill="auto"/>
            <w:vAlign w:val="bottom"/>
          </w:tcPr>
          <w:p w14:paraId="5A41AEE7" w14:textId="4EE3D862" w:rsidR="006F2774" w:rsidRPr="00CB56EC" w:rsidRDefault="005F56BE" w:rsidP="006F2774">
            <w:pPr>
              <w:jc w:val="right"/>
              <w:rPr>
                <w:b/>
              </w:rPr>
            </w:pPr>
            <w:r>
              <w:rPr>
                <w:b/>
                <w:sz w:val="18"/>
                <w:szCs w:val="16"/>
                <w:lang w:eastAsia="tr-TR"/>
              </w:rPr>
              <w:t>522,719</w:t>
            </w:r>
          </w:p>
        </w:tc>
        <w:tc>
          <w:tcPr>
            <w:tcW w:w="1294" w:type="dxa"/>
            <w:shd w:val="clear" w:color="auto" w:fill="auto"/>
            <w:vAlign w:val="bottom"/>
          </w:tcPr>
          <w:p w14:paraId="24DFB853" w14:textId="4D93C0C8" w:rsidR="006F2774" w:rsidRPr="00CB56EC" w:rsidRDefault="006F2774" w:rsidP="006F2774">
            <w:pPr>
              <w:jc w:val="right"/>
              <w:rPr>
                <w:b/>
              </w:rPr>
            </w:pPr>
            <w:r>
              <w:rPr>
                <w:b/>
                <w:sz w:val="18"/>
                <w:szCs w:val="16"/>
                <w:lang w:eastAsia="tr-TR"/>
              </w:rPr>
              <w:t>439,954</w:t>
            </w:r>
          </w:p>
        </w:tc>
      </w:tr>
      <w:tr w:rsidR="006F2774" w:rsidRPr="00CB56EC" w14:paraId="0039236B" w14:textId="77777777" w:rsidTr="005F56BE">
        <w:trPr>
          <w:trHeight w:hRule="exact" w:val="113"/>
        </w:trPr>
        <w:tc>
          <w:tcPr>
            <w:tcW w:w="6655" w:type="dxa"/>
            <w:shd w:val="clear" w:color="auto" w:fill="auto"/>
            <w:vAlign w:val="bottom"/>
          </w:tcPr>
          <w:p w14:paraId="174286C8" w14:textId="77777777" w:rsidR="006F2774" w:rsidRPr="00CB56EC" w:rsidRDefault="006F2774" w:rsidP="006F2774">
            <w:pPr>
              <w:rPr>
                <w:b/>
                <w:bCs/>
                <w:sz w:val="18"/>
                <w:szCs w:val="18"/>
                <w:lang w:eastAsia="tr-TR"/>
              </w:rPr>
            </w:pPr>
          </w:p>
        </w:tc>
        <w:tc>
          <w:tcPr>
            <w:tcW w:w="1293" w:type="dxa"/>
            <w:shd w:val="clear" w:color="auto" w:fill="auto"/>
            <w:vAlign w:val="bottom"/>
          </w:tcPr>
          <w:p w14:paraId="6E395CFA" w14:textId="77777777" w:rsidR="006F2774" w:rsidRPr="00CB56EC" w:rsidRDefault="006F2774" w:rsidP="006F2774">
            <w:pPr>
              <w:jc w:val="right"/>
              <w:rPr>
                <w:sz w:val="18"/>
                <w:szCs w:val="16"/>
                <w:lang w:eastAsia="tr-TR"/>
              </w:rPr>
            </w:pPr>
          </w:p>
        </w:tc>
        <w:tc>
          <w:tcPr>
            <w:tcW w:w="1294" w:type="dxa"/>
            <w:shd w:val="clear" w:color="auto" w:fill="auto"/>
            <w:vAlign w:val="bottom"/>
          </w:tcPr>
          <w:p w14:paraId="29B0D71C" w14:textId="77777777" w:rsidR="006F2774" w:rsidRPr="00CB56EC" w:rsidRDefault="006F2774" w:rsidP="006F2774">
            <w:pPr>
              <w:jc w:val="right"/>
              <w:rPr>
                <w:sz w:val="18"/>
                <w:szCs w:val="16"/>
                <w:lang w:eastAsia="tr-TR"/>
              </w:rPr>
            </w:pPr>
          </w:p>
        </w:tc>
      </w:tr>
      <w:tr w:rsidR="006F2774" w:rsidRPr="00CB56EC" w14:paraId="3B8EE29B" w14:textId="77777777" w:rsidTr="005F56BE">
        <w:trPr>
          <w:trHeight w:hRule="exact" w:val="227"/>
        </w:trPr>
        <w:tc>
          <w:tcPr>
            <w:tcW w:w="6655" w:type="dxa"/>
            <w:shd w:val="clear" w:color="auto" w:fill="auto"/>
            <w:vAlign w:val="bottom"/>
          </w:tcPr>
          <w:p w14:paraId="2B1075F9" w14:textId="77777777" w:rsidR="006F2774" w:rsidRPr="00CB56EC" w:rsidRDefault="006F2774" w:rsidP="006F2774">
            <w:pPr>
              <w:rPr>
                <w:sz w:val="18"/>
                <w:szCs w:val="18"/>
                <w:lang w:eastAsia="tr-TR"/>
              </w:rPr>
            </w:pPr>
            <w:r w:rsidRPr="00CB56EC">
              <w:rPr>
                <w:sz w:val="18"/>
                <w:szCs w:val="18"/>
                <w:lang w:eastAsia="tr-TR"/>
              </w:rPr>
              <w:t>Sabit Kıymetler Değerleme Farkları</w:t>
            </w:r>
          </w:p>
        </w:tc>
        <w:tc>
          <w:tcPr>
            <w:tcW w:w="1293" w:type="dxa"/>
            <w:shd w:val="clear" w:color="auto" w:fill="auto"/>
            <w:vAlign w:val="bottom"/>
          </w:tcPr>
          <w:p w14:paraId="318A8A7B" w14:textId="0ADBFF60" w:rsidR="006F2774" w:rsidRPr="00CB56EC" w:rsidRDefault="006F2774" w:rsidP="006F2774">
            <w:pPr>
              <w:jc w:val="right"/>
            </w:pPr>
            <w:r w:rsidRPr="00CB56EC">
              <w:rPr>
                <w:sz w:val="18"/>
                <w:szCs w:val="16"/>
                <w:lang w:eastAsia="tr-TR"/>
              </w:rPr>
              <w:t>(</w:t>
            </w:r>
            <w:r w:rsidR="005F56BE">
              <w:rPr>
                <w:sz w:val="18"/>
                <w:szCs w:val="16"/>
                <w:lang w:eastAsia="tr-TR"/>
              </w:rPr>
              <w:t>30,061</w:t>
            </w:r>
            <w:r w:rsidRPr="00CB56EC">
              <w:rPr>
                <w:sz w:val="18"/>
                <w:szCs w:val="16"/>
                <w:lang w:eastAsia="tr-TR"/>
              </w:rPr>
              <w:t>)</w:t>
            </w:r>
          </w:p>
        </w:tc>
        <w:tc>
          <w:tcPr>
            <w:tcW w:w="1294" w:type="dxa"/>
            <w:shd w:val="clear" w:color="auto" w:fill="auto"/>
            <w:vAlign w:val="bottom"/>
          </w:tcPr>
          <w:p w14:paraId="2AEF5B50" w14:textId="14734E9A" w:rsidR="006F2774" w:rsidRPr="00CB56EC" w:rsidRDefault="006F2774" w:rsidP="006F2774">
            <w:pPr>
              <w:jc w:val="right"/>
            </w:pPr>
            <w:r w:rsidRPr="00CB56EC">
              <w:rPr>
                <w:sz w:val="18"/>
                <w:szCs w:val="16"/>
                <w:lang w:eastAsia="tr-TR"/>
              </w:rPr>
              <w:t>(</w:t>
            </w:r>
            <w:r>
              <w:rPr>
                <w:sz w:val="18"/>
                <w:szCs w:val="16"/>
                <w:lang w:eastAsia="tr-TR"/>
              </w:rPr>
              <w:t>28,884</w:t>
            </w:r>
            <w:r w:rsidRPr="00CB56EC">
              <w:rPr>
                <w:sz w:val="18"/>
                <w:szCs w:val="16"/>
                <w:lang w:eastAsia="tr-TR"/>
              </w:rPr>
              <w:t>)</w:t>
            </w:r>
          </w:p>
        </w:tc>
      </w:tr>
      <w:tr w:rsidR="006F2774" w:rsidRPr="00CB56EC" w14:paraId="733BCCEB" w14:textId="77777777" w:rsidTr="005F56BE">
        <w:trPr>
          <w:trHeight w:hRule="exact" w:val="227"/>
        </w:trPr>
        <w:tc>
          <w:tcPr>
            <w:tcW w:w="6655" w:type="dxa"/>
            <w:shd w:val="clear" w:color="auto" w:fill="auto"/>
            <w:vAlign w:val="bottom"/>
          </w:tcPr>
          <w:p w14:paraId="73982647" w14:textId="77777777" w:rsidR="006F2774" w:rsidRPr="00CB56EC" w:rsidRDefault="006F2774" w:rsidP="006F2774">
            <w:pPr>
              <w:rPr>
                <w:bCs/>
                <w:sz w:val="18"/>
                <w:szCs w:val="18"/>
                <w:lang w:eastAsia="tr-TR"/>
              </w:rPr>
            </w:pPr>
            <w:r w:rsidRPr="00CB56EC">
              <w:rPr>
                <w:bCs/>
                <w:sz w:val="18"/>
                <w:szCs w:val="18"/>
                <w:lang w:eastAsia="tr-TR"/>
              </w:rPr>
              <w:t>Diğer</w:t>
            </w:r>
          </w:p>
        </w:tc>
        <w:tc>
          <w:tcPr>
            <w:tcW w:w="1293" w:type="dxa"/>
            <w:shd w:val="clear" w:color="auto" w:fill="auto"/>
            <w:vAlign w:val="bottom"/>
          </w:tcPr>
          <w:p w14:paraId="2F01670F" w14:textId="5DFB4E7B" w:rsidR="006F2774" w:rsidRPr="00CB56EC" w:rsidRDefault="006F2774" w:rsidP="006F2774">
            <w:pPr>
              <w:jc w:val="right"/>
            </w:pPr>
            <w:r w:rsidRPr="00CB56EC">
              <w:rPr>
                <w:sz w:val="18"/>
                <w:szCs w:val="16"/>
                <w:lang w:eastAsia="tr-TR"/>
              </w:rPr>
              <w:t>(</w:t>
            </w:r>
            <w:r w:rsidR="005F56BE">
              <w:rPr>
                <w:sz w:val="18"/>
                <w:szCs w:val="16"/>
                <w:lang w:eastAsia="tr-TR"/>
              </w:rPr>
              <w:t>1,275</w:t>
            </w:r>
            <w:r w:rsidRPr="00CB56EC">
              <w:rPr>
                <w:sz w:val="18"/>
                <w:szCs w:val="16"/>
                <w:lang w:eastAsia="tr-TR"/>
              </w:rPr>
              <w:t>)</w:t>
            </w:r>
          </w:p>
        </w:tc>
        <w:tc>
          <w:tcPr>
            <w:tcW w:w="1294" w:type="dxa"/>
            <w:shd w:val="clear" w:color="auto" w:fill="auto"/>
            <w:vAlign w:val="bottom"/>
          </w:tcPr>
          <w:p w14:paraId="63DB6843" w14:textId="29E6B156" w:rsidR="006F2774" w:rsidRPr="00CB56EC" w:rsidRDefault="006F2774" w:rsidP="006F2774">
            <w:pPr>
              <w:jc w:val="right"/>
            </w:pPr>
            <w:r w:rsidRPr="00CB56EC">
              <w:rPr>
                <w:sz w:val="18"/>
                <w:szCs w:val="16"/>
                <w:lang w:eastAsia="tr-TR"/>
              </w:rPr>
              <w:t>(</w:t>
            </w:r>
            <w:r>
              <w:rPr>
                <w:sz w:val="18"/>
                <w:szCs w:val="16"/>
                <w:lang w:eastAsia="tr-TR"/>
              </w:rPr>
              <w:t>1,840</w:t>
            </w:r>
            <w:r w:rsidRPr="00CB56EC">
              <w:rPr>
                <w:sz w:val="18"/>
                <w:szCs w:val="16"/>
                <w:lang w:eastAsia="tr-TR"/>
              </w:rPr>
              <w:t>)</w:t>
            </w:r>
          </w:p>
        </w:tc>
      </w:tr>
      <w:tr w:rsidR="006F2774" w:rsidRPr="00CB56EC" w14:paraId="61E8708B" w14:textId="77777777" w:rsidTr="005F56BE">
        <w:trPr>
          <w:trHeight w:hRule="exact" w:val="227"/>
        </w:trPr>
        <w:tc>
          <w:tcPr>
            <w:tcW w:w="6655" w:type="dxa"/>
            <w:shd w:val="clear" w:color="auto" w:fill="auto"/>
            <w:vAlign w:val="bottom"/>
          </w:tcPr>
          <w:p w14:paraId="583159DE" w14:textId="77777777" w:rsidR="006F2774" w:rsidRPr="00CB56EC" w:rsidRDefault="006F2774" w:rsidP="006F2774">
            <w:pPr>
              <w:rPr>
                <w:b/>
                <w:bCs/>
                <w:sz w:val="18"/>
                <w:szCs w:val="18"/>
                <w:lang w:eastAsia="tr-TR"/>
              </w:rPr>
            </w:pPr>
            <w:r w:rsidRPr="00CB56EC">
              <w:rPr>
                <w:b/>
                <w:sz w:val="18"/>
                <w:szCs w:val="18"/>
                <w:lang w:eastAsia="tr-TR"/>
              </w:rPr>
              <w:t xml:space="preserve">Ertelenmiş </w:t>
            </w:r>
            <w:r w:rsidRPr="00CB56EC">
              <w:rPr>
                <w:b/>
                <w:bCs/>
                <w:sz w:val="18"/>
                <w:szCs w:val="18"/>
                <w:lang w:eastAsia="tr-TR"/>
              </w:rPr>
              <w:t>Vergi Borcu</w:t>
            </w:r>
          </w:p>
        </w:tc>
        <w:tc>
          <w:tcPr>
            <w:tcW w:w="1293" w:type="dxa"/>
            <w:shd w:val="clear" w:color="auto" w:fill="auto"/>
            <w:vAlign w:val="bottom"/>
          </w:tcPr>
          <w:p w14:paraId="78517548" w14:textId="4474791B" w:rsidR="006F2774" w:rsidRPr="00CB56EC" w:rsidRDefault="006F2774" w:rsidP="006F2774">
            <w:pPr>
              <w:jc w:val="right"/>
              <w:rPr>
                <w:b/>
              </w:rPr>
            </w:pPr>
            <w:r w:rsidRPr="00CB56EC">
              <w:rPr>
                <w:b/>
                <w:sz w:val="18"/>
                <w:szCs w:val="16"/>
                <w:lang w:eastAsia="tr-TR"/>
              </w:rPr>
              <w:t>(</w:t>
            </w:r>
            <w:r w:rsidR="005F56BE">
              <w:rPr>
                <w:b/>
                <w:sz w:val="18"/>
                <w:szCs w:val="16"/>
                <w:lang w:eastAsia="tr-TR"/>
              </w:rPr>
              <w:t>31,336</w:t>
            </w:r>
            <w:r w:rsidRPr="00CB56EC">
              <w:rPr>
                <w:b/>
                <w:sz w:val="18"/>
                <w:szCs w:val="16"/>
                <w:lang w:eastAsia="tr-TR"/>
              </w:rPr>
              <w:t>)</w:t>
            </w:r>
          </w:p>
        </w:tc>
        <w:tc>
          <w:tcPr>
            <w:tcW w:w="1294" w:type="dxa"/>
            <w:shd w:val="clear" w:color="auto" w:fill="auto"/>
            <w:vAlign w:val="bottom"/>
          </w:tcPr>
          <w:p w14:paraId="680D50FA" w14:textId="08D8B53D" w:rsidR="006F2774" w:rsidRPr="00CB56EC" w:rsidRDefault="006F2774" w:rsidP="006F2774">
            <w:pPr>
              <w:jc w:val="right"/>
              <w:rPr>
                <w:b/>
              </w:rPr>
            </w:pPr>
            <w:r w:rsidRPr="00CB56EC">
              <w:rPr>
                <w:b/>
                <w:sz w:val="18"/>
                <w:szCs w:val="16"/>
                <w:lang w:eastAsia="tr-TR"/>
              </w:rPr>
              <w:t>(</w:t>
            </w:r>
            <w:r>
              <w:rPr>
                <w:b/>
                <w:sz w:val="18"/>
                <w:szCs w:val="16"/>
                <w:lang w:eastAsia="tr-TR"/>
              </w:rPr>
              <w:t>30,724</w:t>
            </w:r>
            <w:r w:rsidRPr="00CB56EC">
              <w:rPr>
                <w:b/>
                <w:sz w:val="18"/>
                <w:szCs w:val="16"/>
                <w:lang w:eastAsia="tr-TR"/>
              </w:rPr>
              <w:t>)</w:t>
            </w:r>
          </w:p>
        </w:tc>
      </w:tr>
      <w:tr w:rsidR="006F2774" w:rsidRPr="00CB56EC" w14:paraId="4CC191E6" w14:textId="77777777" w:rsidTr="005F56BE">
        <w:trPr>
          <w:trHeight w:hRule="exact" w:val="113"/>
        </w:trPr>
        <w:tc>
          <w:tcPr>
            <w:tcW w:w="6655" w:type="dxa"/>
            <w:shd w:val="clear" w:color="auto" w:fill="auto"/>
            <w:vAlign w:val="bottom"/>
          </w:tcPr>
          <w:p w14:paraId="2D3269A7" w14:textId="77777777" w:rsidR="006F2774" w:rsidRPr="00CB56EC" w:rsidRDefault="006F2774" w:rsidP="006F2774">
            <w:pPr>
              <w:rPr>
                <w:b/>
                <w:bCs/>
                <w:sz w:val="18"/>
                <w:szCs w:val="18"/>
                <w:lang w:eastAsia="tr-TR"/>
              </w:rPr>
            </w:pPr>
          </w:p>
        </w:tc>
        <w:tc>
          <w:tcPr>
            <w:tcW w:w="1293" w:type="dxa"/>
            <w:shd w:val="clear" w:color="auto" w:fill="auto"/>
            <w:vAlign w:val="bottom"/>
          </w:tcPr>
          <w:p w14:paraId="020BE764" w14:textId="77777777" w:rsidR="006F2774" w:rsidRPr="00CB56EC" w:rsidRDefault="006F2774" w:rsidP="006F2774">
            <w:pPr>
              <w:jc w:val="right"/>
            </w:pPr>
          </w:p>
        </w:tc>
        <w:tc>
          <w:tcPr>
            <w:tcW w:w="1294" w:type="dxa"/>
            <w:shd w:val="clear" w:color="auto" w:fill="auto"/>
            <w:vAlign w:val="bottom"/>
          </w:tcPr>
          <w:p w14:paraId="1DB891E4" w14:textId="77777777" w:rsidR="006F2774" w:rsidRPr="00CB56EC" w:rsidRDefault="006F2774" w:rsidP="006F2774">
            <w:pPr>
              <w:jc w:val="right"/>
            </w:pPr>
          </w:p>
        </w:tc>
      </w:tr>
      <w:tr w:rsidR="006F2774" w:rsidRPr="00CB56EC" w14:paraId="45F1A219" w14:textId="77777777" w:rsidTr="005F56BE">
        <w:trPr>
          <w:trHeight w:hRule="exact" w:val="227"/>
        </w:trPr>
        <w:tc>
          <w:tcPr>
            <w:tcW w:w="6655" w:type="dxa"/>
            <w:shd w:val="clear" w:color="auto" w:fill="auto"/>
            <w:vAlign w:val="bottom"/>
          </w:tcPr>
          <w:p w14:paraId="39070CA1" w14:textId="77777777" w:rsidR="006F2774" w:rsidRPr="00CB56EC" w:rsidRDefault="006F2774" w:rsidP="006F2774">
            <w:pPr>
              <w:rPr>
                <w:b/>
                <w:bCs/>
                <w:sz w:val="18"/>
                <w:szCs w:val="18"/>
                <w:lang w:eastAsia="tr-TR"/>
              </w:rPr>
            </w:pPr>
            <w:r w:rsidRPr="00CB56EC">
              <w:rPr>
                <w:b/>
                <w:sz w:val="18"/>
                <w:szCs w:val="18"/>
                <w:lang w:eastAsia="tr-TR"/>
              </w:rPr>
              <w:t>Net</w:t>
            </w:r>
            <w:r w:rsidRPr="00CB56EC">
              <w:rPr>
                <w:b/>
                <w:bCs/>
                <w:sz w:val="18"/>
                <w:szCs w:val="18"/>
                <w:lang w:eastAsia="tr-TR"/>
              </w:rPr>
              <w:t xml:space="preserve"> Ertelenmiş Vergi Varlığı / (Borcu)</w:t>
            </w:r>
          </w:p>
        </w:tc>
        <w:tc>
          <w:tcPr>
            <w:tcW w:w="1293" w:type="dxa"/>
            <w:shd w:val="clear" w:color="auto" w:fill="auto"/>
            <w:vAlign w:val="bottom"/>
          </w:tcPr>
          <w:p w14:paraId="5E7C61CA" w14:textId="1A7EDB55" w:rsidR="006F2774" w:rsidRPr="00CB56EC" w:rsidRDefault="005F56BE" w:rsidP="006F2774">
            <w:pPr>
              <w:jc w:val="right"/>
              <w:rPr>
                <w:b/>
              </w:rPr>
            </w:pPr>
            <w:r>
              <w:rPr>
                <w:b/>
                <w:sz w:val="18"/>
                <w:szCs w:val="16"/>
                <w:lang w:eastAsia="tr-TR"/>
              </w:rPr>
              <w:t>491,383</w:t>
            </w:r>
          </w:p>
        </w:tc>
        <w:tc>
          <w:tcPr>
            <w:tcW w:w="1294" w:type="dxa"/>
            <w:shd w:val="clear" w:color="auto" w:fill="auto"/>
            <w:vAlign w:val="bottom"/>
          </w:tcPr>
          <w:p w14:paraId="64C07266" w14:textId="2BDF2A37" w:rsidR="006F2774" w:rsidRPr="00CB56EC" w:rsidRDefault="006F2774" w:rsidP="006F2774">
            <w:pPr>
              <w:jc w:val="right"/>
              <w:rPr>
                <w:b/>
              </w:rPr>
            </w:pPr>
            <w:r>
              <w:rPr>
                <w:b/>
                <w:sz w:val="18"/>
                <w:szCs w:val="16"/>
                <w:lang w:eastAsia="tr-TR"/>
              </w:rPr>
              <w:t>409,230</w:t>
            </w:r>
          </w:p>
        </w:tc>
      </w:tr>
    </w:tbl>
    <w:p w14:paraId="505E5A65" w14:textId="77777777" w:rsidR="00AC5F32" w:rsidRPr="00CB56EC" w:rsidRDefault="00AC5F32" w:rsidP="00E30CF9">
      <w:pPr>
        <w:autoSpaceDE w:val="0"/>
        <w:autoSpaceDN w:val="0"/>
        <w:adjustRightInd w:val="0"/>
        <w:spacing w:line="230" w:lineRule="auto"/>
        <w:jc w:val="both"/>
        <w:rPr>
          <w:rFonts w:eastAsia="Arial Unicode MS"/>
          <w:sz w:val="6"/>
          <w:vertAlign w:val="superscript"/>
        </w:rPr>
      </w:pPr>
    </w:p>
    <w:p w14:paraId="61E47A43" w14:textId="45252F33" w:rsidR="00E30CF9" w:rsidRPr="00CB56EC" w:rsidRDefault="00AC5F32" w:rsidP="009D3BA0">
      <w:pPr>
        <w:autoSpaceDE w:val="0"/>
        <w:autoSpaceDN w:val="0"/>
        <w:adjustRightInd w:val="0"/>
        <w:spacing w:line="230" w:lineRule="auto"/>
        <w:jc w:val="both"/>
        <w:rPr>
          <w:highlight w:val="yellow"/>
          <w:lang w:eastAsia="en-GB"/>
        </w:rPr>
      </w:pPr>
      <w:r w:rsidRPr="00CB56EC">
        <w:rPr>
          <w:rFonts w:eastAsia="Arial Unicode MS"/>
          <w:sz w:val="16"/>
          <w:vertAlign w:val="superscript"/>
        </w:rPr>
        <w:t xml:space="preserve">1 </w:t>
      </w:r>
      <w:r w:rsidR="009D3BA0" w:rsidRPr="009D3BA0">
        <w:rPr>
          <w:rFonts w:eastAsia="Arial Unicode MS"/>
          <w:sz w:val="12"/>
          <w:szCs w:val="12"/>
        </w:rPr>
        <w:t xml:space="preserve">Mali zararlardan </w:t>
      </w:r>
      <w:r w:rsidR="009D3BA0">
        <w:rPr>
          <w:rFonts w:eastAsia="Arial Unicode MS"/>
          <w:sz w:val="12"/>
          <w:szCs w:val="12"/>
        </w:rPr>
        <w:t>hesaplanan</w:t>
      </w:r>
      <w:r w:rsidR="009D3BA0" w:rsidRPr="009D3BA0">
        <w:rPr>
          <w:rFonts w:eastAsia="Arial Unicode MS"/>
          <w:sz w:val="12"/>
          <w:szCs w:val="12"/>
        </w:rPr>
        <w:t xml:space="preserve"> ertelenmiş vergi varlığının geri</w:t>
      </w:r>
      <w:r w:rsidR="009D3BA0">
        <w:rPr>
          <w:rFonts w:eastAsia="Arial Unicode MS"/>
          <w:sz w:val="12"/>
          <w:szCs w:val="12"/>
        </w:rPr>
        <w:t xml:space="preserve"> </w:t>
      </w:r>
      <w:proofErr w:type="spellStart"/>
      <w:r w:rsidR="009D3BA0" w:rsidRPr="009D3BA0">
        <w:rPr>
          <w:rFonts w:eastAsia="Arial Unicode MS"/>
          <w:sz w:val="12"/>
          <w:szCs w:val="12"/>
        </w:rPr>
        <w:t>kazanılabilirliği</w:t>
      </w:r>
      <w:proofErr w:type="spellEnd"/>
      <w:r w:rsidR="009D3BA0">
        <w:rPr>
          <w:rFonts w:eastAsia="Arial Unicode MS"/>
          <w:sz w:val="12"/>
          <w:szCs w:val="12"/>
        </w:rPr>
        <w:t>,</w:t>
      </w:r>
      <w:r w:rsidR="009D3BA0" w:rsidRPr="009D3BA0">
        <w:rPr>
          <w:rFonts w:eastAsia="Arial Unicode MS"/>
          <w:sz w:val="12"/>
          <w:szCs w:val="12"/>
        </w:rPr>
        <w:t xml:space="preserve"> Banka’nın yönetim kurulun onayladığı bütçe ile</w:t>
      </w:r>
      <w:r w:rsidR="009D3BA0">
        <w:rPr>
          <w:rFonts w:eastAsia="Arial Unicode MS"/>
          <w:sz w:val="12"/>
          <w:szCs w:val="12"/>
        </w:rPr>
        <w:t xml:space="preserve"> tutarlı ve </w:t>
      </w:r>
      <w:r w:rsidR="009D3BA0" w:rsidRPr="009D3BA0">
        <w:rPr>
          <w:rFonts w:eastAsia="Arial Unicode MS"/>
          <w:sz w:val="12"/>
          <w:szCs w:val="12"/>
        </w:rPr>
        <w:t>gelecekte</w:t>
      </w:r>
      <w:r w:rsidR="009D3BA0">
        <w:rPr>
          <w:rFonts w:eastAsia="Arial Unicode MS"/>
          <w:sz w:val="12"/>
          <w:szCs w:val="12"/>
        </w:rPr>
        <w:t xml:space="preserve"> </w:t>
      </w:r>
      <w:r w:rsidR="009D3BA0" w:rsidRPr="009D3BA0">
        <w:rPr>
          <w:rFonts w:eastAsia="Arial Unicode MS"/>
          <w:sz w:val="12"/>
          <w:szCs w:val="12"/>
        </w:rPr>
        <w:t xml:space="preserve">indirilebilir geçici farkların ve </w:t>
      </w:r>
      <w:r w:rsidR="009D3BA0">
        <w:rPr>
          <w:rFonts w:eastAsia="Arial Unicode MS"/>
          <w:sz w:val="12"/>
          <w:szCs w:val="12"/>
        </w:rPr>
        <w:t>mali zararlarının</w:t>
      </w:r>
      <w:r w:rsidR="009D3BA0" w:rsidRPr="009D3BA0">
        <w:rPr>
          <w:rFonts w:eastAsia="Arial Unicode MS"/>
          <w:sz w:val="12"/>
          <w:szCs w:val="12"/>
        </w:rPr>
        <w:t xml:space="preserve"> süresi dolmadan önce</w:t>
      </w:r>
      <w:r w:rsidR="009D3BA0">
        <w:rPr>
          <w:rFonts w:eastAsia="Arial Unicode MS"/>
          <w:sz w:val="12"/>
          <w:szCs w:val="12"/>
        </w:rPr>
        <w:t xml:space="preserve"> </w:t>
      </w:r>
      <w:r w:rsidR="009D3BA0" w:rsidRPr="009D3BA0">
        <w:rPr>
          <w:rFonts w:eastAsia="Arial Unicode MS"/>
          <w:sz w:val="12"/>
          <w:szCs w:val="12"/>
        </w:rPr>
        <w:t xml:space="preserve">kullanabileceği öngörülerek </w:t>
      </w:r>
      <w:r w:rsidR="009D3BA0">
        <w:rPr>
          <w:rFonts w:eastAsia="Arial Unicode MS"/>
          <w:sz w:val="12"/>
          <w:szCs w:val="12"/>
        </w:rPr>
        <w:t>dikkate alınmıştır.</w:t>
      </w:r>
    </w:p>
    <w:p w14:paraId="6C138D74" w14:textId="77777777" w:rsidR="004B43FD" w:rsidRPr="00E7087A" w:rsidRDefault="004B43FD" w:rsidP="00E30CF9">
      <w:pPr>
        <w:autoSpaceDE w:val="0"/>
        <w:autoSpaceDN w:val="0"/>
        <w:adjustRightInd w:val="0"/>
        <w:spacing w:line="230" w:lineRule="auto"/>
        <w:jc w:val="both"/>
        <w:rPr>
          <w:sz w:val="10"/>
          <w:highlight w:val="yellow"/>
          <w:lang w:eastAsia="en-GB"/>
        </w:rPr>
      </w:pPr>
    </w:p>
    <w:p w14:paraId="45268E15" w14:textId="77777777" w:rsidR="00F01C3D" w:rsidRPr="00CB56EC" w:rsidRDefault="00F01C3D" w:rsidP="00F01C3D">
      <w:pPr>
        <w:autoSpaceDE w:val="0"/>
        <w:autoSpaceDN w:val="0"/>
        <w:adjustRightInd w:val="0"/>
        <w:spacing w:line="230" w:lineRule="auto"/>
        <w:jc w:val="both"/>
        <w:rPr>
          <w:b/>
          <w:sz w:val="16"/>
          <w:szCs w:val="16"/>
        </w:rPr>
      </w:pPr>
      <w:r w:rsidRPr="00CB56EC">
        <w:rPr>
          <w:b/>
        </w:rPr>
        <w:t>Ertelenmiş vergi hareket tablosu</w:t>
      </w:r>
    </w:p>
    <w:p w14:paraId="732587AE" w14:textId="77777777" w:rsidR="004E1671" w:rsidRPr="001252D5" w:rsidRDefault="004E1671" w:rsidP="00E30CF9">
      <w:pPr>
        <w:autoSpaceDE w:val="0"/>
        <w:autoSpaceDN w:val="0"/>
        <w:adjustRightInd w:val="0"/>
        <w:spacing w:line="230" w:lineRule="auto"/>
        <w:jc w:val="both"/>
        <w:rPr>
          <w:sz w:val="8"/>
          <w:szCs w:val="16"/>
          <w:highlight w:val="yellow"/>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F01C3D" w:rsidRPr="00CB56EC" w14:paraId="0518BC8F" w14:textId="77777777" w:rsidTr="005F56BE">
        <w:trPr>
          <w:trHeight w:hRule="exact" w:val="227"/>
        </w:trPr>
        <w:tc>
          <w:tcPr>
            <w:tcW w:w="6655" w:type="dxa"/>
            <w:shd w:val="clear" w:color="auto" w:fill="auto"/>
            <w:vAlign w:val="bottom"/>
            <w:hideMark/>
          </w:tcPr>
          <w:p w14:paraId="01D30611" w14:textId="77777777" w:rsidR="00F01C3D" w:rsidRPr="00CB56EC" w:rsidRDefault="00F01C3D" w:rsidP="00F01C3D">
            <w:pPr>
              <w:rPr>
                <w:b/>
                <w:sz w:val="18"/>
                <w:szCs w:val="18"/>
                <w:lang w:eastAsia="tr-TR"/>
              </w:rPr>
            </w:pPr>
            <w:r w:rsidRPr="00CB56EC">
              <w:rPr>
                <w:b/>
                <w:sz w:val="18"/>
                <w:szCs w:val="18"/>
                <w:lang w:eastAsia="tr-TR"/>
              </w:rPr>
              <w:t> </w:t>
            </w:r>
          </w:p>
        </w:tc>
        <w:tc>
          <w:tcPr>
            <w:tcW w:w="1293" w:type="dxa"/>
            <w:shd w:val="clear" w:color="auto" w:fill="auto"/>
            <w:vAlign w:val="bottom"/>
            <w:hideMark/>
          </w:tcPr>
          <w:p w14:paraId="179C645D" w14:textId="77777777" w:rsidR="00F01C3D" w:rsidRPr="00CB56EC" w:rsidRDefault="00F01C3D" w:rsidP="00F01C3D">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65C30160" w14:textId="77777777" w:rsidR="00F01C3D" w:rsidRPr="00CB56EC" w:rsidRDefault="00F01C3D" w:rsidP="00F01C3D">
            <w:pPr>
              <w:jc w:val="right"/>
              <w:rPr>
                <w:b/>
                <w:bCs/>
                <w:sz w:val="18"/>
                <w:szCs w:val="18"/>
                <w:lang w:eastAsia="tr-TR"/>
              </w:rPr>
            </w:pPr>
            <w:r w:rsidRPr="00CB56EC">
              <w:rPr>
                <w:b/>
                <w:bCs/>
                <w:sz w:val="18"/>
                <w:szCs w:val="18"/>
                <w:lang w:eastAsia="tr-TR"/>
              </w:rPr>
              <w:t>Önceki Dönem</w:t>
            </w:r>
          </w:p>
        </w:tc>
      </w:tr>
      <w:tr w:rsidR="006F2774" w:rsidRPr="00CB56EC" w14:paraId="73C9A0AE" w14:textId="77777777" w:rsidTr="005F56BE">
        <w:trPr>
          <w:trHeight w:hRule="exact" w:val="227"/>
        </w:trPr>
        <w:tc>
          <w:tcPr>
            <w:tcW w:w="6655" w:type="dxa"/>
            <w:shd w:val="clear" w:color="auto" w:fill="auto"/>
            <w:vAlign w:val="bottom"/>
            <w:hideMark/>
          </w:tcPr>
          <w:p w14:paraId="21067705" w14:textId="77777777" w:rsidR="006F2774" w:rsidRPr="00CB56EC" w:rsidRDefault="006F2774" w:rsidP="006F2774">
            <w:pPr>
              <w:rPr>
                <w:sz w:val="18"/>
                <w:szCs w:val="18"/>
                <w:lang w:eastAsia="tr-TR"/>
              </w:rPr>
            </w:pPr>
            <w:r w:rsidRPr="00CB56EC">
              <w:rPr>
                <w:sz w:val="18"/>
                <w:szCs w:val="18"/>
                <w:lang w:eastAsia="tr-TR"/>
              </w:rPr>
              <w:t>Dönem Başı Bakiyesi</w:t>
            </w:r>
          </w:p>
        </w:tc>
        <w:tc>
          <w:tcPr>
            <w:tcW w:w="1293" w:type="dxa"/>
            <w:shd w:val="clear" w:color="auto" w:fill="auto"/>
            <w:vAlign w:val="bottom"/>
            <w:hideMark/>
          </w:tcPr>
          <w:p w14:paraId="1010AFB8" w14:textId="4F8B6DE1" w:rsidR="006F2774" w:rsidRPr="00CB56EC" w:rsidRDefault="005F56BE" w:rsidP="006F2774">
            <w:pPr>
              <w:jc w:val="right"/>
            </w:pPr>
            <w:r>
              <w:rPr>
                <w:sz w:val="18"/>
                <w:szCs w:val="16"/>
                <w:lang w:eastAsia="tr-TR"/>
              </w:rPr>
              <w:t>409,230</w:t>
            </w:r>
          </w:p>
        </w:tc>
        <w:tc>
          <w:tcPr>
            <w:tcW w:w="1294" w:type="dxa"/>
            <w:shd w:val="clear" w:color="auto" w:fill="auto"/>
            <w:vAlign w:val="bottom"/>
            <w:hideMark/>
          </w:tcPr>
          <w:p w14:paraId="6B31E275" w14:textId="026CE2F2" w:rsidR="006F2774" w:rsidRPr="00CB56EC" w:rsidRDefault="006F2774" w:rsidP="006F2774">
            <w:pPr>
              <w:jc w:val="right"/>
            </w:pPr>
            <w:r w:rsidRPr="00CB56EC">
              <w:rPr>
                <w:sz w:val="18"/>
                <w:szCs w:val="16"/>
                <w:lang w:eastAsia="tr-TR"/>
              </w:rPr>
              <w:t>52,487</w:t>
            </w:r>
          </w:p>
        </w:tc>
      </w:tr>
      <w:tr w:rsidR="006F2774" w:rsidRPr="00CB56EC" w14:paraId="2CD8AA66" w14:textId="77777777" w:rsidTr="005F56BE">
        <w:trPr>
          <w:trHeight w:hRule="exact" w:val="227"/>
        </w:trPr>
        <w:tc>
          <w:tcPr>
            <w:tcW w:w="6655" w:type="dxa"/>
            <w:shd w:val="clear" w:color="auto" w:fill="auto"/>
            <w:vAlign w:val="bottom"/>
            <w:hideMark/>
          </w:tcPr>
          <w:p w14:paraId="19262EEC" w14:textId="77777777" w:rsidR="006F2774" w:rsidRPr="00CB56EC" w:rsidRDefault="006F2774" w:rsidP="006F2774">
            <w:pPr>
              <w:rPr>
                <w:sz w:val="18"/>
                <w:szCs w:val="18"/>
                <w:lang w:eastAsia="tr-TR"/>
              </w:rPr>
            </w:pPr>
            <w:r w:rsidRPr="00CB56EC">
              <w:rPr>
                <w:sz w:val="18"/>
                <w:szCs w:val="18"/>
                <w:lang w:eastAsia="tr-TR"/>
              </w:rPr>
              <w:t>Ertelenmiş Vergi Geliri/ (Gideri)</w:t>
            </w:r>
          </w:p>
        </w:tc>
        <w:tc>
          <w:tcPr>
            <w:tcW w:w="1293" w:type="dxa"/>
            <w:shd w:val="clear" w:color="auto" w:fill="auto"/>
            <w:vAlign w:val="bottom"/>
            <w:hideMark/>
          </w:tcPr>
          <w:p w14:paraId="77E78897" w14:textId="3E2244BA" w:rsidR="006F2774" w:rsidRDefault="005F56BE" w:rsidP="006F2774">
            <w:pPr>
              <w:jc w:val="right"/>
              <w:rPr>
                <w:sz w:val="18"/>
                <w:szCs w:val="16"/>
                <w:lang w:eastAsia="tr-TR"/>
              </w:rPr>
            </w:pPr>
            <w:r>
              <w:rPr>
                <w:sz w:val="18"/>
                <w:szCs w:val="16"/>
                <w:lang w:eastAsia="tr-TR"/>
              </w:rPr>
              <w:t>73,173</w:t>
            </w:r>
          </w:p>
          <w:p w14:paraId="68E2C303" w14:textId="50AF80A8" w:rsidR="005F56BE" w:rsidRPr="00CB56EC" w:rsidRDefault="005F56BE" w:rsidP="006F2774">
            <w:pPr>
              <w:jc w:val="right"/>
            </w:pPr>
          </w:p>
        </w:tc>
        <w:tc>
          <w:tcPr>
            <w:tcW w:w="1294" w:type="dxa"/>
            <w:shd w:val="clear" w:color="auto" w:fill="auto"/>
            <w:vAlign w:val="bottom"/>
            <w:hideMark/>
          </w:tcPr>
          <w:p w14:paraId="5E603B88" w14:textId="2B6AF508" w:rsidR="006F2774" w:rsidRPr="00CB56EC" w:rsidRDefault="006F2774" w:rsidP="006F2774">
            <w:pPr>
              <w:jc w:val="right"/>
            </w:pPr>
            <w:r>
              <w:rPr>
                <w:sz w:val="18"/>
                <w:szCs w:val="16"/>
                <w:lang w:eastAsia="tr-TR"/>
              </w:rPr>
              <w:t>357,408</w:t>
            </w:r>
          </w:p>
        </w:tc>
      </w:tr>
      <w:tr w:rsidR="006F2774" w:rsidRPr="00CB56EC" w14:paraId="465853DF" w14:textId="77777777" w:rsidTr="005F56BE">
        <w:trPr>
          <w:trHeight w:hRule="exact" w:val="227"/>
        </w:trPr>
        <w:tc>
          <w:tcPr>
            <w:tcW w:w="6655" w:type="dxa"/>
            <w:shd w:val="clear" w:color="auto" w:fill="auto"/>
            <w:vAlign w:val="bottom"/>
          </w:tcPr>
          <w:p w14:paraId="0F0DC44E" w14:textId="77777777" w:rsidR="006F2774" w:rsidRPr="00CB56EC" w:rsidRDefault="006F2774" w:rsidP="006F2774">
            <w:pPr>
              <w:rPr>
                <w:sz w:val="18"/>
                <w:szCs w:val="18"/>
                <w:lang w:eastAsia="tr-TR"/>
              </w:rPr>
            </w:pPr>
            <w:r w:rsidRPr="00CB56EC">
              <w:rPr>
                <w:sz w:val="18"/>
                <w:szCs w:val="18"/>
                <w:lang w:eastAsia="tr-TR"/>
              </w:rPr>
              <w:t>Özkaynak Altında Muhasebeleşen Ertelenmiş Vergi</w:t>
            </w:r>
          </w:p>
        </w:tc>
        <w:tc>
          <w:tcPr>
            <w:tcW w:w="1293" w:type="dxa"/>
            <w:shd w:val="clear" w:color="auto" w:fill="auto"/>
            <w:vAlign w:val="bottom"/>
          </w:tcPr>
          <w:p w14:paraId="1E308F1F" w14:textId="2255A983" w:rsidR="006F2774" w:rsidRPr="00CB56EC" w:rsidRDefault="005F56BE" w:rsidP="006F2774">
            <w:pPr>
              <w:jc w:val="right"/>
            </w:pPr>
            <w:r>
              <w:rPr>
                <w:sz w:val="18"/>
                <w:szCs w:val="16"/>
                <w:lang w:eastAsia="tr-TR"/>
              </w:rPr>
              <w:t>8,980</w:t>
            </w:r>
          </w:p>
        </w:tc>
        <w:tc>
          <w:tcPr>
            <w:tcW w:w="1294" w:type="dxa"/>
            <w:shd w:val="clear" w:color="auto" w:fill="auto"/>
            <w:vAlign w:val="bottom"/>
          </w:tcPr>
          <w:p w14:paraId="47EF673C" w14:textId="5AF8EBD0" w:rsidR="006F2774" w:rsidRPr="00CB56EC" w:rsidRDefault="006F2774" w:rsidP="006F2774">
            <w:pPr>
              <w:jc w:val="right"/>
            </w:pPr>
            <w:r w:rsidRPr="00CB56EC">
              <w:rPr>
                <w:sz w:val="18"/>
                <w:szCs w:val="16"/>
                <w:lang w:eastAsia="tr-TR"/>
              </w:rPr>
              <w:t>(</w:t>
            </w:r>
            <w:r>
              <w:rPr>
                <w:sz w:val="18"/>
                <w:szCs w:val="16"/>
                <w:lang w:eastAsia="tr-TR"/>
              </w:rPr>
              <w:t>665</w:t>
            </w:r>
            <w:r w:rsidRPr="00CB56EC">
              <w:rPr>
                <w:sz w:val="18"/>
                <w:szCs w:val="16"/>
                <w:lang w:eastAsia="tr-TR"/>
              </w:rPr>
              <w:t>)</w:t>
            </w:r>
          </w:p>
        </w:tc>
      </w:tr>
      <w:tr w:rsidR="006F2774" w:rsidRPr="00CB56EC" w14:paraId="7393C9A3" w14:textId="77777777" w:rsidTr="005F56BE">
        <w:trPr>
          <w:trHeight w:hRule="exact" w:val="227"/>
        </w:trPr>
        <w:tc>
          <w:tcPr>
            <w:tcW w:w="6655" w:type="dxa"/>
            <w:shd w:val="clear" w:color="auto" w:fill="auto"/>
            <w:vAlign w:val="bottom"/>
          </w:tcPr>
          <w:p w14:paraId="45965B24" w14:textId="77777777" w:rsidR="006F2774" w:rsidRPr="00CB56EC" w:rsidRDefault="006F2774" w:rsidP="006F2774">
            <w:pPr>
              <w:rPr>
                <w:b/>
                <w:bCs/>
                <w:sz w:val="18"/>
                <w:szCs w:val="18"/>
                <w:lang w:eastAsia="tr-TR"/>
              </w:rPr>
            </w:pPr>
            <w:r w:rsidRPr="00CB56EC">
              <w:rPr>
                <w:b/>
                <w:sz w:val="18"/>
                <w:szCs w:val="18"/>
                <w:lang w:eastAsia="tr-TR"/>
              </w:rPr>
              <w:t>Net</w:t>
            </w:r>
            <w:r w:rsidRPr="00CB56EC">
              <w:rPr>
                <w:b/>
                <w:bCs/>
                <w:sz w:val="18"/>
                <w:szCs w:val="18"/>
                <w:lang w:eastAsia="tr-TR"/>
              </w:rPr>
              <w:t xml:space="preserve"> Ertelenmiş Vergi Varlığı / (Borcu)</w:t>
            </w:r>
          </w:p>
        </w:tc>
        <w:tc>
          <w:tcPr>
            <w:tcW w:w="1293" w:type="dxa"/>
            <w:shd w:val="clear" w:color="auto" w:fill="auto"/>
            <w:vAlign w:val="bottom"/>
          </w:tcPr>
          <w:p w14:paraId="343358B5" w14:textId="0CE1FD70" w:rsidR="006F2774" w:rsidRPr="00CB56EC" w:rsidRDefault="005F56BE" w:rsidP="006F2774">
            <w:pPr>
              <w:jc w:val="right"/>
              <w:rPr>
                <w:b/>
              </w:rPr>
            </w:pPr>
            <w:r>
              <w:rPr>
                <w:b/>
                <w:sz w:val="18"/>
                <w:szCs w:val="16"/>
                <w:lang w:eastAsia="tr-TR"/>
              </w:rPr>
              <w:t>491,383</w:t>
            </w:r>
          </w:p>
        </w:tc>
        <w:tc>
          <w:tcPr>
            <w:tcW w:w="1294" w:type="dxa"/>
            <w:shd w:val="clear" w:color="auto" w:fill="auto"/>
            <w:vAlign w:val="bottom"/>
          </w:tcPr>
          <w:p w14:paraId="30DEEF6C" w14:textId="0AECF36A" w:rsidR="006F2774" w:rsidRPr="00CB56EC" w:rsidRDefault="006F2774" w:rsidP="006F2774">
            <w:pPr>
              <w:jc w:val="right"/>
              <w:rPr>
                <w:b/>
              </w:rPr>
            </w:pPr>
            <w:r>
              <w:rPr>
                <w:b/>
                <w:sz w:val="18"/>
                <w:szCs w:val="16"/>
                <w:lang w:eastAsia="tr-TR"/>
              </w:rPr>
              <w:t>409,230</w:t>
            </w:r>
          </w:p>
        </w:tc>
      </w:tr>
    </w:tbl>
    <w:p w14:paraId="07AB7664" w14:textId="72B6EAC6" w:rsidR="004E1671" w:rsidRPr="00E7087A" w:rsidRDefault="004E1671" w:rsidP="00E30CF9">
      <w:pPr>
        <w:autoSpaceDE w:val="0"/>
        <w:autoSpaceDN w:val="0"/>
        <w:adjustRightInd w:val="0"/>
        <w:spacing w:line="230" w:lineRule="auto"/>
        <w:jc w:val="both"/>
        <w:rPr>
          <w:sz w:val="16"/>
          <w:highlight w:val="yellow"/>
          <w:lang w:eastAsia="en-GB"/>
        </w:rPr>
      </w:pPr>
    </w:p>
    <w:p w14:paraId="6E59A9DC" w14:textId="5F284AE7" w:rsidR="00C437C9" w:rsidRPr="00E7087A" w:rsidRDefault="00C437C9" w:rsidP="00E7087A">
      <w:pPr>
        <w:spacing w:line="230" w:lineRule="auto"/>
        <w:jc w:val="both"/>
        <w:rPr>
          <w:bCs/>
        </w:rPr>
      </w:pPr>
      <w:r w:rsidRPr="00E7087A">
        <w:rPr>
          <w:bCs/>
        </w:rPr>
        <w:t>Mali zararların kullanım hakkının sona ereceği yıllar aşağıdaki gibidir.</w:t>
      </w:r>
    </w:p>
    <w:p w14:paraId="27CE58A3" w14:textId="77777777" w:rsidR="00C437C9" w:rsidRPr="00E7087A" w:rsidRDefault="00C437C9" w:rsidP="00E30CF9">
      <w:pPr>
        <w:autoSpaceDE w:val="0"/>
        <w:autoSpaceDN w:val="0"/>
        <w:adjustRightInd w:val="0"/>
        <w:spacing w:line="230" w:lineRule="auto"/>
        <w:jc w:val="both"/>
        <w:rPr>
          <w:sz w:val="14"/>
          <w:highlight w:val="yellow"/>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C437C9" w:rsidRPr="00CB56EC" w14:paraId="34C48BF3" w14:textId="77777777" w:rsidTr="005F56BE">
        <w:trPr>
          <w:trHeight w:hRule="exact" w:val="227"/>
        </w:trPr>
        <w:tc>
          <w:tcPr>
            <w:tcW w:w="6655" w:type="dxa"/>
            <w:shd w:val="clear" w:color="auto" w:fill="auto"/>
            <w:vAlign w:val="bottom"/>
            <w:hideMark/>
          </w:tcPr>
          <w:p w14:paraId="69A3BEBB" w14:textId="77777777" w:rsidR="00C437C9" w:rsidRPr="00CB56EC" w:rsidRDefault="00C437C9" w:rsidP="00D1739F">
            <w:pPr>
              <w:rPr>
                <w:b/>
                <w:sz w:val="18"/>
                <w:szCs w:val="18"/>
                <w:lang w:eastAsia="tr-TR"/>
              </w:rPr>
            </w:pPr>
            <w:r w:rsidRPr="00CB56EC">
              <w:rPr>
                <w:b/>
                <w:sz w:val="18"/>
                <w:szCs w:val="18"/>
                <w:lang w:eastAsia="tr-TR"/>
              </w:rPr>
              <w:t> </w:t>
            </w:r>
          </w:p>
        </w:tc>
        <w:tc>
          <w:tcPr>
            <w:tcW w:w="1293" w:type="dxa"/>
            <w:shd w:val="clear" w:color="auto" w:fill="auto"/>
            <w:vAlign w:val="bottom"/>
            <w:hideMark/>
          </w:tcPr>
          <w:p w14:paraId="49D908FD" w14:textId="77777777" w:rsidR="00C437C9" w:rsidRPr="00CB56EC" w:rsidRDefault="00C437C9" w:rsidP="00D1739F">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263AB1D2" w14:textId="77777777" w:rsidR="00C437C9" w:rsidRPr="00CB56EC" w:rsidRDefault="00C437C9" w:rsidP="00D1739F">
            <w:pPr>
              <w:jc w:val="right"/>
              <w:rPr>
                <w:b/>
                <w:bCs/>
                <w:sz w:val="18"/>
                <w:szCs w:val="18"/>
                <w:lang w:eastAsia="tr-TR"/>
              </w:rPr>
            </w:pPr>
            <w:r w:rsidRPr="00CB56EC">
              <w:rPr>
                <w:b/>
                <w:bCs/>
                <w:sz w:val="18"/>
                <w:szCs w:val="18"/>
                <w:lang w:eastAsia="tr-TR"/>
              </w:rPr>
              <w:t>Önceki Dönem</w:t>
            </w:r>
          </w:p>
        </w:tc>
      </w:tr>
      <w:tr w:rsidR="006F2774" w:rsidRPr="00CB56EC" w14:paraId="3CAC010C" w14:textId="77777777" w:rsidTr="005F56BE">
        <w:trPr>
          <w:trHeight w:hRule="exact" w:val="227"/>
        </w:trPr>
        <w:tc>
          <w:tcPr>
            <w:tcW w:w="6655" w:type="dxa"/>
            <w:shd w:val="clear" w:color="auto" w:fill="auto"/>
            <w:vAlign w:val="bottom"/>
            <w:hideMark/>
          </w:tcPr>
          <w:p w14:paraId="7339A7C4" w14:textId="2F2EAFBE" w:rsidR="006F2774" w:rsidRPr="00CB56EC" w:rsidRDefault="006F2774" w:rsidP="006F2774">
            <w:pPr>
              <w:rPr>
                <w:sz w:val="18"/>
                <w:szCs w:val="18"/>
                <w:lang w:eastAsia="tr-TR"/>
              </w:rPr>
            </w:pPr>
            <w:r>
              <w:rPr>
                <w:sz w:val="18"/>
                <w:szCs w:val="18"/>
                <w:lang w:eastAsia="tr-TR"/>
              </w:rPr>
              <w:t>2028</w:t>
            </w:r>
          </w:p>
        </w:tc>
        <w:tc>
          <w:tcPr>
            <w:tcW w:w="1293" w:type="dxa"/>
            <w:shd w:val="clear" w:color="auto" w:fill="auto"/>
            <w:vAlign w:val="bottom"/>
            <w:hideMark/>
          </w:tcPr>
          <w:p w14:paraId="05E5F6C7" w14:textId="36C3150E" w:rsidR="006F2774" w:rsidRPr="00CB56EC" w:rsidRDefault="006F2774" w:rsidP="006F2774">
            <w:pPr>
              <w:jc w:val="right"/>
            </w:pPr>
            <w:r>
              <w:rPr>
                <w:sz w:val="18"/>
                <w:szCs w:val="16"/>
                <w:lang w:eastAsia="tr-TR"/>
              </w:rPr>
              <w:t>181,960</w:t>
            </w:r>
          </w:p>
        </w:tc>
        <w:tc>
          <w:tcPr>
            <w:tcW w:w="1294" w:type="dxa"/>
            <w:shd w:val="clear" w:color="auto" w:fill="auto"/>
            <w:vAlign w:val="bottom"/>
            <w:hideMark/>
          </w:tcPr>
          <w:p w14:paraId="6238EB69" w14:textId="1A59714D" w:rsidR="006F2774" w:rsidRPr="00CB56EC" w:rsidRDefault="006F2774" w:rsidP="006F2774">
            <w:pPr>
              <w:jc w:val="right"/>
            </w:pPr>
            <w:r>
              <w:rPr>
                <w:sz w:val="18"/>
                <w:szCs w:val="16"/>
                <w:lang w:eastAsia="tr-TR"/>
              </w:rPr>
              <w:t>181,960</w:t>
            </w:r>
          </w:p>
        </w:tc>
      </w:tr>
      <w:tr w:rsidR="006F2774" w:rsidRPr="00CB56EC" w14:paraId="40F026EA" w14:textId="77777777" w:rsidTr="005F56BE">
        <w:trPr>
          <w:trHeight w:hRule="exact" w:val="227"/>
        </w:trPr>
        <w:tc>
          <w:tcPr>
            <w:tcW w:w="6655" w:type="dxa"/>
            <w:shd w:val="clear" w:color="auto" w:fill="auto"/>
            <w:vAlign w:val="bottom"/>
            <w:hideMark/>
          </w:tcPr>
          <w:p w14:paraId="2DB10466" w14:textId="08709E8F" w:rsidR="006F2774" w:rsidRPr="00CB56EC" w:rsidRDefault="006F2774" w:rsidP="006F2774">
            <w:pPr>
              <w:rPr>
                <w:sz w:val="18"/>
                <w:szCs w:val="18"/>
                <w:lang w:eastAsia="tr-TR"/>
              </w:rPr>
            </w:pPr>
            <w:r>
              <w:rPr>
                <w:sz w:val="18"/>
                <w:szCs w:val="18"/>
                <w:lang w:eastAsia="tr-TR"/>
              </w:rPr>
              <w:t>2029</w:t>
            </w:r>
          </w:p>
        </w:tc>
        <w:tc>
          <w:tcPr>
            <w:tcW w:w="1293" w:type="dxa"/>
            <w:shd w:val="clear" w:color="auto" w:fill="auto"/>
            <w:vAlign w:val="bottom"/>
            <w:hideMark/>
          </w:tcPr>
          <w:p w14:paraId="7B028B20" w14:textId="7CE96AC3" w:rsidR="006F2774" w:rsidRPr="00CB56EC" w:rsidRDefault="006F2774" w:rsidP="006F2774">
            <w:pPr>
              <w:jc w:val="right"/>
            </w:pPr>
            <w:r>
              <w:rPr>
                <w:sz w:val="18"/>
                <w:szCs w:val="16"/>
                <w:lang w:eastAsia="tr-TR"/>
              </w:rPr>
              <w:t>1,146,234</w:t>
            </w:r>
          </w:p>
        </w:tc>
        <w:tc>
          <w:tcPr>
            <w:tcW w:w="1294" w:type="dxa"/>
            <w:shd w:val="clear" w:color="auto" w:fill="auto"/>
            <w:vAlign w:val="bottom"/>
            <w:hideMark/>
          </w:tcPr>
          <w:p w14:paraId="2BA0552B" w14:textId="137011A7" w:rsidR="006F2774" w:rsidRPr="00CB56EC" w:rsidRDefault="006F2774" w:rsidP="006F2774">
            <w:pPr>
              <w:jc w:val="right"/>
            </w:pPr>
            <w:r>
              <w:rPr>
                <w:sz w:val="18"/>
                <w:szCs w:val="16"/>
                <w:lang w:eastAsia="tr-TR"/>
              </w:rPr>
              <w:t>1,146,234</w:t>
            </w:r>
          </w:p>
        </w:tc>
      </w:tr>
      <w:tr w:rsidR="005F56BE" w:rsidRPr="00CB56EC" w14:paraId="68414E1B" w14:textId="77777777" w:rsidTr="005F56BE">
        <w:trPr>
          <w:trHeight w:hRule="exact" w:val="227"/>
        </w:trPr>
        <w:tc>
          <w:tcPr>
            <w:tcW w:w="6655" w:type="dxa"/>
            <w:shd w:val="clear" w:color="auto" w:fill="auto"/>
            <w:vAlign w:val="bottom"/>
          </w:tcPr>
          <w:p w14:paraId="11936F54" w14:textId="402D1C68" w:rsidR="005F56BE" w:rsidRDefault="005F56BE" w:rsidP="006F2774">
            <w:pPr>
              <w:rPr>
                <w:sz w:val="18"/>
                <w:szCs w:val="18"/>
                <w:lang w:eastAsia="tr-TR"/>
              </w:rPr>
            </w:pPr>
            <w:r>
              <w:rPr>
                <w:sz w:val="18"/>
                <w:szCs w:val="18"/>
                <w:lang w:eastAsia="tr-TR"/>
              </w:rPr>
              <w:t>2030</w:t>
            </w:r>
          </w:p>
        </w:tc>
        <w:tc>
          <w:tcPr>
            <w:tcW w:w="1293" w:type="dxa"/>
            <w:shd w:val="clear" w:color="auto" w:fill="auto"/>
            <w:vAlign w:val="bottom"/>
          </w:tcPr>
          <w:p w14:paraId="6022AC33" w14:textId="6045520F" w:rsidR="005F56BE" w:rsidRDefault="005F56BE" w:rsidP="006F2774">
            <w:pPr>
              <w:jc w:val="right"/>
              <w:rPr>
                <w:sz w:val="18"/>
                <w:szCs w:val="16"/>
                <w:lang w:eastAsia="tr-TR"/>
              </w:rPr>
            </w:pPr>
            <w:r>
              <w:rPr>
                <w:sz w:val="18"/>
                <w:szCs w:val="16"/>
                <w:lang w:eastAsia="tr-TR"/>
              </w:rPr>
              <w:t>256,357</w:t>
            </w:r>
          </w:p>
        </w:tc>
        <w:tc>
          <w:tcPr>
            <w:tcW w:w="1294" w:type="dxa"/>
            <w:shd w:val="clear" w:color="auto" w:fill="auto"/>
            <w:vAlign w:val="bottom"/>
          </w:tcPr>
          <w:p w14:paraId="2D3513B2" w14:textId="5E69EEC0" w:rsidR="005F56BE" w:rsidRDefault="005F56BE" w:rsidP="006F2774">
            <w:pPr>
              <w:jc w:val="right"/>
              <w:rPr>
                <w:sz w:val="18"/>
                <w:szCs w:val="16"/>
                <w:lang w:eastAsia="tr-TR"/>
              </w:rPr>
            </w:pPr>
            <w:r>
              <w:rPr>
                <w:sz w:val="18"/>
                <w:szCs w:val="16"/>
                <w:lang w:eastAsia="tr-TR"/>
              </w:rPr>
              <w:t>-</w:t>
            </w:r>
          </w:p>
        </w:tc>
      </w:tr>
      <w:tr w:rsidR="006F2774" w:rsidRPr="00CB56EC" w14:paraId="22122DCD" w14:textId="77777777" w:rsidTr="005F56BE">
        <w:trPr>
          <w:trHeight w:hRule="exact" w:val="227"/>
        </w:trPr>
        <w:tc>
          <w:tcPr>
            <w:tcW w:w="6655" w:type="dxa"/>
            <w:shd w:val="clear" w:color="auto" w:fill="auto"/>
            <w:vAlign w:val="bottom"/>
          </w:tcPr>
          <w:p w14:paraId="1D006F3F" w14:textId="4D843088" w:rsidR="006F2774" w:rsidRPr="00CB56EC" w:rsidRDefault="006F2774" w:rsidP="006F2774">
            <w:pPr>
              <w:rPr>
                <w:b/>
                <w:bCs/>
                <w:sz w:val="18"/>
                <w:szCs w:val="18"/>
                <w:lang w:eastAsia="tr-TR"/>
              </w:rPr>
            </w:pPr>
            <w:r>
              <w:rPr>
                <w:b/>
                <w:sz w:val="18"/>
                <w:szCs w:val="18"/>
                <w:lang w:eastAsia="tr-TR"/>
              </w:rPr>
              <w:t>Toplam</w:t>
            </w:r>
          </w:p>
        </w:tc>
        <w:tc>
          <w:tcPr>
            <w:tcW w:w="1293" w:type="dxa"/>
            <w:shd w:val="clear" w:color="auto" w:fill="auto"/>
            <w:vAlign w:val="bottom"/>
          </w:tcPr>
          <w:p w14:paraId="34B89436" w14:textId="6070F420" w:rsidR="006F2774" w:rsidRPr="00CB56EC" w:rsidRDefault="005F56BE" w:rsidP="006F2774">
            <w:pPr>
              <w:jc w:val="right"/>
              <w:rPr>
                <w:b/>
              </w:rPr>
            </w:pPr>
            <w:r>
              <w:rPr>
                <w:b/>
                <w:sz w:val="18"/>
                <w:szCs w:val="16"/>
                <w:lang w:eastAsia="tr-TR"/>
              </w:rPr>
              <w:t>1,584,551</w:t>
            </w:r>
          </w:p>
        </w:tc>
        <w:tc>
          <w:tcPr>
            <w:tcW w:w="1294" w:type="dxa"/>
            <w:shd w:val="clear" w:color="auto" w:fill="auto"/>
            <w:vAlign w:val="bottom"/>
          </w:tcPr>
          <w:p w14:paraId="281AAAAB" w14:textId="3EDF1445" w:rsidR="006F2774" w:rsidRPr="00CB56EC" w:rsidRDefault="006F2774" w:rsidP="006F2774">
            <w:pPr>
              <w:jc w:val="right"/>
              <w:rPr>
                <w:b/>
              </w:rPr>
            </w:pPr>
            <w:r>
              <w:rPr>
                <w:b/>
                <w:sz w:val="18"/>
                <w:szCs w:val="16"/>
                <w:lang w:eastAsia="tr-TR"/>
              </w:rPr>
              <w:t>1,328,194</w:t>
            </w:r>
          </w:p>
        </w:tc>
      </w:tr>
    </w:tbl>
    <w:p w14:paraId="0327EAAA" w14:textId="77777777" w:rsidR="00C437C9" w:rsidRPr="00E7087A" w:rsidRDefault="00C437C9" w:rsidP="00E30CF9">
      <w:pPr>
        <w:autoSpaceDE w:val="0"/>
        <w:autoSpaceDN w:val="0"/>
        <w:adjustRightInd w:val="0"/>
        <w:spacing w:line="230" w:lineRule="auto"/>
        <w:jc w:val="both"/>
        <w:rPr>
          <w:sz w:val="14"/>
          <w:highlight w:val="yellow"/>
          <w:lang w:eastAsia="en-GB"/>
        </w:rPr>
      </w:pPr>
    </w:p>
    <w:p w14:paraId="57E99DB0" w14:textId="77777777" w:rsidR="00E30CF9" w:rsidRPr="00CB56EC" w:rsidRDefault="00E30CF9" w:rsidP="00AE0AA2">
      <w:pPr>
        <w:autoSpaceDE w:val="0"/>
        <w:autoSpaceDN w:val="0"/>
        <w:adjustRightInd w:val="0"/>
        <w:ind w:hanging="567"/>
        <w:rPr>
          <w:b/>
          <w:bCs/>
          <w:iCs/>
          <w:sz w:val="16"/>
          <w:szCs w:val="16"/>
        </w:rPr>
      </w:pPr>
      <w:r w:rsidRPr="00CB56EC">
        <w:rPr>
          <w:b/>
          <w:bCs/>
          <w:iCs/>
        </w:rPr>
        <w:t>1.16.   Satış amaçlı elde tutulan ve durdurulan faaliyetlere ilişkin duran varlıklar hakkında açıklamalar</w:t>
      </w:r>
    </w:p>
    <w:p w14:paraId="38534E17" w14:textId="77777777" w:rsidR="00E30CF9" w:rsidRPr="00E7087A" w:rsidRDefault="00E30CF9" w:rsidP="00E30CF9">
      <w:pPr>
        <w:tabs>
          <w:tab w:val="left" w:pos="709"/>
        </w:tabs>
        <w:autoSpaceDE w:val="0"/>
        <w:autoSpaceDN w:val="0"/>
        <w:adjustRightInd w:val="0"/>
        <w:rPr>
          <w:sz w:val="8"/>
          <w:lang w:eastAsia="en-GB"/>
        </w:rPr>
      </w:pPr>
    </w:p>
    <w:p w14:paraId="6EE7AA6F" w14:textId="3F6133E2" w:rsidR="00AE0AA2" w:rsidRPr="00CB56EC" w:rsidRDefault="00832D22" w:rsidP="00AE0AA2">
      <w:pPr>
        <w:autoSpaceDE w:val="0"/>
        <w:autoSpaceDN w:val="0"/>
        <w:adjustRightInd w:val="0"/>
        <w:jc w:val="both"/>
        <w:rPr>
          <w:color w:val="000000"/>
        </w:rPr>
      </w:pPr>
      <w:r w:rsidRPr="00CB56EC">
        <w:rPr>
          <w:color w:val="000000"/>
        </w:rPr>
        <w:t>Bulunmamaktadır (31 Aralık 202</w:t>
      </w:r>
      <w:r w:rsidR="006F2774">
        <w:rPr>
          <w:color w:val="000000"/>
        </w:rPr>
        <w:t>4</w:t>
      </w:r>
      <w:r w:rsidR="00AE0AA2" w:rsidRPr="00CB56EC">
        <w:rPr>
          <w:color w:val="000000"/>
        </w:rPr>
        <w:t xml:space="preserve"> – Bulunmamaktadır).</w:t>
      </w:r>
    </w:p>
    <w:p w14:paraId="48825B9C" w14:textId="77777777" w:rsidR="00E30CF9" w:rsidRPr="00E7087A" w:rsidRDefault="00E30CF9" w:rsidP="00E30CF9">
      <w:pPr>
        <w:autoSpaceDE w:val="0"/>
        <w:autoSpaceDN w:val="0"/>
        <w:adjustRightInd w:val="0"/>
        <w:spacing w:line="230" w:lineRule="auto"/>
        <w:rPr>
          <w:b/>
          <w:bCs/>
          <w:iCs/>
          <w:sz w:val="14"/>
          <w:szCs w:val="16"/>
          <w:highlight w:val="yellow"/>
        </w:rPr>
      </w:pPr>
    </w:p>
    <w:p w14:paraId="4C01501B" w14:textId="77777777" w:rsidR="00E30CF9" w:rsidRPr="00CB56EC" w:rsidRDefault="00E30CF9" w:rsidP="00E30CF9">
      <w:pPr>
        <w:tabs>
          <w:tab w:val="left" w:pos="709"/>
        </w:tabs>
        <w:autoSpaceDE w:val="0"/>
        <w:autoSpaceDN w:val="0"/>
        <w:adjustRightInd w:val="0"/>
        <w:spacing w:line="230" w:lineRule="auto"/>
        <w:ind w:hanging="567"/>
        <w:rPr>
          <w:b/>
          <w:bCs/>
          <w:iCs/>
        </w:rPr>
      </w:pPr>
      <w:r w:rsidRPr="00CB56EC">
        <w:rPr>
          <w:b/>
          <w:bCs/>
          <w:iCs/>
        </w:rPr>
        <w:t>1.17.</w:t>
      </w:r>
      <w:r w:rsidRPr="00CB56EC">
        <w:rPr>
          <w:b/>
          <w:bCs/>
        </w:rPr>
        <w:tab/>
        <w:t>Diğer aktiflere ilişkin bilgiler</w:t>
      </w:r>
    </w:p>
    <w:p w14:paraId="696AECE1" w14:textId="77777777" w:rsidR="00E30CF9" w:rsidRPr="00E7087A" w:rsidRDefault="00E30CF9" w:rsidP="00E30CF9">
      <w:pPr>
        <w:autoSpaceDE w:val="0"/>
        <w:autoSpaceDN w:val="0"/>
        <w:adjustRightInd w:val="0"/>
        <w:spacing w:line="230" w:lineRule="auto"/>
        <w:ind w:left="540"/>
        <w:rPr>
          <w:bCs/>
          <w:sz w:val="12"/>
          <w:szCs w:val="16"/>
        </w:rPr>
      </w:pPr>
    </w:p>
    <w:p w14:paraId="312A2152" w14:textId="05A126EC" w:rsidR="00C91FED" w:rsidRPr="00CB56EC" w:rsidRDefault="00E30CF9" w:rsidP="00C91FED">
      <w:pPr>
        <w:spacing w:line="230" w:lineRule="auto"/>
        <w:jc w:val="both"/>
        <w:rPr>
          <w:bCs/>
        </w:rPr>
      </w:pPr>
      <w:r w:rsidRPr="00CB56EC">
        <w:rPr>
          <w:bCs/>
        </w:rPr>
        <w:t xml:space="preserve">Bilanço tarihi itibarıyla, Banka’nın diğer aktifler </w:t>
      </w:r>
      <w:r w:rsidRPr="00043D09">
        <w:rPr>
          <w:bCs/>
        </w:rPr>
        <w:t xml:space="preserve">toplamı </w:t>
      </w:r>
      <w:r w:rsidR="00043D09" w:rsidRPr="00043D09">
        <w:rPr>
          <w:bCs/>
        </w:rPr>
        <w:t>178,784</w:t>
      </w:r>
      <w:r w:rsidRPr="00043D09">
        <w:rPr>
          <w:bCs/>
        </w:rPr>
        <w:t xml:space="preserve"> TL (31</w:t>
      </w:r>
      <w:r w:rsidRPr="00CB56EC">
        <w:rPr>
          <w:bCs/>
        </w:rPr>
        <w:t xml:space="preserve"> Aralık 20</w:t>
      </w:r>
      <w:r w:rsidR="006F2774">
        <w:rPr>
          <w:bCs/>
        </w:rPr>
        <w:t>24</w:t>
      </w:r>
      <w:r w:rsidRPr="00CB56EC">
        <w:rPr>
          <w:bCs/>
        </w:rPr>
        <w:t xml:space="preserve"> – </w:t>
      </w:r>
      <w:r w:rsidR="006F2774">
        <w:rPr>
          <w:bCs/>
        </w:rPr>
        <w:t>168,404</w:t>
      </w:r>
      <w:r w:rsidRPr="00CB56EC">
        <w:rPr>
          <w:bCs/>
        </w:rPr>
        <w:t xml:space="preserve"> TL) olup, bilanço dışı taahhütler hariç bilanço toplamının %10’unu aşmamaktadır. </w:t>
      </w:r>
      <w:r w:rsidR="00C91FED" w:rsidRPr="00CB56EC">
        <w:rPr>
          <w:bCs/>
        </w:rPr>
        <w:br w:type="page"/>
      </w:r>
    </w:p>
    <w:p w14:paraId="49BA370C" w14:textId="77777777" w:rsidR="00E30CF9" w:rsidRPr="00CB56EC" w:rsidRDefault="00E30CF9" w:rsidP="00F01C3D">
      <w:pPr>
        <w:pageBreakBefore/>
        <w:autoSpaceDE w:val="0"/>
        <w:autoSpaceDN w:val="0"/>
        <w:adjustRightInd w:val="0"/>
        <w:spacing w:line="235" w:lineRule="auto"/>
        <w:ind w:hanging="567"/>
        <w:jc w:val="both"/>
        <w:rPr>
          <w:rFonts w:eastAsia="Arial Unicode MS"/>
          <w:b/>
          <w:sz w:val="22"/>
          <w:szCs w:val="22"/>
        </w:rPr>
      </w:pPr>
      <w:r w:rsidRPr="00CB56EC">
        <w:rPr>
          <w:b/>
          <w:sz w:val="22"/>
          <w:szCs w:val="22"/>
        </w:rPr>
        <w:lastRenderedPageBreak/>
        <w:t>2.</w:t>
      </w:r>
      <w:r w:rsidRPr="00CB56EC">
        <w:rPr>
          <w:b/>
          <w:sz w:val="22"/>
          <w:szCs w:val="22"/>
        </w:rPr>
        <w:tab/>
        <w:t>Bilançonun pasif hesaplarına ilişkin açıklama ve dipnotlar</w:t>
      </w:r>
    </w:p>
    <w:p w14:paraId="07DEB3A2" w14:textId="77777777" w:rsidR="00E30CF9" w:rsidRPr="00CB56EC" w:rsidRDefault="00E30CF9" w:rsidP="00E30CF9">
      <w:pPr>
        <w:autoSpaceDE w:val="0"/>
        <w:autoSpaceDN w:val="0"/>
        <w:adjustRightInd w:val="0"/>
        <w:rPr>
          <w:rFonts w:eastAsia="Arial Unicode MS"/>
          <w:b/>
          <w:sz w:val="8"/>
          <w:szCs w:val="16"/>
        </w:rPr>
      </w:pPr>
    </w:p>
    <w:p w14:paraId="059E1364" w14:textId="77777777" w:rsidR="00E30CF9" w:rsidRPr="00CB56EC" w:rsidRDefault="00E30CF9" w:rsidP="00E30CF9">
      <w:pPr>
        <w:tabs>
          <w:tab w:val="left" w:pos="0"/>
        </w:tabs>
        <w:autoSpaceDE w:val="0"/>
        <w:autoSpaceDN w:val="0"/>
        <w:adjustRightInd w:val="0"/>
        <w:ind w:left="709" w:hanging="1276"/>
      </w:pPr>
      <w:bookmarkStart w:id="23" w:name="_Hlk125384511"/>
      <w:r w:rsidRPr="00CB56EC">
        <w:rPr>
          <w:b/>
          <w:bCs/>
          <w:iCs/>
        </w:rPr>
        <w:t>2.1</w:t>
      </w:r>
      <w:r w:rsidRPr="00CB56EC">
        <w:rPr>
          <w:b/>
          <w:bCs/>
          <w:iCs/>
        </w:rPr>
        <w:tab/>
        <w:t>T</w:t>
      </w:r>
      <w:r w:rsidRPr="00CB56EC">
        <w:rPr>
          <w:b/>
        </w:rPr>
        <w:t>oplanan fonlara ilişkin bilgiler</w:t>
      </w:r>
    </w:p>
    <w:p w14:paraId="1C5A8606" w14:textId="77777777" w:rsidR="00E30CF9" w:rsidRPr="00CB56EC" w:rsidRDefault="00E30CF9" w:rsidP="00E30CF9">
      <w:pPr>
        <w:autoSpaceDE w:val="0"/>
        <w:autoSpaceDN w:val="0"/>
        <w:adjustRightInd w:val="0"/>
        <w:ind w:left="360" w:hanging="360"/>
        <w:rPr>
          <w:b/>
          <w:bCs/>
          <w:iCs/>
          <w:sz w:val="8"/>
          <w:szCs w:val="16"/>
        </w:rPr>
      </w:pPr>
    </w:p>
    <w:p w14:paraId="57D44B7A" w14:textId="77777777" w:rsidR="00E30CF9" w:rsidRPr="00CB56EC" w:rsidRDefault="00C83846" w:rsidP="00E30CF9">
      <w:pPr>
        <w:tabs>
          <w:tab w:val="left" w:pos="709"/>
        </w:tabs>
        <w:autoSpaceDE w:val="0"/>
        <w:autoSpaceDN w:val="0"/>
        <w:adjustRightInd w:val="0"/>
        <w:ind w:hanging="567"/>
        <w:rPr>
          <w:lang w:eastAsia="en-GB"/>
        </w:rPr>
      </w:pPr>
      <w:r w:rsidRPr="00CB56EC">
        <w:rPr>
          <w:rFonts w:eastAsia="Arial Unicode MS"/>
          <w:b/>
        </w:rPr>
        <w:tab/>
      </w:r>
      <w:r w:rsidR="00E30CF9" w:rsidRPr="00CB56EC">
        <w:rPr>
          <w:b/>
        </w:rPr>
        <w:t>Toplanan fonların vade yapısına ilişkin bilgiler</w:t>
      </w:r>
    </w:p>
    <w:p w14:paraId="0660631C" w14:textId="77777777" w:rsidR="00E30CF9" w:rsidRPr="00CB56EC" w:rsidRDefault="00E30CF9" w:rsidP="00E30CF9">
      <w:pPr>
        <w:pStyle w:val="EndnoteText"/>
        <w:autoSpaceDE w:val="0"/>
        <w:autoSpaceDN w:val="0"/>
        <w:adjustRightInd w:val="0"/>
        <w:rPr>
          <w:lang w:eastAsia="en-GB"/>
        </w:rPr>
      </w:pPr>
    </w:p>
    <w:tbl>
      <w:tblPr>
        <w:tblW w:w="10472" w:type="dxa"/>
        <w:tblInd w:w="-685" w:type="dxa"/>
        <w:tblBorders>
          <w:top w:val="single" w:sz="6" w:space="0" w:color="auto"/>
          <w:left w:val="single" w:sz="6" w:space="0" w:color="auto"/>
          <w:bottom w:val="thinThickSmallGap" w:sz="24" w:space="0" w:color="000000"/>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227"/>
        <w:gridCol w:w="805"/>
        <w:gridCol w:w="805"/>
        <w:gridCol w:w="805"/>
        <w:gridCol w:w="805"/>
        <w:gridCol w:w="805"/>
        <w:gridCol w:w="805"/>
        <w:gridCol w:w="805"/>
        <w:gridCol w:w="805"/>
        <w:gridCol w:w="805"/>
      </w:tblGrid>
      <w:tr w:rsidR="00E30CF9" w:rsidRPr="00CB56EC" w14:paraId="75AE755E" w14:textId="77777777" w:rsidTr="005B79F0">
        <w:trPr>
          <w:trHeight w:hRule="exact" w:val="57"/>
        </w:trPr>
        <w:tc>
          <w:tcPr>
            <w:tcW w:w="3227" w:type="dxa"/>
            <w:vMerge w:val="restart"/>
            <w:shd w:val="clear" w:color="auto" w:fill="auto"/>
            <w:vAlign w:val="center"/>
            <w:hideMark/>
          </w:tcPr>
          <w:p w14:paraId="3AC6F034" w14:textId="77777777" w:rsidR="00E30CF9" w:rsidRPr="00CB56EC" w:rsidRDefault="00E30CF9" w:rsidP="00EC5B11">
            <w:pPr>
              <w:rPr>
                <w:b/>
                <w:bCs/>
                <w:color w:val="000000"/>
                <w:sz w:val="14"/>
                <w:szCs w:val="14"/>
                <w:lang w:eastAsia="tr-TR"/>
              </w:rPr>
            </w:pPr>
            <w:bookmarkStart w:id="24" w:name="_Hlk93308798"/>
            <w:r w:rsidRPr="00CB56EC">
              <w:rPr>
                <w:b/>
                <w:bCs/>
                <w:iCs/>
                <w:color w:val="000000"/>
                <w:sz w:val="14"/>
                <w:szCs w:val="14"/>
                <w:lang w:eastAsia="tr-TR"/>
              </w:rPr>
              <w:t xml:space="preserve">Cari </w:t>
            </w:r>
            <w:r w:rsidR="00F01C3D" w:rsidRPr="00CB56EC">
              <w:rPr>
                <w:b/>
                <w:bCs/>
                <w:iCs/>
                <w:color w:val="000000"/>
                <w:sz w:val="14"/>
                <w:szCs w:val="14"/>
                <w:lang w:eastAsia="tr-TR"/>
              </w:rPr>
              <w:t>Dönem</w:t>
            </w:r>
          </w:p>
        </w:tc>
        <w:tc>
          <w:tcPr>
            <w:tcW w:w="805" w:type="dxa"/>
            <w:vMerge w:val="restart"/>
            <w:shd w:val="clear" w:color="auto" w:fill="auto"/>
            <w:vAlign w:val="bottom"/>
            <w:hideMark/>
          </w:tcPr>
          <w:p w14:paraId="7CF9DC38"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Vadesiz</w:t>
            </w:r>
          </w:p>
        </w:tc>
        <w:tc>
          <w:tcPr>
            <w:tcW w:w="805" w:type="dxa"/>
            <w:vMerge w:val="restart"/>
            <w:shd w:val="clear" w:color="auto" w:fill="auto"/>
            <w:vAlign w:val="bottom"/>
            <w:hideMark/>
          </w:tcPr>
          <w:p w14:paraId="18824EAD"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1 aya kadar</w:t>
            </w:r>
          </w:p>
        </w:tc>
        <w:tc>
          <w:tcPr>
            <w:tcW w:w="805" w:type="dxa"/>
            <w:vMerge w:val="restart"/>
            <w:shd w:val="clear" w:color="auto" w:fill="auto"/>
            <w:vAlign w:val="bottom"/>
            <w:hideMark/>
          </w:tcPr>
          <w:p w14:paraId="5A10FFEA"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3 aya kadar</w:t>
            </w:r>
          </w:p>
        </w:tc>
        <w:tc>
          <w:tcPr>
            <w:tcW w:w="805" w:type="dxa"/>
            <w:vMerge w:val="restart"/>
            <w:shd w:val="clear" w:color="auto" w:fill="auto"/>
            <w:vAlign w:val="bottom"/>
            <w:hideMark/>
          </w:tcPr>
          <w:p w14:paraId="59368F45"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6 aya kadar</w:t>
            </w:r>
          </w:p>
        </w:tc>
        <w:tc>
          <w:tcPr>
            <w:tcW w:w="805" w:type="dxa"/>
            <w:vMerge w:val="restart"/>
            <w:shd w:val="clear" w:color="auto" w:fill="auto"/>
            <w:vAlign w:val="bottom"/>
            <w:hideMark/>
          </w:tcPr>
          <w:p w14:paraId="1D232D0D"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9 aya kadar</w:t>
            </w:r>
          </w:p>
        </w:tc>
        <w:tc>
          <w:tcPr>
            <w:tcW w:w="805" w:type="dxa"/>
            <w:vMerge w:val="restart"/>
            <w:shd w:val="clear" w:color="auto" w:fill="auto"/>
            <w:vAlign w:val="bottom"/>
            <w:hideMark/>
          </w:tcPr>
          <w:p w14:paraId="6983FD2C"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1 yıla kadar</w:t>
            </w:r>
          </w:p>
        </w:tc>
        <w:tc>
          <w:tcPr>
            <w:tcW w:w="805" w:type="dxa"/>
            <w:vMerge w:val="restart"/>
            <w:shd w:val="clear" w:color="auto" w:fill="auto"/>
            <w:vAlign w:val="bottom"/>
            <w:hideMark/>
          </w:tcPr>
          <w:p w14:paraId="07947CB2"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1 yıl ve üstü</w:t>
            </w:r>
          </w:p>
        </w:tc>
        <w:tc>
          <w:tcPr>
            <w:tcW w:w="805" w:type="dxa"/>
            <w:vMerge w:val="restart"/>
            <w:shd w:val="clear" w:color="auto" w:fill="auto"/>
            <w:vAlign w:val="bottom"/>
            <w:hideMark/>
          </w:tcPr>
          <w:p w14:paraId="668067DE"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Birikimli katılma hesabı</w:t>
            </w:r>
          </w:p>
        </w:tc>
        <w:tc>
          <w:tcPr>
            <w:tcW w:w="805" w:type="dxa"/>
            <w:vMerge w:val="restart"/>
            <w:shd w:val="clear" w:color="auto" w:fill="auto"/>
            <w:vAlign w:val="bottom"/>
            <w:hideMark/>
          </w:tcPr>
          <w:p w14:paraId="671D9A1F" w14:textId="77777777" w:rsidR="00E30CF9" w:rsidRPr="00CB56EC" w:rsidRDefault="00E30CF9" w:rsidP="008E7A9C">
            <w:pPr>
              <w:jc w:val="right"/>
              <w:rPr>
                <w:b/>
                <w:bCs/>
                <w:color w:val="000000"/>
                <w:sz w:val="14"/>
                <w:szCs w:val="14"/>
                <w:lang w:eastAsia="tr-TR"/>
              </w:rPr>
            </w:pPr>
            <w:r w:rsidRPr="00CB56EC">
              <w:rPr>
                <w:b/>
                <w:bCs/>
                <w:color w:val="000000"/>
                <w:sz w:val="14"/>
                <w:szCs w:val="14"/>
                <w:lang w:eastAsia="tr-TR"/>
              </w:rPr>
              <w:t>Toplam</w:t>
            </w:r>
          </w:p>
        </w:tc>
      </w:tr>
      <w:tr w:rsidR="00E30CF9" w:rsidRPr="00CB56EC" w14:paraId="05358155" w14:textId="77777777" w:rsidTr="005B79F0">
        <w:trPr>
          <w:trHeight w:val="408"/>
        </w:trPr>
        <w:tc>
          <w:tcPr>
            <w:tcW w:w="3227" w:type="dxa"/>
            <w:vMerge/>
            <w:shd w:val="clear" w:color="auto" w:fill="auto"/>
            <w:vAlign w:val="center"/>
            <w:hideMark/>
          </w:tcPr>
          <w:p w14:paraId="40D99CBF" w14:textId="77777777" w:rsidR="00E30CF9" w:rsidRPr="00CB56EC" w:rsidRDefault="00E30CF9" w:rsidP="00EC5B11">
            <w:pPr>
              <w:rPr>
                <w:b/>
                <w:bCs/>
                <w:color w:val="000000"/>
                <w:sz w:val="14"/>
                <w:szCs w:val="14"/>
                <w:highlight w:val="yellow"/>
                <w:lang w:eastAsia="tr-TR"/>
              </w:rPr>
            </w:pPr>
          </w:p>
        </w:tc>
        <w:tc>
          <w:tcPr>
            <w:tcW w:w="805" w:type="dxa"/>
            <w:vMerge/>
            <w:shd w:val="clear" w:color="auto" w:fill="auto"/>
            <w:vAlign w:val="bottom"/>
            <w:hideMark/>
          </w:tcPr>
          <w:p w14:paraId="775F2021"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17607C8A"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6B9678FF"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06ACB7B1"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2B0FA7E4"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12A89E36"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69CA42EC"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0F76589D"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4A3242B2" w14:textId="77777777" w:rsidR="00E30CF9" w:rsidRPr="00CB56EC" w:rsidRDefault="00E30CF9" w:rsidP="008E7A9C">
            <w:pPr>
              <w:jc w:val="right"/>
              <w:rPr>
                <w:b/>
                <w:bCs/>
                <w:color w:val="000000"/>
                <w:sz w:val="14"/>
                <w:szCs w:val="14"/>
                <w:highlight w:val="yellow"/>
                <w:lang w:eastAsia="tr-TR"/>
              </w:rPr>
            </w:pPr>
          </w:p>
        </w:tc>
      </w:tr>
      <w:tr w:rsidR="00E30CF9" w:rsidRPr="00CB56EC" w14:paraId="0F81E195" w14:textId="77777777" w:rsidTr="005B79F0">
        <w:trPr>
          <w:trHeight w:val="408"/>
        </w:trPr>
        <w:tc>
          <w:tcPr>
            <w:tcW w:w="3227" w:type="dxa"/>
            <w:vMerge/>
            <w:shd w:val="clear" w:color="auto" w:fill="auto"/>
            <w:vAlign w:val="center"/>
            <w:hideMark/>
          </w:tcPr>
          <w:p w14:paraId="70AF451C" w14:textId="77777777" w:rsidR="00E30CF9" w:rsidRPr="00CB56EC" w:rsidRDefault="00E30CF9" w:rsidP="00EC5B11">
            <w:pPr>
              <w:rPr>
                <w:b/>
                <w:bCs/>
                <w:color w:val="000000"/>
                <w:sz w:val="14"/>
                <w:szCs w:val="14"/>
                <w:highlight w:val="yellow"/>
                <w:lang w:eastAsia="tr-TR"/>
              </w:rPr>
            </w:pPr>
          </w:p>
        </w:tc>
        <w:tc>
          <w:tcPr>
            <w:tcW w:w="805" w:type="dxa"/>
            <w:vMerge/>
            <w:shd w:val="clear" w:color="auto" w:fill="auto"/>
            <w:vAlign w:val="bottom"/>
            <w:hideMark/>
          </w:tcPr>
          <w:p w14:paraId="0EFB3BF6"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5737F859"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193F6013"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2F558867"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7F5EA68A"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6D27F524"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30F44D68"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274A54D7" w14:textId="77777777" w:rsidR="00E30CF9" w:rsidRPr="00CB56EC" w:rsidRDefault="00E30CF9" w:rsidP="008E7A9C">
            <w:pPr>
              <w:jc w:val="right"/>
              <w:rPr>
                <w:b/>
                <w:bCs/>
                <w:color w:val="000000"/>
                <w:sz w:val="14"/>
                <w:szCs w:val="14"/>
                <w:highlight w:val="yellow"/>
                <w:lang w:eastAsia="tr-TR"/>
              </w:rPr>
            </w:pPr>
          </w:p>
        </w:tc>
        <w:tc>
          <w:tcPr>
            <w:tcW w:w="805" w:type="dxa"/>
            <w:vMerge/>
            <w:shd w:val="clear" w:color="auto" w:fill="auto"/>
            <w:vAlign w:val="bottom"/>
            <w:hideMark/>
          </w:tcPr>
          <w:p w14:paraId="69A58F93" w14:textId="77777777" w:rsidR="00E30CF9" w:rsidRPr="00CB56EC" w:rsidRDefault="00E30CF9" w:rsidP="008E7A9C">
            <w:pPr>
              <w:jc w:val="right"/>
              <w:rPr>
                <w:b/>
                <w:bCs/>
                <w:color w:val="000000"/>
                <w:sz w:val="14"/>
                <w:szCs w:val="14"/>
                <w:highlight w:val="yellow"/>
                <w:lang w:eastAsia="tr-TR"/>
              </w:rPr>
            </w:pPr>
          </w:p>
        </w:tc>
      </w:tr>
      <w:tr w:rsidR="00E30CF9" w:rsidRPr="00CB56EC" w14:paraId="10C82EF5" w14:textId="77777777" w:rsidTr="005B79F0">
        <w:trPr>
          <w:trHeight w:val="214"/>
        </w:trPr>
        <w:tc>
          <w:tcPr>
            <w:tcW w:w="3227" w:type="dxa"/>
            <w:shd w:val="clear" w:color="auto" w:fill="auto"/>
            <w:vAlign w:val="center"/>
            <w:hideMark/>
          </w:tcPr>
          <w:p w14:paraId="04B7C92E" w14:textId="77777777" w:rsidR="00E30CF9" w:rsidRPr="00CB56EC" w:rsidRDefault="00E30CF9" w:rsidP="00EC5B11">
            <w:pPr>
              <w:rPr>
                <w:b/>
                <w:bCs/>
                <w:color w:val="000000"/>
                <w:sz w:val="14"/>
                <w:szCs w:val="14"/>
                <w:highlight w:val="yellow"/>
                <w:lang w:eastAsia="tr-TR"/>
              </w:rPr>
            </w:pPr>
          </w:p>
        </w:tc>
        <w:tc>
          <w:tcPr>
            <w:tcW w:w="805" w:type="dxa"/>
            <w:shd w:val="clear" w:color="auto" w:fill="auto"/>
            <w:vAlign w:val="bottom"/>
            <w:hideMark/>
          </w:tcPr>
          <w:p w14:paraId="19AD9818" w14:textId="77777777" w:rsidR="00E30CF9" w:rsidRPr="00CB56EC" w:rsidRDefault="00E30CF9" w:rsidP="008E7A9C">
            <w:pPr>
              <w:jc w:val="right"/>
              <w:rPr>
                <w:highlight w:val="yellow"/>
                <w:lang w:eastAsia="tr-TR"/>
              </w:rPr>
            </w:pPr>
          </w:p>
        </w:tc>
        <w:tc>
          <w:tcPr>
            <w:tcW w:w="805" w:type="dxa"/>
            <w:shd w:val="clear" w:color="auto" w:fill="auto"/>
            <w:vAlign w:val="bottom"/>
            <w:hideMark/>
          </w:tcPr>
          <w:p w14:paraId="33B094E8" w14:textId="77777777" w:rsidR="00E30CF9" w:rsidRPr="00CB56EC" w:rsidRDefault="00E30CF9" w:rsidP="008E7A9C">
            <w:pPr>
              <w:jc w:val="right"/>
              <w:rPr>
                <w:highlight w:val="yellow"/>
                <w:lang w:eastAsia="tr-TR"/>
              </w:rPr>
            </w:pPr>
          </w:p>
        </w:tc>
        <w:tc>
          <w:tcPr>
            <w:tcW w:w="805" w:type="dxa"/>
            <w:shd w:val="clear" w:color="auto" w:fill="auto"/>
            <w:vAlign w:val="bottom"/>
            <w:hideMark/>
          </w:tcPr>
          <w:p w14:paraId="184D4700" w14:textId="77777777" w:rsidR="00E30CF9" w:rsidRPr="00CB56EC" w:rsidRDefault="00E30CF9" w:rsidP="008E7A9C">
            <w:pPr>
              <w:jc w:val="right"/>
              <w:rPr>
                <w:highlight w:val="yellow"/>
                <w:lang w:eastAsia="tr-TR"/>
              </w:rPr>
            </w:pPr>
          </w:p>
        </w:tc>
        <w:tc>
          <w:tcPr>
            <w:tcW w:w="805" w:type="dxa"/>
            <w:shd w:val="clear" w:color="auto" w:fill="auto"/>
            <w:vAlign w:val="bottom"/>
            <w:hideMark/>
          </w:tcPr>
          <w:p w14:paraId="67A97FBF" w14:textId="77777777" w:rsidR="00E30CF9" w:rsidRPr="00CB56EC" w:rsidRDefault="00E30CF9" w:rsidP="008E7A9C">
            <w:pPr>
              <w:jc w:val="right"/>
              <w:rPr>
                <w:highlight w:val="yellow"/>
                <w:lang w:eastAsia="tr-TR"/>
              </w:rPr>
            </w:pPr>
          </w:p>
        </w:tc>
        <w:tc>
          <w:tcPr>
            <w:tcW w:w="805" w:type="dxa"/>
            <w:shd w:val="clear" w:color="auto" w:fill="auto"/>
            <w:vAlign w:val="bottom"/>
            <w:hideMark/>
          </w:tcPr>
          <w:p w14:paraId="6C96BDCB" w14:textId="77777777" w:rsidR="00E30CF9" w:rsidRPr="00CB56EC" w:rsidRDefault="00E30CF9" w:rsidP="008E7A9C">
            <w:pPr>
              <w:jc w:val="right"/>
              <w:rPr>
                <w:highlight w:val="yellow"/>
                <w:lang w:eastAsia="tr-TR"/>
              </w:rPr>
            </w:pPr>
          </w:p>
        </w:tc>
        <w:tc>
          <w:tcPr>
            <w:tcW w:w="805" w:type="dxa"/>
            <w:shd w:val="clear" w:color="auto" w:fill="auto"/>
            <w:vAlign w:val="bottom"/>
            <w:hideMark/>
          </w:tcPr>
          <w:p w14:paraId="6DFBF4CD" w14:textId="77777777" w:rsidR="00E30CF9" w:rsidRPr="00CB56EC" w:rsidRDefault="00E30CF9" w:rsidP="008E7A9C">
            <w:pPr>
              <w:jc w:val="right"/>
              <w:rPr>
                <w:highlight w:val="yellow"/>
                <w:lang w:eastAsia="tr-TR"/>
              </w:rPr>
            </w:pPr>
          </w:p>
        </w:tc>
        <w:tc>
          <w:tcPr>
            <w:tcW w:w="805" w:type="dxa"/>
            <w:shd w:val="clear" w:color="auto" w:fill="auto"/>
            <w:vAlign w:val="bottom"/>
            <w:hideMark/>
          </w:tcPr>
          <w:p w14:paraId="75EB5794" w14:textId="77777777" w:rsidR="00E30CF9" w:rsidRPr="00CB56EC" w:rsidRDefault="00E30CF9" w:rsidP="008E7A9C">
            <w:pPr>
              <w:jc w:val="right"/>
              <w:rPr>
                <w:highlight w:val="yellow"/>
                <w:lang w:eastAsia="tr-TR"/>
              </w:rPr>
            </w:pPr>
          </w:p>
        </w:tc>
        <w:tc>
          <w:tcPr>
            <w:tcW w:w="805" w:type="dxa"/>
            <w:shd w:val="clear" w:color="auto" w:fill="auto"/>
            <w:vAlign w:val="bottom"/>
            <w:hideMark/>
          </w:tcPr>
          <w:p w14:paraId="608BB363" w14:textId="77777777" w:rsidR="00E30CF9" w:rsidRPr="00CB56EC" w:rsidRDefault="00E30CF9" w:rsidP="008E7A9C">
            <w:pPr>
              <w:jc w:val="right"/>
              <w:rPr>
                <w:highlight w:val="yellow"/>
                <w:lang w:eastAsia="tr-TR"/>
              </w:rPr>
            </w:pPr>
          </w:p>
        </w:tc>
        <w:tc>
          <w:tcPr>
            <w:tcW w:w="805" w:type="dxa"/>
            <w:shd w:val="clear" w:color="auto" w:fill="auto"/>
            <w:vAlign w:val="bottom"/>
            <w:hideMark/>
          </w:tcPr>
          <w:p w14:paraId="6A6DC916" w14:textId="77777777" w:rsidR="00E30CF9" w:rsidRPr="00CB56EC" w:rsidRDefault="00E30CF9" w:rsidP="008E7A9C">
            <w:pPr>
              <w:jc w:val="right"/>
              <w:rPr>
                <w:highlight w:val="yellow"/>
                <w:lang w:eastAsia="tr-TR"/>
              </w:rPr>
            </w:pPr>
          </w:p>
        </w:tc>
      </w:tr>
      <w:tr w:rsidR="005B79F0" w:rsidRPr="005B79F0" w14:paraId="5E9DBB96" w14:textId="77777777" w:rsidTr="005B79F0">
        <w:trPr>
          <w:trHeight w:val="163"/>
        </w:trPr>
        <w:tc>
          <w:tcPr>
            <w:tcW w:w="3227" w:type="dxa"/>
            <w:shd w:val="clear" w:color="auto" w:fill="auto"/>
            <w:vAlign w:val="bottom"/>
            <w:hideMark/>
          </w:tcPr>
          <w:p w14:paraId="6ABE17EF" w14:textId="77777777" w:rsidR="005B79F0" w:rsidRPr="005B79F0" w:rsidRDefault="005B79F0" w:rsidP="005B79F0">
            <w:pPr>
              <w:rPr>
                <w:b/>
                <w:bCs/>
                <w:color w:val="000000"/>
                <w:sz w:val="14"/>
                <w:szCs w:val="14"/>
                <w:lang w:eastAsia="tr-TR"/>
              </w:rPr>
            </w:pPr>
            <w:r w:rsidRPr="005B79F0">
              <w:rPr>
                <w:b/>
                <w:bCs/>
                <w:color w:val="000000"/>
                <w:sz w:val="14"/>
                <w:szCs w:val="14"/>
                <w:lang w:eastAsia="tr-TR"/>
              </w:rPr>
              <w:t>I. Özel cari hesabı gerçek kişi ticari olmayan-TP</w:t>
            </w:r>
          </w:p>
        </w:tc>
        <w:tc>
          <w:tcPr>
            <w:tcW w:w="805" w:type="dxa"/>
            <w:shd w:val="clear" w:color="auto" w:fill="auto"/>
            <w:vAlign w:val="bottom"/>
            <w:hideMark/>
          </w:tcPr>
          <w:p w14:paraId="19A92F1A" w14:textId="372E3312" w:rsidR="005B79F0" w:rsidRPr="005B79F0" w:rsidRDefault="005B79F0" w:rsidP="005B79F0">
            <w:pPr>
              <w:jc w:val="right"/>
              <w:rPr>
                <w:b/>
                <w:bCs/>
                <w:sz w:val="14"/>
                <w:szCs w:val="14"/>
                <w:lang w:eastAsia="tr-TR"/>
              </w:rPr>
            </w:pPr>
            <w:r w:rsidRPr="00144B86">
              <w:rPr>
                <w:b/>
                <w:bCs/>
                <w:sz w:val="14"/>
                <w:szCs w:val="14"/>
                <w:lang w:eastAsia="tr-TR"/>
              </w:rPr>
              <w:t>41,969</w:t>
            </w:r>
          </w:p>
        </w:tc>
        <w:tc>
          <w:tcPr>
            <w:tcW w:w="805" w:type="dxa"/>
            <w:shd w:val="clear" w:color="auto" w:fill="auto"/>
            <w:vAlign w:val="bottom"/>
            <w:hideMark/>
          </w:tcPr>
          <w:p w14:paraId="0A80B4EB" w14:textId="3745E6A4"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06A93EE4" w14:textId="1DAD81EA"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25DE680D" w14:textId="39B7E4CF"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604A8F8A" w14:textId="2F9D237C"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277192A7" w14:textId="2061FB71"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4B13CB43" w14:textId="68162133"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5169A4D4" w14:textId="2B3FB3D9"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5CE52A89" w14:textId="3CFA491A" w:rsidR="005B79F0" w:rsidRPr="005B79F0" w:rsidRDefault="005B79F0" w:rsidP="005B79F0">
            <w:pPr>
              <w:jc w:val="right"/>
              <w:rPr>
                <w:b/>
                <w:bCs/>
                <w:sz w:val="14"/>
                <w:szCs w:val="14"/>
                <w:lang w:eastAsia="tr-TR"/>
              </w:rPr>
            </w:pPr>
            <w:r w:rsidRPr="00144B86">
              <w:rPr>
                <w:b/>
                <w:bCs/>
                <w:sz w:val="14"/>
                <w:szCs w:val="14"/>
                <w:lang w:eastAsia="tr-TR"/>
              </w:rPr>
              <w:t>41,969</w:t>
            </w:r>
          </w:p>
        </w:tc>
      </w:tr>
      <w:tr w:rsidR="005B79F0" w:rsidRPr="005B79F0" w14:paraId="1568783D" w14:textId="77777777" w:rsidTr="005B79F0">
        <w:trPr>
          <w:trHeight w:val="225"/>
        </w:trPr>
        <w:tc>
          <w:tcPr>
            <w:tcW w:w="3227" w:type="dxa"/>
            <w:shd w:val="clear" w:color="auto" w:fill="auto"/>
            <w:vAlign w:val="bottom"/>
            <w:hideMark/>
          </w:tcPr>
          <w:p w14:paraId="64323FF5" w14:textId="77777777" w:rsidR="005B79F0" w:rsidRPr="005B79F0" w:rsidRDefault="005B79F0" w:rsidP="005B79F0">
            <w:pPr>
              <w:rPr>
                <w:b/>
                <w:bCs/>
                <w:color w:val="000000"/>
                <w:sz w:val="14"/>
                <w:szCs w:val="14"/>
                <w:lang w:eastAsia="tr-TR"/>
              </w:rPr>
            </w:pPr>
            <w:r w:rsidRPr="005B79F0">
              <w:rPr>
                <w:rFonts w:eastAsia="Arial Unicode MS"/>
                <w:b/>
                <w:bCs/>
                <w:color w:val="000000"/>
                <w:sz w:val="14"/>
                <w:szCs w:val="14"/>
                <w:lang w:eastAsia="tr-TR"/>
              </w:rPr>
              <w:t>II. Katılma hesapları gerçek kişi ticari olmayan-TP</w:t>
            </w:r>
          </w:p>
        </w:tc>
        <w:tc>
          <w:tcPr>
            <w:tcW w:w="805" w:type="dxa"/>
            <w:shd w:val="clear" w:color="auto" w:fill="auto"/>
            <w:vAlign w:val="bottom"/>
            <w:hideMark/>
          </w:tcPr>
          <w:p w14:paraId="76CC8B5E" w14:textId="092F35E1"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200B8E89" w14:textId="7BC8D758" w:rsidR="005B79F0" w:rsidRPr="005B79F0" w:rsidRDefault="005B79F0" w:rsidP="005B79F0">
            <w:pPr>
              <w:jc w:val="right"/>
              <w:rPr>
                <w:b/>
                <w:bCs/>
                <w:sz w:val="14"/>
                <w:szCs w:val="14"/>
                <w:lang w:eastAsia="tr-TR"/>
              </w:rPr>
            </w:pPr>
            <w:r w:rsidRPr="00144B86">
              <w:rPr>
                <w:b/>
                <w:bCs/>
                <w:sz w:val="14"/>
                <w:szCs w:val="14"/>
                <w:lang w:eastAsia="tr-TR"/>
              </w:rPr>
              <w:t>1,067,801</w:t>
            </w:r>
          </w:p>
        </w:tc>
        <w:tc>
          <w:tcPr>
            <w:tcW w:w="805" w:type="dxa"/>
            <w:shd w:val="clear" w:color="auto" w:fill="auto"/>
            <w:vAlign w:val="bottom"/>
            <w:hideMark/>
          </w:tcPr>
          <w:p w14:paraId="7667DB22" w14:textId="37DAA075" w:rsidR="005B79F0" w:rsidRPr="005B79F0" w:rsidRDefault="005B79F0" w:rsidP="005B79F0">
            <w:pPr>
              <w:jc w:val="right"/>
              <w:rPr>
                <w:b/>
                <w:bCs/>
                <w:sz w:val="14"/>
                <w:szCs w:val="14"/>
                <w:lang w:eastAsia="tr-TR"/>
              </w:rPr>
            </w:pPr>
            <w:r w:rsidRPr="00144B86">
              <w:rPr>
                <w:b/>
                <w:bCs/>
                <w:sz w:val="14"/>
                <w:szCs w:val="14"/>
                <w:lang w:eastAsia="tr-TR"/>
              </w:rPr>
              <w:t>3,510,468</w:t>
            </w:r>
          </w:p>
        </w:tc>
        <w:tc>
          <w:tcPr>
            <w:tcW w:w="805" w:type="dxa"/>
            <w:shd w:val="clear" w:color="auto" w:fill="auto"/>
            <w:vAlign w:val="bottom"/>
            <w:hideMark/>
          </w:tcPr>
          <w:p w14:paraId="094E9E7E" w14:textId="16698A55" w:rsidR="005B79F0" w:rsidRPr="005B79F0" w:rsidRDefault="005B79F0" w:rsidP="005B79F0">
            <w:pPr>
              <w:jc w:val="right"/>
              <w:rPr>
                <w:b/>
                <w:bCs/>
                <w:sz w:val="14"/>
                <w:szCs w:val="14"/>
                <w:lang w:eastAsia="tr-TR"/>
              </w:rPr>
            </w:pPr>
            <w:r w:rsidRPr="00144B86">
              <w:rPr>
                <w:b/>
                <w:bCs/>
                <w:sz w:val="14"/>
                <w:szCs w:val="14"/>
                <w:lang w:eastAsia="tr-TR"/>
              </w:rPr>
              <w:t>100,291</w:t>
            </w:r>
          </w:p>
        </w:tc>
        <w:tc>
          <w:tcPr>
            <w:tcW w:w="805" w:type="dxa"/>
            <w:shd w:val="clear" w:color="auto" w:fill="auto"/>
            <w:vAlign w:val="bottom"/>
            <w:hideMark/>
          </w:tcPr>
          <w:p w14:paraId="2822F40F" w14:textId="32616E1F" w:rsidR="005B79F0" w:rsidRPr="005B79F0" w:rsidRDefault="005B79F0" w:rsidP="005B79F0">
            <w:pPr>
              <w:jc w:val="right"/>
              <w:rPr>
                <w:b/>
                <w:bCs/>
                <w:sz w:val="14"/>
                <w:szCs w:val="14"/>
                <w:lang w:eastAsia="tr-TR"/>
              </w:rPr>
            </w:pPr>
            <w:r w:rsidRPr="00144B86">
              <w:rPr>
                <w:b/>
                <w:bCs/>
                <w:sz w:val="14"/>
                <w:szCs w:val="14"/>
                <w:lang w:eastAsia="tr-TR"/>
              </w:rPr>
              <w:t>3,775</w:t>
            </w:r>
          </w:p>
        </w:tc>
        <w:tc>
          <w:tcPr>
            <w:tcW w:w="805" w:type="dxa"/>
            <w:shd w:val="clear" w:color="auto" w:fill="auto"/>
            <w:vAlign w:val="bottom"/>
            <w:hideMark/>
          </w:tcPr>
          <w:p w14:paraId="5FF9A456" w14:textId="16AAE740" w:rsidR="005B79F0" w:rsidRPr="005B79F0" w:rsidRDefault="005B79F0" w:rsidP="005B79F0">
            <w:pPr>
              <w:jc w:val="right"/>
              <w:rPr>
                <w:b/>
                <w:bCs/>
                <w:sz w:val="14"/>
                <w:szCs w:val="14"/>
                <w:lang w:eastAsia="tr-TR"/>
              </w:rPr>
            </w:pPr>
            <w:r w:rsidRPr="00144B86">
              <w:rPr>
                <w:b/>
                <w:bCs/>
                <w:sz w:val="14"/>
                <w:szCs w:val="14"/>
                <w:lang w:eastAsia="tr-TR"/>
              </w:rPr>
              <w:t>962</w:t>
            </w:r>
          </w:p>
        </w:tc>
        <w:tc>
          <w:tcPr>
            <w:tcW w:w="805" w:type="dxa"/>
            <w:shd w:val="clear" w:color="auto" w:fill="auto"/>
            <w:vAlign w:val="bottom"/>
            <w:hideMark/>
          </w:tcPr>
          <w:p w14:paraId="07225CA0" w14:textId="162B2D63" w:rsidR="005B79F0" w:rsidRPr="005B79F0" w:rsidRDefault="005B79F0" w:rsidP="005B79F0">
            <w:pPr>
              <w:jc w:val="right"/>
              <w:rPr>
                <w:b/>
                <w:bCs/>
                <w:sz w:val="14"/>
                <w:szCs w:val="14"/>
                <w:lang w:eastAsia="tr-TR"/>
              </w:rPr>
            </w:pPr>
            <w:r w:rsidRPr="00144B86">
              <w:rPr>
                <w:b/>
                <w:bCs/>
                <w:sz w:val="14"/>
                <w:szCs w:val="14"/>
                <w:lang w:eastAsia="tr-TR"/>
              </w:rPr>
              <w:t>746</w:t>
            </w:r>
          </w:p>
        </w:tc>
        <w:tc>
          <w:tcPr>
            <w:tcW w:w="805" w:type="dxa"/>
            <w:shd w:val="clear" w:color="auto" w:fill="auto"/>
            <w:vAlign w:val="bottom"/>
            <w:hideMark/>
          </w:tcPr>
          <w:p w14:paraId="4C481062" w14:textId="67B8E205"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03A96A87" w14:textId="0384C68A" w:rsidR="005B79F0" w:rsidRPr="005B79F0" w:rsidRDefault="005B79F0" w:rsidP="005B79F0">
            <w:pPr>
              <w:jc w:val="right"/>
              <w:rPr>
                <w:b/>
                <w:bCs/>
                <w:sz w:val="14"/>
                <w:szCs w:val="14"/>
                <w:lang w:eastAsia="tr-TR"/>
              </w:rPr>
            </w:pPr>
            <w:r w:rsidRPr="00144B86">
              <w:rPr>
                <w:b/>
                <w:bCs/>
                <w:sz w:val="14"/>
                <w:szCs w:val="14"/>
                <w:lang w:eastAsia="tr-TR"/>
              </w:rPr>
              <w:t>4,684,043</w:t>
            </w:r>
          </w:p>
        </w:tc>
      </w:tr>
      <w:tr w:rsidR="005B79F0" w:rsidRPr="005B79F0" w14:paraId="68841D40" w14:textId="77777777" w:rsidTr="005B79F0">
        <w:trPr>
          <w:trHeight w:val="173"/>
        </w:trPr>
        <w:tc>
          <w:tcPr>
            <w:tcW w:w="3227" w:type="dxa"/>
            <w:shd w:val="clear" w:color="auto" w:fill="auto"/>
            <w:vAlign w:val="bottom"/>
            <w:hideMark/>
          </w:tcPr>
          <w:p w14:paraId="63D982AA" w14:textId="77777777" w:rsidR="005B79F0" w:rsidRPr="005B79F0" w:rsidRDefault="005B79F0" w:rsidP="005B79F0">
            <w:pPr>
              <w:rPr>
                <w:b/>
                <w:bCs/>
                <w:color w:val="000000"/>
                <w:sz w:val="14"/>
                <w:szCs w:val="14"/>
                <w:lang w:eastAsia="tr-TR"/>
              </w:rPr>
            </w:pPr>
            <w:r w:rsidRPr="005B79F0">
              <w:rPr>
                <w:rFonts w:eastAsia="Arial Unicode MS"/>
                <w:b/>
                <w:bCs/>
                <w:color w:val="000000"/>
                <w:sz w:val="14"/>
                <w:szCs w:val="14"/>
                <w:lang w:eastAsia="tr-TR"/>
              </w:rPr>
              <w:t>III. Özel cari hesap diğer-TP</w:t>
            </w:r>
          </w:p>
        </w:tc>
        <w:tc>
          <w:tcPr>
            <w:tcW w:w="805" w:type="dxa"/>
            <w:shd w:val="clear" w:color="auto" w:fill="auto"/>
            <w:vAlign w:val="bottom"/>
            <w:hideMark/>
          </w:tcPr>
          <w:p w14:paraId="2A76B10A" w14:textId="6EAA7EBF" w:rsidR="005B79F0" w:rsidRPr="005B79F0" w:rsidRDefault="005B79F0" w:rsidP="005B79F0">
            <w:pPr>
              <w:jc w:val="right"/>
              <w:rPr>
                <w:b/>
                <w:bCs/>
                <w:sz w:val="14"/>
                <w:szCs w:val="14"/>
                <w:lang w:eastAsia="tr-TR"/>
              </w:rPr>
            </w:pPr>
            <w:r w:rsidRPr="00144B86">
              <w:rPr>
                <w:b/>
                <w:bCs/>
                <w:sz w:val="14"/>
                <w:szCs w:val="14"/>
                <w:lang w:eastAsia="tr-TR"/>
              </w:rPr>
              <w:t>191,952</w:t>
            </w:r>
          </w:p>
        </w:tc>
        <w:tc>
          <w:tcPr>
            <w:tcW w:w="805" w:type="dxa"/>
            <w:shd w:val="clear" w:color="auto" w:fill="auto"/>
            <w:vAlign w:val="bottom"/>
            <w:hideMark/>
          </w:tcPr>
          <w:p w14:paraId="26729B16" w14:textId="68EDA3FC"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15B4554A" w14:textId="76308CA7"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4238B77F" w14:textId="327F2C3A"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14E46525" w14:textId="01D74A31"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19090666" w14:textId="03FD365C"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0A473540" w14:textId="3FB2B1EA"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68D28295" w14:textId="18C100B2"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6EE88004" w14:textId="3D4B9533" w:rsidR="005B79F0" w:rsidRPr="005B79F0" w:rsidRDefault="005B79F0" w:rsidP="005B79F0">
            <w:pPr>
              <w:jc w:val="right"/>
              <w:rPr>
                <w:b/>
                <w:bCs/>
                <w:sz w:val="14"/>
                <w:szCs w:val="14"/>
                <w:lang w:eastAsia="tr-TR"/>
              </w:rPr>
            </w:pPr>
            <w:r w:rsidRPr="00144B86">
              <w:rPr>
                <w:b/>
                <w:bCs/>
                <w:sz w:val="14"/>
                <w:szCs w:val="14"/>
                <w:lang w:eastAsia="tr-TR"/>
              </w:rPr>
              <w:t>191,952</w:t>
            </w:r>
          </w:p>
        </w:tc>
      </w:tr>
      <w:tr w:rsidR="005B79F0" w:rsidRPr="00EE6F02" w14:paraId="7E6E18DD" w14:textId="77777777" w:rsidTr="005B79F0">
        <w:trPr>
          <w:trHeight w:val="173"/>
        </w:trPr>
        <w:tc>
          <w:tcPr>
            <w:tcW w:w="3227" w:type="dxa"/>
            <w:shd w:val="clear" w:color="auto" w:fill="auto"/>
            <w:vAlign w:val="bottom"/>
            <w:hideMark/>
          </w:tcPr>
          <w:p w14:paraId="2F630D92" w14:textId="77777777" w:rsidR="005B79F0" w:rsidRPr="00EE6F02" w:rsidRDefault="005B79F0" w:rsidP="005B79F0">
            <w:pPr>
              <w:ind w:firstLineChars="100" w:firstLine="140"/>
              <w:rPr>
                <w:color w:val="000000"/>
                <w:sz w:val="14"/>
                <w:szCs w:val="14"/>
                <w:lang w:eastAsia="tr-TR"/>
              </w:rPr>
            </w:pPr>
            <w:r w:rsidRPr="00EE6F02">
              <w:rPr>
                <w:color w:val="000000"/>
                <w:sz w:val="14"/>
                <w:szCs w:val="14"/>
                <w:lang w:eastAsia="tr-TR"/>
              </w:rPr>
              <w:t>Resmi kuruluşlar</w:t>
            </w:r>
          </w:p>
        </w:tc>
        <w:tc>
          <w:tcPr>
            <w:tcW w:w="805" w:type="dxa"/>
            <w:shd w:val="clear" w:color="auto" w:fill="auto"/>
            <w:vAlign w:val="bottom"/>
            <w:hideMark/>
          </w:tcPr>
          <w:p w14:paraId="060C7468" w14:textId="12DEFEBD"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26DA6F82" w14:textId="07868937"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24F48AC5" w14:textId="7EF3476F"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547C786A" w14:textId="1A703C09"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462453F9" w14:textId="6B2E5E40"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7AB64CA6" w14:textId="4E466272"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3EA76A4D" w14:textId="717D43BB"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37A5D853" w14:textId="1E528BA4"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7068C583" w14:textId="7977205E" w:rsidR="005B79F0" w:rsidRPr="00EE6F02" w:rsidRDefault="005B79F0" w:rsidP="005B79F0">
            <w:pPr>
              <w:jc w:val="right"/>
              <w:rPr>
                <w:sz w:val="14"/>
                <w:szCs w:val="14"/>
                <w:lang w:eastAsia="tr-TR"/>
              </w:rPr>
            </w:pPr>
            <w:r w:rsidRPr="005B79F0">
              <w:rPr>
                <w:sz w:val="14"/>
                <w:szCs w:val="14"/>
                <w:lang w:eastAsia="tr-TR"/>
              </w:rPr>
              <w:t>-</w:t>
            </w:r>
          </w:p>
        </w:tc>
      </w:tr>
      <w:tr w:rsidR="005B79F0" w:rsidRPr="00EE6F02" w14:paraId="09D2391B" w14:textId="77777777" w:rsidTr="005B79F0">
        <w:trPr>
          <w:trHeight w:val="173"/>
        </w:trPr>
        <w:tc>
          <w:tcPr>
            <w:tcW w:w="3227" w:type="dxa"/>
            <w:shd w:val="clear" w:color="auto" w:fill="auto"/>
            <w:vAlign w:val="bottom"/>
            <w:hideMark/>
          </w:tcPr>
          <w:p w14:paraId="60BCD43D" w14:textId="77777777" w:rsidR="005B79F0" w:rsidRPr="00EE6F02" w:rsidRDefault="005B79F0" w:rsidP="005B79F0">
            <w:pPr>
              <w:ind w:firstLineChars="100" w:firstLine="140"/>
              <w:rPr>
                <w:color w:val="000000"/>
                <w:sz w:val="14"/>
                <w:szCs w:val="14"/>
                <w:lang w:eastAsia="tr-TR"/>
              </w:rPr>
            </w:pPr>
            <w:r w:rsidRPr="00EE6F02">
              <w:rPr>
                <w:color w:val="000000"/>
                <w:sz w:val="14"/>
                <w:szCs w:val="14"/>
                <w:lang w:eastAsia="tr-TR"/>
              </w:rPr>
              <w:t>Ticari kuruluşlar</w:t>
            </w:r>
          </w:p>
        </w:tc>
        <w:tc>
          <w:tcPr>
            <w:tcW w:w="805" w:type="dxa"/>
            <w:shd w:val="clear" w:color="auto" w:fill="auto"/>
            <w:vAlign w:val="bottom"/>
            <w:hideMark/>
          </w:tcPr>
          <w:p w14:paraId="47270F09" w14:textId="2B3DA25B" w:rsidR="005B79F0" w:rsidRPr="00EE6F02" w:rsidRDefault="005B79F0" w:rsidP="005B79F0">
            <w:pPr>
              <w:jc w:val="right"/>
              <w:rPr>
                <w:sz w:val="14"/>
                <w:szCs w:val="14"/>
                <w:lang w:eastAsia="tr-TR"/>
              </w:rPr>
            </w:pPr>
            <w:r w:rsidRPr="00144B86">
              <w:rPr>
                <w:sz w:val="14"/>
                <w:szCs w:val="14"/>
                <w:lang w:eastAsia="tr-TR"/>
              </w:rPr>
              <w:t>191,952</w:t>
            </w:r>
          </w:p>
        </w:tc>
        <w:tc>
          <w:tcPr>
            <w:tcW w:w="805" w:type="dxa"/>
            <w:shd w:val="clear" w:color="auto" w:fill="auto"/>
            <w:vAlign w:val="bottom"/>
            <w:hideMark/>
          </w:tcPr>
          <w:p w14:paraId="4078B52B" w14:textId="3300F511"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71CB17D9" w14:textId="4173F844"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175EC8E2" w14:textId="6A21A925"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2A4D530E" w14:textId="75F34468"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73780877" w14:textId="1FD6891D"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5EE9A8E7" w14:textId="11F08E04"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45018082" w14:textId="0847BE8B"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65ABC5DA" w14:textId="29D93D12" w:rsidR="005B79F0" w:rsidRPr="00EE6F02" w:rsidRDefault="005B79F0" w:rsidP="005B79F0">
            <w:pPr>
              <w:jc w:val="right"/>
              <w:rPr>
                <w:sz w:val="14"/>
                <w:szCs w:val="14"/>
                <w:lang w:eastAsia="tr-TR"/>
              </w:rPr>
            </w:pPr>
            <w:r w:rsidRPr="00144B86">
              <w:rPr>
                <w:sz w:val="14"/>
                <w:szCs w:val="14"/>
                <w:lang w:eastAsia="tr-TR"/>
              </w:rPr>
              <w:t>191,952</w:t>
            </w:r>
          </w:p>
        </w:tc>
      </w:tr>
      <w:tr w:rsidR="005B79F0" w:rsidRPr="00EE6F02" w14:paraId="0E69C623" w14:textId="77777777" w:rsidTr="005B79F0">
        <w:trPr>
          <w:trHeight w:val="173"/>
        </w:trPr>
        <w:tc>
          <w:tcPr>
            <w:tcW w:w="3227" w:type="dxa"/>
            <w:shd w:val="clear" w:color="auto" w:fill="auto"/>
            <w:vAlign w:val="bottom"/>
            <w:hideMark/>
          </w:tcPr>
          <w:p w14:paraId="60E56C6A" w14:textId="77777777" w:rsidR="005B79F0" w:rsidRPr="00EE6F02" w:rsidRDefault="005B79F0" w:rsidP="005B79F0">
            <w:pPr>
              <w:ind w:firstLineChars="100" w:firstLine="140"/>
              <w:rPr>
                <w:color w:val="000000"/>
                <w:sz w:val="14"/>
                <w:szCs w:val="14"/>
                <w:lang w:eastAsia="tr-TR"/>
              </w:rPr>
            </w:pPr>
            <w:r w:rsidRPr="00EE6F02">
              <w:rPr>
                <w:color w:val="000000"/>
                <w:sz w:val="14"/>
                <w:szCs w:val="14"/>
                <w:lang w:eastAsia="tr-TR"/>
              </w:rPr>
              <w:t>Diğer kuruluşlar</w:t>
            </w:r>
          </w:p>
        </w:tc>
        <w:tc>
          <w:tcPr>
            <w:tcW w:w="805" w:type="dxa"/>
            <w:shd w:val="clear" w:color="auto" w:fill="auto"/>
            <w:vAlign w:val="bottom"/>
            <w:hideMark/>
          </w:tcPr>
          <w:p w14:paraId="5C7D13C5" w14:textId="7CD5D66B"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456C50AC" w14:textId="50E354ED"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675FA3BC" w14:textId="2FA987FD"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5B19478D" w14:textId="4E928420"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73DAC768" w14:textId="69F8BF94"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2B20E328" w14:textId="06E1CF56"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27B75178" w14:textId="4B21A8AF"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3EBD3D90" w14:textId="72E06B53"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7CEF9666" w14:textId="6EC3D80B" w:rsidR="005B79F0" w:rsidRPr="00EE6F02" w:rsidRDefault="005B79F0" w:rsidP="005B79F0">
            <w:pPr>
              <w:jc w:val="right"/>
              <w:rPr>
                <w:sz w:val="14"/>
                <w:szCs w:val="14"/>
                <w:lang w:eastAsia="tr-TR"/>
              </w:rPr>
            </w:pPr>
            <w:r w:rsidRPr="005B79F0">
              <w:rPr>
                <w:sz w:val="14"/>
                <w:szCs w:val="14"/>
                <w:lang w:eastAsia="tr-TR"/>
              </w:rPr>
              <w:t>-</w:t>
            </w:r>
          </w:p>
        </w:tc>
      </w:tr>
      <w:tr w:rsidR="005B79F0" w:rsidRPr="00EE6F02" w14:paraId="2A959C3A" w14:textId="77777777" w:rsidTr="005B79F0">
        <w:trPr>
          <w:trHeight w:val="173"/>
        </w:trPr>
        <w:tc>
          <w:tcPr>
            <w:tcW w:w="3227" w:type="dxa"/>
            <w:shd w:val="clear" w:color="auto" w:fill="auto"/>
            <w:vAlign w:val="bottom"/>
            <w:hideMark/>
          </w:tcPr>
          <w:p w14:paraId="0AE2E298" w14:textId="77777777" w:rsidR="005B79F0" w:rsidRPr="00EE6F02" w:rsidRDefault="005B79F0" w:rsidP="005B79F0">
            <w:pPr>
              <w:ind w:firstLineChars="100" w:firstLine="140"/>
              <w:rPr>
                <w:color w:val="000000"/>
                <w:sz w:val="14"/>
                <w:szCs w:val="14"/>
                <w:lang w:eastAsia="tr-TR"/>
              </w:rPr>
            </w:pPr>
            <w:r w:rsidRPr="00EE6F02">
              <w:rPr>
                <w:color w:val="000000"/>
                <w:sz w:val="14"/>
                <w:szCs w:val="14"/>
                <w:lang w:eastAsia="tr-TR"/>
              </w:rPr>
              <w:t>Ticari ve diğer kuruluşlar</w:t>
            </w:r>
          </w:p>
        </w:tc>
        <w:tc>
          <w:tcPr>
            <w:tcW w:w="805" w:type="dxa"/>
            <w:shd w:val="clear" w:color="auto" w:fill="auto"/>
            <w:vAlign w:val="bottom"/>
            <w:hideMark/>
          </w:tcPr>
          <w:p w14:paraId="3D1B8556" w14:textId="51028AF6"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63D6FCD9" w14:textId="51001777"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49AEEB0C" w14:textId="56618487"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567BF982" w14:textId="2F969097"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6D1FDB5F" w14:textId="2D77C553"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7A2FC1F8" w14:textId="4D09A716"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15314E0B" w14:textId="0AC0948E"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1F8BB4B8" w14:textId="0D638C01"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4DA0BD93" w14:textId="4C538D9F" w:rsidR="005B79F0" w:rsidRPr="00EE6F02" w:rsidRDefault="005B79F0" w:rsidP="005B79F0">
            <w:pPr>
              <w:jc w:val="right"/>
              <w:rPr>
                <w:sz w:val="14"/>
                <w:szCs w:val="14"/>
                <w:lang w:eastAsia="tr-TR"/>
              </w:rPr>
            </w:pPr>
            <w:r w:rsidRPr="005B79F0">
              <w:rPr>
                <w:sz w:val="14"/>
                <w:szCs w:val="14"/>
                <w:lang w:eastAsia="tr-TR"/>
              </w:rPr>
              <w:t>-</w:t>
            </w:r>
          </w:p>
        </w:tc>
      </w:tr>
      <w:tr w:rsidR="005B79F0" w:rsidRPr="00EE6F02" w14:paraId="149E67ED" w14:textId="77777777" w:rsidTr="005B79F0">
        <w:trPr>
          <w:trHeight w:val="173"/>
        </w:trPr>
        <w:tc>
          <w:tcPr>
            <w:tcW w:w="3227" w:type="dxa"/>
            <w:shd w:val="clear" w:color="auto" w:fill="auto"/>
            <w:vAlign w:val="bottom"/>
            <w:hideMark/>
          </w:tcPr>
          <w:p w14:paraId="48971F28" w14:textId="77777777" w:rsidR="005B79F0" w:rsidRPr="00EE6F02" w:rsidRDefault="005B79F0" w:rsidP="005B79F0">
            <w:pPr>
              <w:ind w:firstLineChars="100" w:firstLine="140"/>
              <w:rPr>
                <w:color w:val="000000"/>
                <w:sz w:val="14"/>
                <w:szCs w:val="14"/>
                <w:lang w:eastAsia="tr-TR"/>
              </w:rPr>
            </w:pPr>
            <w:r w:rsidRPr="00EE6F02">
              <w:rPr>
                <w:color w:val="000000"/>
                <w:sz w:val="14"/>
                <w:szCs w:val="14"/>
                <w:lang w:eastAsia="tr-TR"/>
              </w:rPr>
              <w:t>Bankalar ve katılım bankaları</w:t>
            </w:r>
          </w:p>
        </w:tc>
        <w:tc>
          <w:tcPr>
            <w:tcW w:w="805" w:type="dxa"/>
            <w:shd w:val="clear" w:color="auto" w:fill="auto"/>
            <w:vAlign w:val="bottom"/>
            <w:hideMark/>
          </w:tcPr>
          <w:p w14:paraId="6893234F" w14:textId="3ADCDC57"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6FBE8F79" w14:textId="330C711B"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7C9305DF" w14:textId="061994BD"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2F553206" w14:textId="2813F3F1"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726CED50" w14:textId="3B78C3DA"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57D90DCC" w14:textId="1196A888"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3CF32F24" w14:textId="43EC7433"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58643E5C" w14:textId="6F383A0F"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18B937CD" w14:textId="4C60A3AD" w:rsidR="005B79F0" w:rsidRPr="00EE6F02" w:rsidRDefault="005B79F0" w:rsidP="005B79F0">
            <w:pPr>
              <w:jc w:val="right"/>
              <w:rPr>
                <w:sz w:val="14"/>
                <w:szCs w:val="14"/>
                <w:lang w:eastAsia="tr-TR"/>
              </w:rPr>
            </w:pPr>
            <w:r w:rsidRPr="005B79F0">
              <w:rPr>
                <w:sz w:val="14"/>
                <w:szCs w:val="14"/>
                <w:lang w:eastAsia="tr-TR"/>
              </w:rPr>
              <w:t>-</w:t>
            </w:r>
          </w:p>
        </w:tc>
      </w:tr>
      <w:tr w:rsidR="005B79F0" w:rsidRPr="00EE6F02" w14:paraId="73CAFA0F" w14:textId="77777777" w:rsidTr="005B79F0">
        <w:trPr>
          <w:trHeight w:val="173"/>
        </w:trPr>
        <w:tc>
          <w:tcPr>
            <w:tcW w:w="3227" w:type="dxa"/>
            <w:shd w:val="clear" w:color="auto" w:fill="auto"/>
            <w:vAlign w:val="bottom"/>
            <w:hideMark/>
          </w:tcPr>
          <w:p w14:paraId="1C05A845" w14:textId="77777777" w:rsidR="005B79F0" w:rsidRPr="00EE6F02" w:rsidRDefault="005B79F0" w:rsidP="005B79F0">
            <w:pPr>
              <w:ind w:firstLineChars="200" w:firstLine="280"/>
              <w:rPr>
                <w:color w:val="000000"/>
                <w:sz w:val="14"/>
                <w:szCs w:val="14"/>
                <w:lang w:eastAsia="tr-TR"/>
              </w:rPr>
            </w:pPr>
            <w:r w:rsidRPr="00EE6F02">
              <w:rPr>
                <w:color w:val="000000"/>
                <w:sz w:val="14"/>
                <w:szCs w:val="14"/>
                <w:lang w:eastAsia="tr-TR"/>
              </w:rPr>
              <w:t>T.C. Merkez Bankası</w:t>
            </w:r>
          </w:p>
        </w:tc>
        <w:tc>
          <w:tcPr>
            <w:tcW w:w="805" w:type="dxa"/>
            <w:shd w:val="clear" w:color="auto" w:fill="auto"/>
            <w:vAlign w:val="bottom"/>
            <w:hideMark/>
          </w:tcPr>
          <w:p w14:paraId="2015293F" w14:textId="289B664F"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66DC28FB" w14:textId="4E7FDFDF"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271D0FE2" w14:textId="4564F920"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20F71DC1" w14:textId="5CA6A9F9"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433D47FC" w14:textId="50245D29"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20FF6458" w14:textId="698964FC"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00B936A0" w14:textId="6A8B3196"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5C714382" w14:textId="33E8317C"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0037B297" w14:textId="5B04D52C" w:rsidR="005B79F0" w:rsidRPr="00EE6F02" w:rsidRDefault="005B79F0" w:rsidP="005B79F0">
            <w:pPr>
              <w:jc w:val="right"/>
              <w:rPr>
                <w:sz w:val="14"/>
                <w:szCs w:val="14"/>
                <w:lang w:eastAsia="tr-TR"/>
              </w:rPr>
            </w:pPr>
            <w:r w:rsidRPr="005B79F0">
              <w:rPr>
                <w:sz w:val="14"/>
                <w:szCs w:val="14"/>
                <w:lang w:eastAsia="tr-TR"/>
              </w:rPr>
              <w:t>-</w:t>
            </w:r>
          </w:p>
        </w:tc>
      </w:tr>
      <w:tr w:rsidR="005B79F0" w:rsidRPr="00EE6F02" w14:paraId="44B69E5C" w14:textId="77777777" w:rsidTr="005B79F0">
        <w:trPr>
          <w:trHeight w:val="173"/>
        </w:trPr>
        <w:tc>
          <w:tcPr>
            <w:tcW w:w="3227" w:type="dxa"/>
            <w:shd w:val="clear" w:color="auto" w:fill="auto"/>
            <w:vAlign w:val="bottom"/>
            <w:hideMark/>
          </w:tcPr>
          <w:p w14:paraId="4CE7FBEC" w14:textId="77777777" w:rsidR="005B79F0" w:rsidRPr="00EE6F02" w:rsidRDefault="005B79F0" w:rsidP="005B79F0">
            <w:pPr>
              <w:ind w:firstLineChars="200" w:firstLine="280"/>
              <w:rPr>
                <w:color w:val="000000"/>
                <w:sz w:val="14"/>
                <w:szCs w:val="14"/>
                <w:lang w:eastAsia="tr-TR"/>
              </w:rPr>
            </w:pPr>
            <w:r w:rsidRPr="00EE6F02">
              <w:rPr>
                <w:color w:val="000000"/>
                <w:sz w:val="14"/>
                <w:szCs w:val="14"/>
                <w:lang w:eastAsia="tr-TR"/>
              </w:rPr>
              <w:t>Yurt içi bankalar</w:t>
            </w:r>
          </w:p>
        </w:tc>
        <w:tc>
          <w:tcPr>
            <w:tcW w:w="805" w:type="dxa"/>
            <w:shd w:val="clear" w:color="auto" w:fill="auto"/>
            <w:vAlign w:val="bottom"/>
            <w:hideMark/>
          </w:tcPr>
          <w:p w14:paraId="7AB8794D" w14:textId="48DAA5A2"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121286BF" w14:textId="33BB522A"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6BC805F5" w14:textId="5FCFE760"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73996729" w14:textId="0FB6A96A"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5F17841B" w14:textId="7C0D59C4"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2433F586" w14:textId="6AC2576C"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785ED6DD" w14:textId="7FD098DD"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6965DD89" w14:textId="16D52544"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03F0B75A" w14:textId="3DCAB8AB" w:rsidR="005B79F0" w:rsidRPr="00EE6F02" w:rsidRDefault="005B79F0" w:rsidP="005B79F0">
            <w:pPr>
              <w:jc w:val="right"/>
              <w:rPr>
                <w:sz w:val="14"/>
                <w:szCs w:val="14"/>
                <w:lang w:eastAsia="tr-TR"/>
              </w:rPr>
            </w:pPr>
            <w:r w:rsidRPr="005B79F0">
              <w:rPr>
                <w:sz w:val="14"/>
                <w:szCs w:val="14"/>
                <w:lang w:eastAsia="tr-TR"/>
              </w:rPr>
              <w:t>-</w:t>
            </w:r>
          </w:p>
        </w:tc>
      </w:tr>
      <w:tr w:rsidR="005B79F0" w:rsidRPr="00EE6F02" w14:paraId="167B0376" w14:textId="77777777" w:rsidTr="005B79F0">
        <w:trPr>
          <w:trHeight w:val="173"/>
        </w:trPr>
        <w:tc>
          <w:tcPr>
            <w:tcW w:w="3227" w:type="dxa"/>
            <w:shd w:val="clear" w:color="auto" w:fill="auto"/>
            <w:vAlign w:val="bottom"/>
            <w:hideMark/>
          </w:tcPr>
          <w:p w14:paraId="2CE5FEC6" w14:textId="77777777" w:rsidR="005B79F0" w:rsidRPr="00EE6F02" w:rsidRDefault="005B79F0" w:rsidP="005B79F0">
            <w:pPr>
              <w:ind w:firstLineChars="200" w:firstLine="280"/>
              <w:rPr>
                <w:color w:val="000000"/>
                <w:sz w:val="14"/>
                <w:szCs w:val="14"/>
                <w:lang w:eastAsia="tr-TR"/>
              </w:rPr>
            </w:pPr>
            <w:r w:rsidRPr="00EE6F02">
              <w:rPr>
                <w:color w:val="000000"/>
                <w:sz w:val="14"/>
                <w:szCs w:val="14"/>
                <w:lang w:eastAsia="tr-TR"/>
              </w:rPr>
              <w:t>Yurt dışı bankalar</w:t>
            </w:r>
          </w:p>
        </w:tc>
        <w:tc>
          <w:tcPr>
            <w:tcW w:w="805" w:type="dxa"/>
            <w:shd w:val="clear" w:color="auto" w:fill="auto"/>
            <w:vAlign w:val="bottom"/>
            <w:hideMark/>
          </w:tcPr>
          <w:p w14:paraId="0E6BB31F" w14:textId="237913B3"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54C360C9" w14:textId="42202C65"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6664E585" w14:textId="1BFC44DF"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47C60BBD" w14:textId="4B625FFD"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13BD2522" w14:textId="3839766C"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5A464A2A" w14:textId="5C75F4DF"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55980BAB" w14:textId="12BDC5E8"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450473DD" w14:textId="52A2963C"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56DDCFD5" w14:textId="06808794" w:rsidR="005B79F0" w:rsidRPr="00EE6F02" w:rsidRDefault="005B79F0" w:rsidP="005B79F0">
            <w:pPr>
              <w:jc w:val="right"/>
              <w:rPr>
                <w:sz w:val="14"/>
                <w:szCs w:val="14"/>
                <w:lang w:eastAsia="tr-TR"/>
              </w:rPr>
            </w:pPr>
            <w:r w:rsidRPr="005B79F0">
              <w:rPr>
                <w:sz w:val="14"/>
                <w:szCs w:val="14"/>
                <w:lang w:eastAsia="tr-TR"/>
              </w:rPr>
              <w:t>-</w:t>
            </w:r>
          </w:p>
        </w:tc>
      </w:tr>
      <w:tr w:rsidR="005B79F0" w:rsidRPr="00EE6F02" w14:paraId="7F4D9164" w14:textId="77777777" w:rsidTr="005B79F0">
        <w:trPr>
          <w:trHeight w:val="173"/>
        </w:trPr>
        <w:tc>
          <w:tcPr>
            <w:tcW w:w="3227" w:type="dxa"/>
            <w:shd w:val="clear" w:color="auto" w:fill="auto"/>
            <w:vAlign w:val="bottom"/>
            <w:hideMark/>
          </w:tcPr>
          <w:p w14:paraId="08407A9F" w14:textId="77777777" w:rsidR="005B79F0" w:rsidRPr="00EE6F02" w:rsidRDefault="005B79F0" w:rsidP="005B79F0">
            <w:pPr>
              <w:ind w:firstLineChars="200" w:firstLine="280"/>
              <w:rPr>
                <w:color w:val="000000"/>
                <w:sz w:val="14"/>
                <w:szCs w:val="14"/>
                <w:lang w:eastAsia="tr-TR"/>
              </w:rPr>
            </w:pPr>
            <w:r w:rsidRPr="00EE6F02">
              <w:rPr>
                <w:color w:val="000000"/>
                <w:sz w:val="14"/>
                <w:szCs w:val="14"/>
                <w:lang w:eastAsia="tr-TR"/>
              </w:rPr>
              <w:t>Katılım bankaları</w:t>
            </w:r>
          </w:p>
        </w:tc>
        <w:tc>
          <w:tcPr>
            <w:tcW w:w="805" w:type="dxa"/>
            <w:shd w:val="clear" w:color="auto" w:fill="auto"/>
            <w:vAlign w:val="bottom"/>
            <w:hideMark/>
          </w:tcPr>
          <w:p w14:paraId="2CACD472" w14:textId="5A8C25E7"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7D5ED31B" w14:textId="33941352"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39D5ADC4" w14:textId="29197E52"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557814E3" w14:textId="478E16A5"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7AC63CC0" w14:textId="07E6D48F"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22158E5C" w14:textId="53B086AE"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30031599" w14:textId="4415BA4E"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01604E93" w14:textId="5DB53230"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66B31586" w14:textId="16ECBFE4" w:rsidR="005B79F0" w:rsidRPr="00EE6F02" w:rsidRDefault="005B79F0" w:rsidP="005B79F0">
            <w:pPr>
              <w:jc w:val="right"/>
              <w:rPr>
                <w:sz w:val="14"/>
                <w:szCs w:val="14"/>
                <w:lang w:eastAsia="tr-TR"/>
              </w:rPr>
            </w:pPr>
            <w:r w:rsidRPr="005B79F0">
              <w:rPr>
                <w:sz w:val="14"/>
                <w:szCs w:val="14"/>
                <w:lang w:eastAsia="tr-TR"/>
              </w:rPr>
              <w:t>-</w:t>
            </w:r>
          </w:p>
        </w:tc>
      </w:tr>
      <w:tr w:rsidR="005B79F0" w:rsidRPr="00EE6F02" w14:paraId="24C3E342" w14:textId="77777777" w:rsidTr="005B79F0">
        <w:trPr>
          <w:trHeight w:val="173"/>
        </w:trPr>
        <w:tc>
          <w:tcPr>
            <w:tcW w:w="3227" w:type="dxa"/>
            <w:shd w:val="clear" w:color="auto" w:fill="auto"/>
            <w:vAlign w:val="bottom"/>
            <w:hideMark/>
          </w:tcPr>
          <w:p w14:paraId="5DCF9B38" w14:textId="77777777" w:rsidR="005B79F0" w:rsidRPr="00EE6F02" w:rsidRDefault="005B79F0" w:rsidP="005B79F0">
            <w:pPr>
              <w:ind w:firstLineChars="200" w:firstLine="280"/>
              <w:rPr>
                <w:color w:val="000000"/>
                <w:sz w:val="14"/>
                <w:szCs w:val="14"/>
                <w:lang w:eastAsia="tr-TR"/>
              </w:rPr>
            </w:pPr>
            <w:r w:rsidRPr="00EE6F02">
              <w:rPr>
                <w:color w:val="000000"/>
                <w:sz w:val="14"/>
                <w:szCs w:val="14"/>
                <w:lang w:eastAsia="tr-TR"/>
              </w:rPr>
              <w:t>Diğer</w:t>
            </w:r>
          </w:p>
        </w:tc>
        <w:tc>
          <w:tcPr>
            <w:tcW w:w="805" w:type="dxa"/>
            <w:shd w:val="clear" w:color="auto" w:fill="auto"/>
            <w:vAlign w:val="bottom"/>
            <w:hideMark/>
          </w:tcPr>
          <w:p w14:paraId="008290C9" w14:textId="3DBDF38E"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2BF90F8A" w14:textId="0A58B642"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0CD5F488" w14:textId="338B82C8"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0712CAC2" w14:textId="480190F8"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76F918ED" w14:textId="06BCE781"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4D3E373E" w14:textId="504AA7F8"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66DA2069" w14:textId="28122B61"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591A42A5" w14:textId="77D4A0A9"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5F7BA05C" w14:textId="18A74401" w:rsidR="005B79F0" w:rsidRPr="00EE6F02" w:rsidRDefault="005B79F0" w:rsidP="005B79F0">
            <w:pPr>
              <w:jc w:val="right"/>
              <w:rPr>
                <w:sz w:val="14"/>
                <w:szCs w:val="14"/>
                <w:lang w:eastAsia="tr-TR"/>
              </w:rPr>
            </w:pPr>
            <w:r w:rsidRPr="005B79F0">
              <w:rPr>
                <w:sz w:val="14"/>
                <w:szCs w:val="14"/>
                <w:lang w:eastAsia="tr-TR"/>
              </w:rPr>
              <w:t>-</w:t>
            </w:r>
          </w:p>
        </w:tc>
      </w:tr>
      <w:tr w:rsidR="005B79F0" w:rsidRPr="005B79F0" w14:paraId="7A8387C8" w14:textId="77777777" w:rsidTr="005B79F0">
        <w:trPr>
          <w:trHeight w:val="173"/>
        </w:trPr>
        <w:tc>
          <w:tcPr>
            <w:tcW w:w="3227" w:type="dxa"/>
            <w:shd w:val="clear" w:color="auto" w:fill="auto"/>
            <w:vAlign w:val="bottom"/>
            <w:hideMark/>
          </w:tcPr>
          <w:p w14:paraId="09F21BCB" w14:textId="77777777" w:rsidR="005B79F0" w:rsidRPr="005B79F0" w:rsidRDefault="005B79F0" w:rsidP="005B79F0">
            <w:pPr>
              <w:rPr>
                <w:b/>
                <w:bCs/>
                <w:color w:val="000000"/>
                <w:sz w:val="14"/>
                <w:szCs w:val="14"/>
                <w:lang w:eastAsia="tr-TR"/>
              </w:rPr>
            </w:pPr>
            <w:r w:rsidRPr="005B79F0">
              <w:rPr>
                <w:rFonts w:eastAsia="Arial Unicode MS"/>
                <w:b/>
                <w:bCs/>
                <w:color w:val="000000"/>
                <w:sz w:val="14"/>
                <w:szCs w:val="14"/>
                <w:lang w:eastAsia="tr-TR"/>
              </w:rPr>
              <w:t>IV. Katılma hesapları-TP</w:t>
            </w:r>
          </w:p>
        </w:tc>
        <w:tc>
          <w:tcPr>
            <w:tcW w:w="805" w:type="dxa"/>
            <w:shd w:val="clear" w:color="auto" w:fill="auto"/>
            <w:vAlign w:val="bottom"/>
            <w:hideMark/>
          </w:tcPr>
          <w:p w14:paraId="2820F2CB" w14:textId="6CF21320"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130F2A7E" w14:textId="03CEE17D" w:rsidR="005B79F0" w:rsidRPr="005B79F0" w:rsidRDefault="005B79F0" w:rsidP="005B79F0">
            <w:pPr>
              <w:jc w:val="right"/>
              <w:rPr>
                <w:b/>
                <w:bCs/>
                <w:sz w:val="14"/>
                <w:szCs w:val="14"/>
                <w:lang w:eastAsia="tr-TR"/>
              </w:rPr>
            </w:pPr>
            <w:r w:rsidRPr="00144B86">
              <w:rPr>
                <w:b/>
                <w:bCs/>
                <w:sz w:val="14"/>
                <w:szCs w:val="14"/>
                <w:lang w:eastAsia="tr-TR"/>
              </w:rPr>
              <w:t>71,103</w:t>
            </w:r>
          </w:p>
        </w:tc>
        <w:tc>
          <w:tcPr>
            <w:tcW w:w="805" w:type="dxa"/>
            <w:shd w:val="clear" w:color="auto" w:fill="auto"/>
            <w:vAlign w:val="bottom"/>
            <w:hideMark/>
          </w:tcPr>
          <w:p w14:paraId="47DDE7F5" w14:textId="37D59C82" w:rsidR="005B79F0" w:rsidRPr="005B79F0" w:rsidRDefault="005B79F0" w:rsidP="005B79F0">
            <w:pPr>
              <w:jc w:val="right"/>
              <w:rPr>
                <w:b/>
                <w:bCs/>
                <w:sz w:val="14"/>
                <w:szCs w:val="14"/>
                <w:lang w:eastAsia="tr-TR"/>
              </w:rPr>
            </w:pPr>
            <w:r w:rsidRPr="00144B86">
              <w:rPr>
                <w:b/>
                <w:bCs/>
                <w:sz w:val="14"/>
                <w:szCs w:val="14"/>
                <w:lang w:eastAsia="tr-TR"/>
              </w:rPr>
              <w:t>3,118,596</w:t>
            </w:r>
          </w:p>
        </w:tc>
        <w:tc>
          <w:tcPr>
            <w:tcW w:w="805" w:type="dxa"/>
            <w:shd w:val="clear" w:color="auto" w:fill="auto"/>
            <w:vAlign w:val="bottom"/>
            <w:hideMark/>
          </w:tcPr>
          <w:p w14:paraId="27188716" w14:textId="31F3937A" w:rsidR="005B79F0" w:rsidRPr="005B79F0" w:rsidRDefault="005B79F0" w:rsidP="005B79F0">
            <w:pPr>
              <w:jc w:val="right"/>
              <w:rPr>
                <w:b/>
                <w:bCs/>
                <w:sz w:val="14"/>
                <w:szCs w:val="14"/>
                <w:lang w:eastAsia="tr-TR"/>
              </w:rPr>
            </w:pPr>
            <w:r w:rsidRPr="00144B86">
              <w:rPr>
                <w:b/>
                <w:bCs/>
                <w:sz w:val="14"/>
                <w:szCs w:val="14"/>
                <w:lang w:eastAsia="tr-TR"/>
              </w:rPr>
              <w:t>281,233</w:t>
            </w:r>
          </w:p>
        </w:tc>
        <w:tc>
          <w:tcPr>
            <w:tcW w:w="805" w:type="dxa"/>
            <w:shd w:val="clear" w:color="auto" w:fill="auto"/>
            <w:vAlign w:val="bottom"/>
            <w:hideMark/>
          </w:tcPr>
          <w:p w14:paraId="73030BBD" w14:textId="4C6D647D"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56E64D11" w14:textId="08B2536A"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5C27654F" w14:textId="1ACC036B"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6E666342" w14:textId="22867914"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68FAD9D4" w14:textId="6F4F88E4" w:rsidR="005B79F0" w:rsidRPr="005B79F0" w:rsidRDefault="005B79F0" w:rsidP="005B79F0">
            <w:pPr>
              <w:jc w:val="right"/>
              <w:rPr>
                <w:b/>
                <w:bCs/>
                <w:sz w:val="14"/>
                <w:szCs w:val="14"/>
                <w:lang w:eastAsia="tr-TR"/>
              </w:rPr>
            </w:pPr>
            <w:r w:rsidRPr="00144B86">
              <w:rPr>
                <w:b/>
                <w:bCs/>
                <w:sz w:val="14"/>
                <w:szCs w:val="14"/>
                <w:lang w:eastAsia="tr-TR"/>
              </w:rPr>
              <w:t>3,470,932</w:t>
            </w:r>
          </w:p>
        </w:tc>
      </w:tr>
      <w:tr w:rsidR="005B79F0" w:rsidRPr="00EE6F02" w14:paraId="7B9B96D3" w14:textId="77777777" w:rsidTr="005B79F0">
        <w:trPr>
          <w:trHeight w:val="173"/>
        </w:trPr>
        <w:tc>
          <w:tcPr>
            <w:tcW w:w="3227" w:type="dxa"/>
            <w:shd w:val="clear" w:color="auto" w:fill="auto"/>
            <w:vAlign w:val="bottom"/>
            <w:hideMark/>
          </w:tcPr>
          <w:p w14:paraId="22FD07D5" w14:textId="77777777" w:rsidR="005B79F0" w:rsidRPr="00EE6F02" w:rsidRDefault="005B79F0" w:rsidP="005B79F0">
            <w:pPr>
              <w:ind w:firstLineChars="100" w:firstLine="140"/>
              <w:rPr>
                <w:color w:val="000000"/>
                <w:sz w:val="14"/>
                <w:szCs w:val="14"/>
                <w:lang w:eastAsia="tr-TR"/>
              </w:rPr>
            </w:pPr>
            <w:r w:rsidRPr="00EE6F02">
              <w:rPr>
                <w:color w:val="000000"/>
                <w:sz w:val="14"/>
                <w:szCs w:val="14"/>
                <w:lang w:eastAsia="tr-TR"/>
              </w:rPr>
              <w:t>Resmi kuruluşlar</w:t>
            </w:r>
          </w:p>
        </w:tc>
        <w:tc>
          <w:tcPr>
            <w:tcW w:w="805" w:type="dxa"/>
            <w:shd w:val="clear" w:color="auto" w:fill="auto"/>
            <w:vAlign w:val="bottom"/>
            <w:hideMark/>
          </w:tcPr>
          <w:p w14:paraId="602239BD" w14:textId="0CB4F663"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1C0DECD1" w14:textId="2B49A7A4"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5D42C9A4" w14:textId="7C1C7160"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663E8FDD" w14:textId="45961FAA"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0921F1B9" w14:textId="421D5201"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7642F0EA" w14:textId="174EF63B"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01212F62" w14:textId="4AD65961"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71236524" w14:textId="6F92D377"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75EC0C2A" w14:textId="76E375B9" w:rsidR="005B79F0" w:rsidRPr="00EE6F02" w:rsidRDefault="005B79F0" w:rsidP="005B79F0">
            <w:pPr>
              <w:jc w:val="right"/>
              <w:rPr>
                <w:sz w:val="14"/>
                <w:szCs w:val="14"/>
                <w:lang w:eastAsia="tr-TR"/>
              </w:rPr>
            </w:pPr>
            <w:r w:rsidRPr="005B79F0">
              <w:rPr>
                <w:sz w:val="14"/>
                <w:szCs w:val="14"/>
                <w:lang w:eastAsia="tr-TR"/>
              </w:rPr>
              <w:t>-</w:t>
            </w:r>
          </w:p>
        </w:tc>
      </w:tr>
      <w:tr w:rsidR="005B79F0" w:rsidRPr="00EE6F02" w14:paraId="61FC4A9B" w14:textId="77777777" w:rsidTr="005B79F0">
        <w:trPr>
          <w:trHeight w:val="173"/>
        </w:trPr>
        <w:tc>
          <w:tcPr>
            <w:tcW w:w="3227" w:type="dxa"/>
            <w:shd w:val="clear" w:color="auto" w:fill="auto"/>
            <w:vAlign w:val="bottom"/>
            <w:hideMark/>
          </w:tcPr>
          <w:p w14:paraId="1AF60854" w14:textId="77777777" w:rsidR="005B79F0" w:rsidRPr="00EE6F02" w:rsidRDefault="005B79F0" w:rsidP="005B79F0">
            <w:pPr>
              <w:ind w:firstLineChars="100" w:firstLine="140"/>
              <w:rPr>
                <w:color w:val="000000"/>
                <w:sz w:val="14"/>
                <w:szCs w:val="14"/>
                <w:lang w:eastAsia="tr-TR"/>
              </w:rPr>
            </w:pPr>
            <w:r w:rsidRPr="00EE6F02">
              <w:rPr>
                <w:color w:val="000000"/>
                <w:sz w:val="14"/>
                <w:szCs w:val="14"/>
                <w:lang w:eastAsia="tr-TR"/>
              </w:rPr>
              <w:t>Ticari kuruluşlar</w:t>
            </w:r>
          </w:p>
        </w:tc>
        <w:tc>
          <w:tcPr>
            <w:tcW w:w="805" w:type="dxa"/>
            <w:shd w:val="clear" w:color="auto" w:fill="auto"/>
            <w:vAlign w:val="bottom"/>
            <w:hideMark/>
          </w:tcPr>
          <w:p w14:paraId="6BAA32BD" w14:textId="12E8BBD4"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7B696DA6" w14:textId="460625BE" w:rsidR="005B79F0" w:rsidRPr="00EE6F02" w:rsidRDefault="005B79F0" w:rsidP="005B79F0">
            <w:pPr>
              <w:jc w:val="right"/>
              <w:rPr>
                <w:sz w:val="14"/>
                <w:szCs w:val="14"/>
                <w:lang w:eastAsia="tr-TR"/>
              </w:rPr>
            </w:pPr>
            <w:r w:rsidRPr="00144B86">
              <w:rPr>
                <w:sz w:val="14"/>
                <w:szCs w:val="14"/>
                <w:lang w:eastAsia="tr-TR"/>
              </w:rPr>
              <w:t>71,103</w:t>
            </w:r>
          </w:p>
        </w:tc>
        <w:tc>
          <w:tcPr>
            <w:tcW w:w="805" w:type="dxa"/>
            <w:shd w:val="clear" w:color="auto" w:fill="auto"/>
            <w:vAlign w:val="bottom"/>
            <w:hideMark/>
          </w:tcPr>
          <w:p w14:paraId="16A07637" w14:textId="3D3587CA" w:rsidR="005B79F0" w:rsidRPr="00EE6F02" w:rsidRDefault="005B79F0" w:rsidP="005B79F0">
            <w:pPr>
              <w:jc w:val="right"/>
              <w:rPr>
                <w:sz w:val="14"/>
                <w:szCs w:val="14"/>
                <w:lang w:eastAsia="tr-TR"/>
              </w:rPr>
            </w:pPr>
            <w:r w:rsidRPr="00144B86">
              <w:rPr>
                <w:sz w:val="14"/>
                <w:szCs w:val="14"/>
                <w:lang w:eastAsia="tr-TR"/>
              </w:rPr>
              <w:t>2,608,556</w:t>
            </w:r>
          </w:p>
        </w:tc>
        <w:tc>
          <w:tcPr>
            <w:tcW w:w="805" w:type="dxa"/>
            <w:shd w:val="clear" w:color="auto" w:fill="auto"/>
            <w:vAlign w:val="bottom"/>
            <w:hideMark/>
          </w:tcPr>
          <w:p w14:paraId="24E3C7AA" w14:textId="2DA117A8" w:rsidR="005B79F0" w:rsidRPr="00EE6F02" w:rsidRDefault="005B79F0" w:rsidP="005B79F0">
            <w:pPr>
              <w:jc w:val="right"/>
              <w:rPr>
                <w:sz w:val="14"/>
                <w:szCs w:val="14"/>
                <w:lang w:eastAsia="tr-TR"/>
              </w:rPr>
            </w:pPr>
            <w:r w:rsidRPr="00144B86">
              <w:rPr>
                <w:sz w:val="14"/>
                <w:szCs w:val="14"/>
                <w:lang w:eastAsia="tr-TR"/>
              </w:rPr>
              <w:t>281,233</w:t>
            </w:r>
          </w:p>
        </w:tc>
        <w:tc>
          <w:tcPr>
            <w:tcW w:w="805" w:type="dxa"/>
            <w:shd w:val="clear" w:color="auto" w:fill="auto"/>
            <w:vAlign w:val="bottom"/>
            <w:hideMark/>
          </w:tcPr>
          <w:p w14:paraId="516F9AA0" w14:textId="03E8E143"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418BCC1C" w14:textId="30A37EE9"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2B221BCD" w14:textId="775D5B14"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569141D7" w14:textId="5AA8534E"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1D97C20E" w14:textId="770C86F9" w:rsidR="005B79F0" w:rsidRPr="00EE6F02" w:rsidRDefault="005B79F0" w:rsidP="005B79F0">
            <w:pPr>
              <w:jc w:val="right"/>
              <w:rPr>
                <w:sz w:val="14"/>
                <w:szCs w:val="14"/>
                <w:lang w:eastAsia="tr-TR"/>
              </w:rPr>
            </w:pPr>
            <w:r w:rsidRPr="00144B86">
              <w:rPr>
                <w:sz w:val="14"/>
                <w:szCs w:val="14"/>
                <w:lang w:eastAsia="tr-TR"/>
              </w:rPr>
              <w:t>2,960,892</w:t>
            </w:r>
          </w:p>
        </w:tc>
      </w:tr>
      <w:tr w:rsidR="005B79F0" w:rsidRPr="00EE6F02" w14:paraId="1FB61D74" w14:textId="77777777" w:rsidTr="005B79F0">
        <w:trPr>
          <w:trHeight w:val="173"/>
        </w:trPr>
        <w:tc>
          <w:tcPr>
            <w:tcW w:w="3227" w:type="dxa"/>
            <w:shd w:val="clear" w:color="auto" w:fill="auto"/>
            <w:vAlign w:val="bottom"/>
            <w:hideMark/>
          </w:tcPr>
          <w:p w14:paraId="26C70D01" w14:textId="77777777" w:rsidR="005B79F0" w:rsidRPr="00EE6F02" w:rsidRDefault="005B79F0" w:rsidP="005B79F0">
            <w:pPr>
              <w:ind w:firstLineChars="100" w:firstLine="140"/>
              <w:rPr>
                <w:color w:val="000000"/>
                <w:sz w:val="14"/>
                <w:szCs w:val="14"/>
                <w:lang w:eastAsia="tr-TR"/>
              </w:rPr>
            </w:pPr>
            <w:r w:rsidRPr="00EE6F02">
              <w:rPr>
                <w:color w:val="000000"/>
                <w:sz w:val="14"/>
                <w:szCs w:val="14"/>
                <w:lang w:eastAsia="tr-TR"/>
              </w:rPr>
              <w:t>Diğer kuruluşlar</w:t>
            </w:r>
          </w:p>
        </w:tc>
        <w:tc>
          <w:tcPr>
            <w:tcW w:w="805" w:type="dxa"/>
            <w:shd w:val="clear" w:color="auto" w:fill="auto"/>
            <w:vAlign w:val="bottom"/>
            <w:hideMark/>
          </w:tcPr>
          <w:p w14:paraId="3D4A9A08" w14:textId="278EB9DE"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7204075C" w14:textId="4640E7DE"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1F9B4830" w14:textId="42449605" w:rsidR="005B79F0" w:rsidRPr="00EE6F02" w:rsidRDefault="005B79F0" w:rsidP="005B79F0">
            <w:pPr>
              <w:jc w:val="right"/>
              <w:rPr>
                <w:sz w:val="14"/>
                <w:szCs w:val="14"/>
                <w:lang w:eastAsia="tr-TR"/>
              </w:rPr>
            </w:pPr>
            <w:r w:rsidRPr="00144B86">
              <w:rPr>
                <w:sz w:val="14"/>
                <w:szCs w:val="14"/>
                <w:lang w:eastAsia="tr-TR"/>
              </w:rPr>
              <w:t>510,040</w:t>
            </w:r>
          </w:p>
        </w:tc>
        <w:tc>
          <w:tcPr>
            <w:tcW w:w="805" w:type="dxa"/>
            <w:shd w:val="clear" w:color="auto" w:fill="auto"/>
            <w:vAlign w:val="bottom"/>
            <w:hideMark/>
          </w:tcPr>
          <w:p w14:paraId="232D2558" w14:textId="068A0F0C"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15FE5486" w14:textId="551D406D"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58FD4AF5" w14:textId="74A6FBD7"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08316E47" w14:textId="545CD227"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6B604207" w14:textId="29BB8410"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66D1F523" w14:textId="62231193" w:rsidR="005B79F0" w:rsidRPr="00EE6F02" w:rsidRDefault="005B79F0" w:rsidP="005B79F0">
            <w:pPr>
              <w:jc w:val="right"/>
              <w:rPr>
                <w:sz w:val="14"/>
                <w:szCs w:val="14"/>
                <w:lang w:eastAsia="tr-TR"/>
              </w:rPr>
            </w:pPr>
            <w:r w:rsidRPr="00144B86">
              <w:rPr>
                <w:sz w:val="14"/>
                <w:szCs w:val="14"/>
                <w:lang w:eastAsia="tr-TR"/>
              </w:rPr>
              <w:t>510,040</w:t>
            </w:r>
          </w:p>
        </w:tc>
      </w:tr>
      <w:tr w:rsidR="005B79F0" w:rsidRPr="00EE6F02" w14:paraId="6CD6B372" w14:textId="77777777" w:rsidTr="005B79F0">
        <w:trPr>
          <w:trHeight w:val="173"/>
        </w:trPr>
        <w:tc>
          <w:tcPr>
            <w:tcW w:w="3227" w:type="dxa"/>
            <w:shd w:val="clear" w:color="auto" w:fill="auto"/>
            <w:vAlign w:val="bottom"/>
            <w:hideMark/>
          </w:tcPr>
          <w:p w14:paraId="2894A789" w14:textId="77777777" w:rsidR="005B79F0" w:rsidRPr="00EE6F02" w:rsidRDefault="005B79F0" w:rsidP="005B79F0">
            <w:pPr>
              <w:ind w:firstLineChars="100" w:firstLine="140"/>
              <w:rPr>
                <w:color w:val="000000"/>
                <w:sz w:val="14"/>
                <w:szCs w:val="14"/>
                <w:lang w:eastAsia="tr-TR"/>
              </w:rPr>
            </w:pPr>
            <w:r w:rsidRPr="00EE6F02">
              <w:rPr>
                <w:color w:val="000000"/>
                <w:sz w:val="14"/>
                <w:szCs w:val="14"/>
                <w:lang w:eastAsia="tr-TR"/>
              </w:rPr>
              <w:t>Ticari ve diğer kuruluşlar</w:t>
            </w:r>
          </w:p>
        </w:tc>
        <w:tc>
          <w:tcPr>
            <w:tcW w:w="805" w:type="dxa"/>
            <w:shd w:val="clear" w:color="auto" w:fill="auto"/>
            <w:vAlign w:val="bottom"/>
            <w:hideMark/>
          </w:tcPr>
          <w:p w14:paraId="69EBF5AE" w14:textId="45038946"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1C3CF5EC" w14:textId="69FA70AC"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69B30CD0" w14:textId="5F4D0526"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14FF7C9A" w14:textId="1F545918"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285BEF25" w14:textId="24DFE2AD"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69F2380E" w14:textId="1515AAAF"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0C5D5438" w14:textId="249A183B"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7374A7BB" w14:textId="0DC92F98"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5D53A466" w14:textId="291FDCB2" w:rsidR="005B79F0" w:rsidRPr="00EE6F02" w:rsidRDefault="005B79F0" w:rsidP="005B79F0">
            <w:pPr>
              <w:jc w:val="right"/>
              <w:rPr>
                <w:sz w:val="14"/>
                <w:szCs w:val="14"/>
                <w:lang w:eastAsia="tr-TR"/>
              </w:rPr>
            </w:pPr>
            <w:r w:rsidRPr="005B79F0">
              <w:rPr>
                <w:sz w:val="14"/>
                <w:szCs w:val="14"/>
                <w:lang w:eastAsia="tr-TR"/>
              </w:rPr>
              <w:t>-</w:t>
            </w:r>
          </w:p>
        </w:tc>
      </w:tr>
      <w:tr w:rsidR="005B79F0" w:rsidRPr="00EE6F02" w14:paraId="3E34C2F2" w14:textId="77777777" w:rsidTr="005B79F0">
        <w:trPr>
          <w:trHeight w:val="173"/>
        </w:trPr>
        <w:tc>
          <w:tcPr>
            <w:tcW w:w="3227" w:type="dxa"/>
            <w:shd w:val="clear" w:color="auto" w:fill="auto"/>
            <w:vAlign w:val="bottom"/>
            <w:hideMark/>
          </w:tcPr>
          <w:p w14:paraId="03AF06D1" w14:textId="77777777" w:rsidR="005B79F0" w:rsidRPr="00EE6F02" w:rsidRDefault="005B79F0" w:rsidP="005B79F0">
            <w:pPr>
              <w:ind w:firstLineChars="100" w:firstLine="140"/>
              <w:rPr>
                <w:color w:val="000000"/>
                <w:sz w:val="14"/>
                <w:szCs w:val="14"/>
                <w:lang w:eastAsia="tr-TR"/>
              </w:rPr>
            </w:pPr>
            <w:r w:rsidRPr="00EE6F02">
              <w:rPr>
                <w:color w:val="000000"/>
                <w:sz w:val="14"/>
                <w:szCs w:val="14"/>
                <w:lang w:eastAsia="tr-TR"/>
              </w:rPr>
              <w:t>Bankalar ve katılım bankaları</w:t>
            </w:r>
          </w:p>
        </w:tc>
        <w:tc>
          <w:tcPr>
            <w:tcW w:w="805" w:type="dxa"/>
            <w:shd w:val="clear" w:color="auto" w:fill="auto"/>
            <w:vAlign w:val="bottom"/>
            <w:hideMark/>
          </w:tcPr>
          <w:p w14:paraId="6CA530B4" w14:textId="490099D9"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184A4CC0" w14:textId="1E6AB186"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756F0FD4" w14:textId="0A81E12C"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40BF2D0E" w14:textId="4E767E44"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01304170" w14:textId="763EF3D6"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334B26E0" w14:textId="493A8A0A"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651F3A43" w14:textId="3E5237E5"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7A0B0E57" w14:textId="26252DCC"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15321AA4" w14:textId="5E99B121" w:rsidR="005B79F0" w:rsidRPr="00EE6F02" w:rsidRDefault="005B79F0" w:rsidP="005B79F0">
            <w:pPr>
              <w:jc w:val="right"/>
              <w:rPr>
                <w:sz w:val="14"/>
                <w:szCs w:val="14"/>
                <w:lang w:eastAsia="tr-TR"/>
              </w:rPr>
            </w:pPr>
            <w:r w:rsidRPr="005B79F0">
              <w:rPr>
                <w:sz w:val="14"/>
                <w:szCs w:val="14"/>
                <w:lang w:eastAsia="tr-TR"/>
              </w:rPr>
              <w:t>-</w:t>
            </w:r>
          </w:p>
        </w:tc>
      </w:tr>
      <w:tr w:rsidR="005B79F0" w:rsidRPr="005B79F0" w14:paraId="3D3FAA41" w14:textId="77777777" w:rsidTr="005B79F0">
        <w:trPr>
          <w:trHeight w:val="142"/>
        </w:trPr>
        <w:tc>
          <w:tcPr>
            <w:tcW w:w="3227" w:type="dxa"/>
            <w:shd w:val="clear" w:color="auto" w:fill="auto"/>
            <w:vAlign w:val="bottom"/>
            <w:hideMark/>
          </w:tcPr>
          <w:p w14:paraId="09278EB1" w14:textId="77777777" w:rsidR="005B79F0" w:rsidRPr="005B79F0" w:rsidRDefault="005B79F0" w:rsidP="005B79F0">
            <w:pPr>
              <w:rPr>
                <w:rFonts w:eastAsia="Arial Unicode MS"/>
                <w:b/>
                <w:bCs/>
                <w:color w:val="000000"/>
                <w:sz w:val="14"/>
                <w:szCs w:val="14"/>
                <w:lang w:eastAsia="tr-TR"/>
              </w:rPr>
            </w:pPr>
            <w:proofErr w:type="spellStart"/>
            <w:r w:rsidRPr="005B79F0">
              <w:rPr>
                <w:rFonts w:eastAsia="Arial Unicode MS"/>
                <w:b/>
                <w:bCs/>
                <w:color w:val="000000"/>
                <w:sz w:val="14"/>
                <w:szCs w:val="14"/>
                <w:lang w:eastAsia="tr-TR"/>
              </w:rPr>
              <w:t>V.Özel</w:t>
            </w:r>
            <w:proofErr w:type="spellEnd"/>
            <w:r w:rsidRPr="005B79F0">
              <w:rPr>
                <w:rFonts w:eastAsia="Arial Unicode MS"/>
                <w:b/>
                <w:bCs/>
                <w:color w:val="000000"/>
                <w:sz w:val="14"/>
                <w:szCs w:val="14"/>
                <w:lang w:eastAsia="tr-TR"/>
              </w:rPr>
              <w:t xml:space="preserve"> cari hesabı gerçek kişi ticari olmayan-YP</w:t>
            </w:r>
          </w:p>
        </w:tc>
        <w:tc>
          <w:tcPr>
            <w:tcW w:w="805" w:type="dxa"/>
            <w:shd w:val="clear" w:color="auto" w:fill="auto"/>
            <w:vAlign w:val="bottom"/>
            <w:hideMark/>
          </w:tcPr>
          <w:p w14:paraId="4D99C86F" w14:textId="62E1C5E4" w:rsidR="005B79F0" w:rsidRPr="005B79F0" w:rsidRDefault="005B79F0" w:rsidP="005B79F0">
            <w:pPr>
              <w:jc w:val="right"/>
              <w:rPr>
                <w:b/>
                <w:bCs/>
                <w:sz w:val="14"/>
                <w:szCs w:val="14"/>
                <w:lang w:eastAsia="tr-TR"/>
              </w:rPr>
            </w:pPr>
            <w:r w:rsidRPr="00144B86">
              <w:rPr>
                <w:b/>
                <w:bCs/>
                <w:sz w:val="14"/>
                <w:szCs w:val="14"/>
                <w:lang w:eastAsia="tr-TR"/>
              </w:rPr>
              <w:t>29,891</w:t>
            </w:r>
          </w:p>
        </w:tc>
        <w:tc>
          <w:tcPr>
            <w:tcW w:w="805" w:type="dxa"/>
            <w:shd w:val="clear" w:color="auto" w:fill="auto"/>
            <w:vAlign w:val="bottom"/>
            <w:hideMark/>
          </w:tcPr>
          <w:p w14:paraId="1FAB23A4" w14:textId="4675A587"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038311D7" w14:textId="299966E9"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56500E9D" w14:textId="13769192"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584D8F00" w14:textId="1A5FA486"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3273D768" w14:textId="008C7F92"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211B738B" w14:textId="0079231D"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352C6F44" w14:textId="64D0169E"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04B56065" w14:textId="164ED7F6" w:rsidR="005B79F0" w:rsidRPr="005B79F0" w:rsidRDefault="005B79F0" w:rsidP="005B79F0">
            <w:pPr>
              <w:jc w:val="right"/>
              <w:rPr>
                <w:b/>
                <w:bCs/>
                <w:sz w:val="14"/>
                <w:szCs w:val="14"/>
                <w:lang w:eastAsia="tr-TR"/>
              </w:rPr>
            </w:pPr>
            <w:r w:rsidRPr="00144B86">
              <w:rPr>
                <w:b/>
                <w:bCs/>
                <w:sz w:val="14"/>
                <w:szCs w:val="14"/>
                <w:lang w:eastAsia="tr-TR"/>
              </w:rPr>
              <w:t>29,891</w:t>
            </w:r>
          </w:p>
        </w:tc>
      </w:tr>
      <w:tr w:rsidR="005B79F0" w:rsidRPr="005B79F0" w14:paraId="371B671F" w14:textId="77777777" w:rsidTr="005B79F0">
        <w:trPr>
          <w:trHeight w:val="142"/>
        </w:trPr>
        <w:tc>
          <w:tcPr>
            <w:tcW w:w="3227" w:type="dxa"/>
            <w:shd w:val="clear" w:color="auto" w:fill="auto"/>
            <w:vAlign w:val="bottom"/>
            <w:hideMark/>
          </w:tcPr>
          <w:p w14:paraId="4E7355DB" w14:textId="77777777" w:rsidR="005B79F0" w:rsidRPr="005B79F0" w:rsidRDefault="005B79F0" w:rsidP="005B79F0">
            <w:pPr>
              <w:rPr>
                <w:rFonts w:eastAsia="Arial Unicode MS"/>
                <w:b/>
                <w:bCs/>
                <w:color w:val="000000"/>
                <w:sz w:val="14"/>
                <w:szCs w:val="14"/>
                <w:lang w:eastAsia="tr-TR"/>
              </w:rPr>
            </w:pPr>
            <w:r w:rsidRPr="005B79F0">
              <w:rPr>
                <w:rFonts w:eastAsia="Arial Unicode MS"/>
                <w:b/>
                <w:bCs/>
                <w:color w:val="000000"/>
                <w:sz w:val="14"/>
                <w:szCs w:val="14"/>
                <w:lang w:eastAsia="tr-TR"/>
              </w:rPr>
              <w:t>VI. Katılma hesabı gerçek kişi ticari olmayan-YP</w:t>
            </w:r>
          </w:p>
        </w:tc>
        <w:tc>
          <w:tcPr>
            <w:tcW w:w="805" w:type="dxa"/>
            <w:shd w:val="clear" w:color="auto" w:fill="auto"/>
            <w:vAlign w:val="bottom"/>
            <w:hideMark/>
          </w:tcPr>
          <w:p w14:paraId="39B18F05" w14:textId="7CD6851B"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6BC89233" w14:textId="181628DF" w:rsidR="005B79F0" w:rsidRPr="005B79F0" w:rsidRDefault="005B79F0" w:rsidP="005B79F0">
            <w:pPr>
              <w:jc w:val="right"/>
              <w:rPr>
                <w:b/>
                <w:bCs/>
                <w:sz w:val="14"/>
                <w:szCs w:val="14"/>
                <w:lang w:eastAsia="tr-TR"/>
              </w:rPr>
            </w:pPr>
            <w:r w:rsidRPr="00144B86">
              <w:rPr>
                <w:b/>
                <w:bCs/>
                <w:sz w:val="14"/>
                <w:szCs w:val="14"/>
                <w:lang w:eastAsia="tr-TR"/>
              </w:rPr>
              <w:t>2,544</w:t>
            </w:r>
          </w:p>
        </w:tc>
        <w:tc>
          <w:tcPr>
            <w:tcW w:w="805" w:type="dxa"/>
            <w:shd w:val="clear" w:color="auto" w:fill="auto"/>
            <w:vAlign w:val="bottom"/>
            <w:hideMark/>
          </w:tcPr>
          <w:p w14:paraId="089D9123" w14:textId="71307058" w:rsidR="005B79F0" w:rsidRPr="005B79F0" w:rsidRDefault="005B79F0" w:rsidP="005B79F0">
            <w:pPr>
              <w:jc w:val="right"/>
              <w:rPr>
                <w:b/>
                <w:bCs/>
                <w:sz w:val="14"/>
                <w:szCs w:val="14"/>
                <w:lang w:eastAsia="tr-TR"/>
              </w:rPr>
            </w:pPr>
            <w:r w:rsidRPr="00144B86">
              <w:rPr>
                <w:b/>
                <w:bCs/>
                <w:sz w:val="14"/>
                <w:szCs w:val="14"/>
                <w:lang w:eastAsia="tr-TR"/>
              </w:rPr>
              <w:t>363,758</w:t>
            </w:r>
          </w:p>
        </w:tc>
        <w:tc>
          <w:tcPr>
            <w:tcW w:w="805" w:type="dxa"/>
            <w:shd w:val="clear" w:color="auto" w:fill="auto"/>
            <w:vAlign w:val="bottom"/>
            <w:hideMark/>
          </w:tcPr>
          <w:p w14:paraId="1FD5A0B1" w14:textId="08D924E0" w:rsidR="005B79F0" w:rsidRPr="005B79F0" w:rsidRDefault="005B79F0" w:rsidP="005B79F0">
            <w:pPr>
              <w:jc w:val="right"/>
              <w:rPr>
                <w:b/>
                <w:bCs/>
                <w:sz w:val="14"/>
                <w:szCs w:val="14"/>
                <w:lang w:eastAsia="tr-TR"/>
              </w:rPr>
            </w:pPr>
            <w:r w:rsidRPr="00144B86">
              <w:rPr>
                <w:b/>
                <w:bCs/>
                <w:sz w:val="14"/>
                <w:szCs w:val="14"/>
                <w:lang w:eastAsia="tr-TR"/>
              </w:rPr>
              <w:t>90</w:t>
            </w:r>
          </w:p>
        </w:tc>
        <w:tc>
          <w:tcPr>
            <w:tcW w:w="805" w:type="dxa"/>
            <w:shd w:val="clear" w:color="auto" w:fill="auto"/>
            <w:vAlign w:val="bottom"/>
            <w:hideMark/>
          </w:tcPr>
          <w:p w14:paraId="618269E2" w14:textId="773993F5" w:rsidR="005B79F0" w:rsidRPr="005B79F0" w:rsidRDefault="005B79F0" w:rsidP="005B79F0">
            <w:pPr>
              <w:jc w:val="right"/>
              <w:rPr>
                <w:b/>
                <w:bCs/>
                <w:sz w:val="14"/>
                <w:szCs w:val="14"/>
                <w:lang w:eastAsia="tr-TR"/>
              </w:rPr>
            </w:pPr>
            <w:r w:rsidRPr="00144B86">
              <w:rPr>
                <w:b/>
                <w:bCs/>
                <w:sz w:val="14"/>
                <w:szCs w:val="14"/>
                <w:lang w:eastAsia="tr-TR"/>
              </w:rPr>
              <w:t>107,816</w:t>
            </w:r>
          </w:p>
        </w:tc>
        <w:tc>
          <w:tcPr>
            <w:tcW w:w="805" w:type="dxa"/>
            <w:shd w:val="clear" w:color="auto" w:fill="auto"/>
            <w:vAlign w:val="bottom"/>
            <w:hideMark/>
          </w:tcPr>
          <w:p w14:paraId="6324FD28" w14:textId="29657947" w:rsidR="005B79F0" w:rsidRPr="005B79F0" w:rsidRDefault="005B79F0" w:rsidP="005B79F0">
            <w:pPr>
              <w:jc w:val="right"/>
              <w:rPr>
                <w:b/>
                <w:bCs/>
                <w:sz w:val="14"/>
                <w:szCs w:val="14"/>
                <w:lang w:eastAsia="tr-TR"/>
              </w:rPr>
            </w:pPr>
            <w:r w:rsidRPr="00144B86">
              <w:rPr>
                <w:b/>
                <w:bCs/>
                <w:sz w:val="14"/>
                <w:szCs w:val="14"/>
                <w:lang w:eastAsia="tr-TR"/>
              </w:rPr>
              <w:t>38</w:t>
            </w:r>
          </w:p>
        </w:tc>
        <w:tc>
          <w:tcPr>
            <w:tcW w:w="805" w:type="dxa"/>
            <w:shd w:val="clear" w:color="auto" w:fill="auto"/>
            <w:vAlign w:val="bottom"/>
            <w:hideMark/>
          </w:tcPr>
          <w:p w14:paraId="1D10E39D" w14:textId="2131030B" w:rsidR="005B79F0" w:rsidRPr="005B79F0" w:rsidRDefault="005B79F0" w:rsidP="005B79F0">
            <w:pPr>
              <w:jc w:val="right"/>
              <w:rPr>
                <w:b/>
                <w:bCs/>
                <w:sz w:val="14"/>
                <w:szCs w:val="14"/>
                <w:lang w:eastAsia="tr-TR"/>
              </w:rPr>
            </w:pPr>
            <w:r w:rsidRPr="00144B86">
              <w:rPr>
                <w:b/>
                <w:bCs/>
                <w:sz w:val="14"/>
                <w:szCs w:val="14"/>
                <w:lang w:eastAsia="tr-TR"/>
              </w:rPr>
              <w:t>397,132</w:t>
            </w:r>
          </w:p>
        </w:tc>
        <w:tc>
          <w:tcPr>
            <w:tcW w:w="805" w:type="dxa"/>
            <w:shd w:val="clear" w:color="auto" w:fill="auto"/>
            <w:vAlign w:val="bottom"/>
            <w:hideMark/>
          </w:tcPr>
          <w:p w14:paraId="2BF8D015" w14:textId="0EA4C7F5"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03538B80" w14:textId="711A015A" w:rsidR="005B79F0" w:rsidRPr="005B79F0" w:rsidRDefault="005B79F0" w:rsidP="005B79F0">
            <w:pPr>
              <w:jc w:val="right"/>
              <w:rPr>
                <w:b/>
                <w:bCs/>
                <w:sz w:val="14"/>
                <w:szCs w:val="14"/>
                <w:lang w:eastAsia="tr-TR"/>
              </w:rPr>
            </w:pPr>
            <w:r w:rsidRPr="00144B86">
              <w:rPr>
                <w:b/>
                <w:bCs/>
                <w:sz w:val="14"/>
                <w:szCs w:val="14"/>
                <w:lang w:eastAsia="tr-TR"/>
              </w:rPr>
              <w:t>871,378</w:t>
            </w:r>
          </w:p>
        </w:tc>
      </w:tr>
      <w:tr w:rsidR="005B79F0" w:rsidRPr="005B79F0" w14:paraId="11F58774" w14:textId="77777777" w:rsidTr="005B79F0">
        <w:trPr>
          <w:trHeight w:val="173"/>
        </w:trPr>
        <w:tc>
          <w:tcPr>
            <w:tcW w:w="3227" w:type="dxa"/>
            <w:shd w:val="clear" w:color="auto" w:fill="auto"/>
            <w:vAlign w:val="bottom"/>
            <w:hideMark/>
          </w:tcPr>
          <w:p w14:paraId="314FDDE4" w14:textId="77777777" w:rsidR="005B79F0" w:rsidRPr="005B79F0" w:rsidRDefault="005B79F0" w:rsidP="005B79F0">
            <w:pPr>
              <w:rPr>
                <w:rFonts w:eastAsia="Arial Unicode MS"/>
                <w:b/>
                <w:bCs/>
                <w:color w:val="000000"/>
                <w:sz w:val="14"/>
                <w:szCs w:val="14"/>
                <w:lang w:eastAsia="tr-TR"/>
              </w:rPr>
            </w:pPr>
            <w:r w:rsidRPr="005B79F0">
              <w:rPr>
                <w:rFonts w:eastAsia="Arial Unicode MS"/>
                <w:b/>
                <w:bCs/>
                <w:color w:val="000000"/>
                <w:sz w:val="14"/>
                <w:szCs w:val="14"/>
                <w:lang w:eastAsia="tr-TR"/>
              </w:rPr>
              <w:t>VII. Özel cari hesaplar diğer-YP</w:t>
            </w:r>
          </w:p>
        </w:tc>
        <w:tc>
          <w:tcPr>
            <w:tcW w:w="805" w:type="dxa"/>
            <w:shd w:val="clear" w:color="auto" w:fill="auto"/>
            <w:vAlign w:val="bottom"/>
            <w:hideMark/>
          </w:tcPr>
          <w:p w14:paraId="60004533" w14:textId="214CDF14" w:rsidR="005B79F0" w:rsidRPr="005B79F0" w:rsidRDefault="005B79F0" w:rsidP="005B79F0">
            <w:pPr>
              <w:jc w:val="right"/>
              <w:rPr>
                <w:b/>
                <w:bCs/>
                <w:sz w:val="14"/>
                <w:szCs w:val="14"/>
                <w:lang w:eastAsia="tr-TR"/>
              </w:rPr>
            </w:pPr>
            <w:r w:rsidRPr="00144B86">
              <w:rPr>
                <w:b/>
                <w:bCs/>
                <w:sz w:val="14"/>
                <w:szCs w:val="14"/>
                <w:lang w:eastAsia="tr-TR"/>
              </w:rPr>
              <w:t>245,964</w:t>
            </w:r>
          </w:p>
        </w:tc>
        <w:tc>
          <w:tcPr>
            <w:tcW w:w="805" w:type="dxa"/>
            <w:shd w:val="clear" w:color="auto" w:fill="auto"/>
            <w:vAlign w:val="bottom"/>
            <w:hideMark/>
          </w:tcPr>
          <w:p w14:paraId="056B9969" w14:textId="0FF5B5C5"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0BE9097E" w14:textId="3883DCDE"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061DF108" w14:textId="2C90B9E4"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45B4739B" w14:textId="506B64ED"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36C3E7E3" w14:textId="32CFF4B2"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14A3BC7E" w14:textId="4EEA071D"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6882FD1F" w14:textId="72972A38"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043575D1" w14:textId="04A8519C" w:rsidR="005B79F0" w:rsidRPr="005B79F0" w:rsidRDefault="005B79F0" w:rsidP="005B79F0">
            <w:pPr>
              <w:jc w:val="right"/>
              <w:rPr>
                <w:b/>
                <w:bCs/>
                <w:sz w:val="14"/>
                <w:szCs w:val="14"/>
                <w:lang w:eastAsia="tr-TR"/>
              </w:rPr>
            </w:pPr>
            <w:r w:rsidRPr="00144B86">
              <w:rPr>
                <w:b/>
                <w:bCs/>
                <w:sz w:val="14"/>
                <w:szCs w:val="14"/>
                <w:lang w:eastAsia="tr-TR"/>
              </w:rPr>
              <w:t>245,964</w:t>
            </w:r>
          </w:p>
        </w:tc>
      </w:tr>
      <w:tr w:rsidR="005B79F0" w:rsidRPr="00EE6F02" w14:paraId="0A4667AF" w14:textId="77777777" w:rsidTr="005B79F0">
        <w:trPr>
          <w:trHeight w:val="173"/>
        </w:trPr>
        <w:tc>
          <w:tcPr>
            <w:tcW w:w="3227" w:type="dxa"/>
            <w:shd w:val="clear" w:color="auto" w:fill="auto"/>
            <w:vAlign w:val="bottom"/>
            <w:hideMark/>
          </w:tcPr>
          <w:p w14:paraId="135A2D48" w14:textId="77777777" w:rsidR="005B79F0" w:rsidRPr="00EE6F02" w:rsidRDefault="005B79F0" w:rsidP="005B79F0">
            <w:pPr>
              <w:ind w:firstLineChars="100" w:firstLine="140"/>
              <w:rPr>
                <w:color w:val="000000"/>
                <w:sz w:val="14"/>
                <w:szCs w:val="14"/>
                <w:lang w:eastAsia="tr-TR"/>
              </w:rPr>
            </w:pPr>
            <w:r w:rsidRPr="00EE6F02">
              <w:rPr>
                <w:color w:val="000000"/>
                <w:sz w:val="14"/>
                <w:szCs w:val="14"/>
                <w:lang w:eastAsia="tr-TR"/>
              </w:rPr>
              <w:t>Yurt içinde yer. Tüzel</w:t>
            </w:r>
          </w:p>
        </w:tc>
        <w:tc>
          <w:tcPr>
            <w:tcW w:w="805" w:type="dxa"/>
            <w:shd w:val="clear" w:color="auto" w:fill="auto"/>
            <w:vAlign w:val="bottom"/>
            <w:hideMark/>
          </w:tcPr>
          <w:p w14:paraId="0587E938" w14:textId="2F5C267C" w:rsidR="005B79F0" w:rsidRPr="00EE6F02" w:rsidRDefault="005B79F0" w:rsidP="005B79F0">
            <w:pPr>
              <w:jc w:val="right"/>
              <w:rPr>
                <w:sz w:val="14"/>
                <w:szCs w:val="14"/>
                <w:lang w:eastAsia="tr-TR"/>
              </w:rPr>
            </w:pPr>
            <w:r w:rsidRPr="00144B86">
              <w:rPr>
                <w:sz w:val="14"/>
                <w:szCs w:val="14"/>
                <w:lang w:eastAsia="tr-TR"/>
              </w:rPr>
              <w:t>245,964</w:t>
            </w:r>
          </w:p>
        </w:tc>
        <w:tc>
          <w:tcPr>
            <w:tcW w:w="805" w:type="dxa"/>
            <w:shd w:val="clear" w:color="auto" w:fill="auto"/>
            <w:vAlign w:val="bottom"/>
            <w:hideMark/>
          </w:tcPr>
          <w:p w14:paraId="4A0AB673" w14:textId="2DDD6A1A"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180640F5" w14:textId="77EFD53F"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42F6AF0D" w14:textId="6CEB9558"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0CA65A78" w14:textId="6F012CBB"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64E971C7" w14:textId="6A1C60D6"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6ABEC45E" w14:textId="0A2FF147"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33804BA0" w14:textId="1BB6EC21"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5BE20E2B" w14:textId="765330B0" w:rsidR="005B79F0" w:rsidRPr="00EE6F02" w:rsidRDefault="005B79F0" w:rsidP="005B79F0">
            <w:pPr>
              <w:jc w:val="right"/>
              <w:rPr>
                <w:sz w:val="14"/>
                <w:szCs w:val="14"/>
                <w:lang w:eastAsia="tr-TR"/>
              </w:rPr>
            </w:pPr>
            <w:r w:rsidRPr="00144B86">
              <w:rPr>
                <w:sz w:val="14"/>
                <w:szCs w:val="14"/>
                <w:lang w:eastAsia="tr-TR"/>
              </w:rPr>
              <w:t>245,964</w:t>
            </w:r>
          </w:p>
        </w:tc>
      </w:tr>
      <w:tr w:rsidR="005B79F0" w:rsidRPr="00EE6F02" w14:paraId="77D5CC5B" w14:textId="77777777" w:rsidTr="005B79F0">
        <w:trPr>
          <w:trHeight w:val="173"/>
        </w:trPr>
        <w:tc>
          <w:tcPr>
            <w:tcW w:w="3227" w:type="dxa"/>
            <w:shd w:val="clear" w:color="auto" w:fill="auto"/>
            <w:vAlign w:val="bottom"/>
            <w:hideMark/>
          </w:tcPr>
          <w:p w14:paraId="4A0452CE" w14:textId="77777777" w:rsidR="005B79F0" w:rsidRPr="00EE6F02" w:rsidRDefault="005B79F0" w:rsidP="005B79F0">
            <w:pPr>
              <w:ind w:firstLineChars="100" w:firstLine="140"/>
              <w:rPr>
                <w:color w:val="000000"/>
                <w:sz w:val="14"/>
                <w:szCs w:val="14"/>
                <w:lang w:eastAsia="tr-TR"/>
              </w:rPr>
            </w:pPr>
            <w:r w:rsidRPr="00EE6F02">
              <w:rPr>
                <w:color w:val="000000"/>
                <w:sz w:val="14"/>
                <w:szCs w:val="14"/>
                <w:lang w:eastAsia="tr-TR"/>
              </w:rPr>
              <w:t>Yurt dışında yer. Tüzel</w:t>
            </w:r>
          </w:p>
        </w:tc>
        <w:tc>
          <w:tcPr>
            <w:tcW w:w="805" w:type="dxa"/>
            <w:shd w:val="clear" w:color="auto" w:fill="auto"/>
            <w:vAlign w:val="bottom"/>
            <w:hideMark/>
          </w:tcPr>
          <w:p w14:paraId="22E98573" w14:textId="6F362B4B"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73B153BB" w14:textId="6D2D5CF5"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74E62DA8" w14:textId="348FF42E"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3D7288A2" w14:textId="767EC8DB"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6DF07967" w14:textId="23D9D613"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3D6E5A5B" w14:textId="626AB314"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4D8D2B4D" w14:textId="67B906A5"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3BC3056F" w14:textId="11E08A1B"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43B452B5" w14:textId="300C1255" w:rsidR="005B79F0" w:rsidRPr="00EE6F02" w:rsidRDefault="005B79F0" w:rsidP="005B79F0">
            <w:pPr>
              <w:jc w:val="right"/>
              <w:rPr>
                <w:sz w:val="14"/>
                <w:szCs w:val="14"/>
                <w:lang w:eastAsia="tr-TR"/>
              </w:rPr>
            </w:pPr>
            <w:r w:rsidRPr="005B79F0">
              <w:rPr>
                <w:sz w:val="14"/>
                <w:szCs w:val="14"/>
                <w:lang w:eastAsia="tr-TR"/>
              </w:rPr>
              <w:t>-</w:t>
            </w:r>
          </w:p>
        </w:tc>
      </w:tr>
      <w:tr w:rsidR="005B79F0" w:rsidRPr="00EE6F02" w14:paraId="7E1AEE48" w14:textId="77777777" w:rsidTr="005B79F0">
        <w:trPr>
          <w:trHeight w:val="173"/>
        </w:trPr>
        <w:tc>
          <w:tcPr>
            <w:tcW w:w="3227" w:type="dxa"/>
            <w:shd w:val="clear" w:color="auto" w:fill="auto"/>
            <w:vAlign w:val="bottom"/>
            <w:hideMark/>
          </w:tcPr>
          <w:p w14:paraId="600DC0C2" w14:textId="77777777" w:rsidR="005B79F0" w:rsidRPr="00EE6F02" w:rsidRDefault="005B79F0" w:rsidP="005B79F0">
            <w:pPr>
              <w:ind w:firstLineChars="100" w:firstLine="140"/>
              <w:rPr>
                <w:color w:val="000000"/>
                <w:sz w:val="14"/>
                <w:szCs w:val="14"/>
                <w:lang w:eastAsia="tr-TR"/>
              </w:rPr>
            </w:pPr>
            <w:r w:rsidRPr="00EE6F02">
              <w:rPr>
                <w:color w:val="000000"/>
                <w:sz w:val="14"/>
                <w:szCs w:val="14"/>
                <w:lang w:eastAsia="tr-TR"/>
              </w:rPr>
              <w:t>Bankalar ve katılım bankaları</w:t>
            </w:r>
          </w:p>
        </w:tc>
        <w:tc>
          <w:tcPr>
            <w:tcW w:w="805" w:type="dxa"/>
            <w:shd w:val="clear" w:color="auto" w:fill="auto"/>
            <w:vAlign w:val="bottom"/>
            <w:hideMark/>
          </w:tcPr>
          <w:p w14:paraId="0AA8BC81" w14:textId="4FDB0BC2"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0654552B" w14:textId="517C13D7"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6C53FDDA" w14:textId="6B3ABC96"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6D3E8CFA" w14:textId="09E5D0E2"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13B34B88" w14:textId="073D3DCB"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60656BDB" w14:textId="45C2C38C"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2DE7AD64" w14:textId="0816ABDA"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2BF3A055" w14:textId="6039B152"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3C5AAFE6" w14:textId="64D5E69D" w:rsidR="005B79F0" w:rsidRPr="00EE6F02" w:rsidRDefault="005B79F0" w:rsidP="005B79F0">
            <w:pPr>
              <w:jc w:val="right"/>
              <w:rPr>
                <w:sz w:val="14"/>
                <w:szCs w:val="14"/>
                <w:lang w:eastAsia="tr-TR"/>
              </w:rPr>
            </w:pPr>
            <w:r w:rsidRPr="005B79F0">
              <w:rPr>
                <w:sz w:val="14"/>
                <w:szCs w:val="14"/>
                <w:lang w:eastAsia="tr-TR"/>
              </w:rPr>
              <w:t>-</w:t>
            </w:r>
          </w:p>
        </w:tc>
      </w:tr>
      <w:tr w:rsidR="005B79F0" w:rsidRPr="00EE6F02" w14:paraId="516FA5EE" w14:textId="77777777" w:rsidTr="005B79F0">
        <w:trPr>
          <w:trHeight w:val="173"/>
        </w:trPr>
        <w:tc>
          <w:tcPr>
            <w:tcW w:w="3227" w:type="dxa"/>
            <w:shd w:val="clear" w:color="auto" w:fill="auto"/>
            <w:vAlign w:val="bottom"/>
            <w:hideMark/>
          </w:tcPr>
          <w:p w14:paraId="6A34374A" w14:textId="77777777" w:rsidR="005B79F0" w:rsidRPr="00EE6F02" w:rsidRDefault="005B79F0" w:rsidP="005B79F0">
            <w:pPr>
              <w:ind w:firstLineChars="200" w:firstLine="280"/>
              <w:rPr>
                <w:color w:val="000000"/>
                <w:sz w:val="14"/>
                <w:szCs w:val="14"/>
                <w:lang w:eastAsia="tr-TR"/>
              </w:rPr>
            </w:pPr>
            <w:r w:rsidRPr="00EE6F02">
              <w:rPr>
                <w:color w:val="000000"/>
                <w:sz w:val="14"/>
                <w:szCs w:val="14"/>
                <w:lang w:eastAsia="tr-TR"/>
              </w:rPr>
              <w:t>T.C. Merkez Bankası</w:t>
            </w:r>
          </w:p>
        </w:tc>
        <w:tc>
          <w:tcPr>
            <w:tcW w:w="805" w:type="dxa"/>
            <w:shd w:val="clear" w:color="auto" w:fill="auto"/>
            <w:vAlign w:val="bottom"/>
            <w:hideMark/>
          </w:tcPr>
          <w:p w14:paraId="703A0AE4" w14:textId="0F02F1F0"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7DC0B413" w14:textId="79C500FF"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64C948CB" w14:textId="20764A84"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18FA7262" w14:textId="4F71B959"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5B02DCE3" w14:textId="35004A5D"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17E0CEA7" w14:textId="746D0F01"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26649C82" w14:textId="01A2DD08"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7CD4F7C5" w14:textId="658E9437"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11324AE3" w14:textId="042D22A6" w:rsidR="005B79F0" w:rsidRPr="00EE6F02" w:rsidRDefault="005B79F0" w:rsidP="005B79F0">
            <w:pPr>
              <w:jc w:val="right"/>
              <w:rPr>
                <w:sz w:val="14"/>
                <w:szCs w:val="14"/>
                <w:lang w:eastAsia="tr-TR"/>
              </w:rPr>
            </w:pPr>
            <w:r w:rsidRPr="005B79F0">
              <w:rPr>
                <w:sz w:val="14"/>
                <w:szCs w:val="14"/>
                <w:lang w:eastAsia="tr-TR"/>
              </w:rPr>
              <w:t>-</w:t>
            </w:r>
          </w:p>
        </w:tc>
      </w:tr>
      <w:tr w:rsidR="005B79F0" w:rsidRPr="00EE6F02" w14:paraId="2C89A8A7" w14:textId="77777777" w:rsidTr="005B79F0">
        <w:trPr>
          <w:trHeight w:val="173"/>
        </w:trPr>
        <w:tc>
          <w:tcPr>
            <w:tcW w:w="3227" w:type="dxa"/>
            <w:shd w:val="clear" w:color="auto" w:fill="auto"/>
            <w:vAlign w:val="bottom"/>
            <w:hideMark/>
          </w:tcPr>
          <w:p w14:paraId="433D6F88" w14:textId="77777777" w:rsidR="005B79F0" w:rsidRPr="00EE6F02" w:rsidRDefault="005B79F0" w:rsidP="005B79F0">
            <w:pPr>
              <w:ind w:firstLineChars="200" w:firstLine="280"/>
              <w:rPr>
                <w:color w:val="000000"/>
                <w:sz w:val="14"/>
                <w:szCs w:val="14"/>
                <w:lang w:eastAsia="tr-TR"/>
              </w:rPr>
            </w:pPr>
            <w:r w:rsidRPr="00EE6F02">
              <w:rPr>
                <w:color w:val="000000"/>
                <w:sz w:val="14"/>
                <w:szCs w:val="14"/>
                <w:lang w:eastAsia="tr-TR"/>
              </w:rPr>
              <w:t>Yurt içi bankalar</w:t>
            </w:r>
          </w:p>
        </w:tc>
        <w:tc>
          <w:tcPr>
            <w:tcW w:w="805" w:type="dxa"/>
            <w:shd w:val="clear" w:color="auto" w:fill="auto"/>
            <w:vAlign w:val="bottom"/>
            <w:hideMark/>
          </w:tcPr>
          <w:p w14:paraId="26EC869B" w14:textId="026F2BDE"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5AF4A5C0" w14:textId="5F0F7320"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76878E7D" w14:textId="68BD0F80"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49724626" w14:textId="3D785057"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3FF9F9A5" w14:textId="10F4F724"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73EB009C" w14:textId="16E11EA3"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1983606D" w14:textId="06A0C219"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601703E5" w14:textId="01210B25"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6DFD6146" w14:textId="2262FA10" w:rsidR="005B79F0" w:rsidRPr="00EE6F02" w:rsidRDefault="005B79F0" w:rsidP="005B79F0">
            <w:pPr>
              <w:jc w:val="right"/>
              <w:rPr>
                <w:sz w:val="14"/>
                <w:szCs w:val="14"/>
                <w:lang w:eastAsia="tr-TR"/>
              </w:rPr>
            </w:pPr>
            <w:r w:rsidRPr="005B79F0">
              <w:rPr>
                <w:sz w:val="14"/>
                <w:szCs w:val="14"/>
                <w:lang w:eastAsia="tr-TR"/>
              </w:rPr>
              <w:t>-</w:t>
            </w:r>
          </w:p>
        </w:tc>
      </w:tr>
      <w:tr w:rsidR="005B79F0" w:rsidRPr="00EE6F02" w14:paraId="74B1CFA0" w14:textId="77777777" w:rsidTr="005B79F0">
        <w:trPr>
          <w:trHeight w:val="173"/>
        </w:trPr>
        <w:tc>
          <w:tcPr>
            <w:tcW w:w="3227" w:type="dxa"/>
            <w:shd w:val="clear" w:color="auto" w:fill="auto"/>
            <w:vAlign w:val="bottom"/>
            <w:hideMark/>
          </w:tcPr>
          <w:p w14:paraId="3817C9A3" w14:textId="77777777" w:rsidR="005B79F0" w:rsidRPr="00EE6F02" w:rsidRDefault="005B79F0" w:rsidP="005B79F0">
            <w:pPr>
              <w:ind w:firstLineChars="200" w:firstLine="280"/>
              <w:rPr>
                <w:color w:val="000000"/>
                <w:sz w:val="14"/>
                <w:szCs w:val="14"/>
                <w:lang w:eastAsia="tr-TR"/>
              </w:rPr>
            </w:pPr>
            <w:r w:rsidRPr="00EE6F02">
              <w:rPr>
                <w:color w:val="000000"/>
                <w:sz w:val="14"/>
                <w:szCs w:val="14"/>
                <w:lang w:eastAsia="tr-TR"/>
              </w:rPr>
              <w:t>Yurt dışı bankalar</w:t>
            </w:r>
          </w:p>
        </w:tc>
        <w:tc>
          <w:tcPr>
            <w:tcW w:w="805" w:type="dxa"/>
            <w:shd w:val="clear" w:color="auto" w:fill="auto"/>
            <w:vAlign w:val="bottom"/>
            <w:hideMark/>
          </w:tcPr>
          <w:p w14:paraId="039F4A2F" w14:textId="4B0748B4"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10EDA9FE" w14:textId="617CE697"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089F429A" w14:textId="1627E4C9"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60CAD2CE" w14:textId="4D853982"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6005FFE7" w14:textId="0528DCAD"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61371D4E" w14:textId="0E0EED17"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1A6C11C1" w14:textId="354AD94C"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3EF1D97A" w14:textId="09E5BAA1"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5F30F848" w14:textId="15C638B2" w:rsidR="005B79F0" w:rsidRPr="00EE6F02" w:rsidRDefault="005B79F0" w:rsidP="005B79F0">
            <w:pPr>
              <w:jc w:val="right"/>
              <w:rPr>
                <w:sz w:val="14"/>
                <w:szCs w:val="14"/>
                <w:lang w:eastAsia="tr-TR"/>
              </w:rPr>
            </w:pPr>
            <w:r w:rsidRPr="005B79F0">
              <w:rPr>
                <w:sz w:val="14"/>
                <w:szCs w:val="14"/>
                <w:lang w:eastAsia="tr-TR"/>
              </w:rPr>
              <w:t>-</w:t>
            </w:r>
          </w:p>
        </w:tc>
      </w:tr>
      <w:tr w:rsidR="005B79F0" w:rsidRPr="00EE6F02" w14:paraId="3CB8FF18" w14:textId="77777777" w:rsidTr="005B79F0">
        <w:trPr>
          <w:trHeight w:val="173"/>
        </w:trPr>
        <w:tc>
          <w:tcPr>
            <w:tcW w:w="3227" w:type="dxa"/>
            <w:shd w:val="clear" w:color="auto" w:fill="auto"/>
            <w:vAlign w:val="bottom"/>
            <w:hideMark/>
          </w:tcPr>
          <w:p w14:paraId="6477156C" w14:textId="77777777" w:rsidR="005B79F0" w:rsidRPr="00EE6F02" w:rsidRDefault="005B79F0" w:rsidP="005B79F0">
            <w:pPr>
              <w:ind w:firstLineChars="200" w:firstLine="280"/>
              <w:rPr>
                <w:color w:val="000000"/>
                <w:sz w:val="14"/>
                <w:szCs w:val="14"/>
                <w:lang w:eastAsia="tr-TR"/>
              </w:rPr>
            </w:pPr>
            <w:r w:rsidRPr="00EE6F02">
              <w:rPr>
                <w:color w:val="000000"/>
                <w:sz w:val="14"/>
                <w:szCs w:val="14"/>
                <w:lang w:eastAsia="tr-TR"/>
              </w:rPr>
              <w:t>Katılım bankaları</w:t>
            </w:r>
          </w:p>
        </w:tc>
        <w:tc>
          <w:tcPr>
            <w:tcW w:w="805" w:type="dxa"/>
            <w:shd w:val="clear" w:color="auto" w:fill="auto"/>
            <w:vAlign w:val="bottom"/>
            <w:hideMark/>
          </w:tcPr>
          <w:p w14:paraId="477DCA71" w14:textId="0C0F66EC"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3FCC34B5" w14:textId="0DEC3280"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180ECD90" w14:textId="4F5EFDEC"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0AF0BD92" w14:textId="5967F67D"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50A53C9D" w14:textId="21FFFA87"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6E13442D" w14:textId="118D4B3A"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742B56D3" w14:textId="2CFF78AB"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3DAECCD2" w14:textId="2620DE1C"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75F46AFA" w14:textId="4C0BC229" w:rsidR="005B79F0" w:rsidRPr="00EE6F02" w:rsidRDefault="005B79F0" w:rsidP="005B79F0">
            <w:pPr>
              <w:jc w:val="right"/>
              <w:rPr>
                <w:sz w:val="14"/>
                <w:szCs w:val="14"/>
                <w:lang w:eastAsia="tr-TR"/>
              </w:rPr>
            </w:pPr>
            <w:r w:rsidRPr="005B79F0">
              <w:rPr>
                <w:sz w:val="14"/>
                <w:szCs w:val="14"/>
                <w:lang w:eastAsia="tr-TR"/>
              </w:rPr>
              <w:t>-</w:t>
            </w:r>
          </w:p>
        </w:tc>
      </w:tr>
      <w:tr w:rsidR="005B79F0" w:rsidRPr="00EE6F02" w14:paraId="2C67C13B" w14:textId="77777777" w:rsidTr="005B79F0">
        <w:trPr>
          <w:trHeight w:val="173"/>
        </w:trPr>
        <w:tc>
          <w:tcPr>
            <w:tcW w:w="3227" w:type="dxa"/>
            <w:shd w:val="clear" w:color="auto" w:fill="auto"/>
            <w:vAlign w:val="bottom"/>
            <w:hideMark/>
          </w:tcPr>
          <w:p w14:paraId="201F0261" w14:textId="77777777" w:rsidR="005B79F0" w:rsidRPr="00EE6F02" w:rsidRDefault="005B79F0" w:rsidP="005B79F0">
            <w:pPr>
              <w:ind w:firstLineChars="200" w:firstLine="280"/>
              <w:rPr>
                <w:color w:val="000000"/>
                <w:sz w:val="14"/>
                <w:szCs w:val="14"/>
                <w:lang w:eastAsia="tr-TR"/>
              </w:rPr>
            </w:pPr>
            <w:r w:rsidRPr="00EE6F02">
              <w:rPr>
                <w:color w:val="000000"/>
                <w:sz w:val="14"/>
                <w:szCs w:val="14"/>
                <w:lang w:eastAsia="tr-TR"/>
              </w:rPr>
              <w:t>Diğer</w:t>
            </w:r>
          </w:p>
        </w:tc>
        <w:tc>
          <w:tcPr>
            <w:tcW w:w="805" w:type="dxa"/>
            <w:shd w:val="clear" w:color="auto" w:fill="auto"/>
            <w:vAlign w:val="bottom"/>
            <w:hideMark/>
          </w:tcPr>
          <w:p w14:paraId="60AB01BA" w14:textId="64CE0F3E"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1B6E2925" w14:textId="35B0818F"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6C2D2B7C" w14:textId="40F00298"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1BEA12FC" w14:textId="6A2BBEA4"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7DE7066A" w14:textId="7175CB0A"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22EE0B8B" w14:textId="139B980D"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213D90DD" w14:textId="478446AD"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51EB3F0F" w14:textId="40610A2C"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48DEF4F2" w14:textId="7AF9F2CB" w:rsidR="005B79F0" w:rsidRPr="00EE6F02" w:rsidRDefault="005B79F0" w:rsidP="005B79F0">
            <w:pPr>
              <w:jc w:val="right"/>
              <w:rPr>
                <w:sz w:val="14"/>
                <w:szCs w:val="14"/>
                <w:lang w:eastAsia="tr-TR"/>
              </w:rPr>
            </w:pPr>
            <w:r w:rsidRPr="005B79F0">
              <w:rPr>
                <w:sz w:val="14"/>
                <w:szCs w:val="14"/>
                <w:lang w:eastAsia="tr-TR"/>
              </w:rPr>
              <w:t>-</w:t>
            </w:r>
          </w:p>
        </w:tc>
      </w:tr>
      <w:tr w:rsidR="005B79F0" w:rsidRPr="005B79F0" w14:paraId="35E4FDE5" w14:textId="77777777" w:rsidTr="005B79F0">
        <w:trPr>
          <w:trHeight w:val="173"/>
        </w:trPr>
        <w:tc>
          <w:tcPr>
            <w:tcW w:w="3227" w:type="dxa"/>
            <w:shd w:val="clear" w:color="auto" w:fill="auto"/>
            <w:vAlign w:val="bottom"/>
            <w:hideMark/>
          </w:tcPr>
          <w:p w14:paraId="236CBBB1" w14:textId="77777777" w:rsidR="005B79F0" w:rsidRPr="005B79F0" w:rsidRDefault="005B79F0" w:rsidP="005B79F0">
            <w:pPr>
              <w:rPr>
                <w:rFonts w:eastAsia="Arial Unicode MS"/>
                <w:b/>
                <w:bCs/>
                <w:color w:val="000000"/>
                <w:sz w:val="14"/>
                <w:szCs w:val="14"/>
                <w:lang w:eastAsia="tr-TR"/>
              </w:rPr>
            </w:pPr>
            <w:r w:rsidRPr="005B79F0">
              <w:rPr>
                <w:rFonts w:eastAsia="Arial Unicode MS"/>
                <w:b/>
                <w:bCs/>
                <w:color w:val="000000"/>
                <w:sz w:val="14"/>
                <w:szCs w:val="14"/>
                <w:lang w:eastAsia="tr-TR"/>
              </w:rPr>
              <w:t>VIII. Katılma hesapları diğer-YP</w:t>
            </w:r>
          </w:p>
        </w:tc>
        <w:tc>
          <w:tcPr>
            <w:tcW w:w="805" w:type="dxa"/>
            <w:shd w:val="clear" w:color="auto" w:fill="auto"/>
            <w:vAlign w:val="bottom"/>
            <w:hideMark/>
          </w:tcPr>
          <w:p w14:paraId="1D69452D" w14:textId="11126DD2"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6A8F9AF3" w14:textId="5FF26911" w:rsidR="005B79F0" w:rsidRPr="005B79F0" w:rsidRDefault="005B79F0" w:rsidP="005B79F0">
            <w:pPr>
              <w:jc w:val="right"/>
              <w:rPr>
                <w:b/>
                <w:bCs/>
                <w:sz w:val="14"/>
                <w:szCs w:val="14"/>
                <w:lang w:eastAsia="tr-TR"/>
              </w:rPr>
            </w:pPr>
            <w:r w:rsidRPr="00144B86">
              <w:rPr>
                <w:b/>
                <w:bCs/>
                <w:sz w:val="14"/>
                <w:szCs w:val="14"/>
                <w:lang w:eastAsia="tr-TR"/>
              </w:rPr>
              <w:t>11,128</w:t>
            </w:r>
          </w:p>
        </w:tc>
        <w:tc>
          <w:tcPr>
            <w:tcW w:w="805" w:type="dxa"/>
            <w:shd w:val="clear" w:color="auto" w:fill="auto"/>
            <w:vAlign w:val="bottom"/>
            <w:hideMark/>
          </w:tcPr>
          <w:p w14:paraId="223840AF" w14:textId="61C48F05" w:rsidR="005B79F0" w:rsidRPr="005B79F0" w:rsidRDefault="005B79F0" w:rsidP="005B79F0">
            <w:pPr>
              <w:jc w:val="right"/>
              <w:rPr>
                <w:b/>
                <w:bCs/>
                <w:sz w:val="14"/>
                <w:szCs w:val="14"/>
                <w:lang w:eastAsia="tr-TR"/>
              </w:rPr>
            </w:pPr>
            <w:r w:rsidRPr="00144B86">
              <w:rPr>
                <w:b/>
                <w:bCs/>
                <w:sz w:val="14"/>
                <w:szCs w:val="14"/>
                <w:lang w:eastAsia="tr-TR"/>
              </w:rPr>
              <w:t>182,832</w:t>
            </w:r>
          </w:p>
        </w:tc>
        <w:tc>
          <w:tcPr>
            <w:tcW w:w="805" w:type="dxa"/>
            <w:shd w:val="clear" w:color="auto" w:fill="auto"/>
            <w:vAlign w:val="bottom"/>
            <w:hideMark/>
          </w:tcPr>
          <w:p w14:paraId="63163C55" w14:textId="0ADE1F37" w:rsidR="005B79F0" w:rsidRPr="005B79F0" w:rsidRDefault="005B79F0" w:rsidP="005B79F0">
            <w:pPr>
              <w:jc w:val="right"/>
              <w:rPr>
                <w:b/>
                <w:bCs/>
                <w:sz w:val="14"/>
                <w:szCs w:val="14"/>
                <w:lang w:eastAsia="tr-TR"/>
              </w:rPr>
            </w:pPr>
            <w:r w:rsidRPr="00144B86">
              <w:rPr>
                <w:b/>
                <w:bCs/>
                <w:sz w:val="14"/>
                <w:szCs w:val="14"/>
                <w:lang w:eastAsia="tr-TR"/>
              </w:rPr>
              <w:t>82,318</w:t>
            </w:r>
          </w:p>
        </w:tc>
        <w:tc>
          <w:tcPr>
            <w:tcW w:w="805" w:type="dxa"/>
            <w:shd w:val="clear" w:color="auto" w:fill="auto"/>
            <w:vAlign w:val="bottom"/>
            <w:hideMark/>
          </w:tcPr>
          <w:p w14:paraId="67158303" w14:textId="37165828"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3F4FE6C7" w14:textId="211CC580"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77552E37" w14:textId="6CEF078E"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19DAF097" w14:textId="421DCDE0"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7F4C8706" w14:textId="3D842D48" w:rsidR="005B79F0" w:rsidRPr="005B79F0" w:rsidRDefault="005B79F0" w:rsidP="005B79F0">
            <w:pPr>
              <w:jc w:val="right"/>
              <w:rPr>
                <w:b/>
                <w:bCs/>
                <w:sz w:val="14"/>
                <w:szCs w:val="14"/>
                <w:lang w:eastAsia="tr-TR"/>
              </w:rPr>
            </w:pPr>
            <w:r w:rsidRPr="00144B86">
              <w:rPr>
                <w:b/>
                <w:bCs/>
                <w:sz w:val="14"/>
                <w:szCs w:val="14"/>
                <w:lang w:eastAsia="tr-TR"/>
              </w:rPr>
              <w:t>276,278</w:t>
            </w:r>
          </w:p>
        </w:tc>
      </w:tr>
      <w:tr w:rsidR="005B79F0" w:rsidRPr="00EE6F02" w14:paraId="3D7A5A83" w14:textId="77777777" w:rsidTr="005B79F0">
        <w:trPr>
          <w:trHeight w:val="173"/>
        </w:trPr>
        <w:tc>
          <w:tcPr>
            <w:tcW w:w="3227" w:type="dxa"/>
            <w:shd w:val="clear" w:color="auto" w:fill="auto"/>
            <w:vAlign w:val="bottom"/>
            <w:hideMark/>
          </w:tcPr>
          <w:p w14:paraId="2CED18D4" w14:textId="77777777" w:rsidR="005B79F0" w:rsidRPr="00EE6F02" w:rsidRDefault="005B79F0" w:rsidP="005B79F0">
            <w:pPr>
              <w:ind w:firstLineChars="100" w:firstLine="140"/>
              <w:rPr>
                <w:color w:val="000000"/>
                <w:sz w:val="14"/>
                <w:szCs w:val="14"/>
                <w:lang w:eastAsia="tr-TR"/>
              </w:rPr>
            </w:pPr>
            <w:r w:rsidRPr="00EE6F02">
              <w:rPr>
                <w:color w:val="000000"/>
                <w:sz w:val="14"/>
                <w:szCs w:val="14"/>
                <w:lang w:eastAsia="tr-TR"/>
              </w:rPr>
              <w:t>Resmi kuruluşlar</w:t>
            </w:r>
          </w:p>
        </w:tc>
        <w:tc>
          <w:tcPr>
            <w:tcW w:w="805" w:type="dxa"/>
            <w:shd w:val="clear" w:color="auto" w:fill="auto"/>
            <w:vAlign w:val="bottom"/>
            <w:hideMark/>
          </w:tcPr>
          <w:p w14:paraId="1EDE404E" w14:textId="668EDBC0"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4F55A828" w14:textId="0E07D6BD"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2420ECBC" w14:textId="0AA2BA9E"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1E26B8D9" w14:textId="226799C8"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4E8E1A6C" w14:textId="754CA82F"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3C9886EA" w14:textId="73FA1F62"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427C8524" w14:textId="66CA996A"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3E0C9084" w14:textId="2B48092A"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0310FB03" w14:textId="27418F14" w:rsidR="005B79F0" w:rsidRPr="00EE6F02" w:rsidRDefault="005B79F0" w:rsidP="005B79F0">
            <w:pPr>
              <w:jc w:val="right"/>
              <w:rPr>
                <w:sz w:val="14"/>
                <w:szCs w:val="14"/>
                <w:lang w:eastAsia="tr-TR"/>
              </w:rPr>
            </w:pPr>
            <w:r w:rsidRPr="005B79F0">
              <w:rPr>
                <w:sz w:val="14"/>
                <w:szCs w:val="14"/>
                <w:lang w:eastAsia="tr-TR"/>
              </w:rPr>
              <w:t>-</w:t>
            </w:r>
          </w:p>
        </w:tc>
      </w:tr>
      <w:tr w:rsidR="005B79F0" w:rsidRPr="00EE6F02" w14:paraId="07B19CAB" w14:textId="77777777" w:rsidTr="005B79F0">
        <w:trPr>
          <w:trHeight w:val="173"/>
        </w:trPr>
        <w:tc>
          <w:tcPr>
            <w:tcW w:w="3227" w:type="dxa"/>
            <w:shd w:val="clear" w:color="auto" w:fill="auto"/>
            <w:vAlign w:val="bottom"/>
            <w:hideMark/>
          </w:tcPr>
          <w:p w14:paraId="19EF24D1" w14:textId="77777777" w:rsidR="005B79F0" w:rsidRPr="00EE6F02" w:rsidRDefault="005B79F0" w:rsidP="005B79F0">
            <w:pPr>
              <w:ind w:firstLineChars="100" w:firstLine="140"/>
              <w:rPr>
                <w:color w:val="000000"/>
                <w:sz w:val="14"/>
                <w:szCs w:val="14"/>
                <w:lang w:eastAsia="tr-TR"/>
              </w:rPr>
            </w:pPr>
            <w:r w:rsidRPr="00EE6F02">
              <w:rPr>
                <w:color w:val="000000"/>
                <w:sz w:val="14"/>
                <w:szCs w:val="14"/>
                <w:lang w:eastAsia="tr-TR"/>
              </w:rPr>
              <w:t>Ticari kuruluşlar</w:t>
            </w:r>
          </w:p>
        </w:tc>
        <w:tc>
          <w:tcPr>
            <w:tcW w:w="805" w:type="dxa"/>
            <w:shd w:val="clear" w:color="auto" w:fill="auto"/>
            <w:vAlign w:val="bottom"/>
            <w:hideMark/>
          </w:tcPr>
          <w:p w14:paraId="06642C83" w14:textId="314939AF"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4C0C551C" w14:textId="0C2F4DA4" w:rsidR="005B79F0" w:rsidRPr="00EE6F02" w:rsidRDefault="005B79F0" w:rsidP="005B79F0">
            <w:pPr>
              <w:jc w:val="right"/>
              <w:rPr>
                <w:sz w:val="14"/>
                <w:szCs w:val="14"/>
                <w:lang w:eastAsia="tr-TR"/>
              </w:rPr>
            </w:pPr>
            <w:r w:rsidRPr="00144B86">
              <w:rPr>
                <w:sz w:val="14"/>
                <w:szCs w:val="14"/>
                <w:lang w:eastAsia="tr-TR"/>
              </w:rPr>
              <w:t>11,128</w:t>
            </w:r>
          </w:p>
        </w:tc>
        <w:tc>
          <w:tcPr>
            <w:tcW w:w="805" w:type="dxa"/>
            <w:shd w:val="clear" w:color="auto" w:fill="auto"/>
            <w:vAlign w:val="bottom"/>
            <w:hideMark/>
          </w:tcPr>
          <w:p w14:paraId="102A03DE" w14:textId="72F1AA4B" w:rsidR="005B79F0" w:rsidRPr="00EE6F02" w:rsidRDefault="005B79F0" w:rsidP="005B79F0">
            <w:pPr>
              <w:jc w:val="right"/>
              <w:rPr>
                <w:sz w:val="14"/>
                <w:szCs w:val="14"/>
                <w:lang w:eastAsia="tr-TR"/>
              </w:rPr>
            </w:pPr>
            <w:r w:rsidRPr="00144B86">
              <w:rPr>
                <w:sz w:val="14"/>
                <w:szCs w:val="14"/>
                <w:lang w:eastAsia="tr-TR"/>
              </w:rPr>
              <w:t>182,832</w:t>
            </w:r>
          </w:p>
        </w:tc>
        <w:tc>
          <w:tcPr>
            <w:tcW w:w="805" w:type="dxa"/>
            <w:shd w:val="clear" w:color="auto" w:fill="auto"/>
            <w:vAlign w:val="bottom"/>
            <w:hideMark/>
          </w:tcPr>
          <w:p w14:paraId="36E31651" w14:textId="0C600EC5" w:rsidR="005B79F0" w:rsidRPr="00EE6F02" w:rsidRDefault="005B79F0" w:rsidP="005B79F0">
            <w:pPr>
              <w:jc w:val="right"/>
              <w:rPr>
                <w:sz w:val="14"/>
                <w:szCs w:val="14"/>
                <w:lang w:eastAsia="tr-TR"/>
              </w:rPr>
            </w:pPr>
            <w:r w:rsidRPr="00144B86">
              <w:rPr>
                <w:sz w:val="14"/>
                <w:szCs w:val="14"/>
                <w:lang w:eastAsia="tr-TR"/>
              </w:rPr>
              <w:t>82,318</w:t>
            </w:r>
          </w:p>
        </w:tc>
        <w:tc>
          <w:tcPr>
            <w:tcW w:w="805" w:type="dxa"/>
            <w:shd w:val="clear" w:color="auto" w:fill="auto"/>
            <w:vAlign w:val="bottom"/>
            <w:hideMark/>
          </w:tcPr>
          <w:p w14:paraId="40DC03E2" w14:textId="5503237B"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538DC280" w14:textId="4A024C41"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006B9AB2" w14:textId="4D9E46B6"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3B1A4B3F" w14:textId="71940A35"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7AC58CA5" w14:textId="7C90BC13" w:rsidR="005B79F0" w:rsidRPr="00EE6F02" w:rsidRDefault="005B79F0" w:rsidP="005B79F0">
            <w:pPr>
              <w:jc w:val="right"/>
              <w:rPr>
                <w:sz w:val="14"/>
                <w:szCs w:val="14"/>
                <w:lang w:eastAsia="tr-TR"/>
              </w:rPr>
            </w:pPr>
            <w:r w:rsidRPr="00144B86">
              <w:rPr>
                <w:sz w:val="14"/>
                <w:szCs w:val="14"/>
                <w:lang w:eastAsia="tr-TR"/>
              </w:rPr>
              <w:t>276,278</w:t>
            </w:r>
          </w:p>
        </w:tc>
      </w:tr>
      <w:tr w:rsidR="005B79F0" w:rsidRPr="00EE6F02" w14:paraId="6C209949" w14:textId="77777777" w:rsidTr="005B79F0">
        <w:trPr>
          <w:trHeight w:val="173"/>
        </w:trPr>
        <w:tc>
          <w:tcPr>
            <w:tcW w:w="3227" w:type="dxa"/>
            <w:shd w:val="clear" w:color="auto" w:fill="auto"/>
            <w:vAlign w:val="bottom"/>
            <w:hideMark/>
          </w:tcPr>
          <w:p w14:paraId="43D3F003" w14:textId="77777777" w:rsidR="005B79F0" w:rsidRPr="00EE6F02" w:rsidRDefault="005B79F0" w:rsidP="005B79F0">
            <w:pPr>
              <w:ind w:firstLineChars="100" w:firstLine="140"/>
              <w:rPr>
                <w:color w:val="000000"/>
                <w:sz w:val="14"/>
                <w:szCs w:val="14"/>
                <w:lang w:eastAsia="tr-TR"/>
              </w:rPr>
            </w:pPr>
            <w:r w:rsidRPr="00EE6F02">
              <w:rPr>
                <w:color w:val="000000"/>
                <w:sz w:val="14"/>
                <w:szCs w:val="14"/>
                <w:lang w:eastAsia="tr-TR"/>
              </w:rPr>
              <w:t>Diğer kuruluşlar</w:t>
            </w:r>
          </w:p>
        </w:tc>
        <w:tc>
          <w:tcPr>
            <w:tcW w:w="805" w:type="dxa"/>
            <w:shd w:val="clear" w:color="auto" w:fill="auto"/>
            <w:vAlign w:val="bottom"/>
            <w:hideMark/>
          </w:tcPr>
          <w:p w14:paraId="34AB7D28" w14:textId="35BD770A"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31ED27BF" w14:textId="685483BA"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721A9769" w14:textId="13FED4D3"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012F8CDC" w14:textId="0F9125EE"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183B9530" w14:textId="28E85B8E"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40D70DEF" w14:textId="14164DA5"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153E5159" w14:textId="388C0286"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12C37217" w14:textId="1768EF4E"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6EFC9D04" w14:textId="404AF04C" w:rsidR="005B79F0" w:rsidRPr="00EE6F02" w:rsidRDefault="005B79F0" w:rsidP="005B79F0">
            <w:pPr>
              <w:jc w:val="right"/>
              <w:rPr>
                <w:sz w:val="14"/>
                <w:szCs w:val="14"/>
                <w:lang w:eastAsia="tr-TR"/>
              </w:rPr>
            </w:pPr>
            <w:r w:rsidRPr="005B79F0">
              <w:rPr>
                <w:sz w:val="14"/>
                <w:szCs w:val="14"/>
                <w:lang w:eastAsia="tr-TR"/>
              </w:rPr>
              <w:t>-</w:t>
            </w:r>
          </w:p>
        </w:tc>
      </w:tr>
      <w:tr w:rsidR="005B79F0" w:rsidRPr="00EE6F02" w14:paraId="24FCD777" w14:textId="77777777" w:rsidTr="005B79F0">
        <w:trPr>
          <w:trHeight w:val="173"/>
        </w:trPr>
        <w:tc>
          <w:tcPr>
            <w:tcW w:w="3227" w:type="dxa"/>
            <w:shd w:val="clear" w:color="auto" w:fill="auto"/>
            <w:vAlign w:val="bottom"/>
            <w:hideMark/>
          </w:tcPr>
          <w:p w14:paraId="39A58905" w14:textId="77777777" w:rsidR="005B79F0" w:rsidRPr="00EE6F02" w:rsidRDefault="005B79F0" w:rsidP="005B79F0">
            <w:pPr>
              <w:ind w:firstLineChars="100" w:firstLine="140"/>
              <w:rPr>
                <w:color w:val="000000"/>
                <w:sz w:val="14"/>
                <w:szCs w:val="14"/>
                <w:lang w:eastAsia="tr-TR"/>
              </w:rPr>
            </w:pPr>
            <w:r w:rsidRPr="00EE6F02">
              <w:rPr>
                <w:color w:val="000000"/>
                <w:sz w:val="14"/>
                <w:szCs w:val="14"/>
                <w:lang w:eastAsia="tr-TR"/>
              </w:rPr>
              <w:t>Ticari ve diğer kuruluşlar</w:t>
            </w:r>
          </w:p>
        </w:tc>
        <w:tc>
          <w:tcPr>
            <w:tcW w:w="805" w:type="dxa"/>
            <w:shd w:val="clear" w:color="auto" w:fill="auto"/>
            <w:vAlign w:val="bottom"/>
            <w:hideMark/>
          </w:tcPr>
          <w:p w14:paraId="1E865644" w14:textId="6BDDD0FB"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22A83331" w14:textId="1EAB3895"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29C09307" w14:textId="71FE88D4"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5BD53E2C" w14:textId="7ECF9D71"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1EBEF487" w14:textId="5EC9650D"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1EB7B104" w14:textId="1836D217"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080EB55B" w14:textId="02E46A4B"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375021CD" w14:textId="7BE64DF8"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182D82BA" w14:textId="2CEEB253" w:rsidR="005B79F0" w:rsidRPr="00EE6F02" w:rsidRDefault="005B79F0" w:rsidP="005B79F0">
            <w:pPr>
              <w:jc w:val="right"/>
              <w:rPr>
                <w:sz w:val="14"/>
                <w:szCs w:val="14"/>
                <w:lang w:eastAsia="tr-TR"/>
              </w:rPr>
            </w:pPr>
            <w:r w:rsidRPr="005B79F0">
              <w:rPr>
                <w:sz w:val="14"/>
                <w:szCs w:val="14"/>
                <w:lang w:eastAsia="tr-TR"/>
              </w:rPr>
              <w:t>-</w:t>
            </w:r>
          </w:p>
        </w:tc>
      </w:tr>
      <w:tr w:rsidR="005B79F0" w:rsidRPr="00EE6F02" w14:paraId="1514610F" w14:textId="77777777" w:rsidTr="005B79F0">
        <w:trPr>
          <w:trHeight w:val="173"/>
        </w:trPr>
        <w:tc>
          <w:tcPr>
            <w:tcW w:w="3227" w:type="dxa"/>
            <w:shd w:val="clear" w:color="auto" w:fill="auto"/>
            <w:vAlign w:val="bottom"/>
            <w:hideMark/>
          </w:tcPr>
          <w:p w14:paraId="12E2A50F" w14:textId="77777777" w:rsidR="005B79F0" w:rsidRPr="00EE6F02" w:rsidRDefault="005B79F0" w:rsidP="005B79F0">
            <w:pPr>
              <w:ind w:firstLineChars="100" w:firstLine="140"/>
              <w:rPr>
                <w:color w:val="000000"/>
                <w:sz w:val="14"/>
                <w:szCs w:val="14"/>
                <w:lang w:eastAsia="tr-TR"/>
              </w:rPr>
            </w:pPr>
            <w:r w:rsidRPr="00EE6F02">
              <w:rPr>
                <w:color w:val="000000"/>
                <w:sz w:val="14"/>
                <w:szCs w:val="14"/>
                <w:lang w:eastAsia="tr-TR"/>
              </w:rPr>
              <w:t>Bankalar ve katılım bankaları</w:t>
            </w:r>
          </w:p>
        </w:tc>
        <w:tc>
          <w:tcPr>
            <w:tcW w:w="805" w:type="dxa"/>
            <w:shd w:val="clear" w:color="auto" w:fill="auto"/>
            <w:vAlign w:val="bottom"/>
            <w:hideMark/>
          </w:tcPr>
          <w:p w14:paraId="1BE2E61A" w14:textId="020C5476"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6AA22904" w14:textId="56C98D84"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6A0C79C8" w14:textId="749494C6"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7BA8ED1B" w14:textId="7437A368"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1A9D23E4" w14:textId="222BEEA3"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197697B4" w14:textId="50BA28E9"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75A69EDE" w14:textId="3D0F1989"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1429999F" w14:textId="2A0DD86C"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1AF71CB1" w14:textId="24326229" w:rsidR="005B79F0" w:rsidRPr="00EE6F02" w:rsidRDefault="005B79F0" w:rsidP="005B79F0">
            <w:pPr>
              <w:jc w:val="right"/>
              <w:rPr>
                <w:sz w:val="14"/>
                <w:szCs w:val="14"/>
                <w:lang w:eastAsia="tr-TR"/>
              </w:rPr>
            </w:pPr>
            <w:r w:rsidRPr="005B79F0">
              <w:rPr>
                <w:sz w:val="14"/>
                <w:szCs w:val="14"/>
                <w:lang w:eastAsia="tr-TR"/>
              </w:rPr>
              <w:t>-</w:t>
            </w:r>
          </w:p>
        </w:tc>
      </w:tr>
      <w:tr w:rsidR="005B79F0" w:rsidRPr="005B79F0" w14:paraId="7FC26B53" w14:textId="77777777" w:rsidTr="005B79F0">
        <w:trPr>
          <w:trHeight w:val="173"/>
        </w:trPr>
        <w:tc>
          <w:tcPr>
            <w:tcW w:w="3227" w:type="dxa"/>
            <w:shd w:val="clear" w:color="auto" w:fill="auto"/>
            <w:vAlign w:val="bottom"/>
            <w:hideMark/>
          </w:tcPr>
          <w:p w14:paraId="49DC3D1D" w14:textId="77777777" w:rsidR="005B79F0" w:rsidRPr="005B79F0" w:rsidRDefault="005B79F0" w:rsidP="005B79F0">
            <w:pPr>
              <w:rPr>
                <w:rFonts w:eastAsia="Arial Unicode MS"/>
                <w:b/>
                <w:bCs/>
                <w:color w:val="000000"/>
                <w:sz w:val="14"/>
                <w:szCs w:val="14"/>
                <w:lang w:eastAsia="tr-TR"/>
              </w:rPr>
            </w:pPr>
            <w:r w:rsidRPr="005B79F0">
              <w:rPr>
                <w:rFonts w:eastAsia="Arial Unicode MS"/>
                <w:b/>
                <w:bCs/>
                <w:color w:val="000000"/>
                <w:sz w:val="14"/>
                <w:szCs w:val="14"/>
                <w:lang w:eastAsia="tr-TR"/>
              </w:rPr>
              <w:t>IX. Kıymetli maden DH</w:t>
            </w:r>
          </w:p>
        </w:tc>
        <w:tc>
          <w:tcPr>
            <w:tcW w:w="805" w:type="dxa"/>
            <w:shd w:val="clear" w:color="auto" w:fill="auto"/>
            <w:vAlign w:val="bottom"/>
            <w:hideMark/>
          </w:tcPr>
          <w:p w14:paraId="21215203" w14:textId="7CAC8CFC" w:rsidR="005B79F0" w:rsidRPr="005B79F0" w:rsidRDefault="005B79F0" w:rsidP="005B79F0">
            <w:pPr>
              <w:jc w:val="right"/>
              <w:rPr>
                <w:b/>
                <w:bCs/>
                <w:sz w:val="14"/>
                <w:szCs w:val="14"/>
                <w:lang w:eastAsia="tr-TR"/>
              </w:rPr>
            </w:pPr>
            <w:r w:rsidRPr="00144B86">
              <w:rPr>
                <w:b/>
                <w:bCs/>
                <w:sz w:val="14"/>
                <w:szCs w:val="14"/>
                <w:lang w:eastAsia="tr-TR"/>
              </w:rPr>
              <w:t>236,781</w:t>
            </w:r>
          </w:p>
        </w:tc>
        <w:tc>
          <w:tcPr>
            <w:tcW w:w="805" w:type="dxa"/>
            <w:shd w:val="clear" w:color="auto" w:fill="auto"/>
            <w:vAlign w:val="bottom"/>
            <w:hideMark/>
          </w:tcPr>
          <w:p w14:paraId="1653F3B7" w14:textId="41035341"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2DB976EB" w14:textId="3A836699"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3F13DB21" w14:textId="55A65051"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77CA5EF2" w14:textId="638B6249"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29A96194" w14:textId="295F6544"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62112163" w14:textId="2176A08D"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463ABCC3" w14:textId="38B6EB79"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566870F6" w14:textId="7522A8EB" w:rsidR="005B79F0" w:rsidRPr="005B79F0" w:rsidRDefault="005B79F0" w:rsidP="005B79F0">
            <w:pPr>
              <w:jc w:val="right"/>
              <w:rPr>
                <w:b/>
                <w:bCs/>
                <w:sz w:val="14"/>
                <w:szCs w:val="14"/>
                <w:lang w:eastAsia="tr-TR"/>
              </w:rPr>
            </w:pPr>
            <w:r w:rsidRPr="00144B86">
              <w:rPr>
                <w:b/>
                <w:bCs/>
                <w:sz w:val="14"/>
                <w:szCs w:val="14"/>
                <w:lang w:eastAsia="tr-TR"/>
              </w:rPr>
              <w:t>236,781</w:t>
            </w:r>
          </w:p>
        </w:tc>
      </w:tr>
      <w:tr w:rsidR="005B79F0" w:rsidRPr="005B79F0" w14:paraId="002D0568" w14:textId="77777777" w:rsidTr="005B79F0">
        <w:trPr>
          <w:trHeight w:val="142"/>
        </w:trPr>
        <w:tc>
          <w:tcPr>
            <w:tcW w:w="3227" w:type="dxa"/>
            <w:shd w:val="clear" w:color="auto" w:fill="auto"/>
            <w:vAlign w:val="bottom"/>
            <w:hideMark/>
          </w:tcPr>
          <w:p w14:paraId="609C46D0" w14:textId="77777777" w:rsidR="005B79F0" w:rsidRPr="005B79F0" w:rsidRDefault="005B79F0" w:rsidP="005B79F0">
            <w:pPr>
              <w:rPr>
                <w:rFonts w:eastAsia="Arial Unicode MS"/>
                <w:b/>
                <w:bCs/>
                <w:color w:val="000000"/>
                <w:sz w:val="14"/>
                <w:szCs w:val="14"/>
                <w:lang w:eastAsia="tr-TR"/>
              </w:rPr>
            </w:pPr>
            <w:r w:rsidRPr="005B79F0">
              <w:rPr>
                <w:rFonts w:eastAsia="Arial Unicode MS"/>
                <w:b/>
                <w:bCs/>
                <w:color w:val="000000"/>
                <w:sz w:val="14"/>
                <w:szCs w:val="14"/>
                <w:lang w:eastAsia="tr-TR"/>
              </w:rPr>
              <w:t>X. Katılma hesapları özel fon havuzları TP</w:t>
            </w:r>
          </w:p>
        </w:tc>
        <w:tc>
          <w:tcPr>
            <w:tcW w:w="805" w:type="dxa"/>
            <w:shd w:val="clear" w:color="auto" w:fill="auto"/>
            <w:vAlign w:val="bottom"/>
            <w:hideMark/>
          </w:tcPr>
          <w:p w14:paraId="6655768C" w14:textId="096803A7"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77B1C2A8" w14:textId="7D918F99"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79859326" w14:textId="0B1452D7"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146B1D35" w14:textId="06310E2D"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6C4C2C3B" w14:textId="5A8053F4"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4149B331" w14:textId="0A109648"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436C3E09" w14:textId="014C8D04"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2A94B3F1" w14:textId="244FEF56"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25C7E1C5" w14:textId="179A01C2" w:rsidR="005B79F0" w:rsidRPr="005B79F0" w:rsidRDefault="005B79F0" w:rsidP="005B79F0">
            <w:pPr>
              <w:jc w:val="right"/>
              <w:rPr>
                <w:b/>
                <w:bCs/>
                <w:sz w:val="14"/>
                <w:szCs w:val="14"/>
                <w:lang w:eastAsia="tr-TR"/>
              </w:rPr>
            </w:pPr>
            <w:r w:rsidRPr="005B79F0">
              <w:rPr>
                <w:b/>
                <w:bCs/>
                <w:sz w:val="14"/>
                <w:szCs w:val="14"/>
                <w:lang w:eastAsia="tr-TR"/>
              </w:rPr>
              <w:t>-</w:t>
            </w:r>
          </w:p>
        </w:tc>
      </w:tr>
      <w:tr w:rsidR="005B79F0" w:rsidRPr="00EE6F02" w14:paraId="6E027E11" w14:textId="77777777" w:rsidTr="005B79F0">
        <w:trPr>
          <w:trHeight w:val="173"/>
        </w:trPr>
        <w:tc>
          <w:tcPr>
            <w:tcW w:w="3227" w:type="dxa"/>
            <w:shd w:val="clear" w:color="auto" w:fill="auto"/>
            <w:vAlign w:val="bottom"/>
            <w:hideMark/>
          </w:tcPr>
          <w:p w14:paraId="5A351B28" w14:textId="77777777" w:rsidR="005B79F0" w:rsidRPr="00EE6F02" w:rsidRDefault="005B79F0" w:rsidP="005B79F0">
            <w:pPr>
              <w:ind w:firstLineChars="100" w:firstLine="140"/>
              <w:rPr>
                <w:color w:val="000000"/>
                <w:sz w:val="14"/>
                <w:szCs w:val="14"/>
                <w:lang w:eastAsia="tr-TR"/>
              </w:rPr>
            </w:pPr>
            <w:r w:rsidRPr="00EE6F02">
              <w:rPr>
                <w:color w:val="000000"/>
                <w:sz w:val="14"/>
                <w:szCs w:val="14"/>
                <w:lang w:eastAsia="tr-TR"/>
              </w:rPr>
              <w:t>Yurt içinde yer. K</w:t>
            </w:r>
          </w:p>
        </w:tc>
        <w:tc>
          <w:tcPr>
            <w:tcW w:w="805" w:type="dxa"/>
            <w:shd w:val="clear" w:color="auto" w:fill="auto"/>
            <w:vAlign w:val="bottom"/>
            <w:hideMark/>
          </w:tcPr>
          <w:p w14:paraId="425FA619" w14:textId="2962D85D"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6A73E9C4" w14:textId="08C1A2BD"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7BDBF87D" w14:textId="432628E3"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40D8D004" w14:textId="2B2C200C"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58B105FD" w14:textId="715651FA"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1A3FA144" w14:textId="1FB68AE5"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161A65D4" w14:textId="17D04B3C"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0DC12B5E" w14:textId="18A1652F"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46A97536" w14:textId="3901E370" w:rsidR="005B79F0" w:rsidRPr="00EE6F02" w:rsidRDefault="005B79F0" w:rsidP="005B79F0">
            <w:pPr>
              <w:jc w:val="right"/>
              <w:rPr>
                <w:sz w:val="14"/>
                <w:szCs w:val="14"/>
                <w:lang w:eastAsia="tr-TR"/>
              </w:rPr>
            </w:pPr>
            <w:r w:rsidRPr="005B79F0">
              <w:rPr>
                <w:sz w:val="14"/>
                <w:szCs w:val="14"/>
                <w:lang w:eastAsia="tr-TR"/>
              </w:rPr>
              <w:t>-</w:t>
            </w:r>
          </w:p>
        </w:tc>
      </w:tr>
      <w:tr w:rsidR="005B79F0" w:rsidRPr="00EE6F02" w14:paraId="61F618B5" w14:textId="77777777" w:rsidTr="005B79F0">
        <w:trPr>
          <w:trHeight w:val="173"/>
        </w:trPr>
        <w:tc>
          <w:tcPr>
            <w:tcW w:w="3227" w:type="dxa"/>
            <w:shd w:val="clear" w:color="auto" w:fill="auto"/>
            <w:vAlign w:val="bottom"/>
            <w:hideMark/>
          </w:tcPr>
          <w:p w14:paraId="70AB5021" w14:textId="77777777" w:rsidR="005B79F0" w:rsidRPr="00EE6F02" w:rsidRDefault="005B79F0" w:rsidP="005B79F0">
            <w:pPr>
              <w:ind w:firstLineChars="100" w:firstLine="140"/>
              <w:rPr>
                <w:color w:val="000000"/>
                <w:sz w:val="14"/>
                <w:szCs w:val="14"/>
                <w:lang w:eastAsia="tr-TR"/>
              </w:rPr>
            </w:pPr>
            <w:r w:rsidRPr="00EE6F02">
              <w:rPr>
                <w:color w:val="000000"/>
                <w:sz w:val="14"/>
                <w:szCs w:val="14"/>
                <w:lang w:eastAsia="tr-TR"/>
              </w:rPr>
              <w:t xml:space="preserve">Yurt dışında </w:t>
            </w:r>
            <w:proofErr w:type="spellStart"/>
            <w:r w:rsidRPr="00EE6F02">
              <w:rPr>
                <w:color w:val="000000"/>
                <w:sz w:val="14"/>
                <w:szCs w:val="14"/>
                <w:lang w:eastAsia="tr-TR"/>
              </w:rPr>
              <w:t>yer.K</w:t>
            </w:r>
            <w:proofErr w:type="spellEnd"/>
          </w:p>
        </w:tc>
        <w:tc>
          <w:tcPr>
            <w:tcW w:w="805" w:type="dxa"/>
            <w:shd w:val="clear" w:color="auto" w:fill="auto"/>
            <w:vAlign w:val="bottom"/>
            <w:hideMark/>
          </w:tcPr>
          <w:p w14:paraId="772DE8DD" w14:textId="5EB59C35"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374B4F43" w14:textId="6043BA32"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5F2C833F" w14:textId="52A0F2CB"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49B3F3C8" w14:textId="26F920FA"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179C2F14" w14:textId="579BF6B1"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5DC6C990" w14:textId="4839822E"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2E2F751A" w14:textId="0A82E9CA"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6DAC2D7A" w14:textId="1B367244"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015982A8" w14:textId="76E98396" w:rsidR="005B79F0" w:rsidRPr="00EE6F02" w:rsidRDefault="005B79F0" w:rsidP="005B79F0">
            <w:pPr>
              <w:jc w:val="right"/>
              <w:rPr>
                <w:sz w:val="14"/>
                <w:szCs w:val="14"/>
                <w:lang w:eastAsia="tr-TR"/>
              </w:rPr>
            </w:pPr>
            <w:r w:rsidRPr="005B79F0">
              <w:rPr>
                <w:sz w:val="14"/>
                <w:szCs w:val="14"/>
                <w:lang w:eastAsia="tr-TR"/>
              </w:rPr>
              <w:t>-</w:t>
            </w:r>
          </w:p>
        </w:tc>
      </w:tr>
      <w:tr w:rsidR="005B79F0" w:rsidRPr="005B79F0" w14:paraId="500B276D" w14:textId="77777777" w:rsidTr="005B79F0">
        <w:trPr>
          <w:trHeight w:val="142"/>
        </w:trPr>
        <w:tc>
          <w:tcPr>
            <w:tcW w:w="3227" w:type="dxa"/>
            <w:shd w:val="clear" w:color="auto" w:fill="auto"/>
            <w:vAlign w:val="bottom"/>
            <w:hideMark/>
          </w:tcPr>
          <w:p w14:paraId="391EC201" w14:textId="77777777" w:rsidR="005B79F0" w:rsidRPr="005B79F0" w:rsidRDefault="005B79F0" w:rsidP="005B79F0">
            <w:pPr>
              <w:rPr>
                <w:b/>
                <w:bCs/>
                <w:color w:val="000000"/>
                <w:sz w:val="14"/>
                <w:szCs w:val="14"/>
                <w:lang w:eastAsia="tr-TR"/>
              </w:rPr>
            </w:pPr>
            <w:r w:rsidRPr="005B79F0">
              <w:rPr>
                <w:rFonts w:eastAsia="Arial Unicode MS"/>
                <w:b/>
                <w:bCs/>
                <w:color w:val="000000"/>
                <w:sz w:val="14"/>
                <w:szCs w:val="14"/>
                <w:lang w:eastAsia="tr-TR"/>
              </w:rPr>
              <w:t>XI. Katılma hesapları özel fon havuzları-YP</w:t>
            </w:r>
          </w:p>
        </w:tc>
        <w:tc>
          <w:tcPr>
            <w:tcW w:w="805" w:type="dxa"/>
            <w:shd w:val="clear" w:color="auto" w:fill="auto"/>
            <w:vAlign w:val="bottom"/>
            <w:hideMark/>
          </w:tcPr>
          <w:p w14:paraId="6C057508" w14:textId="3964005D"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2867977D" w14:textId="4EC72CFD"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292B5953" w14:textId="41BFDF86"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7F0E807E" w14:textId="7FA92486"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6A645C94" w14:textId="53E5D65E"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27408EE1" w14:textId="2EE8120E"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72B623E7" w14:textId="3B0DEFAE"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508C50C6" w14:textId="38799C3F"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32039F83" w14:textId="4629E0A1" w:rsidR="005B79F0" w:rsidRPr="005B79F0" w:rsidRDefault="005B79F0" w:rsidP="005B79F0">
            <w:pPr>
              <w:jc w:val="right"/>
              <w:rPr>
                <w:b/>
                <w:bCs/>
                <w:sz w:val="14"/>
                <w:szCs w:val="14"/>
                <w:lang w:eastAsia="tr-TR"/>
              </w:rPr>
            </w:pPr>
            <w:r w:rsidRPr="005B79F0">
              <w:rPr>
                <w:b/>
                <w:bCs/>
                <w:sz w:val="14"/>
                <w:szCs w:val="14"/>
                <w:lang w:eastAsia="tr-TR"/>
              </w:rPr>
              <w:t>-</w:t>
            </w:r>
          </w:p>
        </w:tc>
      </w:tr>
      <w:tr w:rsidR="005B79F0" w:rsidRPr="00EE6F02" w14:paraId="5CAC8BC5" w14:textId="77777777" w:rsidTr="005B79F0">
        <w:trPr>
          <w:trHeight w:val="142"/>
        </w:trPr>
        <w:tc>
          <w:tcPr>
            <w:tcW w:w="3227" w:type="dxa"/>
            <w:shd w:val="clear" w:color="auto" w:fill="auto"/>
            <w:vAlign w:val="bottom"/>
            <w:hideMark/>
          </w:tcPr>
          <w:p w14:paraId="56F45B56" w14:textId="77777777" w:rsidR="005B79F0" w:rsidRPr="00EE6F02" w:rsidRDefault="005B79F0" w:rsidP="005B79F0">
            <w:pPr>
              <w:ind w:firstLineChars="100" w:firstLine="140"/>
              <w:rPr>
                <w:color w:val="000000"/>
                <w:sz w:val="14"/>
                <w:szCs w:val="14"/>
                <w:lang w:eastAsia="tr-TR"/>
              </w:rPr>
            </w:pPr>
            <w:r w:rsidRPr="00EE6F02">
              <w:rPr>
                <w:color w:val="000000"/>
                <w:sz w:val="14"/>
                <w:szCs w:val="14"/>
                <w:lang w:eastAsia="tr-TR"/>
              </w:rPr>
              <w:t>Yurt içinde yer. K</w:t>
            </w:r>
          </w:p>
        </w:tc>
        <w:tc>
          <w:tcPr>
            <w:tcW w:w="805" w:type="dxa"/>
            <w:shd w:val="clear" w:color="auto" w:fill="auto"/>
            <w:vAlign w:val="bottom"/>
            <w:hideMark/>
          </w:tcPr>
          <w:p w14:paraId="7760CACE" w14:textId="1507C426"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57513580" w14:textId="280F7FA1"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617E424B" w14:textId="18DA24FA"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43C22C6F" w14:textId="5CDA5F16"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0B2F7B77" w14:textId="59671F49"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37A02F3D" w14:textId="73276AF7"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17411B0B" w14:textId="0104FEF5"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37B72D58" w14:textId="4E156951"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0953533A" w14:textId="1D2A1B16" w:rsidR="005B79F0" w:rsidRPr="00EE6F02" w:rsidRDefault="005B79F0" w:rsidP="005B79F0">
            <w:pPr>
              <w:jc w:val="right"/>
              <w:rPr>
                <w:sz w:val="14"/>
                <w:szCs w:val="14"/>
                <w:lang w:eastAsia="tr-TR"/>
              </w:rPr>
            </w:pPr>
            <w:r w:rsidRPr="005B79F0">
              <w:rPr>
                <w:sz w:val="14"/>
                <w:szCs w:val="14"/>
                <w:lang w:eastAsia="tr-TR"/>
              </w:rPr>
              <w:t>-</w:t>
            </w:r>
          </w:p>
        </w:tc>
      </w:tr>
      <w:tr w:rsidR="005B79F0" w:rsidRPr="00EE6F02" w14:paraId="534AA6BD" w14:textId="77777777" w:rsidTr="005B79F0">
        <w:trPr>
          <w:trHeight w:val="142"/>
        </w:trPr>
        <w:tc>
          <w:tcPr>
            <w:tcW w:w="3227" w:type="dxa"/>
            <w:shd w:val="clear" w:color="auto" w:fill="auto"/>
            <w:vAlign w:val="bottom"/>
            <w:hideMark/>
          </w:tcPr>
          <w:p w14:paraId="627AEB24" w14:textId="77777777" w:rsidR="005B79F0" w:rsidRPr="00EE6F02" w:rsidRDefault="005B79F0" w:rsidP="005B79F0">
            <w:pPr>
              <w:ind w:firstLineChars="100" w:firstLine="140"/>
              <w:rPr>
                <w:color w:val="000000"/>
                <w:sz w:val="14"/>
                <w:szCs w:val="14"/>
                <w:lang w:eastAsia="tr-TR"/>
              </w:rPr>
            </w:pPr>
            <w:r w:rsidRPr="00EE6F02">
              <w:rPr>
                <w:color w:val="000000"/>
                <w:sz w:val="14"/>
                <w:szCs w:val="14"/>
                <w:lang w:eastAsia="tr-TR"/>
              </w:rPr>
              <w:t xml:space="preserve">Yurt dışında </w:t>
            </w:r>
            <w:proofErr w:type="spellStart"/>
            <w:r w:rsidRPr="00EE6F02">
              <w:rPr>
                <w:color w:val="000000"/>
                <w:sz w:val="14"/>
                <w:szCs w:val="14"/>
                <w:lang w:eastAsia="tr-TR"/>
              </w:rPr>
              <w:t>yer.K</w:t>
            </w:r>
            <w:proofErr w:type="spellEnd"/>
          </w:p>
        </w:tc>
        <w:tc>
          <w:tcPr>
            <w:tcW w:w="805" w:type="dxa"/>
            <w:shd w:val="clear" w:color="auto" w:fill="auto"/>
            <w:vAlign w:val="bottom"/>
            <w:hideMark/>
          </w:tcPr>
          <w:p w14:paraId="209BB778" w14:textId="704828F4"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10DA45F2" w14:textId="1C1FFAD7"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20BA161B" w14:textId="5FAFC482"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1DEEBE56" w14:textId="6814C9D0"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6B08A961" w14:textId="0E1B3A3A"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4656DAA9" w14:textId="1230F331"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0D0F58F1" w14:textId="23DFDF14"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20D3DD56" w14:textId="1B891F78" w:rsidR="005B79F0" w:rsidRPr="00EE6F02" w:rsidRDefault="005B79F0" w:rsidP="005B79F0">
            <w:pPr>
              <w:jc w:val="right"/>
              <w:rPr>
                <w:sz w:val="14"/>
                <w:szCs w:val="14"/>
                <w:lang w:eastAsia="tr-TR"/>
              </w:rPr>
            </w:pPr>
            <w:r w:rsidRPr="005B79F0">
              <w:rPr>
                <w:sz w:val="14"/>
                <w:szCs w:val="14"/>
                <w:lang w:eastAsia="tr-TR"/>
              </w:rPr>
              <w:t>-</w:t>
            </w:r>
          </w:p>
        </w:tc>
        <w:tc>
          <w:tcPr>
            <w:tcW w:w="805" w:type="dxa"/>
            <w:shd w:val="clear" w:color="auto" w:fill="auto"/>
            <w:vAlign w:val="bottom"/>
            <w:hideMark/>
          </w:tcPr>
          <w:p w14:paraId="7ADEE02A" w14:textId="002B5DA9" w:rsidR="005B79F0" w:rsidRPr="00EE6F02" w:rsidRDefault="005B79F0" w:rsidP="005B79F0">
            <w:pPr>
              <w:jc w:val="right"/>
              <w:rPr>
                <w:sz w:val="14"/>
                <w:szCs w:val="14"/>
                <w:lang w:eastAsia="tr-TR"/>
              </w:rPr>
            </w:pPr>
            <w:r w:rsidRPr="005B79F0">
              <w:rPr>
                <w:sz w:val="14"/>
                <w:szCs w:val="14"/>
                <w:lang w:eastAsia="tr-TR"/>
              </w:rPr>
              <w:t>-</w:t>
            </w:r>
          </w:p>
        </w:tc>
      </w:tr>
      <w:tr w:rsidR="005B79F0" w:rsidRPr="00CB56EC" w14:paraId="34DD1CD4" w14:textId="77777777" w:rsidTr="005B79F0">
        <w:trPr>
          <w:trHeight w:val="153"/>
        </w:trPr>
        <w:tc>
          <w:tcPr>
            <w:tcW w:w="3227" w:type="dxa"/>
            <w:shd w:val="clear" w:color="auto" w:fill="auto"/>
            <w:vAlign w:val="bottom"/>
            <w:hideMark/>
          </w:tcPr>
          <w:p w14:paraId="71EB87AF" w14:textId="77777777" w:rsidR="005B79F0" w:rsidRPr="00CB56EC" w:rsidRDefault="005B79F0" w:rsidP="005B79F0">
            <w:pPr>
              <w:ind w:firstLineChars="100" w:firstLine="140"/>
              <w:rPr>
                <w:color w:val="000000"/>
                <w:sz w:val="14"/>
                <w:szCs w:val="14"/>
                <w:lang w:eastAsia="tr-TR"/>
              </w:rPr>
            </w:pPr>
          </w:p>
        </w:tc>
        <w:tc>
          <w:tcPr>
            <w:tcW w:w="805" w:type="dxa"/>
            <w:shd w:val="clear" w:color="auto" w:fill="auto"/>
            <w:vAlign w:val="bottom"/>
            <w:hideMark/>
          </w:tcPr>
          <w:p w14:paraId="73C13B68" w14:textId="26FBDFA7" w:rsidR="005B79F0" w:rsidRPr="005B79F0" w:rsidRDefault="005B79F0" w:rsidP="005B79F0">
            <w:pPr>
              <w:jc w:val="right"/>
              <w:rPr>
                <w:sz w:val="14"/>
                <w:szCs w:val="14"/>
                <w:lang w:eastAsia="tr-TR"/>
              </w:rPr>
            </w:pPr>
            <w:r w:rsidRPr="00144B86">
              <w:rPr>
                <w:sz w:val="14"/>
                <w:szCs w:val="14"/>
                <w:lang w:eastAsia="tr-TR"/>
              </w:rPr>
              <w:t> </w:t>
            </w:r>
          </w:p>
        </w:tc>
        <w:tc>
          <w:tcPr>
            <w:tcW w:w="805" w:type="dxa"/>
            <w:shd w:val="clear" w:color="auto" w:fill="auto"/>
            <w:vAlign w:val="bottom"/>
            <w:hideMark/>
          </w:tcPr>
          <w:p w14:paraId="57110848" w14:textId="02074346" w:rsidR="005B79F0" w:rsidRPr="005B79F0" w:rsidRDefault="005B79F0" w:rsidP="005B79F0">
            <w:pPr>
              <w:jc w:val="right"/>
              <w:rPr>
                <w:sz w:val="14"/>
                <w:szCs w:val="14"/>
                <w:lang w:eastAsia="tr-TR"/>
              </w:rPr>
            </w:pPr>
            <w:r w:rsidRPr="00144B86">
              <w:rPr>
                <w:sz w:val="14"/>
                <w:szCs w:val="14"/>
                <w:lang w:eastAsia="tr-TR"/>
              </w:rPr>
              <w:t> </w:t>
            </w:r>
          </w:p>
        </w:tc>
        <w:tc>
          <w:tcPr>
            <w:tcW w:w="805" w:type="dxa"/>
            <w:shd w:val="clear" w:color="auto" w:fill="auto"/>
            <w:vAlign w:val="bottom"/>
            <w:hideMark/>
          </w:tcPr>
          <w:p w14:paraId="4377839A" w14:textId="52BEB9C9" w:rsidR="005B79F0" w:rsidRPr="005B79F0" w:rsidRDefault="005B79F0" w:rsidP="005B79F0">
            <w:pPr>
              <w:jc w:val="right"/>
              <w:rPr>
                <w:sz w:val="14"/>
                <w:szCs w:val="14"/>
                <w:lang w:eastAsia="tr-TR"/>
              </w:rPr>
            </w:pPr>
            <w:r w:rsidRPr="00144B86">
              <w:rPr>
                <w:sz w:val="14"/>
                <w:szCs w:val="14"/>
                <w:lang w:eastAsia="tr-TR"/>
              </w:rPr>
              <w:t> </w:t>
            </w:r>
          </w:p>
        </w:tc>
        <w:tc>
          <w:tcPr>
            <w:tcW w:w="805" w:type="dxa"/>
            <w:shd w:val="clear" w:color="auto" w:fill="auto"/>
            <w:vAlign w:val="bottom"/>
            <w:hideMark/>
          </w:tcPr>
          <w:p w14:paraId="5B0095CB" w14:textId="292A545F" w:rsidR="005B79F0" w:rsidRPr="005B79F0" w:rsidRDefault="005B79F0" w:rsidP="005B79F0">
            <w:pPr>
              <w:jc w:val="right"/>
              <w:rPr>
                <w:sz w:val="14"/>
                <w:szCs w:val="14"/>
                <w:lang w:eastAsia="tr-TR"/>
              </w:rPr>
            </w:pPr>
            <w:r w:rsidRPr="00144B86">
              <w:rPr>
                <w:sz w:val="14"/>
                <w:szCs w:val="14"/>
                <w:lang w:eastAsia="tr-TR"/>
              </w:rPr>
              <w:t> </w:t>
            </w:r>
          </w:p>
        </w:tc>
        <w:tc>
          <w:tcPr>
            <w:tcW w:w="805" w:type="dxa"/>
            <w:shd w:val="clear" w:color="auto" w:fill="auto"/>
            <w:vAlign w:val="bottom"/>
            <w:hideMark/>
          </w:tcPr>
          <w:p w14:paraId="407F6756" w14:textId="32B27734" w:rsidR="005B79F0" w:rsidRPr="005B79F0" w:rsidRDefault="005B79F0" w:rsidP="005B79F0">
            <w:pPr>
              <w:jc w:val="right"/>
              <w:rPr>
                <w:sz w:val="14"/>
                <w:szCs w:val="14"/>
                <w:lang w:eastAsia="tr-TR"/>
              </w:rPr>
            </w:pPr>
            <w:r w:rsidRPr="00144B86">
              <w:rPr>
                <w:sz w:val="14"/>
                <w:szCs w:val="14"/>
                <w:lang w:eastAsia="tr-TR"/>
              </w:rPr>
              <w:t> </w:t>
            </w:r>
          </w:p>
        </w:tc>
        <w:tc>
          <w:tcPr>
            <w:tcW w:w="805" w:type="dxa"/>
            <w:shd w:val="clear" w:color="auto" w:fill="auto"/>
            <w:vAlign w:val="bottom"/>
            <w:hideMark/>
          </w:tcPr>
          <w:p w14:paraId="72AC18DE" w14:textId="584EB962" w:rsidR="005B79F0" w:rsidRPr="005B79F0" w:rsidRDefault="005B79F0" w:rsidP="005B79F0">
            <w:pPr>
              <w:jc w:val="right"/>
              <w:rPr>
                <w:sz w:val="14"/>
                <w:szCs w:val="14"/>
                <w:lang w:eastAsia="tr-TR"/>
              </w:rPr>
            </w:pPr>
            <w:r w:rsidRPr="00144B86">
              <w:rPr>
                <w:sz w:val="14"/>
                <w:szCs w:val="14"/>
                <w:lang w:eastAsia="tr-TR"/>
              </w:rPr>
              <w:t> </w:t>
            </w:r>
          </w:p>
        </w:tc>
        <w:tc>
          <w:tcPr>
            <w:tcW w:w="805" w:type="dxa"/>
            <w:shd w:val="clear" w:color="auto" w:fill="auto"/>
            <w:vAlign w:val="bottom"/>
            <w:hideMark/>
          </w:tcPr>
          <w:p w14:paraId="4F42F98E" w14:textId="090921FF" w:rsidR="005B79F0" w:rsidRPr="005B79F0" w:rsidRDefault="005B79F0" w:rsidP="005B79F0">
            <w:pPr>
              <w:jc w:val="right"/>
              <w:rPr>
                <w:sz w:val="14"/>
                <w:szCs w:val="14"/>
                <w:lang w:eastAsia="tr-TR"/>
              </w:rPr>
            </w:pPr>
            <w:r w:rsidRPr="00144B86">
              <w:rPr>
                <w:sz w:val="14"/>
                <w:szCs w:val="14"/>
                <w:lang w:eastAsia="tr-TR"/>
              </w:rPr>
              <w:t> </w:t>
            </w:r>
          </w:p>
        </w:tc>
        <w:tc>
          <w:tcPr>
            <w:tcW w:w="805" w:type="dxa"/>
            <w:shd w:val="clear" w:color="auto" w:fill="auto"/>
            <w:vAlign w:val="bottom"/>
          </w:tcPr>
          <w:p w14:paraId="576C8EA2" w14:textId="02973566" w:rsidR="005B79F0" w:rsidRPr="005B79F0" w:rsidRDefault="005B79F0" w:rsidP="005B79F0">
            <w:pPr>
              <w:jc w:val="right"/>
              <w:rPr>
                <w:sz w:val="14"/>
                <w:szCs w:val="14"/>
                <w:lang w:eastAsia="tr-TR"/>
              </w:rPr>
            </w:pPr>
            <w:r w:rsidRPr="00144B86">
              <w:rPr>
                <w:sz w:val="14"/>
                <w:szCs w:val="14"/>
                <w:lang w:eastAsia="tr-TR"/>
              </w:rPr>
              <w:t> </w:t>
            </w:r>
          </w:p>
        </w:tc>
        <w:tc>
          <w:tcPr>
            <w:tcW w:w="805" w:type="dxa"/>
            <w:shd w:val="clear" w:color="auto" w:fill="auto"/>
            <w:vAlign w:val="bottom"/>
          </w:tcPr>
          <w:p w14:paraId="7AA8B2B7" w14:textId="4F09790D" w:rsidR="005B79F0" w:rsidRPr="005B79F0" w:rsidRDefault="005B79F0" w:rsidP="005B79F0">
            <w:pPr>
              <w:jc w:val="right"/>
              <w:rPr>
                <w:sz w:val="14"/>
                <w:szCs w:val="14"/>
                <w:lang w:eastAsia="tr-TR"/>
              </w:rPr>
            </w:pPr>
            <w:r w:rsidRPr="00144B86">
              <w:rPr>
                <w:sz w:val="14"/>
                <w:szCs w:val="14"/>
                <w:lang w:eastAsia="tr-TR"/>
              </w:rPr>
              <w:t> </w:t>
            </w:r>
          </w:p>
        </w:tc>
      </w:tr>
      <w:tr w:rsidR="005B79F0" w:rsidRPr="005B79F0" w14:paraId="5F1CCFE1" w14:textId="77777777" w:rsidTr="005B79F0">
        <w:trPr>
          <w:trHeight w:val="153"/>
        </w:trPr>
        <w:tc>
          <w:tcPr>
            <w:tcW w:w="3227" w:type="dxa"/>
            <w:shd w:val="clear" w:color="auto" w:fill="auto"/>
            <w:vAlign w:val="bottom"/>
            <w:hideMark/>
          </w:tcPr>
          <w:p w14:paraId="21A7BEB8" w14:textId="77777777" w:rsidR="005B79F0" w:rsidRPr="005B79F0" w:rsidRDefault="005B79F0" w:rsidP="005B79F0">
            <w:pPr>
              <w:ind w:firstLineChars="100" w:firstLine="141"/>
              <w:rPr>
                <w:b/>
                <w:bCs/>
                <w:color w:val="000000"/>
                <w:sz w:val="14"/>
                <w:szCs w:val="14"/>
                <w:lang w:eastAsia="tr-TR"/>
              </w:rPr>
            </w:pPr>
            <w:r w:rsidRPr="005B79F0">
              <w:rPr>
                <w:b/>
                <w:bCs/>
                <w:color w:val="000000"/>
                <w:sz w:val="14"/>
                <w:szCs w:val="14"/>
                <w:lang w:eastAsia="tr-TR"/>
              </w:rPr>
              <w:t xml:space="preserve">Toplam </w:t>
            </w:r>
          </w:p>
        </w:tc>
        <w:tc>
          <w:tcPr>
            <w:tcW w:w="805" w:type="dxa"/>
            <w:shd w:val="clear" w:color="auto" w:fill="auto"/>
            <w:vAlign w:val="bottom"/>
            <w:hideMark/>
          </w:tcPr>
          <w:p w14:paraId="3B4C5A2F" w14:textId="738FDA00" w:rsidR="005B79F0" w:rsidRPr="005B79F0" w:rsidRDefault="005B79F0" w:rsidP="005B79F0">
            <w:pPr>
              <w:jc w:val="right"/>
              <w:rPr>
                <w:b/>
                <w:bCs/>
                <w:sz w:val="14"/>
                <w:szCs w:val="14"/>
                <w:lang w:eastAsia="tr-TR"/>
              </w:rPr>
            </w:pPr>
            <w:r w:rsidRPr="00144B86">
              <w:rPr>
                <w:b/>
                <w:bCs/>
                <w:sz w:val="14"/>
                <w:szCs w:val="14"/>
                <w:lang w:eastAsia="tr-TR"/>
              </w:rPr>
              <w:t>746,557</w:t>
            </w:r>
          </w:p>
        </w:tc>
        <w:tc>
          <w:tcPr>
            <w:tcW w:w="805" w:type="dxa"/>
            <w:shd w:val="clear" w:color="auto" w:fill="auto"/>
            <w:vAlign w:val="bottom"/>
            <w:hideMark/>
          </w:tcPr>
          <w:p w14:paraId="7B2C7F88" w14:textId="7352BF64" w:rsidR="005B79F0" w:rsidRPr="005B79F0" w:rsidRDefault="005B79F0" w:rsidP="005B79F0">
            <w:pPr>
              <w:jc w:val="right"/>
              <w:rPr>
                <w:b/>
                <w:bCs/>
                <w:sz w:val="14"/>
                <w:szCs w:val="14"/>
                <w:lang w:eastAsia="tr-TR"/>
              </w:rPr>
            </w:pPr>
            <w:r w:rsidRPr="00144B86">
              <w:rPr>
                <w:b/>
                <w:bCs/>
                <w:sz w:val="14"/>
                <w:szCs w:val="14"/>
                <w:lang w:eastAsia="tr-TR"/>
              </w:rPr>
              <w:t>1,152,576</w:t>
            </w:r>
          </w:p>
        </w:tc>
        <w:tc>
          <w:tcPr>
            <w:tcW w:w="805" w:type="dxa"/>
            <w:shd w:val="clear" w:color="auto" w:fill="auto"/>
            <w:vAlign w:val="bottom"/>
            <w:hideMark/>
          </w:tcPr>
          <w:p w14:paraId="75258907" w14:textId="4094ABCF" w:rsidR="005B79F0" w:rsidRPr="005B79F0" w:rsidRDefault="005B79F0" w:rsidP="005B79F0">
            <w:pPr>
              <w:jc w:val="right"/>
              <w:rPr>
                <w:b/>
                <w:bCs/>
                <w:sz w:val="14"/>
                <w:szCs w:val="14"/>
                <w:lang w:eastAsia="tr-TR"/>
              </w:rPr>
            </w:pPr>
            <w:r w:rsidRPr="00144B86">
              <w:rPr>
                <w:b/>
                <w:bCs/>
                <w:sz w:val="14"/>
                <w:szCs w:val="14"/>
                <w:lang w:eastAsia="tr-TR"/>
              </w:rPr>
              <w:t>7,175,654</w:t>
            </w:r>
          </w:p>
        </w:tc>
        <w:tc>
          <w:tcPr>
            <w:tcW w:w="805" w:type="dxa"/>
            <w:shd w:val="clear" w:color="auto" w:fill="auto"/>
            <w:vAlign w:val="bottom"/>
            <w:hideMark/>
          </w:tcPr>
          <w:p w14:paraId="3C06BEDD" w14:textId="06A1D35F" w:rsidR="005B79F0" w:rsidRPr="005B79F0" w:rsidRDefault="005B79F0" w:rsidP="005B79F0">
            <w:pPr>
              <w:jc w:val="right"/>
              <w:rPr>
                <w:b/>
                <w:bCs/>
                <w:sz w:val="14"/>
                <w:szCs w:val="14"/>
                <w:lang w:eastAsia="tr-TR"/>
              </w:rPr>
            </w:pPr>
            <w:r w:rsidRPr="00144B86">
              <w:rPr>
                <w:b/>
                <w:bCs/>
                <w:sz w:val="14"/>
                <w:szCs w:val="14"/>
                <w:lang w:eastAsia="tr-TR"/>
              </w:rPr>
              <w:t>463,932</w:t>
            </w:r>
          </w:p>
        </w:tc>
        <w:tc>
          <w:tcPr>
            <w:tcW w:w="805" w:type="dxa"/>
            <w:shd w:val="clear" w:color="auto" w:fill="auto"/>
            <w:vAlign w:val="bottom"/>
            <w:hideMark/>
          </w:tcPr>
          <w:p w14:paraId="69D4FEB9" w14:textId="100305CC" w:rsidR="005B79F0" w:rsidRPr="005B79F0" w:rsidRDefault="005B79F0" w:rsidP="005B79F0">
            <w:pPr>
              <w:jc w:val="right"/>
              <w:rPr>
                <w:b/>
                <w:bCs/>
                <w:sz w:val="14"/>
                <w:szCs w:val="14"/>
                <w:lang w:eastAsia="tr-TR"/>
              </w:rPr>
            </w:pPr>
            <w:r w:rsidRPr="00144B86">
              <w:rPr>
                <w:b/>
                <w:bCs/>
                <w:sz w:val="14"/>
                <w:szCs w:val="14"/>
                <w:lang w:eastAsia="tr-TR"/>
              </w:rPr>
              <w:t>111,591</w:t>
            </w:r>
          </w:p>
        </w:tc>
        <w:tc>
          <w:tcPr>
            <w:tcW w:w="805" w:type="dxa"/>
            <w:shd w:val="clear" w:color="auto" w:fill="auto"/>
            <w:vAlign w:val="bottom"/>
            <w:hideMark/>
          </w:tcPr>
          <w:p w14:paraId="2B3CE244" w14:textId="7156C590" w:rsidR="005B79F0" w:rsidRPr="005B79F0" w:rsidRDefault="005B79F0" w:rsidP="005B79F0">
            <w:pPr>
              <w:jc w:val="right"/>
              <w:rPr>
                <w:b/>
                <w:bCs/>
                <w:sz w:val="14"/>
                <w:szCs w:val="14"/>
                <w:lang w:eastAsia="tr-TR"/>
              </w:rPr>
            </w:pPr>
            <w:r w:rsidRPr="00144B86">
              <w:rPr>
                <w:b/>
                <w:bCs/>
                <w:sz w:val="14"/>
                <w:szCs w:val="14"/>
                <w:lang w:eastAsia="tr-TR"/>
              </w:rPr>
              <w:t>1,000</w:t>
            </w:r>
          </w:p>
        </w:tc>
        <w:tc>
          <w:tcPr>
            <w:tcW w:w="805" w:type="dxa"/>
            <w:shd w:val="clear" w:color="auto" w:fill="auto"/>
            <w:vAlign w:val="bottom"/>
            <w:hideMark/>
          </w:tcPr>
          <w:p w14:paraId="59C1031F" w14:textId="1DDB85EA" w:rsidR="005B79F0" w:rsidRPr="005B79F0" w:rsidRDefault="005B79F0" w:rsidP="005B79F0">
            <w:pPr>
              <w:jc w:val="right"/>
              <w:rPr>
                <w:b/>
                <w:bCs/>
                <w:sz w:val="14"/>
                <w:szCs w:val="14"/>
                <w:lang w:eastAsia="tr-TR"/>
              </w:rPr>
            </w:pPr>
            <w:r w:rsidRPr="00144B86">
              <w:rPr>
                <w:b/>
                <w:bCs/>
                <w:sz w:val="14"/>
                <w:szCs w:val="14"/>
                <w:lang w:eastAsia="tr-TR"/>
              </w:rPr>
              <w:t>397,878</w:t>
            </w:r>
          </w:p>
        </w:tc>
        <w:tc>
          <w:tcPr>
            <w:tcW w:w="805" w:type="dxa"/>
            <w:shd w:val="clear" w:color="auto" w:fill="auto"/>
            <w:vAlign w:val="bottom"/>
            <w:hideMark/>
          </w:tcPr>
          <w:p w14:paraId="5CA1B3D9" w14:textId="53E0FC65" w:rsidR="005B79F0" w:rsidRPr="005B79F0" w:rsidRDefault="005B79F0" w:rsidP="005B79F0">
            <w:pPr>
              <w:jc w:val="right"/>
              <w:rPr>
                <w:b/>
                <w:bCs/>
                <w:sz w:val="14"/>
                <w:szCs w:val="14"/>
                <w:lang w:eastAsia="tr-TR"/>
              </w:rPr>
            </w:pPr>
            <w:r w:rsidRPr="005B79F0">
              <w:rPr>
                <w:b/>
                <w:bCs/>
                <w:sz w:val="14"/>
                <w:szCs w:val="14"/>
                <w:lang w:eastAsia="tr-TR"/>
              </w:rPr>
              <w:t>-</w:t>
            </w:r>
          </w:p>
        </w:tc>
        <w:tc>
          <w:tcPr>
            <w:tcW w:w="805" w:type="dxa"/>
            <w:shd w:val="clear" w:color="auto" w:fill="auto"/>
            <w:vAlign w:val="bottom"/>
            <w:hideMark/>
          </w:tcPr>
          <w:p w14:paraId="427D61C6" w14:textId="15687AF4" w:rsidR="005B79F0" w:rsidRPr="005B79F0" w:rsidRDefault="005B79F0" w:rsidP="005B79F0">
            <w:pPr>
              <w:jc w:val="right"/>
              <w:rPr>
                <w:b/>
                <w:bCs/>
                <w:sz w:val="14"/>
                <w:szCs w:val="14"/>
                <w:lang w:eastAsia="tr-TR"/>
              </w:rPr>
            </w:pPr>
            <w:r w:rsidRPr="00144B86">
              <w:rPr>
                <w:b/>
                <w:bCs/>
                <w:sz w:val="14"/>
                <w:szCs w:val="14"/>
                <w:lang w:eastAsia="tr-TR"/>
              </w:rPr>
              <w:t>10,049,188</w:t>
            </w:r>
          </w:p>
        </w:tc>
      </w:tr>
      <w:bookmarkEnd w:id="24"/>
    </w:tbl>
    <w:p w14:paraId="6F5FDA9B" w14:textId="19589FDD" w:rsidR="00C91FED" w:rsidRPr="00CB56EC" w:rsidRDefault="00C91FED" w:rsidP="00C83846">
      <w:pPr>
        <w:autoSpaceDE w:val="0"/>
        <w:autoSpaceDN w:val="0"/>
        <w:adjustRightInd w:val="0"/>
        <w:ind w:hanging="709"/>
        <w:jc w:val="both"/>
        <w:rPr>
          <w:color w:val="000000"/>
          <w:sz w:val="14"/>
        </w:rPr>
      </w:pPr>
    </w:p>
    <w:p w14:paraId="77F998F4" w14:textId="77777777" w:rsidR="00C91FED" w:rsidRPr="00CB56EC" w:rsidRDefault="00C91FED">
      <w:pPr>
        <w:spacing w:after="160" w:line="259" w:lineRule="auto"/>
        <w:rPr>
          <w:color w:val="000000"/>
          <w:sz w:val="14"/>
        </w:rPr>
      </w:pPr>
      <w:r w:rsidRPr="00CB56EC">
        <w:rPr>
          <w:color w:val="000000"/>
          <w:sz w:val="14"/>
        </w:rPr>
        <w:br w:type="page"/>
      </w:r>
    </w:p>
    <w:tbl>
      <w:tblPr>
        <w:tblW w:w="10472" w:type="dxa"/>
        <w:tblInd w:w="-685" w:type="dxa"/>
        <w:tblBorders>
          <w:top w:val="single" w:sz="8" w:space="0" w:color="000000"/>
          <w:left w:val="single" w:sz="8" w:space="0" w:color="000000"/>
          <w:bottom w:val="thinThickSmallGap" w:sz="24" w:space="0" w:color="000000"/>
          <w:right w:val="single" w:sz="8" w:space="0" w:color="000000"/>
          <w:insideH w:val="dotted" w:sz="4" w:space="0" w:color="000000"/>
          <w:insideV w:val="dotted" w:sz="4" w:space="0" w:color="000000"/>
        </w:tblBorders>
        <w:tblLayout w:type="fixed"/>
        <w:tblCellMar>
          <w:left w:w="70" w:type="dxa"/>
          <w:right w:w="70" w:type="dxa"/>
        </w:tblCellMar>
        <w:tblLook w:val="04A0" w:firstRow="1" w:lastRow="0" w:firstColumn="1" w:lastColumn="0" w:noHBand="0" w:noVBand="1"/>
      </w:tblPr>
      <w:tblGrid>
        <w:gridCol w:w="3227"/>
        <w:gridCol w:w="805"/>
        <w:gridCol w:w="805"/>
        <w:gridCol w:w="805"/>
        <w:gridCol w:w="805"/>
        <w:gridCol w:w="805"/>
        <w:gridCol w:w="805"/>
        <w:gridCol w:w="805"/>
        <w:gridCol w:w="805"/>
        <w:gridCol w:w="805"/>
      </w:tblGrid>
      <w:tr w:rsidR="00832D22" w:rsidRPr="00CB56EC" w14:paraId="58094E3F" w14:textId="77777777" w:rsidTr="007A5808">
        <w:trPr>
          <w:trHeight w:hRule="exact" w:val="57"/>
        </w:trPr>
        <w:tc>
          <w:tcPr>
            <w:tcW w:w="3227" w:type="dxa"/>
            <w:vMerge w:val="restart"/>
            <w:tcBorders>
              <w:top w:val="single" w:sz="6" w:space="0" w:color="auto"/>
              <w:left w:val="single" w:sz="6" w:space="0" w:color="auto"/>
              <w:bottom w:val="dotted" w:sz="4" w:space="0" w:color="auto"/>
              <w:right w:val="dotted" w:sz="4" w:space="0" w:color="auto"/>
            </w:tcBorders>
            <w:shd w:val="clear" w:color="auto" w:fill="auto"/>
            <w:vAlign w:val="center"/>
            <w:hideMark/>
          </w:tcPr>
          <w:p w14:paraId="40B6E4A3" w14:textId="326BB840" w:rsidR="00832D22" w:rsidRPr="00CB56EC" w:rsidRDefault="00832D22" w:rsidP="00832D22">
            <w:pPr>
              <w:pageBreakBefore/>
              <w:rPr>
                <w:b/>
                <w:bCs/>
                <w:color w:val="000000"/>
                <w:sz w:val="14"/>
                <w:szCs w:val="14"/>
                <w:lang w:eastAsia="tr-TR"/>
              </w:rPr>
            </w:pPr>
            <w:r w:rsidRPr="00CB56EC">
              <w:rPr>
                <w:b/>
                <w:bCs/>
                <w:iCs/>
                <w:color w:val="000000"/>
                <w:sz w:val="14"/>
                <w:szCs w:val="14"/>
                <w:lang w:eastAsia="tr-TR"/>
              </w:rPr>
              <w:lastRenderedPageBreak/>
              <w:t>Önceki Dönem</w:t>
            </w:r>
          </w:p>
        </w:tc>
        <w:tc>
          <w:tcPr>
            <w:tcW w:w="805" w:type="dxa"/>
            <w:vMerge w:val="restart"/>
            <w:tcBorders>
              <w:top w:val="single" w:sz="6" w:space="0" w:color="auto"/>
              <w:left w:val="dotted" w:sz="4" w:space="0" w:color="auto"/>
              <w:bottom w:val="dotted" w:sz="4" w:space="0" w:color="auto"/>
              <w:right w:val="dotted" w:sz="4" w:space="0" w:color="auto"/>
            </w:tcBorders>
            <w:shd w:val="clear" w:color="auto" w:fill="auto"/>
            <w:vAlign w:val="bottom"/>
            <w:hideMark/>
          </w:tcPr>
          <w:p w14:paraId="436E1223"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Vadesiz</w:t>
            </w:r>
          </w:p>
        </w:tc>
        <w:tc>
          <w:tcPr>
            <w:tcW w:w="805" w:type="dxa"/>
            <w:vMerge w:val="restart"/>
            <w:tcBorders>
              <w:top w:val="single" w:sz="6" w:space="0" w:color="auto"/>
              <w:left w:val="dotted" w:sz="4" w:space="0" w:color="auto"/>
              <w:bottom w:val="dotted" w:sz="4" w:space="0" w:color="auto"/>
              <w:right w:val="dotted" w:sz="4" w:space="0" w:color="auto"/>
            </w:tcBorders>
            <w:shd w:val="clear" w:color="auto" w:fill="auto"/>
            <w:vAlign w:val="bottom"/>
            <w:hideMark/>
          </w:tcPr>
          <w:p w14:paraId="70BAA925"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1 aya kadar</w:t>
            </w:r>
          </w:p>
        </w:tc>
        <w:tc>
          <w:tcPr>
            <w:tcW w:w="805" w:type="dxa"/>
            <w:vMerge w:val="restart"/>
            <w:tcBorders>
              <w:top w:val="single" w:sz="6" w:space="0" w:color="auto"/>
              <w:left w:val="dotted" w:sz="4" w:space="0" w:color="auto"/>
              <w:bottom w:val="dotted" w:sz="4" w:space="0" w:color="auto"/>
              <w:right w:val="dotted" w:sz="4" w:space="0" w:color="auto"/>
            </w:tcBorders>
            <w:shd w:val="clear" w:color="auto" w:fill="auto"/>
            <w:vAlign w:val="bottom"/>
            <w:hideMark/>
          </w:tcPr>
          <w:p w14:paraId="43F7E7E1"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3 aya kadar</w:t>
            </w:r>
          </w:p>
        </w:tc>
        <w:tc>
          <w:tcPr>
            <w:tcW w:w="805" w:type="dxa"/>
            <w:vMerge w:val="restart"/>
            <w:tcBorders>
              <w:top w:val="single" w:sz="6" w:space="0" w:color="auto"/>
              <w:left w:val="dotted" w:sz="4" w:space="0" w:color="auto"/>
              <w:bottom w:val="dotted" w:sz="4" w:space="0" w:color="auto"/>
              <w:right w:val="dotted" w:sz="4" w:space="0" w:color="auto"/>
            </w:tcBorders>
            <w:shd w:val="clear" w:color="auto" w:fill="auto"/>
            <w:vAlign w:val="bottom"/>
            <w:hideMark/>
          </w:tcPr>
          <w:p w14:paraId="18876AE6"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6 aya kadar</w:t>
            </w:r>
          </w:p>
        </w:tc>
        <w:tc>
          <w:tcPr>
            <w:tcW w:w="805" w:type="dxa"/>
            <w:vMerge w:val="restart"/>
            <w:tcBorders>
              <w:top w:val="single" w:sz="6" w:space="0" w:color="auto"/>
              <w:left w:val="dotted" w:sz="4" w:space="0" w:color="auto"/>
              <w:bottom w:val="dotted" w:sz="4" w:space="0" w:color="auto"/>
              <w:right w:val="dotted" w:sz="4" w:space="0" w:color="auto"/>
            </w:tcBorders>
            <w:shd w:val="clear" w:color="auto" w:fill="auto"/>
            <w:vAlign w:val="bottom"/>
            <w:hideMark/>
          </w:tcPr>
          <w:p w14:paraId="1E1CA9F6"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9 aya kadar</w:t>
            </w:r>
          </w:p>
        </w:tc>
        <w:tc>
          <w:tcPr>
            <w:tcW w:w="805" w:type="dxa"/>
            <w:vMerge w:val="restart"/>
            <w:tcBorders>
              <w:top w:val="single" w:sz="6" w:space="0" w:color="auto"/>
              <w:left w:val="dotted" w:sz="4" w:space="0" w:color="auto"/>
              <w:bottom w:val="dotted" w:sz="4" w:space="0" w:color="auto"/>
              <w:right w:val="dotted" w:sz="4" w:space="0" w:color="auto"/>
            </w:tcBorders>
            <w:shd w:val="clear" w:color="auto" w:fill="auto"/>
            <w:vAlign w:val="bottom"/>
            <w:hideMark/>
          </w:tcPr>
          <w:p w14:paraId="4CB102E1"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1 yıla kadar</w:t>
            </w:r>
          </w:p>
        </w:tc>
        <w:tc>
          <w:tcPr>
            <w:tcW w:w="805" w:type="dxa"/>
            <w:vMerge w:val="restart"/>
            <w:tcBorders>
              <w:top w:val="single" w:sz="6" w:space="0" w:color="auto"/>
              <w:left w:val="dotted" w:sz="4" w:space="0" w:color="auto"/>
              <w:bottom w:val="dotted" w:sz="4" w:space="0" w:color="auto"/>
              <w:right w:val="dotted" w:sz="4" w:space="0" w:color="auto"/>
            </w:tcBorders>
            <w:shd w:val="clear" w:color="auto" w:fill="auto"/>
            <w:vAlign w:val="bottom"/>
            <w:hideMark/>
          </w:tcPr>
          <w:p w14:paraId="3DC85AA3"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1 yıl ve üstü</w:t>
            </w:r>
          </w:p>
        </w:tc>
        <w:tc>
          <w:tcPr>
            <w:tcW w:w="805" w:type="dxa"/>
            <w:vMerge w:val="restart"/>
            <w:tcBorders>
              <w:top w:val="single" w:sz="6" w:space="0" w:color="auto"/>
              <w:left w:val="dotted" w:sz="4" w:space="0" w:color="auto"/>
              <w:bottom w:val="dotted" w:sz="4" w:space="0" w:color="auto"/>
              <w:right w:val="dotted" w:sz="4" w:space="0" w:color="auto"/>
            </w:tcBorders>
            <w:shd w:val="clear" w:color="auto" w:fill="auto"/>
            <w:vAlign w:val="bottom"/>
            <w:hideMark/>
          </w:tcPr>
          <w:p w14:paraId="4A4A0471"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Birikimli katılma hesabı</w:t>
            </w:r>
          </w:p>
        </w:tc>
        <w:tc>
          <w:tcPr>
            <w:tcW w:w="805" w:type="dxa"/>
            <w:vMerge w:val="restart"/>
            <w:tcBorders>
              <w:top w:val="single" w:sz="6" w:space="0" w:color="auto"/>
              <w:left w:val="dotted" w:sz="4" w:space="0" w:color="auto"/>
              <w:bottom w:val="dotted" w:sz="4" w:space="0" w:color="auto"/>
              <w:right w:val="single" w:sz="6" w:space="0" w:color="auto"/>
            </w:tcBorders>
            <w:shd w:val="clear" w:color="auto" w:fill="auto"/>
            <w:vAlign w:val="bottom"/>
            <w:hideMark/>
          </w:tcPr>
          <w:p w14:paraId="14994C1A" w14:textId="77777777" w:rsidR="00832D22" w:rsidRPr="00CB56EC" w:rsidRDefault="00832D22" w:rsidP="008E7A9C">
            <w:pPr>
              <w:jc w:val="right"/>
              <w:rPr>
                <w:b/>
                <w:bCs/>
                <w:color w:val="000000"/>
                <w:sz w:val="14"/>
                <w:szCs w:val="14"/>
                <w:lang w:eastAsia="tr-TR"/>
              </w:rPr>
            </w:pPr>
            <w:r w:rsidRPr="00CB56EC">
              <w:rPr>
                <w:b/>
                <w:bCs/>
                <w:color w:val="000000"/>
                <w:sz w:val="14"/>
                <w:szCs w:val="14"/>
                <w:lang w:eastAsia="tr-TR"/>
              </w:rPr>
              <w:t>Toplam</w:t>
            </w:r>
          </w:p>
        </w:tc>
      </w:tr>
      <w:tr w:rsidR="00832D22" w:rsidRPr="00CB56EC" w14:paraId="287CAD6B" w14:textId="77777777" w:rsidTr="007A5808">
        <w:trPr>
          <w:trHeight w:val="408"/>
        </w:trPr>
        <w:tc>
          <w:tcPr>
            <w:tcW w:w="3227" w:type="dxa"/>
            <w:vMerge/>
            <w:tcBorders>
              <w:top w:val="dotted" w:sz="4" w:space="0" w:color="auto"/>
              <w:left w:val="single" w:sz="6" w:space="0" w:color="auto"/>
              <w:bottom w:val="dotted" w:sz="4" w:space="0" w:color="auto"/>
              <w:right w:val="dotted" w:sz="4" w:space="0" w:color="auto"/>
            </w:tcBorders>
            <w:shd w:val="clear" w:color="auto" w:fill="auto"/>
            <w:vAlign w:val="center"/>
            <w:hideMark/>
          </w:tcPr>
          <w:p w14:paraId="780BA7B1" w14:textId="77777777" w:rsidR="00832D22" w:rsidRPr="00CB56EC" w:rsidRDefault="00832D22" w:rsidP="002F0B01">
            <w:pPr>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722D2536"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48F988D2"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2802B20A"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0A74E3A2"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414D6198"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50A5D058"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0436AECB"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40DC47A9"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single" w:sz="6" w:space="0" w:color="auto"/>
            </w:tcBorders>
            <w:shd w:val="clear" w:color="auto" w:fill="auto"/>
            <w:vAlign w:val="bottom"/>
            <w:hideMark/>
          </w:tcPr>
          <w:p w14:paraId="5DB5F4C9" w14:textId="77777777" w:rsidR="00832D22" w:rsidRPr="00CB56EC" w:rsidRDefault="00832D22" w:rsidP="008E7A9C">
            <w:pPr>
              <w:jc w:val="right"/>
              <w:rPr>
                <w:b/>
                <w:bCs/>
                <w:color w:val="000000"/>
                <w:sz w:val="14"/>
                <w:szCs w:val="14"/>
                <w:highlight w:val="yellow"/>
                <w:lang w:eastAsia="tr-TR"/>
              </w:rPr>
            </w:pPr>
          </w:p>
        </w:tc>
      </w:tr>
      <w:tr w:rsidR="00832D22" w:rsidRPr="00CB56EC" w14:paraId="36DED678" w14:textId="77777777" w:rsidTr="007A5808">
        <w:trPr>
          <w:trHeight w:val="408"/>
        </w:trPr>
        <w:tc>
          <w:tcPr>
            <w:tcW w:w="3227" w:type="dxa"/>
            <w:vMerge/>
            <w:tcBorders>
              <w:top w:val="dotted" w:sz="4" w:space="0" w:color="auto"/>
              <w:left w:val="single" w:sz="6" w:space="0" w:color="auto"/>
              <w:bottom w:val="dotted" w:sz="4" w:space="0" w:color="auto"/>
              <w:right w:val="dotted" w:sz="4" w:space="0" w:color="auto"/>
            </w:tcBorders>
            <w:shd w:val="clear" w:color="auto" w:fill="auto"/>
            <w:vAlign w:val="center"/>
            <w:hideMark/>
          </w:tcPr>
          <w:p w14:paraId="5215B903" w14:textId="77777777" w:rsidR="00832D22" w:rsidRPr="00CB56EC" w:rsidRDefault="00832D22" w:rsidP="002F0B01">
            <w:pPr>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26678B72"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6D5D68B5"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3386CEDB"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55BA7F00"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6EA6FBDD"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17193776"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3D716C2E"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dotted" w:sz="4" w:space="0" w:color="auto"/>
            </w:tcBorders>
            <w:shd w:val="clear" w:color="auto" w:fill="auto"/>
            <w:vAlign w:val="bottom"/>
            <w:hideMark/>
          </w:tcPr>
          <w:p w14:paraId="434FF109" w14:textId="77777777" w:rsidR="00832D22" w:rsidRPr="00CB56EC" w:rsidRDefault="00832D22" w:rsidP="008E7A9C">
            <w:pPr>
              <w:jc w:val="right"/>
              <w:rPr>
                <w:b/>
                <w:bCs/>
                <w:color w:val="000000"/>
                <w:sz w:val="14"/>
                <w:szCs w:val="14"/>
                <w:highlight w:val="yellow"/>
                <w:lang w:eastAsia="tr-TR"/>
              </w:rPr>
            </w:pPr>
          </w:p>
        </w:tc>
        <w:tc>
          <w:tcPr>
            <w:tcW w:w="805" w:type="dxa"/>
            <w:vMerge/>
            <w:tcBorders>
              <w:top w:val="dotted" w:sz="4" w:space="0" w:color="auto"/>
              <w:left w:val="dotted" w:sz="4" w:space="0" w:color="auto"/>
              <w:bottom w:val="dotted" w:sz="4" w:space="0" w:color="auto"/>
              <w:right w:val="single" w:sz="6" w:space="0" w:color="auto"/>
            </w:tcBorders>
            <w:shd w:val="clear" w:color="auto" w:fill="auto"/>
            <w:vAlign w:val="bottom"/>
            <w:hideMark/>
          </w:tcPr>
          <w:p w14:paraId="6CDEB551" w14:textId="77777777" w:rsidR="00832D22" w:rsidRPr="00CB56EC" w:rsidRDefault="00832D22" w:rsidP="008E7A9C">
            <w:pPr>
              <w:jc w:val="right"/>
              <w:rPr>
                <w:b/>
                <w:bCs/>
                <w:color w:val="000000"/>
                <w:sz w:val="14"/>
                <w:szCs w:val="14"/>
                <w:highlight w:val="yellow"/>
                <w:lang w:eastAsia="tr-TR"/>
              </w:rPr>
            </w:pPr>
          </w:p>
        </w:tc>
      </w:tr>
      <w:tr w:rsidR="00832D22" w:rsidRPr="00CB56EC" w14:paraId="67242AAB" w14:textId="77777777" w:rsidTr="00AD37E0">
        <w:trPr>
          <w:trHeight w:val="214"/>
        </w:trPr>
        <w:tc>
          <w:tcPr>
            <w:tcW w:w="3227" w:type="dxa"/>
            <w:tcBorders>
              <w:top w:val="dotted" w:sz="4" w:space="0" w:color="auto"/>
              <w:left w:val="single" w:sz="6" w:space="0" w:color="auto"/>
            </w:tcBorders>
            <w:shd w:val="clear" w:color="auto" w:fill="auto"/>
            <w:vAlign w:val="center"/>
            <w:hideMark/>
          </w:tcPr>
          <w:p w14:paraId="1DD67EC1" w14:textId="77777777" w:rsidR="00832D22" w:rsidRPr="00CB56EC" w:rsidRDefault="00832D22" w:rsidP="002F0B01">
            <w:pPr>
              <w:rPr>
                <w:b/>
                <w:bCs/>
                <w:color w:val="000000"/>
                <w:sz w:val="14"/>
                <w:szCs w:val="14"/>
                <w:highlight w:val="yellow"/>
                <w:lang w:eastAsia="tr-TR"/>
              </w:rPr>
            </w:pPr>
          </w:p>
        </w:tc>
        <w:tc>
          <w:tcPr>
            <w:tcW w:w="805" w:type="dxa"/>
            <w:tcBorders>
              <w:top w:val="dotted" w:sz="4" w:space="0" w:color="auto"/>
            </w:tcBorders>
            <w:shd w:val="clear" w:color="auto" w:fill="auto"/>
            <w:vAlign w:val="bottom"/>
            <w:hideMark/>
          </w:tcPr>
          <w:p w14:paraId="48C97EB1" w14:textId="77777777" w:rsidR="00832D22" w:rsidRPr="00CB56EC" w:rsidRDefault="00832D22" w:rsidP="008E7A9C">
            <w:pPr>
              <w:jc w:val="right"/>
              <w:rPr>
                <w:highlight w:val="yellow"/>
                <w:lang w:eastAsia="tr-TR"/>
              </w:rPr>
            </w:pPr>
          </w:p>
        </w:tc>
        <w:tc>
          <w:tcPr>
            <w:tcW w:w="805" w:type="dxa"/>
            <w:tcBorders>
              <w:top w:val="dotted" w:sz="4" w:space="0" w:color="auto"/>
            </w:tcBorders>
            <w:shd w:val="clear" w:color="auto" w:fill="auto"/>
            <w:vAlign w:val="bottom"/>
            <w:hideMark/>
          </w:tcPr>
          <w:p w14:paraId="750E1833" w14:textId="77777777" w:rsidR="00832D22" w:rsidRPr="00CB56EC" w:rsidRDefault="00832D22" w:rsidP="008E7A9C">
            <w:pPr>
              <w:jc w:val="right"/>
              <w:rPr>
                <w:highlight w:val="yellow"/>
                <w:lang w:eastAsia="tr-TR"/>
              </w:rPr>
            </w:pPr>
          </w:p>
        </w:tc>
        <w:tc>
          <w:tcPr>
            <w:tcW w:w="805" w:type="dxa"/>
            <w:tcBorders>
              <w:top w:val="dotted" w:sz="4" w:space="0" w:color="auto"/>
            </w:tcBorders>
            <w:shd w:val="clear" w:color="auto" w:fill="auto"/>
            <w:vAlign w:val="bottom"/>
            <w:hideMark/>
          </w:tcPr>
          <w:p w14:paraId="38C35CCE" w14:textId="77777777" w:rsidR="00832D22" w:rsidRPr="00CB56EC" w:rsidRDefault="00832D22" w:rsidP="008E7A9C">
            <w:pPr>
              <w:jc w:val="right"/>
              <w:rPr>
                <w:highlight w:val="yellow"/>
                <w:lang w:eastAsia="tr-TR"/>
              </w:rPr>
            </w:pPr>
          </w:p>
        </w:tc>
        <w:tc>
          <w:tcPr>
            <w:tcW w:w="805" w:type="dxa"/>
            <w:tcBorders>
              <w:top w:val="dotted" w:sz="4" w:space="0" w:color="auto"/>
            </w:tcBorders>
            <w:shd w:val="clear" w:color="auto" w:fill="auto"/>
            <w:vAlign w:val="bottom"/>
            <w:hideMark/>
          </w:tcPr>
          <w:p w14:paraId="39CC237A" w14:textId="77777777" w:rsidR="00832D22" w:rsidRPr="00CB56EC" w:rsidRDefault="00832D22" w:rsidP="008E7A9C">
            <w:pPr>
              <w:jc w:val="right"/>
              <w:rPr>
                <w:highlight w:val="yellow"/>
                <w:lang w:eastAsia="tr-TR"/>
              </w:rPr>
            </w:pPr>
          </w:p>
        </w:tc>
        <w:tc>
          <w:tcPr>
            <w:tcW w:w="805" w:type="dxa"/>
            <w:tcBorders>
              <w:top w:val="dotted" w:sz="4" w:space="0" w:color="auto"/>
            </w:tcBorders>
            <w:shd w:val="clear" w:color="auto" w:fill="auto"/>
            <w:vAlign w:val="bottom"/>
            <w:hideMark/>
          </w:tcPr>
          <w:p w14:paraId="6779D496" w14:textId="77777777" w:rsidR="00832D22" w:rsidRPr="00CB56EC" w:rsidRDefault="00832D22" w:rsidP="008E7A9C">
            <w:pPr>
              <w:jc w:val="right"/>
              <w:rPr>
                <w:highlight w:val="yellow"/>
                <w:lang w:eastAsia="tr-TR"/>
              </w:rPr>
            </w:pPr>
          </w:p>
        </w:tc>
        <w:tc>
          <w:tcPr>
            <w:tcW w:w="805" w:type="dxa"/>
            <w:tcBorders>
              <w:top w:val="dotted" w:sz="4" w:space="0" w:color="auto"/>
            </w:tcBorders>
            <w:shd w:val="clear" w:color="auto" w:fill="auto"/>
            <w:vAlign w:val="bottom"/>
            <w:hideMark/>
          </w:tcPr>
          <w:p w14:paraId="47DD7375" w14:textId="77777777" w:rsidR="00832D22" w:rsidRPr="00CB56EC" w:rsidRDefault="00832D22" w:rsidP="008E7A9C">
            <w:pPr>
              <w:jc w:val="right"/>
              <w:rPr>
                <w:highlight w:val="yellow"/>
                <w:lang w:eastAsia="tr-TR"/>
              </w:rPr>
            </w:pPr>
          </w:p>
        </w:tc>
        <w:tc>
          <w:tcPr>
            <w:tcW w:w="805" w:type="dxa"/>
            <w:tcBorders>
              <w:top w:val="dotted" w:sz="4" w:space="0" w:color="auto"/>
            </w:tcBorders>
            <w:shd w:val="clear" w:color="auto" w:fill="auto"/>
            <w:vAlign w:val="bottom"/>
            <w:hideMark/>
          </w:tcPr>
          <w:p w14:paraId="15A317BD" w14:textId="77777777" w:rsidR="00832D22" w:rsidRPr="00CB56EC" w:rsidRDefault="00832D22" w:rsidP="008E7A9C">
            <w:pPr>
              <w:jc w:val="right"/>
              <w:rPr>
                <w:highlight w:val="yellow"/>
                <w:lang w:eastAsia="tr-TR"/>
              </w:rPr>
            </w:pPr>
          </w:p>
        </w:tc>
        <w:tc>
          <w:tcPr>
            <w:tcW w:w="805" w:type="dxa"/>
            <w:tcBorders>
              <w:top w:val="dotted" w:sz="4" w:space="0" w:color="auto"/>
            </w:tcBorders>
            <w:shd w:val="clear" w:color="auto" w:fill="auto"/>
            <w:vAlign w:val="bottom"/>
            <w:hideMark/>
          </w:tcPr>
          <w:p w14:paraId="2CD26509" w14:textId="77777777" w:rsidR="00832D22" w:rsidRPr="00CB56EC" w:rsidRDefault="00832D22" w:rsidP="008E7A9C">
            <w:pPr>
              <w:jc w:val="right"/>
              <w:rPr>
                <w:highlight w:val="yellow"/>
                <w:lang w:eastAsia="tr-TR"/>
              </w:rPr>
            </w:pPr>
          </w:p>
        </w:tc>
        <w:tc>
          <w:tcPr>
            <w:tcW w:w="805" w:type="dxa"/>
            <w:tcBorders>
              <w:top w:val="dotted" w:sz="4" w:space="0" w:color="auto"/>
              <w:right w:val="single" w:sz="6" w:space="0" w:color="auto"/>
            </w:tcBorders>
            <w:shd w:val="clear" w:color="auto" w:fill="auto"/>
            <w:vAlign w:val="bottom"/>
            <w:hideMark/>
          </w:tcPr>
          <w:p w14:paraId="1E7AC6AA" w14:textId="77777777" w:rsidR="00832D22" w:rsidRPr="00CB56EC" w:rsidRDefault="00832D22" w:rsidP="008E7A9C">
            <w:pPr>
              <w:jc w:val="right"/>
              <w:rPr>
                <w:highlight w:val="yellow"/>
                <w:lang w:eastAsia="tr-TR"/>
              </w:rPr>
            </w:pPr>
          </w:p>
        </w:tc>
      </w:tr>
      <w:tr w:rsidR="006F2774" w:rsidRPr="00CB56EC" w14:paraId="748DCC7C" w14:textId="77777777" w:rsidTr="00AD37E0">
        <w:trPr>
          <w:trHeight w:val="163"/>
        </w:trPr>
        <w:tc>
          <w:tcPr>
            <w:tcW w:w="3227" w:type="dxa"/>
            <w:tcBorders>
              <w:left w:val="single" w:sz="6" w:space="0" w:color="auto"/>
            </w:tcBorders>
            <w:shd w:val="clear" w:color="auto" w:fill="auto"/>
            <w:vAlign w:val="bottom"/>
            <w:hideMark/>
          </w:tcPr>
          <w:p w14:paraId="7185C3D3" w14:textId="77777777" w:rsidR="006F2774" w:rsidRPr="00CB56EC" w:rsidRDefault="006F2774" w:rsidP="006F2774">
            <w:pPr>
              <w:rPr>
                <w:b/>
                <w:bCs/>
                <w:color w:val="000000"/>
                <w:sz w:val="14"/>
                <w:szCs w:val="14"/>
                <w:lang w:eastAsia="tr-TR"/>
              </w:rPr>
            </w:pPr>
            <w:r w:rsidRPr="00CB56EC">
              <w:rPr>
                <w:b/>
                <w:bCs/>
                <w:color w:val="000000"/>
                <w:sz w:val="14"/>
                <w:szCs w:val="14"/>
                <w:lang w:eastAsia="tr-TR"/>
              </w:rPr>
              <w:t>I. Özel cari hesabı gerçek kişi ticari olmayan-TP</w:t>
            </w:r>
          </w:p>
        </w:tc>
        <w:tc>
          <w:tcPr>
            <w:tcW w:w="805" w:type="dxa"/>
            <w:shd w:val="clear" w:color="auto" w:fill="auto"/>
            <w:vAlign w:val="bottom"/>
            <w:hideMark/>
          </w:tcPr>
          <w:p w14:paraId="33B67076" w14:textId="37CE97FA" w:rsidR="006F2774" w:rsidRPr="00CB56EC" w:rsidRDefault="006F2774" w:rsidP="006F2774">
            <w:pPr>
              <w:jc w:val="right"/>
              <w:rPr>
                <w:b/>
                <w:bCs/>
                <w:sz w:val="14"/>
                <w:szCs w:val="14"/>
                <w:lang w:eastAsia="tr-TR"/>
              </w:rPr>
            </w:pPr>
            <w:r w:rsidRPr="00DC7216">
              <w:rPr>
                <w:b/>
                <w:bCs/>
                <w:sz w:val="14"/>
                <w:szCs w:val="14"/>
                <w:lang w:eastAsia="tr-TR"/>
              </w:rPr>
              <w:t>39,088</w:t>
            </w:r>
          </w:p>
        </w:tc>
        <w:tc>
          <w:tcPr>
            <w:tcW w:w="805" w:type="dxa"/>
            <w:shd w:val="clear" w:color="auto" w:fill="auto"/>
            <w:vAlign w:val="bottom"/>
            <w:hideMark/>
          </w:tcPr>
          <w:p w14:paraId="79052D9D" w14:textId="74B79BA8"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56B3DC91" w14:textId="79427B3A"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4D217C51" w14:textId="396B4D50"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18AB20DF" w14:textId="619353CA"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7818BEA2" w14:textId="2FE21825"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685652D2" w14:textId="171B2F2D"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52B439CD" w14:textId="1E65FDCA"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tcBorders>
              <w:right w:val="single" w:sz="6" w:space="0" w:color="auto"/>
            </w:tcBorders>
            <w:shd w:val="clear" w:color="auto" w:fill="auto"/>
            <w:vAlign w:val="bottom"/>
            <w:hideMark/>
          </w:tcPr>
          <w:p w14:paraId="671A3C72" w14:textId="47540825" w:rsidR="006F2774" w:rsidRPr="00CB56EC" w:rsidRDefault="006F2774" w:rsidP="006F2774">
            <w:pPr>
              <w:jc w:val="right"/>
              <w:rPr>
                <w:b/>
                <w:bCs/>
                <w:sz w:val="14"/>
                <w:szCs w:val="14"/>
                <w:lang w:eastAsia="tr-TR"/>
              </w:rPr>
            </w:pPr>
            <w:r w:rsidRPr="00DC7216">
              <w:rPr>
                <w:b/>
                <w:bCs/>
                <w:sz w:val="14"/>
                <w:szCs w:val="14"/>
                <w:lang w:eastAsia="tr-TR"/>
              </w:rPr>
              <w:t>39,088</w:t>
            </w:r>
          </w:p>
        </w:tc>
      </w:tr>
      <w:tr w:rsidR="006F2774" w:rsidRPr="00CB56EC" w14:paraId="21CAFB63" w14:textId="77777777" w:rsidTr="00AD37E0">
        <w:trPr>
          <w:trHeight w:val="225"/>
        </w:trPr>
        <w:tc>
          <w:tcPr>
            <w:tcW w:w="3227" w:type="dxa"/>
            <w:tcBorders>
              <w:left w:val="single" w:sz="6" w:space="0" w:color="auto"/>
            </w:tcBorders>
            <w:shd w:val="clear" w:color="auto" w:fill="auto"/>
            <w:vAlign w:val="bottom"/>
            <w:hideMark/>
          </w:tcPr>
          <w:p w14:paraId="7EEAA089" w14:textId="77777777" w:rsidR="006F2774" w:rsidRPr="00CB56EC" w:rsidRDefault="006F2774" w:rsidP="006F2774">
            <w:pPr>
              <w:rPr>
                <w:b/>
                <w:bCs/>
                <w:color w:val="000000"/>
                <w:sz w:val="14"/>
                <w:szCs w:val="14"/>
                <w:lang w:eastAsia="tr-TR"/>
              </w:rPr>
            </w:pPr>
            <w:r w:rsidRPr="00CB56EC">
              <w:rPr>
                <w:rFonts w:eastAsia="Arial Unicode MS"/>
                <w:b/>
                <w:bCs/>
                <w:color w:val="000000"/>
                <w:sz w:val="14"/>
                <w:szCs w:val="14"/>
                <w:lang w:eastAsia="tr-TR"/>
              </w:rPr>
              <w:t>II. Katılma hesapları gerçek kişi ticari olmayan-TP</w:t>
            </w:r>
          </w:p>
        </w:tc>
        <w:tc>
          <w:tcPr>
            <w:tcW w:w="805" w:type="dxa"/>
            <w:shd w:val="clear" w:color="auto" w:fill="auto"/>
            <w:vAlign w:val="bottom"/>
            <w:hideMark/>
          </w:tcPr>
          <w:p w14:paraId="0A1DB2C4" w14:textId="303EC277"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305FBA95" w14:textId="76287ACC" w:rsidR="006F2774" w:rsidRPr="00CB56EC" w:rsidRDefault="006F2774" w:rsidP="006F2774">
            <w:pPr>
              <w:jc w:val="right"/>
              <w:rPr>
                <w:b/>
                <w:bCs/>
                <w:sz w:val="14"/>
                <w:szCs w:val="14"/>
                <w:lang w:eastAsia="tr-TR"/>
              </w:rPr>
            </w:pPr>
            <w:r w:rsidRPr="00DC7216">
              <w:rPr>
                <w:b/>
                <w:bCs/>
                <w:sz w:val="14"/>
                <w:szCs w:val="14"/>
                <w:lang w:eastAsia="tr-TR"/>
              </w:rPr>
              <w:t>857,951</w:t>
            </w:r>
          </w:p>
        </w:tc>
        <w:tc>
          <w:tcPr>
            <w:tcW w:w="805" w:type="dxa"/>
            <w:shd w:val="clear" w:color="auto" w:fill="auto"/>
            <w:vAlign w:val="bottom"/>
            <w:hideMark/>
          </w:tcPr>
          <w:p w14:paraId="6385B481" w14:textId="1D283D32" w:rsidR="006F2774" w:rsidRPr="00CB56EC" w:rsidRDefault="006F2774" w:rsidP="006F2774">
            <w:pPr>
              <w:jc w:val="right"/>
              <w:rPr>
                <w:b/>
                <w:bCs/>
                <w:sz w:val="14"/>
                <w:szCs w:val="14"/>
                <w:lang w:eastAsia="tr-TR"/>
              </w:rPr>
            </w:pPr>
            <w:r w:rsidRPr="00DC7216">
              <w:rPr>
                <w:b/>
                <w:bCs/>
                <w:sz w:val="14"/>
                <w:szCs w:val="14"/>
                <w:lang w:eastAsia="tr-TR"/>
              </w:rPr>
              <w:t>2,981,981</w:t>
            </w:r>
          </w:p>
        </w:tc>
        <w:tc>
          <w:tcPr>
            <w:tcW w:w="805" w:type="dxa"/>
            <w:shd w:val="clear" w:color="auto" w:fill="auto"/>
            <w:vAlign w:val="bottom"/>
            <w:hideMark/>
          </w:tcPr>
          <w:p w14:paraId="1B6A928E" w14:textId="0DDDB1B1" w:rsidR="006F2774" w:rsidRPr="00CB56EC" w:rsidRDefault="006F2774" w:rsidP="006F2774">
            <w:pPr>
              <w:jc w:val="right"/>
              <w:rPr>
                <w:b/>
                <w:bCs/>
                <w:sz w:val="14"/>
                <w:szCs w:val="14"/>
                <w:lang w:eastAsia="tr-TR"/>
              </w:rPr>
            </w:pPr>
            <w:r w:rsidRPr="00DC7216">
              <w:rPr>
                <w:b/>
                <w:bCs/>
                <w:sz w:val="14"/>
                <w:szCs w:val="14"/>
                <w:lang w:eastAsia="tr-TR"/>
              </w:rPr>
              <w:t>154,807</w:t>
            </w:r>
          </w:p>
        </w:tc>
        <w:tc>
          <w:tcPr>
            <w:tcW w:w="805" w:type="dxa"/>
            <w:shd w:val="clear" w:color="auto" w:fill="auto"/>
            <w:vAlign w:val="bottom"/>
            <w:hideMark/>
          </w:tcPr>
          <w:p w14:paraId="62851552" w14:textId="6ABC9985" w:rsidR="006F2774" w:rsidRPr="00CB56EC" w:rsidRDefault="006F2774" w:rsidP="006F2774">
            <w:pPr>
              <w:jc w:val="right"/>
              <w:rPr>
                <w:b/>
                <w:bCs/>
                <w:sz w:val="14"/>
                <w:szCs w:val="14"/>
                <w:lang w:eastAsia="tr-TR"/>
              </w:rPr>
            </w:pPr>
            <w:r w:rsidRPr="00DC7216">
              <w:rPr>
                <w:b/>
                <w:bCs/>
                <w:sz w:val="14"/>
                <w:szCs w:val="14"/>
                <w:lang w:eastAsia="tr-TR"/>
              </w:rPr>
              <w:t>3,157</w:t>
            </w:r>
          </w:p>
        </w:tc>
        <w:tc>
          <w:tcPr>
            <w:tcW w:w="805" w:type="dxa"/>
            <w:shd w:val="clear" w:color="auto" w:fill="auto"/>
            <w:vAlign w:val="bottom"/>
            <w:hideMark/>
          </w:tcPr>
          <w:p w14:paraId="268FCC6C" w14:textId="09A58BD0" w:rsidR="006F2774" w:rsidRPr="00CB56EC" w:rsidRDefault="006F2774" w:rsidP="006F2774">
            <w:pPr>
              <w:jc w:val="right"/>
              <w:rPr>
                <w:b/>
                <w:bCs/>
                <w:sz w:val="14"/>
                <w:szCs w:val="14"/>
                <w:lang w:eastAsia="tr-TR"/>
              </w:rPr>
            </w:pPr>
            <w:r w:rsidRPr="00DC7216">
              <w:rPr>
                <w:b/>
                <w:bCs/>
                <w:sz w:val="14"/>
                <w:szCs w:val="14"/>
                <w:lang w:eastAsia="tr-TR"/>
              </w:rPr>
              <w:t>980</w:t>
            </w:r>
          </w:p>
        </w:tc>
        <w:tc>
          <w:tcPr>
            <w:tcW w:w="805" w:type="dxa"/>
            <w:shd w:val="clear" w:color="auto" w:fill="auto"/>
            <w:vAlign w:val="bottom"/>
            <w:hideMark/>
          </w:tcPr>
          <w:p w14:paraId="75A218B5" w14:textId="7E52448D" w:rsidR="006F2774" w:rsidRPr="00CB56EC" w:rsidRDefault="006F2774" w:rsidP="006F2774">
            <w:pPr>
              <w:jc w:val="right"/>
              <w:rPr>
                <w:b/>
                <w:bCs/>
                <w:sz w:val="14"/>
                <w:szCs w:val="14"/>
                <w:lang w:eastAsia="tr-TR"/>
              </w:rPr>
            </w:pPr>
            <w:r w:rsidRPr="00DC7216">
              <w:rPr>
                <w:b/>
                <w:bCs/>
                <w:sz w:val="14"/>
                <w:szCs w:val="14"/>
                <w:lang w:eastAsia="tr-TR"/>
              </w:rPr>
              <w:t>672</w:t>
            </w:r>
          </w:p>
        </w:tc>
        <w:tc>
          <w:tcPr>
            <w:tcW w:w="805" w:type="dxa"/>
            <w:shd w:val="clear" w:color="auto" w:fill="auto"/>
            <w:vAlign w:val="bottom"/>
            <w:hideMark/>
          </w:tcPr>
          <w:p w14:paraId="669AD0E9" w14:textId="2AD34F59"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tcBorders>
              <w:right w:val="single" w:sz="6" w:space="0" w:color="auto"/>
            </w:tcBorders>
            <w:shd w:val="clear" w:color="auto" w:fill="auto"/>
            <w:vAlign w:val="bottom"/>
            <w:hideMark/>
          </w:tcPr>
          <w:p w14:paraId="5C4D6FE8" w14:textId="6724157A" w:rsidR="006F2774" w:rsidRPr="00CB56EC" w:rsidRDefault="006F2774" w:rsidP="006F2774">
            <w:pPr>
              <w:jc w:val="right"/>
              <w:rPr>
                <w:b/>
                <w:bCs/>
                <w:sz w:val="14"/>
                <w:szCs w:val="14"/>
                <w:lang w:eastAsia="tr-TR"/>
              </w:rPr>
            </w:pPr>
            <w:r w:rsidRPr="00DC7216">
              <w:rPr>
                <w:b/>
                <w:bCs/>
                <w:sz w:val="14"/>
                <w:szCs w:val="14"/>
                <w:lang w:eastAsia="tr-TR"/>
              </w:rPr>
              <w:t>3,999,548</w:t>
            </w:r>
          </w:p>
        </w:tc>
      </w:tr>
      <w:tr w:rsidR="006F2774" w:rsidRPr="00CB56EC" w14:paraId="78F13E0B" w14:textId="77777777" w:rsidTr="00AD37E0">
        <w:trPr>
          <w:trHeight w:val="173"/>
        </w:trPr>
        <w:tc>
          <w:tcPr>
            <w:tcW w:w="3227" w:type="dxa"/>
            <w:tcBorders>
              <w:left w:val="single" w:sz="6" w:space="0" w:color="auto"/>
            </w:tcBorders>
            <w:shd w:val="clear" w:color="auto" w:fill="auto"/>
            <w:vAlign w:val="bottom"/>
            <w:hideMark/>
          </w:tcPr>
          <w:p w14:paraId="031AD238" w14:textId="77777777" w:rsidR="006F2774" w:rsidRPr="00CB56EC" w:rsidRDefault="006F2774" w:rsidP="006F2774">
            <w:pPr>
              <w:rPr>
                <w:b/>
                <w:bCs/>
                <w:color w:val="000000"/>
                <w:sz w:val="14"/>
                <w:szCs w:val="14"/>
                <w:lang w:eastAsia="tr-TR"/>
              </w:rPr>
            </w:pPr>
            <w:r w:rsidRPr="00CB56EC">
              <w:rPr>
                <w:rFonts w:eastAsia="Arial Unicode MS"/>
                <w:b/>
                <w:bCs/>
                <w:color w:val="000000"/>
                <w:sz w:val="14"/>
                <w:szCs w:val="14"/>
                <w:lang w:eastAsia="tr-TR"/>
              </w:rPr>
              <w:t>III. Özel cari hesap diğer-TP</w:t>
            </w:r>
          </w:p>
        </w:tc>
        <w:tc>
          <w:tcPr>
            <w:tcW w:w="805" w:type="dxa"/>
            <w:shd w:val="clear" w:color="auto" w:fill="auto"/>
            <w:vAlign w:val="bottom"/>
            <w:hideMark/>
          </w:tcPr>
          <w:p w14:paraId="36FF6C3C" w14:textId="5FE49AD0" w:rsidR="006F2774" w:rsidRPr="00CB56EC" w:rsidRDefault="006F2774" w:rsidP="006F2774">
            <w:pPr>
              <w:jc w:val="right"/>
              <w:rPr>
                <w:b/>
                <w:bCs/>
                <w:sz w:val="14"/>
                <w:szCs w:val="14"/>
                <w:lang w:eastAsia="tr-TR"/>
              </w:rPr>
            </w:pPr>
            <w:r w:rsidRPr="00DC7216">
              <w:rPr>
                <w:b/>
                <w:bCs/>
                <w:sz w:val="14"/>
                <w:szCs w:val="14"/>
                <w:lang w:eastAsia="tr-TR"/>
              </w:rPr>
              <w:t>674,118</w:t>
            </w:r>
          </w:p>
        </w:tc>
        <w:tc>
          <w:tcPr>
            <w:tcW w:w="805" w:type="dxa"/>
            <w:shd w:val="clear" w:color="auto" w:fill="auto"/>
            <w:vAlign w:val="bottom"/>
            <w:hideMark/>
          </w:tcPr>
          <w:p w14:paraId="7FE814FC" w14:textId="7B6860AB"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0579FA91" w14:textId="48F0F3AC"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338E3942" w14:textId="2B82554A"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723775BC" w14:textId="4A549D20"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54ACA88E" w14:textId="05F0A1D2"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7ECB21C7" w14:textId="78CAB437"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51DBD976" w14:textId="63C2AE8B"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tcBorders>
              <w:right w:val="single" w:sz="6" w:space="0" w:color="auto"/>
            </w:tcBorders>
            <w:shd w:val="clear" w:color="auto" w:fill="auto"/>
            <w:vAlign w:val="bottom"/>
            <w:hideMark/>
          </w:tcPr>
          <w:p w14:paraId="7A325B9B" w14:textId="582C9562" w:rsidR="006F2774" w:rsidRPr="00CB56EC" w:rsidRDefault="006F2774" w:rsidP="006F2774">
            <w:pPr>
              <w:jc w:val="right"/>
              <w:rPr>
                <w:b/>
                <w:bCs/>
                <w:sz w:val="14"/>
                <w:szCs w:val="14"/>
                <w:lang w:eastAsia="tr-TR"/>
              </w:rPr>
            </w:pPr>
            <w:r w:rsidRPr="00DC7216">
              <w:rPr>
                <w:b/>
                <w:bCs/>
                <w:sz w:val="14"/>
                <w:szCs w:val="14"/>
                <w:lang w:eastAsia="tr-TR"/>
              </w:rPr>
              <w:t>674,118</w:t>
            </w:r>
          </w:p>
        </w:tc>
      </w:tr>
      <w:tr w:rsidR="006F2774" w:rsidRPr="00CB56EC" w14:paraId="0D58445A" w14:textId="77777777" w:rsidTr="00AD37E0">
        <w:trPr>
          <w:trHeight w:val="173"/>
        </w:trPr>
        <w:tc>
          <w:tcPr>
            <w:tcW w:w="3227" w:type="dxa"/>
            <w:tcBorders>
              <w:left w:val="single" w:sz="6" w:space="0" w:color="auto"/>
            </w:tcBorders>
            <w:shd w:val="clear" w:color="auto" w:fill="auto"/>
            <w:vAlign w:val="bottom"/>
            <w:hideMark/>
          </w:tcPr>
          <w:p w14:paraId="59E62C32"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Resmi kuruluşlar</w:t>
            </w:r>
          </w:p>
        </w:tc>
        <w:tc>
          <w:tcPr>
            <w:tcW w:w="805" w:type="dxa"/>
            <w:shd w:val="clear" w:color="auto" w:fill="auto"/>
            <w:vAlign w:val="bottom"/>
            <w:hideMark/>
          </w:tcPr>
          <w:p w14:paraId="6E3A7246" w14:textId="5EE02FE5"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33EC7C9" w14:textId="11B9F77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A835AA3" w14:textId="2DFE71DA"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C38F948" w14:textId="7DEE7E7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0BFFF60" w14:textId="69EB8CB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0B4AC89" w14:textId="4FBFDE5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E4BF97D" w14:textId="5CEF1AD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3AED6B4" w14:textId="7D7C9676"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356F63E6" w14:textId="6CDED2CE"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7393D1E3" w14:textId="77777777" w:rsidTr="00AD37E0">
        <w:trPr>
          <w:trHeight w:val="173"/>
        </w:trPr>
        <w:tc>
          <w:tcPr>
            <w:tcW w:w="3227" w:type="dxa"/>
            <w:tcBorders>
              <w:left w:val="single" w:sz="6" w:space="0" w:color="auto"/>
            </w:tcBorders>
            <w:shd w:val="clear" w:color="auto" w:fill="auto"/>
            <w:vAlign w:val="bottom"/>
            <w:hideMark/>
          </w:tcPr>
          <w:p w14:paraId="0E42E35A"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Ticari kuruluşlar</w:t>
            </w:r>
          </w:p>
        </w:tc>
        <w:tc>
          <w:tcPr>
            <w:tcW w:w="805" w:type="dxa"/>
            <w:shd w:val="clear" w:color="auto" w:fill="auto"/>
            <w:vAlign w:val="bottom"/>
            <w:hideMark/>
          </w:tcPr>
          <w:p w14:paraId="37189F14" w14:textId="26AADB3E" w:rsidR="006F2774" w:rsidRPr="00CB56EC" w:rsidRDefault="006F2774" w:rsidP="006F2774">
            <w:pPr>
              <w:jc w:val="right"/>
              <w:rPr>
                <w:bCs/>
                <w:sz w:val="14"/>
                <w:szCs w:val="14"/>
                <w:lang w:eastAsia="tr-TR"/>
              </w:rPr>
            </w:pPr>
            <w:r w:rsidRPr="00DC7216">
              <w:rPr>
                <w:sz w:val="14"/>
                <w:szCs w:val="14"/>
                <w:lang w:eastAsia="tr-TR"/>
              </w:rPr>
              <w:t>674,099</w:t>
            </w:r>
          </w:p>
        </w:tc>
        <w:tc>
          <w:tcPr>
            <w:tcW w:w="805" w:type="dxa"/>
            <w:shd w:val="clear" w:color="auto" w:fill="auto"/>
            <w:vAlign w:val="bottom"/>
            <w:hideMark/>
          </w:tcPr>
          <w:p w14:paraId="469BA2A0" w14:textId="1C73151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BBA9E3A" w14:textId="3C6D4E7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1550990" w14:textId="55952361"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65CA1C4" w14:textId="70958C9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AB6CED8" w14:textId="57029138"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22A0ADD" w14:textId="7EB9D41D"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1EF8451" w14:textId="5EEF077B"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0CB414EF" w14:textId="56449EFF" w:rsidR="006F2774" w:rsidRPr="00CB56EC" w:rsidRDefault="006F2774" w:rsidP="006F2774">
            <w:pPr>
              <w:jc w:val="right"/>
              <w:rPr>
                <w:bCs/>
                <w:sz w:val="14"/>
                <w:szCs w:val="14"/>
                <w:lang w:eastAsia="tr-TR"/>
              </w:rPr>
            </w:pPr>
            <w:r w:rsidRPr="00DC7216">
              <w:rPr>
                <w:sz w:val="14"/>
                <w:szCs w:val="14"/>
                <w:lang w:eastAsia="tr-TR"/>
              </w:rPr>
              <w:t>674,099</w:t>
            </w:r>
          </w:p>
        </w:tc>
      </w:tr>
      <w:tr w:rsidR="006F2774" w:rsidRPr="00CB56EC" w14:paraId="1939EF0B" w14:textId="77777777" w:rsidTr="00AD37E0">
        <w:trPr>
          <w:trHeight w:val="173"/>
        </w:trPr>
        <w:tc>
          <w:tcPr>
            <w:tcW w:w="3227" w:type="dxa"/>
            <w:tcBorders>
              <w:left w:val="single" w:sz="6" w:space="0" w:color="auto"/>
            </w:tcBorders>
            <w:shd w:val="clear" w:color="auto" w:fill="auto"/>
            <w:vAlign w:val="bottom"/>
            <w:hideMark/>
          </w:tcPr>
          <w:p w14:paraId="08E7F318"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Diğer kuruluşlar</w:t>
            </w:r>
          </w:p>
        </w:tc>
        <w:tc>
          <w:tcPr>
            <w:tcW w:w="805" w:type="dxa"/>
            <w:shd w:val="clear" w:color="auto" w:fill="auto"/>
            <w:vAlign w:val="bottom"/>
            <w:hideMark/>
          </w:tcPr>
          <w:p w14:paraId="45659C7C" w14:textId="57F0D3B9" w:rsidR="006F2774" w:rsidRPr="00CB56EC" w:rsidRDefault="006F2774" w:rsidP="006F2774">
            <w:pPr>
              <w:jc w:val="right"/>
              <w:rPr>
                <w:bCs/>
                <w:sz w:val="14"/>
                <w:szCs w:val="14"/>
                <w:lang w:eastAsia="tr-TR"/>
              </w:rPr>
            </w:pPr>
            <w:r w:rsidRPr="00DC7216">
              <w:rPr>
                <w:sz w:val="14"/>
                <w:szCs w:val="14"/>
                <w:lang w:eastAsia="tr-TR"/>
              </w:rPr>
              <w:t>19</w:t>
            </w:r>
          </w:p>
        </w:tc>
        <w:tc>
          <w:tcPr>
            <w:tcW w:w="805" w:type="dxa"/>
            <w:shd w:val="clear" w:color="auto" w:fill="auto"/>
            <w:vAlign w:val="bottom"/>
            <w:hideMark/>
          </w:tcPr>
          <w:p w14:paraId="663126CC" w14:textId="460732AD"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6AA5394" w14:textId="50E9DBDD"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F5504B8" w14:textId="5FB2D5E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BA2EA47" w14:textId="7607F9E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4025AB2" w14:textId="0CB71C9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95E1B47" w14:textId="5E4109E3"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A4970F9" w14:textId="2B2A201F"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4E7FD5CD" w14:textId="6660AF5B" w:rsidR="006F2774" w:rsidRPr="00CB56EC" w:rsidRDefault="006F2774" w:rsidP="006F2774">
            <w:pPr>
              <w:jc w:val="right"/>
              <w:rPr>
                <w:bCs/>
                <w:sz w:val="14"/>
                <w:szCs w:val="14"/>
                <w:lang w:eastAsia="tr-TR"/>
              </w:rPr>
            </w:pPr>
            <w:r w:rsidRPr="00DC7216">
              <w:rPr>
                <w:sz w:val="14"/>
                <w:szCs w:val="14"/>
                <w:lang w:eastAsia="tr-TR"/>
              </w:rPr>
              <w:t>19</w:t>
            </w:r>
          </w:p>
        </w:tc>
      </w:tr>
      <w:tr w:rsidR="006F2774" w:rsidRPr="00CB56EC" w14:paraId="7E0F3FD3" w14:textId="77777777" w:rsidTr="00AD37E0">
        <w:trPr>
          <w:trHeight w:val="173"/>
        </w:trPr>
        <w:tc>
          <w:tcPr>
            <w:tcW w:w="3227" w:type="dxa"/>
            <w:tcBorders>
              <w:left w:val="single" w:sz="6" w:space="0" w:color="auto"/>
            </w:tcBorders>
            <w:shd w:val="clear" w:color="auto" w:fill="auto"/>
            <w:vAlign w:val="bottom"/>
            <w:hideMark/>
          </w:tcPr>
          <w:p w14:paraId="5E943D1B"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Ticari ve diğer kuruluşlar</w:t>
            </w:r>
          </w:p>
        </w:tc>
        <w:tc>
          <w:tcPr>
            <w:tcW w:w="805" w:type="dxa"/>
            <w:shd w:val="clear" w:color="auto" w:fill="auto"/>
            <w:vAlign w:val="bottom"/>
            <w:hideMark/>
          </w:tcPr>
          <w:p w14:paraId="77F912EA" w14:textId="3985F75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957A09B" w14:textId="502484E1"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1B92F0E" w14:textId="45681145"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84EF045" w14:textId="6690F85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7646C25" w14:textId="7C0F4B78"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295A28F" w14:textId="35C7992A"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189F6A2" w14:textId="0568A02C"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4C75E8B" w14:textId="2A9CAA25"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1F82F575" w14:textId="1F1CD448"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16CF26B0" w14:textId="77777777" w:rsidTr="00AD37E0">
        <w:trPr>
          <w:trHeight w:val="173"/>
        </w:trPr>
        <w:tc>
          <w:tcPr>
            <w:tcW w:w="3227" w:type="dxa"/>
            <w:tcBorders>
              <w:left w:val="single" w:sz="6" w:space="0" w:color="auto"/>
            </w:tcBorders>
            <w:shd w:val="clear" w:color="auto" w:fill="auto"/>
            <w:vAlign w:val="bottom"/>
            <w:hideMark/>
          </w:tcPr>
          <w:p w14:paraId="2A1075F1"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Bankalar ve katılım bankaları</w:t>
            </w:r>
          </w:p>
        </w:tc>
        <w:tc>
          <w:tcPr>
            <w:tcW w:w="805" w:type="dxa"/>
            <w:shd w:val="clear" w:color="auto" w:fill="auto"/>
            <w:vAlign w:val="bottom"/>
            <w:hideMark/>
          </w:tcPr>
          <w:p w14:paraId="548974CB" w14:textId="524DAAE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8526C35" w14:textId="6A96046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D0E0CA3" w14:textId="034C5E5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F07ABD2" w14:textId="38A9316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45772A0" w14:textId="0C8DC81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9D54E13" w14:textId="6C5B3007"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7210299" w14:textId="394B719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86D7D4D" w14:textId="67321E8D"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7B6CC504" w14:textId="700570F9"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31533EC1" w14:textId="77777777" w:rsidTr="00AD37E0">
        <w:trPr>
          <w:trHeight w:val="173"/>
        </w:trPr>
        <w:tc>
          <w:tcPr>
            <w:tcW w:w="3227" w:type="dxa"/>
            <w:tcBorders>
              <w:left w:val="single" w:sz="6" w:space="0" w:color="auto"/>
            </w:tcBorders>
            <w:shd w:val="clear" w:color="auto" w:fill="auto"/>
            <w:vAlign w:val="bottom"/>
            <w:hideMark/>
          </w:tcPr>
          <w:p w14:paraId="240BE7B6" w14:textId="77777777" w:rsidR="006F2774" w:rsidRPr="00CB56EC" w:rsidRDefault="006F2774" w:rsidP="006F2774">
            <w:pPr>
              <w:ind w:firstLineChars="200" w:firstLine="280"/>
              <w:rPr>
                <w:color w:val="000000"/>
                <w:sz w:val="14"/>
                <w:szCs w:val="14"/>
                <w:lang w:eastAsia="tr-TR"/>
              </w:rPr>
            </w:pPr>
            <w:r w:rsidRPr="00CB56EC">
              <w:rPr>
                <w:bCs/>
                <w:color w:val="000000"/>
                <w:sz w:val="14"/>
                <w:szCs w:val="14"/>
                <w:lang w:eastAsia="tr-TR"/>
              </w:rPr>
              <w:t>T.C. Merkez Bankası</w:t>
            </w:r>
          </w:p>
        </w:tc>
        <w:tc>
          <w:tcPr>
            <w:tcW w:w="805" w:type="dxa"/>
            <w:shd w:val="clear" w:color="auto" w:fill="auto"/>
            <w:vAlign w:val="bottom"/>
            <w:hideMark/>
          </w:tcPr>
          <w:p w14:paraId="77C4E650" w14:textId="7BC3AAD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7C489EA" w14:textId="1620E80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9EBC3C8" w14:textId="372CD8B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4C2871A" w14:textId="1D05188C"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5C5DA2B" w14:textId="6CE1406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24F88C6" w14:textId="1553116C"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03EF603" w14:textId="7FACA2A3"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A70A204" w14:textId="174D76EF"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6E042D85" w14:textId="34629F9B"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2FF80077" w14:textId="77777777" w:rsidTr="00AD37E0">
        <w:trPr>
          <w:trHeight w:val="173"/>
        </w:trPr>
        <w:tc>
          <w:tcPr>
            <w:tcW w:w="3227" w:type="dxa"/>
            <w:tcBorders>
              <w:left w:val="single" w:sz="6" w:space="0" w:color="auto"/>
            </w:tcBorders>
            <w:shd w:val="clear" w:color="auto" w:fill="auto"/>
            <w:vAlign w:val="bottom"/>
            <w:hideMark/>
          </w:tcPr>
          <w:p w14:paraId="619B3A44" w14:textId="77777777" w:rsidR="006F2774" w:rsidRPr="00CB56EC" w:rsidRDefault="006F2774" w:rsidP="006F2774">
            <w:pPr>
              <w:ind w:firstLineChars="200" w:firstLine="280"/>
              <w:rPr>
                <w:color w:val="000000"/>
                <w:sz w:val="14"/>
                <w:szCs w:val="14"/>
                <w:lang w:eastAsia="tr-TR"/>
              </w:rPr>
            </w:pPr>
            <w:r w:rsidRPr="00CB56EC">
              <w:rPr>
                <w:bCs/>
                <w:color w:val="000000"/>
                <w:sz w:val="14"/>
                <w:szCs w:val="14"/>
                <w:lang w:eastAsia="tr-TR"/>
              </w:rPr>
              <w:t>Yurt içi bankalar</w:t>
            </w:r>
          </w:p>
        </w:tc>
        <w:tc>
          <w:tcPr>
            <w:tcW w:w="805" w:type="dxa"/>
            <w:shd w:val="clear" w:color="auto" w:fill="auto"/>
            <w:vAlign w:val="bottom"/>
            <w:hideMark/>
          </w:tcPr>
          <w:p w14:paraId="1B173FD6" w14:textId="5FB62F7D"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5F8B541" w14:textId="6173627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14E6784" w14:textId="7ED1DD83"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7E5F1D2" w14:textId="3162DBF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B7AC7FA" w14:textId="6C79E6D8"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0568E9F" w14:textId="7A2ABEE3"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3AA4A92" w14:textId="311B3A48"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6FB9097" w14:textId="60F782C9"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0BE6CAA0" w14:textId="36C92982"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44C33885" w14:textId="77777777" w:rsidTr="00AD37E0">
        <w:trPr>
          <w:trHeight w:val="173"/>
        </w:trPr>
        <w:tc>
          <w:tcPr>
            <w:tcW w:w="3227" w:type="dxa"/>
            <w:tcBorders>
              <w:left w:val="single" w:sz="6" w:space="0" w:color="auto"/>
            </w:tcBorders>
            <w:shd w:val="clear" w:color="auto" w:fill="auto"/>
            <w:vAlign w:val="bottom"/>
            <w:hideMark/>
          </w:tcPr>
          <w:p w14:paraId="5836B2BD" w14:textId="77777777" w:rsidR="006F2774" w:rsidRPr="00CB56EC" w:rsidRDefault="006F2774" w:rsidP="006F2774">
            <w:pPr>
              <w:ind w:firstLineChars="200" w:firstLine="280"/>
              <w:rPr>
                <w:color w:val="000000"/>
                <w:sz w:val="14"/>
                <w:szCs w:val="14"/>
                <w:lang w:eastAsia="tr-TR"/>
              </w:rPr>
            </w:pPr>
            <w:r w:rsidRPr="00CB56EC">
              <w:rPr>
                <w:bCs/>
                <w:color w:val="000000"/>
                <w:sz w:val="14"/>
                <w:szCs w:val="14"/>
                <w:lang w:eastAsia="tr-TR"/>
              </w:rPr>
              <w:t>Yurt dışı bankalar</w:t>
            </w:r>
          </w:p>
        </w:tc>
        <w:tc>
          <w:tcPr>
            <w:tcW w:w="805" w:type="dxa"/>
            <w:shd w:val="clear" w:color="auto" w:fill="auto"/>
            <w:vAlign w:val="bottom"/>
            <w:hideMark/>
          </w:tcPr>
          <w:p w14:paraId="4573F0E0" w14:textId="5E6389B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BEC90A7" w14:textId="3F61FD61"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D7610E4" w14:textId="6361ED7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572B37A" w14:textId="1B33172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C5C0F16" w14:textId="1B9A07E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2BB8893" w14:textId="179BE35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F73311D" w14:textId="5D16288A"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1300AD7" w14:textId="3B65C8F9"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6B1CA3C2" w14:textId="6D7E8685"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1554F68B" w14:textId="77777777" w:rsidTr="00AD37E0">
        <w:trPr>
          <w:trHeight w:val="173"/>
        </w:trPr>
        <w:tc>
          <w:tcPr>
            <w:tcW w:w="3227" w:type="dxa"/>
            <w:tcBorders>
              <w:left w:val="single" w:sz="6" w:space="0" w:color="auto"/>
            </w:tcBorders>
            <w:shd w:val="clear" w:color="auto" w:fill="auto"/>
            <w:vAlign w:val="bottom"/>
            <w:hideMark/>
          </w:tcPr>
          <w:p w14:paraId="105C27A7" w14:textId="77777777" w:rsidR="006F2774" w:rsidRPr="00CB56EC" w:rsidRDefault="006F2774" w:rsidP="006F2774">
            <w:pPr>
              <w:ind w:firstLineChars="200" w:firstLine="280"/>
              <w:rPr>
                <w:color w:val="000000"/>
                <w:sz w:val="14"/>
                <w:szCs w:val="14"/>
                <w:lang w:eastAsia="tr-TR"/>
              </w:rPr>
            </w:pPr>
            <w:r w:rsidRPr="00CB56EC">
              <w:rPr>
                <w:bCs/>
                <w:color w:val="000000"/>
                <w:sz w:val="14"/>
                <w:szCs w:val="14"/>
                <w:lang w:eastAsia="tr-TR"/>
              </w:rPr>
              <w:t>Katılım bankaları</w:t>
            </w:r>
          </w:p>
        </w:tc>
        <w:tc>
          <w:tcPr>
            <w:tcW w:w="805" w:type="dxa"/>
            <w:shd w:val="clear" w:color="auto" w:fill="auto"/>
            <w:vAlign w:val="bottom"/>
            <w:hideMark/>
          </w:tcPr>
          <w:p w14:paraId="3A69E345" w14:textId="34B62BC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B40B15A" w14:textId="6CDD3C7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BE070A8" w14:textId="4110E577"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C4EC840" w14:textId="6E24DCF7"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5653CAD" w14:textId="3E02376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7D5BBBF" w14:textId="63ECAA51"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D9074D0" w14:textId="3264A7D1"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9DE3504" w14:textId="01153873"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3CA4B232" w14:textId="32155E6D"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291FF3E1" w14:textId="77777777" w:rsidTr="00AD37E0">
        <w:trPr>
          <w:trHeight w:val="173"/>
        </w:trPr>
        <w:tc>
          <w:tcPr>
            <w:tcW w:w="3227" w:type="dxa"/>
            <w:tcBorders>
              <w:left w:val="single" w:sz="6" w:space="0" w:color="auto"/>
            </w:tcBorders>
            <w:shd w:val="clear" w:color="auto" w:fill="auto"/>
            <w:vAlign w:val="bottom"/>
            <w:hideMark/>
          </w:tcPr>
          <w:p w14:paraId="7782E5D2" w14:textId="77777777" w:rsidR="006F2774" w:rsidRPr="00CB56EC" w:rsidRDefault="006F2774" w:rsidP="006F2774">
            <w:pPr>
              <w:ind w:firstLineChars="200" w:firstLine="280"/>
              <w:rPr>
                <w:color w:val="000000"/>
                <w:sz w:val="14"/>
                <w:szCs w:val="14"/>
                <w:lang w:eastAsia="tr-TR"/>
              </w:rPr>
            </w:pPr>
            <w:r w:rsidRPr="00CB56EC">
              <w:rPr>
                <w:bCs/>
                <w:color w:val="000000"/>
                <w:sz w:val="14"/>
                <w:szCs w:val="14"/>
                <w:lang w:eastAsia="tr-TR"/>
              </w:rPr>
              <w:t>Diğer</w:t>
            </w:r>
          </w:p>
        </w:tc>
        <w:tc>
          <w:tcPr>
            <w:tcW w:w="805" w:type="dxa"/>
            <w:shd w:val="clear" w:color="auto" w:fill="auto"/>
            <w:vAlign w:val="bottom"/>
            <w:hideMark/>
          </w:tcPr>
          <w:p w14:paraId="73B79362" w14:textId="034A9D89"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49E1E98" w14:textId="3101D23D"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108A123" w14:textId="33C635BD"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31A6F1D" w14:textId="1855A79A"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8259C9B" w14:textId="3A5EE64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5F59D75" w14:textId="192B8118"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AA65F5A" w14:textId="7F70298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BA4F555" w14:textId="3C840D81"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42649E76" w14:textId="70445DF3"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38DCE062" w14:textId="77777777" w:rsidTr="00AD37E0">
        <w:trPr>
          <w:trHeight w:val="173"/>
        </w:trPr>
        <w:tc>
          <w:tcPr>
            <w:tcW w:w="3227" w:type="dxa"/>
            <w:tcBorders>
              <w:left w:val="single" w:sz="6" w:space="0" w:color="auto"/>
            </w:tcBorders>
            <w:shd w:val="clear" w:color="auto" w:fill="auto"/>
            <w:vAlign w:val="bottom"/>
            <w:hideMark/>
          </w:tcPr>
          <w:p w14:paraId="49DBBE81" w14:textId="77777777" w:rsidR="006F2774" w:rsidRPr="00CB56EC" w:rsidRDefault="006F2774" w:rsidP="006F2774">
            <w:pPr>
              <w:rPr>
                <w:b/>
                <w:bCs/>
                <w:color w:val="000000"/>
                <w:sz w:val="14"/>
                <w:szCs w:val="14"/>
                <w:lang w:eastAsia="tr-TR"/>
              </w:rPr>
            </w:pPr>
            <w:r w:rsidRPr="00CB56EC">
              <w:rPr>
                <w:rFonts w:eastAsia="Arial Unicode MS"/>
                <w:b/>
                <w:bCs/>
                <w:color w:val="000000"/>
                <w:sz w:val="14"/>
                <w:szCs w:val="14"/>
                <w:lang w:eastAsia="tr-TR"/>
              </w:rPr>
              <w:t>IV. Katılma hesapları-TP</w:t>
            </w:r>
          </w:p>
        </w:tc>
        <w:tc>
          <w:tcPr>
            <w:tcW w:w="805" w:type="dxa"/>
            <w:shd w:val="clear" w:color="auto" w:fill="auto"/>
            <w:vAlign w:val="bottom"/>
            <w:hideMark/>
          </w:tcPr>
          <w:p w14:paraId="0E282472" w14:textId="508145BF"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350AEB21" w14:textId="42E2B55A" w:rsidR="006F2774" w:rsidRPr="00CB56EC" w:rsidRDefault="006F2774" w:rsidP="006F2774">
            <w:pPr>
              <w:jc w:val="right"/>
              <w:rPr>
                <w:b/>
                <w:bCs/>
                <w:sz w:val="14"/>
                <w:szCs w:val="14"/>
                <w:lang w:eastAsia="tr-TR"/>
              </w:rPr>
            </w:pPr>
            <w:r w:rsidRPr="00DC7216">
              <w:rPr>
                <w:b/>
                <w:bCs/>
                <w:sz w:val="14"/>
                <w:szCs w:val="14"/>
                <w:lang w:eastAsia="tr-TR"/>
              </w:rPr>
              <w:t>143,795</w:t>
            </w:r>
          </w:p>
        </w:tc>
        <w:tc>
          <w:tcPr>
            <w:tcW w:w="805" w:type="dxa"/>
            <w:shd w:val="clear" w:color="auto" w:fill="auto"/>
            <w:vAlign w:val="bottom"/>
            <w:hideMark/>
          </w:tcPr>
          <w:p w14:paraId="7EEB0FED" w14:textId="4C4586DD" w:rsidR="006F2774" w:rsidRPr="00CB56EC" w:rsidRDefault="006F2774" w:rsidP="006F2774">
            <w:pPr>
              <w:jc w:val="right"/>
              <w:rPr>
                <w:b/>
                <w:bCs/>
                <w:sz w:val="14"/>
                <w:szCs w:val="14"/>
                <w:lang w:eastAsia="tr-TR"/>
              </w:rPr>
            </w:pPr>
            <w:r w:rsidRPr="00DC7216">
              <w:rPr>
                <w:b/>
                <w:bCs/>
                <w:sz w:val="14"/>
                <w:szCs w:val="14"/>
                <w:lang w:eastAsia="tr-TR"/>
              </w:rPr>
              <w:t>647,950</w:t>
            </w:r>
          </w:p>
        </w:tc>
        <w:tc>
          <w:tcPr>
            <w:tcW w:w="805" w:type="dxa"/>
            <w:shd w:val="clear" w:color="auto" w:fill="auto"/>
            <w:vAlign w:val="bottom"/>
            <w:hideMark/>
          </w:tcPr>
          <w:p w14:paraId="1ACEE71E" w14:textId="7C6C9E90" w:rsidR="006F2774" w:rsidRPr="00CB56EC" w:rsidRDefault="006F2774" w:rsidP="006F2774">
            <w:pPr>
              <w:jc w:val="right"/>
              <w:rPr>
                <w:b/>
                <w:bCs/>
                <w:sz w:val="14"/>
                <w:szCs w:val="14"/>
                <w:lang w:eastAsia="tr-TR"/>
              </w:rPr>
            </w:pPr>
            <w:r w:rsidRPr="00DC7216">
              <w:rPr>
                <w:b/>
                <w:bCs/>
                <w:sz w:val="14"/>
                <w:szCs w:val="14"/>
                <w:lang w:eastAsia="tr-TR"/>
              </w:rPr>
              <w:t>1,309,904</w:t>
            </w:r>
          </w:p>
        </w:tc>
        <w:tc>
          <w:tcPr>
            <w:tcW w:w="805" w:type="dxa"/>
            <w:shd w:val="clear" w:color="auto" w:fill="auto"/>
            <w:vAlign w:val="bottom"/>
            <w:hideMark/>
          </w:tcPr>
          <w:p w14:paraId="0E8532A8" w14:textId="5C8DCC03"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26F518D2" w14:textId="790A2F70"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23C5F633" w14:textId="7E3D58C3"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7C82C80F" w14:textId="4EB81C43"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tcBorders>
              <w:right w:val="single" w:sz="6" w:space="0" w:color="auto"/>
            </w:tcBorders>
            <w:shd w:val="clear" w:color="auto" w:fill="auto"/>
            <w:vAlign w:val="bottom"/>
            <w:hideMark/>
          </w:tcPr>
          <w:p w14:paraId="4041D6DE" w14:textId="777F25FE" w:rsidR="006F2774" w:rsidRPr="00CB56EC" w:rsidRDefault="006F2774" w:rsidP="006F2774">
            <w:pPr>
              <w:jc w:val="right"/>
              <w:rPr>
                <w:b/>
                <w:bCs/>
                <w:sz w:val="14"/>
                <w:szCs w:val="14"/>
                <w:lang w:eastAsia="tr-TR"/>
              </w:rPr>
            </w:pPr>
            <w:r w:rsidRPr="00DC7216">
              <w:rPr>
                <w:b/>
                <w:bCs/>
                <w:sz w:val="14"/>
                <w:szCs w:val="14"/>
                <w:lang w:eastAsia="tr-TR"/>
              </w:rPr>
              <w:t>2,101,649</w:t>
            </w:r>
          </w:p>
        </w:tc>
      </w:tr>
      <w:tr w:rsidR="006F2774" w:rsidRPr="00CB56EC" w14:paraId="3C6BDB2A" w14:textId="77777777" w:rsidTr="00AD37E0">
        <w:trPr>
          <w:trHeight w:val="173"/>
        </w:trPr>
        <w:tc>
          <w:tcPr>
            <w:tcW w:w="3227" w:type="dxa"/>
            <w:tcBorders>
              <w:left w:val="single" w:sz="6" w:space="0" w:color="auto"/>
            </w:tcBorders>
            <w:shd w:val="clear" w:color="auto" w:fill="auto"/>
            <w:vAlign w:val="bottom"/>
            <w:hideMark/>
          </w:tcPr>
          <w:p w14:paraId="0C98F25C"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Resmi kuruluşlar</w:t>
            </w:r>
          </w:p>
        </w:tc>
        <w:tc>
          <w:tcPr>
            <w:tcW w:w="805" w:type="dxa"/>
            <w:shd w:val="clear" w:color="auto" w:fill="auto"/>
            <w:vAlign w:val="bottom"/>
            <w:hideMark/>
          </w:tcPr>
          <w:p w14:paraId="62967655" w14:textId="5B456D1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1467C96" w14:textId="3250805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8265AF0" w14:textId="0ED3B9F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27B77DE" w14:textId="45EBF09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5B2287C" w14:textId="3A0A47D3"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EC7F6AA" w14:textId="31B736E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84EAB87" w14:textId="4A71374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D1736BC" w14:textId="2FEF10D7"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4E9B71DC" w14:textId="3918FAF0"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2ABECF0C" w14:textId="77777777" w:rsidTr="00AD37E0">
        <w:trPr>
          <w:trHeight w:val="173"/>
        </w:trPr>
        <w:tc>
          <w:tcPr>
            <w:tcW w:w="3227" w:type="dxa"/>
            <w:tcBorders>
              <w:left w:val="single" w:sz="6" w:space="0" w:color="auto"/>
            </w:tcBorders>
            <w:shd w:val="clear" w:color="auto" w:fill="auto"/>
            <w:vAlign w:val="bottom"/>
            <w:hideMark/>
          </w:tcPr>
          <w:p w14:paraId="10C3B6B9"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Ticari kuruluşlar</w:t>
            </w:r>
          </w:p>
        </w:tc>
        <w:tc>
          <w:tcPr>
            <w:tcW w:w="805" w:type="dxa"/>
            <w:shd w:val="clear" w:color="auto" w:fill="auto"/>
            <w:vAlign w:val="bottom"/>
            <w:hideMark/>
          </w:tcPr>
          <w:p w14:paraId="3F45903A" w14:textId="03240188"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ABAE3AC" w14:textId="2A8B9882" w:rsidR="006F2774" w:rsidRPr="00CB56EC" w:rsidRDefault="006F2774" w:rsidP="006F2774">
            <w:pPr>
              <w:jc w:val="right"/>
              <w:rPr>
                <w:bCs/>
                <w:sz w:val="14"/>
                <w:szCs w:val="14"/>
                <w:lang w:eastAsia="tr-TR"/>
              </w:rPr>
            </w:pPr>
            <w:r w:rsidRPr="00DC7216">
              <w:rPr>
                <w:sz w:val="14"/>
                <w:szCs w:val="14"/>
                <w:lang w:eastAsia="tr-TR"/>
              </w:rPr>
              <w:t>143,795</w:t>
            </w:r>
          </w:p>
        </w:tc>
        <w:tc>
          <w:tcPr>
            <w:tcW w:w="805" w:type="dxa"/>
            <w:shd w:val="clear" w:color="auto" w:fill="auto"/>
            <w:vAlign w:val="bottom"/>
            <w:hideMark/>
          </w:tcPr>
          <w:p w14:paraId="1EBD3F30" w14:textId="217DD401" w:rsidR="006F2774" w:rsidRPr="00CB56EC" w:rsidRDefault="006F2774" w:rsidP="006F2774">
            <w:pPr>
              <w:jc w:val="right"/>
              <w:rPr>
                <w:bCs/>
                <w:sz w:val="14"/>
                <w:szCs w:val="14"/>
                <w:lang w:eastAsia="tr-TR"/>
              </w:rPr>
            </w:pPr>
            <w:r w:rsidRPr="00DC7216">
              <w:rPr>
                <w:sz w:val="14"/>
                <w:szCs w:val="14"/>
                <w:lang w:eastAsia="tr-TR"/>
              </w:rPr>
              <w:t>174,916</w:t>
            </w:r>
          </w:p>
        </w:tc>
        <w:tc>
          <w:tcPr>
            <w:tcW w:w="805" w:type="dxa"/>
            <w:shd w:val="clear" w:color="auto" w:fill="auto"/>
            <w:vAlign w:val="bottom"/>
            <w:hideMark/>
          </w:tcPr>
          <w:p w14:paraId="5D2DD805" w14:textId="37F52965" w:rsidR="006F2774" w:rsidRPr="00CB56EC" w:rsidRDefault="006F2774" w:rsidP="006F2774">
            <w:pPr>
              <w:jc w:val="right"/>
              <w:rPr>
                <w:bCs/>
                <w:sz w:val="14"/>
                <w:szCs w:val="14"/>
                <w:lang w:eastAsia="tr-TR"/>
              </w:rPr>
            </w:pPr>
            <w:r w:rsidRPr="00DC7216">
              <w:rPr>
                <w:sz w:val="14"/>
                <w:szCs w:val="14"/>
                <w:lang w:eastAsia="tr-TR"/>
              </w:rPr>
              <w:t>1,255,603</w:t>
            </w:r>
          </w:p>
        </w:tc>
        <w:tc>
          <w:tcPr>
            <w:tcW w:w="805" w:type="dxa"/>
            <w:shd w:val="clear" w:color="auto" w:fill="auto"/>
            <w:vAlign w:val="bottom"/>
            <w:hideMark/>
          </w:tcPr>
          <w:p w14:paraId="42C531E0" w14:textId="1F42896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2173418" w14:textId="2B537B8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F364EC3" w14:textId="371E664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1788B13" w14:textId="16F040A3"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587C11AC" w14:textId="1DC1A6E7" w:rsidR="006F2774" w:rsidRPr="00CB56EC" w:rsidRDefault="006F2774" w:rsidP="006F2774">
            <w:pPr>
              <w:jc w:val="right"/>
              <w:rPr>
                <w:bCs/>
                <w:sz w:val="14"/>
                <w:szCs w:val="14"/>
                <w:lang w:eastAsia="tr-TR"/>
              </w:rPr>
            </w:pPr>
            <w:r w:rsidRPr="00DC7216">
              <w:rPr>
                <w:sz w:val="14"/>
                <w:szCs w:val="14"/>
                <w:lang w:eastAsia="tr-TR"/>
              </w:rPr>
              <w:t>1,574,314</w:t>
            </w:r>
          </w:p>
        </w:tc>
      </w:tr>
      <w:tr w:rsidR="006F2774" w:rsidRPr="00CB56EC" w14:paraId="61372445" w14:textId="77777777" w:rsidTr="00AD37E0">
        <w:trPr>
          <w:trHeight w:val="173"/>
        </w:trPr>
        <w:tc>
          <w:tcPr>
            <w:tcW w:w="3227" w:type="dxa"/>
            <w:tcBorders>
              <w:left w:val="single" w:sz="6" w:space="0" w:color="auto"/>
            </w:tcBorders>
            <w:shd w:val="clear" w:color="auto" w:fill="auto"/>
            <w:vAlign w:val="bottom"/>
            <w:hideMark/>
          </w:tcPr>
          <w:p w14:paraId="7519D7D9"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Diğer kuruluşlar</w:t>
            </w:r>
          </w:p>
        </w:tc>
        <w:tc>
          <w:tcPr>
            <w:tcW w:w="805" w:type="dxa"/>
            <w:shd w:val="clear" w:color="auto" w:fill="auto"/>
            <w:vAlign w:val="bottom"/>
            <w:hideMark/>
          </w:tcPr>
          <w:p w14:paraId="7B7A8D86" w14:textId="3491C1D3"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7944AE3" w14:textId="723BF48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F09AE05" w14:textId="51BFE4D9" w:rsidR="006F2774" w:rsidRPr="00CB56EC" w:rsidRDefault="006F2774" w:rsidP="006F2774">
            <w:pPr>
              <w:jc w:val="right"/>
              <w:rPr>
                <w:bCs/>
                <w:sz w:val="14"/>
                <w:szCs w:val="14"/>
                <w:lang w:eastAsia="tr-TR"/>
              </w:rPr>
            </w:pPr>
            <w:r w:rsidRPr="00DC7216">
              <w:rPr>
                <w:sz w:val="14"/>
                <w:szCs w:val="14"/>
                <w:lang w:eastAsia="tr-TR"/>
              </w:rPr>
              <w:t>473,034</w:t>
            </w:r>
          </w:p>
        </w:tc>
        <w:tc>
          <w:tcPr>
            <w:tcW w:w="805" w:type="dxa"/>
            <w:shd w:val="clear" w:color="auto" w:fill="auto"/>
            <w:vAlign w:val="bottom"/>
            <w:hideMark/>
          </w:tcPr>
          <w:p w14:paraId="3165E191" w14:textId="30E98736" w:rsidR="006F2774" w:rsidRPr="00CB56EC" w:rsidRDefault="006F2774" w:rsidP="006F2774">
            <w:pPr>
              <w:jc w:val="right"/>
              <w:rPr>
                <w:bCs/>
                <w:sz w:val="14"/>
                <w:szCs w:val="14"/>
                <w:lang w:eastAsia="tr-TR"/>
              </w:rPr>
            </w:pPr>
            <w:r w:rsidRPr="00DC7216">
              <w:rPr>
                <w:sz w:val="14"/>
                <w:szCs w:val="14"/>
                <w:lang w:eastAsia="tr-TR"/>
              </w:rPr>
              <w:t>54,301</w:t>
            </w:r>
          </w:p>
        </w:tc>
        <w:tc>
          <w:tcPr>
            <w:tcW w:w="805" w:type="dxa"/>
            <w:shd w:val="clear" w:color="auto" w:fill="auto"/>
            <w:vAlign w:val="bottom"/>
            <w:hideMark/>
          </w:tcPr>
          <w:p w14:paraId="2C8B32F2" w14:textId="15CDEE75"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32E3B63" w14:textId="2A8C84E9"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FA93E20" w14:textId="3184DF4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AC12087" w14:textId="788B82AA"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4E0998C9" w14:textId="4E0F93DC" w:rsidR="006F2774" w:rsidRPr="00CB56EC" w:rsidRDefault="006F2774" w:rsidP="006F2774">
            <w:pPr>
              <w:jc w:val="right"/>
              <w:rPr>
                <w:bCs/>
                <w:sz w:val="14"/>
                <w:szCs w:val="14"/>
                <w:lang w:eastAsia="tr-TR"/>
              </w:rPr>
            </w:pPr>
            <w:r w:rsidRPr="00DC7216">
              <w:rPr>
                <w:sz w:val="14"/>
                <w:szCs w:val="14"/>
                <w:lang w:eastAsia="tr-TR"/>
              </w:rPr>
              <w:t>527,335</w:t>
            </w:r>
          </w:p>
        </w:tc>
      </w:tr>
      <w:tr w:rsidR="006F2774" w:rsidRPr="00CB56EC" w14:paraId="57C6B054" w14:textId="77777777" w:rsidTr="00AD37E0">
        <w:trPr>
          <w:trHeight w:val="173"/>
        </w:trPr>
        <w:tc>
          <w:tcPr>
            <w:tcW w:w="3227" w:type="dxa"/>
            <w:tcBorders>
              <w:left w:val="single" w:sz="6" w:space="0" w:color="auto"/>
            </w:tcBorders>
            <w:shd w:val="clear" w:color="auto" w:fill="auto"/>
            <w:vAlign w:val="bottom"/>
            <w:hideMark/>
          </w:tcPr>
          <w:p w14:paraId="1B774F53"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Ticari ve diğer kuruluşlar</w:t>
            </w:r>
          </w:p>
        </w:tc>
        <w:tc>
          <w:tcPr>
            <w:tcW w:w="805" w:type="dxa"/>
            <w:shd w:val="clear" w:color="auto" w:fill="auto"/>
            <w:vAlign w:val="bottom"/>
            <w:hideMark/>
          </w:tcPr>
          <w:p w14:paraId="4B2AD7FA" w14:textId="3DE14AA9"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5AC6DD5" w14:textId="40BFF2A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2FE6052" w14:textId="17273E6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3C1D864" w14:textId="32E5743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E9773C8" w14:textId="2A7F81F1"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341AF60" w14:textId="7D848D8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9F1C91F" w14:textId="1757A65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BBD7C88" w14:textId="0217149C"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0F5F582F" w14:textId="6A50AF43"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10D16A47" w14:textId="77777777" w:rsidTr="00AD37E0">
        <w:trPr>
          <w:trHeight w:val="173"/>
        </w:trPr>
        <w:tc>
          <w:tcPr>
            <w:tcW w:w="3227" w:type="dxa"/>
            <w:tcBorders>
              <w:left w:val="single" w:sz="6" w:space="0" w:color="auto"/>
            </w:tcBorders>
            <w:shd w:val="clear" w:color="auto" w:fill="auto"/>
            <w:vAlign w:val="bottom"/>
            <w:hideMark/>
          </w:tcPr>
          <w:p w14:paraId="7C677BA0"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Bankalar ve katılım bankaları</w:t>
            </w:r>
          </w:p>
        </w:tc>
        <w:tc>
          <w:tcPr>
            <w:tcW w:w="805" w:type="dxa"/>
            <w:shd w:val="clear" w:color="auto" w:fill="auto"/>
            <w:vAlign w:val="bottom"/>
            <w:hideMark/>
          </w:tcPr>
          <w:p w14:paraId="28FEA5A8" w14:textId="79AB2D9D"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C25F3AD" w14:textId="5C49A9D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701FEEC" w14:textId="010B6F7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29DA416" w14:textId="0A57F14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4ACBF9B" w14:textId="2A2A5B8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23F4817" w14:textId="4CF655FA"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0BD8FB3" w14:textId="28F877C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33E6487" w14:textId="14A872FB"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0BA33FC0" w14:textId="1A958A95"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0B59B98F" w14:textId="77777777" w:rsidTr="00AD37E0">
        <w:trPr>
          <w:trHeight w:val="142"/>
        </w:trPr>
        <w:tc>
          <w:tcPr>
            <w:tcW w:w="3227" w:type="dxa"/>
            <w:tcBorders>
              <w:left w:val="single" w:sz="6" w:space="0" w:color="auto"/>
            </w:tcBorders>
            <w:shd w:val="clear" w:color="auto" w:fill="auto"/>
            <w:vAlign w:val="bottom"/>
            <w:hideMark/>
          </w:tcPr>
          <w:p w14:paraId="4CE6CF80" w14:textId="77777777" w:rsidR="006F2774" w:rsidRPr="00CB56EC" w:rsidRDefault="006F2774" w:rsidP="006F2774">
            <w:pPr>
              <w:rPr>
                <w:rFonts w:eastAsia="Arial Unicode MS"/>
                <w:b/>
                <w:bCs/>
                <w:color w:val="000000"/>
                <w:sz w:val="14"/>
                <w:szCs w:val="14"/>
                <w:lang w:eastAsia="tr-TR"/>
              </w:rPr>
            </w:pPr>
            <w:proofErr w:type="spellStart"/>
            <w:r w:rsidRPr="00CB56EC">
              <w:rPr>
                <w:rFonts w:eastAsia="Arial Unicode MS"/>
                <w:b/>
                <w:bCs/>
                <w:color w:val="000000"/>
                <w:sz w:val="14"/>
                <w:szCs w:val="14"/>
                <w:lang w:eastAsia="tr-TR"/>
              </w:rPr>
              <w:t>V.Özel</w:t>
            </w:r>
            <w:proofErr w:type="spellEnd"/>
            <w:r w:rsidRPr="00CB56EC">
              <w:rPr>
                <w:rFonts w:eastAsia="Arial Unicode MS"/>
                <w:b/>
                <w:bCs/>
                <w:color w:val="000000"/>
                <w:sz w:val="14"/>
                <w:szCs w:val="14"/>
                <w:lang w:eastAsia="tr-TR"/>
              </w:rPr>
              <w:t xml:space="preserve"> cari hesabı gerçek kişi ticari olmayan-YP</w:t>
            </w:r>
          </w:p>
        </w:tc>
        <w:tc>
          <w:tcPr>
            <w:tcW w:w="805" w:type="dxa"/>
            <w:shd w:val="clear" w:color="auto" w:fill="auto"/>
            <w:vAlign w:val="bottom"/>
            <w:hideMark/>
          </w:tcPr>
          <w:p w14:paraId="4DB33A97" w14:textId="6666AEA7" w:rsidR="006F2774" w:rsidRPr="00CB56EC" w:rsidRDefault="006F2774" w:rsidP="006F2774">
            <w:pPr>
              <w:jc w:val="right"/>
              <w:rPr>
                <w:b/>
                <w:bCs/>
                <w:sz w:val="14"/>
                <w:szCs w:val="14"/>
                <w:lang w:eastAsia="tr-TR"/>
              </w:rPr>
            </w:pPr>
            <w:r w:rsidRPr="00DC7216">
              <w:rPr>
                <w:b/>
                <w:bCs/>
                <w:sz w:val="14"/>
                <w:szCs w:val="14"/>
                <w:lang w:eastAsia="tr-TR"/>
              </w:rPr>
              <w:t>10,539</w:t>
            </w:r>
          </w:p>
        </w:tc>
        <w:tc>
          <w:tcPr>
            <w:tcW w:w="805" w:type="dxa"/>
            <w:shd w:val="clear" w:color="auto" w:fill="auto"/>
            <w:vAlign w:val="bottom"/>
            <w:hideMark/>
          </w:tcPr>
          <w:p w14:paraId="6FDB8B91" w14:textId="1E87C748"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54863C46" w14:textId="1EA501D2"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3CC33A59" w14:textId="293E94BD"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28A237E8" w14:textId="146E0DEB"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7247955F" w14:textId="1951DF77"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3F3A5266" w14:textId="35A47F06"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3B77FAAE" w14:textId="4A320B97"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tcBorders>
              <w:right w:val="single" w:sz="6" w:space="0" w:color="auto"/>
            </w:tcBorders>
            <w:shd w:val="clear" w:color="auto" w:fill="auto"/>
            <w:vAlign w:val="bottom"/>
            <w:hideMark/>
          </w:tcPr>
          <w:p w14:paraId="04D8C712" w14:textId="26D224D6" w:rsidR="006F2774" w:rsidRPr="00CB56EC" w:rsidRDefault="006F2774" w:rsidP="006F2774">
            <w:pPr>
              <w:jc w:val="right"/>
              <w:rPr>
                <w:b/>
                <w:bCs/>
                <w:sz w:val="14"/>
                <w:szCs w:val="14"/>
                <w:lang w:eastAsia="tr-TR"/>
              </w:rPr>
            </w:pPr>
            <w:r w:rsidRPr="00DC7216">
              <w:rPr>
                <w:b/>
                <w:bCs/>
                <w:sz w:val="14"/>
                <w:szCs w:val="14"/>
                <w:lang w:eastAsia="tr-TR"/>
              </w:rPr>
              <w:t>10,539</w:t>
            </w:r>
          </w:p>
        </w:tc>
      </w:tr>
      <w:tr w:rsidR="006F2774" w:rsidRPr="00CB56EC" w14:paraId="37F72B19" w14:textId="77777777" w:rsidTr="00AD37E0">
        <w:trPr>
          <w:trHeight w:val="142"/>
        </w:trPr>
        <w:tc>
          <w:tcPr>
            <w:tcW w:w="3227" w:type="dxa"/>
            <w:tcBorders>
              <w:left w:val="single" w:sz="6" w:space="0" w:color="auto"/>
            </w:tcBorders>
            <w:shd w:val="clear" w:color="auto" w:fill="auto"/>
            <w:vAlign w:val="bottom"/>
            <w:hideMark/>
          </w:tcPr>
          <w:p w14:paraId="0C306963" w14:textId="77777777" w:rsidR="006F2774" w:rsidRPr="00CB56EC" w:rsidRDefault="006F2774" w:rsidP="006F2774">
            <w:pPr>
              <w:rPr>
                <w:rFonts w:eastAsia="Arial Unicode MS"/>
                <w:b/>
                <w:bCs/>
                <w:color w:val="000000"/>
                <w:sz w:val="14"/>
                <w:szCs w:val="14"/>
                <w:lang w:eastAsia="tr-TR"/>
              </w:rPr>
            </w:pPr>
            <w:r w:rsidRPr="00CB56EC">
              <w:rPr>
                <w:rFonts w:eastAsia="Arial Unicode MS"/>
                <w:b/>
                <w:bCs/>
                <w:color w:val="000000"/>
                <w:sz w:val="14"/>
                <w:szCs w:val="14"/>
                <w:lang w:eastAsia="tr-TR"/>
              </w:rPr>
              <w:t>VI. Katılma hesabı gerçek kişi ticari olmayan-YP</w:t>
            </w:r>
          </w:p>
        </w:tc>
        <w:tc>
          <w:tcPr>
            <w:tcW w:w="805" w:type="dxa"/>
            <w:shd w:val="clear" w:color="auto" w:fill="auto"/>
            <w:vAlign w:val="bottom"/>
            <w:hideMark/>
          </w:tcPr>
          <w:p w14:paraId="3847A48D" w14:textId="1E9E6330"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2F8087CC" w14:textId="3B24B826" w:rsidR="006F2774" w:rsidRPr="00CB56EC" w:rsidRDefault="006F2774" w:rsidP="006F2774">
            <w:pPr>
              <w:jc w:val="right"/>
              <w:rPr>
                <w:b/>
                <w:bCs/>
                <w:sz w:val="14"/>
                <w:szCs w:val="14"/>
                <w:lang w:eastAsia="tr-TR"/>
              </w:rPr>
            </w:pPr>
            <w:r w:rsidRPr="00DC7216">
              <w:rPr>
                <w:b/>
                <w:bCs/>
                <w:sz w:val="14"/>
                <w:szCs w:val="14"/>
                <w:lang w:eastAsia="tr-TR"/>
              </w:rPr>
              <w:t>3,204</w:t>
            </w:r>
          </w:p>
        </w:tc>
        <w:tc>
          <w:tcPr>
            <w:tcW w:w="805" w:type="dxa"/>
            <w:shd w:val="clear" w:color="auto" w:fill="auto"/>
            <w:vAlign w:val="bottom"/>
            <w:hideMark/>
          </w:tcPr>
          <w:p w14:paraId="70E65707" w14:textId="0181AD09" w:rsidR="006F2774" w:rsidRPr="00CB56EC" w:rsidRDefault="006F2774" w:rsidP="006F2774">
            <w:pPr>
              <w:jc w:val="right"/>
              <w:rPr>
                <w:b/>
                <w:bCs/>
                <w:sz w:val="14"/>
                <w:szCs w:val="14"/>
                <w:lang w:eastAsia="tr-TR"/>
              </w:rPr>
            </w:pPr>
            <w:r w:rsidRPr="00DC7216">
              <w:rPr>
                <w:b/>
                <w:bCs/>
                <w:sz w:val="14"/>
                <w:szCs w:val="14"/>
                <w:lang w:eastAsia="tr-TR"/>
              </w:rPr>
              <w:t>289,512</w:t>
            </w:r>
          </w:p>
        </w:tc>
        <w:tc>
          <w:tcPr>
            <w:tcW w:w="805" w:type="dxa"/>
            <w:shd w:val="clear" w:color="auto" w:fill="auto"/>
            <w:vAlign w:val="bottom"/>
            <w:hideMark/>
          </w:tcPr>
          <w:p w14:paraId="4FA5910B" w14:textId="04DD5352" w:rsidR="006F2774" w:rsidRPr="00CB56EC" w:rsidRDefault="006F2774" w:rsidP="006F2774">
            <w:pPr>
              <w:jc w:val="right"/>
              <w:rPr>
                <w:b/>
                <w:bCs/>
                <w:sz w:val="14"/>
                <w:szCs w:val="14"/>
                <w:lang w:eastAsia="tr-TR"/>
              </w:rPr>
            </w:pPr>
            <w:r w:rsidRPr="00DC7216">
              <w:rPr>
                <w:b/>
                <w:bCs/>
                <w:sz w:val="14"/>
                <w:szCs w:val="14"/>
                <w:lang w:eastAsia="tr-TR"/>
              </w:rPr>
              <w:t>171</w:t>
            </w:r>
          </w:p>
        </w:tc>
        <w:tc>
          <w:tcPr>
            <w:tcW w:w="805" w:type="dxa"/>
            <w:shd w:val="clear" w:color="auto" w:fill="auto"/>
            <w:vAlign w:val="bottom"/>
            <w:hideMark/>
          </w:tcPr>
          <w:p w14:paraId="1DBA233F" w14:textId="4E0273A9" w:rsidR="006F2774" w:rsidRPr="00CB56EC" w:rsidRDefault="006F2774" w:rsidP="006F2774">
            <w:pPr>
              <w:jc w:val="right"/>
              <w:rPr>
                <w:b/>
                <w:bCs/>
                <w:sz w:val="14"/>
                <w:szCs w:val="14"/>
                <w:lang w:eastAsia="tr-TR"/>
              </w:rPr>
            </w:pPr>
            <w:r w:rsidRPr="00DC7216">
              <w:rPr>
                <w:b/>
                <w:bCs/>
                <w:sz w:val="14"/>
                <w:szCs w:val="14"/>
                <w:lang w:eastAsia="tr-TR"/>
              </w:rPr>
              <w:t>115,443</w:t>
            </w:r>
          </w:p>
        </w:tc>
        <w:tc>
          <w:tcPr>
            <w:tcW w:w="805" w:type="dxa"/>
            <w:shd w:val="clear" w:color="auto" w:fill="auto"/>
            <w:vAlign w:val="bottom"/>
            <w:hideMark/>
          </w:tcPr>
          <w:p w14:paraId="08E6EFF9" w14:textId="7CEBA52F"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1E90CCE5" w14:textId="1224F4FF" w:rsidR="006F2774" w:rsidRPr="00CB56EC" w:rsidRDefault="006F2774" w:rsidP="006F2774">
            <w:pPr>
              <w:jc w:val="right"/>
              <w:rPr>
                <w:b/>
                <w:bCs/>
                <w:sz w:val="14"/>
                <w:szCs w:val="14"/>
                <w:lang w:eastAsia="tr-TR"/>
              </w:rPr>
            </w:pPr>
            <w:r w:rsidRPr="00DC7216">
              <w:rPr>
                <w:b/>
                <w:bCs/>
                <w:sz w:val="14"/>
                <w:szCs w:val="14"/>
                <w:lang w:eastAsia="tr-TR"/>
              </w:rPr>
              <w:t>355,446</w:t>
            </w:r>
          </w:p>
        </w:tc>
        <w:tc>
          <w:tcPr>
            <w:tcW w:w="805" w:type="dxa"/>
            <w:shd w:val="clear" w:color="auto" w:fill="auto"/>
            <w:vAlign w:val="bottom"/>
            <w:hideMark/>
          </w:tcPr>
          <w:p w14:paraId="341131D4" w14:textId="1FAA323E"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tcBorders>
              <w:right w:val="single" w:sz="6" w:space="0" w:color="auto"/>
            </w:tcBorders>
            <w:shd w:val="clear" w:color="auto" w:fill="auto"/>
            <w:vAlign w:val="bottom"/>
            <w:hideMark/>
          </w:tcPr>
          <w:p w14:paraId="12B1542E" w14:textId="09828012" w:rsidR="006F2774" w:rsidRPr="00CB56EC" w:rsidRDefault="006F2774" w:rsidP="006F2774">
            <w:pPr>
              <w:jc w:val="right"/>
              <w:rPr>
                <w:b/>
                <w:bCs/>
                <w:sz w:val="14"/>
                <w:szCs w:val="14"/>
                <w:lang w:eastAsia="tr-TR"/>
              </w:rPr>
            </w:pPr>
            <w:r w:rsidRPr="00DC7216">
              <w:rPr>
                <w:b/>
                <w:bCs/>
                <w:sz w:val="14"/>
                <w:szCs w:val="14"/>
                <w:lang w:eastAsia="tr-TR"/>
              </w:rPr>
              <w:t>763,776</w:t>
            </w:r>
          </w:p>
        </w:tc>
      </w:tr>
      <w:tr w:rsidR="006F2774" w:rsidRPr="00CB56EC" w14:paraId="5E9D531C" w14:textId="77777777" w:rsidTr="00AD37E0">
        <w:trPr>
          <w:trHeight w:val="173"/>
        </w:trPr>
        <w:tc>
          <w:tcPr>
            <w:tcW w:w="3227" w:type="dxa"/>
            <w:tcBorders>
              <w:left w:val="single" w:sz="6" w:space="0" w:color="auto"/>
            </w:tcBorders>
            <w:shd w:val="clear" w:color="auto" w:fill="auto"/>
            <w:vAlign w:val="bottom"/>
            <w:hideMark/>
          </w:tcPr>
          <w:p w14:paraId="203D3560" w14:textId="77777777" w:rsidR="006F2774" w:rsidRPr="00CB56EC" w:rsidRDefault="006F2774" w:rsidP="006F2774">
            <w:pPr>
              <w:rPr>
                <w:rFonts w:eastAsia="Arial Unicode MS"/>
                <w:b/>
                <w:bCs/>
                <w:color w:val="000000"/>
                <w:sz w:val="14"/>
                <w:szCs w:val="14"/>
                <w:lang w:eastAsia="tr-TR"/>
              </w:rPr>
            </w:pPr>
            <w:r w:rsidRPr="00CB56EC">
              <w:rPr>
                <w:rFonts w:eastAsia="Arial Unicode MS"/>
                <w:b/>
                <w:bCs/>
                <w:color w:val="000000"/>
                <w:sz w:val="14"/>
                <w:szCs w:val="14"/>
                <w:lang w:eastAsia="tr-TR"/>
              </w:rPr>
              <w:t>VII. Özel cari hesaplar diğer-YP</w:t>
            </w:r>
          </w:p>
        </w:tc>
        <w:tc>
          <w:tcPr>
            <w:tcW w:w="805" w:type="dxa"/>
            <w:shd w:val="clear" w:color="auto" w:fill="auto"/>
            <w:vAlign w:val="bottom"/>
            <w:hideMark/>
          </w:tcPr>
          <w:p w14:paraId="67356ECD" w14:textId="07220BC0" w:rsidR="006F2774" w:rsidRPr="00CB56EC" w:rsidRDefault="006F2774" w:rsidP="006F2774">
            <w:pPr>
              <w:jc w:val="right"/>
              <w:rPr>
                <w:b/>
                <w:bCs/>
                <w:sz w:val="14"/>
                <w:szCs w:val="14"/>
                <w:lang w:eastAsia="tr-TR"/>
              </w:rPr>
            </w:pPr>
            <w:r w:rsidRPr="00DC7216">
              <w:rPr>
                <w:b/>
                <w:bCs/>
                <w:sz w:val="14"/>
                <w:szCs w:val="14"/>
                <w:lang w:eastAsia="tr-TR"/>
              </w:rPr>
              <w:t>724,894</w:t>
            </w:r>
          </w:p>
        </w:tc>
        <w:tc>
          <w:tcPr>
            <w:tcW w:w="805" w:type="dxa"/>
            <w:shd w:val="clear" w:color="auto" w:fill="auto"/>
            <w:vAlign w:val="bottom"/>
            <w:hideMark/>
          </w:tcPr>
          <w:p w14:paraId="07E8A0E4" w14:textId="149C7C39"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02710C52" w14:textId="5711D496"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45F24FD3" w14:textId="67BC889E"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7BED27AB" w14:textId="02E45A05"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5417D00B" w14:textId="705EF931"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309518D4" w14:textId="15EA50E9"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62E646E5" w14:textId="6E2B54D2"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tcBorders>
              <w:right w:val="single" w:sz="6" w:space="0" w:color="auto"/>
            </w:tcBorders>
            <w:shd w:val="clear" w:color="auto" w:fill="auto"/>
            <w:vAlign w:val="bottom"/>
            <w:hideMark/>
          </w:tcPr>
          <w:p w14:paraId="373A9CC7" w14:textId="3A7CBDD6" w:rsidR="006F2774" w:rsidRPr="00CB56EC" w:rsidRDefault="006F2774" w:rsidP="006F2774">
            <w:pPr>
              <w:jc w:val="right"/>
              <w:rPr>
                <w:b/>
                <w:bCs/>
                <w:sz w:val="14"/>
                <w:szCs w:val="14"/>
                <w:lang w:eastAsia="tr-TR"/>
              </w:rPr>
            </w:pPr>
            <w:r w:rsidRPr="00DC7216">
              <w:rPr>
                <w:b/>
                <w:bCs/>
                <w:sz w:val="14"/>
                <w:szCs w:val="14"/>
                <w:lang w:eastAsia="tr-TR"/>
              </w:rPr>
              <w:t>724,894</w:t>
            </w:r>
          </w:p>
        </w:tc>
      </w:tr>
      <w:tr w:rsidR="006F2774" w:rsidRPr="00CB56EC" w14:paraId="0D343E37" w14:textId="77777777" w:rsidTr="00AD37E0">
        <w:trPr>
          <w:trHeight w:val="173"/>
        </w:trPr>
        <w:tc>
          <w:tcPr>
            <w:tcW w:w="3227" w:type="dxa"/>
            <w:tcBorders>
              <w:left w:val="single" w:sz="6" w:space="0" w:color="auto"/>
            </w:tcBorders>
            <w:shd w:val="clear" w:color="auto" w:fill="auto"/>
            <w:vAlign w:val="bottom"/>
            <w:hideMark/>
          </w:tcPr>
          <w:p w14:paraId="548A4AB0" w14:textId="77777777" w:rsidR="006F2774" w:rsidRPr="00CB56EC" w:rsidRDefault="006F2774" w:rsidP="006F2774">
            <w:pPr>
              <w:ind w:firstLineChars="100" w:firstLine="140"/>
              <w:rPr>
                <w:color w:val="000000"/>
                <w:sz w:val="14"/>
                <w:szCs w:val="14"/>
                <w:lang w:eastAsia="tr-TR"/>
              </w:rPr>
            </w:pPr>
            <w:r w:rsidRPr="00CB56EC">
              <w:rPr>
                <w:color w:val="000000"/>
                <w:sz w:val="14"/>
                <w:szCs w:val="14"/>
                <w:lang w:eastAsia="tr-TR"/>
              </w:rPr>
              <w:t>Yurt içinde yer. Tüzel</w:t>
            </w:r>
          </w:p>
        </w:tc>
        <w:tc>
          <w:tcPr>
            <w:tcW w:w="805" w:type="dxa"/>
            <w:shd w:val="clear" w:color="auto" w:fill="auto"/>
            <w:vAlign w:val="bottom"/>
            <w:hideMark/>
          </w:tcPr>
          <w:p w14:paraId="586022E5" w14:textId="2D25FA6A" w:rsidR="006F2774" w:rsidRPr="00CB56EC" w:rsidRDefault="006F2774" w:rsidP="006F2774">
            <w:pPr>
              <w:jc w:val="right"/>
              <w:rPr>
                <w:bCs/>
                <w:sz w:val="14"/>
                <w:szCs w:val="14"/>
                <w:lang w:eastAsia="tr-TR"/>
              </w:rPr>
            </w:pPr>
            <w:r w:rsidRPr="00DC7216">
              <w:rPr>
                <w:sz w:val="14"/>
                <w:szCs w:val="14"/>
                <w:lang w:eastAsia="tr-TR"/>
              </w:rPr>
              <w:t>724,894</w:t>
            </w:r>
          </w:p>
        </w:tc>
        <w:tc>
          <w:tcPr>
            <w:tcW w:w="805" w:type="dxa"/>
            <w:shd w:val="clear" w:color="auto" w:fill="auto"/>
            <w:vAlign w:val="bottom"/>
            <w:hideMark/>
          </w:tcPr>
          <w:p w14:paraId="7B2786AD" w14:textId="3643D2A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66692BC" w14:textId="5F8108D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81801C1" w14:textId="3A06BA7A"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C07F937" w14:textId="62D445D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8F0A45A" w14:textId="2849E8D8"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2DDBD6E" w14:textId="7AD4ABFD"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FB8E94B" w14:textId="137FAF8B"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53DAD543" w14:textId="1713DAA8" w:rsidR="006F2774" w:rsidRPr="00CB56EC" w:rsidRDefault="006F2774" w:rsidP="006F2774">
            <w:pPr>
              <w:jc w:val="right"/>
              <w:rPr>
                <w:bCs/>
                <w:sz w:val="14"/>
                <w:szCs w:val="14"/>
                <w:lang w:eastAsia="tr-TR"/>
              </w:rPr>
            </w:pPr>
            <w:r w:rsidRPr="00DC7216">
              <w:rPr>
                <w:sz w:val="14"/>
                <w:szCs w:val="14"/>
                <w:lang w:eastAsia="tr-TR"/>
              </w:rPr>
              <w:t>724,894</w:t>
            </w:r>
          </w:p>
        </w:tc>
      </w:tr>
      <w:tr w:rsidR="006F2774" w:rsidRPr="00CB56EC" w14:paraId="3656927E" w14:textId="77777777" w:rsidTr="00AD37E0">
        <w:trPr>
          <w:trHeight w:val="173"/>
        </w:trPr>
        <w:tc>
          <w:tcPr>
            <w:tcW w:w="3227" w:type="dxa"/>
            <w:tcBorders>
              <w:left w:val="single" w:sz="6" w:space="0" w:color="auto"/>
            </w:tcBorders>
            <w:shd w:val="clear" w:color="auto" w:fill="auto"/>
            <w:vAlign w:val="bottom"/>
            <w:hideMark/>
          </w:tcPr>
          <w:p w14:paraId="28437369" w14:textId="77777777" w:rsidR="006F2774" w:rsidRPr="00CB56EC" w:rsidRDefault="006F2774" w:rsidP="006F2774">
            <w:pPr>
              <w:ind w:firstLineChars="100" w:firstLine="140"/>
              <w:rPr>
                <w:color w:val="000000"/>
                <w:sz w:val="14"/>
                <w:szCs w:val="14"/>
                <w:lang w:eastAsia="tr-TR"/>
              </w:rPr>
            </w:pPr>
            <w:r w:rsidRPr="00CB56EC">
              <w:rPr>
                <w:color w:val="000000"/>
                <w:sz w:val="14"/>
                <w:szCs w:val="14"/>
                <w:lang w:eastAsia="tr-TR"/>
              </w:rPr>
              <w:t>Yurt dışında yer. Tüzel</w:t>
            </w:r>
          </w:p>
        </w:tc>
        <w:tc>
          <w:tcPr>
            <w:tcW w:w="805" w:type="dxa"/>
            <w:shd w:val="clear" w:color="auto" w:fill="auto"/>
            <w:vAlign w:val="bottom"/>
            <w:hideMark/>
          </w:tcPr>
          <w:p w14:paraId="3EAF5C29" w14:textId="02AB026A"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86F62A4" w14:textId="06DC25F8"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4280DF0" w14:textId="69ECF50D"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FAB7A4A" w14:textId="0C837347"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07F5B5F" w14:textId="13C0A3F3"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0E13A55" w14:textId="216159B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B879B29" w14:textId="4FB7CA3A"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C5823ED" w14:textId="22F12CAE"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1C66FF23" w14:textId="0C501667"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17485E62" w14:textId="77777777" w:rsidTr="00AD37E0">
        <w:trPr>
          <w:trHeight w:val="173"/>
        </w:trPr>
        <w:tc>
          <w:tcPr>
            <w:tcW w:w="3227" w:type="dxa"/>
            <w:tcBorders>
              <w:left w:val="single" w:sz="6" w:space="0" w:color="auto"/>
            </w:tcBorders>
            <w:shd w:val="clear" w:color="auto" w:fill="auto"/>
            <w:vAlign w:val="bottom"/>
            <w:hideMark/>
          </w:tcPr>
          <w:p w14:paraId="323ECF21"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Bankalar ve katılım bankaları</w:t>
            </w:r>
          </w:p>
        </w:tc>
        <w:tc>
          <w:tcPr>
            <w:tcW w:w="805" w:type="dxa"/>
            <w:shd w:val="clear" w:color="auto" w:fill="auto"/>
            <w:vAlign w:val="bottom"/>
            <w:hideMark/>
          </w:tcPr>
          <w:p w14:paraId="2E9CF949" w14:textId="58B4EA4A"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7142642" w14:textId="509B4E99"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B0C896B" w14:textId="6C463D3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B00A6BC" w14:textId="0E13E2A9"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3096479" w14:textId="754D88B5"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A603844" w14:textId="3C86F519"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85B7F65" w14:textId="5B98D927"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932EE61" w14:textId="652CDED9"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71EFCAEA" w14:textId="6C6D8159"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2470A6F7" w14:textId="77777777" w:rsidTr="00AD37E0">
        <w:trPr>
          <w:trHeight w:val="173"/>
        </w:trPr>
        <w:tc>
          <w:tcPr>
            <w:tcW w:w="3227" w:type="dxa"/>
            <w:tcBorders>
              <w:left w:val="single" w:sz="6" w:space="0" w:color="auto"/>
            </w:tcBorders>
            <w:shd w:val="clear" w:color="auto" w:fill="auto"/>
            <w:vAlign w:val="bottom"/>
            <w:hideMark/>
          </w:tcPr>
          <w:p w14:paraId="4E599451" w14:textId="77777777" w:rsidR="006F2774" w:rsidRPr="00CB56EC" w:rsidRDefault="006F2774" w:rsidP="006F2774">
            <w:pPr>
              <w:ind w:firstLineChars="200" w:firstLine="280"/>
              <w:rPr>
                <w:color w:val="000000"/>
                <w:sz w:val="14"/>
                <w:szCs w:val="14"/>
                <w:lang w:eastAsia="tr-TR"/>
              </w:rPr>
            </w:pPr>
            <w:r w:rsidRPr="00CB56EC">
              <w:rPr>
                <w:bCs/>
                <w:color w:val="000000"/>
                <w:sz w:val="14"/>
                <w:szCs w:val="14"/>
                <w:lang w:eastAsia="tr-TR"/>
              </w:rPr>
              <w:t>T.C. Merkez Bankası</w:t>
            </w:r>
          </w:p>
        </w:tc>
        <w:tc>
          <w:tcPr>
            <w:tcW w:w="805" w:type="dxa"/>
            <w:shd w:val="clear" w:color="auto" w:fill="auto"/>
            <w:vAlign w:val="bottom"/>
            <w:hideMark/>
          </w:tcPr>
          <w:p w14:paraId="5D9BC289" w14:textId="1269661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B82FD2D" w14:textId="24C51A4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B378768" w14:textId="2EAF18E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C527561" w14:textId="087E6E3A"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26DC07C" w14:textId="34E8AB2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77E425E" w14:textId="7FBA5EB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1C4EA84" w14:textId="28CCCCA8"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A657FAE" w14:textId="0A818B40"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42DFF2C1" w14:textId="59F751B7"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62889EE9" w14:textId="77777777" w:rsidTr="00AD37E0">
        <w:trPr>
          <w:trHeight w:val="173"/>
        </w:trPr>
        <w:tc>
          <w:tcPr>
            <w:tcW w:w="3227" w:type="dxa"/>
            <w:tcBorders>
              <w:left w:val="single" w:sz="6" w:space="0" w:color="auto"/>
            </w:tcBorders>
            <w:shd w:val="clear" w:color="auto" w:fill="auto"/>
            <w:vAlign w:val="bottom"/>
            <w:hideMark/>
          </w:tcPr>
          <w:p w14:paraId="10C204D6" w14:textId="77777777" w:rsidR="006F2774" w:rsidRPr="00CB56EC" w:rsidRDefault="006F2774" w:rsidP="006F2774">
            <w:pPr>
              <w:ind w:firstLineChars="200" w:firstLine="280"/>
              <w:rPr>
                <w:color w:val="000000"/>
                <w:sz w:val="14"/>
                <w:szCs w:val="14"/>
                <w:lang w:eastAsia="tr-TR"/>
              </w:rPr>
            </w:pPr>
            <w:r w:rsidRPr="00CB56EC">
              <w:rPr>
                <w:bCs/>
                <w:color w:val="000000"/>
                <w:sz w:val="14"/>
                <w:szCs w:val="14"/>
                <w:lang w:eastAsia="tr-TR"/>
              </w:rPr>
              <w:t>Yurt içi bankalar</w:t>
            </w:r>
          </w:p>
        </w:tc>
        <w:tc>
          <w:tcPr>
            <w:tcW w:w="805" w:type="dxa"/>
            <w:shd w:val="clear" w:color="auto" w:fill="auto"/>
            <w:vAlign w:val="bottom"/>
            <w:hideMark/>
          </w:tcPr>
          <w:p w14:paraId="7E403492" w14:textId="1D6A7355"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02DB30A" w14:textId="38DD819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43A2C9E" w14:textId="7FC80C1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6CEAD1F" w14:textId="3B56564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1D472EC" w14:textId="0417A37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E49C0E4" w14:textId="32E25D6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E79E017" w14:textId="1664870A"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496B689" w14:textId="120836F7"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34E57A11" w14:textId="615F0FC0"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5C3C4EA4" w14:textId="77777777" w:rsidTr="00AD37E0">
        <w:trPr>
          <w:trHeight w:val="173"/>
        </w:trPr>
        <w:tc>
          <w:tcPr>
            <w:tcW w:w="3227" w:type="dxa"/>
            <w:tcBorders>
              <w:left w:val="single" w:sz="6" w:space="0" w:color="auto"/>
            </w:tcBorders>
            <w:shd w:val="clear" w:color="auto" w:fill="auto"/>
            <w:vAlign w:val="bottom"/>
            <w:hideMark/>
          </w:tcPr>
          <w:p w14:paraId="2E454E73" w14:textId="77777777" w:rsidR="006F2774" w:rsidRPr="00CB56EC" w:rsidRDefault="006F2774" w:rsidP="006F2774">
            <w:pPr>
              <w:ind w:firstLineChars="200" w:firstLine="280"/>
              <w:rPr>
                <w:color w:val="000000"/>
                <w:sz w:val="14"/>
                <w:szCs w:val="14"/>
                <w:lang w:eastAsia="tr-TR"/>
              </w:rPr>
            </w:pPr>
            <w:r w:rsidRPr="00CB56EC">
              <w:rPr>
                <w:bCs/>
                <w:color w:val="000000"/>
                <w:sz w:val="14"/>
                <w:szCs w:val="14"/>
                <w:lang w:eastAsia="tr-TR"/>
              </w:rPr>
              <w:t>Yurt dışı bankalar</w:t>
            </w:r>
          </w:p>
        </w:tc>
        <w:tc>
          <w:tcPr>
            <w:tcW w:w="805" w:type="dxa"/>
            <w:shd w:val="clear" w:color="auto" w:fill="auto"/>
            <w:vAlign w:val="bottom"/>
            <w:hideMark/>
          </w:tcPr>
          <w:p w14:paraId="33DF6AA5" w14:textId="7AE52D43"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D0AFFC1" w14:textId="22F1888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A025159" w14:textId="3A9B4FA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5F7B30D" w14:textId="2F64D917"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A9CCCE5" w14:textId="6991F087"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C6D387F" w14:textId="1499799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51D28AB" w14:textId="1F4C461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AADFB5D" w14:textId="1E67E5BC"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5F91176B" w14:textId="7956C6E0"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43B17DA3" w14:textId="77777777" w:rsidTr="00AD37E0">
        <w:trPr>
          <w:trHeight w:val="173"/>
        </w:trPr>
        <w:tc>
          <w:tcPr>
            <w:tcW w:w="3227" w:type="dxa"/>
            <w:tcBorders>
              <w:left w:val="single" w:sz="6" w:space="0" w:color="auto"/>
            </w:tcBorders>
            <w:shd w:val="clear" w:color="auto" w:fill="auto"/>
            <w:vAlign w:val="bottom"/>
            <w:hideMark/>
          </w:tcPr>
          <w:p w14:paraId="10A1E391" w14:textId="77777777" w:rsidR="006F2774" w:rsidRPr="00CB56EC" w:rsidRDefault="006F2774" w:rsidP="006F2774">
            <w:pPr>
              <w:ind w:firstLineChars="200" w:firstLine="280"/>
              <w:rPr>
                <w:color w:val="000000"/>
                <w:sz w:val="14"/>
                <w:szCs w:val="14"/>
                <w:lang w:eastAsia="tr-TR"/>
              </w:rPr>
            </w:pPr>
            <w:r w:rsidRPr="00CB56EC">
              <w:rPr>
                <w:bCs/>
                <w:color w:val="000000"/>
                <w:sz w:val="14"/>
                <w:szCs w:val="14"/>
                <w:lang w:eastAsia="tr-TR"/>
              </w:rPr>
              <w:t>Katılım bankaları</w:t>
            </w:r>
          </w:p>
        </w:tc>
        <w:tc>
          <w:tcPr>
            <w:tcW w:w="805" w:type="dxa"/>
            <w:shd w:val="clear" w:color="auto" w:fill="auto"/>
            <w:vAlign w:val="bottom"/>
            <w:hideMark/>
          </w:tcPr>
          <w:p w14:paraId="2DA3DA10" w14:textId="70738A15"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1F16DFC" w14:textId="635DE555"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6150BAE" w14:textId="75B79F0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06DCF5C" w14:textId="10A95E3C"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FB8A8ED" w14:textId="6CD2FC43"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A358841" w14:textId="14C7A5A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2B8FEA2" w14:textId="77DF7FA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E0D383D" w14:textId="101A0733"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2C333629" w14:textId="0EB62586"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7F95C8DA" w14:textId="77777777" w:rsidTr="00AD37E0">
        <w:trPr>
          <w:trHeight w:val="173"/>
        </w:trPr>
        <w:tc>
          <w:tcPr>
            <w:tcW w:w="3227" w:type="dxa"/>
            <w:tcBorders>
              <w:left w:val="single" w:sz="6" w:space="0" w:color="auto"/>
            </w:tcBorders>
            <w:shd w:val="clear" w:color="auto" w:fill="auto"/>
            <w:vAlign w:val="bottom"/>
            <w:hideMark/>
          </w:tcPr>
          <w:p w14:paraId="0B2DBFA4" w14:textId="77777777" w:rsidR="006F2774" w:rsidRPr="00CB56EC" w:rsidRDefault="006F2774" w:rsidP="006F2774">
            <w:pPr>
              <w:ind w:firstLineChars="200" w:firstLine="280"/>
              <w:rPr>
                <w:color w:val="000000"/>
                <w:sz w:val="14"/>
                <w:szCs w:val="14"/>
                <w:lang w:eastAsia="tr-TR"/>
              </w:rPr>
            </w:pPr>
            <w:r w:rsidRPr="00CB56EC">
              <w:rPr>
                <w:bCs/>
                <w:color w:val="000000"/>
                <w:sz w:val="14"/>
                <w:szCs w:val="14"/>
                <w:lang w:eastAsia="tr-TR"/>
              </w:rPr>
              <w:t>Diğer</w:t>
            </w:r>
          </w:p>
        </w:tc>
        <w:tc>
          <w:tcPr>
            <w:tcW w:w="805" w:type="dxa"/>
            <w:shd w:val="clear" w:color="auto" w:fill="auto"/>
            <w:vAlign w:val="bottom"/>
            <w:hideMark/>
          </w:tcPr>
          <w:p w14:paraId="751DBFDB" w14:textId="77E803B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1562721" w14:textId="14F79DD9"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127C620" w14:textId="18C4A9E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DE888BF" w14:textId="3A1022E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CD30065" w14:textId="7A54999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5C309F2" w14:textId="0DF9889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66147EE" w14:textId="3826426D"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D114615" w14:textId="5A72F682"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1ABA7E8E" w14:textId="318C767E"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503D8C9C" w14:textId="77777777" w:rsidTr="00AD37E0">
        <w:trPr>
          <w:trHeight w:val="173"/>
        </w:trPr>
        <w:tc>
          <w:tcPr>
            <w:tcW w:w="3227" w:type="dxa"/>
            <w:tcBorders>
              <w:left w:val="single" w:sz="6" w:space="0" w:color="auto"/>
            </w:tcBorders>
            <w:shd w:val="clear" w:color="auto" w:fill="auto"/>
            <w:vAlign w:val="bottom"/>
            <w:hideMark/>
          </w:tcPr>
          <w:p w14:paraId="30474709" w14:textId="77777777" w:rsidR="006F2774" w:rsidRPr="00CB56EC" w:rsidRDefault="006F2774" w:rsidP="006F2774">
            <w:pPr>
              <w:rPr>
                <w:rFonts w:eastAsia="Arial Unicode MS"/>
                <w:b/>
                <w:bCs/>
                <w:color w:val="000000"/>
                <w:sz w:val="14"/>
                <w:szCs w:val="14"/>
                <w:lang w:eastAsia="tr-TR"/>
              </w:rPr>
            </w:pPr>
            <w:r w:rsidRPr="00CB56EC">
              <w:rPr>
                <w:rFonts w:eastAsia="Arial Unicode MS"/>
                <w:b/>
                <w:bCs/>
                <w:color w:val="000000"/>
                <w:sz w:val="14"/>
                <w:szCs w:val="14"/>
                <w:lang w:eastAsia="tr-TR"/>
              </w:rPr>
              <w:t>VIII. Katılma hesapları diğer-YP</w:t>
            </w:r>
          </w:p>
        </w:tc>
        <w:tc>
          <w:tcPr>
            <w:tcW w:w="805" w:type="dxa"/>
            <w:shd w:val="clear" w:color="auto" w:fill="auto"/>
            <w:vAlign w:val="bottom"/>
            <w:hideMark/>
          </w:tcPr>
          <w:p w14:paraId="397CF737" w14:textId="5032C970"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0A24D5BF" w14:textId="4AC51A3A" w:rsidR="006F2774" w:rsidRPr="00CB56EC" w:rsidRDefault="006F2774" w:rsidP="006F2774">
            <w:pPr>
              <w:jc w:val="right"/>
              <w:rPr>
                <w:b/>
                <w:bCs/>
                <w:sz w:val="14"/>
                <w:szCs w:val="14"/>
                <w:lang w:eastAsia="tr-TR"/>
              </w:rPr>
            </w:pPr>
            <w:r w:rsidRPr="00DC7216">
              <w:rPr>
                <w:b/>
                <w:bCs/>
                <w:sz w:val="14"/>
                <w:szCs w:val="14"/>
                <w:lang w:eastAsia="tr-TR"/>
              </w:rPr>
              <w:t>73,922</w:t>
            </w:r>
          </w:p>
        </w:tc>
        <w:tc>
          <w:tcPr>
            <w:tcW w:w="805" w:type="dxa"/>
            <w:shd w:val="clear" w:color="auto" w:fill="auto"/>
            <w:vAlign w:val="bottom"/>
            <w:hideMark/>
          </w:tcPr>
          <w:p w14:paraId="4228AEEB" w14:textId="464C6778" w:rsidR="006F2774" w:rsidRPr="00CB56EC" w:rsidRDefault="006F2774" w:rsidP="006F2774">
            <w:pPr>
              <w:jc w:val="right"/>
              <w:rPr>
                <w:b/>
                <w:bCs/>
                <w:sz w:val="14"/>
                <w:szCs w:val="14"/>
                <w:lang w:eastAsia="tr-TR"/>
              </w:rPr>
            </w:pPr>
            <w:r w:rsidRPr="00DC7216">
              <w:rPr>
                <w:b/>
                <w:bCs/>
                <w:sz w:val="14"/>
                <w:szCs w:val="14"/>
                <w:lang w:eastAsia="tr-TR"/>
              </w:rPr>
              <w:t>688,661</w:t>
            </w:r>
          </w:p>
        </w:tc>
        <w:tc>
          <w:tcPr>
            <w:tcW w:w="805" w:type="dxa"/>
            <w:shd w:val="clear" w:color="auto" w:fill="auto"/>
            <w:vAlign w:val="bottom"/>
            <w:hideMark/>
          </w:tcPr>
          <w:p w14:paraId="2DCB3F7E" w14:textId="7A41C7A6" w:rsidR="006F2774" w:rsidRPr="00CB56EC" w:rsidRDefault="006F2774" w:rsidP="006F2774">
            <w:pPr>
              <w:jc w:val="right"/>
              <w:rPr>
                <w:b/>
                <w:bCs/>
                <w:sz w:val="14"/>
                <w:szCs w:val="14"/>
                <w:lang w:eastAsia="tr-TR"/>
              </w:rPr>
            </w:pPr>
            <w:r w:rsidRPr="00DC7216">
              <w:rPr>
                <w:b/>
                <w:bCs/>
                <w:sz w:val="14"/>
                <w:szCs w:val="14"/>
                <w:lang w:eastAsia="tr-TR"/>
              </w:rPr>
              <w:t>124,141</w:t>
            </w:r>
          </w:p>
        </w:tc>
        <w:tc>
          <w:tcPr>
            <w:tcW w:w="805" w:type="dxa"/>
            <w:shd w:val="clear" w:color="auto" w:fill="auto"/>
            <w:vAlign w:val="bottom"/>
            <w:hideMark/>
          </w:tcPr>
          <w:p w14:paraId="694FA19B" w14:textId="1F8A56C4"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2EF7B989" w14:textId="4A647049"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70958AC4" w14:textId="17E86862"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33F984C7" w14:textId="7AB9649C"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tcBorders>
              <w:right w:val="single" w:sz="6" w:space="0" w:color="auto"/>
            </w:tcBorders>
            <w:shd w:val="clear" w:color="auto" w:fill="auto"/>
            <w:vAlign w:val="bottom"/>
            <w:hideMark/>
          </w:tcPr>
          <w:p w14:paraId="06679EA3" w14:textId="340BA6EB" w:rsidR="006F2774" w:rsidRPr="00CB56EC" w:rsidRDefault="006F2774" w:rsidP="006F2774">
            <w:pPr>
              <w:jc w:val="right"/>
              <w:rPr>
                <w:b/>
                <w:bCs/>
                <w:sz w:val="14"/>
                <w:szCs w:val="14"/>
                <w:lang w:eastAsia="tr-TR"/>
              </w:rPr>
            </w:pPr>
            <w:r w:rsidRPr="00DC7216">
              <w:rPr>
                <w:b/>
                <w:bCs/>
                <w:sz w:val="14"/>
                <w:szCs w:val="14"/>
                <w:lang w:eastAsia="tr-TR"/>
              </w:rPr>
              <w:t>886,724</w:t>
            </w:r>
          </w:p>
        </w:tc>
      </w:tr>
      <w:tr w:rsidR="006F2774" w:rsidRPr="00CB56EC" w14:paraId="0E7A7F46" w14:textId="77777777" w:rsidTr="00AD37E0">
        <w:trPr>
          <w:trHeight w:val="173"/>
        </w:trPr>
        <w:tc>
          <w:tcPr>
            <w:tcW w:w="3227" w:type="dxa"/>
            <w:tcBorders>
              <w:left w:val="single" w:sz="6" w:space="0" w:color="auto"/>
            </w:tcBorders>
            <w:shd w:val="clear" w:color="auto" w:fill="auto"/>
            <w:vAlign w:val="bottom"/>
            <w:hideMark/>
          </w:tcPr>
          <w:p w14:paraId="64481BC1"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Resmi kuruluşlar</w:t>
            </w:r>
          </w:p>
        </w:tc>
        <w:tc>
          <w:tcPr>
            <w:tcW w:w="805" w:type="dxa"/>
            <w:shd w:val="clear" w:color="auto" w:fill="auto"/>
            <w:vAlign w:val="bottom"/>
            <w:hideMark/>
          </w:tcPr>
          <w:p w14:paraId="3D5DA836" w14:textId="6E15142D"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D0AE513" w14:textId="472F2B49"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602F25A" w14:textId="47D8D0B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A18487A" w14:textId="0DDB526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0A14BBD" w14:textId="19E6794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6E335DA" w14:textId="04F7DAB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595BBC6" w14:textId="723C2018"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C515620" w14:textId="57247AF4"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4761D022" w14:textId="31147166"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367D9128" w14:textId="77777777" w:rsidTr="00AD37E0">
        <w:trPr>
          <w:trHeight w:val="173"/>
        </w:trPr>
        <w:tc>
          <w:tcPr>
            <w:tcW w:w="3227" w:type="dxa"/>
            <w:tcBorders>
              <w:left w:val="single" w:sz="6" w:space="0" w:color="auto"/>
            </w:tcBorders>
            <w:shd w:val="clear" w:color="auto" w:fill="auto"/>
            <w:vAlign w:val="bottom"/>
            <w:hideMark/>
          </w:tcPr>
          <w:p w14:paraId="0C714885"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Ticari kuruluşlar</w:t>
            </w:r>
          </w:p>
        </w:tc>
        <w:tc>
          <w:tcPr>
            <w:tcW w:w="805" w:type="dxa"/>
            <w:shd w:val="clear" w:color="auto" w:fill="auto"/>
            <w:vAlign w:val="bottom"/>
            <w:hideMark/>
          </w:tcPr>
          <w:p w14:paraId="70F7D09C" w14:textId="11F2CA19"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E0AD6A6" w14:textId="6F067565" w:rsidR="006F2774" w:rsidRPr="00CB56EC" w:rsidRDefault="006F2774" w:rsidP="006F2774">
            <w:pPr>
              <w:jc w:val="right"/>
              <w:rPr>
                <w:bCs/>
                <w:sz w:val="14"/>
                <w:szCs w:val="14"/>
                <w:lang w:eastAsia="tr-TR"/>
              </w:rPr>
            </w:pPr>
            <w:r w:rsidRPr="00DC7216">
              <w:rPr>
                <w:sz w:val="14"/>
                <w:szCs w:val="14"/>
                <w:lang w:eastAsia="tr-TR"/>
              </w:rPr>
              <w:t>73,922</w:t>
            </w:r>
          </w:p>
        </w:tc>
        <w:tc>
          <w:tcPr>
            <w:tcW w:w="805" w:type="dxa"/>
            <w:shd w:val="clear" w:color="auto" w:fill="auto"/>
            <w:vAlign w:val="bottom"/>
            <w:hideMark/>
          </w:tcPr>
          <w:p w14:paraId="30D98063" w14:textId="582390C5" w:rsidR="006F2774" w:rsidRPr="00CB56EC" w:rsidRDefault="006F2774" w:rsidP="006F2774">
            <w:pPr>
              <w:jc w:val="right"/>
              <w:rPr>
                <w:bCs/>
                <w:sz w:val="14"/>
                <w:szCs w:val="14"/>
                <w:lang w:eastAsia="tr-TR"/>
              </w:rPr>
            </w:pPr>
            <w:r w:rsidRPr="00DC7216">
              <w:rPr>
                <w:sz w:val="14"/>
                <w:szCs w:val="14"/>
                <w:lang w:eastAsia="tr-TR"/>
              </w:rPr>
              <w:t>688,661</w:t>
            </w:r>
          </w:p>
        </w:tc>
        <w:tc>
          <w:tcPr>
            <w:tcW w:w="805" w:type="dxa"/>
            <w:shd w:val="clear" w:color="auto" w:fill="auto"/>
            <w:vAlign w:val="bottom"/>
            <w:hideMark/>
          </w:tcPr>
          <w:p w14:paraId="231F26F7" w14:textId="2CF5EAFE" w:rsidR="006F2774" w:rsidRPr="00CB56EC" w:rsidRDefault="006F2774" w:rsidP="006F2774">
            <w:pPr>
              <w:jc w:val="right"/>
              <w:rPr>
                <w:bCs/>
                <w:sz w:val="14"/>
                <w:szCs w:val="14"/>
                <w:lang w:eastAsia="tr-TR"/>
              </w:rPr>
            </w:pPr>
            <w:r w:rsidRPr="00DC7216">
              <w:rPr>
                <w:sz w:val="14"/>
                <w:szCs w:val="14"/>
                <w:lang w:eastAsia="tr-TR"/>
              </w:rPr>
              <w:t>124,141</w:t>
            </w:r>
          </w:p>
        </w:tc>
        <w:tc>
          <w:tcPr>
            <w:tcW w:w="805" w:type="dxa"/>
            <w:shd w:val="clear" w:color="auto" w:fill="auto"/>
            <w:vAlign w:val="bottom"/>
            <w:hideMark/>
          </w:tcPr>
          <w:p w14:paraId="7D2692C4" w14:textId="79A1E30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BD95C84" w14:textId="7D6C82E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CBF22C5" w14:textId="10C449F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BA5D234" w14:textId="65E0CAFD"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237E11CC" w14:textId="2FE4D4A3" w:rsidR="006F2774" w:rsidRPr="00CB56EC" w:rsidRDefault="006F2774" w:rsidP="006F2774">
            <w:pPr>
              <w:jc w:val="right"/>
              <w:rPr>
                <w:bCs/>
                <w:sz w:val="14"/>
                <w:szCs w:val="14"/>
                <w:lang w:eastAsia="tr-TR"/>
              </w:rPr>
            </w:pPr>
            <w:r w:rsidRPr="00DC7216">
              <w:rPr>
                <w:sz w:val="14"/>
                <w:szCs w:val="14"/>
                <w:lang w:eastAsia="tr-TR"/>
              </w:rPr>
              <w:t>886,724</w:t>
            </w:r>
          </w:p>
        </w:tc>
      </w:tr>
      <w:tr w:rsidR="006F2774" w:rsidRPr="00CB56EC" w14:paraId="37A6285E" w14:textId="77777777" w:rsidTr="00AD37E0">
        <w:trPr>
          <w:trHeight w:val="173"/>
        </w:trPr>
        <w:tc>
          <w:tcPr>
            <w:tcW w:w="3227" w:type="dxa"/>
            <w:tcBorders>
              <w:left w:val="single" w:sz="6" w:space="0" w:color="auto"/>
            </w:tcBorders>
            <w:shd w:val="clear" w:color="auto" w:fill="auto"/>
            <w:vAlign w:val="bottom"/>
            <w:hideMark/>
          </w:tcPr>
          <w:p w14:paraId="0A368167"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Diğer kuruluşlar</w:t>
            </w:r>
          </w:p>
        </w:tc>
        <w:tc>
          <w:tcPr>
            <w:tcW w:w="805" w:type="dxa"/>
            <w:shd w:val="clear" w:color="auto" w:fill="auto"/>
            <w:vAlign w:val="bottom"/>
            <w:hideMark/>
          </w:tcPr>
          <w:p w14:paraId="680F0609" w14:textId="34C2C73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3677B43" w14:textId="711FF46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3F073B5" w14:textId="01AEC2C8"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A93D3B3" w14:textId="64D574A9"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42D57EA" w14:textId="757027D5"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A927655" w14:textId="3BFD143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FD2A246" w14:textId="1AF3529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EA839F6" w14:textId="131B412E"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06C466BE" w14:textId="79BD71BE"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791A4EDE" w14:textId="77777777" w:rsidTr="00AD37E0">
        <w:trPr>
          <w:trHeight w:val="173"/>
        </w:trPr>
        <w:tc>
          <w:tcPr>
            <w:tcW w:w="3227" w:type="dxa"/>
            <w:tcBorders>
              <w:left w:val="single" w:sz="6" w:space="0" w:color="auto"/>
            </w:tcBorders>
            <w:shd w:val="clear" w:color="auto" w:fill="auto"/>
            <w:vAlign w:val="bottom"/>
            <w:hideMark/>
          </w:tcPr>
          <w:p w14:paraId="7C677177"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Ticari ve diğer kuruluşlar</w:t>
            </w:r>
          </w:p>
        </w:tc>
        <w:tc>
          <w:tcPr>
            <w:tcW w:w="805" w:type="dxa"/>
            <w:shd w:val="clear" w:color="auto" w:fill="auto"/>
            <w:vAlign w:val="bottom"/>
            <w:hideMark/>
          </w:tcPr>
          <w:p w14:paraId="2778E1D6" w14:textId="60C04267"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37C8F1B" w14:textId="515ED8E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C8AD9C6" w14:textId="2F1D6CF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5D1480A" w14:textId="5B633BA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8C56992" w14:textId="4BF5411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86FD9E3" w14:textId="64B3DA11"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60696C2" w14:textId="382560CC"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5D25A49" w14:textId="3961F754"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71DE52C5" w14:textId="64215506"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3870170A" w14:textId="77777777" w:rsidTr="00AD37E0">
        <w:trPr>
          <w:trHeight w:val="173"/>
        </w:trPr>
        <w:tc>
          <w:tcPr>
            <w:tcW w:w="3227" w:type="dxa"/>
            <w:tcBorders>
              <w:left w:val="single" w:sz="6" w:space="0" w:color="auto"/>
            </w:tcBorders>
            <w:shd w:val="clear" w:color="auto" w:fill="auto"/>
            <w:vAlign w:val="bottom"/>
            <w:hideMark/>
          </w:tcPr>
          <w:p w14:paraId="01508BDF" w14:textId="77777777" w:rsidR="006F2774" w:rsidRPr="00CB56EC" w:rsidRDefault="006F2774" w:rsidP="006F2774">
            <w:pPr>
              <w:ind w:firstLineChars="100" w:firstLine="140"/>
              <w:rPr>
                <w:color w:val="000000"/>
                <w:sz w:val="14"/>
                <w:szCs w:val="14"/>
                <w:lang w:eastAsia="tr-TR"/>
              </w:rPr>
            </w:pPr>
            <w:r w:rsidRPr="00CB56EC">
              <w:rPr>
                <w:bCs/>
                <w:color w:val="000000"/>
                <w:sz w:val="14"/>
                <w:szCs w:val="14"/>
                <w:lang w:eastAsia="tr-TR"/>
              </w:rPr>
              <w:t>Bankalar ve katılım bankaları</w:t>
            </w:r>
          </w:p>
        </w:tc>
        <w:tc>
          <w:tcPr>
            <w:tcW w:w="805" w:type="dxa"/>
            <w:shd w:val="clear" w:color="auto" w:fill="auto"/>
            <w:vAlign w:val="bottom"/>
            <w:hideMark/>
          </w:tcPr>
          <w:p w14:paraId="0A1288D0" w14:textId="1ED50A5A"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41739C8" w14:textId="4D8E0EED"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A105EB3" w14:textId="63386FC9"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10DBB3A" w14:textId="3EDBB193"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6D4791F" w14:textId="3E8F5AFD"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03782AC" w14:textId="213B450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C9CF1FF" w14:textId="4D4E86C4"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BFCCAF5" w14:textId="62ACEB76"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1C02F4A5" w14:textId="77620906"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6B312B9C" w14:textId="77777777" w:rsidTr="00AD37E0">
        <w:trPr>
          <w:trHeight w:val="173"/>
        </w:trPr>
        <w:tc>
          <w:tcPr>
            <w:tcW w:w="3227" w:type="dxa"/>
            <w:tcBorders>
              <w:left w:val="single" w:sz="6" w:space="0" w:color="auto"/>
            </w:tcBorders>
            <w:shd w:val="clear" w:color="auto" w:fill="auto"/>
            <w:vAlign w:val="bottom"/>
            <w:hideMark/>
          </w:tcPr>
          <w:p w14:paraId="3F309DD8" w14:textId="77777777" w:rsidR="006F2774" w:rsidRPr="00CB56EC" w:rsidRDefault="006F2774" w:rsidP="006F2774">
            <w:pPr>
              <w:rPr>
                <w:rFonts w:eastAsia="Arial Unicode MS"/>
                <w:b/>
                <w:bCs/>
                <w:color w:val="000000"/>
                <w:sz w:val="14"/>
                <w:szCs w:val="14"/>
                <w:lang w:eastAsia="tr-TR"/>
              </w:rPr>
            </w:pPr>
            <w:r w:rsidRPr="00CB56EC">
              <w:rPr>
                <w:rFonts w:eastAsia="Arial Unicode MS"/>
                <w:b/>
                <w:bCs/>
                <w:color w:val="000000"/>
                <w:sz w:val="14"/>
                <w:szCs w:val="14"/>
                <w:lang w:eastAsia="tr-TR"/>
              </w:rPr>
              <w:t>IX. Kıymetli maden DH</w:t>
            </w:r>
          </w:p>
        </w:tc>
        <w:tc>
          <w:tcPr>
            <w:tcW w:w="805" w:type="dxa"/>
            <w:shd w:val="clear" w:color="auto" w:fill="auto"/>
            <w:vAlign w:val="bottom"/>
            <w:hideMark/>
          </w:tcPr>
          <w:p w14:paraId="47243EAF" w14:textId="523228A0" w:rsidR="006F2774" w:rsidRPr="00CB56EC" w:rsidRDefault="006F2774" w:rsidP="006F2774">
            <w:pPr>
              <w:jc w:val="right"/>
              <w:rPr>
                <w:b/>
                <w:bCs/>
                <w:sz w:val="14"/>
                <w:szCs w:val="14"/>
                <w:lang w:eastAsia="tr-TR"/>
              </w:rPr>
            </w:pPr>
            <w:r w:rsidRPr="00DC7216">
              <w:rPr>
                <w:b/>
                <w:bCs/>
                <w:sz w:val="14"/>
                <w:szCs w:val="14"/>
                <w:lang w:eastAsia="tr-TR"/>
              </w:rPr>
              <w:t>282,634</w:t>
            </w:r>
          </w:p>
        </w:tc>
        <w:tc>
          <w:tcPr>
            <w:tcW w:w="805" w:type="dxa"/>
            <w:shd w:val="clear" w:color="auto" w:fill="auto"/>
            <w:vAlign w:val="bottom"/>
            <w:hideMark/>
          </w:tcPr>
          <w:p w14:paraId="5485A9E6" w14:textId="5810016D"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26D3ACBB" w14:textId="00F93418"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2196430C" w14:textId="63985F64"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1C96F748" w14:textId="2A997730"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6699496A" w14:textId="7069C558"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21A2538E" w14:textId="2BF6FDF0"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6B6C4593" w14:textId="5ABF1923"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tcBorders>
              <w:right w:val="single" w:sz="6" w:space="0" w:color="auto"/>
            </w:tcBorders>
            <w:shd w:val="clear" w:color="auto" w:fill="auto"/>
            <w:vAlign w:val="bottom"/>
            <w:hideMark/>
          </w:tcPr>
          <w:p w14:paraId="33B6142F" w14:textId="1F11B7C0" w:rsidR="006F2774" w:rsidRPr="00CB56EC" w:rsidRDefault="006F2774" w:rsidP="006F2774">
            <w:pPr>
              <w:jc w:val="right"/>
              <w:rPr>
                <w:b/>
                <w:bCs/>
                <w:sz w:val="14"/>
                <w:szCs w:val="14"/>
                <w:lang w:eastAsia="tr-TR"/>
              </w:rPr>
            </w:pPr>
            <w:r w:rsidRPr="00DC7216">
              <w:rPr>
                <w:b/>
                <w:bCs/>
                <w:sz w:val="14"/>
                <w:szCs w:val="14"/>
                <w:lang w:eastAsia="tr-TR"/>
              </w:rPr>
              <w:t>282,634</w:t>
            </w:r>
          </w:p>
        </w:tc>
      </w:tr>
      <w:tr w:rsidR="006F2774" w:rsidRPr="00CB56EC" w14:paraId="11B943B3" w14:textId="77777777" w:rsidTr="00AD37E0">
        <w:trPr>
          <w:trHeight w:val="142"/>
        </w:trPr>
        <w:tc>
          <w:tcPr>
            <w:tcW w:w="3227" w:type="dxa"/>
            <w:tcBorders>
              <w:left w:val="single" w:sz="6" w:space="0" w:color="auto"/>
            </w:tcBorders>
            <w:shd w:val="clear" w:color="auto" w:fill="auto"/>
            <w:vAlign w:val="bottom"/>
            <w:hideMark/>
          </w:tcPr>
          <w:p w14:paraId="5862E606" w14:textId="77777777" w:rsidR="006F2774" w:rsidRPr="00CB56EC" w:rsidRDefault="006F2774" w:rsidP="006F2774">
            <w:pPr>
              <w:rPr>
                <w:rFonts w:eastAsia="Arial Unicode MS"/>
                <w:b/>
                <w:bCs/>
                <w:color w:val="000000"/>
                <w:sz w:val="14"/>
                <w:szCs w:val="14"/>
                <w:lang w:eastAsia="tr-TR"/>
              </w:rPr>
            </w:pPr>
            <w:r w:rsidRPr="00CB56EC">
              <w:rPr>
                <w:rFonts w:eastAsia="Arial Unicode MS"/>
                <w:b/>
                <w:bCs/>
                <w:color w:val="000000"/>
                <w:sz w:val="14"/>
                <w:szCs w:val="14"/>
                <w:lang w:eastAsia="tr-TR"/>
              </w:rPr>
              <w:t>X. Katılma hesapları özel fon havuzları TP</w:t>
            </w:r>
          </w:p>
        </w:tc>
        <w:tc>
          <w:tcPr>
            <w:tcW w:w="805" w:type="dxa"/>
            <w:shd w:val="clear" w:color="auto" w:fill="auto"/>
            <w:vAlign w:val="bottom"/>
            <w:hideMark/>
          </w:tcPr>
          <w:p w14:paraId="651F52D0" w14:textId="22F228D0"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7DB8DF35" w14:textId="10D24D7E"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3857F8CE" w14:textId="113A7833"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21F0B6C0" w14:textId="32570D23"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2A9FBB45" w14:textId="1C2BDDCC"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4CDFFF89" w14:textId="4CCC3E78"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485B10D2" w14:textId="6305AC7E"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68A13143" w14:textId="7092400C"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tcBorders>
              <w:right w:val="single" w:sz="6" w:space="0" w:color="auto"/>
            </w:tcBorders>
            <w:shd w:val="clear" w:color="auto" w:fill="auto"/>
            <w:vAlign w:val="bottom"/>
            <w:hideMark/>
          </w:tcPr>
          <w:p w14:paraId="0AEBC38A" w14:textId="3BF0584E" w:rsidR="006F2774" w:rsidRPr="00CB56EC" w:rsidRDefault="006F2774" w:rsidP="006F2774">
            <w:pPr>
              <w:jc w:val="right"/>
              <w:rPr>
                <w:b/>
                <w:bCs/>
                <w:sz w:val="14"/>
                <w:szCs w:val="14"/>
                <w:lang w:eastAsia="tr-TR"/>
              </w:rPr>
            </w:pPr>
            <w:r w:rsidRPr="00EE6F02">
              <w:rPr>
                <w:b/>
                <w:bCs/>
                <w:sz w:val="14"/>
                <w:szCs w:val="14"/>
                <w:lang w:eastAsia="tr-TR"/>
              </w:rPr>
              <w:t>-</w:t>
            </w:r>
          </w:p>
        </w:tc>
      </w:tr>
      <w:tr w:rsidR="006F2774" w:rsidRPr="00CB56EC" w14:paraId="00465EAC" w14:textId="77777777" w:rsidTr="00AD37E0">
        <w:trPr>
          <w:trHeight w:val="173"/>
        </w:trPr>
        <w:tc>
          <w:tcPr>
            <w:tcW w:w="3227" w:type="dxa"/>
            <w:tcBorders>
              <w:left w:val="single" w:sz="6" w:space="0" w:color="auto"/>
            </w:tcBorders>
            <w:shd w:val="clear" w:color="auto" w:fill="auto"/>
            <w:vAlign w:val="bottom"/>
            <w:hideMark/>
          </w:tcPr>
          <w:p w14:paraId="0B66F735" w14:textId="77777777" w:rsidR="006F2774" w:rsidRPr="00CB56EC" w:rsidRDefault="006F2774" w:rsidP="006F2774">
            <w:pPr>
              <w:ind w:firstLineChars="100" w:firstLine="140"/>
              <w:rPr>
                <w:color w:val="000000"/>
                <w:sz w:val="14"/>
                <w:szCs w:val="14"/>
                <w:lang w:eastAsia="tr-TR"/>
              </w:rPr>
            </w:pPr>
            <w:r w:rsidRPr="00CB56EC">
              <w:rPr>
                <w:color w:val="000000"/>
                <w:sz w:val="14"/>
                <w:szCs w:val="14"/>
                <w:lang w:eastAsia="tr-TR"/>
              </w:rPr>
              <w:t>Yurt içinde yer. K</w:t>
            </w:r>
          </w:p>
        </w:tc>
        <w:tc>
          <w:tcPr>
            <w:tcW w:w="805" w:type="dxa"/>
            <w:shd w:val="clear" w:color="auto" w:fill="auto"/>
            <w:vAlign w:val="bottom"/>
            <w:hideMark/>
          </w:tcPr>
          <w:p w14:paraId="0826632E" w14:textId="3E1E816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3B794A8" w14:textId="565D39C7"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4CECCAA" w14:textId="79CE3699"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C8E9B95" w14:textId="73697B03"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5F3667D" w14:textId="308AEA8C"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25AFAE91" w14:textId="3AA1268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FC8AC64" w14:textId="33877CE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08A6F9D" w14:textId="2F95C7A3"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49E8BA78" w14:textId="67B3CB42"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282586E6" w14:textId="77777777" w:rsidTr="00AD37E0">
        <w:trPr>
          <w:trHeight w:val="173"/>
        </w:trPr>
        <w:tc>
          <w:tcPr>
            <w:tcW w:w="3227" w:type="dxa"/>
            <w:tcBorders>
              <w:left w:val="single" w:sz="6" w:space="0" w:color="auto"/>
            </w:tcBorders>
            <w:shd w:val="clear" w:color="auto" w:fill="auto"/>
            <w:vAlign w:val="bottom"/>
            <w:hideMark/>
          </w:tcPr>
          <w:p w14:paraId="26AA8E21" w14:textId="77777777" w:rsidR="006F2774" w:rsidRPr="00CB56EC" w:rsidRDefault="006F2774" w:rsidP="006F2774">
            <w:pPr>
              <w:ind w:firstLineChars="100" w:firstLine="140"/>
              <w:rPr>
                <w:color w:val="000000"/>
                <w:sz w:val="14"/>
                <w:szCs w:val="14"/>
                <w:lang w:eastAsia="tr-TR"/>
              </w:rPr>
            </w:pPr>
            <w:r w:rsidRPr="00CB56EC">
              <w:rPr>
                <w:color w:val="000000"/>
                <w:sz w:val="14"/>
                <w:szCs w:val="14"/>
                <w:lang w:eastAsia="tr-TR"/>
              </w:rPr>
              <w:t xml:space="preserve">Yurt dışında </w:t>
            </w:r>
            <w:proofErr w:type="spellStart"/>
            <w:r w:rsidRPr="00CB56EC">
              <w:rPr>
                <w:color w:val="000000"/>
                <w:sz w:val="14"/>
                <w:szCs w:val="14"/>
                <w:lang w:eastAsia="tr-TR"/>
              </w:rPr>
              <w:t>yer.K</w:t>
            </w:r>
            <w:proofErr w:type="spellEnd"/>
          </w:p>
        </w:tc>
        <w:tc>
          <w:tcPr>
            <w:tcW w:w="805" w:type="dxa"/>
            <w:shd w:val="clear" w:color="auto" w:fill="auto"/>
            <w:vAlign w:val="bottom"/>
            <w:hideMark/>
          </w:tcPr>
          <w:p w14:paraId="781B50D1" w14:textId="746E8297"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AF85F6E" w14:textId="3D65BA1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571E264" w14:textId="463DFC3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D06F197" w14:textId="17F86EFA"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E6F10D6" w14:textId="3F866A9B"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5E5B9A2" w14:textId="024AA000"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190F582A" w14:textId="17F9EA7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CB614B4" w14:textId="15CF4C97"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7045283C" w14:textId="1584D033"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6B0F5A29" w14:textId="77777777" w:rsidTr="00AD37E0">
        <w:trPr>
          <w:trHeight w:val="142"/>
        </w:trPr>
        <w:tc>
          <w:tcPr>
            <w:tcW w:w="3227" w:type="dxa"/>
            <w:tcBorders>
              <w:left w:val="single" w:sz="6" w:space="0" w:color="auto"/>
            </w:tcBorders>
            <w:shd w:val="clear" w:color="auto" w:fill="auto"/>
            <w:vAlign w:val="bottom"/>
            <w:hideMark/>
          </w:tcPr>
          <w:p w14:paraId="42B4FE32" w14:textId="77777777" w:rsidR="006F2774" w:rsidRPr="00CB56EC" w:rsidRDefault="006F2774" w:rsidP="006F2774">
            <w:pPr>
              <w:rPr>
                <w:b/>
                <w:bCs/>
                <w:color w:val="000000"/>
                <w:sz w:val="14"/>
                <w:szCs w:val="14"/>
                <w:lang w:eastAsia="tr-TR"/>
              </w:rPr>
            </w:pPr>
            <w:r w:rsidRPr="00CB56EC">
              <w:rPr>
                <w:rFonts w:eastAsia="Arial Unicode MS"/>
                <w:b/>
                <w:bCs/>
                <w:color w:val="000000"/>
                <w:sz w:val="14"/>
                <w:szCs w:val="14"/>
                <w:lang w:eastAsia="tr-TR"/>
              </w:rPr>
              <w:t>XI. Katılma hesapları özel fon havuzları-YP</w:t>
            </w:r>
          </w:p>
        </w:tc>
        <w:tc>
          <w:tcPr>
            <w:tcW w:w="805" w:type="dxa"/>
            <w:shd w:val="clear" w:color="auto" w:fill="auto"/>
            <w:vAlign w:val="bottom"/>
            <w:hideMark/>
          </w:tcPr>
          <w:p w14:paraId="3488996F" w14:textId="19B71BC5"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777305EC" w14:textId="451AE250"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12B71D55" w14:textId="59A719D7"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15ECFD41" w14:textId="184FCEF4"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3FBC6301" w14:textId="015A70BA"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392F06A3" w14:textId="64416A2B"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5C1E7CEC" w14:textId="68664A0B"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shd w:val="clear" w:color="auto" w:fill="auto"/>
            <w:vAlign w:val="bottom"/>
            <w:hideMark/>
          </w:tcPr>
          <w:p w14:paraId="18AB3E2E" w14:textId="4EF71E75"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tcBorders>
              <w:right w:val="single" w:sz="6" w:space="0" w:color="auto"/>
            </w:tcBorders>
            <w:shd w:val="clear" w:color="auto" w:fill="auto"/>
            <w:vAlign w:val="bottom"/>
            <w:hideMark/>
          </w:tcPr>
          <w:p w14:paraId="7C7D3962" w14:textId="4C071C31" w:rsidR="006F2774" w:rsidRPr="00CB56EC" w:rsidRDefault="006F2774" w:rsidP="006F2774">
            <w:pPr>
              <w:jc w:val="right"/>
              <w:rPr>
                <w:b/>
                <w:bCs/>
                <w:sz w:val="14"/>
                <w:szCs w:val="14"/>
                <w:lang w:eastAsia="tr-TR"/>
              </w:rPr>
            </w:pPr>
            <w:r w:rsidRPr="00EE6F02">
              <w:rPr>
                <w:b/>
                <w:bCs/>
                <w:sz w:val="14"/>
                <w:szCs w:val="14"/>
                <w:lang w:eastAsia="tr-TR"/>
              </w:rPr>
              <w:t>-</w:t>
            </w:r>
          </w:p>
        </w:tc>
      </w:tr>
      <w:tr w:rsidR="006F2774" w:rsidRPr="00CB56EC" w14:paraId="20E83EC9" w14:textId="77777777" w:rsidTr="00AD37E0">
        <w:trPr>
          <w:trHeight w:val="142"/>
        </w:trPr>
        <w:tc>
          <w:tcPr>
            <w:tcW w:w="3227" w:type="dxa"/>
            <w:tcBorders>
              <w:left w:val="single" w:sz="6" w:space="0" w:color="auto"/>
            </w:tcBorders>
            <w:shd w:val="clear" w:color="auto" w:fill="auto"/>
            <w:vAlign w:val="bottom"/>
            <w:hideMark/>
          </w:tcPr>
          <w:p w14:paraId="4702D6F2" w14:textId="77777777" w:rsidR="006F2774" w:rsidRPr="00CB56EC" w:rsidRDefault="006F2774" w:rsidP="006F2774">
            <w:pPr>
              <w:ind w:firstLineChars="100" w:firstLine="140"/>
              <w:rPr>
                <w:color w:val="000000"/>
                <w:sz w:val="14"/>
                <w:szCs w:val="14"/>
                <w:lang w:eastAsia="tr-TR"/>
              </w:rPr>
            </w:pPr>
            <w:r w:rsidRPr="00CB56EC">
              <w:rPr>
                <w:color w:val="000000"/>
                <w:sz w:val="14"/>
                <w:szCs w:val="14"/>
                <w:lang w:eastAsia="tr-TR"/>
              </w:rPr>
              <w:t>Yurt içinde yer. K</w:t>
            </w:r>
          </w:p>
        </w:tc>
        <w:tc>
          <w:tcPr>
            <w:tcW w:w="805" w:type="dxa"/>
            <w:shd w:val="clear" w:color="auto" w:fill="auto"/>
            <w:vAlign w:val="bottom"/>
            <w:hideMark/>
          </w:tcPr>
          <w:p w14:paraId="52FCEC16" w14:textId="44F9BA2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BF9F097" w14:textId="7D2B5D25"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E8FC093" w14:textId="5FAC0A83"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BDB9A92" w14:textId="64A6BCD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32C5C4B5" w14:textId="77A1C96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8181C5B" w14:textId="6455AEF7"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004CFA4" w14:textId="3E453426"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39E6E5D" w14:textId="7B5D262B"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7FFCD0EE" w14:textId="4D676817"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0A56794B" w14:textId="77777777" w:rsidTr="00AD37E0">
        <w:trPr>
          <w:trHeight w:val="142"/>
        </w:trPr>
        <w:tc>
          <w:tcPr>
            <w:tcW w:w="3227" w:type="dxa"/>
            <w:tcBorders>
              <w:left w:val="single" w:sz="6" w:space="0" w:color="auto"/>
            </w:tcBorders>
            <w:shd w:val="clear" w:color="auto" w:fill="auto"/>
            <w:vAlign w:val="bottom"/>
            <w:hideMark/>
          </w:tcPr>
          <w:p w14:paraId="08BD7678" w14:textId="77777777" w:rsidR="006F2774" w:rsidRPr="00CB56EC" w:rsidRDefault="006F2774" w:rsidP="006F2774">
            <w:pPr>
              <w:ind w:firstLineChars="100" w:firstLine="140"/>
              <w:rPr>
                <w:color w:val="000000"/>
                <w:sz w:val="14"/>
                <w:szCs w:val="14"/>
                <w:lang w:eastAsia="tr-TR"/>
              </w:rPr>
            </w:pPr>
            <w:r w:rsidRPr="00CB56EC">
              <w:rPr>
                <w:color w:val="000000"/>
                <w:sz w:val="14"/>
                <w:szCs w:val="14"/>
                <w:lang w:eastAsia="tr-TR"/>
              </w:rPr>
              <w:t xml:space="preserve">Yurt dışında </w:t>
            </w:r>
            <w:proofErr w:type="spellStart"/>
            <w:r w:rsidRPr="00CB56EC">
              <w:rPr>
                <w:color w:val="000000"/>
                <w:sz w:val="14"/>
                <w:szCs w:val="14"/>
                <w:lang w:eastAsia="tr-TR"/>
              </w:rPr>
              <w:t>yer.K</w:t>
            </w:r>
            <w:proofErr w:type="spellEnd"/>
          </w:p>
        </w:tc>
        <w:tc>
          <w:tcPr>
            <w:tcW w:w="805" w:type="dxa"/>
            <w:shd w:val="clear" w:color="auto" w:fill="auto"/>
            <w:vAlign w:val="bottom"/>
            <w:hideMark/>
          </w:tcPr>
          <w:p w14:paraId="67769E13" w14:textId="134E9C2C"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C9B3FDA" w14:textId="660D05AE"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7AED7F2F" w14:textId="3C16332C"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4352AFC" w14:textId="72C6E06F"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06BEB13C" w14:textId="69380C3D"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5CA1FA4D" w14:textId="29E3096C"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4D0C3BF5" w14:textId="772496C2" w:rsidR="006F2774" w:rsidRPr="00CB56EC" w:rsidRDefault="006F2774" w:rsidP="006F2774">
            <w:pPr>
              <w:jc w:val="right"/>
              <w:rPr>
                <w:bCs/>
                <w:sz w:val="14"/>
                <w:szCs w:val="14"/>
                <w:lang w:eastAsia="tr-TR"/>
              </w:rPr>
            </w:pPr>
            <w:r w:rsidRPr="00EE6F02">
              <w:rPr>
                <w:sz w:val="14"/>
                <w:szCs w:val="14"/>
                <w:lang w:eastAsia="tr-TR"/>
              </w:rPr>
              <w:t>-</w:t>
            </w:r>
          </w:p>
        </w:tc>
        <w:tc>
          <w:tcPr>
            <w:tcW w:w="805" w:type="dxa"/>
            <w:shd w:val="clear" w:color="auto" w:fill="auto"/>
            <w:vAlign w:val="bottom"/>
            <w:hideMark/>
          </w:tcPr>
          <w:p w14:paraId="6964F3A1" w14:textId="3090552A" w:rsidR="006F2774" w:rsidRPr="00CB56EC" w:rsidRDefault="006F2774" w:rsidP="006F2774">
            <w:pPr>
              <w:jc w:val="right"/>
              <w:rPr>
                <w:bCs/>
                <w:sz w:val="14"/>
                <w:szCs w:val="14"/>
                <w:lang w:eastAsia="tr-TR"/>
              </w:rPr>
            </w:pPr>
            <w:r w:rsidRPr="00EE6F02">
              <w:rPr>
                <w:sz w:val="14"/>
                <w:szCs w:val="14"/>
                <w:lang w:eastAsia="tr-TR"/>
              </w:rPr>
              <w:t>-</w:t>
            </w:r>
          </w:p>
        </w:tc>
        <w:tc>
          <w:tcPr>
            <w:tcW w:w="805" w:type="dxa"/>
            <w:tcBorders>
              <w:right w:val="single" w:sz="6" w:space="0" w:color="auto"/>
            </w:tcBorders>
            <w:shd w:val="clear" w:color="auto" w:fill="auto"/>
            <w:vAlign w:val="bottom"/>
            <w:hideMark/>
          </w:tcPr>
          <w:p w14:paraId="60E34838" w14:textId="607A8293" w:rsidR="006F2774" w:rsidRPr="00CB56EC" w:rsidRDefault="006F2774" w:rsidP="006F2774">
            <w:pPr>
              <w:jc w:val="right"/>
              <w:rPr>
                <w:bCs/>
                <w:sz w:val="14"/>
                <w:szCs w:val="14"/>
                <w:lang w:eastAsia="tr-TR"/>
              </w:rPr>
            </w:pPr>
            <w:r w:rsidRPr="00EE6F02">
              <w:rPr>
                <w:sz w:val="14"/>
                <w:szCs w:val="14"/>
                <w:lang w:eastAsia="tr-TR"/>
              </w:rPr>
              <w:t>-</w:t>
            </w:r>
          </w:p>
        </w:tc>
      </w:tr>
      <w:tr w:rsidR="006F2774" w:rsidRPr="00CB56EC" w14:paraId="488BE50C" w14:textId="77777777" w:rsidTr="00AD37E0">
        <w:trPr>
          <w:trHeight w:val="153"/>
        </w:trPr>
        <w:tc>
          <w:tcPr>
            <w:tcW w:w="3227" w:type="dxa"/>
            <w:tcBorders>
              <w:left w:val="single" w:sz="6" w:space="0" w:color="auto"/>
            </w:tcBorders>
            <w:shd w:val="clear" w:color="auto" w:fill="auto"/>
            <w:vAlign w:val="bottom"/>
            <w:hideMark/>
          </w:tcPr>
          <w:p w14:paraId="3277E9C5" w14:textId="77777777" w:rsidR="006F2774" w:rsidRPr="00CB56EC" w:rsidRDefault="006F2774" w:rsidP="006F2774">
            <w:pPr>
              <w:ind w:firstLineChars="100" w:firstLine="140"/>
              <w:rPr>
                <w:color w:val="000000"/>
                <w:sz w:val="14"/>
                <w:szCs w:val="14"/>
                <w:lang w:eastAsia="tr-TR"/>
              </w:rPr>
            </w:pPr>
          </w:p>
        </w:tc>
        <w:tc>
          <w:tcPr>
            <w:tcW w:w="805" w:type="dxa"/>
            <w:shd w:val="clear" w:color="auto" w:fill="auto"/>
            <w:vAlign w:val="bottom"/>
            <w:hideMark/>
          </w:tcPr>
          <w:p w14:paraId="3D4FF4E5" w14:textId="589919EC" w:rsidR="006F2774" w:rsidRPr="00CB56EC" w:rsidRDefault="006F2774" w:rsidP="006F2774">
            <w:pPr>
              <w:jc w:val="right"/>
              <w:rPr>
                <w:b/>
                <w:bCs/>
                <w:sz w:val="14"/>
                <w:szCs w:val="14"/>
                <w:lang w:eastAsia="tr-TR"/>
              </w:rPr>
            </w:pPr>
            <w:r w:rsidRPr="00DC7216">
              <w:rPr>
                <w:b/>
                <w:bCs/>
                <w:sz w:val="14"/>
                <w:szCs w:val="14"/>
                <w:lang w:eastAsia="tr-TR"/>
              </w:rPr>
              <w:t> </w:t>
            </w:r>
          </w:p>
        </w:tc>
        <w:tc>
          <w:tcPr>
            <w:tcW w:w="805" w:type="dxa"/>
            <w:shd w:val="clear" w:color="auto" w:fill="auto"/>
            <w:vAlign w:val="bottom"/>
            <w:hideMark/>
          </w:tcPr>
          <w:p w14:paraId="3F72D639" w14:textId="62D39110" w:rsidR="006F2774" w:rsidRPr="00CB56EC" w:rsidRDefault="006F2774" w:rsidP="006F2774">
            <w:pPr>
              <w:jc w:val="right"/>
              <w:rPr>
                <w:b/>
                <w:bCs/>
                <w:sz w:val="14"/>
                <w:szCs w:val="14"/>
                <w:lang w:eastAsia="tr-TR"/>
              </w:rPr>
            </w:pPr>
            <w:r w:rsidRPr="00DC7216">
              <w:rPr>
                <w:b/>
                <w:bCs/>
                <w:sz w:val="14"/>
                <w:szCs w:val="14"/>
                <w:lang w:eastAsia="tr-TR"/>
              </w:rPr>
              <w:t> </w:t>
            </w:r>
          </w:p>
        </w:tc>
        <w:tc>
          <w:tcPr>
            <w:tcW w:w="805" w:type="dxa"/>
            <w:shd w:val="clear" w:color="auto" w:fill="auto"/>
            <w:vAlign w:val="bottom"/>
            <w:hideMark/>
          </w:tcPr>
          <w:p w14:paraId="33912B2A" w14:textId="2FFC48C2" w:rsidR="006F2774" w:rsidRPr="00CB56EC" w:rsidRDefault="006F2774" w:rsidP="006F2774">
            <w:pPr>
              <w:jc w:val="right"/>
              <w:rPr>
                <w:b/>
                <w:bCs/>
                <w:sz w:val="14"/>
                <w:szCs w:val="14"/>
                <w:lang w:eastAsia="tr-TR"/>
              </w:rPr>
            </w:pPr>
            <w:r w:rsidRPr="00DC7216">
              <w:rPr>
                <w:b/>
                <w:bCs/>
                <w:sz w:val="14"/>
                <w:szCs w:val="14"/>
                <w:lang w:eastAsia="tr-TR"/>
              </w:rPr>
              <w:t> </w:t>
            </w:r>
          </w:p>
        </w:tc>
        <w:tc>
          <w:tcPr>
            <w:tcW w:w="805" w:type="dxa"/>
            <w:shd w:val="clear" w:color="auto" w:fill="auto"/>
            <w:vAlign w:val="bottom"/>
            <w:hideMark/>
          </w:tcPr>
          <w:p w14:paraId="6331B7A8" w14:textId="575EE731" w:rsidR="006F2774" w:rsidRPr="00CB56EC" w:rsidRDefault="006F2774" w:rsidP="006F2774">
            <w:pPr>
              <w:jc w:val="right"/>
              <w:rPr>
                <w:b/>
                <w:bCs/>
                <w:sz w:val="14"/>
                <w:szCs w:val="14"/>
                <w:lang w:eastAsia="tr-TR"/>
              </w:rPr>
            </w:pPr>
            <w:r w:rsidRPr="00DC7216">
              <w:rPr>
                <w:b/>
                <w:bCs/>
                <w:sz w:val="14"/>
                <w:szCs w:val="14"/>
                <w:lang w:eastAsia="tr-TR"/>
              </w:rPr>
              <w:t> </w:t>
            </w:r>
          </w:p>
        </w:tc>
        <w:tc>
          <w:tcPr>
            <w:tcW w:w="805" w:type="dxa"/>
            <w:shd w:val="clear" w:color="auto" w:fill="auto"/>
            <w:vAlign w:val="bottom"/>
            <w:hideMark/>
          </w:tcPr>
          <w:p w14:paraId="055F9A3A" w14:textId="77D4A2F3" w:rsidR="006F2774" w:rsidRPr="00CB56EC" w:rsidRDefault="006F2774" w:rsidP="006F2774">
            <w:pPr>
              <w:jc w:val="right"/>
              <w:rPr>
                <w:b/>
                <w:bCs/>
                <w:sz w:val="14"/>
                <w:szCs w:val="14"/>
                <w:lang w:eastAsia="tr-TR"/>
              </w:rPr>
            </w:pPr>
            <w:r w:rsidRPr="00DC7216">
              <w:rPr>
                <w:b/>
                <w:bCs/>
                <w:sz w:val="14"/>
                <w:szCs w:val="14"/>
                <w:lang w:eastAsia="tr-TR"/>
              </w:rPr>
              <w:t> </w:t>
            </w:r>
          </w:p>
        </w:tc>
        <w:tc>
          <w:tcPr>
            <w:tcW w:w="805" w:type="dxa"/>
            <w:shd w:val="clear" w:color="auto" w:fill="auto"/>
            <w:vAlign w:val="bottom"/>
            <w:hideMark/>
          </w:tcPr>
          <w:p w14:paraId="3FAC4FA7" w14:textId="3EAA1378" w:rsidR="006F2774" w:rsidRPr="00CB56EC" w:rsidRDefault="006F2774" w:rsidP="006F2774">
            <w:pPr>
              <w:jc w:val="right"/>
              <w:rPr>
                <w:b/>
                <w:bCs/>
                <w:sz w:val="14"/>
                <w:szCs w:val="14"/>
                <w:lang w:eastAsia="tr-TR"/>
              </w:rPr>
            </w:pPr>
            <w:r w:rsidRPr="00DC7216">
              <w:rPr>
                <w:b/>
                <w:bCs/>
                <w:sz w:val="14"/>
                <w:szCs w:val="14"/>
                <w:lang w:eastAsia="tr-TR"/>
              </w:rPr>
              <w:t> </w:t>
            </w:r>
          </w:p>
        </w:tc>
        <w:tc>
          <w:tcPr>
            <w:tcW w:w="805" w:type="dxa"/>
            <w:shd w:val="clear" w:color="auto" w:fill="auto"/>
            <w:vAlign w:val="bottom"/>
            <w:hideMark/>
          </w:tcPr>
          <w:p w14:paraId="5078966E" w14:textId="7936E33A" w:rsidR="006F2774" w:rsidRPr="00CB56EC" w:rsidRDefault="006F2774" w:rsidP="006F2774">
            <w:pPr>
              <w:jc w:val="right"/>
              <w:rPr>
                <w:b/>
                <w:bCs/>
                <w:sz w:val="14"/>
                <w:szCs w:val="14"/>
                <w:lang w:eastAsia="tr-TR"/>
              </w:rPr>
            </w:pPr>
            <w:r w:rsidRPr="00DC7216">
              <w:rPr>
                <w:b/>
                <w:bCs/>
                <w:sz w:val="14"/>
                <w:szCs w:val="14"/>
                <w:lang w:eastAsia="tr-TR"/>
              </w:rPr>
              <w:t> </w:t>
            </w:r>
          </w:p>
        </w:tc>
        <w:tc>
          <w:tcPr>
            <w:tcW w:w="805" w:type="dxa"/>
            <w:shd w:val="clear" w:color="auto" w:fill="auto"/>
            <w:vAlign w:val="bottom"/>
          </w:tcPr>
          <w:p w14:paraId="3D2FCEDB" w14:textId="370DCCB3" w:rsidR="006F2774" w:rsidRPr="00CB56EC" w:rsidRDefault="006F2774" w:rsidP="006F2774">
            <w:pPr>
              <w:jc w:val="right"/>
              <w:rPr>
                <w:b/>
                <w:bCs/>
                <w:sz w:val="14"/>
                <w:szCs w:val="14"/>
                <w:lang w:eastAsia="tr-TR"/>
              </w:rPr>
            </w:pPr>
            <w:r w:rsidRPr="00DC7216">
              <w:rPr>
                <w:b/>
                <w:bCs/>
                <w:sz w:val="14"/>
                <w:szCs w:val="14"/>
                <w:lang w:eastAsia="tr-TR"/>
              </w:rPr>
              <w:t> </w:t>
            </w:r>
          </w:p>
        </w:tc>
        <w:tc>
          <w:tcPr>
            <w:tcW w:w="805" w:type="dxa"/>
            <w:tcBorders>
              <w:right w:val="single" w:sz="6" w:space="0" w:color="auto"/>
            </w:tcBorders>
            <w:shd w:val="clear" w:color="auto" w:fill="auto"/>
            <w:vAlign w:val="bottom"/>
          </w:tcPr>
          <w:p w14:paraId="6E1F79AD" w14:textId="7926631A" w:rsidR="006F2774" w:rsidRPr="00CB56EC" w:rsidRDefault="006F2774" w:rsidP="006F2774">
            <w:pPr>
              <w:jc w:val="right"/>
              <w:rPr>
                <w:b/>
                <w:bCs/>
                <w:sz w:val="14"/>
                <w:szCs w:val="14"/>
                <w:lang w:eastAsia="tr-TR"/>
              </w:rPr>
            </w:pPr>
            <w:r w:rsidRPr="00DC7216">
              <w:rPr>
                <w:b/>
                <w:bCs/>
                <w:sz w:val="14"/>
                <w:szCs w:val="14"/>
                <w:lang w:eastAsia="tr-TR"/>
              </w:rPr>
              <w:t> </w:t>
            </w:r>
          </w:p>
        </w:tc>
      </w:tr>
      <w:tr w:rsidR="006F2774" w:rsidRPr="00CB56EC" w14:paraId="2434B3EE" w14:textId="77777777" w:rsidTr="00AD37E0">
        <w:trPr>
          <w:trHeight w:val="153"/>
        </w:trPr>
        <w:tc>
          <w:tcPr>
            <w:tcW w:w="3227" w:type="dxa"/>
            <w:tcBorders>
              <w:left w:val="single" w:sz="6" w:space="0" w:color="auto"/>
              <w:bottom w:val="thinThickSmallGap" w:sz="24" w:space="0" w:color="000000"/>
            </w:tcBorders>
            <w:shd w:val="clear" w:color="auto" w:fill="auto"/>
            <w:vAlign w:val="bottom"/>
            <w:hideMark/>
          </w:tcPr>
          <w:p w14:paraId="39DED94C" w14:textId="77777777" w:rsidR="006F2774" w:rsidRPr="00CB56EC" w:rsidRDefault="006F2774" w:rsidP="006F2774">
            <w:pPr>
              <w:ind w:firstLineChars="100" w:firstLine="141"/>
              <w:rPr>
                <w:b/>
                <w:bCs/>
                <w:color w:val="000000"/>
                <w:sz w:val="14"/>
                <w:szCs w:val="14"/>
                <w:lang w:eastAsia="tr-TR"/>
              </w:rPr>
            </w:pPr>
            <w:r w:rsidRPr="00CB56EC">
              <w:rPr>
                <w:b/>
                <w:bCs/>
                <w:color w:val="000000"/>
                <w:sz w:val="14"/>
                <w:szCs w:val="14"/>
                <w:lang w:eastAsia="tr-TR"/>
              </w:rPr>
              <w:t xml:space="preserve">Toplam </w:t>
            </w:r>
          </w:p>
        </w:tc>
        <w:tc>
          <w:tcPr>
            <w:tcW w:w="805" w:type="dxa"/>
            <w:tcBorders>
              <w:bottom w:val="thinThickSmallGap" w:sz="24" w:space="0" w:color="000000"/>
            </w:tcBorders>
            <w:shd w:val="clear" w:color="auto" w:fill="auto"/>
            <w:vAlign w:val="bottom"/>
            <w:hideMark/>
          </w:tcPr>
          <w:p w14:paraId="35430D94" w14:textId="454B006F" w:rsidR="006F2774" w:rsidRPr="00CB56EC" w:rsidRDefault="006F2774" w:rsidP="006F2774">
            <w:pPr>
              <w:jc w:val="right"/>
              <w:rPr>
                <w:b/>
                <w:bCs/>
                <w:sz w:val="14"/>
                <w:szCs w:val="14"/>
                <w:lang w:eastAsia="tr-TR"/>
              </w:rPr>
            </w:pPr>
            <w:r w:rsidRPr="00DC7216">
              <w:rPr>
                <w:b/>
                <w:bCs/>
                <w:sz w:val="14"/>
                <w:szCs w:val="14"/>
                <w:lang w:eastAsia="tr-TR"/>
              </w:rPr>
              <w:t>1,731,273</w:t>
            </w:r>
          </w:p>
        </w:tc>
        <w:tc>
          <w:tcPr>
            <w:tcW w:w="805" w:type="dxa"/>
            <w:tcBorders>
              <w:bottom w:val="thinThickSmallGap" w:sz="24" w:space="0" w:color="000000"/>
            </w:tcBorders>
            <w:shd w:val="clear" w:color="auto" w:fill="auto"/>
            <w:vAlign w:val="bottom"/>
            <w:hideMark/>
          </w:tcPr>
          <w:p w14:paraId="686CBFDA" w14:textId="1C3F46FE" w:rsidR="006F2774" w:rsidRPr="00CB56EC" w:rsidRDefault="006F2774" w:rsidP="006F2774">
            <w:pPr>
              <w:jc w:val="right"/>
              <w:rPr>
                <w:b/>
                <w:bCs/>
                <w:sz w:val="14"/>
                <w:szCs w:val="14"/>
                <w:lang w:eastAsia="tr-TR"/>
              </w:rPr>
            </w:pPr>
            <w:r w:rsidRPr="00DC7216">
              <w:rPr>
                <w:b/>
                <w:bCs/>
                <w:sz w:val="14"/>
                <w:szCs w:val="14"/>
                <w:lang w:eastAsia="tr-TR"/>
              </w:rPr>
              <w:t>1,078,872</w:t>
            </w:r>
          </w:p>
        </w:tc>
        <w:tc>
          <w:tcPr>
            <w:tcW w:w="805" w:type="dxa"/>
            <w:tcBorders>
              <w:bottom w:val="thinThickSmallGap" w:sz="24" w:space="0" w:color="000000"/>
            </w:tcBorders>
            <w:shd w:val="clear" w:color="auto" w:fill="auto"/>
            <w:vAlign w:val="bottom"/>
            <w:hideMark/>
          </w:tcPr>
          <w:p w14:paraId="2F090D46" w14:textId="26132B77" w:rsidR="006F2774" w:rsidRPr="00CB56EC" w:rsidRDefault="006F2774" w:rsidP="006F2774">
            <w:pPr>
              <w:jc w:val="right"/>
              <w:rPr>
                <w:b/>
                <w:bCs/>
                <w:sz w:val="14"/>
                <w:szCs w:val="14"/>
                <w:lang w:eastAsia="tr-TR"/>
              </w:rPr>
            </w:pPr>
            <w:r w:rsidRPr="00DC7216">
              <w:rPr>
                <w:b/>
                <w:bCs/>
                <w:sz w:val="14"/>
                <w:szCs w:val="14"/>
                <w:lang w:eastAsia="tr-TR"/>
              </w:rPr>
              <w:t>4,608,104</w:t>
            </w:r>
          </w:p>
        </w:tc>
        <w:tc>
          <w:tcPr>
            <w:tcW w:w="805" w:type="dxa"/>
            <w:tcBorders>
              <w:bottom w:val="thinThickSmallGap" w:sz="24" w:space="0" w:color="000000"/>
            </w:tcBorders>
            <w:shd w:val="clear" w:color="auto" w:fill="auto"/>
            <w:vAlign w:val="bottom"/>
            <w:hideMark/>
          </w:tcPr>
          <w:p w14:paraId="094F12AC" w14:textId="1FB3AB7D" w:rsidR="006F2774" w:rsidRPr="00CB56EC" w:rsidRDefault="006F2774" w:rsidP="006F2774">
            <w:pPr>
              <w:jc w:val="right"/>
              <w:rPr>
                <w:b/>
                <w:bCs/>
                <w:sz w:val="14"/>
                <w:szCs w:val="14"/>
                <w:lang w:eastAsia="tr-TR"/>
              </w:rPr>
            </w:pPr>
            <w:r w:rsidRPr="00DC7216">
              <w:rPr>
                <w:b/>
                <w:bCs/>
                <w:sz w:val="14"/>
                <w:szCs w:val="14"/>
                <w:lang w:eastAsia="tr-TR"/>
              </w:rPr>
              <w:t>1,589,023</w:t>
            </w:r>
          </w:p>
        </w:tc>
        <w:tc>
          <w:tcPr>
            <w:tcW w:w="805" w:type="dxa"/>
            <w:tcBorders>
              <w:bottom w:val="thinThickSmallGap" w:sz="24" w:space="0" w:color="000000"/>
            </w:tcBorders>
            <w:shd w:val="clear" w:color="auto" w:fill="auto"/>
            <w:vAlign w:val="bottom"/>
            <w:hideMark/>
          </w:tcPr>
          <w:p w14:paraId="398BF49A" w14:textId="3DC274B3" w:rsidR="006F2774" w:rsidRPr="00CB56EC" w:rsidRDefault="006F2774" w:rsidP="006F2774">
            <w:pPr>
              <w:jc w:val="right"/>
              <w:rPr>
                <w:b/>
                <w:bCs/>
                <w:sz w:val="14"/>
                <w:szCs w:val="14"/>
                <w:lang w:eastAsia="tr-TR"/>
              </w:rPr>
            </w:pPr>
            <w:r w:rsidRPr="00DC7216">
              <w:rPr>
                <w:b/>
                <w:bCs/>
                <w:sz w:val="14"/>
                <w:szCs w:val="14"/>
                <w:lang w:eastAsia="tr-TR"/>
              </w:rPr>
              <w:t>118,600</w:t>
            </w:r>
          </w:p>
        </w:tc>
        <w:tc>
          <w:tcPr>
            <w:tcW w:w="805" w:type="dxa"/>
            <w:tcBorders>
              <w:bottom w:val="thinThickSmallGap" w:sz="24" w:space="0" w:color="000000"/>
            </w:tcBorders>
            <w:shd w:val="clear" w:color="auto" w:fill="auto"/>
            <w:vAlign w:val="bottom"/>
            <w:hideMark/>
          </w:tcPr>
          <w:p w14:paraId="4933808D" w14:textId="732EE050" w:rsidR="006F2774" w:rsidRPr="00CB56EC" w:rsidRDefault="006F2774" w:rsidP="006F2774">
            <w:pPr>
              <w:jc w:val="right"/>
              <w:rPr>
                <w:b/>
                <w:bCs/>
                <w:sz w:val="14"/>
                <w:szCs w:val="14"/>
                <w:lang w:eastAsia="tr-TR"/>
              </w:rPr>
            </w:pPr>
            <w:r w:rsidRPr="00DC7216">
              <w:rPr>
                <w:b/>
                <w:bCs/>
                <w:sz w:val="14"/>
                <w:szCs w:val="14"/>
                <w:lang w:eastAsia="tr-TR"/>
              </w:rPr>
              <w:t>980</w:t>
            </w:r>
          </w:p>
        </w:tc>
        <w:tc>
          <w:tcPr>
            <w:tcW w:w="805" w:type="dxa"/>
            <w:tcBorders>
              <w:bottom w:val="thinThickSmallGap" w:sz="24" w:space="0" w:color="000000"/>
            </w:tcBorders>
            <w:shd w:val="clear" w:color="auto" w:fill="auto"/>
            <w:vAlign w:val="bottom"/>
            <w:hideMark/>
          </w:tcPr>
          <w:p w14:paraId="57D77B6F" w14:textId="517CC72E" w:rsidR="006F2774" w:rsidRPr="00CB56EC" w:rsidRDefault="006F2774" w:rsidP="006F2774">
            <w:pPr>
              <w:jc w:val="right"/>
              <w:rPr>
                <w:b/>
                <w:bCs/>
                <w:sz w:val="14"/>
                <w:szCs w:val="14"/>
                <w:lang w:eastAsia="tr-TR"/>
              </w:rPr>
            </w:pPr>
            <w:r w:rsidRPr="00DC7216">
              <w:rPr>
                <w:b/>
                <w:bCs/>
                <w:sz w:val="14"/>
                <w:szCs w:val="14"/>
                <w:lang w:eastAsia="tr-TR"/>
              </w:rPr>
              <w:t>356,118</w:t>
            </w:r>
          </w:p>
        </w:tc>
        <w:tc>
          <w:tcPr>
            <w:tcW w:w="805" w:type="dxa"/>
            <w:tcBorders>
              <w:bottom w:val="thinThickSmallGap" w:sz="24" w:space="0" w:color="000000"/>
            </w:tcBorders>
            <w:shd w:val="clear" w:color="auto" w:fill="auto"/>
            <w:vAlign w:val="bottom"/>
            <w:hideMark/>
          </w:tcPr>
          <w:p w14:paraId="00A745D8" w14:textId="72E0D255" w:rsidR="006F2774" w:rsidRPr="00CB56EC" w:rsidRDefault="006F2774" w:rsidP="006F2774">
            <w:pPr>
              <w:jc w:val="right"/>
              <w:rPr>
                <w:b/>
                <w:bCs/>
                <w:sz w:val="14"/>
                <w:szCs w:val="14"/>
                <w:lang w:eastAsia="tr-TR"/>
              </w:rPr>
            </w:pPr>
            <w:r w:rsidRPr="00EE6F02">
              <w:rPr>
                <w:b/>
                <w:bCs/>
                <w:sz w:val="14"/>
                <w:szCs w:val="14"/>
                <w:lang w:eastAsia="tr-TR"/>
              </w:rPr>
              <w:t>-</w:t>
            </w:r>
          </w:p>
        </w:tc>
        <w:tc>
          <w:tcPr>
            <w:tcW w:w="805" w:type="dxa"/>
            <w:tcBorders>
              <w:bottom w:val="thinThickSmallGap" w:sz="24" w:space="0" w:color="000000"/>
              <w:right w:val="single" w:sz="6" w:space="0" w:color="auto"/>
            </w:tcBorders>
            <w:shd w:val="clear" w:color="auto" w:fill="auto"/>
            <w:vAlign w:val="bottom"/>
            <w:hideMark/>
          </w:tcPr>
          <w:p w14:paraId="2C2F0DE4" w14:textId="1D660C13" w:rsidR="006F2774" w:rsidRPr="00CB56EC" w:rsidRDefault="006F2774" w:rsidP="006F2774">
            <w:pPr>
              <w:jc w:val="right"/>
              <w:rPr>
                <w:b/>
                <w:bCs/>
                <w:sz w:val="14"/>
                <w:szCs w:val="14"/>
                <w:lang w:eastAsia="tr-TR"/>
              </w:rPr>
            </w:pPr>
            <w:r w:rsidRPr="00DC7216">
              <w:rPr>
                <w:b/>
                <w:bCs/>
                <w:sz w:val="14"/>
                <w:szCs w:val="14"/>
                <w:lang w:eastAsia="tr-TR"/>
              </w:rPr>
              <w:t>9,482,970</w:t>
            </w:r>
          </w:p>
        </w:tc>
      </w:tr>
    </w:tbl>
    <w:p w14:paraId="2F70C4EF" w14:textId="77777777" w:rsidR="00E30CF9" w:rsidRPr="00CB56EC" w:rsidRDefault="00E30CF9" w:rsidP="00E30CF9">
      <w:pPr>
        <w:pStyle w:val="EndnoteText"/>
        <w:autoSpaceDE w:val="0"/>
        <w:autoSpaceDN w:val="0"/>
        <w:adjustRightInd w:val="0"/>
        <w:rPr>
          <w:rFonts w:eastAsia="Arial Unicode MS"/>
          <w:highlight w:val="yellow"/>
        </w:rPr>
      </w:pPr>
    </w:p>
    <w:p w14:paraId="143FCE1B" w14:textId="3D6DC745" w:rsidR="00C91FED" w:rsidRPr="00CB56EC" w:rsidRDefault="00C91FED">
      <w:pPr>
        <w:spacing w:after="160" w:line="259" w:lineRule="auto"/>
        <w:rPr>
          <w:rFonts w:eastAsia="Arial Unicode MS"/>
          <w:highlight w:val="yellow"/>
          <w:lang w:eastAsia="x-none"/>
        </w:rPr>
      </w:pPr>
      <w:r w:rsidRPr="00CB56EC">
        <w:rPr>
          <w:rFonts w:eastAsia="Arial Unicode MS"/>
          <w:highlight w:val="yellow"/>
        </w:rPr>
        <w:br w:type="page"/>
      </w:r>
    </w:p>
    <w:bookmarkEnd w:id="23"/>
    <w:p w14:paraId="6ED2AE02" w14:textId="294F40B2" w:rsidR="00E30CF9" w:rsidRPr="00CB56EC" w:rsidRDefault="00C83846" w:rsidP="00F01C3D">
      <w:pPr>
        <w:pageBreakBefore/>
        <w:tabs>
          <w:tab w:val="left" w:pos="709"/>
        </w:tabs>
        <w:ind w:hanging="567"/>
        <w:jc w:val="both"/>
      </w:pPr>
      <w:r w:rsidRPr="00CB56EC">
        <w:rPr>
          <w:b/>
        </w:rPr>
        <w:lastRenderedPageBreak/>
        <w:tab/>
      </w:r>
      <w:r w:rsidR="00E30CF9" w:rsidRPr="00CB56EC">
        <w:rPr>
          <w:b/>
        </w:rPr>
        <w:t>Sigorta kapsamında bulunan özel cari ve katılma hesaplarına ilişkin bilgiler</w:t>
      </w:r>
      <w:r w:rsidR="00E30CF9" w:rsidRPr="00CB56EC">
        <w:t xml:space="preserve"> </w:t>
      </w:r>
    </w:p>
    <w:p w14:paraId="236A7884" w14:textId="77777777" w:rsidR="00E30CF9" w:rsidRPr="00CB56EC" w:rsidRDefault="00E30CF9" w:rsidP="00E30CF9">
      <w:pPr>
        <w:tabs>
          <w:tab w:val="num" w:pos="2340"/>
          <w:tab w:val="num" w:pos="3060"/>
        </w:tabs>
        <w:autoSpaceDE w:val="0"/>
        <w:autoSpaceDN w:val="0"/>
        <w:adjustRightInd w:val="0"/>
        <w:jc w:val="both"/>
        <w:rPr>
          <w:sz w:val="16"/>
          <w:szCs w:val="16"/>
        </w:rPr>
      </w:pPr>
    </w:p>
    <w:p w14:paraId="469E281C" w14:textId="07211CD1" w:rsidR="00E30CF9" w:rsidRPr="00CB56EC" w:rsidRDefault="00CC0ADC" w:rsidP="0006147F">
      <w:pPr>
        <w:tabs>
          <w:tab w:val="num" w:pos="0"/>
          <w:tab w:val="num" w:pos="3060"/>
        </w:tabs>
        <w:autoSpaceDE w:val="0"/>
        <w:autoSpaceDN w:val="0"/>
        <w:adjustRightInd w:val="0"/>
        <w:ind w:hanging="660"/>
        <w:jc w:val="both"/>
      </w:pPr>
      <w:r w:rsidRPr="00CB56EC">
        <w:rPr>
          <w:b/>
        </w:rPr>
        <w:tab/>
      </w:r>
      <w:bookmarkStart w:id="25" w:name="_Hlk190013370"/>
      <w:r w:rsidR="00E30CF9" w:rsidRPr="00CB56EC">
        <w:rPr>
          <w:b/>
        </w:rPr>
        <w:t>Sigorta kapsamında bulunan ve güvence limitini aşan gerçek ve tüzel kişilerin ticari işlemlere konu olmayan özel cari ve katılma hesaplarına ilişkin bilgiler</w:t>
      </w:r>
    </w:p>
    <w:p w14:paraId="3C7590F0" w14:textId="77777777" w:rsidR="00F01C3D" w:rsidRPr="00CB56EC" w:rsidRDefault="00F01C3D" w:rsidP="00E30CF9">
      <w:pPr>
        <w:tabs>
          <w:tab w:val="num" w:pos="0"/>
          <w:tab w:val="num" w:pos="3060"/>
        </w:tabs>
        <w:autoSpaceDE w:val="0"/>
        <w:autoSpaceDN w:val="0"/>
        <w:adjustRightInd w:val="0"/>
        <w:ind w:left="93" w:hanging="660"/>
        <w:jc w:val="both"/>
        <w:rPr>
          <w:sz w:val="16"/>
          <w:szCs w:val="16"/>
          <w:lang w:eastAsia="en-GB"/>
        </w:rPr>
      </w:pPr>
    </w:p>
    <w:tbl>
      <w:tblPr>
        <w:tblW w:w="9418"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521"/>
        <w:gridCol w:w="974"/>
        <w:gridCol w:w="974"/>
        <w:gridCol w:w="974"/>
        <w:gridCol w:w="975"/>
      </w:tblGrid>
      <w:tr w:rsidR="00D162BA" w:rsidRPr="00CB56EC" w14:paraId="04FCDC19" w14:textId="77777777" w:rsidTr="004C0F37">
        <w:trPr>
          <w:trHeight w:hRule="exact" w:val="479"/>
        </w:trPr>
        <w:tc>
          <w:tcPr>
            <w:tcW w:w="5521" w:type="dxa"/>
            <w:tcBorders>
              <w:bottom w:val="dotted" w:sz="4" w:space="0" w:color="auto"/>
            </w:tcBorders>
            <w:shd w:val="clear" w:color="auto" w:fill="auto"/>
            <w:vAlign w:val="bottom"/>
          </w:tcPr>
          <w:p w14:paraId="05462E11" w14:textId="77777777" w:rsidR="00D162BA" w:rsidRPr="00CB56EC" w:rsidRDefault="00D162BA" w:rsidP="00D162BA">
            <w:pPr>
              <w:rPr>
                <w:b/>
                <w:sz w:val="18"/>
                <w:szCs w:val="18"/>
                <w:lang w:eastAsia="tr-TR"/>
              </w:rPr>
            </w:pPr>
          </w:p>
        </w:tc>
        <w:tc>
          <w:tcPr>
            <w:tcW w:w="1948" w:type="dxa"/>
            <w:gridSpan w:val="2"/>
            <w:tcBorders>
              <w:bottom w:val="dotted" w:sz="4" w:space="0" w:color="auto"/>
            </w:tcBorders>
            <w:shd w:val="clear" w:color="auto" w:fill="auto"/>
            <w:vAlign w:val="center"/>
          </w:tcPr>
          <w:p w14:paraId="706204B6" w14:textId="70B9D724" w:rsidR="00D162BA" w:rsidRPr="00CB56EC" w:rsidRDefault="000C2170">
            <w:pPr>
              <w:jc w:val="center"/>
              <w:rPr>
                <w:b/>
                <w:bCs/>
                <w:sz w:val="18"/>
                <w:szCs w:val="18"/>
                <w:lang w:eastAsia="tr-TR"/>
              </w:rPr>
            </w:pPr>
            <w:r w:rsidRPr="00CB56EC">
              <w:rPr>
                <w:b/>
                <w:bCs/>
                <w:color w:val="000000"/>
                <w:sz w:val="18"/>
                <w:szCs w:val="18"/>
                <w:lang w:eastAsia="tr-TR"/>
              </w:rPr>
              <w:t xml:space="preserve">Sigorta </w:t>
            </w:r>
            <w:r w:rsidR="00D162BA" w:rsidRPr="00CB56EC">
              <w:rPr>
                <w:b/>
                <w:bCs/>
                <w:color w:val="000000"/>
                <w:sz w:val="18"/>
                <w:szCs w:val="18"/>
                <w:lang w:eastAsia="tr-TR"/>
              </w:rPr>
              <w:t>kapsamında bulunan</w:t>
            </w:r>
          </w:p>
        </w:tc>
        <w:tc>
          <w:tcPr>
            <w:tcW w:w="1949" w:type="dxa"/>
            <w:gridSpan w:val="2"/>
            <w:tcBorders>
              <w:bottom w:val="dotted" w:sz="4" w:space="0" w:color="auto"/>
            </w:tcBorders>
            <w:shd w:val="clear" w:color="auto" w:fill="auto"/>
            <w:vAlign w:val="center"/>
          </w:tcPr>
          <w:p w14:paraId="65310300" w14:textId="247F6D67" w:rsidR="000C2170" w:rsidRPr="00CB56EC" w:rsidRDefault="000C2170" w:rsidP="00D162BA">
            <w:pPr>
              <w:jc w:val="center"/>
              <w:rPr>
                <w:b/>
                <w:bCs/>
                <w:color w:val="000000"/>
                <w:sz w:val="18"/>
                <w:szCs w:val="18"/>
                <w:lang w:eastAsia="tr-TR"/>
              </w:rPr>
            </w:pPr>
            <w:r w:rsidRPr="00CB56EC">
              <w:rPr>
                <w:b/>
                <w:bCs/>
                <w:color w:val="000000"/>
                <w:sz w:val="18"/>
                <w:szCs w:val="18"/>
                <w:lang w:eastAsia="tr-TR"/>
              </w:rPr>
              <w:t xml:space="preserve">Sigorta </w:t>
            </w:r>
            <w:r w:rsidR="00D162BA" w:rsidRPr="00CB56EC">
              <w:rPr>
                <w:b/>
                <w:bCs/>
                <w:color w:val="000000"/>
                <w:sz w:val="18"/>
                <w:szCs w:val="18"/>
                <w:lang w:eastAsia="tr-TR"/>
              </w:rPr>
              <w:t xml:space="preserve">limitini </w:t>
            </w:r>
          </w:p>
          <w:p w14:paraId="7B5B9F58" w14:textId="23FE1324" w:rsidR="00D162BA" w:rsidRPr="00CB56EC" w:rsidRDefault="00D162BA" w:rsidP="00D162BA">
            <w:pPr>
              <w:jc w:val="center"/>
              <w:rPr>
                <w:b/>
                <w:bCs/>
                <w:sz w:val="18"/>
                <w:szCs w:val="18"/>
                <w:lang w:eastAsia="tr-TR"/>
              </w:rPr>
            </w:pPr>
            <w:r w:rsidRPr="00CB56EC">
              <w:rPr>
                <w:b/>
                <w:bCs/>
                <w:color w:val="000000"/>
                <w:sz w:val="18"/>
                <w:szCs w:val="18"/>
                <w:lang w:eastAsia="tr-TR"/>
              </w:rPr>
              <w:t>aşan</w:t>
            </w:r>
          </w:p>
        </w:tc>
      </w:tr>
      <w:tr w:rsidR="00D162BA" w:rsidRPr="00CB56EC" w14:paraId="4DFE46C8" w14:textId="77777777" w:rsidTr="004C0F37">
        <w:trPr>
          <w:trHeight w:hRule="exact" w:val="479"/>
        </w:trPr>
        <w:tc>
          <w:tcPr>
            <w:tcW w:w="5521" w:type="dxa"/>
            <w:tcBorders>
              <w:top w:val="dotted" w:sz="4" w:space="0" w:color="auto"/>
              <w:bottom w:val="dotted" w:sz="4" w:space="0" w:color="auto"/>
            </w:tcBorders>
            <w:shd w:val="clear" w:color="auto" w:fill="auto"/>
            <w:vAlign w:val="bottom"/>
            <w:hideMark/>
          </w:tcPr>
          <w:p w14:paraId="73945890" w14:textId="77777777" w:rsidR="00D162BA" w:rsidRPr="00CB56EC" w:rsidRDefault="00D162BA" w:rsidP="00D162BA">
            <w:pPr>
              <w:rPr>
                <w:b/>
                <w:sz w:val="18"/>
                <w:szCs w:val="18"/>
                <w:lang w:eastAsia="tr-TR"/>
              </w:rPr>
            </w:pPr>
            <w:r w:rsidRPr="00CB56EC">
              <w:rPr>
                <w:b/>
                <w:sz w:val="18"/>
                <w:szCs w:val="18"/>
                <w:lang w:eastAsia="tr-TR"/>
              </w:rPr>
              <w:t> </w:t>
            </w:r>
          </w:p>
        </w:tc>
        <w:tc>
          <w:tcPr>
            <w:tcW w:w="974" w:type="dxa"/>
            <w:tcBorders>
              <w:top w:val="dotted" w:sz="4" w:space="0" w:color="auto"/>
              <w:bottom w:val="dotted" w:sz="4" w:space="0" w:color="auto"/>
            </w:tcBorders>
            <w:shd w:val="clear" w:color="auto" w:fill="auto"/>
            <w:vAlign w:val="bottom"/>
          </w:tcPr>
          <w:p w14:paraId="3F4CD3CB" w14:textId="77777777" w:rsidR="000C2170" w:rsidRPr="00CB56EC" w:rsidRDefault="00D162BA" w:rsidP="00D162BA">
            <w:pPr>
              <w:jc w:val="right"/>
              <w:rPr>
                <w:b/>
                <w:bCs/>
                <w:sz w:val="18"/>
                <w:szCs w:val="18"/>
                <w:lang w:eastAsia="tr-TR"/>
              </w:rPr>
            </w:pPr>
            <w:r w:rsidRPr="00CB56EC">
              <w:rPr>
                <w:b/>
                <w:bCs/>
                <w:sz w:val="18"/>
                <w:szCs w:val="18"/>
                <w:lang w:eastAsia="tr-TR"/>
              </w:rPr>
              <w:t xml:space="preserve">Cari </w:t>
            </w:r>
          </w:p>
          <w:p w14:paraId="1D166FF8" w14:textId="49A0F7BC" w:rsidR="00D162BA" w:rsidRPr="00CB56EC" w:rsidRDefault="00D162BA" w:rsidP="00D162BA">
            <w:pPr>
              <w:jc w:val="right"/>
              <w:rPr>
                <w:b/>
                <w:bCs/>
                <w:sz w:val="18"/>
                <w:szCs w:val="18"/>
                <w:lang w:eastAsia="tr-TR"/>
              </w:rPr>
            </w:pPr>
            <w:r w:rsidRPr="00CB56EC">
              <w:rPr>
                <w:b/>
                <w:bCs/>
                <w:sz w:val="18"/>
                <w:szCs w:val="18"/>
                <w:lang w:eastAsia="tr-TR"/>
              </w:rPr>
              <w:t>Dönem</w:t>
            </w:r>
          </w:p>
        </w:tc>
        <w:tc>
          <w:tcPr>
            <w:tcW w:w="974" w:type="dxa"/>
            <w:tcBorders>
              <w:top w:val="dotted" w:sz="4" w:space="0" w:color="auto"/>
              <w:bottom w:val="dotted" w:sz="4" w:space="0" w:color="auto"/>
            </w:tcBorders>
            <w:shd w:val="clear" w:color="auto" w:fill="auto"/>
            <w:vAlign w:val="bottom"/>
          </w:tcPr>
          <w:p w14:paraId="00D2470D" w14:textId="77777777" w:rsidR="00D162BA" w:rsidRPr="00CB56EC" w:rsidRDefault="00D162BA" w:rsidP="00D162BA">
            <w:pPr>
              <w:jc w:val="right"/>
              <w:rPr>
                <w:b/>
                <w:bCs/>
                <w:sz w:val="18"/>
                <w:szCs w:val="18"/>
                <w:lang w:eastAsia="tr-TR"/>
              </w:rPr>
            </w:pPr>
            <w:r w:rsidRPr="00CB56EC">
              <w:rPr>
                <w:b/>
                <w:bCs/>
                <w:sz w:val="18"/>
                <w:szCs w:val="18"/>
                <w:lang w:eastAsia="tr-TR"/>
              </w:rPr>
              <w:t>Önceki Dönem</w:t>
            </w:r>
          </w:p>
        </w:tc>
        <w:tc>
          <w:tcPr>
            <w:tcW w:w="974" w:type="dxa"/>
            <w:tcBorders>
              <w:top w:val="dotted" w:sz="4" w:space="0" w:color="auto"/>
              <w:bottom w:val="dotted" w:sz="4" w:space="0" w:color="auto"/>
            </w:tcBorders>
            <w:shd w:val="clear" w:color="auto" w:fill="auto"/>
            <w:vAlign w:val="bottom"/>
            <w:hideMark/>
          </w:tcPr>
          <w:p w14:paraId="04DBB42B" w14:textId="77777777" w:rsidR="000C2170" w:rsidRPr="00CB56EC" w:rsidRDefault="00D162BA" w:rsidP="00D162BA">
            <w:pPr>
              <w:jc w:val="right"/>
              <w:rPr>
                <w:b/>
                <w:bCs/>
                <w:sz w:val="18"/>
                <w:szCs w:val="18"/>
                <w:lang w:eastAsia="tr-TR"/>
              </w:rPr>
            </w:pPr>
            <w:r w:rsidRPr="00CB56EC">
              <w:rPr>
                <w:b/>
                <w:bCs/>
                <w:sz w:val="18"/>
                <w:szCs w:val="18"/>
                <w:lang w:eastAsia="tr-TR"/>
              </w:rPr>
              <w:t xml:space="preserve">Cari </w:t>
            </w:r>
          </w:p>
          <w:p w14:paraId="1DFC7BEA" w14:textId="5F095A57" w:rsidR="00D162BA" w:rsidRPr="00CB56EC" w:rsidRDefault="00D162BA" w:rsidP="00D162BA">
            <w:pPr>
              <w:jc w:val="right"/>
              <w:rPr>
                <w:b/>
                <w:bCs/>
                <w:sz w:val="18"/>
                <w:szCs w:val="18"/>
                <w:lang w:eastAsia="tr-TR"/>
              </w:rPr>
            </w:pPr>
            <w:r w:rsidRPr="00CB56EC">
              <w:rPr>
                <w:b/>
                <w:bCs/>
                <w:sz w:val="18"/>
                <w:szCs w:val="18"/>
                <w:lang w:eastAsia="tr-TR"/>
              </w:rPr>
              <w:t>Dönem</w:t>
            </w:r>
          </w:p>
        </w:tc>
        <w:tc>
          <w:tcPr>
            <w:tcW w:w="975" w:type="dxa"/>
            <w:tcBorders>
              <w:top w:val="dotted" w:sz="4" w:space="0" w:color="auto"/>
              <w:bottom w:val="dotted" w:sz="4" w:space="0" w:color="auto"/>
            </w:tcBorders>
            <w:shd w:val="clear" w:color="auto" w:fill="auto"/>
            <w:vAlign w:val="bottom"/>
            <w:hideMark/>
          </w:tcPr>
          <w:p w14:paraId="7A2A90B4" w14:textId="77777777" w:rsidR="00D162BA" w:rsidRPr="00CB56EC" w:rsidRDefault="00D162BA" w:rsidP="00D162BA">
            <w:pPr>
              <w:jc w:val="right"/>
              <w:rPr>
                <w:b/>
                <w:bCs/>
                <w:sz w:val="18"/>
                <w:szCs w:val="18"/>
                <w:lang w:eastAsia="tr-TR"/>
              </w:rPr>
            </w:pPr>
            <w:r w:rsidRPr="00CB56EC">
              <w:rPr>
                <w:b/>
                <w:bCs/>
                <w:sz w:val="18"/>
                <w:szCs w:val="18"/>
                <w:lang w:eastAsia="tr-TR"/>
              </w:rPr>
              <w:t>Önceki Dönem</w:t>
            </w:r>
          </w:p>
        </w:tc>
      </w:tr>
      <w:tr w:rsidR="00D162BA" w:rsidRPr="00CB56EC" w14:paraId="5E14B3C0" w14:textId="77777777" w:rsidTr="004C0F37">
        <w:trPr>
          <w:trHeight w:hRule="exact" w:val="424"/>
        </w:trPr>
        <w:tc>
          <w:tcPr>
            <w:tcW w:w="5521" w:type="dxa"/>
            <w:tcBorders>
              <w:top w:val="dotted" w:sz="4" w:space="0" w:color="auto"/>
            </w:tcBorders>
            <w:shd w:val="clear" w:color="auto" w:fill="auto"/>
            <w:hideMark/>
          </w:tcPr>
          <w:p w14:paraId="2EEE52C7" w14:textId="77777777" w:rsidR="00D162BA" w:rsidRPr="00CB56EC" w:rsidRDefault="00D162BA" w:rsidP="00EB082C">
            <w:pPr>
              <w:rPr>
                <w:color w:val="000000"/>
                <w:sz w:val="18"/>
                <w:szCs w:val="18"/>
                <w:lang w:eastAsia="tr-TR"/>
              </w:rPr>
            </w:pPr>
            <w:r w:rsidRPr="00CB56EC">
              <w:rPr>
                <w:color w:val="000000"/>
                <w:sz w:val="18"/>
                <w:szCs w:val="18"/>
                <w:lang w:eastAsia="tr-TR"/>
              </w:rPr>
              <w:t>Gerçek ve tüzel kişilerin ticari işlemlere konu olmayan özel cari ve katılma hesapları</w:t>
            </w:r>
          </w:p>
        </w:tc>
        <w:tc>
          <w:tcPr>
            <w:tcW w:w="974" w:type="dxa"/>
            <w:tcBorders>
              <w:top w:val="dotted" w:sz="4" w:space="0" w:color="auto"/>
            </w:tcBorders>
            <w:shd w:val="clear" w:color="auto" w:fill="auto"/>
            <w:vAlign w:val="bottom"/>
          </w:tcPr>
          <w:p w14:paraId="07EA7A42" w14:textId="77777777" w:rsidR="00D162BA" w:rsidRPr="00CB56EC" w:rsidRDefault="00D162BA" w:rsidP="00D162BA">
            <w:pPr>
              <w:jc w:val="right"/>
              <w:rPr>
                <w:sz w:val="18"/>
                <w:szCs w:val="18"/>
              </w:rPr>
            </w:pPr>
          </w:p>
        </w:tc>
        <w:tc>
          <w:tcPr>
            <w:tcW w:w="974" w:type="dxa"/>
            <w:tcBorders>
              <w:top w:val="dotted" w:sz="4" w:space="0" w:color="auto"/>
            </w:tcBorders>
            <w:shd w:val="clear" w:color="auto" w:fill="auto"/>
            <w:vAlign w:val="bottom"/>
          </w:tcPr>
          <w:p w14:paraId="4960E0E9" w14:textId="77777777" w:rsidR="00D162BA" w:rsidRPr="00CB56EC" w:rsidRDefault="00D162BA" w:rsidP="00D162BA">
            <w:pPr>
              <w:jc w:val="right"/>
              <w:rPr>
                <w:sz w:val="18"/>
                <w:szCs w:val="18"/>
              </w:rPr>
            </w:pPr>
          </w:p>
        </w:tc>
        <w:tc>
          <w:tcPr>
            <w:tcW w:w="974" w:type="dxa"/>
            <w:tcBorders>
              <w:top w:val="dotted" w:sz="4" w:space="0" w:color="auto"/>
            </w:tcBorders>
            <w:shd w:val="clear" w:color="auto" w:fill="auto"/>
            <w:vAlign w:val="bottom"/>
          </w:tcPr>
          <w:p w14:paraId="24A1278F" w14:textId="77777777" w:rsidR="00D162BA" w:rsidRPr="00CB56EC" w:rsidRDefault="00D162BA" w:rsidP="00D162BA">
            <w:pPr>
              <w:jc w:val="right"/>
              <w:rPr>
                <w:sz w:val="18"/>
                <w:szCs w:val="18"/>
              </w:rPr>
            </w:pPr>
          </w:p>
        </w:tc>
        <w:tc>
          <w:tcPr>
            <w:tcW w:w="975" w:type="dxa"/>
            <w:tcBorders>
              <w:top w:val="dotted" w:sz="4" w:space="0" w:color="auto"/>
            </w:tcBorders>
            <w:shd w:val="clear" w:color="auto" w:fill="auto"/>
            <w:vAlign w:val="bottom"/>
          </w:tcPr>
          <w:p w14:paraId="5577556A" w14:textId="77777777" w:rsidR="00D162BA" w:rsidRPr="00CB56EC" w:rsidRDefault="00D162BA" w:rsidP="00D162BA">
            <w:pPr>
              <w:jc w:val="right"/>
              <w:rPr>
                <w:sz w:val="18"/>
                <w:szCs w:val="18"/>
              </w:rPr>
            </w:pPr>
          </w:p>
        </w:tc>
      </w:tr>
      <w:tr w:rsidR="00C53E8A" w:rsidRPr="00CB56EC" w14:paraId="082DE3DD" w14:textId="77777777" w:rsidTr="00056F89">
        <w:trPr>
          <w:trHeight w:hRule="exact" w:val="227"/>
        </w:trPr>
        <w:tc>
          <w:tcPr>
            <w:tcW w:w="5521" w:type="dxa"/>
            <w:shd w:val="clear" w:color="auto" w:fill="auto"/>
            <w:hideMark/>
          </w:tcPr>
          <w:p w14:paraId="5B40AA56" w14:textId="77777777" w:rsidR="00C53E8A" w:rsidRPr="00CB56EC" w:rsidRDefault="00C53E8A" w:rsidP="00C53E8A">
            <w:pPr>
              <w:ind w:firstLineChars="100" w:firstLine="180"/>
              <w:rPr>
                <w:color w:val="000000"/>
                <w:sz w:val="18"/>
                <w:szCs w:val="18"/>
                <w:lang w:eastAsia="tr-TR"/>
              </w:rPr>
            </w:pPr>
            <w:r w:rsidRPr="00CB56EC">
              <w:rPr>
                <w:color w:val="000000"/>
                <w:sz w:val="18"/>
                <w:szCs w:val="18"/>
                <w:lang w:eastAsia="tr-TR"/>
              </w:rPr>
              <w:t>Türk parası cinsinden hesaplar</w:t>
            </w:r>
          </w:p>
        </w:tc>
        <w:tc>
          <w:tcPr>
            <w:tcW w:w="974" w:type="dxa"/>
            <w:shd w:val="clear" w:color="auto" w:fill="auto"/>
            <w:vAlign w:val="bottom"/>
          </w:tcPr>
          <w:p w14:paraId="5AD37A0F" w14:textId="3E86A98A" w:rsidR="00C53E8A" w:rsidRPr="00CB56EC" w:rsidRDefault="00C53E8A" w:rsidP="00C53E8A">
            <w:pPr>
              <w:jc w:val="right"/>
              <w:rPr>
                <w:sz w:val="18"/>
                <w:szCs w:val="18"/>
                <w:lang w:eastAsia="tr-TR"/>
              </w:rPr>
            </w:pPr>
            <w:r w:rsidRPr="00056F89">
              <w:rPr>
                <w:sz w:val="18"/>
                <w:szCs w:val="18"/>
                <w:lang w:eastAsia="tr-TR"/>
              </w:rPr>
              <w:t>2,150,582</w:t>
            </w:r>
          </w:p>
        </w:tc>
        <w:tc>
          <w:tcPr>
            <w:tcW w:w="974" w:type="dxa"/>
            <w:shd w:val="clear" w:color="auto" w:fill="auto"/>
            <w:vAlign w:val="bottom"/>
          </w:tcPr>
          <w:p w14:paraId="7DFE82F6" w14:textId="60C63B74" w:rsidR="00C53E8A" w:rsidRPr="00CB56EC" w:rsidRDefault="00C53E8A" w:rsidP="00C53E8A">
            <w:pPr>
              <w:jc w:val="right"/>
              <w:rPr>
                <w:sz w:val="18"/>
                <w:szCs w:val="18"/>
                <w:lang w:eastAsia="tr-TR"/>
              </w:rPr>
            </w:pPr>
            <w:r>
              <w:rPr>
                <w:sz w:val="18"/>
                <w:szCs w:val="18"/>
                <w:lang w:eastAsia="tr-TR"/>
              </w:rPr>
              <w:t>1,581,582</w:t>
            </w:r>
          </w:p>
        </w:tc>
        <w:tc>
          <w:tcPr>
            <w:tcW w:w="974" w:type="dxa"/>
            <w:shd w:val="clear" w:color="auto" w:fill="auto"/>
            <w:vAlign w:val="bottom"/>
            <w:hideMark/>
          </w:tcPr>
          <w:p w14:paraId="27F31EB1" w14:textId="4F22FBA8" w:rsidR="00C53E8A" w:rsidRPr="00CB56EC" w:rsidRDefault="00C53E8A" w:rsidP="00C53E8A">
            <w:pPr>
              <w:jc w:val="right"/>
              <w:rPr>
                <w:sz w:val="18"/>
                <w:szCs w:val="18"/>
                <w:lang w:eastAsia="tr-TR"/>
              </w:rPr>
            </w:pPr>
            <w:r w:rsidRPr="00056F89">
              <w:rPr>
                <w:sz w:val="18"/>
                <w:szCs w:val="18"/>
                <w:lang w:eastAsia="tr-TR"/>
              </w:rPr>
              <w:t>5,859,940</w:t>
            </w:r>
          </w:p>
        </w:tc>
        <w:tc>
          <w:tcPr>
            <w:tcW w:w="975" w:type="dxa"/>
            <w:shd w:val="clear" w:color="auto" w:fill="auto"/>
            <w:vAlign w:val="bottom"/>
            <w:hideMark/>
          </w:tcPr>
          <w:p w14:paraId="34ED2193" w14:textId="24FFC1F5" w:rsidR="00C53E8A" w:rsidRPr="00CB56EC" w:rsidRDefault="00C53E8A" w:rsidP="00C53E8A">
            <w:pPr>
              <w:jc w:val="right"/>
              <w:rPr>
                <w:sz w:val="18"/>
                <w:szCs w:val="18"/>
                <w:lang w:eastAsia="tr-TR"/>
              </w:rPr>
            </w:pPr>
            <w:r>
              <w:rPr>
                <w:sz w:val="18"/>
                <w:szCs w:val="18"/>
                <w:lang w:eastAsia="tr-TR"/>
              </w:rPr>
              <w:t>4,722,161</w:t>
            </w:r>
          </w:p>
        </w:tc>
      </w:tr>
      <w:tr w:rsidR="00C53E8A" w:rsidRPr="00CB56EC" w14:paraId="1870D1C7" w14:textId="77777777" w:rsidTr="00056F89">
        <w:trPr>
          <w:trHeight w:hRule="exact" w:val="227"/>
        </w:trPr>
        <w:tc>
          <w:tcPr>
            <w:tcW w:w="5521" w:type="dxa"/>
            <w:shd w:val="clear" w:color="auto" w:fill="auto"/>
          </w:tcPr>
          <w:p w14:paraId="638B587E" w14:textId="77777777" w:rsidR="00C53E8A" w:rsidRPr="00CB56EC" w:rsidRDefault="00C53E8A" w:rsidP="00C53E8A">
            <w:pPr>
              <w:ind w:firstLineChars="100" w:firstLine="180"/>
              <w:rPr>
                <w:color w:val="000000"/>
                <w:sz w:val="18"/>
                <w:szCs w:val="18"/>
                <w:lang w:eastAsia="tr-TR"/>
              </w:rPr>
            </w:pPr>
            <w:r w:rsidRPr="00CB56EC">
              <w:rPr>
                <w:color w:val="000000"/>
                <w:sz w:val="18"/>
                <w:szCs w:val="18"/>
                <w:lang w:eastAsia="tr-TR"/>
              </w:rPr>
              <w:t>Yabancı para cinsinden hesaplar</w:t>
            </w:r>
          </w:p>
        </w:tc>
        <w:tc>
          <w:tcPr>
            <w:tcW w:w="974" w:type="dxa"/>
            <w:shd w:val="clear" w:color="auto" w:fill="auto"/>
            <w:vAlign w:val="bottom"/>
          </w:tcPr>
          <w:p w14:paraId="73CED75A" w14:textId="0C1D44C9" w:rsidR="00C53E8A" w:rsidRPr="00CB56EC" w:rsidRDefault="00C53E8A" w:rsidP="00C53E8A">
            <w:pPr>
              <w:jc w:val="right"/>
              <w:rPr>
                <w:sz w:val="18"/>
                <w:szCs w:val="18"/>
                <w:lang w:eastAsia="tr-TR"/>
              </w:rPr>
            </w:pPr>
            <w:r w:rsidRPr="00056F89">
              <w:rPr>
                <w:sz w:val="18"/>
                <w:szCs w:val="18"/>
                <w:lang w:eastAsia="tr-TR"/>
              </w:rPr>
              <w:t>92,264</w:t>
            </w:r>
          </w:p>
        </w:tc>
        <w:tc>
          <w:tcPr>
            <w:tcW w:w="974" w:type="dxa"/>
            <w:shd w:val="clear" w:color="auto" w:fill="auto"/>
            <w:vAlign w:val="bottom"/>
          </w:tcPr>
          <w:p w14:paraId="61288204" w14:textId="505C003A" w:rsidR="00C53E8A" w:rsidRPr="00CB56EC" w:rsidRDefault="00C53E8A" w:rsidP="00C53E8A">
            <w:pPr>
              <w:jc w:val="right"/>
              <w:rPr>
                <w:sz w:val="18"/>
                <w:szCs w:val="18"/>
                <w:lang w:eastAsia="tr-TR"/>
              </w:rPr>
            </w:pPr>
            <w:r>
              <w:rPr>
                <w:sz w:val="18"/>
                <w:szCs w:val="18"/>
                <w:lang w:eastAsia="tr-TR"/>
              </w:rPr>
              <w:t>64,226</w:t>
            </w:r>
          </w:p>
        </w:tc>
        <w:tc>
          <w:tcPr>
            <w:tcW w:w="974" w:type="dxa"/>
            <w:shd w:val="clear" w:color="auto" w:fill="auto"/>
            <w:vAlign w:val="bottom"/>
          </w:tcPr>
          <w:p w14:paraId="6A10CA10" w14:textId="59E483F2" w:rsidR="00C53E8A" w:rsidRPr="00CB56EC" w:rsidRDefault="00C53E8A" w:rsidP="00C53E8A">
            <w:pPr>
              <w:jc w:val="right"/>
              <w:rPr>
                <w:sz w:val="18"/>
                <w:szCs w:val="18"/>
                <w:lang w:eastAsia="tr-TR"/>
              </w:rPr>
            </w:pPr>
            <w:r w:rsidRPr="00056F89">
              <w:rPr>
                <w:sz w:val="18"/>
                <w:szCs w:val="18"/>
                <w:lang w:eastAsia="tr-TR"/>
              </w:rPr>
              <w:t>494,074</w:t>
            </w:r>
          </w:p>
        </w:tc>
        <w:tc>
          <w:tcPr>
            <w:tcW w:w="975" w:type="dxa"/>
            <w:shd w:val="clear" w:color="auto" w:fill="auto"/>
            <w:vAlign w:val="bottom"/>
          </w:tcPr>
          <w:p w14:paraId="2124B642" w14:textId="31F18AA3" w:rsidR="00C53E8A" w:rsidRPr="00CB56EC" w:rsidRDefault="00C53E8A" w:rsidP="00C53E8A">
            <w:pPr>
              <w:jc w:val="right"/>
              <w:rPr>
                <w:sz w:val="18"/>
                <w:szCs w:val="18"/>
                <w:lang w:eastAsia="tr-TR"/>
              </w:rPr>
            </w:pPr>
            <w:r>
              <w:rPr>
                <w:sz w:val="18"/>
                <w:szCs w:val="18"/>
                <w:lang w:eastAsia="tr-TR"/>
              </w:rPr>
              <w:t>785,812</w:t>
            </w:r>
          </w:p>
        </w:tc>
      </w:tr>
      <w:tr w:rsidR="00C53E8A" w:rsidRPr="00CB56EC" w14:paraId="142ABAF6" w14:textId="77777777" w:rsidTr="00056F89">
        <w:trPr>
          <w:trHeight w:hRule="exact" w:val="227"/>
        </w:trPr>
        <w:tc>
          <w:tcPr>
            <w:tcW w:w="5521" w:type="dxa"/>
            <w:shd w:val="clear" w:color="auto" w:fill="auto"/>
          </w:tcPr>
          <w:p w14:paraId="3B2C83EE" w14:textId="77777777" w:rsidR="00C53E8A" w:rsidRPr="00CB56EC" w:rsidRDefault="00C53E8A" w:rsidP="00C53E8A">
            <w:pPr>
              <w:ind w:firstLineChars="100" w:firstLine="180"/>
              <w:rPr>
                <w:color w:val="000000"/>
                <w:sz w:val="18"/>
                <w:szCs w:val="18"/>
                <w:lang w:eastAsia="tr-TR"/>
              </w:rPr>
            </w:pPr>
            <w:r w:rsidRPr="00CB56EC">
              <w:rPr>
                <w:color w:val="000000"/>
                <w:sz w:val="18"/>
                <w:szCs w:val="18"/>
                <w:lang w:eastAsia="tr-TR"/>
              </w:rPr>
              <w:t>Yurt dışı şubelerde bulunan yabancı Mercilerin sigortasına tabi hesaplar</w:t>
            </w:r>
          </w:p>
        </w:tc>
        <w:tc>
          <w:tcPr>
            <w:tcW w:w="974" w:type="dxa"/>
            <w:shd w:val="clear" w:color="auto" w:fill="auto"/>
            <w:vAlign w:val="bottom"/>
          </w:tcPr>
          <w:p w14:paraId="35CE03A0" w14:textId="2EA6CC35" w:rsidR="00C53E8A" w:rsidRPr="00CB56EC" w:rsidRDefault="00C53E8A" w:rsidP="00C53E8A">
            <w:pPr>
              <w:jc w:val="right"/>
              <w:rPr>
                <w:sz w:val="18"/>
                <w:szCs w:val="18"/>
                <w:lang w:eastAsia="tr-TR"/>
              </w:rPr>
            </w:pPr>
            <w:r w:rsidRPr="00056F89">
              <w:rPr>
                <w:sz w:val="18"/>
                <w:szCs w:val="18"/>
                <w:lang w:eastAsia="tr-TR"/>
              </w:rPr>
              <w:t>-</w:t>
            </w:r>
          </w:p>
        </w:tc>
        <w:tc>
          <w:tcPr>
            <w:tcW w:w="974" w:type="dxa"/>
            <w:shd w:val="clear" w:color="auto" w:fill="auto"/>
            <w:vAlign w:val="bottom"/>
          </w:tcPr>
          <w:p w14:paraId="3B6DD383" w14:textId="2C2A76BF" w:rsidR="00C53E8A" w:rsidRPr="00CB56EC" w:rsidRDefault="00C53E8A" w:rsidP="00C53E8A">
            <w:pPr>
              <w:jc w:val="right"/>
              <w:rPr>
                <w:sz w:val="18"/>
                <w:szCs w:val="18"/>
                <w:lang w:eastAsia="tr-TR"/>
              </w:rPr>
            </w:pPr>
            <w:r w:rsidRPr="00CB56EC">
              <w:rPr>
                <w:sz w:val="18"/>
                <w:szCs w:val="18"/>
                <w:lang w:eastAsia="tr-TR"/>
              </w:rPr>
              <w:t>-</w:t>
            </w:r>
          </w:p>
        </w:tc>
        <w:tc>
          <w:tcPr>
            <w:tcW w:w="974" w:type="dxa"/>
            <w:shd w:val="clear" w:color="auto" w:fill="auto"/>
            <w:vAlign w:val="bottom"/>
          </w:tcPr>
          <w:p w14:paraId="7F581FE1" w14:textId="4FF4D94E" w:rsidR="00C53E8A" w:rsidRPr="00CB56EC" w:rsidRDefault="00C53E8A" w:rsidP="00C53E8A">
            <w:pPr>
              <w:jc w:val="right"/>
              <w:rPr>
                <w:sz w:val="18"/>
                <w:szCs w:val="18"/>
                <w:lang w:eastAsia="tr-TR"/>
              </w:rPr>
            </w:pPr>
            <w:r w:rsidRPr="00056F89">
              <w:rPr>
                <w:sz w:val="18"/>
                <w:szCs w:val="18"/>
                <w:lang w:eastAsia="tr-TR"/>
              </w:rPr>
              <w:t>-</w:t>
            </w:r>
          </w:p>
        </w:tc>
        <w:tc>
          <w:tcPr>
            <w:tcW w:w="975" w:type="dxa"/>
            <w:shd w:val="clear" w:color="auto" w:fill="auto"/>
            <w:vAlign w:val="bottom"/>
          </w:tcPr>
          <w:p w14:paraId="72CBEC07" w14:textId="7E94534D" w:rsidR="00C53E8A" w:rsidRPr="00CB56EC" w:rsidRDefault="00C53E8A" w:rsidP="00C53E8A">
            <w:pPr>
              <w:jc w:val="right"/>
              <w:rPr>
                <w:sz w:val="18"/>
                <w:szCs w:val="18"/>
                <w:lang w:eastAsia="tr-TR"/>
              </w:rPr>
            </w:pPr>
            <w:r w:rsidRPr="00CB56EC">
              <w:rPr>
                <w:sz w:val="18"/>
                <w:szCs w:val="18"/>
                <w:lang w:eastAsia="tr-TR"/>
              </w:rPr>
              <w:t>-</w:t>
            </w:r>
          </w:p>
        </w:tc>
      </w:tr>
      <w:tr w:rsidR="00C53E8A" w:rsidRPr="00CB56EC" w14:paraId="398C35A5" w14:textId="77777777" w:rsidTr="00056F89">
        <w:trPr>
          <w:trHeight w:hRule="exact" w:val="227"/>
        </w:trPr>
        <w:tc>
          <w:tcPr>
            <w:tcW w:w="5521" w:type="dxa"/>
            <w:shd w:val="clear" w:color="auto" w:fill="auto"/>
          </w:tcPr>
          <w:p w14:paraId="465330EE" w14:textId="77777777" w:rsidR="00C53E8A" w:rsidRPr="00CB56EC" w:rsidRDefault="00C53E8A" w:rsidP="00C53E8A">
            <w:pPr>
              <w:ind w:firstLineChars="100" w:firstLine="180"/>
              <w:rPr>
                <w:color w:val="000000"/>
                <w:sz w:val="18"/>
                <w:szCs w:val="18"/>
                <w:lang w:eastAsia="tr-TR"/>
              </w:rPr>
            </w:pPr>
            <w:r w:rsidRPr="00CB56EC">
              <w:rPr>
                <w:color w:val="000000"/>
                <w:sz w:val="18"/>
                <w:szCs w:val="18"/>
                <w:lang w:eastAsia="tr-TR"/>
              </w:rPr>
              <w:t xml:space="preserve">Kıyı </w:t>
            </w:r>
            <w:proofErr w:type="spellStart"/>
            <w:r w:rsidRPr="00CB56EC">
              <w:rPr>
                <w:color w:val="000000"/>
                <w:sz w:val="18"/>
                <w:szCs w:val="18"/>
                <w:lang w:eastAsia="tr-TR"/>
              </w:rPr>
              <w:t>bnk</w:t>
            </w:r>
            <w:proofErr w:type="spellEnd"/>
            <w:r w:rsidRPr="00CB56EC">
              <w:rPr>
                <w:color w:val="000000"/>
                <w:sz w:val="18"/>
                <w:szCs w:val="18"/>
                <w:lang w:eastAsia="tr-TR"/>
              </w:rPr>
              <w:t xml:space="preserve">. </w:t>
            </w:r>
            <w:proofErr w:type="spellStart"/>
            <w:r w:rsidRPr="00CB56EC">
              <w:rPr>
                <w:color w:val="000000"/>
                <w:sz w:val="18"/>
                <w:szCs w:val="18"/>
                <w:lang w:eastAsia="tr-TR"/>
              </w:rPr>
              <w:t>blg</w:t>
            </w:r>
            <w:proofErr w:type="spellEnd"/>
            <w:r w:rsidRPr="00CB56EC">
              <w:rPr>
                <w:color w:val="000000"/>
                <w:sz w:val="18"/>
                <w:szCs w:val="18"/>
                <w:lang w:eastAsia="tr-TR"/>
              </w:rPr>
              <w:t>. şubelerde bulunan yabancı merci, sigorta tabi hesap</w:t>
            </w:r>
          </w:p>
        </w:tc>
        <w:tc>
          <w:tcPr>
            <w:tcW w:w="974" w:type="dxa"/>
            <w:shd w:val="clear" w:color="auto" w:fill="auto"/>
            <w:vAlign w:val="bottom"/>
          </w:tcPr>
          <w:p w14:paraId="0088F1D5" w14:textId="7F416D2F" w:rsidR="00C53E8A" w:rsidRPr="00CB56EC" w:rsidRDefault="00C53E8A" w:rsidP="00C53E8A">
            <w:pPr>
              <w:jc w:val="right"/>
              <w:rPr>
                <w:sz w:val="18"/>
                <w:szCs w:val="18"/>
                <w:lang w:eastAsia="tr-TR"/>
              </w:rPr>
            </w:pPr>
            <w:r w:rsidRPr="00056F89">
              <w:rPr>
                <w:sz w:val="18"/>
                <w:szCs w:val="18"/>
                <w:lang w:eastAsia="tr-TR"/>
              </w:rPr>
              <w:t>-</w:t>
            </w:r>
          </w:p>
        </w:tc>
        <w:tc>
          <w:tcPr>
            <w:tcW w:w="974" w:type="dxa"/>
            <w:shd w:val="clear" w:color="auto" w:fill="auto"/>
            <w:vAlign w:val="bottom"/>
          </w:tcPr>
          <w:p w14:paraId="20B223EA" w14:textId="2C7DD833" w:rsidR="00C53E8A" w:rsidRPr="00CB56EC" w:rsidRDefault="00C53E8A" w:rsidP="00C53E8A">
            <w:pPr>
              <w:jc w:val="right"/>
              <w:rPr>
                <w:sz w:val="18"/>
                <w:szCs w:val="18"/>
                <w:lang w:eastAsia="tr-TR"/>
              </w:rPr>
            </w:pPr>
            <w:r w:rsidRPr="00CB56EC">
              <w:rPr>
                <w:sz w:val="18"/>
                <w:szCs w:val="18"/>
                <w:lang w:eastAsia="tr-TR"/>
              </w:rPr>
              <w:t>-</w:t>
            </w:r>
          </w:p>
        </w:tc>
        <w:tc>
          <w:tcPr>
            <w:tcW w:w="974" w:type="dxa"/>
            <w:shd w:val="clear" w:color="auto" w:fill="auto"/>
            <w:vAlign w:val="bottom"/>
          </w:tcPr>
          <w:p w14:paraId="6D188FF0" w14:textId="0C069AD7" w:rsidR="00C53E8A" w:rsidRPr="00CB56EC" w:rsidRDefault="00C53E8A" w:rsidP="00C53E8A">
            <w:pPr>
              <w:jc w:val="right"/>
              <w:rPr>
                <w:sz w:val="18"/>
                <w:szCs w:val="18"/>
                <w:lang w:eastAsia="tr-TR"/>
              </w:rPr>
            </w:pPr>
            <w:r w:rsidRPr="00056F89">
              <w:rPr>
                <w:sz w:val="18"/>
                <w:szCs w:val="18"/>
                <w:lang w:eastAsia="tr-TR"/>
              </w:rPr>
              <w:t>-</w:t>
            </w:r>
          </w:p>
        </w:tc>
        <w:tc>
          <w:tcPr>
            <w:tcW w:w="975" w:type="dxa"/>
            <w:shd w:val="clear" w:color="auto" w:fill="auto"/>
            <w:vAlign w:val="bottom"/>
          </w:tcPr>
          <w:p w14:paraId="6256DDEA" w14:textId="6932D1B6" w:rsidR="00C53E8A" w:rsidRPr="00CB56EC" w:rsidRDefault="00C53E8A" w:rsidP="00C53E8A">
            <w:pPr>
              <w:jc w:val="right"/>
              <w:rPr>
                <w:sz w:val="18"/>
                <w:szCs w:val="18"/>
                <w:lang w:eastAsia="tr-TR"/>
              </w:rPr>
            </w:pPr>
            <w:r w:rsidRPr="00CB56EC">
              <w:rPr>
                <w:sz w:val="18"/>
                <w:szCs w:val="18"/>
                <w:lang w:eastAsia="tr-TR"/>
              </w:rPr>
              <w:t>-</w:t>
            </w:r>
          </w:p>
        </w:tc>
      </w:tr>
    </w:tbl>
    <w:p w14:paraId="52F2DA66" w14:textId="77777777" w:rsidR="00F01C3D" w:rsidRPr="00CB56EC" w:rsidRDefault="00F01C3D" w:rsidP="00E30CF9">
      <w:pPr>
        <w:tabs>
          <w:tab w:val="num" w:pos="0"/>
          <w:tab w:val="num" w:pos="3060"/>
        </w:tabs>
        <w:autoSpaceDE w:val="0"/>
        <w:autoSpaceDN w:val="0"/>
        <w:adjustRightInd w:val="0"/>
        <w:ind w:left="93" w:hanging="660"/>
        <w:jc w:val="both"/>
        <w:rPr>
          <w:sz w:val="16"/>
          <w:szCs w:val="16"/>
          <w:lang w:eastAsia="en-GB"/>
        </w:rPr>
      </w:pPr>
    </w:p>
    <w:p w14:paraId="49B164A1" w14:textId="316FE03F" w:rsidR="00E30CF9" w:rsidRPr="00CB56EC" w:rsidRDefault="00D162BA" w:rsidP="00CC0ADC">
      <w:pPr>
        <w:tabs>
          <w:tab w:val="left" w:pos="851"/>
        </w:tabs>
        <w:ind w:hanging="567"/>
        <w:jc w:val="both"/>
        <w:rPr>
          <w:iCs/>
        </w:rPr>
      </w:pPr>
      <w:r w:rsidRPr="00CB56EC">
        <w:rPr>
          <w:iCs/>
        </w:rPr>
        <w:tab/>
      </w:r>
      <w:r w:rsidR="00E30CF9" w:rsidRPr="00CB56EC">
        <w:rPr>
          <w:iCs/>
        </w:rPr>
        <w:t xml:space="preserve">Katılım Bankalarında (yurt dışı şubelerinde açılanlar hariç), gerçek ve tüzel kişiler adına Türk Lirası veya döviz üzerinden açılan özel cari hesaplarda ve katılma hesaplarında toplanan fonlar, bir kişiye ait hesapların anapara ve kar payları </w:t>
      </w:r>
      <w:r w:rsidR="00E30CF9" w:rsidRPr="00EE6F02">
        <w:rPr>
          <w:iCs/>
        </w:rPr>
        <w:t xml:space="preserve">toplamının </w:t>
      </w:r>
      <w:r w:rsidR="00EE6F02" w:rsidRPr="00EE6F02">
        <w:rPr>
          <w:iCs/>
        </w:rPr>
        <w:t>cari dönem</w:t>
      </w:r>
      <w:r w:rsidR="00EE6F02" w:rsidRPr="00245361">
        <w:rPr>
          <w:iCs/>
        </w:rPr>
        <w:t xml:space="preserve">de </w:t>
      </w:r>
      <w:r w:rsidR="00245361" w:rsidRPr="00245361">
        <w:rPr>
          <w:iCs/>
        </w:rPr>
        <w:t>9</w:t>
      </w:r>
      <w:r w:rsidR="00832D22" w:rsidRPr="00245361">
        <w:rPr>
          <w:iCs/>
        </w:rPr>
        <w:t>50</w:t>
      </w:r>
      <w:r w:rsidR="00E30CF9" w:rsidRPr="00EE6F02">
        <w:rPr>
          <w:iCs/>
        </w:rPr>
        <w:t xml:space="preserve"> TL’yi geçmemesi şartıyla, 1 Kasım 2005 tarih ve 25983 mükerrer sayılı </w:t>
      </w:r>
      <w:r w:rsidR="00EE6F02" w:rsidRPr="00EE6F02">
        <w:rPr>
          <w:iCs/>
        </w:rPr>
        <w:t xml:space="preserve">Resmi </w:t>
      </w:r>
      <w:proofErr w:type="spellStart"/>
      <w:r w:rsidR="00EE6F02" w:rsidRPr="00EE6F02">
        <w:rPr>
          <w:iCs/>
        </w:rPr>
        <w:t>Gazete’de</w:t>
      </w:r>
      <w:proofErr w:type="spellEnd"/>
      <w:r w:rsidR="00EE6F02" w:rsidRPr="00EE6F02">
        <w:rPr>
          <w:iCs/>
        </w:rPr>
        <w:t xml:space="preserve"> </w:t>
      </w:r>
      <w:r w:rsidR="00E30CF9" w:rsidRPr="00EE6F02">
        <w:rPr>
          <w:iCs/>
        </w:rPr>
        <w:t>yayımlanan</w:t>
      </w:r>
      <w:r w:rsidR="00E30CF9" w:rsidRPr="00CB56EC">
        <w:rPr>
          <w:iCs/>
        </w:rPr>
        <w:t xml:space="preserve"> 5411 sayılı Bankacılık Kanunu kapsamında Tasarruf Mevduat Sigorta Fonu güvencesi altındadır.</w:t>
      </w:r>
    </w:p>
    <w:p w14:paraId="356E4BB5" w14:textId="77777777" w:rsidR="00E30CF9" w:rsidRPr="00CB56EC" w:rsidRDefault="00E30CF9" w:rsidP="00E30CF9">
      <w:pPr>
        <w:tabs>
          <w:tab w:val="left" w:pos="2410"/>
        </w:tabs>
        <w:jc w:val="both"/>
        <w:rPr>
          <w:rFonts w:eastAsia="Arial Unicode MS"/>
          <w:sz w:val="16"/>
          <w:szCs w:val="16"/>
        </w:rPr>
      </w:pPr>
    </w:p>
    <w:p w14:paraId="635B22B6" w14:textId="4794BC7E" w:rsidR="00E30CF9" w:rsidRPr="00CB56EC" w:rsidRDefault="00E30CF9" w:rsidP="0006147F">
      <w:pPr>
        <w:jc w:val="both"/>
        <w:rPr>
          <w:iCs/>
        </w:rPr>
      </w:pPr>
      <w:r w:rsidRPr="00CB56EC">
        <w:rPr>
          <w:b/>
        </w:rPr>
        <w:t xml:space="preserve">Merkezi yurt dışında bulunan Banka’nın Türkiye’deki şubesinde bulunan gerçek kişilerin ticari işlemlere </w:t>
      </w:r>
      <w:r w:rsidR="00EC7CB8" w:rsidRPr="00CB56EC">
        <w:rPr>
          <w:b/>
        </w:rPr>
        <w:t>konu olmayan</w:t>
      </w:r>
      <w:r w:rsidRPr="00CB56EC">
        <w:rPr>
          <w:b/>
        </w:rPr>
        <w:t xml:space="preserve"> özel cari hesapları, merkezin bulunduğu ülkede sigorta kapsamında ise bu durum açıklanması</w:t>
      </w:r>
    </w:p>
    <w:p w14:paraId="3A4F96A8" w14:textId="77777777" w:rsidR="00E30CF9" w:rsidRPr="00CB56EC" w:rsidRDefault="00E30CF9" w:rsidP="00E30CF9">
      <w:pPr>
        <w:ind w:left="142" w:hanging="709"/>
        <w:jc w:val="both"/>
        <w:rPr>
          <w:iCs/>
          <w:sz w:val="16"/>
          <w:szCs w:val="16"/>
        </w:rPr>
      </w:pPr>
    </w:p>
    <w:p w14:paraId="1A536C26" w14:textId="77777777" w:rsidR="00E30CF9" w:rsidRPr="00CB56EC" w:rsidRDefault="0006147F" w:rsidP="0006147F">
      <w:pPr>
        <w:tabs>
          <w:tab w:val="left" w:pos="851"/>
        </w:tabs>
        <w:ind w:hanging="567"/>
        <w:jc w:val="both"/>
      </w:pPr>
      <w:r w:rsidRPr="00CB56EC">
        <w:tab/>
      </w:r>
      <w:r w:rsidR="00E30CF9" w:rsidRPr="00CB56EC">
        <w:rPr>
          <w:iCs/>
        </w:rPr>
        <w:t>Banka’nın merkezi Türkiye’dedir.</w:t>
      </w:r>
    </w:p>
    <w:p w14:paraId="0D689B5D" w14:textId="77777777" w:rsidR="00E30CF9" w:rsidRPr="00CB56EC" w:rsidRDefault="00E30CF9" w:rsidP="00E30CF9">
      <w:pPr>
        <w:autoSpaceDE w:val="0"/>
        <w:autoSpaceDN w:val="0"/>
        <w:adjustRightInd w:val="0"/>
        <w:ind w:left="900" w:hanging="360"/>
        <w:rPr>
          <w:rFonts w:eastAsia="Arial Unicode MS"/>
          <w:sz w:val="16"/>
          <w:szCs w:val="16"/>
        </w:rPr>
      </w:pPr>
    </w:p>
    <w:p w14:paraId="011D030D" w14:textId="736273CC" w:rsidR="00E30CF9" w:rsidRPr="00CB56EC" w:rsidRDefault="0006147F" w:rsidP="00E30CF9">
      <w:pPr>
        <w:tabs>
          <w:tab w:val="left" w:pos="0"/>
        </w:tabs>
        <w:ind w:left="709" w:hanging="1276"/>
      </w:pPr>
      <w:r w:rsidRPr="00CB56EC">
        <w:rPr>
          <w:b/>
          <w:iCs/>
        </w:rPr>
        <w:tab/>
      </w:r>
      <w:r w:rsidR="00E30CF9" w:rsidRPr="00CB56EC">
        <w:rPr>
          <w:b/>
        </w:rPr>
        <w:t>Sigorta kapsamında bulunmayan gerçek kişilerin özel cari ve katılma hesapları</w:t>
      </w:r>
    </w:p>
    <w:p w14:paraId="510AA90B" w14:textId="77777777" w:rsidR="00D162BA" w:rsidRPr="00CB56EC" w:rsidRDefault="00E30CF9" w:rsidP="00E30CF9">
      <w:pPr>
        <w:tabs>
          <w:tab w:val="left" w:pos="851"/>
        </w:tabs>
        <w:ind w:hanging="567"/>
        <w:jc w:val="both"/>
        <w:rPr>
          <w:iCs/>
          <w:sz w:val="16"/>
          <w:szCs w:val="16"/>
        </w:rPr>
      </w:pPr>
      <w:r w:rsidRPr="00CB56EC">
        <w:rPr>
          <w:sz w:val="16"/>
          <w:szCs w:val="16"/>
        </w:rPr>
        <w:tab/>
      </w: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6640"/>
        <w:gridCol w:w="1301"/>
        <w:gridCol w:w="1301"/>
      </w:tblGrid>
      <w:tr w:rsidR="00D162BA" w:rsidRPr="00CB56EC" w14:paraId="152B4559" w14:textId="77777777" w:rsidTr="00056F89">
        <w:trPr>
          <w:trHeight w:hRule="exact" w:val="227"/>
        </w:trPr>
        <w:tc>
          <w:tcPr>
            <w:tcW w:w="6640" w:type="dxa"/>
            <w:shd w:val="clear" w:color="auto" w:fill="auto"/>
            <w:vAlign w:val="bottom"/>
            <w:hideMark/>
          </w:tcPr>
          <w:p w14:paraId="2103E1FE" w14:textId="77777777" w:rsidR="00D162BA" w:rsidRPr="00CB56EC" w:rsidRDefault="00D162BA" w:rsidP="008709F1">
            <w:pPr>
              <w:rPr>
                <w:b/>
                <w:sz w:val="18"/>
                <w:szCs w:val="18"/>
                <w:lang w:eastAsia="tr-TR"/>
              </w:rPr>
            </w:pPr>
            <w:r w:rsidRPr="00CB56EC">
              <w:rPr>
                <w:b/>
                <w:sz w:val="18"/>
                <w:szCs w:val="18"/>
                <w:lang w:eastAsia="tr-TR"/>
              </w:rPr>
              <w:t> </w:t>
            </w:r>
          </w:p>
        </w:tc>
        <w:tc>
          <w:tcPr>
            <w:tcW w:w="1301" w:type="dxa"/>
            <w:shd w:val="clear" w:color="auto" w:fill="auto"/>
            <w:vAlign w:val="bottom"/>
            <w:hideMark/>
          </w:tcPr>
          <w:p w14:paraId="2D0187CB" w14:textId="77777777" w:rsidR="00D162BA" w:rsidRPr="00CB56EC" w:rsidRDefault="00D162BA" w:rsidP="008709F1">
            <w:pPr>
              <w:jc w:val="right"/>
              <w:rPr>
                <w:b/>
                <w:bCs/>
                <w:sz w:val="18"/>
                <w:szCs w:val="18"/>
                <w:lang w:eastAsia="tr-TR"/>
              </w:rPr>
            </w:pPr>
            <w:r w:rsidRPr="00CB56EC">
              <w:rPr>
                <w:b/>
                <w:bCs/>
                <w:sz w:val="18"/>
                <w:szCs w:val="18"/>
                <w:lang w:eastAsia="tr-TR"/>
              </w:rPr>
              <w:t>Cari Dönem</w:t>
            </w:r>
          </w:p>
        </w:tc>
        <w:tc>
          <w:tcPr>
            <w:tcW w:w="1301" w:type="dxa"/>
            <w:shd w:val="clear" w:color="auto" w:fill="auto"/>
            <w:vAlign w:val="bottom"/>
            <w:hideMark/>
          </w:tcPr>
          <w:p w14:paraId="2EC34B44" w14:textId="77777777" w:rsidR="00D162BA" w:rsidRPr="00CB56EC" w:rsidRDefault="00D162BA" w:rsidP="008709F1">
            <w:pPr>
              <w:jc w:val="right"/>
              <w:rPr>
                <w:b/>
                <w:bCs/>
                <w:sz w:val="18"/>
                <w:szCs w:val="18"/>
                <w:lang w:eastAsia="tr-TR"/>
              </w:rPr>
            </w:pPr>
            <w:r w:rsidRPr="00CB56EC">
              <w:rPr>
                <w:b/>
                <w:bCs/>
                <w:sz w:val="18"/>
                <w:szCs w:val="18"/>
                <w:lang w:eastAsia="tr-TR"/>
              </w:rPr>
              <w:t>Önceki Dönem</w:t>
            </w:r>
          </w:p>
        </w:tc>
      </w:tr>
      <w:tr w:rsidR="00832D22" w:rsidRPr="00CB56EC" w14:paraId="5EF32983" w14:textId="77777777" w:rsidTr="00056F89">
        <w:trPr>
          <w:trHeight w:hRule="exact" w:val="256"/>
        </w:trPr>
        <w:tc>
          <w:tcPr>
            <w:tcW w:w="6640" w:type="dxa"/>
            <w:shd w:val="clear" w:color="auto" w:fill="auto"/>
            <w:vAlign w:val="bottom"/>
            <w:hideMark/>
          </w:tcPr>
          <w:p w14:paraId="38103269" w14:textId="77777777" w:rsidR="00832D22" w:rsidRPr="00CB56EC" w:rsidRDefault="00832D22" w:rsidP="00832D22">
            <w:pPr>
              <w:rPr>
                <w:color w:val="000000"/>
                <w:sz w:val="18"/>
                <w:szCs w:val="18"/>
                <w:lang w:eastAsia="tr-TR"/>
              </w:rPr>
            </w:pPr>
            <w:r w:rsidRPr="00CB56EC">
              <w:rPr>
                <w:color w:val="000000"/>
                <w:sz w:val="18"/>
                <w:szCs w:val="18"/>
                <w:lang w:eastAsia="tr-TR"/>
              </w:rPr>
              <w:t>Yurt dışı şubelerde bulunan katılım fonu ile diğer hesaplar</w:t>
            </w:r>
          </w:p>
        </w:tc>
        <w:tc>
          <w:tcPr>
            <w:tcW w:w="1301" w:type="dxa"/>
            <w:shd w:val="clear" w:color="auto" w:fill="auto"/>
            <w:vAlign w:val="bottom"/>
            <w:hideMark/>
          </w:tcPr>
          <w:p w14:paraId="606AC022" w14:textId="77777777" w:rsidR="00832D22" w:rsidRPr="00CB56EC" w:rsidRDefault="00832D22" w:rsidP="00832D22">
            <w:pPr>
              <w:jc w:val="right"/>
            </w:pPr>
            <w:r w:rsidRPr="00CB56EC">
              <w:rPr>
                <w:sz w:val="18"/>
                <w:szCs w:val="16"/>
                <w:lang w:eastAsia="tr-TR"/>
              </w:rPr>
              <w:t>-</w:t>
            </w:r>
          </w:p>
        </w:tc>
        <w:tc>
          <w:tcPr>
            <w:tcW w:w="1301" w:type="dxa"/>
            <w:shd w:val="clear" w:color="auto" w:fill="auto"/>
            <w:vAlign w:val="bottom"/>
            <w:hideMark/>
          </w:tcPr>
          <w:p w14:paraId="7A59B7F5" w14:textId="5B3D56A5" w:rsidR="00832D22" w:rsidRPr="00CB56EC" w:rsidRDefault="00832D22" w:rsidP="00832D22">
            <w:pPr>
              <w:jc w:val="right"/>
            </w:pPr>
            <w:r w:rsidRPr="00CB56EC">
              <w:rPr>
                <w:sz w:val="18"/>
                <w:szCs w:val="16"/>
                <w:lang w:eastAsia="tr-TR"/>
              </w:rPr>
              <w:t>-</w:t>
            </w:r>
          </w:p>
        </w:tc>
      </w:tr>
      <w:tr w:rsidR="009B69DC" w:rsidRPr="00CB56EC" w14:paraId="599E5871" w14:textId="77777777" w:rsidTr="00056F89">
        <w:trPr>
          <w:trHeight w:hRule="exact" w:val="454"/>
        </w:trPr>
        <w:tc>
          <w:tcPr>
            <w:tcW w:w="6640" w:type="dxa"/>
            <w:shd w:val="clear" w:color="auto" w:fill="auto"/>
            <w:vAlign w:val="bottom"/>
            <w:hideMark/>
          </w:tcPr>
          <w:p w14:paraId="318C7C01" w14:textId="77777777" w:rsidR="009B69DC" w:rsidRPr="00CB56EC" w:rsidRDefault="009B69DC" w:rsidP="009B69DC">
            <w:pPr>
              <w:rPr>
                <w:color w:val="000000"/>
                <w:sz w:val="18"/>
                <w:szCs w:val="18"/>
                <w:lang w:eastAsia="tr-TR"/>
              </w:rPr>
            </w:pPr>
            <w:r w:rsidRPr="00CB56EC">
              <w:rPr>
                <w:color w:val="000000"/>
                <w:sz w:val="18"/>
                <w:szCs w:val="18"/>
                <w:lang w:eastAsia="tr-TR"/>
              </w:rPr>
              <w:t>Hâkim ortaklar ile bunların ana, baba, eş ve velayet altındaki çocuklarına ait katılım fonu ile diğer hesaplar</w:t>
            </w:r>
          </w:p>
        </w:tc>
        <w:tc>
          <w:tcPr>
            <w:tcW w:w="1301" w:type="dxa"/>
            <w:shd w:val="clear" w:color="auto" w:fill="auto"/>
            <w:vAlign w:val="bottom"/>
            <w:hideMark/>
          </w:tcPr>
          <w:p w14:paraId="757DFE0A" w14:textId="746ED9D5" w:rsidR="009B69DC" w:rsidRPr="00CB56EC" w:rsidRDefault="00C53E8A" w:rsidP="009B69DC">
            <w:pPr>
              <w:jc w:val="right"/>
            </w:pPr>
            <w:r>
              <w:rPr>
                <w:sz w:val="18"/>
                <w:szCs w:val="16"/>
                <w:lang w:eastAsia="tr-TR"/>
              </w:rPr>
              <w:t>1,443,387</w:t>
            </w:r>
          </w:p>
        </w:tc>
        <w:tc>
          <w:tcPr>
            <w:tcW w:w="1301" w:type="dxa"/>
            <w:shd w:val="clear" w:color="auto" w:fill="auto"/>
            <w:vAlign w:val="bottom"/>
            <w:hideMark/>
          </w:tcPr>
          <w:p w14:paraId="7D87B100" w14:textId="3B0DE13E" w:rsidR="009B69DC" w:rsidRPr="00CB56EC" w:rsidRDefault="009B69DC" w:rsidP="009B69DC">
            <w:pPr>
              <w:jc w:val="right"/>
            </w:pPr>
            <w:r>
              <w:rPr>
                <w:sz w:val="18"/>
                <w:szCs w:val="16"/>
                <w:lang w:eastAsia="tr-TR"/>
              </w:rPr>
              <w:t>2,319,371</w:t>
            </w:r>
          </w:p>
        </w:tc>
      </w:tr>
      <w:tr w:rsidR="009B69DC" w:rsidRPr="00CB56EC" w14:paraId="01ABC3B5" w14:textId="77777777" w:rsidTr="00056F89">
        <w:trPr>
          <w:trHeight w:hRule="exact" w:val="454"/>
        </w:trPr>
        <w:tc>
          <w:tcPr>
            <w:tcW w:w="6640" w:type="dxa"/>
            <w:shd w:val="clear" w:color="auto" w:fill="auto"/>
            <w:vAlign w:val="bottom"/>
          </w:tcPr>
          <w:p w14:paraId="2AB3C23D" w14:textId="77777777" w:rsidR="009B69DC" w:rsidRPr="00CB56EC" w:rsidRDefault="009B69DC" w:rsidP="009B69DC">
            <w:pPr>
              <w:rPr>
                <w:color w:val="000000"/>
                <w:sz w:val="18"/>
                <w:szCs w:val="18"/>
                <w:lang w:eastAsia="tr-TR"/>
              </w:rPr>
            </w:pPr>
            <w:r w:rsidRPr="00CB56EC">
              <w:rPr>
                <w:color w:val="000000"/>
                <w:sz w:val="18"/>
                <w:szCs w:val="18"/>
                <w:lang w:eastAsia="tr-TR"/>
              </w:rPr>
              <w:t>Yönetim veya müdürler kurulu başkan ve üyeler, genel müdür ve yardımcıları ile bunların ana, baba, eş ve velayet altındaki çocuklarına ait katılım fonu ile diğer hesaplar</w:t>
            </w:r>
          </w:p>
        </w:tc>
        <w:tc>
          <w:tcPr>
            <w:tcW w:w="1301" w:type="dxa"/>
            <w:shd w:val="clear" w:color="auto" w:fill="auto"/>
            <w:vAlign w:val="bottom"/>
          </w:tcPr>
          <w:p w14:paraId="4D2F7A2C" w14:textId="3F9BA201" w:rsidR="009B69DC" w:rsidRPr="00CB56EC" w:rsidRDefault="0086054E" w:rsidP="009B69DC">
            <w:pPr>
              <w:jc w:val="right"/>
            </w:pPr>
            <w:r>
              <w:rPr>
                <w:sz w:val="18"/>
                <w:szCs w:val="16"/>
                <w:lang w:eastAsia="tr-TR"/>
              </w:rPr>
              <w:t>8,941</w:t>
            </w:r>
          </w:p>
        </w:tc>
        <w:tc>
          <w:tcPr>
            <w:tcW w:w="1301" w:type="dxa"/>
            <w:shd w:val="clear" w:color="auto" w:fill="auto"/>
            <w:vAlign w:val="bottom"/>
          </w:tcPr>
          <w:p w14:paraId="316EC5EC" w14:textId="362D4DB8" w:rsidR="009B69DC" w:rsidRPr="00CB56EC" w:rsidRDefault="009B69DC" w:rsidP="009B69DC">
            <w:pPr>
              <w:jc w:val="right"/>
            </w:pPr>
            <w:r>
              <w:rPr>
                <w:sz w:val="18"/>
                <w:szCs w:val="16"/>
                <w:lang w:eastAsia="tr-TR"/>
              </w:rPr>
              <w:t>9,815</w:t>
            </w:r>
          </w:p>
        </w:tc>
      </w:tr>
      <w:tr w:rsidR="009B69DC" w:rsidRPr="00CB56EC" w14:paraId="13C1FD2D" w14:textId="77777777" w:rsidTr="00056F89">
        <w:trPr>
          <w:trHeight w:hRule="exact" w:val="454"/>
        </w:trPr>
        <w:tc>
          <w:tcPr>
            <w:tcW w:w="6640" w:type="dxa"/>
            <w:shd w:val="clear" w:color="auto" w:fill="auto"/>
            <w:vAlign w:val="bottom"/>
          </w:tcPr>
          <w:p w14:paraId="357FA97B" w14:textId="77777777" w:rsidR="009B69DC" w:rsidRPr="00CB56EC" w:rsidRDefault="009B69DC" w:rsidP="009B69DC">
            <w:pPr>
              <w:rPr>
                <w:color w:val="000000"/>
                <w:sz w:val="18"/>
                <w:szCs w:val="18"/>
                <w:lang w:eastAsia="tr-TR"/>
              </w:rPr>
            </w:pPr>
            <w:r w:rsidRPr="00CB56EC">
              <w:rPr>
                <w:color w:val="000000"/>
                <w:sz w:val="18"/>
                <w:szCs w:val="18"/>
                <w:lang w:eastAsia="tr-TR"/>
              </w:rPr>
              <w:t xml:space="preserve">26 Eylül 2004 tarihli ve 5237 sayılı TCK’nın </w:t>
            </w:r>
            <w:proofErr w:type="gramStart"/>
            <w:r w:rsidRPr="00CB56EC">
              <w:rPr>
                <w:color w:val="000000"/>
                <w:sz w:val="18"/>
                <w:szCs w:val="18"/>
                <w:lang w:eastAsia="tr-TR"/>
              </w:rPr>
              <w:t xml:space="preserve">282 </w:t>
            </w:r>
            <w:proofErr w:type="spellStart"/>
            <w:r w:rsidRPr="00CB56EC">
              <w:rPr>
                <w:color w:val="000000"/>
                <w:sz w:val="18"/>
                <w:szCs w:val="18"/>
                <w:lang w:eastAsia="tr-TR"/>
              </w:rPr>
              <w:t>nci</w:t>
            </w:r>
            <w:proofErr w:type="spellEnd"/>
            <w:proofErr w:type="gramEnd"/>
            <w:r w:rsidRPr="00CB56EC">
              <w:rPr>
                <w:color w:val="000000"/>
                <w:sz w:val="18"/>
                <w:szCs w:val="18"/>
                <w:lang w:eastAsia="tr-TR"/>
              </w:rPr>
              <w:t xml:space="preserve"> maddesindeki suçtan kaynaklanan mal varlığı değerleri kapsamına giren katılım fonu ile diğer hesaplar</w:t>
            </w:r>
          </w:p>
        </w:tc>
        <w:tc>
          <w:tcPr>
            <w:tcW w:w="1301" w:type="dxa"/>
            <w:shd w:val="clear" w:color="auto" w:fill="auto"/>
            <w:vAlign w:val="bottom"/>
          </w:tcPr>
          <w:p w14:paraId="7D95AC66" w14:textId="77777777" w:rsidR="009B69DC" w:rsidRPr="00CB56EC" w:rsidRDefault="009B69DC" w:rsidP="009B69DC">
            <w:pPr>
              <w:jc w:val="right"/>
            </w:pPr>
            <w:r w:rsidRPr="00CB56EC">
              <w:rPr>
                <w:sz w:val="18"/>
                <w:szCs w:val="16"/>
                <w:lang w:eastAsia="tr-TR"/>
              </w:rPr>
              <w:t>-</w:t>
            </w:r>
          </w:p>
        </w:tc>
        <w:tc>
          <w:tcPr>
            <w:tcW w:w="1301" w:type="dxa"/>
            <w:shd w:val="clear" w:color="auto" w:fill="auto"/>
            <w:vAlign w:val="bottom"/>
          </w:tcPr>
          <w:p w14:paraId="7203B84B" w14:textId="655A527D" w:rsidR="009B69DC" w:rsidRPr="00CB56EC" w:rsidRDefault="009B69DC" w:rsidP="009B69DC">
            <w:pPr>
              <w:jc w:val="right"/>
            </w:pPr>
            <w:r w:rsidRPr="00CB56EC">
              <w:rPr>
                <w:sz w:val="18"/>
                <w:szCs w:val="16"/>
                <w:lang w:eastAsia="tr-TR"/>
              </w:rPr>
              <w:t>-</w:t>
            </w:r>
          </w:p>
        </w:tc>
      </w:tr>
      <w:tr w:rsidR="009B69DC" w:rsidRPr="00CB56EC" w14:paraId="2804D33C" w14:textId="77777777" w:rsidTr="00056F89">
        <w:trPr>
          <w:trHeight w:hRule="exact" w:val="454"/>
        </w:trPr>
        <w:tc>
          <w:tcPr>
            <w:tcW w:w="6640" w:type="dxa"/>
            <w:shd w:val="clear" w:color="auto" w:fill="auto"/>
            <w:vAlign w:val="bottom"/>
          </w:tcPr>
          <w:p w14:paraId="141A586E" w14:textId="77777777" w:rsidR="009B69DC" w:rsidRPr="00CB56EC" w:rsidRDefault="009B69DC" w:rsidP="009B69DC">
            <w:pPr>
              <w:rPr>
                <w:color w:val="000000"/>
                <w:sz w:val="18"/>
                <w:szCs w:val="18"/>
                <w:lang w:eastAsia="tr-TR"/>
              </w:rPr>
            </w:pPr>
            <w:r w:rsidRPr="00CB56EC">
              <w:rPr>
                <w:color w:val="000000"/>
                <w:sz w:val="18"/>
                <w:szCs w:val="18"/>
                <w:lang w:eastAsia="tr-TR"/>
              </w:rPr>
              <w:t>Türkiye’de münhasıran kıyı bankacılığı faaliyeti göstermek üzere kurulan katılım bankalarında bulunan katılım fonları</w:t>
            </w:r>
          </w:p>
        </w:tc>
        <w:tc>
          <w:tcPr>
            <w:tcW w:w="1301" w:type="dxa"/>
            <w:shd w:val="clear" w:color="auto" w:fill="auto"/>
            <w:vAlign w:val="bottom"/>
          </w:tcPr>
          <w:p w14:paraId="51BF2676" w14:textId="77777777" w:rsidR="009B69DC" w:rsidRPr="00CB56EC" w:rsidRDefault="009B69DC" w:rsidP="009B69DC">
            <w:pPr>
              <w:jc w:val="right"/>
            </w:pPr>
            <w:r w:rsidRPr="00CB56EC">
              <w:rPr>
                <w:sz w:val="18"/>
                <w:szCs w:val="16"/>
                <w:lang w:eastAsia="tr-TR"/>
              </w:rPr>
              <w:t>-</w:t>
            </w:r>
          </w:p>
        </w:tc>
        <w:tc>
          <w:tcPr>
            <w:tcW w:w="1301" w:type="dxa"/>
            <w:shd w:val="clear" w:color="auto" w:fill="auto"/>
            <w:vAlign w:val="bottom"/>
          </w:tcPr>
          <w:p w14:paraId="2D33670B" w14:textId="18CE2426" w:rsidR="009B69DC" w:rsidRPr="00CB56EC" w:rsidRDefault="009B69DC" w:rsidP="009B69DC">
            <w:pPr>
              <w:jc w:val="right"/>
            </w:pPr>
            <w:r w:rsidRPr="00CB56EC">
              <w:rPr>
                <w:sz w:val="18"/>
                <w:szCs w:val="16"/>
                <w:lang w:eastAsia="tr-TR"/>
              </w:rPr>
              <w:t>-</w:t>
            </w:r>
          </w:p>
        </w:tc>
      </w:tr>
      <w:bookmarkEnd w:id="25"/>
    </w:tbl>
    <w:p w14:paraId="5C286E26" w14:textId="77777777" w:rsidR="0006147F" w:rsidRPr="00CB56EC" w:rsidRDefault="0006147F" w:rsidP="0006147F">
      <w:pPr>
        <w:ind w:hanging="567"/>
        <w:rPr>
          <w:b/>
          <w:bCs/>
          <w:iCs/>
          <w:sz w:val="16"/>
          <w:szCs w:val="16"/>
        </w:rPr>
      </w:pPr>
    </w:p>
    <w:p w14:paraId="1616A157" w14:textId="77777777" w:rsidR="00E30CF9" w:rsidRPr="00CB56EC" w:rsidRDefault="00E30CF9" w:rsidP="0006147F">
      <w:pPr>
        <w:ind w:hanging="567"/>
        <w:rPr>
          <w:b/>
          <w:bCs/>
          <w:iCs/>
        </w:rPr>
      </w:pPr>
      <w:r w:rsidRPr="00CB56EC">
        <w:rPr>
          <w:b/>
          <w:bCs/>
          <w:iCs/>
        </w:rPr>
        <w:t>2.2</w:t>
      </w:r>
      <w:r w:rsidRPr="00CB56EC">
        <w:rPr>
          <w:b/>
          <w:bCs/>
          <w:iCs/>
        </w:rPr>
        <w:tab/>
        <w:t>Alım satım amaçlı türev finansal borçlara ilişkin bilgiler</w:t>
      </w:r>
    </w:p>
    <w:p w14:paraId="7D3851E8" w14:textId="77777777" w:rsidR="00E30CF9" w:rsidRPr="00CB56EC" w:rsidRDefault="00E30CF9" w:rsidP="00E30CF9">
      <w:pPr>
        <w:rPr>
          <w:sz w:val="16"/>
          <w:szCs w:val="16"/>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057166" w:rsidRPr="00CB56EC" w14:paraId="4A7ECFDA" w14:textId="77777777" w:rsidTr="00245361">
        <w:trPr>
          <w:trHeight w:hRule="exact" w:val="227"/>
        </w:trPr>
        <w:tc>
          <w:tcPr>
            <w:tcW w:w="3961" w:type="dxa"/>
            <w:tcBorders>
              <w:top w:val="single" w:sz="6" w:space="0" w:color="auto"/>
              <w:bottom w:val="dotted" w:sz="4" w:space="0" w:color="auto"/>
            </w:tcBorders>
            <w:shd w:val="clear" w:color="auto" w:fill="auto"/>
            <w:vAlign w:val="bottom"/>
            <w:hideMark/>
          </w:tcPr>
          <w:p w14:paraId="7DF47730" w14:textId="77777777" w:rsidR="00057166" w:rsidRPr="00CB56EC" w:rsidRDefault="00057166" w:rsidP="00FC38D9">
            <w:pPr>
              <w:rPr>
                <w:sz w:val="18"/>
                <w:szCs w:val="18"/>
                <w:lang w:eastAsia="tr-TR"/>
              </w:rPr>
            </w:pPr>
            <w:r w:rsidRPr="00CB56EC">
              <w:rPr>
                <w:sz w:val="18"/>
                <w:szCs w:val="18"/>
                <w:lang w:eastAsia="tr-TR"/>
              </w:rPr>
              <w:t> </w:t>
            </w:r>
          </w:p>
        </w:tc>
        <w:tc>
          <w:tcPr>
            <w:tcW w:w="2640" w:type="dxa"/>
            <w:gridSpan w:val="2"/>
            <w:tcBorders>
              <w:top w:val="single" w:sz="6" w:space="0" w:color="auto"/>
              <w:bottom w:val="dotted" w:sz="4" w:space="0" w:color="auto"/>
            </w:tcBorders>
            <w:shd w:val="clear" w:color="auto" w:fill="auto"/>
            <w:vAlign w:val="center"/>
            <w:hideMark/>
          </w:tcPr>
          <w:p w14:paraId="268D684C" w14:textId="77777777" w:rsidR="00057166" w:rsidRPr="00CB56EC" w:rsidRDefault="00057166" w:rsidP="00FC38D9">
            <w:pPr>
              <w:jc w:val="center"/>
              <w:rPr>
                <w:b/>
                <w:bCs/>
                <w:sz w:val="18"/>
                <w:szCs w:val="18"/>
                <w:lang w:eastAsia="tr-TR"/>
              </w:rPr>
            </w:pPr>
            <w:r w:rsidRPr="00CB56EC">
              <w:rPr>
                <w:b/>
                <w:bCs/>
                <w:sz w:val="18"/>
                <w:szCs w:val="18"/>
                <w:lang w:eastAsia="tr-TR"/>
              </w:rPr>
              <w:t>Cari Dönem</w:t>
            </w:r>
          </w:p>
        </w:tc>
        <w:tc>
          <w:tcPr>
            <w:tcW w:w="2641" w:type="dxa"/>
            <w:gridSpan w:val="2"/>
            <w:tcBorders>
              <w:top w:val="single" w:sz="6" w:space="0" w:color="auto"/>
              <w:bottom w:val="dotted" w:sz="4" w:space="0" w:color="auto"/>
            </w:tcBorders>
            <w:shd w:val="clear" w:color="auto" w:fill="auto"/>
            <w:vAlign w:val="center"/>
            <w:hideMark/>
          </w:tcPr>
          <w:p w14:paraId="19E6E8D4" w14:textId="77777777" w:rsidR="00057166" w:rsidRPr="00CB56EC" w:rsidRDefault="00057166" w:rsidP="00FC38D9">
            <w:pPr>
              <w:jc w:val="center"/>
              <w:rPr>
                <w:b/>
                <w:bCs/>
                <w:sz w:val="18"/>
                <w:szCs w:val="18"/>
                <w:lang w:eastAsia="tr-TR"/>
              </w:rPr>
            </w:pPr>
            <w:r w:rsidRPr="00CB56EC">
              <w:rPr>
                <w:b/>
                <w:bCs/>
                <w:sz w:val="18"/>
                <w:szCs w:val="18"/>
                <w:lang w:eastAsia="tr-TR"/>
              </w:rPr>
              <w:t>Önceki Dönem</w:t>
            </w:r>
          </w:p>
        </w:tc>
      </w:tr>
      <w:tr w:rsidR="00057166" w:rsidRPr="00CB56EC" w14:paraId="6E46B49E" w14:textId="77777777" w:rsidTr="00245361">
        <w:trPr>
          <w:trHeight w:hRule="exact" w:val="227"/>
        </w:trPr>
        <w:tc>
          <w:tcPr>
            <w:tcW w:w="3961" w:type="dxa"/>
            <w:tcBorders>
              <w:top w:val="dotted" w:sz="4" w:space="0" w:color="auto"/>
              <w:bottom w:val="dotted" w:sz="4" w:space="0" w:color="auto"/>
            </w:tcBorders>
            <w:shd w:val="clear" w:color="auto" w:fill="auto"/>
            <w:vAlign w:val="bottom"/>
            <w:hideMark/>
          </w:tcPr>
          <w:p w14:paraId="7DF8B8EE" w14:textId="77777777" w:rsidR="00057166" w:rsidRPr="00CB56EC" w:rsidRDefault="00057166" w:rsidP="00FC38D9">
            <w:pPr>
              <w:rPr>
                <w:sz w:val="18"/>
                <w:szCs w:val="18"/>
                <w:lang w:eastAsia="tr-TR"/>
              </w:rPr>
            </w:pPr>
            <w:r w:rsidRPr="00CB56EC">
              <w:rPr>
                <w:sz w:val="18"/>
                <w:szCs w:val="18"/>
                <w:lang w:eastAsia="tr-TR"/>
              </w:rPr>
              <w:t> </w:t>
            </w:r>
          </w:p>
        </w:tc>
        <w:tc>
          <w:tcPr>
            <w:tcW w:w="1320" w:type="dxa"/>
            <w:tcBorders>
              <w:top w:val="dotted" w:sz="4" w:space="0" w:color="auto"/>
              <w:bottom w:val="dotted" w:sz="4" w:space="0" w:color="auto"/>
            </w:tcBorders>
            <w:shd w:val="clear" w:color="auto" w:fill="auto"/>
            <w:vAlign w:val="bottom"/>
            <w:hideMark/>
          </w:tcPr>
          <w:p w14:paraId="49DB8164" w14:textId="77777777" w:rsidR="00057166" w:rsidRPr="00CB56EC" w:rsidRDefault="00057166" w:rsidP="00FC38D9">
            <w:pPr>
              <w:jc w:val="right"/>
              <w:rPr>
                <w:b/>
                <w:bCs/>
                <w:sz w:val="18"/>
                <w:szCs w:val="18"/>
                <w:lang w:eastAsia="tr-TR"/>
              </w:rPr>
            </w:pPr>
            <w:r w:rsidRPr="00CB56EC">
              <w:rPr>
                <w:b/>
                <w:bCs/>
                <w:sz w:val="18"/>
                <w:szCs w:val="18"/>
                <w:lang w:eastAsia="tr-TR"/>
              </w:rPr>
              <w:t>TP</w:t>
            </w:r>
          </w:p>
        </w:tc>
        <w:tc>
          <w:tcPr>
            <w:tcW w:w="1320" w:type="dxa"/>
            <w:tcBorders>
              <w:top w:val="dotted" w:sz="4" w:space="0" w:color="auto"/>
              <w:bottom w:val="dotted" w:sz="4" w:space="0" w:color="auto"/>
            </w:tcBorders>
            <w:shd w:val="clear" w:color="auto" w:fill="auto"/>
            <w:vAlign w:val="bottom"/>
            <w:hideMark/>
          </w:tcPr>
          <w:p w14:paraId="04FFA7C8" w14:textId="77777777" w:rsidR="00057166" w:rsidRPr="00CB56EC" w:rsidRDefault="00057166" w:rsidP="00FC38D9">
            <w:pPr>
              <w:jc w:val="right"/>
              <w:rPr>
                <w:b/>
                <w:bCs/>
                <w:sz w:val="18"/>
                <w:szCs w:val="18"/>
                <w:lang w:eastAsia="tr-TR"/>
              </w:rPr>
            </w:pPr>
            <w:r w:rsidRPr="00CB56EC">
              <w:rPr>
                <w:b/>
                <w:bCs/>
                <w:sz w:val="18"/>
                <w:szCs w:val="18"/>
                <w:lang w:eastAsia="tr-TR"/>
              </w:rPr>
              <w:t>YP</w:t>
            </w:r>
          </w:p>
        </w:tc>
        <w:tc>
          <w:tcPr>
            <w:tcW w:w="1320" w:type="dxa"/>
            <w:tcBorders>
              <w:top w:val="dotted" w:sz="4" w:space="0" w:color="auto"/>
              <w:bottom w:val="dotted" w:sz="4" w:space="0" w:color="auto"/>
            </w:tcBorders>
            <w:shd w:val="clear" w:color="auto" w:fill="auto"/>
            <w:vAlign w:val="bottom"/>
            <w:hideMark/>
          </w:tcPr>
          <w:p w14:paraId="5ED45DF3" w14:textId="77777777" w:rsidR="00057166" w:rsidRPr="00CB56EC" w:rsidRDefault="00057166" w:rsidP="00FC38D9">
            <w:pPr>
              <w:jc w:val="right"/>
              <w:rPr>
                <w:b/>
                <w:bCs/>
                <w:sz w:val="18"/>
                <w:szCs w:val="18"/>
                <w:lang w:eastAsia="tr-TR"/>
              </w:rPr>
            </w:pPr>
            <w:r w:rsidRPr="00CB56EC">
              <w:rPr>
                <w:b/>
                <w:bCs/>
                <w:sz w:val="18"/>
                <w:szCs w:val="18"/>
                <w:lang w:eastAsia="tr-TR"/>
              </w:rPr>
              <w:t>TP</w:t>
            </w:r>
          </w:p>
        </w:tc>
        <w:tc>
          <w:tcPr>
            <w:tcW w:w="1321" w:type="dxa"/>
            <w:tcBorders>
              <w:top w:val="dotted" w:sz="4" w:space="0" w:color="auto"/>
              <w:bottom w:val="dotted" w:sz="4" w:space="0" w:color="auto"/>
            </w:tcBorders>
            <w:shd w:val="clear" w:color="auto" w:fill="auto"/>
            <w:vAlign w:val="bottom"/>
            <w:hideMark/>
          </w:tcPr>
          <w:p w14:paraId="14251942" w14:textId="77777777" w:rsidR="00057166" w:rsidRPr="00CB56EC" w:rsidRDefault="00057166" w:rsidP="00FC38D9">
            <w:pPr>
              <w:jc w:val="right"/>
              <w:rPr>
                <w:b/>
                <w:bCs/>
                <w:sz w:val="18"/>
                <w:szCs w:val="18"/>
                <w:lang w:eastAsia="tr-TR"/>
              </w:rPr>
            </w:pPr>
            <w:r w:rsidRPr="00CB56EC">
              <w:rPr>
                <w:b/>
                <w:bCs/>
                <w:sz w:val="18"/>
                <w:szCs w:val="18"/>
                <w:lang w:eastAsia="tr-TR"/>
              </w:rPr>
              <w:t>YP</w:t>
            </w:r>
          </w:p>
        </w:tc>
      </w:tr>
      <w:tr w:rsidR="00245361" w:rsidRPr="00CB56EC" w14:paraId="301F9B90" w14:textId="77777777" w:rsidTr="00245361">
        <w:trPr>
          <w:trHeight w:hRule="exact" w:val="227"/>
        </w:trPr>
        <w:tc>
          <w:tcPr>
            <w:tcW w:w="3961" w:type="dxa"/>
            <w:shd w:val="clear" w:color="auto" w:fill="auto"/>
            <w:vAlign w:val="bottom"/>
            <w:hideMark/>
          </w:tcPr>
          <w:p w14:paraId="298C01B8" w14:textId="77777777" w:rsidR="00245361" w:rsidRPr="00CB56EC" w:rsidRDefault="00245361" w:rsidP="00245361">
            <w:pPr>
              <w:rPr>
                <w:sz w:val="18"/>
                <w:szCs w:val="18"/>
                <w:lang w:eastAsia="tr-TR"/>
              </w:rPr>
            </w:pPr>
            <w:r w:rsidRPr="00CB56EC">
              <w:rPr>
                <w:sz w:val="18"/>
                <w:szCs w:val="18"/>
                <w:lang w:eastAsia="tr-TR"/>
              </w:rPr>
              <w:t>Vadeli işlemler</w:t>
            </w:r>
            <w:r w:rsidRPr="00232218">
              <w:rPr>
                <w:sz w:val="18"/>
                <w:szCs w:val="18"/>
                <w:vertAlign w:val="superscript"/>
                <w:lang w:eastAsia="tr-TR"/>
              </w:rPr>
              <w:t>1</w:t>
            </w:r>
          </w:p>
        </w:tc>
        <w:tc>
          <w:tcPr>
            <w:tcW w:w="1320" w:type="dxa"/>
            <w:shd w:val="clear" w:color="auto" w:fill="auto"/>
            <w:vAlign w:val="bottom"/>
            <w:hideMark/>
          </w:tcPr>
          <w:p w14:paraId="7B2AAE1B" w14:textId="59FAC0CB" w:rsidR="00245361" w:rsidRPr="00EE6F02" w:rsidRDefault="00245361" w:rsidP="00245361">
            <w:pPr>
              <w:jc w:val="right"/>
              <w:rPr>
                <w:sz w:val="18"/>
                <w:szCs w:val="16"/>
                <w:lang w:eastAsia="tr-TR"/>
              </w:rPr>
            </w:pPr>
            <w:r w:rsidRPr="00602314">
              <w:rPr>
                <w:sz w:val="18"/>
                <w:szCs w:val="16"/>
                <w:lang w:eastAsia="tr-TR"/>
              </w:rPr>
              <w:t>11</w:t>
            </w:r>
          </w:p>
        </w:tc>
        <w:tc>
          <w:tcPr>
            <w:tcW w:w="1320" w:type="dxa"/>
            <w:shd w:val="clear" w:color="auto" w:fill="auto"/>
            <w:vAlign w:val="bottom"/>
            <w:hideMark/>
          </w:tcPr>
          <w:p w14:paraId="2F663FD7" w14:textId="6AE8469A" w:rsidR="00245361" w:rsidRPr="00EE6F02" w:rsidRDefault="00245361" w:rsidP="00245361">
            <w:pPr>
              <w:jc w:val="right"/>
              <w:rPr>
                <w:sz w:val="18"/>
                <w:szCs w:val="16"/>
                <w:lang w:eastAsia="tr-TR"/>
              </w:rPr>
            </w:pPr>
            <w:r w:rsidRPr="00245361">
              <w:rPr>
                <w:sz w:val="18"/>
                <w:szCs w:val="16"/>
                <w:lang w:eastAsia="tr-TR"/>
              </w:rPr>
              <w:t>-</w:t>
            </w:r>
          </w:p>
        </w:tc>
        <w:tc>
          <w:tcPr>
            <w:tcW w:w="1320" w:type="dxa"/>
            <w:shd w:val="clear" w:color="auto" w:fill="auto"/>
            <w:vAlign w:val="bottom"/>
            <w:hideMark/>
          </w:tcPr>
          <w:p w14:paraId="00ABE2AB" w14:textId="3FDC7AFA" w:rsidR="00245361" w:rsidRPr="00CB56EC" w:rsidRDefault="00245361" w:rsidP="00245361">
            <w:pPr>
              <w:jc w:val="right"/>
            </w:pPr>
            <w:r w:rsidRPr="00DC7216">
              <w:rPr>
                <w:sz w:val="18"/>
                <w:szCs w:val="16"/>
                <w:lang w:eastAsia="tr-TR"/>
              </w:rPr>
              <w:t>6</w:t>
            </w:r>
          </w:p>
        </w:tc>
        <w:tc>
          <w:tcPr>
            <w:tcW w:w="1321" w:type="dxa"/>
            <w:shd w:val="clear" w:color="auto" w:fill="auto"/>
            <w:vAlign w:val="bottom"/>
            <w:hideMark/>
          </w:tcPr>
          <w:p w14:paraId="5D235924" w14:textId="641F0334" w:rsidR="00245361" w:rsidRPr="00CB56EC" w:rsidRDefault="00245361" w:rsidP="00245361">
            <w:pPr>
              <w:jc w:val="right"/>
            </w:pPr>
            <w:r w:rsidRPr="00EE6F02">
              <w:rPr>
                <w:sz w:val="18"/>
                <w:szCs w:val="16"/>
                <w:lang w:eastAsia="tr-TR"/>
              </w:rPr>
              <w:t>-</w:t>
            </w:r>
          </w:p>
        </w:tc>
      </w:tr>
      <w:tr w:rsidR="00245361" w:rsidRPr="00CB56EC" w14:paraId="7390F6A2" w14:textId="77777777" w:rsidTr="00245361">
        <w:trPr>
          <w:trHeight w:hRule="exact" w:val="227"/>
        </w:trPr>
        <w:tc>
          <w:tcPr>
            <w:tcW w:w="3961" w:type="dxa"/>
            <w:shd w:val="clear" w:color="auto" w:fill="auto"/>
            <w:vAlign w:val="bottom"/>
            <w:hideMark/>
          </w:tcPr>
          <w:p w14:paraId="479FAE51" w14:textId="77777777" w:rsidR="00245361" w:rsidRPr="00CB56EC" w:rsidRDefault="00245361" w:rsidP="00245361">
            <w:pPr>
              <w:rPr>
                <w:sz w:val="18"/>
                <w:szCs w:val="18"/>
                <w:lang w:eastAsia="tr-TR"/>
              </w:rPr>
            </w:pPr>
            <w:r w:rsidRPr="00CB56EC">
              <w:rPr>
                <w:sz w:val="18"/>
                <w:szCs w:val="18"/>
                <w:lang w:eastAsia="tr-TR"/>
              </w:rPr>
              <w:t>Swap işlemleri</w:t>
            </w:r>
          </w:p>
        </w:tc>
        <w:tc>
          <w:tcPr>
            <w:tcW w:w="1320" w:type="dxa"/>
            <w:shd w:val="clear" w:color="auto" w:fill="auto"/>
            <w:vAlign w:val="bottom"/>
            <w:hideMark/>
          </w:tcPr>
          <w:p w14:paraId="53EF2C72" w14:textId="7738A8BA" w:rsidR="00245361" w:rsidRPr="00EE6F02" w:rsidRDefault="00245361" w:rsidP="00245361">
            <w:pPr>
              <w:jc w:val="right"/>
              <w:rPr>
                <w:sz w:val="18"/>
                <w:szCs w:val="16"/>
                <w:lang w:eastAsia="tr-TR"/>
              </w:rPr>
            </w:pPr>
            <w:r w:rsidRPr="00245361">
              <w:rPr>
                <w:sz w:val="18"/>
                <w:szCs w:val="16"/>
                <w:lang w:eastAsia="tr-TR"/>
              </w:rPr>
              <w:t>-</w:t>
            </w:r>
          </w:p>
        </w:tc>
        <w:tc>
          <w:tcPr>
            <w:tcW w:w="1320" w:type="dxa"/>
            <w:shd w:val="clear" w:color="auto" w:fill="auto"/>
            <w:vAlign w:val="bottom"/>
            <w:hideMark/>
          </w:tcPr>
          <w:p w14:paraId="1988F525" w14:textId="4DD014A6" w:rsidR="00245361" w:rsidRPr="00EE6F02" w:rsidRDefault="00245361" w:rsidP="00245361">
            <w:pPr>
              <w:jc w:val="right"/>
              <w:rPr>
                <w:sz w:val="18"/>
                <w:szCs w:val="16"/>
                <w:lang w:eastAsia="tr-TR"/>
              </w:rPr>
            </w:pPr>
            <w:r w:rsidRPr="00602314">
              <w:rPr>
                <w:sz w:val="18"/>
                <w:szCs w:val="16"/>
                <w:lang w:eastAsia="tr-TR"/>
              </w:rPr>
              <w:t>5,665</w:t>
            </w:r>
          </w:p>
        </w:tc>
        <w:tc>
          <w:tcPr>
            <w:tcW w:w="1320" w:type="dxa"/>
            <w:shd w:val="clear" w:color="auto" w:fill="auto"/>
            <w:vAlign w:val="bottom"/>
            <w:hideMark/>
          </w:tcPr>
          <w:p w14:paraId="36315D37" w14:textId="43036A6A" w:rsidR="00245361" w:rsidRPr="00CB56EC" w:rsidRDefault="00245361" w:rsidP="00245361">
            <w:pPr>
              <w:jc w:val="right"/>
            </w:pPr>
            <w:r w:rsidRPr="00DC7216">
              <w:rPr>
                <w:sz w:val="18"/>
                <w:szCs w:val="16"/>
                <w:lang w:eastAsia="tr-TR"/>
              </w:rPr>
              <w:t>10,392</w:t>
            </w:r>
          </w:p>
        </w:tc>
        <w:tc>
          <w:tcPr>
            <w:tcW w:w="1321" w:type="dxa"/>
            <w:shd w:val="clear" w:color="auto" w:fill="auto"/>
            <w:vAlign w:val="bottom"/>
            <w:hideMark/>
          </w:tcPr>
          <w:p w14:paraId="1ED1D97B" w14:textId="6EEA4A74" w:rsidR="00245361" w:rsidRPr="00CB56EC" w:rsidRDefault="00245361" w:rsidP="00245361">
            <w:pPr>
              <w:jc w:val="right"/>
            </w:pPr>
            <w:r w:rsidRPr="00EE6F02">
              <w:rPr>
                <w:sz w:val="18"/>
                <w:szCs w:val="16"/>
                <w:lang w:eastAsia="tr-TR"/>
              </w:rPr>
              <w:t>-</w:t>
            </w:r>
          </w:p>
        </w:tc>
      </w:tr>
      <w:tr w:rsidR="00245361" w:rsidRPr="00CB56EC" w14:paraId="7B291189" w14:textId="77777777" w:rsidTr="00245361">
        <w:trPr>
          <w:trHeight w:hRule="exact" w:val="227"/>
        </w:trPr>
        <w:tc>
          <w:tcPr>
            <w:tcW w:w="3961" w:type="dxa"/>
            <w:shd w:val="clear" w:color="auto" w:fill="auto"/>
            <w:vAlign w:val="bottom"/>
            <w:hideMark/>
          </w:tcPr>
          <w:p w14:paraId="1B529279" w14:textId="77777777" w:rsidR="00245361" w:rsidRPr="00CB56EC" w:rsidRDefault="00245361" w:rsidP="00245361">
            <w:pPr>
              <w:rPr>
                <w:sz w:val="18"/>
                <w:szCs w:val="18"/>
                <w:lang w:eastAsia="tr-TR"/>
              </w:rPr>
            </w:pPr>
            <w:proofErr w:type="spellStart"/>
            <w:r w:rsidRPr="00CB56EC">
              <w:rPr>
                <w:sz w:val="18"/>
                <w:szCs w:val="18"/>
                <w:lang w:eastAsia="tr-TR"/>
              </w:rPr>
              <w:t>Futures</w:t>
            </w:r>
            <w:proofErr w:type="spellEnd"/>
            <w:r w:rsidRPr="00CB56EC">
              <w:rPr>
                <w:sz w:val="18"/>
                <w:szCs w:val="18"/>
                <w:lang w:eastAsia="tr-TR"/>
              </w:rPr>
              <w:t xml:space="preserve"> işlemleri</w:t>
            </w:r>
          </w:p>
        </w:tc>
        <w:tc>
          <w:tcPr>
            <w:tcW w:w="1320" w:type="dxa"/>
            <w:shd w:val="clear" w:color="auto" w:fill="auto"/>
            <w:vAlign w:val="bottom"/>
            <w:hideMark/>
          </w:tcPr>
          <w:p w14:paraId="49C9FBE8" w14:textId="32C3576B" w:rsidR="00245361" w:rsidRPr="00EE6F02" w:rsidRDefault="00245361" w:rsidP="00245361">
            <w:pPr>
              <w:jc w:val="right"/>
              <w:rPr>
                <w:sz w:val="18"/>
                <w:szCs w:val="16"/>
                <w:lang w:eastAsia="tr-TR"/>
              </w:rPr>
            </w:pPr>
            <w:r w:rsidRPr="00245361">
              <w:rPr>
                <w:sz w:val="18"/>
                <w:szCs w:val="16"/>
                <w:lang w:eastAsia="tr-TR"/>
              </w:rPr>
              <w:t>-</w:t>
            </w:r>
          </w:p>
        </w:tc>
        <w:tc>
          <w:tcPr>
            <w:tcW w:w="1320" w:type="dxa"/>
            <w:shd w:val="clear" w:color="auto" w:fill="auto"/>
            <w:vAlign w:val="bottom"/>
            <w:hideMark/>
          </w:tcPr>
          <w:p w14:paraId="64D1C5DA" w14:textId="38F4EA7D" w:rsidR="00245361" w:rsidRPr="00EE6F02" w:rsidRDefault="00245361" w:rsidP="00245361">
            <w:pPr>
              <w:jc w:val="right"/>
              <w:rPr>
                <w:sz w:val="18"/>
                <w:szCs w:val="16"/>
                <w:lang w:eastAsia="tr-TR"/>
              </w:rPr>
            </w:pPr>
            <w:r w:rsidRPr="00245361">
              <w:rPr>
                <w:sz w:val="18"/>
                <w:szCs w:val="16"/>
                <w:lang w:eastAsia="tr-TR"/>
              </w:rPr>
              <w:t>-</w:t>
            </w:r>
          </w:p>
        </w:tc>
        <w:tc>
          <w:tcPr>
            <w:tcW w:w="1320" w:type="dxa"/>
            <w:shd w:val="clear" w:color="auto" w:fill="auto"/>
            <w:vAlign w:val="bottom"/>
            <w:hideMark/>
          </w:tcPr>
          <w:p w14:paraId="5EA01C7A" w14:textId="3A1DCE8C" w:rsidR="00245361" w:rsidRPr="00CB56EC" w:rsidRDefault="00245361" w:rsidP="00245361">
            <w:pPr>
              <w:jc w:val="right"/>
            </w:pPr>
            <w:r w:rsidRPr="00EE6F02">
              <w:rPr>
                <w:sz w:val="18"/>
                <w:szCs w:val="16"/>
                <w:lang w:eastAsia="tr-TR"/>
              </w:rPr>
              <w:t>-</w:t>
            </w:r>
          </w:p>
        </w:tc>
        <w:tc>
          <w:tcPr>
            <w:tcW w:w="1321" w:type="dxa"/>
            <w:shd w:val="clear" w:color="auto" w:fill="auto"/>
            <w:vAlign w:val="bottom"/>
            <w:hideMark/>
          </w:tcPr>
          <w:p w14:paraId="3F715DD2" w14:textId="4F389447" w:rsidR="00245361" w:rsidRPr="00CB56EC" w:rsidRDefault="00245361" w:rsidP="00245361">
            <w:pPr>
              <w:jc w:val="right"/>
            </w:pPr>
            <w:r w:rsidRPr="00EE6F02">
              <w:rPr>
                <w:sz w:val="18"/>
                <w:szCs w:val="16"/>
                <w:lang w:eastAsia="tr-TR"/>
              </w:rPr>
              <w:t>-</w:t>
            </w:r>
          </w:p>
        </w:tc>
      </w:tr>
      <w:tr w:rsidR="00245361" w:rsidRPr="00CB56EC" w14:paraId="033469A4" w14:textId="77777777" w:rsidTr="00245361">
        <w:trPr>
          <w:trHeight w:hRule="exact" w:val="227"/>
        </w:trPr>
        <w:tc>
          <w:tcPr>
            <w:tcW w:w="3961" w:type="dxa"/>
            <w:shd w:val="clear" w:color="auto" w:fill="auto"/>
            <w:vAlign w:val="bottom"/>
          </w:tcPr>
          <w:p w14:paraId="7192A336" w14:textId="77777777" w:rsidR="00245361" w:rsidRPr="00CB56EC" w:rsidRDefault="00245361" w:rsidP="00245361">
            <w:pPr>
              <w:rPr>
                <w:sz w:val="18"/>
                <w:szCs w:val="18"/>
                <w:lang w:eastAsia="tr-TR"/>
              </w:rPr>
            </w:pPr>
            <w:r w:rsidRPr="00CB56EC">
              <w:rPr>
                <w:sz w:val="18"/>
                <w:szCs w:val="18"/>
                <w:lang w:eastAsia="tr-TR"/>
              </w:rPr>
              <w:t>Opsiyonlar</w:t>
            </w:r>
          </w:p>
        </w:tc>
        <w:tc>
          <w:tcPr>
            <w:tcW w:w="1320" w:type="dxa"/>
            <w:shd w:val="clear" w:color="auto" w:fill="auto"/>
            <w:vAlign w:val="bottom"/>
          </w:tcPr>
          <w:p w14:paraId="218C44EE" w14:textId="44FD60F3" w:rsidR="00245361" w:rsidRPr="00CB56EC" w:rsidRDefault="00245361" w:rsidP="00245361">
            <w:pPr>
              <w:jc w:val="right"/>
              <w:rPr>
                <w:sz w:val="18"/>
                <w:szCs w:val="16"/>
                <w:lang w:eastAsia="tr-TR"/>
              </w:rPr>
            </w:pPr>
            <w:r w:rsidRPr="00245361">
              <w:rPr>
                <w:sz w:val="18"/>
                <w:szCs w:val="16"/>
                <w:lang w:eastAsia="tr-TR"/>
              </w:rPr>
              <w:t>-</w:t>
            </w:r>
          </w:p>
        </w:tc>
        <w:tc>
          <w:tcPr>
            <w:tcW w:w="1320" w:type="dxa"/>
            <w:shd w:val="clear" w:color="auto" w:fill="auto"/>
            <w:vAlign w:val="bottom"/>
          </w:tcPr>
          <w:p w14:paraId="1D3D311C" w14:textId="24196484" w:rsidR="00245361" w:rsidRPr="00CB56EC" w:rsidRDefault="00245361" w:rsidP="00245361">
            <w:pPr>
              <w:jc w:val="right"/>
              <w:rPr>
                <w:sz w:val="18"/>
                <w:szCs w:val="16"/>
                <w:lang w:eastAsia="tr-TR"/>
              </w:rPr>
            </w:pPr>
            <w:r w:rsidRPr="00245361">
              <w:rPr>
                <w:sz w:val="18"/>
                <w:szCs w:val="16"/>
                <w:lang w:eastAsia="tr-TR"/>
              </w:rPr>
              <w:t>-</w:t>
            </w:r>
          </w:p>
        </w:tc>
        <w:tc>
          <w:tcPr>
            <w:tcW w:w="1320" w:type="dxa"/>
            <w:shd w:val="clear" w:color="auto" w:fill="auto"/>
            <w:vAlign w:val="bottom"/>
          </w:tcPr>
          <w:p w14:paraId="4F91C00F" w14:textId="557583CE" w:rsidR="00245361" w:rsidRPr="00CB56EC" w:rsidRDefault="00245361" w:rsidP="00245361">
            <w:pPr>
              <w:jc w:val="right"/>
              <w:rPr>
                <w:sz w:val="18"/>
                <w:szCs w:val="16"/>
                <w:lang w:eastAsia="tr-TR"/>
              </w:rPr>
            </w:pPr>
            <w:r w:rsidRPr="00EE6F02">
              <w:rPr>
                <w:sz w:val="18"/>
                <w:szCs w:val="16"/>
                <w:lang w:eastAsia="tr-TR"/>
              </w:rPr>
              <w:t>-</w:t>
            </w:r>
          </w:p>
        </w:tc>
        <w:tc>
          <w:tcPr>
            <w:tcW w:w="1321" w:type="dxa"/>
            <w:shd w:val="clear" w:color="auto" w:fill="auto"/>
            <w:vAlign w:val="bottom"/>
          </w:tcPr>
          <w:p w14:paraId="2581E4D4" w14:textId="10E2FF8C" w:rsidR="00245361" w:rsidRPr="00CB56EC" w:rsidRDefault="00245361" w:rsidP="00245361">
            <w:pPr>
              <w:jc w:val="right"/>
              <w:rPr>
                <w:sz w:val="18"/>
                <w:szCs w:val="16"/>
                <w:lang w:eastAsia="tr-TR"/>
              </w:rPr>
            </w:pPr>
            <w:r w:rsidRPr="00EE6F02">
              <w:rPr>
                <w:sz w:val="18"/>
                <w:szCs w:val="16"/>
                <w:lang w:eastAsia="tr-TR"/>
              </w:rPr>
              <w:t>-</w:t>
            </w:r>
          </w:p>
        </w:tc>
      </w:tr>
      <w:tr w:rsidR="00245361" w:rsidRPr="00CB56EC" w14:paraId="57F4DE28" w14:textId="77777777" w:rsidTr="00245361">
        <w:trPr>
          <w:trHeight w:hRule="exact" w:val="227"/>
        </w:trPr>
        <w:tc>
          <w:tcPr>
            <w:tcW w:w="3961" w:type="dxa"/>
            <w:shd w:val="clear" w:color="auto" w:fill="auto"/>
            <w:vAlign w:val="bottom"/>
          </w:tcPr>
          <w:p w14:paraId="0CC57D24" w14:textId="77777777" w:rsidR="00245361" w:rsidRPr="00CB56EC" w:rsidRDefault="00245361" w:rsidP="00245361">
            <w:pPr>
              <w:rPr>
                <w:sz w:val="18"/>
                <w:szCs w:val="18"/>
                <w:lang w:eastAsia="tr-TR"/>
              </w:rPr>
            </w:pPr>
            <w:r w:rsidRPr="00CB56EC">
              <w:rPr>
                <w:sz w:val="18"/>
                <w:szCs w:val="18"/>
                <w:lang w:eastAsia="tr-TR"/>
              </w:rPr>
              <w:t>Diğer</w:t>
            </w:r>
          </w:p>
        </w:tc>
        <w:tc>
          <w:tcPr>
            <w:tcW w:w="1320" w:type="dxa"/>
            <w:shd w:val="clear" w:color="auto" w:fill="auto"/>
            <w:vAlign w:val="bottom"/>
          </w:tcPr>
          <w:p w14:paraId="0F5E8947" w14:textId="7DEEFE19" w:rsidR="00245361" w:rsidRPr="00CB56EC" w:rsidRDefault="00245361" w:rsidP="00245361">
            <w:pPr>
              <w:jc w:val="right"/>
              <w:rPr>
                <w:sz w:val="18"/>
                <w:szCs w:val="16"/>
                <w:lang w:eastAsia="tr-TR"/>
              </w:rPr>
            </w:pPr>
            <w:r w:rsidRPr="00245361">
              <w:rPr>
                <w:sz w:val="18"/>
                <w:szCs w:val="16"/>
                <w:lang w:eastAsia="tr-TR"/>
              </w:rPr>
              <w:t>-</w:t>
            </w:r>
          </w:p>
        </w:tc>
        <w:tc>
          <w:tcPr>
            <w:tcW w:w="1320" w:type="dxa"/>
            <w:shd w:val="clear" w:color="auto" w:fill="auto"/>
            <w:vAlign w:val="bottom"/>
          </w:tcPr>
          <w:p w14:paraId="38C51FEE" w14:textId="4278BED5" w:rsidR="00245361" w:rsidRPr="00CB56EC" w:rsidRDefault="00245361" w:rsidP="00245361">
            <w:pPr>
              <w:jc w:val="right"/>
              <w:rPr>
                <w:sz w:val="18"/>
                <w:szCs w:val="16"/>
                <w:lang w:eastAsia="tr-TR"/>
              </w:rPr>
            </w:pPr>
            <w:r w:rsidRPr="00245361">
              <w:rPr>
                <w:sz w:val="18"/>
                <w:szCs w:val="16"/>
                <w:lang w:eastAsia="tr-TR"/>
              </w:rPr>
              <w:t>-</w:t>
            </w:r>
          </w:p>
        </w:tc>
        <w:tc>
          <w:tcPr>
            <w:tcW w:w="1320" w:type="dxa"/>
            <w:shd w:val="clear" w:color="auto" w:fill="auto"/>
            <w:vAlign w:val="bottom"/>
          </w:tcPr>
          <w:p w14:paraId="7D66D26C" w14:textId="0FFA7E2B" w:rsidR="00245361" w:rsidRPr="00CB56EC" w:rsidRDefault="00245361" w:rsidP="00245361">
            <w:pPr>
              <w:jc w:val="right"/>
              <w:rPr>
                <w:sz w:val="18"/>
                <w:szCs w:val="16"/>
                <w:lang w:eastAsia="tr-TR"/>
              </w:rPr>
            </w:pPr>
            <w:r w:rsidRPr="00EE6F02">
              <w:rPr>
                <w:sz w:val="18"/>
                <w:szCs w:val="16"/>
                <w:lang w:eastAsia="tr-TR"/>
              </w:rPr>
              <w:t>-</w:t>
            </w:r>
          </w:p>
        </w:tc>
        <w:tc>
          <w:tcPr>
            <w:tcW w:w="1321" w:type="dxa"/>
            <w:shd w:val="clear" w:color="auto" w:fill="auto"/>
            <w:vAlign w:val="bottom"/>
          </w:tcPr>
          <w:p w14:paraId="6CA38366" w14:textId="447DF808" w:rsidR="00245361" w:rsidRPr="00CB56EC" w:rsidRDefault="00245361" w:rsidP="00245361">
            <w:pPr>
              <w:jc w:val="right"/>
              <w:rPr>
                <w:sz w:val="18"/>
                <w:szCs w:val="16"/>
                <w:lang w:eastAsia="tr-TR"/>
              </w:rPr>
            </w:pPr>
            <w:r w:rsidRPr="00EE6F02">
              <w:rPr>
                <w:sz w:val="18"/>
                <w:szCs w:val="16"/>
                <w:lang w:eastAsia="tr-TR"/>
              </w:rPr>
              <w:t>-</w:t>
            </w:r>
          </w:p>
        </w:tc>
      </w:tr>
      <w:tr w:rsidR="00245361" w:rsidRPr="00245361" w14:paraId="255DCD46" w14:textId="77777777" w:rsidTr="00245361">
        <w:trPr>
          <w:trHeight w:hRule="exact" w:val="227"/>
        </w:trPr>
        <w:tc>
          <w:tcPr>
            <w:tcW w:w="3961" w:type="dxa"/>
            <w:shd w:val="clear" w:color="auto" w:fill="auto"/>
            <w:vAlign w:val="bottom"/>
            <w:hideMark/>
          </w:tcPr>
          <w:p w14:paraId="67FB9958" w14:textId="77777777" w:rsidR="00245361" w:rsidRPr="00245361" w:rsidRDefault="00245361" w:rsidP="00245361">
            <w:pPr>
              <w:rPr>
                <w:b/>
                <w:bCs/>
                <w:sz w:val="18"/>
                <w:szCs w:val="18"/>
                <w:lang w:eastAsia="tr-TR"/>
              </w:rPr>
            </w:pPr>
            <w:r w:rsidRPr="00245361">
              <w:rPr>
                <w:b/>
                <w:bCs/>
                <w:sz w:val="18"/>
                <w:szCs w:val="18"/>
                <w:lang w:eastAsia="tr-TR"/>
              </w:rPr>
              <w:t>Toplam</w:t>
            </w:r>
          </w:p>
        </w:tc>
        <w:tc>
          <w:tcPr>
            <w:tcW w:w="1320" w:type="dxa"/>
            <w:shd w:val="clear" w:color="auto" w:fill="auto"/>
            <w:vAlign w:val="bottom"/>
            <w:hideMark/>
          </w:tcPr>
          <w:p w14:paraId="3A36A5A0" w14:textId="37CC47F4" w:rsidR="00245361" w:rsidRPr="00245361" w:rsidRDefault="00245361" w:rsidP="00245361">
            <w:pPr>
              <w:jc w:val="right"/>
              <w:rPr>
                <w:b/>
                <w:bCs/>
                <w:sz w:val="18"/>
                <w:szCs w:val="16"/>
                <w:lang w:eastAsia="tr-TR"/>
              </w:rPr>
            </w:pPr>
            <w:r w:rsidRPr="00602314">
              <w:rPr>
                <w:b/>
                <w:bCs/>
                <w:sz w:val="18"/>
                <w:szCs w:val="16"/>
                <w:lang w:eastAsia="tr-TR"/>
              </w:rPr>
              <w:t>11</w:t>
            </w:r>
          </w:p>
        </w:tc>
        <w:tc>
          <w:tcPr>
            <w:tcW w:w="1320" w:type="dxa"/>
            <w:shd w:val="clear" w:color="auto" w:fill="auto"/>
            <w:vAlign w:val="bottom"/>
            <w:hideMark/>
          </w:tcPr>
          <w:p w14:paraId="5D7CD11A" w14:textId="6B69982C" w:rsidR="00245361" w:rsidRPr="00245361" w:rsidRDefault="00245361" w:rsidP="00245361">
            <w:pPr>
              <w:jc w:val="right"/>
              <w:rPr>
                <w:b/>
                <w:bCs/>
                <w:sz w:val="18"/>
                <w:szCs w:val="16"/>
                <w:lang w:eastAsia="tr-TR"/>
              </w:rPr>
            </w:pPr>
            <w:r w:rsidRPr="00602314">
              <w:rPr>
                <w:b/>
                <w:bCs/>
                <w:sz w:val="18"/>
                <w:szCs w:val="16"/>
                <w:lang w:eastAsia="tr-TR"/>
              </w:rPr>
              <w:t>5,665</w:t>
            </w:r>
          </w:p>
        </w:tc>
        <w:tc>
          <w:tcPr>
            <w:tcW w:w="1320" w:type="dxa"/>
            <w:shd w:val="clear" w:color="auto" w:fill="auto"/>
            <w:vAlign w:val="bottom"/>
            <w:hideMark/>
          </w:tcPr>
          <w:p w14:paraId="186EB474" w14:textId="53424E1C" w:rsidR="00245361" w:rsidRPr="00245361" w:rsidRDefault="00245361" w:rsidP="00245361">
            <w:pPr>
              <w:jc w:val="right"/>
              <w:rPr>
                <w:b/>
                <w:bCs/>
              </w:rPr>
            </w:pPr>
            <w:r w:rsidRPr="00245361">
              <w:rPr>
                <w:b/>
                <w:bCs/>
                <w:sz w:val="18"/>
                <w:szCs w:val="16"/>
                <w:lang w:eastAsia="tr-TR"/>
              </w:rPr>
              <w:t>10,398</w:t>
            </w:r>
          </w:p>
        </w:tc>
        <w:tc>
          <w:tcPr>
            <w:tcW w:w="1321" w:type="dxa"/>
            <w:shd w:val="clear" w:color="auto" w:fill="auto"/>
            <w:vAlign w:val="bottom"/>
            <w:hideMark/>
          </w:tcPr>
          <w:p w14:paraId="6A0D9018" w14:textId="7F973D22" w:rsidR="00245361" w:rsidRPr="00245361" w:rsidRDefault="00245361" w:rsidP="00245361">
            <w:pPr>
              <w:jc w:val="right"/>
              <w:rPr>
                <w:b/>
                <w:bCs/>
              </w:rPr>
            </w:pPr>
            <w:r w:rsidRPr="00245361">
              <w:rPr>
                <w:b/>
                <w:bCs/>
                <w:sz w:val="18"/>
                <w:szCs w:val="16"/>
                <w:lang w:eastAsia="tr-TR"/>
              </w:rPr>
              <w:t>-</w:t>
            </w:r>
          </w:p>
        </w:tc>
      </w:tr>
    </w:tbl>
    <w:p w14:paraId="1A98C721" w14:textId="77777777" w:rsidR="00057166" w:rsidRDefault="00057166" w:rsidP="00057166">
      <w:pPr>
        <w:pStyle w:val="BodyTextIndent"/>
        <w:autoSpaceDE/>
        <w:autoSpaceDN/>
        <w:adjustRightInd/>
        <w:ind w:left="0" w:firstLine="0"/>
        <w:jc w:val="left"/>
        <w:rPr>
          <w:rFonts w:eastAsia="Arial Unicode MS"/>
          <w:sz w:val="12"/>
          <w:szCs w:val="12"/>
        </w:rPr>
      </w:pPr>
      <w:r w:rsidRPr="007B05A5">
        <w:rPr>
          <w:rFonts w:eastAsia="Arial Unicode MS"/>
          <w:sz w:val="16"/>
          <w:vertAlign w:val="superscript"/>
        </w:rPr>
        <w:t xml:space="preserve">1 </w:t>
      </w:r>
      <w:r w:rsidRPr="005231C2">
        <w:rPr>
          <w:rFonts w:eastAsia="Arial Unicode MS"/>
          <w:sz w:val="12"/>
          <w:szCs w:val="12"/>
        </w:rPr>
        <w:t>V</w:t>
      </w:r>
      <w:r w:rsidRPr="007B05A5">
        <w:rPr>
          <w:rFonts w:eastAsia="Arial Unicode MS"/>
          <w:sz w:val="12"/>
          <w:szCs w:val="12"/>
        </w:rPr>
        <w:t>adeli aktif değerler alım satım taahhütlerini de</w:t>
      </w:r>
      <w:r w:rsidRPr="009215F5">
        <w:rPr>
          <w:rFonts w:eastAsia="Arial Unicode MS"/>
          <w:sz w:val="12"/>
          <w:szCs w:val="12"/>
        </w:rPr>
        <w:t xml:space="preserve"> içermektedir</w:t>
      </w:r>
      <w:r w:rsidRPr="00CB56EC">
        <w:rPr>
          <w:rFonts w:eastAsia="Arial Unicode MS"/>
          <w:sz w:val="12"/>
          <w:szCs w:val="12"/>
        </w:rPr>
        <w:t>.</w:t>
      </w:r>
    </w:p>
    <w:p w14:paraId="63FE3197" w14:textId="4CDEDC92" w:rsidR="00D27096" w:rsidRDefault="00D27096" w:rsidP="0006147F">
      <w:pPr>
        <w:autoSpaceDE w:val="0"/>
        <w:autoSpaceDN w:val="0"/>
        <w:adjustRightInd w:val="0"/>
        <w:rPr>
          <w:b/>
          <w:bCs/>
          <w:iCs/>
          <w:sz w:val="16"/>
          <w:szCs w:val="16"/>
          <w:highlight w:val="yellow"/>
        </w:rPr>
      </w:pPr>
      <w:r>
        <w:rPr>
          <w:b/>
          <w:bCs/>
          <w:iCs/>
          <w:sz w:val="16"/>
          <w:szCs w:val="16"/>
          <w:highlight w:val="yellow"/>
        </w:rPr>
        <w:br w:type="page"/>
      </w:r>
    </w:p>
    <w:p w14:paraId="29C16691" w14:textId="77777777" w:rsidR="00E30CF9" w:rsidRPr="00CB56EC" w:rsidRDefault="00E30CF9" w:rsidP="00057166">
      <w:pPr>
        <w:pageBreakBefore/>
        <w:autoSpaceDE w:val="0"/>
        <w:autoSpaceDN w:val="0"/>
        <w:adjustRightInd w:val="0"/>
        <w:ind w:hanging="567"/>
        <w:rPr>
          <w:b/>
          <w:bCs/>
          <w:iCs/>
        </w:rPr>
      </w:pPr>
      <w:r w:rsidRPr="00CB56EC">
        <w:rPr>
          <w:b/>
          <w:bCs/>
          <w:iCs/>
        </w:rPr>
        <w:lastRenderedPageBreak/>
        <w:t>2.3</w:t>
      </w:r>
      <w:r w:rsidRPr="00CB56EC">
        <w:rPr>
          <w:b/>
          <w:bCs/>
          <w:iCs/>
        </w:rPr>
        <w:tab/>
        <w:t>Alınan kredilere ilişkin bilgiler</w:t>
      </w:r>
    </w:p>
    <w:p w14:paraId="7B88940D" w14:textId="77777777" w:rsidR="00E30CF9" w:rsidRPr="00CB56EC" w:rsidRDefault="00E30CF9" w:rsidP="00E30CF9">
      <w:pPr>
        <w:autoSpaceDE w:val="0"/>
        <w:autoSpaceDN w:val="0"/>
        <w:adjustRightInd w:val="0"/>
        <w:ind w:left="540" w:hanging="540"/>
        <w:rPr>
          <w:b/>
          <w:bCs/>
          <w:iCs/>
          <w:sz w:val="16"/>
          <w:szCs w:val="16"/>
        </w:rPr>
      </w:pPr>
    </w:p>
    <w:p w14:paraId="41A4AC96" w14:textId="77777777" w:rsidR="00E30CF9" w:rsidRPr="00CB56EC" w:rsidRDefault="0006147F" w:rsidP="00E30CF9">
      <w:pPr>
        <w:tabs>
          <w:tab w:val="num" w:pos="2340"/>
          <w:tab w:val="num" w:pos="3060"/>
        </w:tabs>
        <w:autoSpaceDE w:val="0"/>
        <w:autoSpaceDN w:val="0"/>
        <w:adjustRightInd w:val="0"/>
        <w:ind w:hanging="567"/>
      </w:pPr>
      <w:r w:rsidRPr="00CB56EC">
        <w:rPr>
          <w:b/>
        </w:rPr>
        <w:tab/>
      </w:r>
      <w:r w:rsidR="00E30CF9" w:rsidRPr="00CB56EC">
        <w:rPr>
          <w:b/>
        </w:rPr>
        <w:t>Bankalar ve diğer mali kuruluşlara ilişkin bilgiler</w:t>
      </w:r>
    </w:p>
    <w:p w14:paraId="657DC5B0" w14:textId="77777777" w:rsidR="00E30CF9" w:rsidRPr="00CB56EC" w:rsidRDefault="00E30CF9" w:rsidP="00E30CF9">
      <w:pPr>
        <w:rPr>
          <w:sz w:val="16"/>
          <w:szCs w:val="16"/>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245361" w:rsidRPr="00CB56EC" w14:paraId="54C9F45F" w14:textId="77777777" w:rsidTr="00C63159">
        <w:trPr>
          <w:trHeight w:hRule="exact" w:val="227"/>
        </w:trPr>
        <w:tc>
          <w:tcPr>
            <w:tcW w:w="3961" w:type="dxa"/>
            <w:tcBorders>
              <w:top w:val="single" w:sz="6" w:space="0" w:color="auto"/>
              <w:bottom w:val="dotted" w:sz="4" w:space="0" w:color="auto"/>
            </w:tcBorders>
            <w:shd w:val="clear" w:color="auto" w:fill="auto"/>
            <w:vAlign w:val="bottom"/>
            <w:hideMark/>
          </w:tcPr>
          <w:p w14:paraId="64C074BE" w14:textId="77777777" w:rsidR="00245361" w:rsidRPr="00CB56EC" w:rsidRDefault="00245361" w:rsidP="00C63159">
            <w:pPr>
              <w:rPr>
                <w:sz w:val="18"/>
                <w:szCs w:val="18"/>
                <w:lang w:eastAsia="tr-TR"/>
              </w:rPr>
            </w:pPr>
            <w:bookmarkStart w:id="26" w:name="_Hlk196003829"/>
            <w:r w:rsidRPr="00CB56EC">
              <w:rPr>
                <w:sz w:val="18"/>
                <w:szCs w:val="18"/>
                <w:lang w:eastAsia="tr-TR"/>
              </w:rPr>
              <w:t> </w:t>
            </w:r>
          </w:p>
        </w:tc>
        <w:tc>
          <w:tcPr>
            <w:tcW w:w="2640" w:type="dxa"/>
            <w:gridSpan w:val="2"/>
            <w:tcBorders>
              <w:top w:val="single" w:sz="6" w:space="0" w:color="auto"/>
              <w:bottom w:val="dotted" w:sz="4" w:space="0" w:color="auto"/>
            </w:tcBorders>
            <w:shd w:val="clear" w:color="auto" w:fill="auto"/>
            <w:vAlign w:val="center"/>
            <w:hideMark/>
          </w:tcPr>
          <w:p w14:paraId="464B8D7E" w14:textId="77777777" w:rsidR="00245361" w:rsidRPr="00CB56EC" w:rsidRDefault="00245361" w:rsidP="00C63159">
            <w:pPr>
              <w:jc w:val="center"/>
              <w:rPr>
                <w:b/>
                <w:bCs/>
                <w:sz w:val="18"/>
                <w:szCs w:val="18"/>
                <w:lang w:eastAsia="tr-TR"/>
              </w:rPr>
            </w:pPr>
            <w:r w:rsidRPr="00CB56EC">
              <w:rPr>
                <w:b/>
                <w:bCs/>
                <w:sz w:val="18"/>
                <w:szCs w:val="18"/>
                <w:lang w:eastAsia="tr-TR"/>
              </w:rPr>
              <w:t>Cari Dönem</w:t>
            </w:r>
          </w:p>
        </w:tc>
        <w:tc>
          <w:tcPr>
            <w:tcW w:w="2641" w:type="dxa"/>
            <w:gridSpan w:val="2"/>
            <w:tcBorders>
              <w:top w:val="single" w:sz="6" w:space="0" w:color="auto"/>
              <w:bottom w:val="dotted" w:sz="4" w:space="0" w:color="auto"/>
            </w:tcBorders>
            <w:shd w:val="clear" w:color="auto" w:fill="auto"/>
            <w:vAlign w:val="center"/>
            <w:hideMark/>
          </w:tcPr>
          <w:p w14:paraId="5B7FE6E6" w14:textId="77777777" w:rsidR="00245361" w:rsidRPr="00CB56EC" w:rsidRDefault="00245361" w:rsidP="00C63159">
            <w:pPr>
              <w:jc w:val="center"/>
              <w:rPr>
                <w:b/>
                <w:bCs/>
                <w:sz w:val="18"/>
                <w:szCs w:val="18"/>
                <w:lang w:eastAsia="tr-TR"/>
              </w:rPr>
            </w:pPr>
            <w:r w:rsidRPr="00CB56EC">
              <w:rPr>
                <w:b/>
                <w:bCs/>
                <w:sz w:val="18"/>
                <w:szCs w:val="18"/>
                <w:lang w:eastAsia="tr-TR"/>
              </w:rPr>
              <w:t>Önceki Dönem</w:t>
            </w:r>
          </w:p>
        </w:tc>
      </w:tr>
      <w:tr w:rsidR="00245361" w:rsidRPr="00CB56EC" w14:paraId="2337145C" w14:textId="77777777" w:rsidTr="00C63159">
        <w:trPr>
          <w:trHeight w:hRule="exact" w:val="227"/>
        </w:trPr>
        <w:tc>
          <w:tcPr>
            <w:tcW w:w="3961" w:type="dxa"/>
            <w:tcBorders>
              <w:top w:val="dotted" w:sz="4" w:space="0" w:color="auto"/>
              <w:bottom w:val="dotted" w:sz="4" w:space="0" w:color="auto"/>
            </w:tcBorders>
            <w:shd w:val="clear" w:color="auto" w:fill="auto"/>
            <w:vAlign w:val="bottom"/>
            <w:hideMark/>
          </w:tcPr>
          <w:p w14:paraId="62B0D326" w14:textId="77777777" w:rsidR="00245361" w:rsidRPr="00CB56EC" w:rsidRDefault="00245361" w:rsidP="00C63159">
            <w:pPr>
              <w:rPr>
                <w:sz w:val="18"/>
                <w:szCs w:val="18"/>
                <w:lang w:eastAsia="tr-TR"/>
              </w:rPr>
            </w:pPr>
            <w:r w:rsidRPr="00CB56EC">
              <w:rPr>
                <w:sz w:val="18"/>
                <w:szCs w:val="18"/>
                <w:lang w:eastAsia="tr-TR"/>
              </w:rPr>
              <w:t> </w:t>
            </w:r>
          </w:p>
        </w:tc>
        <w:tc>
          <w:tcPr>
            <w:tcW w:w="1320" w:type="dxa"/>
            <w:tcBorders>
              <w:top w:val="dotted" w:sz="4" w:space="0" w:color="auto"/>
              <w:bottom w:val="dotted" w:sz="4" w:space="0" w:color="auto"/>
            </w:tcBorders>
            <w:shd w:val="clear" w:color="auto" w:fill="auto"/>
            <w:vAlign w:val="bottom"/>
            <w:hideMark/>
          </w:tcPr>
          <w:p w14:paraId="34A15590" w14:textId="77777777" w:rsidR="00245361" w:rsidRPr="00CB56EC" w:rsidRDefault="00245361" w:rsidP="00C63159">
            <w:pPr>
              <w:jc w:val="right"/>
              <w:rPr>
                <w:b/>
                <w:bCs/>
                <w:sz w:val="18"/>
                <w:szCs w:val="18"/>
                <w:lang w:eastAsia="tr-TR"/>
              </w:rPr>
            </w:pPr>
            <w:r w:rsidRPr="00CB56EC">
              <w:rPr>
                <w:b/>
                <w:bCs/>
                <w:sz w:val="18"/>
                <w:szCs w:val="18"/>
                <w:lang w:eastAsia="tr-TR"/>
              </w:rPr>
              <w:t>TP</w:t>
            </w:r>
          </w:p>
        </w:tc>
        <w:tc>
          <w:tcPr>
            <w:tcW w:w="1320" w:type="dxa"/>
            <w:tcBorders>
              <w:top w:val="dotted" w:sz="4" w:space="0" w:color="auto"/>
              <w:bottom w:val="dotted" w:sz="4" w:space="0" w:color="auto"/>
            </w:tcBorders>
            <w:shd w:val="clear" w:color="auto" w:fill="auto"/>
            <w:vAlign w:val="bottom"/>
            <w:hideMark/>
          </w:tcPr>
          <w:p w14:paraId="2C5C3959" w14:textId="77777777" w:rsidR="00245361" w:rsidRPr="00CB56EC" w:rsidRDefault="00245361" w:rsidP="00C63159">
            <w:pPr>
              <w:jc w:val="right"/>
              <w:rPr>
                <w:b/>
                <w:bCs/>
                <w:sz w:val="18"/>
                <w:szCs w:val="18"/>
                <w:lang w:eastAsia="tr-TR"/>
              </w:rPr>
            </w:pPr>
            <w:r w:rsidRPr="00CB56EC">
              <w:rPr>
                <w:b/>
                <w:bCs/>
                <w:sz w:val="18"/>
                <w:szCs w:val="18"/>
                <w:lang w:eastAsia="tr-TR"/>
              </w:rPr>
              <w:t>YP</w:t>
            </w:r>
          </w:p>
        </w:tc>
        <w:tc>
          <w:tcPr>
            <w:tcW w:w="1320" w:type="dxa"/>
            <w:tcBorders>
              <w:top w:val="dotted" w:sz="4" w:space="0" w:color="auto"/>
              <w:bottom w:val="dotted" w:sz="4" w:space="0" w:color="auto"/>
            </w:tcBorders>
            <w:shd w:val="clear" w:color="auto" w:fill="auto"/>
            <w:vAlign w:val="bottom"/>
            <w:hideMark/>
          </w:tcPr>
          <w:p w14:paraId="6910E279" w14:textId="77777777" w:rsidR="00245361" w:rsidRPr="00CB56EC" w:rsidRDefault="00245361" w:rsidP="00C63159">
            <w:pPr>
              <w:jc w:val="right"/>
              <w:rPr>
                <w:b/>
                <w:bCs/>
                <w:sz w:val="18"/>
                <w:szCs w:val="18"/>
                <w:lang w:eastAsia="tr-TR"/>
              </w:rPr>
            </w:pPr>
            <w:r w:rsidRPr="00CB56EC">
              <w:rPr>
                <w:b/>
                <w:bCs/>
                <w:sz w:val="18"/>
                <w:szCs w:val="18"/>
                <w:lang w:eastAsia="tr-TR"/>
              </w:rPr>
              <w:t>TP</w:t>
            </w:r>
          </w:p>
        </w:tc>
        <w:tc>
          <w:tcPr>
            <w:tcW w:w="1321" w:type="dxa"/>
            <w:tcBorders>
              <w:top w:val="dotted" w:sz="4" w:space="0" w:color="auto"/>
              <w:bottom w:val="dotted" w:sz="4" w:space="0" w:color="auto"/>
            </w:tcBorders>
            <w:shd w:val="clear" w:color="auto" w:fill="auto"/>
            <w:vAlign w:val="bottom"/>
            <w:hideMark/>
          </w:tcPr>
          <w:p w14:paraId="47CD1F50" w14:textId="77777777" w:rsidR="00245361" w:rsidRPr="00CB56EC" w:rsidRDefault="00245361" w:rsidP="00C63159">
            <w:pPr>
              <w:jc w:val="right"/>
              <w:rPr>
                <w:b/>
                <w:bCs/>
                <w:sz w:val="18"/>
                <w:szCs w:val="18"/>
                <w:lang w:eastAsia="tr-TR"/>
              </w:rPr>
            </w:pPr>
            <w:r w:rsidRPr="00CB56EC">
              <w:rPr>
                <w:b/>
                <w:bCs/>
                <w:sz w:val="18"/>
                <w:szCs w:val="18"/>
                <w:lang w:eastAsia="tr-TR"/>
              </w:rPr>
              <w:t>YP</w:t>
            </w:r>
          </w:p>
        </w:tc>
      </w:tr>
      <w:tr w:rsidR="00245361" w:rsidRPr="00CB56EC" w14:paraId="5643B460" w14:textId="77777777" w:rsidTr="00C63159">
        <w:trPr>
          <w:trHeight w:hRule="exact" w:val="227"/>
        </w:trPr>
        <w:tc>
          <w:tcPr>
            <w:tcW w:w="3961" w:type="dxa"/>
            <w:shd w:val="clear" w:color="auto" w:fill="auto"/>
            <w:vAlign w:val="bottom"/>
            <w:hideMark/>
          </w:tcPr>
          <w:p w14:paraId="1314CE2A" w14:textId="06AECD7D" w:rsidR="00245361" w:rsidRPr="00CB56EC" w:rsidRDefault="00245361" w:rsidP="00245361">
            <w:pPr>
              <w:rPr>
                <w:sz w:val="18"/>
                <w:szCs w:val="18"/>
                <w:lang w:eastAsia="tr-TR"/>
              </w:rPr>
            </w:pPr>
            <w:r w:rsidRPr="00602314">
              <w:rPr>
                <w:sz w:val="18"/>
                <w:szCs w:val="18"/>
                <w:lang w:eastAsia="tr-TR"/>
              </w:rPr>
              <w:t>T.C. Merkez Bankası Kredileri</w:t>
            </w:r>
          </w:p>
        </w:tc>
        <w:tc>
          <w:tcPr>
            <w:tcW w:w="1320" w:type="dxa"/>
            <w:shd w:val="clear" w:color="auto" w:fill="auto"/>
            <w:vAlign w:val="bottom"/>
            <w:hideMark/>
          </w:tcPr>
          <w:p w14:paraId="2035D257" w14:textId="440F7BEC" w:rsidR="00245361" w:rsidRPr="00C7638E" w:rsidRDefault="00460DDF" w:rsidP="00245361">
            <w:pPr>
              <w:jc w:val="right"/>
            </w:pPr>
            <w:r w:rsidRPr="00C7638E">
              <w:t>-</w:t>
            </w:r>
          </w:p>
        </w:tc>
        <w:tc>
          <w:tcPr>
            <w:tcW w:w="1320" w:type="dxa"/>
            <w:shd w:val="clear" w:color="auto" w:fill="auto"/>
            <w:vAlign w:val="bottom"/>
            <w:hideMark/>
          </w:tcPr>
          <w:p w14:paraId="4BD3061B" w14:textId="45013B82" w:rsidR="00245361" w:rsidRPr="00C7638E" w:rsidRDefault="00460DDF" w:rsidP="00245361">
            <w:pPr>
              <w:jc w:val="right"/>
            </w:pPr>
            <w:r w:rsidRPr="00C7638E">
              <w:t>-</w:t>
            </w:r>
          </w:p>
        </w:tc>
        <w:tc>
          <w:tcPr>
            <w:tcW w:w="1320" w:type="dxa"/>
            <w:shd w:val="clear" w:color="auto" w:fill="auto"/>
            <w:vAlign w:val="bottom"/>
            <w:hideMark/>
          </w:tcPr>
          <w:p w14:paraId="799E23FB" w14:textId="21554B03" w:rsidR="00245361" w:rsidRPr="00CB56EC" w:rsidRDefault="00245361" w:rsidP="00245361">
            <w:pPr>
              <w:jc w:val="right"/>
            </w:pPr>
            <w:r>
              <w:rPr>
                <w:sz w:val="18"/>
                <w:szCs w:val="16"/>
                <w:lang w:eastAsia="tr-TR"/>
              </w:rPr>
              <w:t>-</w:t>
            </w:r>
          </w:p>
        </w:tc>
        <w:tc>
          <w:tcPr>
            <w:tcW w:w="1321" w:type="dxa"/>
            <w:shd w:val="clear" w:color="auto" w:fill="auto"/>
            <w:vAlign w:val="bottom"/>
            <w:hideMark/>
          </w:tcPr>
          <w:p w14:paraId="42D73CC9" w14:textId="7D17CF82" w:rsidR="00245361" w:rsidRPr="00CB56EC" w:rsidRDefault="00245361" w:rsidP="00245361">
            <w:pPr>
              <w:jc w:val="right"/>
            </w:pPr>
            <w:r>
              <w:rPr>
                <w:sz w:val="18"/>
                <w:szCs w:val="16"/>
                <w:lang w:eastAsia="tr-TR"/>
              </w:rPr>
              <w:t>-</w:t>
            </w:r>
          </w:p>
        </w:tc>
      </w:tr>
      <w:tr w:rsidR="00245361" w:rsidRPr="00CB56EC" w14:paraId="7DE06C22" w14:textId="77777777" w:rsidTr="00C63159">
        <w:trPr>
          <w:trHeight w:hRule="exact" w:val="227"/>
        </w:trPr>
        <w:tc>
          <w:tcPr>
            <w:tcW w:w="3961" w:type="dxa"/>
            <w:shd w:val="clear" w:color="auto" w:fill="auto"/>
            <w:vAlign w:val="bottom"/>
            <w:hideMark/>
          </w:tcPr>
          <w:p w14:paraId="7E6B9A0B" w14:textId="5FAB1F74" w:rsidR="00245361" w:rsidRPr="00CB56EC" w:rsidRDefault="00245361" w:rsidP="00245361">
            <w:pPr>
              <w:rPr>
                <w:sz w:val="18"/>
                <w:szCs w:val="18"/>
                <w:lang w:eastAsia="tr-TR"/>
              </w:rPr>
            </w:pPr>
            <w:r w:rsidRPr="00602314">
              <w:rPr>
                <w:sz w:val="18"/>
                <w:szCs w:val="18"/>
                <w:lang w:eastAsia="tr-TR"/>
              </w:rPr>
              <w:t>Yurtiçi Banka ve Kuruluşlardan</w:t>
            </w:r>
          </w:p>
        </w:tc>
        <w:tc>
          <w:tcPr>
            <w:tcW w:w="1320" w:type="dxa"/>
            <w:shd w:val="clear" w:color="auto" w:fill="auto"/>
            <w:vAlign w:val="bottom"/>
            <w:hideMark/>
          </w:tcPr>
          <w:p w14:paraId="010189AB" w14:textId="5DB9146F" w:rsidR="00245361" w:rsidRPr="00C7638E" w:rsidRDefault="00460DDF" w:rsidP="00245361">
            <w:pPr>
              <w:jc w:val="right"/>
            </w:pPr>
            <w:r w:rsidRPr="00C7638E">
              <w:t>-</w:t>
            </w:r>
          </w:p>
        </w:tc>
        <w:tc>
          <w:tcPr>
            <w:tcW w:w="1320" w:type="dxa"/>
            <w:shd w:val="clear" w:color="auto" w:fill="auto"/>
            <w:vAlign w:val="bottom"/>
            <w:hideMark/>
          </w:tcPr>
          <w:p w14:paraId="330B075D" w14:textId="7C0F13E0" w:rsidR="00245361" w:rsidRPr="00C7638E" w:rsidRDefault="00460DDF" w:rsidP="00245361">
            <w:pPr>
              <w:jc w:val="right"/>
            </w:pPr>
            <w:r w:rsidRPr="00C7638E">
              <w:t>-</w:t>
            </w:r>
          </w:p>
        </w:tc>
        <w:tc>
          <w:tcPr>
            <w:tcW w:w="1320" w:type="dxa"/>
            <w:shd w:val="clear" w:color="auto" w:fill="auto"/>
            <w:vAlign w:val="bottom"/>
            <w:hideMark/>
          </w:tcPr>
          <w:p w14:paraId="49265500" w14:textId="01C80522" w:rsidR="00245361" w:rsidRPr="00CB56EC" w:rsidRDefault="00245361" w:rsidP="00245361">
            <w:pPr>
              <w:jc w:val="right"/>
            </w:pPr>
            <w:r>
              <w:rPr>
                <w:sz w:val="18"/>
                <w:szCs w:val="16"/>
                <w:lang w:eastAsia="tr-TR"/>
              </w:rPr>
              <w:t>-</w:t>
            </w:r>
          </w:p>
        </w:tc>
        <w:tc>
          <w:tcPr>
            <w:tcW w:w="1321" w:type="dxa"/>
            <w:shd w:val="clear" w:color="auto" w:fill="auto"/>
            <w:vAlign w:val="bottom"/>
            <w:hideMark/>
          </w:tcPr>
          <w:p w14:paraId="5E97BAA6" w14:textId="606B6F3C" w:rsidR="00245361" w:rsidRPr="00CB56EC" w:rsidRDefault="00245361" w:rsidP="00245361">
            <w:pPr>
              <w:jc w:val="right"/>
            </w:pPr>
            <w:r>
              <w:rPr>
                <w:sz w:val="18"/>
                <w:szCs w:val="16"/>
                <w:lang w:eastAsia="tr-TR"/>
              </w:rPr>
              <w:t>-</w:t>
            </w:r>
          </w:p>
        </w:tc>
      </w:tr>
      <w:tr w:rsidR="00245361" w:rsidRPr="00CB56EC" w14:paraId="120EE12F" w14:textId="77777777" w:rsidTr="00C63159">
        <w:trPr>
          <w:trHeight w:hRule="exact" w:val="227"/>
        </w:trPr>
        <w:tc>
          <w:tcPr>
            <w:tcW w:w="3961" w:type="dxa"/>
            <w:shd w:val="clear" w:color="auto" w:fill="auto"/>
            <w:vAlign w:val="bottom"/>
            <w:hideMark/>
          </w:tcPr>
          <w:p w14:paraId="25A161E5" w14:textId="09980D8B" w:rsidR="00245361" w:rsidRPr="00CB56EC" w:rsidRDefault="00245361" w:rsidP="00245361">
            <w:pPr>
              <w:rPr>
                <w:sz w:val="18"/>
                <w:szCs w:val="18"/>
                <w:lang w:eastAsia="tr-TR"/>
              </w:rPr>
            </w:pPr>
            <w:r w:rsidRPr="00602314">
              <w:rPr>
                <w:sz w:val="18"/>
                <w:szCs w:val="18"/>
                <w:lang w:eastAsia="tr-TR"/>
              </w:rPr>
              <w:t>Yurtdışı Banka, Kuruluş ve Fonlardan</w:t>
            </w:r>
          </w:p>
        </w:tc>
        <w:tc>
          <w:tcPr>
            <w:tcW w:w="1320" w:type="dxa"/>
            <w:shd w:val="clear" w:color="auto" w:fill="auto"/>
            <w:vAlign w:val="bottom"/>
            <w:hideMark/>
          </w:tcPr>
          <w:p w14:paraId="3B354650" w14:textId="77777777" w:rsidR="00245361" w:rsidRPr="00C7638E" w:rsidRDefault="00245361" w:rsidP="00245361">
            <w:pPr>
              <w:jc w:val="right"/>
            </w:pPr>
            <w:r w:rsidRPr="00C7638E">
              <w:t>-</w:t>
            </w:r>
          </w:p>
        </w:tc>
        <w:tc>
          <w:tcPr>
            <w:tcW w:w="1320" w:type="dxa"/>
            <w:shd w:val="clear" w:color="auto" w:fill="auto"/>
            <w:vAlign w:val="bottom"/>
            <w:hideMark/>
          </w:tcPr>
          <w:p w14:paraId="05D746C7" w14:textId="41807658" w:rsidR="00245361" w:rsidRPr="00C7638E" w:rsidRDefault="00460DDF" w:rsidP="00245361">
            <w:pPr>
              <w:jc w:val="right"/>
            </w:pPr>
            <w:r w:rsidRPr="00C7638E">
              <w:t>40,954</w:t>
            </w:r>
          </w:p>
        </w:tc>
        <w:tc>
          <w:tcPr>
            <w:tcW w:w="1320" w:type="dxa"/>
            <w:shd w:val="clear" w:color="auto" w:fill="auto"/>
            <w:vAlign w:val="bottom"/>
            <w:hideMark/>
          </w:tcPr>
          <w:p w14:paraId="2EC3005C" w14:textId="06570060" w:rsidR="00245361" w:rsidRPr="00CB56EC" w:rsidRDefault="00245361" w:rsidP="00245361">
            <w:pPr>
              <w:jc w:val="right"/>
            </w:pPr>
            <w:r>
              <w:rPr>
                <w:sz w:val="18"/>
                <w:szCs w:val="16"/>
                <w:lang w:eastAsia="tr-TR"/>
              </w:rPr>
              <w:t>-</w:t>
            </w:r>
          </w:p>
        </w:tc>
        <w:tc>
          <w:tcPr>
            <w:tcW w:w="1321" w:type="dxa"/>
            <w:shd w:val="clear" w:color="auto" w:fill="auto"/>
            <w:vAlign w:val="bottom"/>
            <w:hideMark/>
          </w:tcPr>
          <w:p w14:paraId="09F18884" w14:textId="2BFAA999" w:rsidR="00245361" w:rsidRPr="00CB56EC" w:rsidRDefault="00245361" w:rsidP="00245361">
            <w:pPr>
              <w:jc w:val="right"/>
            </w:pPr>
            <w:r>
              <w:rPr>
                <w:sz w:val="18"/>
                <w:szCs w:val="16"/>
                <w:lang w:eastAsia="tr-TR"/>
              </w:rPr>
              <w:t>-</w:t>
            </w:r>
          </w:p>
        </w:tc>
      </w:tr>
      <w:tr w:rsidR="00245361" w:rsidRPr="00497FB6" w14:paraId="33A9EAC8" w14:textId="77777777" w:rsidTr="00C63159">
        <w:trPr>
          <w:trHeight w:hRule="exact" w:val="227"/>
        </w:trPr>
        <w:tc>
          <w:tcPr>
            <w:tcW w:w="3961" w:type="dxa"/>
            <w:shd w:val="clear" w:color="auto" w:fill="auto"/>
            <w:vAlign w:val="bottom"/>
            <w:hideMark/>
          </w:tcPr>
          <w:p w14:paraId="2F2B7B7B" w14:textId="77777777" w:rsidR="00245361" w:rsidRPr="00497FB6" w:rsidRDefault="00245361" w:rsidP="00245361">
            <w:pPr>
              <w:rPr>
                <w:b/>
                <w:bCs/>
                <w:sz w:val="18"/>
                <w:szCs w:val="18"/>
                <w:lang w:eastAsia="tr-TR"/>
              </w:rPr>
            </w:pPr>
            <w:r w:rsidRPr="00497FB6">
              <w:rPr>
                <w:b/>
                <w:bCs/>
                <w:sz w:val="18"/>
                <w:szCs w:val="18"/>
                <w:lang w:eastAsia="tr-TR"/>
              </w:rPr>
              <w:t>Toplam</w:t>
            </w:r>
          </w:p>
        </w:tc>
        <w:tc>
          <w:tcPr>
            <w:tcW w:w="1320" w:type="dxa"/>
            <w:shd w:val="clear" w:color="auto" w:fill="auto"/>
            <w:vAlign w:val="bottom"/>
            <w:hideMark/>
          </w:tcPr>
          <w:p w14:paraId="322CD86E" w14:textId="211CB46C" w:rsidR="00245361" w:rsidRPr="00497FB6" w:rsidRDefault="00460DDF" w:rsidP="00245361">
            <w:pPr>
              <w:jc w:val="right"/>
              <w:rPr>
                <w:b/>
                <w:bCs/>
              </w:rPr>
            </w:pPr>
            <w:r w:rsidRPr="00497FB6">
              <w:rPr>
                <w:b/>
                <w:bCs/>
              </w:rPr>
              <w:t>-</w:t>
            </w:r>
          </w:p>
        </w:tc>
        <w:tc>
          <w:tcPr>
            <w:tcW w:w="1320" w:type="dxa"/>
            <w:shd w:val="clear" w:color="auto" w:fill="auto"/>
            <w:vAlign w:val="bottom"/>
            <w:hideMark/>
          </w:tcPr>
          <w:p w14:paraId="7D77B705" w14:textId="194DF6E8" w:rsidR="00245361" w:rsidRPr="00497FB6" w:rsidRDefault="00460DDF" w:rsidP="00245361">
            <w:pPr>
              <w:jc w:val="right"/>
              <w:rPr>
                <w:b/>
                <w:bCs/>
              </w:rPr>
            </w:pPr>
            <w:r w:rsidRPr="00497FB6">
              <w:rPr>
                <w:b/>
                <w:bCs/>
              </w:rPr>
              <w:t>40,954</w:t>
            </w:r>
          </w:p>
        </w:tc>
        <w:tc>
          <w:tcPr>
            <w:tcW w:w="1320" w:type="dxa"/>
            <w:shd w:val="clear" w:color="auto" w:fill="auto"/>
            <w:vAlign w:val="bottom"/>
            <w:hideMark/>
          </w:tcPr>
          <w:p w14:paraId="74B52A75" w14:textId="70012D88" w:rsidR="00245361" w:rsidRPr="00497FB6" w:rsidRDefault="00245361" w:rsidP="00245361">
            <w:pPr>
              <w:jc w:val="right"/>
              <w:rPr>
                <w:b/>
                <w:bCs/>
              </w:rPr>
            </w:pPr>
            <w:r w:rsidRPr="00497FB6">
              <w:rPr>
                <w:b/>
                <w:bCs/>
                <w:sz w:val="18"/>
                <w:szCs w:val="16"/>
                <w:lang w:eastAsia="tr-TR"/>
              </w:rPr>
              <w:t>-</w:t>
            </w:r>
          </w:p>
        </w:tc>
        <w:tc>
          <w:tcPr>
            <w:tcW w:w="1321" w:type="dxa"/>
            <w:shd w:val="clear" w:color="auto" w:fill="auto"/>
            <w:vAlign w:val="bottom"/>
            <w:hideMark/>
          </w:tcPr>
          <w:p w14:paraId="652ABD38" w14:textId="493DAD8B" w:rsidR="00245361" w:rsidRPr="00497FB6" w:rsidRDefault="00245361" w:rsidP="00245361">
            <w:pPr>
              <w:jc w:val="right"/>
              <w:rPr>
                <w:b/>
                <w:bCs/>
              </w:rPr>
            </w:pPr>
            <w:r w:rsidRPr="00497FB6">
              <w:rPr>
                <w:b/>
                <w:bCs/>
                <w:sz w:val="18"/>
                <w:szCs w:val="16"/>
                <w:lang w:eastAsia="tr-TR"/>
              </w:rPr>
              <w:t>-</w:t>
            </w:r>
          </w:p>
        </w:tc>
      </w:tr>
      <w:bookmarkEnd w:id="26"/>
    </w:tbl>
    <w:p w14:paraId="55C82423" w14:textId="77777777" w:rsidR="00D162BA" w:rsidRPr="00CB56EC" w:rsidRDefault="00D162BA" w:rsidP="00E30CF9">
      <w:pPr>
        <w:rPr>
          <w:b/>
          <w:sz w:val="16"/>
          <w:szCs w:val="16"/>
          <w:lang w:eastAsia="en-GB"/>
        </w:rPr>
      </w:pPr>
    </w:p>
    <w:p w14:paraId="7A1F3877" w14:textId="77777777" w:rsidR="00E30CF9" w:rsidRPr="00CB56EC" w:rsidRDefault="0006147F" w:rsidP="00E30CF9">
      <w:pPr>
        <w:tabs>
          <w:tab w:val="num" w:pos="2340"/>
          <w:tab w:val="num" w:pos="3060"/>
        </w:tabs>
        <w:autoSpaceDE w:val="0"/>
        <w:autoSpaceDN w:val="0"/>
        <w:adjustRightInd w:val="0"/>
        <w:ind w:hanging="567"/>
      </w:pPr>
      <w:r w:rsidRPr="00CB56EC">
        <w:rPr>
          <w:b/>
        </w:rPr>
        <w:tab/>
      </w:r>
      <w:r w:rsidR="00E30CF9" w:rsidRPr="00CB56EC">
        <w:rPr>
          <w:b/>
        </w:rPr>
        <w:t>Alınan kredilerin kalan vade ayrımına göre gösterilmesi</w:t>
      </w:r>
    </w:p>
    <w:p w14:paraId="1AC620B3" w14:textId="77777777" w:rsidR="00E30CF9" w:rsidRPr="00CB56EC" w:rsidRDefault="00E30CF9" w:rsidP="00E30CF9">
      <w:pPr>
        <w:tabs>
          <w:tab w:val="num" w:pos="2340"/>
          <w:tab w:val="num" w:pos="3060"/>
        </w:tabs>
        <w:autoSpaceDE w:val="0"/>
        <w:autoSpaceDN w:val="0"/>
        <w:adjustRightInd w:val="0"/>
        <w:ind w:left="180"/>
        <w:rPr>
          <w:sz w:val="16"/>
          <w:szCs w:val="16"/>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1"/>
        <w:gridCol w:w="1320"/>
        <w:gridCol w:w="1320"/>
        <w:gridCol w:w="1320"/>
        <w:gridCol w:w="1321"/>
      </w:tblGrid>
      <w:tr w:rsidR="00C7638E" w:rsidRPr="00CB56EC" w14:paraId="7A40761B" w14:textId="77777777" w:rsidTr="00C63159">
        <w:trPr>
          <w:trHeight w:hRule="exact" w:val="227"/>
        </w:trPr>
        <w:tc>
          <w:tcPr>
            <w:tcW w:w="3961" w:type="dxa"/>
            <w:tcBorders>
              <w:top w:val="single" w:sz="6" w:space="0" w:color="auto"/>
              <w:bottom w:val="dotted" w:sz="4" w:space="0" w:color="auto"/>
            </w:tcBorders>
            <w:shd w:val="clear" w:color="auto" w:fill="auto"/>
            <w:vAlign w:val="bottom"/>
            <w:hideMark/>
          </w:tcPr>
          <w:p w14:paraId="42BA09FE" w14:textId="77777777" w:rsidR="00C7638E" w:rsidRPr="00CB56EC" w:rsidRDefault="00C7638E" w:rsidP="00C63159">
            <w:pPr>
              <w:rPr>
                <w:sz w:val="18"/>
                <w:szCs w:val="18"/>
                <w:lang w:eastAsia="tr-TR"/>
              </w:rPr>
            </w:pPr>
            <w:bookmarkStart w:id="27" w:name="_Hlk196003844"/>
            <w:r w:rsidRPr="00CB56EC">
              <w:rPr>
                <w:sz w:val="18"/>
                <w:szCs w:val="18"/>
                <w:lang w:eastAsia="tr-TR"/>
              </w:rPr>
              <w:t> </w:t>
            </w:r>
          </w:p>
        </w:tc>
        <w:tc>
          <w:tcPr>
            <w:tcW w:w="2640" w:type="dxa"/>
            <w:gridSpan w:val="2"/>
            <w:tcBorders>
              <w:top w:val="single" w:sz="6" w:space="0" w:color="auto"/>
              <w:bottom w:val="dotted" w:sz="4" w:space="0" w:color="auto"/>
            </w:tcBorders>
            <w:shd w:val="clear" w:color="auto" w:fill="auto"/>
            <w:vAlign w:val="center"/>
            <w:hideMark/>
          </w:tcPr>
          <w:p w14:paraId="761E3301" w14:textId="77777777" w:rsidR="00C7638E" w:rsidRPr="00CB56EC" w:rsidRDefault="00C7638E" w:rsidP="00C63159">
            <w:pPr>
              <w:jc w:val="center"/>
              <w:rPr>
                <w:b/>
                <w:bCs/>
                <w:sz w:val="18"/>
                <w:szCs w:val="18"/>
                <w:lang w:eastAsia="tr-TR"/>
              </w:rPr>
            </w:pPr>
            <w:r w:rsidRPr="00CB56EC">
              <w:rPr>
                <w:b/>
                <w:bCs/>
                <w:sz w:val="18"/>
                <w:szCs w:val="18"/>
                <w:lang w:eastAsia="tr-TR"/>
              </w:rPr>
              <w:t>Cari Dönem</w:t>
            </w:r>
          </w:p>
        </w:tc>
        <w:tc>
          <w:tcPr>
            <w:tcW w:w="2641" w:type="dxa"/>
            <w:gridSpan w:val="2"/>
            <w:tcBorders>
              <w:top w:val="single" w:sz="6" w:space="0" w:color="auto"/>
              <w:bottom w:val="dotted" w:sz="4" w:space="0" w:color="auto"/>
            </w:tcBorders>
            <w:shd w:val="clear" w:color="auto" w:fill="auto"/>
            <w:vAlign w:val="center"/>
            <w:hideMark/>
          </w:tcPr>
          <w:p w14:paraId="7F97B67A" w14:textId="77777777" w:rsidR="00C7638E" w:rsidRPr="00CB56EC" w:rsidRDefault="00C7638E" w:rsidP="00C63159">
            <w:pPr>
              <w:jc w:val="center"/>
              <w:rPr>
                <w:b/>
                <w:bCs/>
                <w:sz w:val="18"/>
                <w:szCs w:val="18"/>
                <w:lang w:eastAsia="tr-TR"/>
              </w:rPr>
            </w:pPr>
            <w:r w:rsidRPr="00CB56EC">
              <w:rPr>
                <w:b/>
                <w:bCs/>
                <w:sz w:val="18"/>
                <w:szCs w:val="18"/>
                <w:lang w:eastAsia="tr-TR"/>
              </w:rPr>
              <w:t>Önceki Dönem</w:t>
            </w:r>
          </w:p>
        </w:tc>
      </w:tr>
      <w:tr w:rsidR="00C7638E" w:rsidRPr="00CB56EC" w14:paraId="4AEE059B" w14:textId="77777777" w:rsidTr="00C63159">
        <w:trPr>
          <w:trHeight w:hRule="exact" w:val="227"/>
        </w:trPr>
        <w:tc>
          <w:tcPr>
            <w:tcW w:w="3961" w:type="dxa"/>
            <w:tcBorders>
              <w:top w:val="dotted" w:sz="4" w:space="0" w:color="auto"/>
              <w:bottom w:val="dotted" w:sz="4" w:space="0" w:color="auto"/>
            </w:tcBorders>
            <w:shd w:val="clear" w:color="auto" w:fill="auto"/>
            <w:vAlign w:val="bottom"/>
            <w:hideMark/>
          </w:tcPr>
          <w:p w14:paraId="15FFD988" w14:textId="77777777" w:rsidR="00C7638E" w:rsidRPr="00CB56EC" w:rsidRDefault="00C7638E" w:rsidP="00C63159">
            <w:pPr>
              <w:rPr>
                <w:sz w:val="18"/>
                <w:szCs w:val="18"/>
                <w:lang w:eastAsia="tr-TR"/>
              </w:rPr>
            </w:pPr>
            <w:r w:rsidRPr="00CB56EC">
              <w:rPr>
                <w:sz w:val="18"/>
                <w:szCs w:val="18"/>
                <w:lang w:eastAsia="tr-TR"/>
              </w:rPr>
              <w:t> </w:t>
            </w:r>
          </w:p>
        </w:tc>
        <w:tc>
          <w:tcPr>
            <w:tcW w:w="1320" w:type="dxa"/>
            <w:tcBorders>
              <w:top w:val="dotted" w:sz="4" w:space="0" w:color="auto"/>
              <w:bottom w:val="dotted" w:sz="4" w:space="0" w:color="auto"/>
            </w:tcBorders>
            <w:shd w:val="clear" w:color="auto" w:fill="auto"/>
            <w:vAlign w:val="bottom"/>
            <w:hideMark/>
          </w:tcPr>
          <w:p w14:paraId="1348E34B" w14:textId="77777777" w:rsidR="00C7638E" w:rsidRPr="00CB56EC" w:rsidRDefault="00C7638E" w:rsidP="00C63159">
            <w:pPr>
              <w:jc w:val="right"/>
              <w:rPr>
                <w:b/>
                <w:bCs/>
                <w:sz w:val="18"/>
                <w:szCs w:val="18"/>
                <w:lang w:eastAsia="tr-TR"/>
              </w:rPr>
            </w:pPr>
            <w:r w:rsidRPr="00CB56EC">
              <w:rPr>
                <w:b/>
                <w:bCs/>
                <w:sz w:val="18"/>
                <w:szCs w:val="18"/>
                <w:lang w:eastAsia="tr-TR"/>
              </w:rPr>
              <w:t>TP</w:t>
            </w:r>
          </w:p>
        </w:tc>
        <w:tc>
          <w:tcPr>
            <w:tcW w:w="1320" w:type="dxa"/>
            <w:tcBorders>
              <w:top w:val="dotted" w:sz="4" w:space="0" w:color="auto"/>
              <w:bottom w:val="dotted" w:sz="4" w:space="0" w:color="auto"/>
            </w:tcBorders>
            <w:shd w:val="clear" w:color="auto" w:fill="auto"/>
            <w:vAlign w:val="bottom"/>
            <w:hideMark/>
          </w:tcPr>
          <w:p w14:paraId="6E446027" w14:textId="77777777" w:rsidR="00C7638E" w:rsidRPr="00CB56EC" w:rsidRDefault="00C7638E" w:rsidP="00C63159">
            <w:pPr>
              <w:jc w:val="right"/>
              <w:rPr>
                <w:b/>
                <w:bCs/>
                <w:sz w:val="18"/>
                <w:szCs w:val="18"/>
                <w:lang w:eastAsia="tr-TR"/>
              </w:rPr>
            </w:pPr>
            <w:r w:rsidRPr="00CB56EC">
              <w:rPr>
                <w:b/>
                <w:bCs/>
                <w:sz w:val="18"/>
                <w:szCs w:val="18"/>
                <w:lang w:eastAsia="tr-TR"/>
              </w:rPr>
              <w:t>YP</w:t>
            </w:r>
          </w:p>
        </w:tc>
        <w:tc>
          <w:tcPr>
            <w:tcW w:w="1320" w:type="dxa"/>
            <w:tcBorders>
              <w:top w:val="dotted" w:sz="4" w:space="0" w:color="auto"/>
              <w:bottom w:val="dotted" w:sz="4" w:space="0" w:color="auto"/>
            </w:tcBorders>
            <w:shd w:val="clear" w:color="auto" w:fill="auto"/>
            <w:vAlign w:val="bottom"/>
            <w:hideMark/>
          </w:tcPr>
          <w:p w14:paraId="5029A2F1" w14:textId="77777777" w:rsidR="00C7638E" w:rsidRPr="00CB56EC" w:rsidRDefault="00C7638E" w:rsidP="00C63159">
            <w:pPr>
              <w:jc w:val="right"/>
              <w:rPr>
                <w:b/>
                <w:bCs/>
                <w:sz w:val="18"/>
                <w:szCs w:val="18"/>
                <w:lang w:eastAsia="tr-TR"/>
              </w:rPr>
            </w:pPr>
            <w:r w:rsidRPr="00CB56EC">
              <w:rPr>
                <w:b/>
                <w:bCs/>
                <w:sz w:val="18"/>
                <w:szCs w:val="18"/>
                <w:lang w:eastAsia="tr-TR"/>
              </w:rPr>
              <w:t>TP</w:t>
            </w:r>
          </w:p>
        </w:tc>
        <w:tc>
          <w:tcPr>
            <w:tcW w:w="1321" w:type="dxa"/>
            <w:tcBorders>
              <w:top w:val="dotted" w:sz="4" w:space="0" w:color="auto"/>
              <w:bottom w:val="dotted" w:sz="4" w:space="0" w:color="auto"/>
            </w:tcBorders>
            <w:shd w:val="clear" w:color="auto" w:fill="auto"/>
            <w:vAlign w:val="bottom"/>
            <w:hideMark/>
          </w:tcPr>
          <w:p w14:paraId="685CCB3E" w14:textId="77777777" w:rsidR="00C7638E" w:rsidRPr="00CB56EC" w:rsidRDefault="00C7638E" w:rsidP="00C63159">
            <w:pPr>
              <w:jc w:val="right"/>
              <w:rPr>
                <w:b/>
                <w:bCs/>
                <w:sz w:val="18"/>
                <w:szCs w:val="18"/>
                <w:lang w:eastAsia="tr-TR"/>
              </w:rPr>
            </w:pPr>
            <w:r w:rsidRPr="00CB56EC">
              <w:rPr>
                <w:b/>
                <w:bCs/>
                <w:sz w:val="18"/>
                <w:szCs w:val="18"/>
                <w:lang w:eastAsia="tr-TR"/>
              </w:rPr>
              <w:t>YP</w:t>
            </w:r>
          </w:p>
        </w:tc>
      </w:tr>
      <w:tr w:rsidR="00C7638E" w:rsidRPr="00CB56EC" w14:paraId="3925D2EA" w14:textId="77777777" w:rsidTr="00C63159">
        <w:trPr>
          <w:trHeight w:hRule="exact" w:val="227"/>
        </w:trPr>
        <w:tc>
          <w:tcPr>
            <w:tcW w:w="3961" w:type="dxa"/>
            <w:shd w:val="clear" w:color="auto" w:fill="auto"/>
            <w:vAlign w:val="bottom"/>
            <w:hideMark/>
          </w:tcPr>
          <w:p w14:paraId="2859DD5B" w14:textId="676E4FA5" w:rsidR="00C7638E" w:rsidRPr="00CB56EC" w:rsidRDefault="00C7638E" w:rsidP="00C7638E">
            <w:pPr>
              <w:rPr>
                <w:sz w:val="18"/>
                <w:szCs w:val="18"/>
                <w:lang w:eastAsia="tr-TR"/>
              </w:rPr>
            </w:pPr>
            <w:r w:rsidRPr="00791762">
              <w:rPr>
                <w:sz w:val="18"/>
                <w:szCs w:val="18"/>
                <w:lang w:eastAsia="tr-TR"/>
              </w:rPr>
              <w:t>Kısa Vadeli</w:t>
            </w:r>
          </w:p>
        </w:tc>
        <w:tc>
          <w:tcPr>
            <w:tcW w:w="1320" w:type="dxa"/>
            <w:shd w:val="clear" w:color="auto" w:fill="auto"/>
            <w:vAlign w:val="bottom"/>
            <w:hideMark/>
          </w:tcPr>
          <w:p w14:paraId="1A8DC1EE" w14:textId="7CA896E6" w:rsidR="00C7638E" w:rsidRPr="00C7638E" w:rsidRDefault="00C7638E" w:rsidP="00C7638E">
            <w:pPr>
              <w:jc w:val="right"/>
            </w:pPr>
            <w:r>
              <w:t>-</w:t>
            </w:r>
          </w:p>
        </w:tc>
        <w:tc>
          <w:tcPr>
            <w:tcW w:w="1320" w:type="dxa"/>
            <w:shd w:val="clear" w:color="auto" w:fill="auto"/>
            <w:vAlign w:val="bottom"/>
            <w:hideMark/>
          </w:tcPr>
          <w:p w14:paraId="4B558115" w14:textId="3D9845BF" w:rsidR="00C7638E" w:rsidRPr="00C7638E" w:rsidRDefault="00C7638E" w:rsidP="00C7638E">
            <w:pPr>
              <w:jc w:val="right"/>
            </w:pPr>
            <w:r>
              <w:t>40,954</w:t>
            </w:r>
          </w:p>
        </w:tc>
        <w:tc>
          <w:tcPr>
            <w:tcW w:w="1320" w:type="dxa"/>
            <w:shd w:val="clear" w:color="auto" w:fill="auto"/>
            <w:vAlign w:val="bottom"/>
            <w:hideMark/>
          </w:tcPr>
          <w:p w14:paraId="2A45D042" w14:textId="64D7D684" w:rsidR="00C7638E" w:rsidRPr="00CB56EC" w:rsidRDefault="00C7638E" w:rsidP="00C7638E">
            <w:pPr>
              <w:jc w:val="right"/>
            </w:pPr>
            <w:r>
              <w:rPr>
                <w:sz w:val="18"/>
                <w:szCs w:val="16"/>
                <w:lang w:eastAsia="tr-TR"/>
              </w:rPr>
              <w:t>-</w:t>
            </w:r>
          </w:p>
        </w:tc>
        <w:tc>
          <w:tcPr>
            <w:tcW w:w="1321" w:type="dxa"/>
            <w:shd w:val="clear" w:color="auto" w:fill="auto"/>
            <w:vAlign w:val="bottom"/>
            <w:hideMark/>
          </w:tcPr>
          <w:p w14:paraId="53532E58" w14:textId="7F5DB509" w:rsidR="00C7638E" w:rsidRPr="00CB56EC" w:rsidRDefault="00C7638E" w:rsidP="00C7638E">
            <w:pPr>
              <w:jc w:val="right"/>
            </w:pPr>
            <w:r>
              <w:rPr>
                <w:sz w:val="18"/>
                <w:szCs w:val="16"/>
                <w:lang w:eastAsia="tr-TR"/>
              </w:rPr>
              <w:t>-</w:t>
            </w:r>
          </w:p>
        </w:tc>
      </w:tr>
      <w:tr w:rsidR="00C7638E" w:rsidRPr="00CB56EC" w14:paraId="20915AD9" w14:textId="77777777" w:rsidTr="00C63159">
        <w:trPr>
          <w:trHeight w:hRule="exact" w:val="227"/>
        </w:trPr>
        <w:tc>
          <w:tcPr>
            <w:tcW w:w="3961" w:type="dxa"/>
            <w:shd w:val="clear" w:color="auto" w:fill="auto"/>
            <w:vAlign w:val="bottom"/>
            <w:hideMark/>
          </w:tcPr>
          <w:p w14:paraId="7B1938E4" w14:textId="2785DF4C" w:rsidR="00C7638E" w:rsidRPr="00CB56EC" w:rsidRDefault="00C7638E" w:rsidP="00C7638E">
            <w:pPr>
              <w:rPr>
                <w:sz w:val="18"/>
                <w:szCs w:val="18"/>
                <w:lang w:eastAsia="tr-TR"/>
              </w:rPr>
            </w:pPr>
            <w:r w:rsidRPr="00791762">
              <w:rPr>
                <w:sz w:val="18"/>
                <w:szCs w:val="18"/>
                <w:lang w:eastAsia="tr-TR"/>
              </w:rPr>
              <w:t>Orta ve Uzun Vadeli</w:t>
            </w:r>
          </w:p>
        </w:tc>
        <w:tc>
          <w:tcPr>
            <w:tcW w:w="1320" w:type="dxa"/>
            <w:shd w:val="clear" w:color="auto" w:fill="auto"/>
            <w:vAlign w:val="bottom"/>
            <w:hideMark/>
          </w:tcPr>
          <w:p w14:paraId="11A87386" w14:textId="77777777" w:rsidR="00C7638E" w:rsidRPr="00C7638E" w:rsidRDefault="00C7638E" w:rsidP="00C7638E">
            <w:pPr>
              <w:jc w:val="right"/>
            </w:pPr>
            <w:r w:rsidRPr="00C7638E">
              <w:t>-</w:t>
            </w:r>
          </w:p>
        </w:tc>
        <w:tc>
          <w:tcPr>
            <w:tcW w:w="1320" w:type="dxa"/>
            <w:shd w:val="clear" w:color="auto" w:fill="auto"/>
            <w:vAlign w:val="bottom"/>
            <w:hideMark/>
          </w:tcPr>
          <w:p w14:paraId="0664965A" w14:textId="77777777" w:rsidR="00C7638E" w:rsidRPr="00C7638E" w:rsidRDefault="00C7638E" w:rsidP="00C7638E">
            <w:pPr>
              <w:jc w:val="right"/>
            </w:pPr>
            <w:r w:rsidRPr="00C7638E">
              <w:t>-</w:t>
            </w:r>
          </w:p>
        </w:tc>
        <w:tc>
          <w:tcPr>
            <w:tcW w:w="1320" w:type="dxa"/>
            <w:shd w:val="clear" w:color="auto" w:fill="auto"/>
            <w:vAlign w:val="bottom"/>
            <w:hideMark/>
          </w:tcPr>
          <w:p w14:paraId="5BE8B6C9" w14:textId="77777777" w:rsidR="00C7638E" w:rsidRPr="00CB56EC" w:rsidRDefault="00C7638E" w:rsidP="00C7638E">
            <w:pPr>
              <w:jc w:val="right"/>
            </w:pPr>
            <w:r>
              <w:rPr>
                <w:sz w:val="18"/>
                <w:szCs w:val="16"/>
                <w:lang w:eastAsia="tr-TR"/>
              </w:rPr>
              <w:t>-</w:t>
            </w:r>
          </w:p>
        </w:tc>
        <w:tc>
          <w:tcPr>
            <w:tcW w:w="1321" w:type="dxa"/>
            <w:shd w:val="clear" w:color="auto" w:fill="auto"/>
            <w:vAlign w:val="bottom"/>
            <w:hideMark/>
          </w:tcPr>
          <w:p w14:paraId="09B930CA" w14:textId="77777777" w:rsidR="00C7638E" w:rsidRPr="00CB56EC" w:rsidRDefault="00C7638E" w:rsidP="00C7638E">
            <w:pPr>
              <w:jc w:val="right"/>
            </w:pPr>
            <w:r>
              <w:rPr>
                <w:sz w:val="18"/>
                <w:szCs w:val="16"/>
                <w:lang w:eastAsia="tr-TR"/>
              </w:rPr>
              <w:t>-</w:t>
            </w:r>
          </w:p>
        </w:tc>
      </w:tr>
      <w:tr w:rsidR="00C7638E" w:rsidRPr="00C7638E" w14:paraId="403A0706" w14:textId="77777777" w:rsidTr="00C63159">
        <w:trPr>
          <w:trHeight w:hRule="exact" w:val="227"/>
        </w:trPr>
        <w:tc>
          <w:tcPr>
            <w:tcW w:w="3961" w:type="dxa"/>
            <w:shd w:val="clear" w:color="auto" w:fill="auto"/>
            <w:vAlign w:val="bottom"/>
            <w:hideMark/>
          </w:tcPr>
          <w:p w14:paraId="3AC65AD5" w14:textId="77777777" w:rsidR="00C7638E" w:rsidRPr="00C7638E" w:rsidRDefault="00C7638E" w:rsidP="00C7638E">
            <w:pPr>
              <w:rPr>
                <w:b/>
                <w:bCs/>
                <w:sz w:val="18"/>
                <w:szCs w:val="18"/>
                <w:lang w:eastAsia="tr-TR"/>
              </w:rPr>
            </w:pPr>
            <w:r w:rsidRPr="00C7638E">
              <w:rPr>
                <w:b/>
                <w:bCs/>
                <w:sz w:val="18"/>
                <w:szCs w:val="18"/>
                <w:lang w:eastAsia="tr-TR"/>
              </w:rPr>
              <w:t>Toplam</w:t>
            </w:r>
          </w:p>
        </w:tc>
        <w:tc>
          <w:tcPr>
            <w:tcW w:w="1320" w:type="dxa"/>
            <w:shd w:val="clear" w:color="auto" w:fill="auto"/>
            <w:vAlign w:val="bottom"/>
            <w:hideMark/>
          </w:tcPr>
          <w:p w14:paraId="66977A96" w14:textId="77777777" w:rsidR="00C7638E" w:rsidRPr="00C7638E" w:rsidRDefault="00C7638E" w:rsidP="00C7638E">
            <w:pPr>
              <w:jc w:val="right"/>
              <w:rPr>
                <w:b/>
                <w:bCs/>
              </w:rPr>
            </w:pPr>
            <w:r w:rsidRPr="00C7638E">
              <w:rPr>
                <w:b/>
                <w:bCs/>
              </w:rPr>
              <w:t>-</w:t>
            </w:r>
          </w:p>
        </w:tc>
        <w:tc>
          <w:tcPr>
            <w:tcW w:w="1320" w:type="dxa"/>
            <w:shd w:val="clear" w:color="auto" w:fill="auto"/>
            <w:vAlign w:val="bottom"/>
            <w:hideMark/>
          </w:tcPr>
          <w:p w14:paraId="5C46CB32" w14:textId="77777777" w:rsidR="00C7638E" w:rsidRPr="00C7638E" w:rsidRDefault="00C7638E" w:rsidP="00C7638E">
            <w:pPr>
              <w:jc w:val="right"/>
              <w:rPr>
                <w:b/>
                <w:bCs/>
              </w:rPr>
            </w:pPr>
            <w:r w:rsidRPr="00C7638E">
              <w:rPr>
                <w:b/>
                <w:bCs/>
              </w:rPr>
              <w:t>40,954</w:t>
            </w:r>
          </w:p>
        </w:tc>
        <w:tc>
          <w:tcPr>
            <w:tcW w:w="1320" w:type="dxa"/>
            <w:shd w:val="clear" w:color="auto" w:fill="auto"/>
            <w:vAlign w:val="bottom"/>
            <w:hideMark/>
          </w:tcPr>
          <w:p w14:paraId="22EE1CED" w14:textId="77777777" w:rsidR="00C7638E" w:rsidRPr="00C7638E" w:rsidRDefault="00C7638E" w:rsidP="00C7638E">
            <w:pPr>
              <w:jc w:val="right"/>
              <w:rPr>
                <w:b/>
                <w:bCs/>
              </w:rPr>
            </w:pPr>
            <w:r w:rsidRPr="00C7638E">
              <w:rPr>
                <w:b/>
                <w:bCs/>
                <w:sz w:val="18"/>
                <w:szCs w:val="16"/>
                <w:lang w:eastAsia="tr-TR"/>
              </w:rPr>
              <w:t>-</w:t>
            </w:r>
          </w:p>
        </w:tc>
        <w:tc>
          <w:tcPr>
            <w:tcW w:w="1321" w:type="dxa"/>
            <w:shd w:val="clear" w:color="auto" w:fill="auto"/>
            <w:vAlign w:val="bottom"/>
            <w:hideMark/>
          </w:tcPr>
          <w:p w14:paraId="23D868D2" w14:textId="77777777" w:rsidR="00C7638E" w:rsidRPr="00C7638E" w:rsidRDefault="00C7638E" w:rsidP="00C7638E">
            <w:pPr>
              <w:jc w:val="right"/>
              <w:rPr>
                <w:b/>
                <w:bCs/>
              </w:rPr>
            </w:pPr>
            <w:r w:rsidRPr="00C7638E">
              <w:rPr>
                <w:b/>
                <w:bCs/>
                <w:sz w:val="18"/>
                <w:szCs w:val="16"/>
                <w:lang w:eastAsia="tr-TR"/>
              </w:rPr>
              <w:t>-</w:t>
            </w:r>
          </w:p>
        </w:tc>
      </w:tr>
      <w:bookmarkEnd w:id="27"/>
    </w:tbl>
    <w:p w14:paraId="010ABA7D" w14:textId="77777777" w:rsidR="00D162BA" w:rsidRPr="00CB56EC" w:rsidRDefault="00D162BA" w:rsidP="00E30CF9">
      <w:pPr>
        <w:tabs>
          <w:tab w:val="num" w:pos="2340"/>
          <w:tab w:val="num" w:pos="3060"/>
        </w:tabs>
        <w:autoSpaceDE w:val="0"/>
        <w:autoSpaceDN w:val="0"/>
        <w:adjustRightInd w:val="0"/>
        <w:ind w:left="180"/>
        <w:rPr>
          <w:sz w:val="16"/>
          <w:szCs w:val="16"/>
          <w:lang w:eastAsia="en-GB"/>
        </w:rPr>
      </w:pPr>
    </w:p>
    <w:p w14:paraId="13A0FE31" w14:textId="77777777" w:rsidR="00E30CF9" w:rsidRPr="00CB56EC" w:rsidRDefault="00E30CF9" w:rsidP="0006147F">
      <w:r w:rsidRPr="00CB56EC">
        <w:rPr>
          <w:b/>
        </w:rPr>
        <w:t>Banka’nın yükümlülüklerinin yoğunlaştığı alanlara ilişkin açıklamalar</w:t>
      </w:r>
    </w:p>
    <w:p w14:paraId="22445ACC" w14:textId="77777777" w:rsidR="00E30CF9" w:rsidRPr="00CB56EC" w:rsidRDefault="00E30CF9" w:rsidP="00E30CF9">
      <w:pPr>
        <w:autoSpaceDE w:val="0"/>
        <w:autoSpaceDN w:val="0"/>
        <w:adjustRightInd w:val="0"/>
        <w:jc w:val="both"/>
        <w:rPr>
          <w:rFonts w:eastAsia="Arial Unicode MS"/>
          <w:sz w:val="16"/>
          <w:szCs w:val="16"/>
        </w:rPr>
      </w:pPr>
    </w:p>
    <w:p w14:paraId="1AB24E54" w14:textId="39F6BED1" w:rsidR="00CA50E6" w:rsidRDefault="00C7638E" w:rsidP="0006147F">
      <w:pPr>
        <w:autoSpaceDE w:val="0"/>
        <w:autoSpaceDN w:val="0"/>
        <w:adjustRightInd w:val="0"/>
        <w:jc w:val="both"/>
        <w:rPr>
          <w:color w:val="000000"/>
        </w:rPr>
      </w:pPr>
      <w:r w:rsidRPr="00C7638E">
        <w:rPr>
          <w:color w:val="000000"/>
        </w:rPr>
        <w:t>Banka’nın aldığı krediler</w:t>
      </w:r>
      <w:r>
        <w:rPr>
          <w:color w:val="000000"/>
        </w:rPr>
        <w:t xml:space="preserve">, </w:t>
      </w:r>
      <w:r w:rsidRPr="00C7638E">
        <w:rPr>
          <w:color w:val="000000"/>
        </w:rPr>
        <w:t>yabancı para kredilerden oluşmaktadır. Banka’nın cari ve katılma hesaplarında herhangi bir risk yoğunlaşması bulunmamaktadır.</w:t>
      </w:r>
    </w:p>
    <w:p w14:paraId="4D0A3577" w14:textId="77777777" w:rsidR="00C7638E" w:rsidRPr="00CB56EC" w:rsidRDefault="00C7638E" w:rsidP="0006147F">
      <w:pPr>
        <w:autoSpaceDE w:val="0"/>
        <w:autoSpaceDN w:val="0"/>
        <w:adjustRightInd w:val="0"/>
        <w:jc w:val="both"/>
        <w:rPr>
          <w:color w:val="000000"/>
        </w:rPr>
      </w:pPr>
    </w:p>
    <w:p w14:paraId="749B91F4" w14:textId="77777777" w:rsidR="00E30CF9" w:rsidRPr="00CB56EC" w:rsidRDefault="00E30CF9" w:rsidP="00CA50E6">
      <w:pPr>
        <w:tabs>
          <w:tab w:val="left" w:pos="567"/>
        </w:tabs>
        <w:ind w:hanging="567"/>
        <w:rPr>
          <w:b/>
          <w:iCs/>
        </w:rPr>
      </w:pPr>
      <w:bookmarkStart w:id="28" w:name="_Hlk126346515"/>
      <w:r w:rsidRPr="00CB56EC">
        <w:rPr>
          <w:b/>
          <w:iCs/>
        </w:rPr>
        <w:t xml:space="preserve">2.4.      İhraç edilen menkul kıymetlere ilişkin bilgiler   </w:t>
      </w:r>
    </w:p>
    <w:p w14:paraId="0F3B29C4" w14:textId="77777777" w:rsidR="00E30CF9" w:rsidRPr="00CB56EC" w:rsidRDefault="00E30CF9" w:rsidP="00E30CF9">
      <w:pPr>
        <w:tabs>
          <w:tab w:val="left" w:pos="567"/>
        </w:tabs>
        <w:ind w:hanging="567"/>
        <w:rPr>
          <w:b/>
          <w:iCs/>
          <w:sz w:val="14"/>
          <w:szCs w:val="14"/>
        </w:rPr>
      </w:pPr>
      <w:r w:rsidRPr="00CB56EC">
        <w:rPr>
          <w:b/>
          <w:iCs/>
          <w:sz w:val="14"/>
          <w:szCs w:val="14"/>
        </w:rPr>
        <w:t xml:space="preserve"> </w:t>
      </w:r>
    </w:p>
    <w:bookmarkEnd w:id="28"/>
    <w:p w14:paraId="6BBDFBDF" w14:textId="53E9681D" w:rsidR="0006147F" w:rsidRPr="00CB56EC" w:rsidRDefault="0006147F" w:rsidP="0006147F">
      <w:pPr>
        <w:autoSpaceDE w:val="0"/>
        <w:autoSpaceDN w:val="0"/>
        <w:adjustRightInd w:val="0"/>
        <w:jc w:val="both"/>
        <w:rPr>
          <w:color w:val="000000"/>
        </w:rPr>
      </w:pPr>
      <w:r w:rsidRPr="00CB56EC">
        <w:rPr>
          <w:color w:val="000000"/>
        </w:rPr>
        <w:t>B</w:t>
      </w:r>
      <w:r w:rsidRPr="00EE6F02">
        <w:rPr>
          <w:color w:val="000000"/>
        </w:rPr>
        <w:t>ulunmamaktad</w:t>
      </w:r>
      <w:r w:rsidRPr="00CB56EC">
        <w:rPr>
          <w:color w:val="000000"/>
        </w:rPr>
        <w:t>ır (31 Aralık 202</w:t>
      </w:r>
      <w:r w:rsidR="009B69DC">
        <w:rPr>
          <w:color w:val="000000"/>
        </w:rPr>
        <w:t>4</w:t>
      </w:r>
      <w:r w:rsidRPr="00CB56EC">
        <w:rPr>
          <w:color w:val="000000"/>
        </w:rPr>
        <w:t xml:space="preserve"> – Bulunmamaktadır).</w:t>
      </w:r>
    </w:p>
    <w:p w14:paraId="727498A3" w14:textId="77777777" w:rsidR="00E30CF9" w:rsidRPr="00CB56EC" w:rsidRDefault="00E30CF9" w:rsidP="00E30CF9">
      <w:pPr>
        <w:autoSpaceDE w:val="0"/>
        <w:autoSpaceDN w:val="0"/>
        <w:adjustRightInd w:val="0"/>
        <w:jc w:val="both"/>
        <w:rPr>
          <w:rFonts w:eastAsia="Arial Unicode MS"/>
          <w:sz w:val="12"/>
          <w:szCs w:val="14"/>
        </w:rPr>
      </w:pPr>
    </w:p>
    <w:p w14:paraId="7E10A484" w14:textId="77777777" w:rsidR="00E30CF9" w:rsidRPr="00CB56EC" w:rsidRDefault="00E30CF9" w:rsidP="00E30CF9">
      <w:pPr>
        <w:autoSpaceDE w:val="0"/>
        <w:autoSpaceDN w:val="0"/>
        <w:adjustRightInd w:val="0"/>
        <w:ind w:hanging="567"/>
        <w:rPr>
          <w:b/>
          <w:bCs/>
          <w:iCs/>
        </w:rPr>
      </w:pPr>
      <w:r w:rsidRPr="00CB56EC">
        <w:rPr>
          <w:b/>
          <w:bCs/>
          <w:iCs/>
        </w:rPr>
        <w:t>2.5</w:t>
      </w:r>
      <w:r w:rsidRPr="00CB56EC">
        <w:rPr>
          <w:b/>
          <w:bCs/>
          <w:iCs/>
        </w:rPr>
        <w:tab/>
        <w:t>Diğer yabancı kaynaklara ve muhtelif borçlara ilişkin bilgiler</w:t>
      </w:r>
    </w:p>
    <w:p w14:paraId="5F844D2B" w14:textId="77777777" w:rsidR="00E30CF9" w:rsidRPr="00CB56EC" w:rsidRDefault="00E30CF9" w:rsidP="00E30CF9">
      <w:pPr>
        <w:autoSpaceDE w:val="0"/>
        <w:autoSpaceDN w:val="0"/>
        <w:adjustRightInd w:val="0"/>
        <w:ind w:left="540" w:hanging="540"/>
        <w:rPr>
          <w:b/>
          <w:sz w:val="12"/>
          <w:szCs w:val="14"/>
        </w:rPr>
      </w:pPr>
    </w:p>
    <w:p w14:paraId="71915624" w14:textId="4342D251" w:rsidR="00E30CF9" w:rsidRPr="00CB56EC" w:rsidRDefault="002F639E" w:rsidP="00AD77CA">
      <w:pPr>
        <w:autoSpaceDE w:val="0"/>
        <w:autoSpaceDN w:val="0"/>
        <w:jc w:val="both"/>
      </w:pPr>
      <w:r>
        <w:t xml:space="preserve">31 </w:t>
      </w:r>
      <w:r w:rsidR="009B69DC" w:rsidRPr="00245361">
        <w:t xml:space="preserve">Mart </w:t>
      </w:r>
      <w:r w:rsidRPr="00245361">
        <w:t>202</w:t>
      </w:r>
      <w:r w:rsidR="009B69DC" w:rsidRPr="00245361">
        <w:t>5</w:t>
      </w:r>
      <w:r w:rsidR="00832D22" w:rsidRPr="00245361">
        <w:t xml:space="preserve"> tarihi</w:t>
      </w:r>
      <w:r w:rsidR="00E30CF9" w:rsidRPr="00245361">
        <w:t xml:space="preserve"> itibarıyla diğer </w:t>
      </w:r>
      <w:r w:rsidR="00DA4FE6" w:rsidRPr="00245361">
        <w:t xml:space="preserve">yükümlülükler içerisinde </w:t>
      </w:r>
      <w:r w:rsidR="00245361" w:rsidRPr="00245361">
        <w:t>54,661</w:t>
      </w:r>
      <w:r w:rsidR="00DA4FE6" w:rsidRPr="00245361">
        <w:t xml:space="preserve"> TL </w:t>
      </w:r>
      <w:r w:rsidR="000839D6" w:rsidRPr="00245361">
        <w:t>(31 Aralık 202</w:t>
      </w:r>
      <w:r w:rsidR="009B69DC" w:rsidRPr="00245361">
        <w:t>4</w:t>
      </w:r>
      <w:r w:rsidR="00160B2B" w:rsidRPr="00245361">
        <w:t xml:space="preserve"> – </w:t>
      </w:r>
      <w:r w:rsidR="009B69DC" w:rsidRPr="00245361">
        <w:t>175,919</w:t>
      </w:r>
      <w:r w:rsidR="00160B2B" w:rsidRPr="00245361">
        <w:t xml:space="preserve"> TL) </w:t>
      </w:r>
      <w:r w:rsidR="00AD77CA" w:rsidRPr="00245361">
        <w:t xml:space="preserve">tutarında </w:t>
      </w:r>
      <w:r w:rsidR="00DA4FE6" w:rsidRPr="00245361">
        <w:t>muhtelif borçlar kalemi</w:t>
      </w:r>
      <w:r w:rsidR="00245361" w:rsidRPr="00245361">
        <w:t>, 1,500,000 TL onay bekleyen sermaye artış tutarı (31 Aralık 2024 – Bulunmamaktadır) ve 40,597</w:t>
      </w:r>
      <w:r w:rsidR="009B69DC" w:rsidRPr="00245361">
        <w:t xml:space="preserve"> </w:t>
      </w:r>
      <w:r w:rsidR="00DA4FE6" w:rsidRPr="00245361">
        <w:t>TL tutarında</w:t>
      </w:r>
      <w:r w:rsidR="00DA4FE6" w:rsidRPr="00CB56EC">
        <w:t xml:space="preserve"> diğer </w:t>
      </w:r>
      <w:r w:rsidR="00E30CF9" w:rsidRPr="00CB56EC">
        <w:t xml:space="preserve">yabancı kaynaklar kalemi </w:t>
      </w:r>
      <w:r w:rsidR="000839D6" w:rsidRPr="00CB56EC">
        <w:t>(31 Aralık 202</w:t>
      </w:r>
      <w:r w:rsidR="009B69DC">
        <w:t>4</w:t>
      </w:r>
      <w:r w:rsidR="00E30CF9" w:rsidRPr="00CB56EC">
        <w:t xml:space="preserve"> – </w:t>
      </w:r>
      <w:r w:rsidR="009B69DC">
        <w:t>61,352</w:t>
      </w:r>
      <w:r w:rsidR="00832D22" w:rsidRPr="00CB56EC">
        <w:t xml:space="preserve"> TL</w:t>
      </w:r>
      <w:r w:rsidR="00DA4FE6" w:rsidRPr="00CB56EC">
        <w:t>) bulunmakta ve b</w:t>
      </w:r>
      <w:r w:rsidR="00AD77CA" w:rsidRPr="00CB56EC">
        <w:t>u kalemler</w:t>
      </w:r>
      <w:r w:rsidR="00834780" w:rsidRPr="00CB56EC">
        <w:t xml:space="preserve"> bilanço</w:t>
      </w:r>
      <w:r w:rsidR="00DA4FE6" w:rsidRPr="00CB56EC">
        <w:t xml:space="preserve"> </w:t>
      </w:r>
      <w:r w:rsidR="00E30CF9" w:rsidRPr="00CB56EC">
        <w:t>toplamının %10’unu aşmamaktadır.</w:t>
      </w:r>
    </w:p>
    <w:p w14:paraId="6FA29604" w14:textId="77777777" w:rsidR="00E30CF9" w:rsidRPr="00CB56EC" w:rsidRDefault="00E30CF9" w:rsidP="00E30CF9">
      <w:pPr>
        <w:autoSpaceDE w:val="0"/>
        <w:autoSpaceDN w:val="0"/>
        <w:adjustRightInd w:val="0"/>
        <w:ind w:left="567" w:hanging="567"/>
        <w:rPr>
          <w:b/>
          <w:bCs/>
          <w:iCs/>
          <w:sz w:val="12"/>
          <w:szCs w:val="14"/>
          <w:highlight w:val="yellow"/>
        </w:rPr>
      </w:pPr>
      <w:r w:rsidRPr="00CB56EC" w:rsidDel="001B39CA">
        <w:rPr>
          <w:sz w:val="14"/>
          <w:szCs w:val="14"/>
          <w:highlight w:val="yellow"/>
        </w:rPr>
        <w:t xml:space="preserve"> </w:t>
      </w:r>
    </w:p>
    <w:p w14:paraId="4B6209DE" w14:textId="77777777" w:rsidR="00E30CF9" w:rsidRPr="00CB56EC" w:rsidRDefault="00E30CF9" w:rsidP="00E30CF9">
      <w:pPr>
        <w:autoSpaceDE w:val="0"/>
        <w:autoSpaceDN w:val="0"/>
        <w:adjustRightInd w:val="0"/>
        <w:ind w:hanging="567"/>
        <w:rPr>
          <w:b/>
          <w:bCs/>
          <w:iCs/>
        </w:rPr>
      </w:pPr>
      <w:r w:rsidRPr="00CB56EC">
        <w:rPr>
          <w:b/>
          <w:bCs/>
          <w:iCs/>
        </w:rPr>
        <w:t>2.6</w:t>
      </w:r>
      <w:r w:rsidRPr="00CB56EC">
        <w:rPr>
          <w:b/>
          <w:bCs/>
          <w:iCs/>
        </w:rPr>
        <w:tab/>
        <w:t>Kiralama işlemlerinden yükümlülüklere ilişkin bilgiler (Net)</w:t>
      </w:r>
    </w:p>
    <w:p w14:paraId="0B217194" w14:textId="77777777" w:rsidR="00936712" w:rsidRPr="00CB56EC" w:rsidRDefault="00936712" w:rsidP="00E30CF9">
      <w:pPr>
        <w:autoSpaceDE w:val="0"/>
        <w:autoSpaceDN w:val="0"/>
        <w:adjustRightInd w:val="0"/>
        <w:ind w:hanging="567"/>
        <w:rPr>
          <w:b/>
          <w:bCs/>
          <w:iCs/>
          <w:sz w:val="12"/>
          <w:szCs w:val="14"/>
        </w:rPr>
      </w:pPr>
    </w:p>
    <w:tbl>
      <w:tblPr>
        <w:tblW w:w="923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8"/>
        <w:gridCol w:w="1318"/>
        <w:gridCol w:w="1318"/>
        <w:gridCol w:w="1318"/>
      </w:tblGrid>
      <w:tr w:rsidR="00936712" w:rsidRPr="00CB56EC" w14:paraId="69DBFC1E" w14:textId="77777777" w:rsidTr="00B95BC4">
        <w:trPr>
          <w:trHeight w:val="266"/>
        </w:trPr>
        <w:tc>
          <w:tcPr>
            <w:tcW w:w="3964" w:type="dxa"/>
            <w:shd w:val="clear" w:color="auto" w:fill="auto"/>
            <w:vAlign w:val="center"/>
            <w:hideMark/>
          </w:tcPr>
          <w:p w14:paraId="1D0EEBC5" w14:textId="77777777" w:rsidR="00936712" w:rsidRPr="00CB56EC" w:rsidRDefault="00936712" w:rsidP="008709F1">
            <w:pPr>
              <w:jc w:val="right"/>
              <w:rPr>
                <w:sz w:val="18"/>
                <w:szCs w:val="18"/>
                <w:lang w:eastAsia="tr-TR"/>
              </w:rPr>
            </w:pPr>
            <w:r w:rsidRPr="00CB56EC">
              <w:rPr>
                <w:sz w:val="18"/>
                <w:szCs w:val="18"/>
                <w:lang w:eastAsia="tr-TR"/>
              </w:rPr>
              <w:t> </w:t>
            </w:r>
          </w:p>
        </w:tc>
        <w:tc>
          <w:tcPr>
            <w:tcW w:w="2636" w:type="dxa"/>
            <w:gridSpan w:val="2"/>
            <w:shd w:val="clear" w:color="auto" w:fill="auto"/>
            <w:vAlign w:val="center"/>
            <w:hideMark/>
          </w:tcPr>
          <w:p w14:paraId="6077B676" w14:textId="77777777" w:rsidR="00936712" w:rsidRPr="00CB56EC" w:rsidRDefault="00936712" w:rsidP="008709F1">
            <w:pPr>
              <w:jc w:val="center"/>
              <w:rPr>
                <w:b/>
                <w:bCs/>
                <w:sz w:val="18"/>
                <w:szCs w:val="18"/>
                <w:lang w:eastAsia="tr-TR"/>
              </w:rPr>
            </w:pPr>
            <w:r w:rsidRPr="00CB56EC">
              <w:rPr>
                <w:b/>
                <w:bCs/>
                <w:sz w:val="18"/>
                <w:szCs w:val="18"/>
                <w:lang w:eastAsia="tr-TR"/>
              </w:rPr>
              <w:t>Cari Dönem</w:t>
            </w:r>
          </w:p>
        </w:tc>
        <w:tc>
          <w:tcPr>
            <w:tcW w:w="2636" w:type="dxa"/>
            <w:gridSpan w:val="2"/>
            <w:shd w:val="clear" w:color="auto" w:fill="auto"/>
            <w:vAlign w:val="center"/>
            <w:hideMark/>
          </w:tcPr>
          <w:p w14:paraId="6B9FBB29" w14:textId="77777777" w:rsidR="00936712" w:rsidRPr="00CB56EC" w:rsidRDefault="00936712" w:rsidP="008709F1">
            <w:pPr>
              <w:jc w:val="center"/>
              <w:rPr>
                <w:b/>
                <w:bCs/>
                <w:sz w:val="18"/>
                <w:szCs w:val="18"/>
                <w:lang w:eastAsia="tr-TR"/>
              </w:rPr>
            </w:pPr>
            <w:r w:rsidRPr="00CB56EC">
              <w:rPr>
                <w:b/>
                <w:bCs/>
                <w:sz w:val="18"/>
                <w:szCs w:val="18"/>
                <w:lang w:eastAsia="tr-TR"/>
              </w:rPr>
              <w:t>Önceki Dönem</w:t>
            </w:r>
          </w:p>
        </w:tc>
      </w:tr>
      <w:tr w:rsidR="00936712" w:rsidRPr="00CB56EC" w14:paraId="1E18602B" w14:textId="77777777" w:rsidTr="00B95BC4">
        <w:trPr>
          <w:trHeight w:val="251"/>
        </w:trPr>
        <w:tc>
          <w:tcPr>
            <w:tcW w:w="3964" w:type="dxa"/>
            <w:shd w:val="clear" w:color="auto" w:fill="auto"/>
            <w:vAlign w:val="center"/>
            <w:hideMark/>
          </w:tcPr>
          <w:p w14:paraId="3763FE37" w14:textId="77777777" w:rsidR="00936712" w:rsidRPr="00CB56EC" w:rsidRDefault="00936712" w:rsidP="00936712">
            <w:pPr>
              <w:jc w:val="right"/>
              <w:rPr>
                <w:sz w:val="18"/>
                <w:szCs w:val="18"/>
                <w:lang w:eastAsia="tr-TR"/>
              </w:rPr>
            </w:pPr>
            <w:r w:rsidRPr="00CB56EC">
              <w:rPr>
                <w:sz w:val="18"/>
                <w:szCs w:val="18"/>
                <w:lang w:eastAsia="tr-TR"/>
              </w:rPr>
              <w:t> </w:t>
            </w:r>
          </w:p>
        </w:tc>
        <w:tc>
          <w:tcPr>
            <w:tcW w:w="1318" w:type="dxa"/>
            <w:shd w:val="clear" w:color="auto" w:fill="auto"/>
            <w:vAlign w:val="center"/>
            <w:hideMark/>
          </w:tcPr>
          <w:p w14:paraId="121C4C5D" w14:textId="77777777" w:rsidR="00936712" w:rsidRPr="00CB56EC" w:rsidRDefault="00936712" w:rsidP="00936712">
            <w:pPr>
              <w:jc w:val="right"/>
              <w:rPr>
                <w:b/>
                <w:bCs/>
                <w:sz w:val="18"/>
                <w:szCs w:val="18"/>
                <w:lang w:eastAsia="tr-TR"/>
              </w:rPr>
            </w:pPr>
            <w:r w:rsidRPr="00CB56EC">
              <w:rPr>
                <w:b/>
                <w:bCs/>
                <w:sz w:val="18"/>
                <w:szCs w:val="18"/>
                <w:lang w:eastAsia="tr-TR"/>
              </w:rPr>
              <w:t>Brüt</w:t>
            </w:r>
          </w:p>
        </w:tc>
        <w:tc>
          <w:tcPr>
            <w:tcW w:w="1318" w:type="dxa"/>
            <w:shd w:val="clear" w:color="auto" w:fill="auto"/>
            <w:vAlign w:val="center"/>
            <w:hideMark/>
          </w:tcPr>
          <w:p w14:paraId="62AA5118" w14:textId="77777777" w:rsidR="00936712" w:rsidRPr="00CB56EC" w:rsidRDefault="00936712" w:rsidP="00936712">
            <w:pPr>
              <w:jc w:val="right"/>
              <w:rPr>
                <w:b/>
                <w:bCs/>
                <w:sz w:val="18"/>
                <w:szCs w:val="18"/>
                <w:lang w:eastAsia="tr-TR"/>
              </w:rPr>
            </w:pPr>
            <w:r w:rsidRPr="00CB56EC">
              <w:rPr>
                <w:b/>
                <w:bCs/>
                <w:sz w:val="18"/>
                <w:szCs w:val="18"/>
                <w:lang w:eastAsia="tr-TR"/>
              </w:rPr>
              <w:t>Net</w:t>
            </w:r>
          </w:p>
        </w:tc>
        <w:tc>
          <w:tcPr>
            <w:tcW w:w="1318" w:type="dxa"/>
            <w:shd w:val="clear" w:color="auto" w:fill="auto"/>
            <w:vAlign w:val="center"/>
            <w:hideMark/>
          </w:tcPr>
          <w:p w14:paraId="3AF5E03C" w14:textId="77777777" w:rsidR="00936712" w:rsidRPr="00CB56EC" w:rsidRDefault="00936712" w:rsidP="00936712">
            <w:pPr>
              <w:jc w:val="right"/>
              <w:rPr>
                <w:b/>
                <w:bCs/>
                <w:sz w:val="18"/>
                <w:szCs w:val="18"/>
                <w:lang w:eastAsia="tr-TR"/>
              </w:rPr>
            </w:pPr>
            <w:r w:rsidRPr="00CB56EC">
              <w:rPr>
                <w:b/>
                <w:bCs/>
                <w:sz w:val="18"/>
                <w:szCs w:val="18"/>
                <w:lang w:eastAsia="tr-TR"/>
              </w:rPr>
              <w:t>Brüt</w:t>
            </w:r>
          </w:p>
        </w:tc>
        <w:tc>
          <w:tcPr>
            <w:tcW w:w="1318" w:type="dxa"/>
            <w:shd w:val="clear" w:color="auto" w:fill="auto"/>
            <w:vAlign w:val="center"/>
            <w:hideMark/>
          </w:tcPr>
          <w:p w14:paraId="05A82176" w14:textId="77777777" w:rsidR="00936712" w:rsidRPr="00CB56EC" w:rsidRDefault="00936712" w:rsidP="00936712">
            <w:pPr>
              <w:jc w:val="right"/>
              <w:rPr>
                <w:b/>
                <w:bCs/>
                <w:sz w:val="18"/>
                <w:szCs w:val="18"/>
                <w:lang w:eastAsia="tr-TR"/>
              </w:rPr>
            </w:pPr>
            <w:r w:rsidRPr="00CB56EC">
              <w:rPr>
                <w:b/>
                <w:bCs/>
                <w:sz w:val="18"/>
                <w:szCs w:val="18"/>
                <w:lang w:eastAsia="tr-TR"/>
              </w:rPr>
              <w:t>Net</w:t>
            </w:r>
          </w:p>
        </w:tc>
      </w:tr>
      <w:tr w:rsidR="00B95BC4" w:rsidRPr="00CB56EC" w14:paraId="5C481989" w14:textId="77777777" w:rsidTr="00B95BC4">
        <w:trPr>
          <w:trHeight w:hRule="exact" w:val="227"/>
        </w:trPr>
        <w:tc>
          <w:tcPr>
            <w:tcW w:w="3964" w:type="dxa"/>
            <w:shd w:val="clear" w:color="auto" w:fill="auto"/>
            <w:vAlign w:val="bottom"/>
            <w:hideMark/>
          </w:tcPr>
          <w:p w14:paraId="282E2338" w14:textId="77777777" w:rsidR="00B95BC4" w:rsidRPr="00CB56EC" w:rsidRDefault="00B95BC4" w:rsidP="00B95BC4">
            <w:pPr>
              <w:rPr>
                <w:color w:val="000000"/>
                <w:sz w:val="18"/>
                <w:szCs w:val="18"/>
                <w:lang w:eastAsia="tr-TR"/>
              </w:rPr>
            </w:pPr>
            <w:r w:rsidRPr="00CB56EC">
              <w:rPr>
                <w:color w:val="000000"/>
                <w:sz w:val="18"/>
                <w:szCs w:val="18"/>
                <w:lang w:eastAsia="tr-TR"/>
              </w:rPr>
              <w:t xml:space="preserve">1 Yıldan Az </w:t>
            </w:r>
          </w:p>
        </w:tc>
        <w:tc>
          <w:tcPr>
            <w:tcW w:w="1318" w:type="dxa"/>
            <w:shd w:val="clear" w:color="auto" w:fill="auto"/>
            <w:vAlign w:val="bottom"/>
            <w:hideMark/>
          </w:tcPr>
          <w:p w14:paraId="0D09EDC5" w14:textId="2B37D300" w:rsidR="00B95BC4" w:rsidRPr="00B10AC9" w:rsidRDefault="00B95BC4" w:rsidP="00B95BC4">
            <w:pPr>
              <w:jc w:val="right"/>
              <w:rPr>
                <w:sz w:val="18"/>
                <w:szCs w:val="16"/>
                <w:lang w:eastAsia="tr-TR"/>
              </w:rPr>
            </w:pPr>
            <w:r w:rsidRPr="00F038BF">
              <w:rPr>
                <w:sz w:val="18"/>
                <w:szCs w:val="16"/>
                <w:lang w:eastAsia="tr-TR"/>
              </w:rPr>
              <w:t>11,347</w:t>
            </w:r>
          </w:p>
        </w:tc>
        <w:tc>
          <w:tcPr>
            <w:tcW w:w="1318" w:type="dxa"/>
            <w:shd w:val="clear" w:color="auto" w:fill="auto"/>
            <w:vAlign w:val="bottom"/>
            <w:hideMark/>
          </w:tcPr>
          <w:p w14:paraId="50F34A8C" w14:textId="671187A6" w:rsidR="00B95BC4" w:rsidRPr="00B10AC9" w:rsidRDefault="00B95BC4" w:rsidP="00B95BC4">
            <w:pPr>
              <w:jc w:val="right"/>
              <w:rPr>
                <w:sz w:val="18"/>
                <w:szCs w:val="16"/>
                <w:lang w:eastAsia="tr-TR"/>
              </w:rPr>
            </w:pPr>
            <w:r w:rsidRPr="00F038BF">
              <w:rPr>
                <w:sz w:val="18"/>
                <w:szCs w:val="16"/>
                <w:lang w:eastAsia="tr-TR"/>
              </w:rPr>
              <w:t>3,725</w:t>
            </w:r>
          </w:p>
        </w:tc>
        <w:tc>
          <w:tcPr>
            <w:tcW w:w="1318" w:type="dxa"/>
            <w:shd w:val="clear" w:color="auto" w:fill="auto"/>
            <w:vAlign w:val="bottom"/>
            <w:hideMark/>
          </w:tcPr>
          <w:p w14:paraId="207FCE9A" w14:textId="373845E5" w:rsidR="00B95BC4" w:rsidRPr="00CB56EC" w:rsidRDefault="00B95BC4" w:rsidP="00B95BC4">
            <w:pPr>
              <w:jc w:val="right"/>
            </w:pPr>
            <w:r w:rsidRPr="00DC7216">
              <w:rPr>
                <w:sz w:val="18"/>
                <w:szCs w:val="16"/>
                <w:lang w:eastAsia="tr-TR"/>
              </w:rPr>
              <w:t>11,347</w:t>
            </w:r>
          </w:p>
        </w:tc>
        <w:tc>
          <w:tcPr>
            <w:tcW w:w="1318" w:type="dxa"/>
            <w:shd w:val="clear" w:color="auto" w:fill="auto"/>
            <w:vAlign w:val="bottom"/>
            <w:hideMark/>
          </w:tcPr>
          <w:p w14:paraId="6225B971" w14:textId="5B22428E" w:rsidR="00B95BC4" w:rsidRPr="00CB56EC" w:rsidRDefault="00B95BC4" w:rsidP="00B95BC4">
            <w:pPr>
              <w:jc w:val="right"/>
            </w:pPr>
            <w:r w:rsidRPr="00DC7216">
              <w:rPr>
                <w:sz w:val="18"/>
                <w:szCs w:val="16"/>
                <w:lang w:eastAsia="tr-TR"/>
              </w:rPr>
              <w:t>3,475</w:t>
            </w:r>
          </w:p>
        </w:tc>
      </w:tr>
      <w:tr w:rsidR="00B95BC4" w:rsidRPr="00CB56EC" w14:paraId="2D810C82" w14:textId="77777777" w:rsidTr="00B95BC4">
        <w:trPr>
          <w:trHeight w:hRule="exact" w:val="227"/>
        </w:trPr>
        <w:tc>
          <w:tcPr>
            <w:tcW w:w="3964" w:type="dxa"/>
            <w:shd w:val="clear" w:color="auto" w:fill="auto"/>
            <w:vAlign w:val="bottom"/>
            <w:hideMark/>
          </w:tcPr>
          <w:p w14:paraId="550895C7" w14:textId="77777777" w:rsidR="00B95BC4" w:rsidRPr="00CB56EC" w:rsidRDefault="00B95BC4" w:rsidP="00B95BC4">
            <w:pPr>
              <w:rPr>
                <w:color w:val="000000"/>
                <w:sz w:val="18"/>
                <w:szCs w:val="18"/>
                <w:lang w:eastAsia="tr-TR"/>
              </w:rPr>
            </w:pPr>
            <w:r w:rsidRPr="00CB56EC">
              <w:rPr>
                <w:color w:val="000000"/>
                <w:sz w:val="18"/>
                <w:szCs w:val="18"/>
                <w:lang w:eastAsia="tr-TR"/>
              </w:rPr>
              <w:t>1-4 Yıl Arası</w:t>
            </w:r>
          </w:p>
        </w:tc>
        <w:tc>
          <w:tcPr>
            <w:tcW w:w="1318" w:type="dxa"/>
            <w:shd w:val="clear" w:color="auto" w:fill="auto"/>
            <w:vAlign w:val="bottom"/>
            <w:hideMark/>
          </w:tcPr>
          <w:p w14:paraId="4566DA8B" w14:textId="2C6E58F6" w:rsidR="00B95BC4" w:rsidRPr="00B10AC9" w:rsidRDefault="00B95BC4" w:rsidP="00B95BC4">
            <w:pPr>
              <w:jc w:val="right"/>
              <w:rPr>
                <w:sz w:val="18"/>
                <w:szCs w:val="16"/>
                <w:lang w:eastAsia="tr-TR"/>
              </w:rPr>
            </w:pPr>
            <w:r w:rsidRPr="00F038BF">
              <w:rPr>
                <w:sz w:val="18"/>
                <w:szCs w:val="16"/>
                <w:lang w:eastAsia="tr-TR"/>
              </w:rPr>
              <w:t>28,565</w:t>
            </w:r>
          </w:p>
        </w:tc>
        <w:tc>
          <w:tcPr>
            <w:tcW w:w="1318" w:type="dxa"/>
            <w:shd w:val="clear" w:color="auto" w:fill="auto"/>
            <w:vAlign w:val="bottom"/>
            <w:hideMark/>
          </w:tcPr>
          <w:p w14:paraId="15DAEBE1" w14:textId="5DFAC0A9" w:rsidR="00B95BC4" w:rsidRPr="00B10AC9" w:rsidRDefault="00B95BC4" w:rsidP="00B95BC4">
            <w:pPr>
              <w:jc w:val="right"/>
              <w:rPr>
                <w:sz w:val="18"/>
                <w:szCs w:val="16"/>
                <w:lang w:eastAsia="tr-TR"/>
              </w:rPr>
            </w:pPr>
            <w:r w:rsidRPr="00F038BF">
              <w:rPr>
                <w:sz w:val="18"/>
                <w:szCs w:val="16"/>
                <w:lang w:eastAsia="tr-TR"/>
              </w:rPr>
              <w:t>15,069</w:t>
            </w:r>
          </w:p>
        </w:tc>
        <w:tc>
          <w:tcPr>
            <w:tcW w:w="1318" w:type="dxa"/>
            <w:shd w:val="clear" w:color="auto" w:fill="auto"/>
            <w:vAlign w:val="bottom"/>
            <w:hideMark/>
          </w:tcPr>
          <w:p w14:paraId="0A97C100" w14:textId="1D931B93" w:rsidR="00B95BC4" w:rsidRPr="00CB56EC" w:rsidRDefault="00B95BC4" w:rsidP="00B95BC4">
            <w:pPr>
              <w:jc w:val="right"/>
            </w:pPr>
            <w:r w:rsidRPr="00DC7216">
              <w:rPr>
                <w:sz w:val="18"/>
                <w:szCs w:val="16"/>
                <w:lang w:eastAsia="tr-TR"/>
              </w:rPr>
              <w:t>28,990</w:t>
            </w:r>
          </w:p>
        </w:tc>
        <w:tc>
          <w:tcPr>
            <w:tcW w:w="1318" w:type="dxa"/>
            <w:shd w:val="clear" w:color="auto" w:fill="auto"/>
            <w:vAlign w:val="bottom"/>
            <w:hideMark/>
          </w:tcPr>
          <w:p w14:paraId="7AD3E18E" w14:textId="1919146B" w:rsidR="00B95BC4" w:rsidRPr="00CB56EC" w:rsidRDefault="00B95BC4" w:rsidP="00B95BC4">
            <w:pPr>
              <w:jc w:val="right"/>
            </w:pPr>
            <w:r w:rsidRPr="00DC7216">
              <w:rPr>
                <w:sz w:val="18"/>
                <w:szCs w:val="16"/>
                <w:lang w:eastAsia="tr-TR"/>
              </w:rPr>
              <w:t>14,087</w:t>
            </w:r>
          </w:p>
        </w:tc>
      </w:tr>
      <w:tr w:rsidR="00B95BC4" w:rsidRPr="00CB56EC" w14:paraId="7C6875B1" w14:textId="77777777" w:rsidTr="00B95BC4">
        <w:trPr>
          <w:trHeight w:hRule="exact" w:val="227"/>
        </w:trPr>
        <w:tc>
          <w:tcPr>
            <w:tcW w:w="3964" w:type="dxa"/>
            <w:shd w:val="clear" w:color="auto" w:fill="auto"/>
            <w:vAlign w:val="bottom"/>
            <w:hideMark/>
          </w:tcPr>
          <w:p w14:paraId="4AC99DE2" w14:textId="77777777" w:rsidR="00B95BC4" w:rsidRPr="00CB56EC" w:rsidRDefault="00B95BC4" w:rsidP="00B95BC4">
            <w:pPr>
              <w:rPr>
                <w:color w:val="000000"/>
                <w:sz w:val="18"/>
                <w:szCs w:val="18"/>
                <w:lang w:eastAsia="tr-TR"/>
              </w:rPr>
            </w:pPr>
            <w:r w:rsidRPr="00CB56EC">
              <w:rPr>
                <w:color w:val="000000"/>
                <w:sz w:val="18"/>
                <w:szCs w:val="18"/>
                <w:lang w:eastAsia="tr-TR"/>
              </w:rPr>
              <w:t>4 Yıldan Fazla</w:t>
            </w:r>
          </w:p>
        </w:tc>
        <w:tc>
          <w:tcPr>
            <w:tcW w:w="1318" w:type="dxa"/>
            <w:shd w:val="clear" w:color="auto" w:fill="auto"/>
            <w:vAlign w:val="bottom"/>
            <w:hideMark/>
          </w:tcPr>
          <w:p w14:paraId="33BACBF5" w14:textId="4BB60ECE" w:rsidR="00B95BC4" w:rsidRPr="00B10AC9" w:rsidRDefault="00B95BC4" w:rsidP="00B95BC4">
            <w:pPr>
              <w:jc w:val="right"/>
              <w:rPr>
                <w:sz w:val="18"/>
                <w:szCs w:val="16"/>
                <w:lang w:eastAsia="tr-TR"/>
              </w:rPr>
            </w:pPr>
            <w:r w:rsidRPr="00F038BF">
              <w:rPr>
                <w:sz w:val="18"/>
                <w:szCs w:val="16"/>
                <w:lang w:eastAsia="tr-TR"/>
              </w:rPr>
              <w:t>3,216</w:t>
            </w:r>
          </w:p>
        </w:tc>
        <w:tc>
          <w:tcPr>
            <w:tcW w:w="1318" w:type="dxa"/>
            <w:shd w:val="clear" w:color="auto" w:fill="auto"/>
            <w:vAlign w:val="bottom"/>
            <w:hideMark/>
          </w:tcPr>
          <w:p w14:paraId="202F3C37" w14:textId="451543B5" w:rsidR="00B95BC4" w:rsidRPr="00B10AC9" w:rsidRDefault="00B95BC4" w:rsidP="00B95BC4">
            <w:pPr>
              <w:jc w:val="right"/>
              <w:rPr>
                <w:sz w:val="18"/>
                <w:szCs w:val="16"/>
                <w:lang w:eastAsia="tr-TR"/>
              </w:rPr>
            </w:pPr>
            <w:r w:rsidRPr="00F038BF">
              <w:rPr>
                <w:sz w:val="18"/>
                <w:szCs w:val="16"/>
                <w:lang w:eastAsia="tr-TR"/>
              </w:rPr>
              <w:t>3,058</w:t>
            </w:r>
          </w:p>
        </w:tc>
        <w:tc>
          <w:tcPr>
            <w:tcW w:w="1318" w:type="dxa"/>
            <w:shd w:val="clear" w:color="auto" w:fill="auto"/>
            <w:vAlign w:val="bottom"/>
            <w:hideMark/>
          </w:tcPr>
          <w:p w14:paraId="4F25C506" w14:textId="5F2EADC0" w:rsidR="00B95BC4" w:rsidRPr="00CB56EC" w:rsidRDefault="00B95BC4" w:rsidP="00B95BC4">
            <w:pPr>
              <w:jc w:val="right"/>
            </w:pPr>
            <w:r w:rsidRPr="00DC7216">
              <w:rPr>
                <w:sz w:val="18"/>
                <w:szCs w:val="16"/>
                <w:lang w:eastAsia="tr-TR"/>
              </w:rPr>
              <w:t>5,628</w:t>
            </w:r>
          </w:p>
        </w:tc>
        <w:tc>
          <w:tcPr>
            <w:tcW w:w="1318" w:type="dxa"/>
            <w:shd w:val="clear" w:color="auto" w:fill="auto"/>
            <w:vAlign w:val="bottom"/>
            <w:hideMark/>
          </w:tcPr>
          <w:p w14:paraId="7704561C" w14:textId="6C493E5E" w:rsidR="00B95BC4" w:rsidRPr="00CB56EC" w:rsidRDefault="00B95BC4" w:rsidP="00B95BC4">
            <w:pPr>
              <w:jc w:val="right"/>
            </w:pPr>
            <w:r w:rsidRPr="00DC7216">
              <w:rPr>
                <w:sz w:val="18"/>
                <w:szCs w:val="16"/>
                <w:lang w:eastAsia="tr-TR"/>
              </w:rPr>
              <w:t>5,098</w:t>
            </w:r>
          </w:p>
        </w:tc>
      </w:tr>
      <w:tr w:rsidR="00B95BC4" w:rsidRPr="00B95BC4" w14:paraId="25EF7D8D" w14:textId="77777777" w:rsidTr="00B95BC4">
        <w:trPr>
          <w:trHeight w:hRule="exact" w:val="227"/>
        </w:trPr>
        <w:tc>
          <w:tcPr>
            <w:tcW w:w="3964" w:type="dxa"/>
            <w:shd w:val="clear" w:color="auto" w:fill="auto"/>
            <w:vAlign w:val="bottom"/>
          </w:tcPr>
          <w:p w14:paraId="4E77FB84" w14:textId="77777777" w:rsidR="00B95BC4" w:rsidRPr="00B95BC4" w:rsidRDefault="00B95BC4" w:rsidP="00B95BC4">
            <w:pPr>
              <w:rPr>
                <w:b/>
                <w:bCs/>
                <w:color w:val="000000"/>
                <w:sz w:val="18"/>
                <w:szCs w:val="18"/>
                <w:lang w:eastAsia="tr-TR"/>
              </w:rPr>
            </w:pPr>
            <w:r w:rsidRPr="00B95BC4">
              <w:rPr>
                <w:b/>
                <w:bCs/>
                <w:color w:val="000000"/>
                <w:sz w:val="18"/>
                <w:szCs w:val="18"/>
                <w:lang w:eastAsia="tr-TR"/>
              </w:rPr>
              <w:t>Toplam</w:t>
            </w:r>
          </w:p>
        </w:tc>
        <w:tc>
          <w:tcPr>
            <w:tcW w:w="1318" w:type="dxa"/>
            <w:shd w:val="clear" w:color="auto" w:fill="auto"/>
            <w:vAlign w:val="bottom"/>
          </w:tcPr>
          <w:p w14:paraId="6BF8C64D" w14:textId="54EA2756" w:rsidR="00B95BC4" w:rsidRPr="00B95BC4" w:rsidRDefault="00B95BC4" w:rsidP="00B95BC4">
            <w:pPr>
              <w:jc w:val="right"/>
              <w:rPr>
                <w:b/>
                <w:bCs/>
                <w:sz w:val="18"/>
                <w:szCs w:val="16"/>
                <w:lang w:eastAsia="tr-TR"/>
              </w:rPr>
            </w:pPr>
            <w:r w:rsidRPr="00F038BF">
              <w:rPr>
                <w:b/>
                <w:bCs/>
                <w:sz w:val="18"/>
                <w:szCs w:val="16"/>
                <w:lang w:eastAsia="tr-TR"/>
              </w:rPr>
              <w:t>43,128</w:t>
            </w:r>
          </w:p>
        </w:tc>
        <w:tc>
          <w:tcPr>
            <w:tcW w:w="1318" w:type="dxa"/>
            <w:shd w:val="clear" w:color="auto" w:fill="auto"/>
            <w:vAlign w:val="bottom"/>
          </w:tcPr>
          <w:p w14:paraId="41DC5F86" w14:textId="6D205100" w:rsidR="00B95BC4" w:rsidRPr="00B95BC4" w:rsidRDefault="00B95BC4" w:rsidP="00B95BC4">
            <w:pPr>
              <w:jc w:val="right"/>
              <w:rPr>
                <w:b/>
                <w:bCs/>
                <w:sz w:val="18"/>
                <w:szCs w:val="16"/>
                <w:lang w:eastAsia="tr-TR"/>
              </w:rPr>
            </w:pPr>
            <w:r w:rsidRPr="00F038BF">
              <w:rPr>
                <w:b/>
                <w:bCs/>
                <w:sz w:val="18"/>
                <w:szCs w:val="16"/>
                <w:lang w:eastAsia="tr-TR"/>
              </w:rPr>
              <w:t>21,852</w:t>
            </w:r>
          </w:p>
        </w:tc>
        <w:tc>
          <w:tcPr>
            <w:tcW w:w="1318" w:type="dxa"/>
            <w:shd w:val="clear" w:color="auto" w:fill="auto"/>
            <w:vAlign w:val="bottom"/>
          </w:tcPr>
          <w:p w14:paraId="3E4972B8" w14:textId="52DC01AF" w:rsidR="00B95BC4" w:rsidRPr="00B95BC4" w:rsidRDefault="00B95BC4" w:rsidP="00B95BC4">
            <w:pPr>
              <w:jc w:val="right"/>
              <w:rPr>
                <w:b/>
                <w:bCs/>
              </w:rPr>
            </w:pPr>
            <w:r w:rsidRPr="00B95BC4">
              <w:rPr>
                <w:b/>
                <w:bCs/>
                <w:sz w:val="18"/>
                <w:szCs w:val="16"/>
                <w:lang w:eastAsia="tr-TR"/>
              </w:rPr>
              <w:t>45,965</w:t>
            </w:r>
          </w:p>
        </w:tc>
        <w:tc>
          <w:tcPr>
            <w:tcW w:w="1318" w:type="dxa"/>
            <w:shd w:val="clear" w:color="auto" w:fill="auto"/>
            <w:vAlign w:val="bottom"/>
          </w:tcPr>
          <w:p w14:paraId="22C2CAEC" w14:textId="00AB77E6" w:rsidR="00B95BC4" w:rsidRPr="00B95BC4" w:rsidRDefault="00B95BC4" w:rsidP="00B95BC4">
            <w:pPr>
              <w:jc w:val="right"/>
              <w:rPr>
                <w:b/>
                <w:bCs/>
              </w:rPr>
            </w:pPr>
            <w:r w:rsidRPr="00B95BC4">
              <w:rPr>
                <w:b/>
                <w:bCs/>
                <w:sz w:val="18"/>
                <w:szCs w:val="16"/>
                <w:lang w:eastAsia="tr-TR"/>
              </w:rPr>
              <w:t>22,660</w:t>
            </w:r>
          </w:p>
        </w:tc>
      </w:tr>
    </w:tbl>
    <w:p w14:paraId="6FB05E71" w14:textId="77777777" w:rsidR="00E30CF9" w:rsidRPr="00CB56EC" w:rsidRDefault="00E30CF9" w:rsidP="00E30CF9">
      <w:pPr>
        <w:autoSpaceDE w:val="0"/>
        <w:autoSpaceDN w:val="0"/>
        <w:adjustRightInd w:val="0"/>
        <w:rPr>
          <w:rFonts w:eastAsia="Arial Unicode MS"/>
          <w:sz w:val="12"/>
          <w:szCs w:val="14"/>
          <w:highlight w:val="yellow"/>
        </w:rPr>
      </w:pPr>
    </w:p>
    <w:p w14:paraId="2D5B0E0A" w14:textId="090B88A5" w:rsidR="00E30CF9" w:rsidRPr="00CB56EC" w:rsidRDefault="005C73FE" w:rsidP="00832D22">
      <w:pPr>
        <w:tabs>
          <w:tab w:val="num" w:pos="2340"/>
          <w:tab w:val="num" w:pos="3060"/>
        </w:tabs>
        <w:autoSpaceDE w:val="0"/>
        <w:autoSpaceDN w:val="0"/>
        <w:adjustRightInd w:val="0"/>
        <w:ind w:hanging="567"/>
        <w:jc w:val="both"/>
      </w:pPr>
      <w:r w:rsidRPr="00CB56EC">
        <w:rPr>
          <w:b/>
        </w:rPr>
        <w:tab/>
      </w:r>
      <w:r w:rsidR="00E30CF9" w:rsidRPr="00CB56EC">
        <w:rPr>
          <w:b/>
        </w:rPr>
        <w:t>Finansal Kiralama İşlemlerinden Doğan Yükümlülüklere ilişkin açıklamalar</w:t>
      </w:r>
    </w:p>
    <w:p w14:paraId="19365998" w14:textId="77777777" w:rsidR="00E30CF9" w:rsidRPr="00CB56EC" w:rsidRDefault="00E30CF9" w:rsidP="00E30CF9">
      <w:pPr>
        <w:autoSpaceDE w:val="0"/>
        <w:autoSpaceDN w:val="0"/>
        <w:adjustRightInd w:val="0"/>
        <w:rPr>
          <w:rFonts w:eastAsia="Arial Unicode MS"/>
          <w:sz w:val="14"/>
          <w:szCs w:val="14"/>
        </w:rPr>
      </w:pPr>
    </w:p>
    <w:p w14:paraId="5517EC64" w14:textId="24EB8FBA" w:rsidR="005C73FE" w:rsidRPr="00CB56EC" w:rsidRDefault="00832D22" w:rsidP="005C73FE">
      <w:pPr>
        <w:autoSpaceDE w:val="0"/>
        <w:autoSpaceDN w:val="0"/>
        <w:adjustRightInd w:val="0"/>
        <w:jc w:val="both"/>
        <w:rPr>
          <w:color w:val="000000"/>
        </w:rPr>
      </w:pPr>
      <w:r w:rsidRPr="00CB56EC">
        <w:rPr>
          <w:color w:val="000000"/>
        </w:rPr>
        <w:t>Bulunmamaktadır (31 Aralık 202</w:t>
      </w:r>
      <w:r w:rsidR="009B69DC">
        <w:rPr>
          <w:color w:val="000000"/>
        </w:rPr>
        <w:t>4</w:t>
      </w:r>
      <w:r w:rsidR="005C73FE" w:rsidRPr="00CB56EC">
        <w:rPr>
          <w:color w:val="000000"/>
        </w:rPr>
        <w:t xml:space="preserve"> – Bulunmamaktadır).</w:t>
      </w:r>
    </w:p>
    <w:p w14:paraId="11D49FCF" w14:textId="77777777" w:rsidR="00E30CF9" w:rsidRPr="00CB56EC" w:rsidRDefault="00E30CF9" w:rsidP="00E30CF9">
      <w:pPr>
        <w:autoSpaceDE w:val="0"/>
        <w:autoSpaceDN w:val="0"/>
        <w:adjustRightInd w:val="0"/>
        <w:rPr>
          <w:rFonts w:eastAsia="Arial Unicode MS"/>
          <w:sz w:val="14"/>
          <w:szCs w:val="14"/>
        </w:rPr>
      </w:pPr>
    </w:p>
    <w:p w14:paraId="250375C2" w14:textId="77777777" w:rsidR="00E30CF9" w:rsidRPr="00CB56EC" w:rsidRDefault="005C73FE" w:rsidP="00E30CF9">
      <w:pPr>
        <w:tabs>
          <w:tab w:val="num" w:pos="2340"/>
          <w:tab w:val="num" w:pos="3060"/>
        </w:tabs>
        <w:autoSpaceDE w:val="0"/>
        <w:autoSpaceDN w:val="0"/>
        <w:adjustRightInd w:val="0"/>
        <w:ind w:hanging="567"/>
      </w:pPr>
      <w:r w:rsidRPr="00CB56EC">
        <w:rPr>
          <w:b/>
        </w:rPr>
        <w:tab/>
      </w:r>
      <w:r w:rsidR="00E30CF9" w:rsidRPr="00CB56EC">
        <w:rPr>
          <w:b/>
        </w:rPr>
        <w:t>Faaliyet kiralamasına ilişkin açıklamalar</w:t>
      </w:r>
    </w:p>
    <w:p w14:paraId="10C957BD" w14:textId="77777777" w:rsidR="00E30CF9" w:rsidRPr="00CB56EC" w:rsidRDefault="00E30CF9" w:rsidP="00E30CF9">
      <w:pPr>
        <w:autoSpaceDE w:val="0"/>
        <w:autoSpaceDN w:val="0"/>
        <w:adjustRightInd w:val="0"/>
        <w:ind w:left="1080" w:hanging="540"/>
        <w:rPr>
          <w:rFonts w:eastAsia="Arial Unicode MS"/>
          <w:sz w:val="14"/>
          <w:szCs w:val="14"/>
        </w:rPr>
      </w:pPr>
    </w:p>
    <w:p w14:paraId="1737B359" w14:textId="77777777" w:rsidR="00E30CF9" w:rsidRPr="00CB56EC" w:rsidRDefault="00E30CF9" w:rsidP="005C73FE">
      <w:pPr>
        <w:autoSpaceDE w:val="0"/>
        <w:autoSpaceDN w:val="0"/>
        <w:adjustRightInd w:val="0"/>
        <w:jc w:val="both"/>
        <w:rPr>
          <w:sz w:val="16"/>
          <w:szCs w:val="16"/>
        </w:rPr>
      </w:pPr>
      <w:r w:rsidRPr="00CB56EC">
        <w:rPr>
          <w:rFonts w:eastAsia="Arial Unicode MS"/>
        </w:rPr>
        <w:t>Kiraya veren tarafın söz konusu varlığın bütün risk ve faydalarını elinde bulundurduğu finansal kiralama işlemleri faaliyet kiralaması olarak sınıflandırılır. Faaliyet kiralaması ile ilgili sözleşme değişikliklerinin Banka’ya getirdiği önemli yükümlülükler bulunmamaktadır.</w:t>
      </w:r>
      <w:r w:rsidR="00936712" w:rsidRPr="00CB56EC">
        <w:rPr>
          <w:rFonts w:eastAsia="Arial Unicode MS"/>
        </w:rPr>
        <w:t xml:space="preserve"> </w:t>
      </w:r>
      <w:r w:rsidRPr="00CB56EC">
        <w:rPr>
          <w:rFonts w:eastAsia="Arial Unicode MS"/>
        </w:rPr>
        <w:t>Banka faaliyet kiralaması anlaşmalarına istinaden yaptığı kira ödemelerini kira süresi boyunca, eşit tutarlarda gider kaydetmektedir.</w:t>
      </w:r>
    </w:p>
    <w:p w14:paraId="4EE80DF6" w14:textId="77777777" w:rsidR="00E30CF9" w:rsidRPr="00CB56EC" w:rsidRDefault="00E30CF9" w:rsidP="00E30CF9">
      <w:pPr>
        <w:autoSpaceDE w:val="0"/>
        <w:autoSpaceDN w:val="0"/>
        <w:adjustRightInd w:val="0"/>
        <w:rPr>
          <w:sz w:val="14"/>
          <w:szCs w:val="14"/>
        </w:rPr>
      </w:pPr>
    </w:p>
    <w:p w14:paraId="376C6BC9" w14:textId="77777777" w:rsidR="00E30CF9" w:rsidRPr="00CB56EC" w:rsidRDefault="00E30CF9" w:rsidP="00E30CF9">
      <w:pPr>
        <w:autoSpaceDE w:val="0"/>
        <w:autoSpaceDN w:val="0"/>
        <w:adjustRightInd w:val="0"/>
        <w:ind w:hanging="567"/>
        <w:rPr>
          <w:b/>
          <w:bCs/>
          <w:iCs/>
        </w:rPr>
      </w:pPr>
      <w:r w:rsidRPr="00CB56EC">
        <w:rPr>
          <w:b/>
          <w:bCs/>
          <w:iCs/>
        </w:rPr>
        <w:t>2.7.</w:t>
      </w:r>
      <w:r w:rsidRPr="00CB56EC">
        <w:rPr>
          <w:b/>
          <w:bCs/>
          <w:iCs/>
        </w:rPr>
        <w:tab/>
        <w:t>Riskten korunma amaçlı türev finansal borçlara ilişkin bilgiler</w:t>
      </w:r>
    </w:p>
    <w:p w14:paraId="556FDA8E" w14:textId="77777777" w:rsidR="00E30CF9" w:rsidRPr="00CB56EC" w:rsidRDefault="00E30CF9" w:rsidP="00E30CF9">
      <w:pPr>
        <w:tabs>
          <w:tab w:val="left" w:pos="709"/>
        </w:tabs>
        <w:rPr>
          <w:sz w:val="14"/>
          <w:szCs w:val="14"/>
          <w:lang w:eastAsia="en-GB"/>
        </w:rPr>
      </w:pPr>
    </w:p>
    <w:p w14:paraId="3F205FF0" w14:textId="16D93860" w:rsidR="005C73FE" w:rsidRPr="00CB56EC" w:rsidRDefault="00832D22" w:rsidP="005C73FE">
      <w:pPr>
        <w:autoSpaceDE w:val="0"/>
        <w:autoSpaceDN w:val="0"/>
        <w:adjustRightInd w:val="0"/>
        <w:jc w:val="both"/>
        <w:rPr>
          <w:color w:val="000000"/>
        </w:rPr>
      </w:pPr>
      <w:r w:rsidRPr="00CB56EC">
        <w:rPr>
          <w:color w:val="000000"/>
        </w:rPr>
        <w:t>Bulunmamaktadır (31 Aralık 202</w:t>
      </w:r>
      <w:r w:rsidR="009B69DC">
        <w:rPr>
          <w:color w:val="000000"/>
        </w:rPr>
        <w:t>4</w:t>
      </w:r>
      <w:r w:rsidR="005C73FE" w:rsidRPr="00CB56EC">
        <w:rPr>
          <w:color w:val="000000"/>
        </w:rPr>
        <w:t xml:space="preserve"> – Bulunmamaktadır).</w:t>
      </w:r>
    </w:p>
    <w:p w14:paraId="580D58AC" w14:textId="385E8B49" w:rsidR="00D27096" w:rsidRDefault="00D27096" w:rsidP="00E30CF9">
      <w:pPr>
        <w:tabs>
          <w:tab w:val="left" w:pos="709"/>
        </w:tabs>
        <w:ind w:hanging="567"/>
        <w:rPr>
          <w:sz w:val="14"/>
          <w:szCs w:val="14"/>
        </w:rPr>
      </w:pPr>
      <w:r>
        <w:rPr>
          <w:sz w:val="14"/>
          <w:szCs w:val="14"/>
        </w:rPr>
        <w:br w:type="page"/>
      </w:r>
    </w:p>
    <w:p w14:paraId="130F9A33" w14:textId="77777777" w:rsidR="00E30CF9" w:rsidRPr="00CB56EC" w:rsidRDefault="00E30CF9" w:rsidP="00CA50E6">
      <w:pPr>
        <w:pageBreakBefore/>
        <w:tabs>
          <w:tab w:val="left" w:pos="709"/>
        </w:tabs>
        <w:ind w:hanging="567"/>
        <w:rPr>
          <w:b/>
          <w:bCs/>
          <w:iCs/>
        </w:rPr>
      </w:pPr>
      <w:r w:rsidRPr="00CB56EC">
        <w:rPr>
          <w:b/>
          <w:bCs/>
          <w:iCs/>
        </w:rPr>
        <w:lastRenderedPageBreak/>
        <w:t>2.8.</w:t>
      </w:r>
      <w:r w:rsidRPr="00CB56EC">
        <w:rPr>
          <w:b/>
          <w:bCs/>
          <w:iCs/>
        </w:rPr>
        <w:tab/>
        <w:t>Karşılıklara ilişkin açıklamalar</w:t>
      </w:r>
    </w:p>
    <w:p w14:paraId="589B5697" w14:textId="77777777" w:rsidR="00E30CF9" w:rsidRPr="00CB56EC" w:rsidRDefault="00E30CF9" w:rsidP="00E30CF9">
      <w:pPr>
        <w:tabs>
          <w:tab w:val="left" w:pos="-1800"/>
        </w:tabs>
        <w:rPr>
          <w:sz w:val="14"/>
          <w:szCs w:val="14"/>
        </w:rPr>
      </w:pPr>
    </w:p>
    <w:p w14:paraId="2758E24B" w14:textId="77777777" w:rsidR="00E30CF9" w:rsidRPr="00CB56EC" w:rsidRDefault="00E30CF9" w:rsidP="00E30CF9">
      <w:pPr>
        <w:tabs>
          <w:tab w:val="left" w:pos="-1800"/>
        </w:tabs>
        <w:rPr>
          <w:sz w:val="2"/>
          <w:szCs w:val="14"/>
        </w:rPr>
      </w:pPr>
    </w:p>
    <w:p w14:paraId="17EE17B0" w14:textId="77777777" w:rsidR="007B05A7" w:rsidRPr="00CB56EC" w:rsidRDefault="005C73FE" w:rsidP="00E30CF9">
      <w:pPr>
        <w:tabs>
          <w:tab w:val="num" w:pos="2340"/>
          <w:tab w:val="num" w:pos="3060"/>
        </w:tabs>
        <w:autoSpaceDE w:val="0"/>
        <w:autoSpaceDN w:val="0"/>
        <w:adjustRightInd w:val="0"/>
        <w:ind w:hanging="567"/>
        <w:jc w:val="both"/>
        <w:rPr>
          <w:spacing w:val="-4"/>
        </w:rPr>
      </w:pPr>
      <w:r w:rsidRPr="00CB56EC">
        <w:rPr>
          <w:b/>
        </w:rPr>
        <w:tab/>
      </w:r>
      <w:r w:rsidR="00E30CF9" w:rsidRPr="00CB56EC">
        <w:rPr>
          <w:b/>
          <w:spacing w:val="-4"/>
        </w:rPr>
        <w:t>Dövize endeksli krediler kur farkı karşılıkları ile ilgili açıkl</w:t>
      </w:r>
      <w:r w:rsidR="007B05A7" w:rsidRPr="00CB56EC">
        <w:rPr>
          <w:b/>
          <w:spacing w:val="-4"/>
        </w:rPr>
        <w:t>amalar</w:t>
      </w:r>
    </w:p>
    <w:p w14:paraId="240F7682" w14:textId="77777777" w:rsidR="007B05A7" w:rsidRPr="00CB56EC" w:rsidRDefault="007B05A7" w:rsidP="007B05A7">
      <w:pPr>
        <w:rPr>
          <w:sz w:val="14"/>
          <w:szCs w:val="14"/>
          <w:shd w:val="clear" w:color="auto" w:fill="FFFF00"/>
        </w:rPr>
      </w:pPr>
    </w:p>
    <w:p w14:paraId="00421C37" w14:textId="5D8D1283" w:rsidR="005C73FE" w:rsidRPr="00CB56EC" w:rsidRDefault="00832D22" w:rsidP="005C73FE">
      <w:pPr>
        <w:autoSpaceDE w:val="0"/>
        <w:autoSpaceDN w:val="0"/>
        <w:adjustRightInd w:val="0"/>
        <w:jc w:val="both"/>
        <w:rPr>
          <w:color w:val="000000"/>
        </w:rPr>
      </w:pPr>
      <w:r w:rsidRPr="00CB56EC">
        <w:rPr>
          <w:color w:val="000000"/>
        </w:rPr>
        <w:t>Bulunmamaktadır (31 Aralık 202</w:t>
      </w:r>
      <w:r w:rsidR="009B69DC">
        <w:rPr>
          <w:color w:val="000000"/>
        </w:rPr>
        <w:t>4</w:t>
      </w:r>
      <w:r w:rsidR="005C73FE" w:rsidRPr="00CB56EC">
        <w:rPr>
          <w:color w:val="000000"/>
        </w:rPr>
        <w:t xml:space="preserve"> – Bulunmamaktadır).</w:t>
      </w:r>
    </w:p>
    <w:p w14:paraId="03412C4C" w14:textId="77777777" w:rsidR="007B05A7" w:rsidRPr="00CB56EC" w:rsidRDefault="007B05A7" w:rsidP="00E30CF9">
      <w:pPr>
        <w:pStyle w:val="ListParagraph"/>
        <w:rPr>
          <w:rFonts w:eastAsia="Arial Unicode MS"/>
          <w:sz w:val="14"/>
          <w:szCs w:val="14"/>
          <w:highlight w:val="yellow"/>
        </w:rPr>
      </w:pPr>
    </w:p>
    <w:p w14:paraId="764D0991" w14:textId="77777777" w:rsidR="00E30CF9" w:rsidRPr="00CB56EC" w:rsidRDefault="005C73FE" w:rsidP="00CA50E6">
      <w:pPr>
        <w:tabs>
          <w:tab w:val="num" w:pos="2340"/>
          <w:tab w:val="num" w:pos="3060"/>
        </w:tabs>
        <w:autoSpaceDE w:val="0"/>
        <w:autoSpaceDN w:val="0"/>
        <w:adjustRightInd w:val="0"/>
        <w:ind w:hanging="567"/>
        <w:rPr>
          <w:rFonts w:eastAsia="Arial Unicode MS"/>
          <w:sz w:val="4"/>
          <w:szCs w:val="14"/>
        </w:rPr>
      </w:pPr>
      <w:bookmarkStart w:id="29" w:name="_Hlk94081340"/>
      <w:r w:rsidRPr="00CB56EC">
        <w:rPr>
          <w:b/>
        </w:rPr>
        <w:tab/>
      </w:r>
      <w:r w:rsidR="00E30CF9" w:rsidRPr="00CB56EC">
        <w:rPr>
          <w:b/>
        </w:rPr>
        <w:t>Diğer karşılıklara ilişkin bilgiler</w:t>
      </w:r>
      <w:bookmarkEnd w:id="29"/>
    </w:p>
    <w:p w14:paraId="04750378" w14:textId="77777777" w:rsidR="00E30CF9" w:rsidRPr="00CB56EC" w:rsidRDefault="00E30CF9" w:rsidP="00E30CF9">
      <w:pPr>
        <w:tabs>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426" w:hanging="426"/>
        <w:jc w:val="both"/>
        <w:rPr>
          <w:sz w:val="14"/>
          <w:szCs w:val="14"/>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7B05A7" w:rsidRPr="00CB56EC" w14:paraId="5998D742" w14:textId="77777777" w:rsidTr="00B95BC4">
        <w:trPr>
          <w:trHeight w:hRule="exact" w:val="227"/>
        </w:trPr>
        <w:tc>
          <w:tcPr>
            <w:tcW w:w="6655" w:type="dxa"/>
            <w:shd w:val="clear" w:color="auto" w:fill="auto"/>
            <w:vAlign w:val="bottom"/>
            <w:hideMark/>
          </w:tcPr>
          <w:p w14:paraId="1812B357" w14:textId="77777777" w:rsidR="007B05A7" w:rsidRPr="00CB56EC" w:rsidRDefault="007B05A7" w:rsidP="008709F1">
            <w:pPr>
              <w:rPr>
                <w:b/>
                <w:sz w:val="18"/>
                <w:szCs w:val="18"/>
                <w:lang w:eastAsia="tr-TR"/>
              </w:rPr>
            </w:pPr>
            <w:r w:rsidRPr="00CB56EC">
              <w:rPr>
                <w:b/>
                <w:sz w:val="18"/>
                <w:szCs w:val="18"/>
                <w:lang w:eastAsia="tr-TR"/>
              </w:rPr>
              <w:t> </w:t>
            </w:r>
          </w:p>
        </w:tc>
        <w:tc>
          <w:tcPr>
            <w:tcW w:w="1293" w:type="dxa"/>
            <w:shd w:val="clear" w:color="auto" w:fill="auto"/>
            <w:vAlign w:val="bottom"/>
            <w:hideMark/>
          </w:tcPr>
          <w:p w14:paraId="2076D28B" w14:textId="77777777" w:rsidR="007B05A7" w:rsidRPr="00CB56EC" w:rsidRDefault="007B05A7" w:rsidP="008709F1">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0977F258" w14:textId="77777777" w:rsidR="007B05A7" w:rsidRPr="00CB56EC" w:rsidRDefault="007B05A7" w:rsidP="008709F1">
            <w:pPr>
              <w:jc w:val="right"/>
              <w:rPr>
                <w:b/>
                <w:bCs/>
                <w:sz w:val="18"/>
                <w:szCs w:val="18"/>
                <w:lang w:eastAsia="tr-TR"/>
              </w:rPr>
            </w:pPr>
            <w:r w:rsidRPr="00CB56EC">
              <w:rPr>
                <w:b/>
                <w:bCs/>
                <w:sz w:val="18"/>
                <w:szCs w:val="18"/>
                <w:lang w:eastAsia="tr-TR"/>
              </w:rPr>
              <w:t>Önceki Dönem</w:t>
            </w:r>
          </w:p>
        </w:tc>
      </w:tr>
      <w:tr w:rsidR="009B69DC" w:rsidRPr="00CB56EC" w14:paraId="3C4B1C2F" w14:textId="77777777" w:rsidTr="00B95BC4">
        <w:trPr>
          <w:trHeight w:hRule="exact" w:val="227"/>
        </w:trPr>
        <w:tc>
          <w:tcPr>
            <w:tcW w:w="6655" w:type="dxa"/>
            <w:shd w:val="clear" w:color="auto" w:fill="auto"/>
            <w:vAlign w:val="bottom"/>
            <w:hideMark/>
          </w:tcPr>
          <w:p w14:paraId="5786EF25" w14:textId="77777777" w:rsidR="009B69DC" w:rsidRPr="00CB56EC" w:rsidRDefault="009B69DC" w:rsidP="009B69DC">
            <w:pPr>
              <w:rPr>
                <w:sz w:val="18"/>
                <w:szCs w:val="18"/>
                <w:lang w:eastAsia="tr-TR"/>
              </w:rPr>
            </w:pPr>
            <w:r w:rsidRPr="00CB56EC">
              <w:rPr>
                <w:sz w:val="18"/>
                <w:szCs w:val="18"/>
                <w:lang w:eastAsia="tr-TR"/>
              </w:rPr>
              <w:t>Gayri Nakdi Krediler Beklenen Zarar Karşılıkları</w:t>
            </w:r>
          </w:p>
        </w:tc>
        <w:tc>
          <w:tcPr>
            <w:tcW w:w="1293" w:type="dxa"/>
            <w:shd w:val="clear" w:color="auto" w:fill="auto"/>
            <w:vAlign w:val="bottom"/>
            <w:hideMark/>
          </w:tcPr>
          <w:p w14:paraId="6E91350E" w14:textId="2FA40B07" w:rsidR="009B69DC" w:rsidRPr="00CB56EC" w:rsidRDefault="00B95BC4" w:rsidP="009B69DC">
            <w:pPr>
              <w:jc w:val="right"/>
              <w:rPr>
                <w:sz w:val="18"/>
                <w:szCs w:val="18"/>
              </w:rPr>
            </w:pPr>
            <w:r>
              <w:rPr>
                <w:sz w:val="18"/>
                <w:szCs w:val="18"/>
                <w:lang w:eastAsia="tr-TR"/>
              </w:rPr>
              <w:t>15,121</w:t>
            </w:r>
          </w:p>
        </w:tc>
        <w:tc>
          <w:tcPr>
            <w:tcW w:w="1294" w:type="dxa"/>
            <w:shd w:val="clear" w:color="auto" w:fill="auto"/>
            <w:vAlign w:val="bottom"/>
            <w:hideMark/>
          </w:tcPr>
          <w:p w14:paraId="53AD5963" w14:textId="1164C2BC" w:rsidR="009B69DC" w:rsidRPr="00CB56EC" w:rsidRDefault="009B69DC" w:rsidP="009B69DC">
            <w:pPr>
              <w:jc w:val="right"/>
              <w:rPr>
                <w:sz w:val="18"/>
                <w:szCs w:val="18"/>
              </w:rPr>
            </w:pPr>
            <w:r>
              <w:rPr>
                <w:sz w:val="18"/>
                <w:szCs w:val="18"/>
                <w:lang w:eastAsia="tr-TR"/>
              </w:rPr>
              <w:t>7,876</w:t>
            </w:r>
          </w:p>
        </w:tc>
      </w:tr>
      <w:tr w:rsidR="009B69DC" w:rsidRPr="00CB56EC" w14:paraId="6D489800" w14:textId="77777777" w:rsidTr="00B95BC4">
        <w:trPr>
          <w:trHeight w:hRule="exact" w:val="227"/>
        </w:trPr>
        <w:tc>
          <w:tcPr>
            <w:tcW w:w="6655" w:type="dxa"/>
            <w:shd w:val="clear" w:color="auto" w:fill="auto"/>
            <w:vAlign w:val="bottom"/>
          </w:tcPr>
          <w:p w14:paraId="2884FC29" w14:textId="77777777" w:rsidR="009B69DC" w:rsidRPr="00CB56EC" w:rsidRDefault="009B69DC" w:rsidP="009B69DC">
            <w:pPr>
              <w:rPr>
                <w:sz w:val="18"/>
                <w:szCs w:val="18"/>
                <w:lang w:eastAsia="tr-TR"/>
              </w:rPr>
            </w:pPr>
            <w:r w:rsidRPr="00CB56EC">
              <w:rPr>
                <w:sz w:val="18"/>
                <w:szCs w:val="18"/>
                <w:lang w:eastAsia="tr-TR"/>
              </w:rPr>
              <w:t>Katılma Hesaplarına Dağıtılacak Karlardan Ayrılan Karşılıklar</w:t>
            </w:r>
          </w:p>
        </w:tc>
        <w:tc>
          <w:tcPr>
            <w:tcW w:w="1293" w:type="dxa"/>
            <w:shd w:val="clear" w:color="auto" w:fill="auto"/>
            <w:vAlign w:val="bottom"/>
          </w:tcPr>
          <w:p w14:paraId="10CA7682" w14:textId="6BD262A3" w:rsidR="009B69DC" w:rsidRPr="00CB56EC" w:rsidRDefault="00B95BC4" w:rsidP="009B69DC">
            <w:pPr>
              <w:jc w:val="right"/>
              <w:rPr>
                <w:sz w:val="18"/>
                <w:szCs w:val="18"/>
              </w:rPr>
            </w:pPr>
            <w:r>
              <w:rPr>
                <w:sz w:val="18"/>
                <w:szCs w:val="18"/>
                <w:lang w:eastAsia="tr-TR"/>
              </w:rPr>
              <w:t>12,930</w:t>
            </w:r>
          </w:p>
        </w:tc>
        <w:tc>
          <w:tcPr>
            <w:tcW w:w="1294" w:type="dxa"/>
            <w:shd w:val="clear" w:color="auto" w:fill="auto"/>
            <w:vAlign w:val="bottom"/>
          </w:tcPr>
          <w:p w14:paraId="423102E3" w14:textId="53FAEC86" w:rsidR="009B69DC" w:rsidRPr="00CB56EC" w:rsidRDefault="009B69DC" w:rsidP="009B69DC">
            <w:pPr>
              <w:jc w:val="right"/>
              <w:rPr>
                <w:sz w:val="18"/>
                <w:szCs w:val="18"/>
              </w:rPr>
            </w:pPr>
            <w:r>
              <w:rPr>
                <w:sz w:val="18"/>
                <w:szCs w:val="18"/>
                <w:lang w:eastAsia="tr-TR"/>
              </w:rPr>
              <w:t>14,935</w:t>
            </w:r>
          </w:p>
        </w:tc>
      </w:tr>
      <w:tr w:rsidR="009B69DC" w:rsidRPr="00CB56EC" w14:paraId="50A97EAF" w14:textId="77777777" w:rsidTr="00B95BC4">
        <w:trPr>
          <w:trHeight w:hRule="exact" w:val="227"/>
        </w:trPr>
        <w:tc>
          <w:tcPr>
            <w:tcW w:w="6655" w:type="dxa"/>
            <w:shd w:val="clear" w:color="auto" w:fill="auto"/>
            <w:vAlign w:val="bottom"/>
          </w:tcPr>
          <w:p w14:paraId="14FC3A87" w14:textId="77777777" w:rsidR="009B69DC" w:rsidRPr="00CB56EC" w:rsidRDefault="009B69DC" w:rsidP="009B69DC">
            <w:pPr>
              <w:rPr>
                <w:b/>
                <w:bCs/>
                <w:sz w:val="18"/>
                <w:szCs w:val="18"/>
                <w:lang w:eastAsia="tr-TR"/>
              </w:rPr>
            </w:pPr>
            <w:r w:rsidRPr="00CB56EC">
              <w:rPr>
                <w:b/>
                <w:bCs/>
                <w:sz w:val="18"/>
                <w:szCs w:val="18"/>
                <w:lang w:eastAsia="tr-TR"/>
              </w:rPr>
              <w:t>Toplam</w:t>
            </w:r>
          </w:p>
        </w:tc>
        <w:tc>
          <w:tcPr>
            <w:tcW w:w="1293" w:type="dxa"/>
            <w:shd w:val="clear" w:color="auto" w:fill="auto"/>
            <w:vAlign w:val="bottom"/>
          </w:tcPr>
          <w:p w14:paraId="2B5E10B4" w14:textId="40B27A11" w:rsidR="009B69DC" w:rsidRPr="00CB56EC" w:rsidRDefault="00B95BC4" w:rsidP="009B69DC">
            <w:pPr>
              <w:jc w:val="right"/>
              <w:rPr>
                <w:b/>
                <w:sz w:val="18"/>
                <w:szCs w:val="18"/>
              </w:rPr>
            </w:pPr>
            <w:r>
              <w:rPr>
                <w:b/>
                <w:sz w:val="18"/>
                <w:szCs w:val="18"/>
                <w:lang w:eastAsia="tr-TR"/>
              </w:rPr>
              <w:t>28,051</w:t>
            </w:r>
          </w:p>
        </w:tc>
        <w:tc>
          <w:tcPr>
            <w:tcW w:w="1294" w:type="dxa"/>
            <w:shd w:val="clear" w:color="auto" w:fill="auto"/>
            <w:vAlign w:val="bottom"/>
          </w:tcPr>
          <w:p w14:paraId="52B3A40E" w14:textId="1D516600" w:rsidR="009B69DC" w:rsidRPr="00CB56EC" w:rsidRDefault="009B69DC" w:rsidP="009B69DC">
            <w:pPr>
              <w:jc w:val="right"/>
              <w:rPr>
                <w:b/>
                <w:sz w:val="18"/>
                <w:szCs w:val="18"/>
              </w:rPr>
            </w:pPr>
            <w:r>
              <w:rPr>
                <w:b/>
                <w:sz w:val="18"/>
                <w:szCs w:val="18"/>
                <w:lang w:eastAsia="tr-TR"/>
              </w:rPr>
              <w:t>22,811</w:t>
            </w:r>
          </w:p>
        </w:tc>
      </w:tr>
    </w:tbl>
    <w:p w14:paraId="116DD200" w14:textId="77777777" w:rsidR="007B05A7" w:rsidRPr="00CB56EC" w:rsidRDefault="007B05A7" w:rsidP="00E30CF9">
      <w:pPr>
        <w:tabs>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426" w:hanging="426"/>
        <w:jc w:val="both"/>
        <w:rPr>
          <w:sz w:val="14"/>
          <w:szCs w:val="14"/>
          <w:lang w:eastAsia="en-GB"/>
        </w:rPr>
      </w:pPr>
    </w:p>
    <w:p w14:paraId="3D1DF5FC" w14:textId="77777777" w:rsidR="00E30CF9" w:rsidRPr="00CB56EC" w:rsidRDefault="005C73FE" w:rsidP="00E30CF9">
      <w:pPr>
        <w:tabs>
          <w:tab w:val="num" w:pos="2340"/>
          <w:tab w:val="num" w:pos="3060"/>
        </w:tabs>
        <w:autoSpaceDE w:val="0"/>
        <w:autoSpaceDN w:val="0"/>
        <w:adjustRightInd w:val="0"/>
        <w:ind w:hanging="567"/>
        <w:rPr>
          <w:color w:val="000000"/>
          <w:highlight w:val="yellow"/>
        </w:rPr>
      </w:pPr>
      <w:r w:rsidRPr="00CB56EC">
        <w:rPr>
          <w:b/>
          <w:color w:val="000000"/>
        </w:rPr>
        <w:tab/>
      </w:r>
      <w:r w:rsidR="00E30CF9" w:rsidRPr="00CB56EC">
        <w:rPr>
          <w:b/>
          <w:color w:val="000000"/>
        </w:rPr>
        <w:t>Çalışan hakları karşılığına ilişkin bilgiler</w:t>
      </w:r>
    </w:p>
    <w:p w14:paraId="41728FED" w14:textId="77777777" w:rsidR="00E30CF9" w:rsidRPr="00CB56EC" w:rsidRDefault="00E30CF9" w:rsidP="00E30CF9">
      <w:pPr>
        <w:pStyle w:val="EndnoteText"/>
        <w:ind w:left="720"/>
        <w:rPr>
          <w:rFonts w:eastAsia="Arial Unicode MS"/>
          <w:color w:val="000000"/>
          <w:sz w:val="2"/>
          <w:szCs w:val="16"/>
          <w:highlight w:val="yellow"/>
        </w:rPr>
      </w:pPr>
    </w:p>
    <w:p w14:paraId="63084698" w14:textId="77777777" w:rsidR="00E30CF9" w:rsidRPr="00CB56EC" w:rsidRDefault="00E30CF9" w:rsidP="00E30CF9">
      <w:pPr>
        <w:pStyle w:val="EndnoteText"/>
        <w:jc w:val="both"/>
        <w:rPr>
          <w:rFonts w:eastAsia="Arial Unicode MS"/>
          <w:color w:val="000000"/>
          <w:sz w:val="14"/>
          <w:szCs w:val="14"/>
          <w:highlight w:val="yellow"/>
        </w:rPr>
      </w:pPr>
    </w:p>
    <w:p w14:paraId="4F892AB5" w14:textId="5F05729F" w:rsidR="00E30CF9" w:rsidRPr="00CB56EC" w:rsidRDefault="00E30CF9" w:rsidP="006556C8">
      <w:pPr>
        <w:pStyle w:val="EndnoteText"/>
        <w:jc w:val="both"/>
        <w:rPr>
          <w:rFonts w:eastAsia="Arial Unicode MS"/>
          <w:color w:val="000000"/>
          <w:spacing w:val="-8"/>
        </w:rPr>
      </w:pPr>
      <w:r w:rsidRPr="00CB56EC">
        <w:rPr>
          <w:rFonts w:eastAsia="Arial Unicode MS"/>
          <w:color w:val="000000"/>
          <w:spacing w:val="-8"/>
        </w:rPr>
        <w:t xml:space="preserve">Bilançodaki çalışan hakları </w:t>
      </w:r>
      <w:r w:rsidRPr="003332AC">
        <w:rPr>
          <w:rFonts w:eastAsia="Arial Unicode MS"/>
          <w:color w:val="000000"/>
          <w:spacing w:val="-8"/>
        </w:rPr>
        <w:t>karşılığ</w:t>
      </w:r>
      <w:r w:rsidRPr="00B95BC4">
        <w:rPr>
          <w:rFonts w:eastAsia="Arial Unicode MS"/>
          <w:color w:val="000000"/>
          <w:spacing w:val="-8"/>
        </w:rPr>
        <w:t xml:space="preserve">ı, </w:t>
      </w:r>
      <w:r w:rsidR="00B95BC4" w:rsidRPr="00B95BC4">
        <w:rPr>
          <w:rFonts w:eastAsia="Arial Unicode MS"/>
          <w:color w:val="000000"/>
          <w:spacing w:val="-8"/>
        </w:rPr>
        <w:t>6,763</w:t>
      </w:r>
      <w:r w:rsidR="007B05A7" w:rsidRPr="00B95BC4">
        <w:rPr>
          <w:rFonts w:eastAsia="Arial Unicode MS"/>
          <w:color w:val="000000"/>
          <w:spacing w:val="-8"/>
        </w:rPr>
        <w:t xml:space="preserve"> TL (31 Aralık 202</w:t>
      </w:r>
      <w:r w:rsidR="009B69DC" w:rsidRPr="00B95BC4">
        <w:rPr>
          <w:rFonts w:eastAsia="Arial Unicode MS"/>
          <w:color w:val="000000"/>
          <w:spacing w:val="-8"/>
        </w:rPr>
        <w:t>4</w:t>
      </w:r>
      <w:r w:rsidRPr="00B95BC4">
        <w:rPr>
          <w:rFonts w:eastAsia="Arial Unicode MS"/>
          <w:color w:val="000000"/>
          <w:spacing w:val="-8"/>
        </w:rPr>
        <w:t xml:space="preserve"> </w:t>
      </w:r>
      <w:r w:rsidR="00832D22" w:rsidRPr="00B95BC4">
        <w:rPr>
          <w:rFonts w:eastAsia="Arial Unicode MS"/>
          <w:color w:val="000000"/>
          <w:spacing w:val="-8"/>
        </w:rPr>
        <w:t>–</w:t>
      </w:r>
      <w:r w:rsidRPr="00B95BC4">
        <w:rPr>
          <w:rFonts w:eastAsia="Arial Unicode MS"/>
          <w:color w:val="000000"/>
          <w:spacing w:val="-8"/>
        </w:rPr>
        <w:t xml:space="preserve"> </w:t>
      </w:r>
      <w:r w:rsidR="009B69DC" w:rsidRPr="00B95BC4">
        <w:rPr>
          <w:rFonts w:eastAsia="Arial Unicode MS"/>
          <w:color w:val="000000"/>
          <w:spacing w:val="-8"/>
        </w:rPr>
        <w:t>5,907</w:t>
      </w:r>
      <w:r w:rsidR="00832D22" w:rsidRPr="00B95BC4">
        <w:rPr>
          <w:rFonts w:eastAsia="Arial Unicode MS"/>
          <w:color w:val="000000"/>
          <w:spacing w:val="-8"/>
        </w:rPr>
        <w:t xml:space="preserve"> TL</w:t>
      </w:r>
      <w:r w:rsidRPr="00B95BC4">
        <w:rPr>
          <w:rFonts w:eastAsia="Arial Unicode MS"/>
          <w:color w:val="000000"/>
          <w:spacing w:val="-8"/>
        </w:rPr>
        <w:t xml:space="preserve">) </w:t>
      </w:r>
      <w:r w:rsidR="006556C8" w:rsidRPr="00B95BC4">
        <w:rPr>
          <w:rFonts w:eastAsia="Arial Unicode MS"/>
          <w:color w:val="000000"/>
          <w:spacing w:val="-8"/>
        </w:rPr>
        <w:t xml:space="preserve">tutarında </w:t>
      </w:r>
      <w:r w:rsidRPr="00B95BC4">
        <w:rPr>
          <w:rFonts w:eastAsia="Arial Unicode MS"/>
          <w:color w:val="000000"/>
          <w:spacing w:val="-8"/>
        </w:rPr>
        <w:t xml:space="preserve">kıdem tazminatı yükümlülüklerini, </w:t>
      </w:r>
      <w:r w:rsidR="00B95BC4" w:rsidRPr="00B95BC4">
        <w:rPr>
          <w:rFonts w:eastAsia="Arial Unicode MS"/>
          <w:color w:val="000000"/>
          <w:spacing w:val="-8"/>
        </w:rPr>
        <w:t>13,041</w:t>
      </w:r>
      <w:r w:rsidR="009B69DC" w:rsidRPr="00B95BC4">
        <w:rPr>
          <w:rFonts w:eastAsia="Arial Unicode MS"/>
          <w:color w:val="000000"/>
          <w:spacing w:val="-8"/>
        </w:rPr>
        <w:t xml:space="preserve"> </w:t>
      </w:r>
      <w:r w:rsidR="006556C8" w:rsidRPr="00B95BC4">
        <w:rPr>
          <w:rFonts w:eastAsia="Arial Unicode MS"/>
          <w:color w:val="000000"/>
          <w:spacing w:val="-8"/>
        </w:rPr>
        <w:t xml:space="preserve">TL </w:t>
      </w:r>
      <w:r w:rsidR="000839D6" w:rsidRPr="00B95BC4">
        <w:rPr>
          <w:rFonts w:eastAsia="Arial Unicode MS"/>
          <w:color w:val="000000"/>
          <w:spacing w:val="-8"/>
        </w:rPr>
        <w:t>(31 Aralık 202</w:t>
      </w:r>
      <w:r w:rsidR="009B69DC" w:rsidRPr="00B95BC4">
        <w:rPr>
          <w:rFonts w:eastAsia="Arial Unicode MS"/>
          <w:color w:val="000000"/>
          <w:spacing w:val="-8"/>
        </w:rPr>
        <w:t>4</w:t>
      </w:r>
      <w:r w:rsidRPr="00B95BC4">
        <w:rPr>
          <w:rFonts w:eastAsia="Arial Unicode MS"/>
          <w:color w:val="000000"/>
          <w:spacing w:val="-8"/>
        </w:rPr>
        <w:t xml:space="preserve"> – </w:t>
      </w:r>
      <w:r w:rsidR="009B69DC" w:rsidRPr="00B95BC4">
        <w:rPr>
          <w:rFonts w:eastAsia="Arial Unicode MS"/>
          <w:color w:val="000000"/>
          <w:spacing w:val="-8"/>
        </w:rPr>
        <w:t>12,864</w:t>
      </w:r>
      <w:r w:rsidR="00832D22" w:rsidRPr="00B95BC4">
        <w:rPr>
          <w:rFonts w:eastAsia="Arial Unicode MS"/>
          <w:color w:val="000000"/>
          <w:spacing w:val="-8"/>
        </w:rPr>
        <w:t xml:space="preserve"> TL</w:t>
      </w:r>
      <w:r w:rsidR="006556C8" w:rsidRPr="00B95BC4">
        <w:rPr>
          <w:rFonts w:eastAsia="Arial Unicode MS"/>
          <w:color w:val="000000"/>
          <w:spacing w:val="-8"/>
        </w:rPr>
        <w:t>) tutarında</w:t>
      </w:r>
      <w:r w:rsidR="006556C8" w:rsidRPr="00CB56EC">
        <w:rPr>
          <w:rFonts w:eastAsia="Arial Unicode MS"/>
          <w:color w:val="000000"/>
          <w:spacing w:val="-8"/>
        </w:rPr>
        <w:t xml:space="preserve"> izin ücret</w:t>
      </w:r>
      <w:r w:rsidR="007B05A7" w:rsidRPr="00CB56EC">
        <w:rPr>
          <w:rFonts w:eastAsia="Arial Unicode MS"/>
          <w:color w:val="000000"/>
          <w:spacing w:val="-8"/>
        </w:rPr>
        <w:t xml:space="preserve"> </w:t>
      </w:r>
      <w:r w:rsidRPr="00CB56EC">
        <w:rPr>
          <w:rFonts w:eastAsia="Arial Unicode MS"/>
          <w:color w:val="000000"/>
          <w:spacing w:val="-8"/>
        </w:rPr>
        <w:t xml:space="preserve">karşılığını </w:t>
      </w:r>
      <w:r w:rsidR="009B69DC" w:rsidRPr="00CB56EC">
        <w:rPr>
          <w:rFonts w:eastAsia="Arial Unicode MS"/>
          <w:color w:val="000000"/>
          <w:spacing w:val="-8"/>
        </w:rPr>
        <w:t>içermektedir</w:t>
      </w:r>
      <w:r w:rsidR="009B69DC">
        <w:rPr>
          <w:rFonts w:eastAsia="Arial Unicode MS"/>
          <w:color w:val="000000"/>
          <w:spacing w:val="-8"/>
        </w:rPr>
        <w:t xml:space="preserve">. </w:t>
      </w:r>
      <w:r w:rsidR="003332AC" w:rsidRPr="004F6E92">
        <w:rPr>
          <w:rFonts w:eastAsia="Arial Unicode MS"/>
          <w:color w:val="000000"/>
          <w:spacing w:val="-8"/>
        </w:rPr>
        <w:t>(31 Aralık 202</w:t>
      </w:r>
      <w:r w:rsidR="00AA70D0">
        <w:rPr>
          <w:rFonts w:eastAsia="Arial Unicode MS"/>
          <w:color w:val="000000"/>
          <w:spacing w:val="-8"/>
        </w:rPr>
        <w:t>4</w:t>
      </w:r>
      <w:r w:rsidR="006A27BF" w:rsidRPr="003332AC">
        <w:rPr>
          <w:rFonts w:eastAsia="Arial Unicode MS"/>
          <w:color w:val="000000"/>
          <w:spacing w:val="-8"/>
        </w:rPr>
        <w:t xml:space="preserve"> – </w:t>
      </w:r>
      <w:r w:rsidR="009B69DC">
        <w:rPr>
          <w:rFonts w:eastAsia="Arial Unicode MS"/>
          <w:color w:val="000000"/>
          <w:spacing w:val="-8"/>
        </w:rPr>
        <w:t>7,500 TL</w:t>
      </w:r>
      <w:r w:rsidR="009B69DC" w:rsidRPr="009B69DC">
        <w:rPr>
          <w:rFonts w:eastAsia="Arial Unicode MS"/>
          <w:color w:val="000000"/>
          <w:spacing w:val="-8"/>
        </w:rPr>
        <w:t xml:space="preserve"> </w:t>
      </w:r>
      <w:r w:rsidR="009B69DC">
        <w:rPr>
          <w:rFonts w:eastAsia="Arial Unicode MS"/>
          <w:color w:val="000000"/>
          <w:spacing w:val="-8"/>
        </w:rPr>
        <w:t>performans primi karşılığı bulunmaktadır</w:t>
      </w:r>
      <w:r w:rsidR="003332AC" w:rsidRPr="004F6E92">
        <w:rPr>
          <w:rFonts w:eastAsia="Arial Unicode MS"/>
          <w:color w:val="000000"/>
          <w:spacing w:val="-8"/>
        </w:rPr>
        <w:t>)</w:t>
      </w:r>
      <w:r w:rsidRPr="00CB56EC">
        <w:rPr>
          <w:rFonts w:eastAsia="Arial Unicode MS"/>
          <w:color w:val="000000"/>
          <w:spacing w:val="-8"/>
        </w:rPr>
        <w:t xml:space="preserve">. </w:t>
      </w:r>
    </w:p>
    <w:p w14:paraId="5C383466" w14:textId="77777777" w:rsidR="00E30CF9" w:rsidRPr="00CB56EC" w:rsidRDefault="00E30CF9" w:rsidP="00E30CF9">
      <w:pPr>
        <w:pStyle w:val="EndnoteText"/>
        <w:ind w:left="720"/>
        <w:jc w:val="both"/>
        <w:rPr>
          <w:rFonts w:eastAsia="Arial Unicode MS"/>
          <w:color w:val="000000"/>
          <w:sz w:val="14"/>
          <w:szCs w:val="14"/>
          <w:highlight w:val="yellow"/>
        </w:rPr>
      </w:pPr>
    </w:p>
    <w:p w14:paraId="733F144E" w14:textId="77777777" w:rsidR="00E30CF9" w:rsidRPr="00CB56EC" w:rsidRDefault="00E30CF9" w:rsidP="006556C8">
      <w:pPr>
        <w:pStyle w:val="BodyTextIndent"/>
        <w:ind w:left="0" w:firstLine="0"/>
        <w:rPr>
          <w:rFonts w:eastAsia="Arial Unicode MS"/>
          <w:color w:val="000000"/>
          <w:spacing w:val="-6"/>
        </w:rPr>
      </w:pPr>
      <w:r w:rsidRPr="00CB56EC">
        <w:rPr>
          <w:rFonts w:eastAsia="Arial Unicode MS"/>
          <w:color w:val="000000"/>
          <w:spacing w:val="-6"/>
        </w:rPr>
        <w:t>Türk İş Kanunu’na göre, Banka bir senesini doldurmuş olan ve zorunlu sebeplerden dolayı ilişkisi kesilen, emekli olan, emeklilik hakkı kazanan, askere çağrılan veya vefat eden personeli için kıdem tazminatı ödemekle mükelleftir.</w:t>
      </w:r>
    </w:p>
    <w:p w14:paraId="55FAD9B7" w14:textId="77777777" w:rsidR="00E30CF9" w:rsidRPr="00CB56EC" w:rsidRDefault="00E30CF9" w:rsidP="006556C8">
      <w:pPr>
        <w:pStyle w:val="BodyTextIndent"/>
        <w:ind w:left="0" w:firstLine="0"/>
        <w:rPr>
          <w:rFonts w:eastAsia="Arial Unicode MS"/>
          <w:b/>
          <w:color w:val="000000"/>
          <w:sz w:val="14"/>
          <w:szCs w:val="14"/>
        </w:rPr>
      </w:pPr>
    </w:p>
    <w:p w14:paraId="0CE93A3E" w14:textId="55AA8482" w:rsidR="00E30CF9" w:rsidRPr="00CB56EC" w:rsidRDefault="00E30CF9" w:rsidP="00CA50E6">
      <w:pPr>
        <w:pStyle w:val="BodyTextIndent"/>
        <w:ind w:left="0" w:firstLine="0"/>
        <w:rPr>
          <w:rFonts w:eastAsia="Arial Unicode MS"/>
          <w:color w:val="000000"/>
          <w:spacing w:val="-6"/>
        </w:rPr>
      </w:pPr>
      <w:r w:rsidRPr="00CB56EC">
        <w:rPr>
          <w:rFonts w:eastAsia="Arial Unicode MS"/>
          <w:color w:val="000000"/>
          <w:spacing w:val="-6"/>
        </w:rPr>
        <w:t xml:space="preserve">Kıdem tazminatı karşılığı çalışanların emekliliği halinde Banka’nın ödemesi gerekecek muhtemel yükümlülüğün bugünkü değeri hesaplanarak ayrılmaktadır. “TMS 19” işletmenin yükümlülüklerinin hesaplanabilmesi için </w:t>
      </w:r>
      <w:proofErr w:type="spellStart"/>
      <w:r w:rsidRPr="00CB56EC">
        <w:rPr>
          <w:rFonts w:eastAsia="Arial Unicode MS"/>
          <w:color w:val="000000"/>
          <w:spacing w:val="-6"/>
        </w:rPr>
        <w:t>aktüeryal</w:t>
      </w:r>
      <w:proofErr w:type="spellEnd"/>
      <w:r w:rsidRPr="00CB56EC">
        <w:rPr>
          <w:rFonts w:eastAsia="Arial Unicode MS"/>
          <w:color w:val="000000"/>
          <w:spacing w:val="-6"/>
        </w:rPr>
        <w:t xml:space="preserve"> değerleme yöntemlerinin kullanımını gerekli kılmaktadır. Bu bağlamda, toplam yükümlülüklerin he</w:t>
      </w:r>
      <w:r w:rsidR="007B05A7" w:rsidRPr="00CB56EC">
        <w:rPr>
          <w:rFonts w:eastAsia="Arial Unicode MS"/>
          <w:color w:val="000000"/>
          <w:spacing w:val="-6"/>
        </w:rPr>
        <w:t xml:space="preserve">saplanmasında aşağıdaki </w:t>
      </w:r>
      <w:proofErr w:type="spellStart"/>
      <w:r w:rsidR="007B05A7" w:rsidRPr="00CB56EC">
        <w:rPr>
          <w:rFonts w:eastAsia="Arial Unicode MS"/>
          <w:color w:val="000000"/>
          <w:spacing w:val="-6"/>
        </w:rPr>
        <w:t>aktüerya</w:t>
      </w:r>
      <w:r w:rsidRPr="00CB56EC">
        <w:rPr>
          <w:rFonts w:eastAsia="Arial Unicode MS"/>
          <w:color w:val="000000"/>
          <w:spacing w:val="-6"/>
        </w:rPr>
        <w:t>l</w:t>
      </w:r>
      <w:proofErr w:type="spellEnd"/>
      <w:r w:rsidRPr="00CB56EC">
        <w:rPr>
          <w:rFonts w:eastAsia="Arial Unicode MS"/>
          <w:color w:val="000000"/>
          <w:spacing w:val="-6"/>
        </w:rPr>
        <w:t xml:space="preserve"> varsayımlar kullanılmıştır.</w:t>
      </w:r>
    </w:p>
    <w:p w14:paraId="6A6C1398" w14:textId="77777777" w:rsidR="00E30CF9" w:rsidRPr="00CB56EC" w:rsidRDefault="00E30CF9" w:rsidP="00E30CF9">
      <w:pPr>
        <w:pStyle w:val="BodyTextIndent"/>
        <w:ind w:left="0" w:firstLine="0"/>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7B05A7" w:rsidRPr="00CB56EC" w14:paraId="3B25C069" w14:textId="77777777" w:rsidTr="00B95BC4">
        <w:trPr>
          <w:trHeight w:hRule="exact" w:val="227"/>
        </w:trPr>
        <w:tc>
          <w:tcPr>
            <w:tcW w:w="6655" w:type="dxa"/>
            <w:shd w:val="clear" w:color="auto" w:fill="auto"/>
            <w:vAlign w:val="bottom"/>
            <w:hideMark/>
          </w:tcPr>
          <w:p w14:paraId="4F389B77" w14:textId="77777777" w:rsidR="007B05A7" w:rsidRPr="00CB56EC" w:rsidRDefault="007B05A7" w:rsidP="008709F1">
            <w:pPr>
              <w:rPr>
                <w:b/>
                <w:sz w:val="18"/>
                <w:szCs w:val="18"/>
                <w:lang w:eastAsia="tr-TR"/>
              </w:rPr>
            </w:pPr>
            <w:r w:rsidRPr="00CB56EC">
              <w:rPr>
                <w:b/>
                <w:sz w:val="18"/>
                <w:szCs w:val="18"/>
                <w:lang w:eastAsia="tr-TR"/>
              </w:rPr>
              <w:t> </w:t>
            </w:r>
          </w:p>
        </w:tc>
        <w:tc>
          <w:tcPr>
            <w:tcW w:w="1293" w:type="dxa"/>
            <w:shd w:val="clear" w:color="auto" w:fill="auto"/>
            <w:vAlign w:val="bottom"/>
            <w:hideMark/>
          </w:tcPr>
          <w:p w14:paraId="49B0F7A0" w14:textId="77777777" w:rsidR="007B05A7" w:rsidRPr="00CB56EC" w:rsidRDefault="007B05A7" w:rsidP="008709F1">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25189556" w14:textId="77777777" w:rsidR="007B05A7" w:rsidRPr="00CB56EC" w:rsidRDefault="007B05A7" w:rsidP="008709F1">
            <w:pPr>
              <w:jc w:val="right"/>
              <w:rPr>
                <w:b/>
                <w:bCs/>
                <w:sz w:val="18"/>
                <w:szCs w:val="18"/>
                <w:lang w:eastAsia="tr-TR"/>
              </w:rPr>
            </w:pPr>
            <w:r w:rsidRPr="00CB56EC">
              <w:rPr>
                <w:b/>
                <w:bCs/>
                <w:sz w:val="18"/>
                <w:szCs w:val="18"/>
                <w:lang w:eastAsia="tr-TR"/>
              </w:rPr>
              <w:t>Önceki Dönem</w:t>
            </w:r>
          </w:p>
        </w:tc>
      </w:tr>
      <w:tr w:rsidR="009B69DC" w:rsidRPr="00CB56EC" w14:paraId="2AEBEAB9" w14:textId="77777777" w:rsidTr="00B95BC4">
        <w:trPr>
          <w:trHeight w:hRule="exact" w:val="227"/>
        </w:trPr>
        <w:tc>
          <w:tcPr>
            <w:tcW w:w="6655" w:type="dxa"/>
            <w:shd w:val="clear" w:color="auto" w:fill="auto"/>
            <w:vAlign w:val="bottom"/>
            <w:hideMark/>
          </w:tcPr>
          <w:p w14:paraId="32535084" w14:textId="77777777" w:rsidR="009B69DC" w:rsidRPr="00CB56EC" w:rsidRDefault="009B69DC" w:rsidP="009B69DC">
            <w:pPr>
              <w:jc w:val="both"/>
              <w:rPr>
                <w:rFonts w:eastAsia="Arial Unicode MS"/>
                <w:sz w:val="18"/>
                <w:szCs w:val="16"/>
                <w:lang w:eastAsia="tr-TR"/>
              </w:rPr>
            </w:pPr>
            <w:proofErr w:type="spellStart"/>
            <w:r w:rsidRPr="00CB56EC">
              <w:rPr>
                <w:rFonts w:eastAsia="Arial Unicode MS"/>
                <w:sz w:val="18"/>
                <w:szCs w:val="16"/>
                <w:lang w:eastAsia="tr-TR"/>
              </w:rPr>
              <w:t>İskonto</w:t>
            </w:r>
            <w:proofErr w:type="spellEnd"/>
            <w:r w:rsidRPr="00CB56EC">
              <w:rPr>
                <w:rFonts w:eastAsia="Arial Unicode MS"/>
                <w:sz w:val="18"/>
                <w:szCs w:val="16"/>
                <w:lang w:eastAsia="tr-TR"/>
              </w:rPr>
              <w:t xml:space="preserve"> oranı (%)</w:t>
            </w:r>
          </w:p>
        </w:tc>
        <w:tc>
          <w:tcPr>
            <w:tcW w:w="1293" w:type="dxa"/>
            <w:shd w:val="clear" w:color="auto" w:fill="auto"/>
            <w:vAlign w:val="bottom"/>
            <w:hideMark/>
          </w:tcPr>
          <w:p w14:paraId="41449FA9" w14:textId="5AF7022B" w:rsidR="009B69DC" w:rsidRPr="00CB56EC" w:rsidRDefault="009B69DC" w:rsidP="009B69DC">
            <w:pPr>
              <w:jc w:val="right"/>
              <w:rPr>
                <w:sz w:val="18"/>
                <w:szCs w:val="18"/>
              </w:rPr>
            </w:pPr>
            <w:r>
              <w:rPr>
                <w:sz w:val="18"/>
                <w:szCs w:val="18"/>
                <w:lang w:eastAsia="tr-TR"/>
              </w:rPr>
              <w:t>4</w:t>
            </w:r>
            <w:r w:rsidRPr="00CB56EC">
              <w:rPr>
                <w:sz w:val="18"/>
                <w:szCs w:val="18"/>
                <w:lang w:eastAsia="tr-TR"/>
              </w:rPr>
              <w:t>.</w:t>
            </w:r>
            <w:r>
              <w:rPr>
                <w:sz w:val="18"/>
                <w:szCs w:val="18"/>
                <w:lang w:eastAsia="tr-TR"/>
              </w:rPr>
              <w:t>50</w:t>
            </w:r>
          </w:p>
        </w:tc>
        <w:tc>
          <w:tcPr>
            <w:tcW w:w="1294" w:type="dxa"/>
            <w:shd w:val="clear" w:color="auto" w:fill="auto"/>
            <w:vAlign w:val="bottom"/>
            <w:hideMark/>
          </w:tcPr>
          <w:p w14:paraId="00ADE9B8" w14:textId="59229158" w:rsidR="009B69DC" w:rsidRPr="00CB56EC" w:rsidRDefault="009B69DC" w:rsidP="009B69DC">
            <w:pPr>
              <w:jc w:val="right"/>
              <w:rPr>
                <w:sz w:val="18"/>
                <w:szCs w:val="18"/>
              </w:rPr>
            </w:pPr>
            <w:r>
              <w:rPr>
                <w:sz w:val="18"/>
                <w:szCs w:val="18"/>
                <w:lang w:eastAsia="tr-TR"/>
              </w:rPr>
              <w:t>4</w:t>
            </w:r>
            <w:r w:rsidRPr="00CB56EC">
              <w:rPr>
                <w:sz w:val="18"/>
                <w:szCs w:val="18"/>
                <w:lang w:eastAsia="tr-TR"/>
              </w:rPr>
              <w:t>.</w:t>
            </w:r>
            <w:r>
              <w:rPr>
                <w:sz w:val="18"/>
                <w:szCs w:val="18"/>
                <w:lang w:eastAsia="tr-TR"/>
              </w:rPr>
              <w:t>50</w:t>
            </w:r>
          </w:p>
        </w:tc>
      </w:tr>
      <w:tr w:rsidR="009B69DC" w:rsidRPr="00CB56EC" w14:paraId="44109DD8" w14:textId="77777777" w:rsidTr="00B95BC4">
        <w:trPr>
          <w:trHeight w:hRule="exact" w:val="227"/>
        </w:trPr>
        <w:tc>
          <w:tcPr>
            <w:tcW w:w="6655" w:type="dxa"/>
            <w:shd w:val="clear" w:color="auto" w:fill="auto"/>
            <w:vAlign w:val="bottom"/>
            <w:hideMark/>
          </w:tcPr>
          <w:p w14:paraId="37987B7F" w14:textId="77777777" w:rsidR="009B69DC" w:rsidRPr="00CB56EC" w:rsidRDefault="009B69DC" w:rsidP="009B69DC">
            <w:pPr>
              <w:jc w:val="both"/>
              <w:rPr>
                <w:rFonts w:eastAsia="Arial Unicode MS"/>
                <w:sz w:val="18"/>
                <w:szCs w:val="16"/>
                <w:lang w:eastAsia="tr-TR"/>
              </w:rPr>
            </w:pPr>
            <w:r w:rsidRPr="00CB56EC">
              <w:rPr>
                <w:rFonts w:eastAsia="Arial Unicode MS"/>
                <w:sz w:val="18"/>
                <w:szCs w:val="16"/>
                <w:lang w:eastAsia="tr-TR"/>
              </w:rPr>
              <w:t>Enflasyon oranı (%)</w:t>
            </w:r>
          </w:p>
        </w:tc>
        <w:tc>
          <w:tcPr>
            <w:tcW w:w="1293" w:type="dxa"/>
            <w:shd w:val="clear" w:color="auto" w:fill="auto"/>
            <w:vAlign w:val="bottom"/>
            <w:hideMark/>
          </w:tcPr>
          <w:p w14:paraId="6FC696A1" w14:textId="588C15A6" w:rsidR="009B69DC" w:rsidRPr="00CB56EC" w:rsidRDefault="009B69DC" w:rsidP="009B69DC">
            <w:pPr>
              <w:jc w:val="right"/>
              <w:rPr>
                <w:sz w:val="18"/>
                <w:szCs w:val="18"/>
              </w:rPr>
            </w:pPr>
            <w:r w:rsidRPr="00CB56EC">
              <w:rPr>
                <w:sz w:val="18"/>
                <w:szCs w:val="18"/>
                <w:lang w:eastAsia="tr-TR"/>
              </w:rPr>
              <w:t>2</w:t>
            </w:r>
            <w:r>
              <w:rPr>
                <w:sz w:val="18"/>
                <w:szCs w:val="18"/>
                <w:lang w:eastAsia="tr-TR"/>
              </w:rPr>
              <w:t>3</w:t>
            </w:r>
            <w:r w:rsidRPr="00CB56EC">
              <w:rPr>
                <w:sz w:val="18"/>
                <w:szCs w:val="18"/>
                <w:lang w:eastAsia="tr-TR"/>
              </w:rPr>
              <w:t>.</w:t>
            </w:r>
            <w:r>
              <w:rPr>
                <w:sz w:val="18"/>
                <w:szCs w:val="18"/>
                <w:lang w:eastAsia="tr-TR"/>
              </w:rPr>
              <w:t>75</w:t>
            </w:r>
          </w:p>
        </w:tc>
        <w:tc>
          <w:tcPr>
            <w:tcW w:w="1294" w:type="dxa"/>
            <w:shd w:val="clear" w:color="auto" w:fill="auto"/>
            <w:vAlign w:val="bottom"/>
            <w:hideMark/>
          </w:tcPr>
          <w:p w14:paraId="308D9EC4" w14:textId="00A97A91" w:rsidR="009B69DC" w:rsidRPr="00CB56EC" w:rsidRDefault="009B69DC" w:rsidP="009B69DC">
            <w:pPr>
              <w:jc w:val="right"/>
              <w:rPr>
                <w:sz w:val="18"/>
                <w:szCs w:val="18"/>
              </w:rPr>
            </w:pPr>
            <w:r w:rsidRPr="00CB56EC">
              <w:rPr>
                <w:sz w:val="18"/>
                <w:szCs w:val="18"/>
                <w:lang w:eastAsia="tr-TR"/>
              </w:rPr>
              <w:t>2</w:t>
            </w:r>
            <w:r>
              <w:rPr>
                <w:sz w:val="18"/>
                <w:szCs w:val="18"/>
                <w:lang w:eastAsia="tr-TR"/>
              </w:rPr>
              <w:t>3</w:t>
            </w:r>
            <w:r w:rsidRPr="00CB56EC">
              <w:rPr>
                <w:sz w:val="18"/>
                <w:szCs w:val="18"/>
                <w:lang w:eastAsia="tr-TR"/>
              </w:rPr>
              <w:t>.</w:t>
            </w:r>
            <w:r>
              <w:rPr>
                <w:sz w:val="18"/>
                <w:szCs w:val="18"/>
                <w:lang w:eastAsia="tr-TR"/>
              </w:rPr>
              <w:t>75</w:t>
            </w:r>
          </w:p>
        </w:tc>
      </w:tr>
    </w:tbl>
    <w:p w14:paraId="4C843CBD" w14:textId="77777777" w:rsidR="007B05A7" w:rsidRPr="00CB56EC" w:rsidRDefault="007B05A7" w:rsidP="00E30CF9">
      <w:pPr>
        <w:pStyle w:val="BodyTextIndent"/>
        <w:ind w:left="0" w:firstLine="0"/>
      </w:pPr>
    </w:p>
    <w:p w14:paraId="081AED44" w14:textId="77777777" w:rsidR="00E30CF9" w:rsidRPr="00CB56EC" w:rsidRDefault="00E30CF9" w:rsidP="005C73FE">
      <w:pPr>
        <w:pStyle w:val="BodyTextIndent"/>
        <w:ind w:left="539" w:hanging="539"/>
        <w:jc w:val="left"/>
        <w:rPr>
          <w:rFonts w:eastAsia="Arial Unicode MS"/>
        </w:rPr>
      </w:pPr>
      <w:r w:rsidRPr="00CB56EC">
        <w:rPr>
          <w:rFonts w:eastAsia="Arial Unicode MS"/>
        </w:rPr>
        <w:t>Kıdem tazminatı yükümlülüğünün hareket tablosu aşağıdaki gibidir</w:t>
      </w:r>
    </w:p>
    <w:p w14:paraId="0C0CEB93" w14:textId="77777777" w:rsidR="00E30CF9" w:rsidRPr="00CB56EC" w:rsidRDefault="00E30CF9" w:rsidP="00E30CF9">
      <w:pPr>
        <w:autoSpaceDE w:val="0"/>
        <w:autoSpaceDN w:val="0"/>
        <w:adjustRightInd w:val="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7B05A7" w:rsidRPr="00CB56EC" w14:paraId="27E6CF9E" w14:textId="77777777" w:rsidTr="00B95BC4">
        <w:trPr>
          <w:trHeight w:hRule="exact" w:val="227"/>
        </w:trPr>
        <w:tc>
          <w:tcPr>
            <w:tcW w:w="6655" w:type="dxa"/>
            <w:shd w:val="clear" w:color="auto" w:fill="auto"/>
            <w:vAlign w:val="bottom"/>
            <w:hideMark/>
          </w:tcPr>
          <w:p w14:paraId="66B61DC6" w14:textId="77777777" w:rsidR="007B05A7" w:rsidRPr="00CB56EC" w:rsidRDefault="007B05A7" w:rsidP="008709F1">
            <w:pPr>
              <w:rPr>
                <w:b/>
                <w:sz w:val="18"/>
                <w:szCs w:val="18"/>
                <w:lang w:eastAsia="tr-TR"/>
              </w:rPr>
            </w:pPr>
            <w:r w:rsidRPr="00CB56EC">
              <w:rPr>
                <w:b/>
                <w:sz w:val="18"/>
                <w:szCs w:val="18"/>
                <w:lang w:eastAsia="tr-TR"/>
              </w:rPr>
              <w:t> </w:t>
            </w:r>
          </w:p>
        </w:tc>
        <w:tc>
          <w:tcPr>
            <w:tcW w:w="1293" w:type="dxa"/>
            <w:shd w:val="clear" w:color="auto" w:fill="auto"/>
            <w:vAlign w:val="bottom"/>
            <w:hideMark/>
          </w:tcPr>
          <w:p w14:paraId="73A117AF" w14:textId="77777777" w:rsidR="007B05A7" w:rsidRPr="00CB56EC" w:rsidRDefault="007B05A7" w:rsidP="008709F1">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06167DDA" w14:textId="77777777" w:rsidR="007B05A7" w:rsidRPr="00CB56EC" w:rsidRDefault="007B05A7" w:rsidP="008709F1">
            <w:pPr>
              <w:jc w:val="right"/>
              <w:rPr>
                <w:b/>
                <w:bCs/>
                <w:sz w:val="18"/>
                <w:szCs w:val="18"/>
                <w:lang w:eastAsia="tr-TR"/>
              </w:rPr>
            </w:pPr>
            <w:r w:rsidRPr="00CB56EC">
              <w:rPr>
                <w:b/>
                <w:bCs/>
                <w:sz w:val="18"/>
                <w:szCs w:val="18"/>
                <w:lang w:eastAsia="tr-TR"/>
              </w:rPr>
              <w:t>Önceki Dönem</w:t>
            </w:r>
          </w:p>
        </w:tc>
      </w:tr>
      <w:tr w:rsidR="009B69DC" w:rsidRPr="00CB56EC" w14:paraId="382CB33C" w14:textId="77777777" w:rsidTr="00B95BC4">
        <w:trPr>
          <w:trHeight w:hRule="exact" w:val="227"/>
        </w:trPr>
        <w:tc>
          <w:tcPr>
            <w:tcW w:w="6655" w:type="dxa"/>
            <w:shd w:val="clear" w:color="auto" w:fill="auto"/>
            <w:vAlign w:val="bottom"/>
            <w:hideMark/>
          </w:tcPr>
          <w:p w14:paraId="5CB79572" w14:textId="77777777" w:rsidR="009B69DC" w:rsidRPr="00CB56EC" w:rsidRDefault="009B69DC" w:rsidP="009B69DC">
            <w:pPr>
              <w:rPr>
                <w:sz w:val="18"/>
                <w:szCs w:val="16"/>
                <w:lang w:eastAsia="tr-TR"/>
              </w:rPr>
            </w:pPr>
            <w:r w:rsidRPr="00CB56EC">
              <w:rPr>
                <w:rFonts w:eastAsia="Arial Unicode MS"/>
                <w:sz w:val="18"/>
                <w:szCs w:val="16"/>
                <w:lang w:eastAsia="tr-TR"/>
              </w:rPr>
              <w:t>Önceki dönem sonu bakiyesi</w:t>
            </w:r>
          </w:p>
        </w:tc>
        <w:tc>
          <w:tcPr>
            <w:tcW w:w="1293" w:type="dxa"/>
            <w:shd w:val="clear" w:color="auto" w:fill="auto"/>
            <w:vAlign w:val="bottom"/>
            <w:hideMark/>
          </w:tcPr>
          <w:p w14:paraId="09ED2756" w14:textId="2BB796DE" w:rsidR="009B69DC" w:rsidRPr="00CB56EC" w:rsidRDefault="00B95BC4" w:rsidP="009B69DC">
            <w:pPr>
              <w:jc w:val="right"/>
              <w:rPr>
                <w:sz w:val="18"/>
                <w:szCs w:val="18"/>
              </w:rPr>
            </w:pPr>
            <w:r>
              <w:rPr>
                <w:sz w:val="18"/>
                <w:szCs w:val="18"/>
                <w:lang w:eastAsia="tr-TR"/>
              </w:rPr>
              <w:t>5,907</w:t>
            </w:r>
          </w:p>
        </w:tc>
        <w:tc>
          <w:tcPr>
            <w:tcW w:w="1294" w:type="dxa"/>
            <w:shd w:val="clear" w:color="auto" w:fill="auto"/>
            <w:vAlign w:val="bottom"/>
            <w:hideMark/>
          </w:tcPr>
          <w:p w14:paraId="6A0AB773" w14:textId="41CE88B5" w:rsidR="009B69DC" w:rsidRPr="00CB56EC" w:rsidRDefault="009B69DC" w:rsidP="009B69DC">
            <w:pPr>
              <w:jc w:val="right"/>
              <w:rPr>
                <w:sz w:val="18"/>
                <w:szCs w:val="18"/>
              </w:rPr>
            </w:pPr>
            <w:r w:rsidRPr="00CB56EC">
              <w:rPr>
                <w:sz w:val="18"/>
                <w:szCs w:val="18"/>
                <w:lang w:eastAsia="tr-TR"/>
              </w:rPr>
              <w:t>2,488</w:t>
            </w:r>
          </w:p>
        </w:tc>
      </w:tr>
      <w:tr w:rsidR="009B69DC" w:rsidRPr="00CB56EC" w14:paraId="13EA9E2B" w14:textId="77777777" w:rsidTr="00B95BC4">
        <w:trPr>
          <w:trHeight w:hRule="exact" w:val="227"/>
        </w:trPr>
        <w:tc>
          <w:tcPr>
            <w:tcW w:w="6655" w:type="dxa"/>
            <w:shd w:val="clear" w:color="auto" w:fill="auto"/>
            <w:vAlign w:val="bottom"/>
            <w:hideMark/>
          </w:tcPr>
          <w:p w14:paraId="25E4D353" w14:textId="1AC6407F" w:rsidR="009B69DC" w:rsidRPr="00CB56EC" w:rsidRDefault="009B69DC" w:rsidP="009B69DC">
            <w:pPr>
              <w:rPr>
                <w:sz w:val="18"/>
                <w:szCs w:val="16"/>
                <w:lang w:eastAsia="tr-TR"/>
              </w:rPr>
            </w:pPr>
            <w:r w:rsidRPr="00CB56EC">
              <w:rPr>
                <w:rFonts w:eastAsia="Arial Unicode MS"/>
                <w:sz w:val="18"/>
                <w:szCs w:val="16"/>
                <w:lang w:eastAsia="tr-TR"/>
              </w:rPr>
              <w:t>Yıl için değişim</w:t>
            </w:r>
          </w:p>
        </w:tc>
        <w:tc>
          <w:tcPr>
            <w:tcW w:w="1293" w:type="dxa"/>
            <w:shd w:val="clear" w:color="auto" w:fill="auto"/>
            <w:vAlign w:val="bottom"/>
            <w:hideMark/>
          </w:tcPr>
          <w:p w14:paraId="568BD86A" w14:textId="558EEDB7" w:rsidR="009B69DC" w:rsidRPr="00CB56EC" w:rsidRDefault="00B95BC4" w:rsidP="009B69DC">
            <w:pPr>
              <w:jc w:val="right"/>
              <w:rPr>
                <w:sz w:val="18"/>
                <w:szCs w:val="18"/>
              </w:rPr>
            </w:pPr>
            <w:r>
              <w:rPr>
                <w:sz w:val="18"/>
                <w:szCs w:val="18"/>
                <w:lang w:eastAsia="tr-TR"/>
              </w:rPr>
              <w:t>856</w:t>
            </w:r>
          </w:p>
        </w:tc>
        <w:tc>
          <w:tcPr>
            <w:tcW w:w="1294" w:type="dxa"/>
            <w:shd w:val="clear" w:color="auto" w:fill="auto"/>
            <w:vAlign w:val="bottom"/>
            <w:hideMark/>
          </w:tcPr>
          <w:p w14:paraId="4DFA3C5D" w14:textId="025B767C" w:rsidR="009B69DC" w:rsidRPr="00CB56EC" w:rsidRDefault="009B69DC" w:rsidP="009B69DC">
            <w:pPr>
              <w:jc w:val="right"/>
              <w:rPr>
                <w:sz w:val="18"/>
                <w:szCs w:val="18"/>
              </w:rPr>
            </w:pPr>
            <w:r>
              <w:rPr>
                <w:sz w:val="18"/>
                <w:szCs w:val="18"/>
                <w:lang w:eastAsia="tr-TR"/>
              </w:rPr>
              <w:t>3,419</w:t>
            </w:r>
          </w:p>
        </w:tc>
      </w:tr>
      <w:tr w:rsidR="009B69DC" w:rsidRPr="00CB56EC" w14:paraId="3CABBE64" w14:textId="77777777" w:rsidTr="00B95BC4">
        <w:trPr>
          <w:trHeight w:hRule="exact" w:val="227"/>
        </w:trPr>
        <w:tc>
          <w:tcPr>
            <w:tcW w:w="6655" w:type="dxa"/>
            <w:shd w:val="clear" w:color="auto" w:fill="auto"/>
            <w:vAlign w:val="bottom"/>
          </w:tcPr>
          <w:p w14:paraId="2AC29E0E" w14:textId="77777777" w:rsidR="009B69DC" w:rsidRPr="00CB56EC" w:rsidRDefault="009B69DC" w:rsidP="009B69DC">
            <w:pPr>
              <w:rPr>
                <w:b/>
                <w:bCs/>
                <w:sz w:val="18"/>
                <w:szCs w:val="16"/>
                <w:lang w:eastAsia="tr-TR"/>
              </w:rPr>
            </w:pPr>
            <w:r w:rsidRPr="00CB56EC">
              <w:rPr>
                <w:b/>
                <w:bCs/>
                <w:sz w:val="18"/>
                <w:szCs w:val="16"/>
                <w:lang w:eastAsia="tr-TR"/>
              </w:rPr>
              <w:t>Dönem sonu bakiyesi</w:t>
            </w:r>
          </w:p>
        </w:tc>
        <w:tc>
          <w:tcPr>
            <w:tcW w:w="1293" w:type="dxa"/>
            <w:shd w:val="clear" w:color="auto" w:fill="auto"/>
            <w:vAlign w:val="bottom"/>
          </w:tcPr>
          <w:p w14:paraId="07364F0A" w14:textId="6AE8071E" w:rsidR="009B69DC" w:rsidRPr="00CB56EC" w:rsidRDefault="00B95BC4" w:rsidP="009B69DC">
            <w:pPr>
              <w:jc w:val="right"/>
              <w:rPr>
                <w:b/>
                <w:sz w:val="18"/>
                <w:szCs w:val="18"/>
              </w:rPr>
            </w:pPr>
            <w:r>
              <w:rPr>
                <w:b/>
                <w:sz w:val="18"/>
                <w:szCs w:val="18"/>
                <w:lang w:eastAsia="tr-TR"/>
              </w:rPr>
              <w:t>6,763</w:t>
            </w:r>
          </w:p>
        </w:tc>
        <w:tc>
          <w:tcPr>
            <w:tcW w:w="1294" w:type="dxa"/>
            <w:shd w:val="clear" w:color="auto" w:fill="auto"/>
            <w:vAlign w:val="bottom"/>
          </w:tcPr>
          <w:p w14:paraId="4982DED7" w14:textId="0471F07A" w:rsidR="009B69DC" w:rsidRPr="00CB56EC" w:rsidRDefault="009B69DC" w:rsidP="009B69DC">
            <w:pPr>
              <w:jc w:val="right"/>
              <w:rPr>
                <w:b/>
                <w:sz w:val="18"/>
                <w:szCs w:val="18"/>
              </w:rPr>
            </w:pPr>
            <w:r>
              <w:rPr>
                <w:b/>
                <w:sz w:val="18"/>
                <w:szCs w:val="18"/>
                <w:lang w:eastAsia="tr-TR"/>
              </w:rPr>
              <w:t>5,907</w:t>
            </w:r>
          </w:p>
        </w:tc>
      </w:tr>
    </w:tbl>
    <w:p w14:paraId="23B3C577" w14:textId="175E3AD1" w:rsidR="00D27096" w:rsidRDefault="00D27096" w:rsidP="00E30CF9">
      <w:pPr>
        <w:autoSpaceDE w:val="0"/>
        <w:autoSpaceDN w:val="0"/>
        <w:adjustRightInd w:val="0"/>
        <w:rPr>
          <w:lang w:eastAsia="en-GB"/>
        </w:rPr>
      </w:pPr>
      <w:r>
        <w:rPr>
          <w:lang w:eastAsia="en-GB"/>
        </w:rPr>
        <w:br w:type="page"/>
      </w:r>
    </w:p>
    <w:p w14:paraId="42AB367B" w14:textId="77777777" w:rsidR="00E30CF9" w:rsidRPr="00CB56EC" w:rsidRDefault="00E30CF9" w:rsidP="007A5671">
      <w:pPr>
        <w:pStyle w:val="ListParagraph"/>
        <w:pageBreakBefore/>
        <w:autoSpaceDE w:val="0"/>
        <w:autoSpaceDN w:val="0"/>
        <w:adjustRightInd w:val="0"/>
        <w:ind w:left="0" w:hanging="567"/>
        <w:rPr>
          <w:b/>
          <w:bCs/>
          <w:iCs/>
        </w:rPr>
      </w:pPr>
      <w:r w:rsidRPr="00CB56EC">
        <w:rPr>
          <w:b/>
          <w:bCs/>
          <w:iCs/>
        </w:rPr>
        <w:lastRenderedPageBreak/>
        <w:t>2.9.</w:t>
      </w:r>
      <w:r w:rsidRPr="00CB56EC">
        <w:rPr>
          <w:b/>
          <w:bCs/>
          <w:iCs/>
        </w:rPr>
        <w:tab/>
        <w:t>Vergi borcuna ilişkin açıklamalar</w:t>
      </w:r>
    </w:p>
    <w:p w14:paraId="3D55D4C4" w14:textId="77777777" w:rsidR="00E30CF9" w:rsidRPr="00CB56EC" w:rsidRDefault="00E30CF9" w:rsidP="00E30CF9">
      <w:pPr>
        <w:rPr>
          <w:b/>
          <w:bCs/>
          <w:iCs/>
          <w:szCs w:val="16"/>
        </w:rPr>
      </w:pPr>
    </w:p>
    <w:p w14:paraId="20D03301" w14:textId="77777777" w:rsidR="007B05A7" w:rsidRPr="00CB56EC" w:rsidRDefault="009F3002" w:rsidP="005C73FE">
      <w:pPr>
        <w:jc w:val="both"/>
        <w:rPr>
          <w:iCs/>
        </w:rPr>
      </w:pPr>
      <w:r w:rsidRPr="00CB56EC">
        <w:rPr>
          <w:b/>
          <w:iCs/>
        </w:rPr>
        <w:t xml:space="preserve">Cari vergi </w:t>
      </w:r>
      <w:r w:rsidR="007B05A7" w:rsidRPr="00CB56EC">
        <w:rPr>
          <w:b/>
          <w:iCs/>
        </w:rPr>
        <w:t>karşılığına ilişkin bilgiler</w:t>
      </w:r>
    </w:p>
    <w:p w14:paraId="6E4171FF" w14:textId="77777777" w:rsidR="007B05A7" w:rsidRPr="00CB56EC" w:rsidRDefault="007B05A7" w:rsidP="00E30CF9">
      <w:pPr>
        <w:ind w:hanging="567"/>
        <w:jc w:val="both"/>
        <w:rPr>
          <w:iCs/>
        </w:rPr>
      </w:pPr>
    </w:p>
    <w:p w14:paraId="5FBF2C29" w14:textId="6F0B3412" w:rsidR="009F3002" w:rsidRPr="00CB56EC" w:rsidRDefault="009F3002" w:rsidP="009F3002">
      <w:pPr>
        <w:autoSpaceDE w:val="0"/>
        <w:autoSpaceDN w:val="0"/>
        <w:adjustRightInd w:val="0"/>
        <w:jc w:val="both"/>
        <w:rPr>
          <w:color w:val="000000"/>
        </w:rPr>
      </w:pPr>
      <w:r w:rsidRPr="00CB56EC">
        <w:rPr>
          <w:color w:val="000000"/>
        </w:rPr>
        <w:t>Bulunmamaktadır (31 Aralık 202</w:t>
      </w:r>
      <w:r w:rsidR="00AA70D0">
        <w:rPr>
          <w:color w:val="000000"/>
        </w:rPr>
        <w:t>4</w:t>
      </w:r>
      <w:r w:rsidRPr="00CB56EC">
        <w:rPr>
          <w:color w:val="000000"/>
        </w:rPr>
        <w:t xml:space="preserve"> – Bulunmamaktadır).</w:t>
      </w:r>
    </w:p>
    <w:p w14:paraId="440E09B8" w14:textId="77777777" w:rsidR="00E30CF9" w:rsidRPr="00CB56EC" w:rsidRDefault="00E30CF9" w:rsidP="00E30CF9">
      <w:pPr>
        <w:ind w:hanging="567"/>
        <w:jc w:val="both"/>
        <w:rPr>
          <w:iCs/>
          <w:szCs w:val="16"/>
          <w:highlight w:val="yellow"/>
        </w:rPr>
      </w:pPr>
    </w:p>
    <w:p w14:paraId="7C31F09D" w14:textId="77777777" w:rsidR="00E30CF9" w:rsidRPr="00CB56EC" w:rsidRDefault="00E30CF9" w:rsidP="007A5671">
      <w:pPr>
        <w:rPr>
          <w:iCs/>
        </w:rPr>
      </w:pPr>
      <w:r w:rsidRPr="00CB56EC">
        <w:rPr>
          <w:b/>
          <w:iCs/>
        </w:rPr>
        <w:t>Ödenecek vergilere ilişkin bilgiler</w:t>
      </w:r>
    </w:p>
    <w:p w14:paraId="22E8A9D4" w14:textId="77777777" w:rsidR="00E30CF9" w:rsidRPr="00CB56EC" w:rsidRDefault="00E30CF9" w:rsidP="00E30CF9">
      <w:pPr>
        <w:tabs>
          <w:tab w:val="left" w:pos="180"/>
          <w:tab w:val="num" w:pos="540"/>
        </w:tabs>
        <w:ind w:left="18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7B05A7" w:rsidRPr="00CB56EC" w14:paraId="5DB4DB72" w14:textId="77777777" w:rsidTr="008A2C33">
        <w:trPr>
          <w:trHeight w:hRule="exact" w:val="227"/>
        </w:trPr>
        <w:tc>
          <w:tcPr>
            <w:tcW w:w="6655" w:type="dxa"/>
            <w:shd w:val="clear" w:color="auto" w:fill="auto"/>
            <w:vAlign w:val="bottom"/>
            <w:hideMark/>
          </w:tcPr>
          <w:p w14:paraId="52C7E7FB" w14:textId="77777777" w:rsidR="007B05A7" w:rsidRPr="00CB56EC" w:rsidRDefault="007B05A7" w:rsidP="008709F1">
            <w:pPr>
              <w:rPr>
                <w:b/>
                <w:sz w:val="18"/>
                <w:szCs w:val="18"/>
                <w:lang w:eastAsia="tr-TR"/>
              </w:rPr>
            </w:pPr>
            <w:r w:rsidRPr="00CB56EC">
              <w:rPr>
                <w:b/>
                <w:sz w:val="18"/>
                <w:szCs w:val="18"/>
                <w:lang w:eastAsia="tr-TR"/>
              </w:rPr>
              <w:t> </w:t>
            </w:r>
          </w:p>
        </w:tc>
        <w:tc>
          <w:tcPr>
            <w:tcW w:w="1293" w:type="dxa"/>
            <w:shd w:val="clear" w:color="auto" w:fill="auto"/>
            <w:vAlign w:val="bottom"/>
            <w:hideMark/>
          </w:tcPr>
          <w:p w14:paraId="5A1B6A57" w14:textId="77777777" w:rsidR="007B05A7" w:rsidRPr="00CB56EC" w:rsidRDefault="007B05A7" w:rsidP="008709F1">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68CB637F" w14:textId="77777777" w:rsidR="007B05A7" w:rsidRPr="00CB56EC" w:rsidRDefault="007B05A7" w:rsidP="008709F1">
            <w:pPr>
              <w:jc w:val="right"/>
              <w:rPr>
                <w:b/>
                <w:bCs/>
                <w:sz w:val="18"/>
                <w:szCs w:val="18"/>
                <w:lang w:eastAsia="tr-TR"/>
              </w:rPr>
            </w:pPr>
            <w:r w:rsidRPr="00CB56EC">
              <w:rPr>
                <w:b/>
                <w:bCs/>
                <w:sz w:val="18"/>
                <w:szCs w:val="18"/>
                <w:lang w:eastAsia="tr-TR"/>
              </w:rPr>
              <w:t>Önceki Dönem</w:t>
            </w:r>
          </w:p>
        </w:tc>
      </w:tr>
      <w:tr w:rsidR="008A2C33" w:rsidRPr="00CB56EC" w14:paraId="4B478BB8" w14:textId="77777777" w:rsidTr="008A2C33">
        <w:trPr>
          <w:trHeight w:hRule="exact" w:val="227"/>
        </w:trPr>
        <w:tc>
          <w:tcPr>
            <w:tcW w:w="6655" w:type="dxa"/>
            <w:shd w:val="clear" w:color="auto" w:fill="auto"/>
            <w:vAlign w:val="bottom"/>
          </w:tcPr>
          <w:p w14:paraId="7E539C39" w14:textId="77777777" w:rsidR="008A2C33" w:rsidRPr="00CB56EC" w:rsidRDefault="008A2C33" w:rsidP="008A2C33">
            <w:pPr>
              <w:rPr>
                <w:iCs/>
                <w:color w:val="000000"/>
                <w:sz w:val="18"/>
                <w:szCs w:val="18"/>
                <w:lang w:eastAsia="tr-TR"/>
              </w:rPr>
            </w:pPr>
            <w:r w:rsidRPr="00CB56EC">
              <w:rPr>
                <w:iCs/>
                <w:color w:val="000000"/>
                <w:sz w:val="18"/>
                <w:szCs w:val="18"/>
                <w:lang w:eastAsia="tr-TR"/>
              </w:rPr>
              <w:t>Ödenecek Kurumlar Vergisi</w:t>
            </w:r>
          </w:p>
        </w:tc>
        <w:tc>
          <w:tcPr>
            <w:tcW w:w="1293" w:type="dxa"/>
            <w:shd w:val="clear" w:color="auto" w:fill="auto"/>
            <w:vAlign w:val="bottom"/>
          </w:tcPr>
          <w:p w14:paraId="689D218D" w14:textId="1DF190F6" w:rsidR="008A2C33" w:rsidRPr="002C500A" w:rsidRDefault="008A2C33" w:rsidP="008A2C33">
            <w:pPr>
              <w:jc w:val="right"/>
              <w:rPr>
                <w:sz w:val="18"/>
                <w:szCs w:val="18"/>
                <w:lang w:eastAsia="tr-TR"/>
              </w:rPr>
            </w:pPr>
            <w:r w:rsidRPr="008A2C33">
              <w:rPr>
                <w:sz w:val="18"/>
                <w:szCs w:val="18"/>
                <w:lang w:eastAsia="tr-TR"/>
              </w:rPr>
              <w:t>-</w:t>
            </w:r>
          </w:p>
        </w:tc>
        <w:tc>
          <w:tcPr>
            <w:tcW w:w="1294" w:type="dxa"/>
            <w:shd w:val="clear" w:color="auto" w:fill="auto"/>
            <w:vAlign w:val="bottom"/>
          </w:tcPr>
          <w:p w14:paraId="6F1D1F52" w14:textId="2ABA3BF7" w:rsidR="008A2C33" w:rsidRPr="00CB56EC" w:rsidRDefault="008A2C33" w:rsidP="008A2C33">
            <w:pPr>
              <w:jc w:val="right"/>
              <w:rPr>
                <w:bCs/>
                <w:sz w:val="18"/>
                <w:szCs w:val="18"/>
                <w:lang w:eastAsia="tr-TR"/>
              </w:rPr>
            </w:pPr>
            <w:r w:rsidRPr="002C500A">
              <w:rPr>
                <w:sz w:val="18"/>
                <w:szCs w:val="18"/>
                <w:lang w:eastAsia="tr-TR"/>
              </w:rPr>
              <w:t>-</w:t>
            </w:r>
          </w:p>
        </w:tc>
      </w:tr>
      <w:tr w:rsidR="008A2C33" w:rsidRPr="00CB56EC" w14:paraId="6422EF32" w14:textId="77777777" w:rsidTr="008A2C33">
        <w:trPr>
          <w:trHeight w:hRule="exact" w:val="227"/>
        </w:trPr>
        <w:tc>
          <w:tcPr>
            <w:tcW w:w="6655" w:type="dxa"/>
            <w:shd w:val="clear" w:color="auto" w:fill="auto"/>
            <w:vAlign w:val="bottom"/>
            <w:hideMark/>
          </w:tcPr>
          <w:p w14:paraId="12C7E04C" w14:textId="77777777" w:rsidR="008A2C33" w:rsidRPr="00CB56EC" w:rsidRDefault="008A2C33" w:rsidP="008A2C33">
            <w:pPr>
              <w:rPr>
                <w:iCs/>
                <w:color w:val="000000"/>
                <w:sz w:val="18"/>
                <w:szCs w:val="18"/>
                <w:lang w:eastAsia="tr-TR"/>
              </w:rPr>
            </w:pPr>
            <w:r w:rsidRPr="00CB56EC">
              <w:rPr>
                <w:iCs/>
                <w:color w:val="000000"/>
                <w:sz w:val="18"/>
                <w:szCs w:val="18"/>
                <w:lang w:eastAsia="tr-TR"/>
              </w:rPr>
              <w:t>Menkul Sermaye İradı Vergisi</w:t>
            </w:r>
          </w:p>
        </w:tc>
        <w:tc>
          <w:tcPr>
            <w:tcW w:w="1293" w:type="dxa"/>
            <w:shd w:val="clear" w:color="auto" w:fill="auto"/>
            <w:vAlign w:val="bottom"/>
            <w:hideMark/>
          </w:tcPr>
          <w:p w14:paraId="18F47DE8" w14:textId="23ECD499" w:rsidR="008A2C33" w:rsidRPr="00CB56EC" w:rsidRDefault="008A2C33" w:rsidP="008A2C33">
            <w:pPr>
              <w:jc w:val="right"/>
              <w:rPr>
                <w:sz w:val="18"/>
                <w:szCs w:val="18"/>
                <w:lang w:eastAsia="tr-TR"/>
              </w:rPr>
            </w:pPr>
            <w:r w:rsidRPr="00F038BF">
              <w:rPr>
                <w:sz w:val="18"/>
                <w:szCs w:val="18"/>
                <w:lang w:eastAsia="tr-TR"/>
              </w:rPr>
              <w:t>27,412</w:t>
            </w:r>
          </w:p>
        </w:tc>
        <w:tc>
          <w:tcPr>
            <w:tcW w:w="1294" w:type="dxa"/>
            <w:shd w:val="clear" w:color="auto" w:fill="auto"/>
            <w:vAlign w:val="bottom"/>
            <w:hideMark/>
          </w:tcPr>
          <w:p w14:paraId="768EECE4" w14:textId="71C12F9D" w:rsidR="008A2C33" w:rsidRPr="00CB56EC" w:rsidRDefault="008A2C33" w:rsidP="008A2C33">
            <w:pPr>
              <w:jc w:val="right"/>
              <w:rPr>
                <w:sz w:val="18"/>
                <w:szCs w:val="18"/>
              </w:rPr>
            </w:pPr>
            <w:r w:rsidRPr="00AA0C29">
              <w:rPr>
                <w:sz w:val="18"/>
                <w:szCs w:val="18"/>
                <w:lang w:eastAsia="tr-TR"/>
              </w:rPr>
              <w:t>20,557</w:t>
            </w:r>
          </w:p>
        </w:tc>
      </w:tr>
      <w:tr w:rsidR="008A2C33" w:rsidRPr="00CB56EC" w14:paraId="6342D773" w14:textId="77777777" w:rsidTr="008A2C33">
        <w:trPr>
          <w:trHeight w:hRule="exact" w:val="227"/>
        </w:trPr>
        <w:tc>
          <w:tcPr>
            <w:tcW w:w="6655" w:type="dxa"/>
            <w:shd w:val="clear" w:color="auto" w:fill="auto"/>
            <w:vAlign w:val="bottom"/>
            <w:hideMark/>
          </w:tcPr>
          <w:p w14:paraId="2B3F417C" w14:textId="77777777" w:rsidR="008A2C33" w:rsidRPr="00CB56EC" w:rsidRDefault="008A2C33" w:rsidP="008A2C33">
            <w:pPr>
              <w:rPr>
                <w:color w:val="000000"/>
                <w:sz w:val="18"/>
                <w:szCs w:val="18"/>
                <w:lang w:eastAsia="tr-TR"/>
              </w:rPr>
            </w:pPr>
            <w:r w:rsidRPr="00CB56EC">
              <w:rPr>
                <w:iCs/>
                <w:color w:val="000000"/>
                <w:sz w:val="18"/>
                <w:szCs w:val="18"/>
                <w:lang w:eastAsia="tr-TR"/>
              </w:rPr>
              <w:t>Gayrimenkul Sermaye İradı Vergisi</w:t>
            </w:r>
          </w:p>
        </w:tc>
        <w:tc>
          <w:tcPr>
            <w:tcW w:w="1293" w:type="dxa"/>
            <w:shd w:val="clear" w:color="auto" w:fill="auto"/>
            <w:vAlign w:val="bottom"/>
            <w:hideMark/>
          </w:tcPr>
          <w:p w14:paraId="34BFF03D" w14:textId="7AFB1B01" w:rsidR="008A2C33" w:rsidRPr="00CB56EC" w:rsidRDefault="008A2C33" w:rsidP="008A2C33">
            <w:pPr>
              <w:jc w:val="right"/>
              <w:rPr>
                <w:sz w:val="18"/>
                <w:szCs w:val="18"/>
                <w:lang w:eastAsia="tr-TR"/>
              </w:rPr>
            </w:pPr>
            <w:r w:rsidRPr="00F038BF">
              <w:rPr>
                <w:sz w:val="18"/>
                <w:szCs w:val="18"/>
                <w:lang w:eastAsia="tr-TR"/>
              </w:rPr>
              <w:t>134</w:t>
            </w:r>
          </w:p>
        </w:tc>
        <w:tc>
          <w:tcPr>
            <w:tcW w:w="1294" w:type="dxa"/>
            <w:shd w:val="clear" w:color="auto" w:fill="auto"/>
            <w:vAlign w:val="bottom"/>
            <w:hideMark/>
          </w:tcPr>
          <w:p w14:paraId="427024DC" w14:textId="6347992E" w:rsidR="008A2C33" w:rsidRPr="00CB56EC" w:rsidRDefault="008A2C33" w:rsidP="008A2C33">
            <w:pPr>
              <w:jc w:val="right"/>
              <w:rPr>
                <w:sz w:val="18"/>
                <w:szCs w:val="18"/>
              </w:rPr>
            </w:pPr>
            <w:r w:rsidRPr="00AA0C29">
              <w:rPr>
                <w:sz w:val="18"/>
                <w:szCs w:val="18"/>
                <w:lang w:eastAsia="tr-TR"/>
              </w:rPr>
              <w:t>134</w:t>
            </w:r>
          </w:p>
        </w:tc>
      </w:tr>
      <w:tr w:rsidR="008A2C33" w:rsidRPr="00CB56EC" w14:paraId="0442A86C" w14:textId="77777777" w:rsidTr="008A2C33">
        <w:trPr>
          <w:trHeight w:hRule="exact" w:val="227"/>
        </w:trPr>
        <w:tc>
          <w:tcPr>
            <w:tcW w:w="6655" w:type="dxa"/>
            <w:shd w:val="clear" w:color="auto" w:fill="auto"/>
            <w:vAlign w:val="bottom"/>
          </w:tcPr>
          <w:p w14:paraId="16503437" w14:textId="77777777" w:rsidR="008A2C33" w:rsidRPr="00CB56EC" w:rsidRDefault="008A2C33" w:rsidP="008A2C33">
            <w:pPr>
              <w:rPr>
                <w:color w:val="000000"/>
                <w:sz w:val="18"/>
                <w:szCs w:val="18"/>
                <w:lang w:eastAsia="tr-TR"/>
              </w:rPr>
            </w:pPr>
            <w:r w:rsidRPr="00CB56EC">
              <w:rPr>
                <w:color w:val="000000"/>
                <w:sz w:val="18"/>
                <w:szCs w:val="18"/>
                <w:lang w:eastAsia="tr-TR"/>
              </w:rPr>
              <w:t>BSMV</w:t>
            </w:r>
          </w:p>
        </w:tc>
        <w:tc>
          <w:tcPr>
            <w:tcW w:w="1293" w:type="dxa"/>
            <w:shd w:val="clear" w:color="auto" w:fill="auto"/>
            <w:vAlign w:val="bottom"/>
          </w:tcPr>
          <w:p w14:paraId="1DEFE8DD" w14:textId="7A1A680B" w:rsidR="008A2C33" w:rsidRPr="00CB56EC" w:rsidRDefault="008A2C33" w:rsidP="008A2C33">
            <w:pPr>
              <w:jc w:val="right"/>
              <w:rPr>
                <w:sz w:val="18"/>
                <w:szCs w:val="18"/>
                <w:lang w:eastAsia="tr-TR"/>
              </w:rPr>
            </w:pPr>
            <w:r w:rsidRPr="00F038BF">
              <w:rPr>
                <w:sz w:val="18"/>
                <w:szCs w:val="18"/>
                <w:lang w:eastAsia="tr-TR"/>
              </w:rPr>
              <w:t>10,879</w:t>
            </w:r>
          </w:p>
        </w:tc>
        <w:tc>
          <w:tcPr>
            <w:tcW w:w="1294" w:type="dxa"/>
            <w:shd w:val="clear" w:color="auto" w:fill="auto"/>
            <w:vAlign w:val="bottom"/>
          </w:tcPr>
          <w:p w14:paraId="17C539AF" w14:textId="595A0F9B" w:rsidR="008A2C33" w:rsidRPr="00CB56EC" w:rsidRDefault="008A2C33" w:rsidP="008A2C33">
            <w:pPr>
              <w:jc w:val="right"/>
              <w:rPr>
                <w:sz w:val="18"/>
                <w:szCs w:val="18"/>
              </w:rPr>
            </w:pPr>
            <w:r w:rsidRPr="00AA0C29">
              <w:rPr>
                <w:sz w:val="18"/>
                <w:szCs w:val="18"/>
                <w:lang w:eastAsia="tr-TR"/>
              </w:rPr>
              <w:t>15,041</w:t>
            </w:r>
          </w:p>
        </w:tc>
      </w:tr>
      <w:tr w:rsidR="008A2C33" w:rsidRPr="00CB56EC" w14:paraId="1D7558AE" w14:textId="77777777" w:rsidTr="008A2C33">
        <w:trPr>
          <w:trHeight w:hRule="exact" w:val="227"/>
        </w:trPr>
        <w:tc>
          <w:tcPr>
            <w:tcW w:w="6655" w:type="dxa"/>
            <w:shd w:val="clear" w:color="auto" w:fill="auto"/>
            <w:vAlign w:val="bottom"/>
          </w:tcPr>
          <w:p w14:paraId="0C43F368" w14:textId="77777777" w:rsidR="008A2C33" w:rsidRPr="00CB56EC" w:rsidRDefault="008A2C33" w:rsidP="008A2C33">
            <w:pPr>
              <w:rPr>
                <w:color w:val="000000"/>
                <w:sz w:val="18"/>
                <w:szCs w:val="18"/>
                <w:lang w:eastAsia="tr-TR"/>
              </w:rPr>
            </w:pPr>
            <w:r w:rsidRPr="00CB56EC">
              <w:rPr>
                <w:color w:val="000000"/>
                <w:sz w:val="18"/>
                <w:szCs w:val="18"/>
                <w:lang w:eastAsia="tr-TR"/>
              </w:rPr>
              <w:t>Kambiyo Muameleleri Vergisi</w:t>
            </w:r>
          </w:p>
        </w:tc>
        <w:tc>
          <w:tcPr>
            <w:tcW w:w="1293" w:type="dxa"/>
            <w:shd w:val="clear" w:color="auto" w:fill="auto"/>
            <w:vAlign w:val="bottom"/>
          </w:tcPr>
          <w:p w14:paraId="25DD8ACA" w14:textId="0F2A27E6" w:rsidR="008A2C33" w:rsidRPr="00CB56EC" w:rsidRDefault="008A2C33" w:rsidP="008A2C33">
            <w:pPr>
              <w:jc w:val="right"/>
              <w:rPr>
                <w:sz w:val="18"/>
                <w:szCs w:val="18"/>
                <w:lang w:eastAsia="tr-TR"/>
              </w:rPr>
            </w:pPr>
            <w:r w:rsidRPr="00F038BF">
              <w:rPr>
                <w:sz w:val="18"/>
                <w:szCs w:val="18"/>
                <w:lang w:eastAsia="tr-TR"/>
              </w:rPr>
              <w:t>177</w:t>
            </w:r>
          </w:p>
        </w:tc>
        <w:tc>
          <w:tcPr>
            <w:tcW w:w="1294" w:type="dxa"/>
            <w:shd w:val="clear" w:color="auto" w:fill="auto"/>
            <w:vAlign w:val="bottom"/>
          </w:tcPr>
          <w:p w14:paraId="3F222F17" w14:textId="272277A9" w:rsidR="008A2C33" w:rsidRPr="00CB56EC" w:rsidRDefault="008A2C33" w:rsidP="008A2C33">
            <w:pPr>
              <w:jc w:val="right"/>
              <w:rPr>
                <w:sz w:val="18"/>
                <w:szCs w:val="18"/>
              </w:rPr>
            </w:pPr>
            <w:r w:rsidRPr="00AA0C29">
              <w:rPr>
                <w:sz w:val="18"/>
                <w:szCs w:val="18"/>
                <w:lang w:eastAsia="tr-TR"/>
              </w:rPr>
              <w:t>108</w:t>
            </w:r>
          </w:p>
        </w:tc>
      </w:tr>
      <w:tr w:rsidR="008A2C33" w:rsidRPr="00CB56EC" w14:paraId="550AF36A" w14:textId="77777777" w:rsidTr="008A2C33">
        <w:trPr>
          <w:trHeight w:hRule="exact" w:val="227"/>
        </w:trPr>
        <w:tc>
          <w:tcPr>
            <w:tcW w:w="6655" w:type="dxa"/>
            <w:shd w:val="clear" w:color="auto" w:fill="auto"/>
            <w:vAlign w:val="bottom"/>
          </w:tcPr>
          <w:p w14:paraId="39D7BE17" w14:textId="77777777" w:rsidR="008A2C33" w:rsidRPr="00CB56EC" w:rsidRDefault="008A2C33" w:rsidP="008A2C33">
            <w:pPr>
              <w:rPr>
                <w:color w:val="000000"/>
                <w:sz w:val="18"/>
                <w:szCs w:val="18"/>
                <w:lang w:eastAsia="tr-TR"/>
              </w:rPr>
            </w:pPr>
            <w:r w:rsidRPr="00CB56EC">
              <w:rPr>
                <w:color w:val="000000"/>
                <w:sz w:val="18"/>
                <w:szCs w:val="18"/>
                <w:lang w:eastAsia="tr-TR"/>
              </w:rPr>
              <w:t>Ödenecek Katma Değer Vergisi</w:t>
            </w:r>
          </w:p>
        </w:tc>
        <w:tc>
          <w:tcPr>
            <w:tcW w:w="1293" w:type="dxa"/>
            <w:shd w:val="clear" w:color="auto" w:fill="auto"/>
            <w:vAlign w:val="bottom"/>
          </w:tcPr>
          <w:p w14:paraId="24A438A5" w14:textId="1CCC5331" w:rsidR="008A2C33" w:rsidRPr="00CB56EC" w:rsidRDefault="008A2C33" w:rsidP="008A2C33">
            <w:pPr>
              <w:jc w:val="right"/>
              <w:rPr>
                <w:sz w:val="18"/>
                <w:szCs w:val="18"/>
                <w:lang w:eastAsia="tr-TR"/>
              </w:rPr>
            </w:pPr>
            <w:r w:rsidRPr="00F038BF">
              <w:rPr>
                <w:sz w:val="18"/>
                <w:szCs w:val="18"/>
                <w:lang w:eastAsia="tr-TR"/>
              </w:rPr>
              <w:t>3,552</w:t>
            </w:r>
          </w:p>
        </w:tc>
        <w:tc>
          <w:tcPr>
            <w:tcW w:w="1294" w:type="dxa"/>
            <w:shd w:val="clear" w:color="auto" w:fill="auto"/>
            <w:vAlign w:val="bottom"/>
          </w:tcPr>
          <w:p w14:paraId="4B1DE5F0" w14:textId="155930D2" w:rsidR="008A2C33" w:rsidRPr="00CB56EC" w:rsidRDefault="008A2C33" w:rsidP="008A2C33">
            <w:pPr>
              <w:jc w:val="right"/>
              <w:rPr>
                <w:sz w:val="18"/>
                <w:szCs w:val="18"/>
              </w:rPr>
            </w:pPr>
            <w:r w:rsidRPr="00AA0C29">
              <w:rPr>
                <w:sz w:val="18"/>
                <w:szCs w:val="18"/>
                <w:lang w:eastAsia="tr-TR"/>
              </w:rPr>
              <w:t>4,704</w:t>
            </w:r>
          </w:p>
        </w:tc>
      </w:tr>
      <w:tr w:rsidR="008A2C33" w:rsidRPr="00CB56EC" w14:paraId="5BFDBA75" w14:textId="77777777" w:rsidTr="008A2C33">
        <w:trPr>
          <w:trHeight w:hRule="exact" w:val="227"/>
        </w:trPr>
        <w:tc>
          <w:tcPr>
            <w:tcW w:w="6655" w:type="dxa"/>
            <w:shd w:val="clear" w:color="auto" w:fill="auto"/>
            <w:vAlign w:val="bottom"/>
          </w:tcPr>
          <w:p w14:paraId="20291170" w14:textId="3A9D7CC3" w:rsidR="008A2C33" w:rsidRPr="00CB56EC" w:rsidRDefault="008A2C33" w:rsidP="008A2C33">
            <w:pPr>
              <w:rPr>
                <w:color w:val="000000"/>
                <w:sz w:val="18"/>
                <w:szCs w:val="18"/>
                <w:lang w:eastAsia="tr-TR"/>
              </w:rPr>
            </w:pPr>
            <w:r w:rsidRPr="00CB56EC">
              <w:rPr>
                <w:color w:val="000000"/>
                <w:sz w:val="18"/>
                <w:szCs w:val="18"/>
                <w:lang w:eastAsia="tr-TR"/>
              </w:rPr>
              <w:t>Diğer</w:t>
            </w:r>
            <w:r w:rsidRPr="00CB56EC">
              <w:rPr>
                <w:color w:val="000000"/>
                <w:sz w:val="18"/>
                <w:szCs w:val="18"/>
                <w:vertAlign w:val="superscript"/>
                <w:lang w:eastAsia="tr-TR"/>
              </w:rPr>
              <w:t>1</w:t>
            </w:r>
          </w:p>
        </w:tc>
        <w:tc>
          <w:tcPr>
            <w:tcW w:w="1293" w:type="dxa"/>
            <w:shd w:val="clear" w:color="auto" w:fill="auto"/>
            <w:vAlign w:val="bottom"/>
          </w:tcPr>
          <w:p w14:paraId="628EA6B0" w14:textId="4EE371E3" w:rsidR="008A2C33" w:rsidRPr="00CB56EC" w:rsidRDefault="008A2C33" w:rsidP="008A2C33">
            <w:pPr>
              <w:jc w:val="right"/>
              <w:rPr>
                <w:sz w:val="18"/>
                <w:szCs w:val="18"/>
                <w:lang w:eastAsia="tr-TR"/>
              </w:rPr>
            </w:pPr>
            <w:r w:rsidRPr="00F038BF">
              <w:rPr>
                <w:sz w:val="18"/>
                <w:szCs w:val="18"/>
                <w:lang w:eastAsia="tr-TR"/>
              </w:rPr>
              <w:t>13,779</w:t>
            </w:r>
          </w:p>
        </w:tc>
        <w:tc>
          <w:tcPr>
            <w:tcW w:w="1294" w:type="dxa"/>
            <w:shd w:val="clear" w:color="auto" w:fill="auto"/>
            <w:vAlign w:val="bottom"/>
          </w:tcPr>
          <w:p w14:paraId="159DA633" w14:textId="74537CC5" w:rsidR="008A2C33" w:rsidRPr="00CB56EC" w:rsidRDefault="008A2C33" w:rsidP="008A2C33">
            <w:pPr>
              <w:jc w:val="right"/>
              <w:rPr>
                <w:sz w:val="18"/>
                <w:szCs w:val="18"/>
              </w:rPr>
            </w:pPr>
            <w:r w:rsidRPr="00AA0C29">
              <w:rPr>
                <w:sz w:val="18"/>
                <w:szCs w:val="18"/>
                <w:lang w:eastAsia="tr-TR"/>
              </w:rPr>
              <w:t>17,411</w:t>
            </w:r>
          </w:p>
        </w:tc>
      </w:tr>
      <w:tr w:rsidR="008A2C33" w:rsidRPr="008A2C33" w14:paraId="3258E840" w14:textId="77777777" w:rsidTr="008A2C33">
        <w:trPr>
          <w:trHeight w:hRule="exact" w:val="227"/>
        </w:trPr>
        <w:tc>
          <w:tcPr>
            <w:tcW w:w="6655" w:type="dxa"/>
            <w:shd w:val="clear" w:color="auto" w:fill="auto"/>
            <w:vAlign w:val="bottom"/>
          </w:tcPr>
          <w:p w14:paraId="2FE702BB" w14:textId="77777777" w:rsidR="008A2C33" w:rsidRPr="008A2C33" w:rsidRDefault="008A2C33" w:rsidP="008A2C33">
            <w:pPr>
              <w:rPr>
                <w:b/>
                <w:bCs/>
                <w:color w:val="000000"/>
                <w:sz w:val="18"/>
                <w:szCs w:val="18"/>
                <w:lang w:eastAsia="tr-TR"/>
              </w:rPr>
            </w:pPr>
            <w:r w:rsidRPr="008A2C33">
              <w:rPr>
                <w:b/>
                <w:bCs/>
                <w:color w:val="000000"/>
                <w:sz w:val="18"/>
                <w:szCs w:val="18"/>
                <w:lang w:eastAsia="tr-TR"/>
              </w:rPr>
              <w:t>Toplam</w:t>
            </w:r>
          </w:p>
        </w:tc>
        <w:tc>
          <w:tcPr>
            <w:tcW w:w="1293" w:type="dxa"/>
            <w:shd w:val="clear" w:color="auto" w:fill="auto"/>
            <w:vAlign w:val="bottom"/>
          </w:tcPr>
          <w:p w14:paraId="4C608CCF" w14:textId="18679448" w:rsidR="008A2C33" w:rsidRPr="008A2C33" w:rsidRDefault="008A2C33" w:rsidP="008A2C33">
            <w:pPr>
              <w:jc w:val="right"/>
              <w:rPr>
                <w:b/>
                <w:bCs/>
                <w:sz w:val="18"/>
                <w:szCs w:val="18"/>
                <w:lang w:eastAsia="tr-TR"/>
              </w:rPr>
            </w:pPr>
            <w:r w:rsidRPr="00F038BF">
              <w:rPr>
                <w:b/>
                <w:bCs/>
                <w:sz w:val="18"/>
                <w:szCs w:val="18"/>
                <w:lang w:eastAsia="tr-TR"/>
              </w:rPr>
              <w:t>55,933</w:t>
            </w:r>
          </w:p>
        </w:tc>
        <w:tc>
          <w:tcPr>
            <w:tcW w:w="1294" w:type="dxa"/>
            <w:shd w:val="clear" w:color="auto" w:fill="auto"/>
            <w:vAlign w:val="bottom"/>
          </w:tcPr>
          <w:p w14:paraId="2F06C8FA" w14:textId="420EEB5F" w:rsidR="008A2C33" w:rsidRPr="008A2C33" w:rsidRDefault="008A2C33" w:rsidP="008A2C33">
            <w:pPr>
              <w:jc w:val="right"/>
              <w:rPr>
                <w:b/>
                <w:bCs/>
                <w:sz w:val="18"/>
                <w:szCs w:val="18"/>
              </w:rPr>
            </w:pPr>
            <w:r w:rsidRPr="008A2C33">
              <w:rPr>
                <w:b/>
                <w:bCs/>
                <w:sz w:val="18"/>
                <w:szCs w:val="18"/>
                <w:lang w:eastAsia="tr-TR"/>
              </w:rPr>
              <w:t>57,955</w:t>
            </w:r>
          </w:p>
        </w:tc>
      </w:tr>
    </w:tbl>
    <w:p w14:paraId="24180B38" w14:textId="6237A190" w:rsidR="00ED0CF5" w:rsidRPr="00CB56EC" w:rsidRDefault="00ED0CF5" w:rsidP="00ED0CF5">
      <w:pPr>
        <w:autoSpaceDE w:val="0"/>
        <w:autoSpaceDN w:val="0"/>
        <w:adjustRightInd w:val="0"/>
        <w:spacing w:line="230" w:lineRule="auto"/>
        <w:jc w:val="both"/>
        <w:rPr>
          <w:highlight w:val="yellow"/>
          <w:lang w:eastAsia="en-GB"/>
        </w:rPr>
      </w:pPr>
      <w:r w:rsidRPr="008A2C33">
        <w:rPr>
          <w:rFonts w:eastAsia="Arial Unicode MS"/>
          <w:sz w:val="16"/>
          <w:vertAlign w:val="superscript"/>
        </w:rPr>
        <w:t xml:space="preserve">1 </w:t>
      </w:r>
      <w:r w:rsidR="008A2C33" w:rsidRPr="008A2C33">
        <w:rPr>
          <w:rFonts w:eastAsia="Arial Unicode MS"/>
          <w:sz w:val="12"/>
          <w:szCs w:val="12"/>
        </w:rPr>
        <w:t>13,190</w:t>
      </w:r>
      <w:r w:rsidRPr="008A2C33">
        <w:rPr>
          <w:rFonts w:eastAsia="Arial Unicode MS"/>
          <w:sz w:val="12"/>
          <w:szCs w:val="12"/>
        </w:rPr>
        <w:t xml:space="preserve"> TL</w:t>
      </w:r>
      <w:r w:rsidRPr="00594501">
        <w:rPr>
          <w:rFonts w:eastAsia="Arial Unicode MS"/>
          <w:sz w:val="12"/>
          <w:szCs w:val="12"/>
        </w:rPr>
        <w:t xml:space="preserve"> (31</w:t>
      </w:r>
      <w:r w:rsidRPr="00CB56EC">
        <w:rPr>
          <w:rFonts w:eastAsia="Arial Unicode MS"/>
          <w:sz w:val="12"/>
          <w:szCs w:val="12"/>
        </w:rPr>
        <w:t xml:space="preserve"> Aralık </w:t>
      </w:r>
      <w:r w:rsidR="009B69DC" w:rsidRPr="00CB56EC">
        <w:rPr>
          <w:rFonts w:eastAsia="Arial Unicode MS"/>
          <w:sz w:val="12"/>
          <w:szCs w:val="12"/>
        </w:rPr>
        <w:t>202</w:t>
      </w:r>
      <w:r w:rsidR="009B69DC">
        <w:rPr>
          <w:rFonts w:eastAsia="Arial Unicode MS"/>
          <w:sz w:val="12"/>
          <w:szCs w:val="12"/>
        </w:rPr>
        <w:t>4</w:t>
      </w:r>
      <w:r w:rsidR="009B69DC" w:rsidRPr="00CB56EC">
        <w:rPr>
          <w:rFonts w:eastAsia="Arial Unicode MS"/>
          <w:sz w:val="12"/>
          <w:szCs w:val="12"/>
        </w:rPr>
        <w:t>- 16,657</w:t>
      </w:r>
      <w:r w:rsidRPr="00CB56EC">
        <w:rPr>
          <w:rFonts w:eastAsia="Arial Unicode MS"/>
          <w:sz w:val="12"/>
          <w:szCs w:val="12"/>
        </w:rPr>
        <w:t xml:space="preserve"> </w:t>
      </w:r>
      <w:r w:rsidR="009B69DC" w:rsidRPr="00CB56EC">
        <w:rPr>
          <w:rFonts w:eastAsia="Arial Unicode MS"/>
          <w:sz w:val="12"/>
          <w:szCs w:val="12"/>
        </w:rPr>
        <w:t>TL)</w:t>
      </w:r>
      <w:r w:rsidRPr="00CB56EC">
        <w:rPr>
          <w:rFonts w:eastAsia="Arial Unicode MS"/>
          <w:sz w:val="12"/>
          <w:szCs w:val="12"/>
        </w:rPr>
        <w:t xml:space="preserve"> tutarında ücretlerden kesilen gelir vergisini içermektedir.</w:t>
      </w:r>
    </w:p>
    <w:p w14:paraId="17D2B964" w14:textId="77777777" w:rsidR="007B05A7" w:rsidRPr="00CB56EC" w:rsidRDefault="007B05A7" w:rsidP="00E30CF9">
      <w:pPr>
        <w:tabs>
          <w:tab w:val="left" w:pos="180"/>
          <w:tab w:val="num" w:pos="540"/>
        </w:tabs>
        <w:ind w:left="180"/>
        <w:rPr>
          <w:lang w:eastAsia="en-GB"/>
        </w:rPr>
      </w:pPr>
    </w:p>
    <w:p w14:paraId="0A1EF883" w14:textId="77777777" w:rsidR="00E30CF9" w:rsidRPr="00CB56EC" w:rsidRDefault="007B05A7" w:rsidP="00CA50E6">
      <w:pPr>
        <w:rPr>
          <w:iCs/>
        </w:rPr>
      </w:pPr>
      <w:r w:rsidRPr="00CB56EC">
        <w:rPr>
          <w:b/>
          <w:iCs/>
        </w:rPr>
        <w:t>Primlere ilişkin bilgiler</w:t>
      </w:r>
    </w:p>
    <w:p w14:paraId="6130827E" w14:textId="77777777" w:rsidR="00E30CF9" w:rsidRPr="00CB56EC" w:rsidRDefault="00E30CF9" w:rsidP="00E30CF9">
      <w:pPr>
        <w:ind w:left="540"/>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7B05A7" w:rsidRPr="00CB56EC" w14:paraId="1F0FCC1D" w14:textId="77777777" w:rsidTr="008A2C33">
        <w:trPr>
          <w:trHeight w:hRule="exact" w:val="227"/>
        </w:trPr>
        <w:tc>
          <w:tcPr>
            <w:tcW w:w="6655" w:type="dxa"/>
            <w:shd w:val="clear" w:color="auto" w:fill="auto"/>
            <w:vAlign w:val="bottom"/>
            <w:hideMark/>
          </w:tcPr>
          <w:p w14:paraId="1D0B11DD" w14:textId="77777777" w:rsidR="007B05A7" w:rsidRPr="00CB56EC" w:rsidRDefault="007B05A7" w:rsidP="008709F1">
            <w:pPr>
              <w:rPr>
                <w:b/>
                <w:sz w:val="18"/>
                <w:szCs w:val="18"/>
                <w:lang w:eastAsia="tr-TR"/>
              </w:rPr>
            </w:pPr>
            <w:r w:rsidRPr="00CB56EC">
              <w:rPr>
                <w:b/>
                <w:sz w:val="18"/>
                <w:szCs w:val="18"/>
                <w:lang w:eastAsia="tr-TR"/>
              </w:rPr>
              <w:t> </w:t>
            </w:r>
          </w:p>
        </w:tc>
        <w:tc>
          <w:tcPr>
            <w:tcW w:w="1293" w:type="dxa"/>
            <w:shd w:val="clear" w:color="auto" w:fill="auto"/>
            <w:vAlign w:val="bottom"/>
            <w:hideMark/>
          </w:tcPr>
          <w:p w14:paraId="4CB908F3" w14:textId="77777777" w:rsidR="007B05A7" w:rsidRPr="00CB56EC" w:rsidRDefault="007B05A7" w:rsidP="008709F1">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71993EEC" w14:textId="77777777" w:rsidR="007B05A7" w:rsidRPr="00CB56EC" w:rsidRDefault="007B05A7" w:rsidP="008709F1">
            <w:pPr>
              <w:jc w:val="right"/>
              <w:rPr>
                <w:b/>
                <w:bCs/>
                <w:sz w:val="18"/>
                <w:szCs w:val="18"/>
                <w:lang w:eastAsia="tr-TR"/>
              </w:rPr>
            </w:pPr>
            <w:r w:rsidRPr="00CB56EC">
              <w:rPr>
                <w:b/>
                <w:bCs/>
                <w:sz w:val="18"/>
                <w:szCs w:val="18"/>
                <w:lang w:eastAsia="tr-TR"/>
              </w:rPr>
              <w:t>Önceki Dönem</w:t>
            </w:r>
          </w:p>
        </w:tc>
      </w:tr>
      <w:tr w:rsidR="008A2C33" w:rsidRPr="00CB56EC" w14:paraId="1E83BE80" w14:textId="77777777" w:rsidTr="008A2C33">
        <w:trPr>
          <w:trHeight w:hRule="exact" w:val="227"/>
        </w:trPr>
        <w:tc>
          <w:tcPr>
            <w:tcW w:w="6655" w:type="dxa"/>
            <w:shd w:val="clear" w:color="auto" w:fill="auto"/>
            <w:vAlign w:val="center"/>
            <w:hideMark/>
          </w:tcPr>
          <w:p w14:paraId="3C16290F" w14:textId="77777777" w:rsidR="008A2C33" w:rsidRPr="00CB56EC" w:rsidRDefault="008A2C33" w:rsidP="008A2C33">
            <w:pPr>
              <w:rPr>
                <w:color w:val="000000"/>
                <w:sz w:val="18"/>
                <w:szCs w:val="18"/>
                <w:lang w:eastAsia="tr-TR"/>
              </w:rPr>
            </w:pPr>
            <w:r w:rsidRPr="00CB56EC">
              <w:rPr>
                <w:color w:val="000000"/>
                <w:sz w:val="18"/>
                <w:szCs w:val="18"/>
                <w:lang w:eastAsia="tr-TR"/>
              </w:rPr>
              <w:t>Sosyal Sigorta Primleri-Personel</w:t>
            </w:r>
          </w:p>
        </w:tc>
        <w:tc>
          <w:tcPr>
            <w:tcW w:w="1293" w:type="dxa"/>
            <w:shd w:val="clear" w:color="auto" w:fill="auto"/>
            <w:vAlign w:val="bottom"/>
            <w:hideMark/>
          </w:tcPr>
          <w:p w14:paraId="39320AF4" w14:textId="2C7E465E" w:rsidR="008A2C33" w:rsidRPr="00CB56EC" w:rsidRDefault="008A2C33" w:rsidP="008A2C33">
            <w:pPr>
              <w:jc w:val="right"/>
              <w:rPr>
                <w:sz w:val="18"/>
                <w:szCs w:val="18"/>
                <w:lang w:eastAsia="tr-TR"/>
              </w:rPr>
            </w:pPr>
            <w:r w:rsidRPr="00F038BF">
              <w:rPr>
                <w:sz w:val="18"/>
                <w:szCs w:val="18"/>
                <w:lang w:eastAsia="tr-TR"/>
              </w:rPr>
              <w:t>12,656</w:t>
            </w:r>
          </w:p>
        </w:tc>
        <w:tc>
          <w:tcPr>
            <w:tcW w:w="1294" w:type="dxa"/>
            <w:shd w:val="clear" w:color="auto" w:fill="auto"/>
            <w:vAlign w:val="bottom"/>
            <w:hideMark/>
          </w:tcPr>
          <w:p w14:paraId="4FDAF8B3" w14:textId="247CC74D" w:rsidR="008A2C33" w:rsidRPr="00CB56EC" w:rsidRDefault="008A2C33" w:rsidP="008A2C33">
            <w:pPr>
              <w:jc w:val="right"/>
              <w:rPr>
                <w:sz w:val="18"/>
                <w:szCs w:val="18"/>
              </w:rPr>
            </w:pPr>
            <w:r w:rsidRPr="00EF4C15">
              <w:rPr>
                <w:sz w:val="18"/>
                <w:szCs w:val="18"/>
                <w:lang w:eastAsia="tr-TR"/>
              </w:rPr>
              <w:t>4,350</w:t>
            </w:r>
          </w:p>
        </w:tc>
      </w:tr>
      <w:tr w:rsidR="008A2C33" w:rsidRPr="00CB56EC" w14:paraId="3575D794" w14:textId="77777777" w:rsidTr="008A2C33">
        <w:trPr>
          <w:trHeight w:hRule="exact" w:val="227"/>
        </w:trPr>
        <w:tc>
          <w:tcPr>
            <w:tcW w:w="6655" w:type="dxa"/>
            <w:shd w:val="clear" w:color="auto" w:fill="auto"/>
            <w:vAlign w:val="center"/>
            <w:hideMark/>
          </w:tcPr>
          <w:p w14:paraId="3F2FF550" w14:textId="77777777" w:rsidR="008A2C33" w:rsidRPr="00CB56EC" w:rsidRDefault="008A2C33" w:rsidP="008A2C33">
            <w:pPr>
              <w:rPr>
                <w:color w:val="000000"/>
                <w:sz w:val="18"/>
                <w:szCs w:val="18"/>
                <w:lang w:eastAsia="tr-TR"/>
              </w:rPr>
            </w:pPr>
            <w:r w:rsidRPr="00CB56EC">
              <w:rPr>
                <w:color w:val="000000"/>
                <w:sz w:val="18"/>
                <w:szCs w:val="18"/>
                <w:lang w:eastAsia="tr-TR"/>
              </w:rPr>
              <w:t>Sosyal Sigorta Primleri-İşveren</w:t>
            </w:r>
          </w:p>
        </w:tc>
        <w:tc>
          <w:tcPr>
            <w:tcW w:w="1293" w:type="dxa"/>
            <w:shd w:val="clear" w:color="auto" w:fill="auto"/>
            <w:vAlign w:val="bottom"/>
            <w:hideMark/>
          </w:tcPr>
          <w:p w14:paraId="2DE2DC79" w14:textId="56A48071" w:rsidR="008A2C33" w:rsidRPr="00CB56EC" w:rsidRDefault="008A2C33" w:rsidP="008A2C33">
            <w:pPr>
              <w:jc w:val="right"/>
              <w:rPr>
                <w:sz w:val="18"/>
                <w:szCs w:val="18"/>
                <w:lang w:eastAsia="tr-TR"/>
              </w:rPr>
            </w:pPr>
            <w:r w:rsidRPr="00F038BF">
              <w:rPr>
                <w:sz w:val="18"/>
                <w:szCs w:val="18"/>
                <w:lang w:eastAsia="tr-TR"/>
              </w:rPr>
              <w:t>17,463</w:t>
            </w:r>
          </w:p>
        </w:tc>
        <w:tc>
          <w:tcPr>
            <w:tcW w:w="1294" w:type="dxa"/>
            <w:shd w:val="clear" w:color="auto" w:fill="auto"/>
            <w:vAlign w:val="bottom"/>
            <w:hideMark/>
          </w:tcPr>
          <w:p w14:paraId="7330E2B3" w14:textId="4BAC40A1" w:rsidR="008A2C33" w:rsidRPr="00CB56EC" w:rsidRDefault="008A2C33" w:rsidP="008A2C33">
            <w:pPr>
              <w:jc w:val="right"/>
              <w:rPr>
                <w:sz w:val="18"/>
                <w:szCs w:val="18"/>
              </w:rPr>
            </w:pPr>
            <w:r w:rsidRPr="00EF4C15">
              <w:rPr>
                <w:sz w:val="18"/>
                <w:szCs w:val="18"/>
                <w:lang w:eastAsia="tr-TR"/>
              </w:rPr>
              <w:t>5,898</w:t>
            </w:r>
          </w:p>
        </w:tc>
      </w:tr>
      <w:tr w:rsidR="008A2C33" w:rsidRPr="00CB56EC" w14:paraId="0FF337A3" w14:textId="77777777" w:rsidTr="008A2C33">
        <w:trPr>
          <w:trHeight w:hRule="exact" w:val="227"/>
        </w:trPr>
        <w:tc>
          <w:tcPr>
            <w:tcW w:w="6655" w:type="dxa"/>
            <w:shd w:val="clear" w:color="auto" w:fill="auto"/>
            <w:vAlign w:val="center"/>
          </w:tcPr>
          <w:p w14:paraId="04DC07A2" w14:textId="77777777" w:rsidR="008A2C33" w:rsidRPr="00CB56EC" w:rsidRDefault="008A2C33" w:rsidP="008A2C33">
            <w:pPr>
              <w:rPr>
                <w:color w:val="000000"/>
                <w:sz w:val="18"/>
                <w:szCs w:val="18"/>
                <w:lang w:eastAsia="tr-TR"/>
              </w:rPr>
            </w:pPr>
            <w:r w:rsidRPr="00CB56EC">
              <w:rPr>
                <w:color w:val="000000"/>
                <w:sz w:val="18"/>
                <w:szCs w:val="18"/>
                <w:lang w:eastAsia="tr-TR"/>
              </w:rPr>
              <w:t>Banka Sosyal Yardım Sandığı Primleri-Personel</w:t>
            </w:r>
          </w:p>
        </w:tc>
        <w:tc>
          <w:tcPr>
            <w:tcW w:w="1293" w:type="dxa"/>
            <w:shd w:val="clear" w:color="auto" w:fill="auto"/>
            <w:vAlign w:val="bottom"/>
          </w:tcPr>
          <w:p w14:paraId="081D948B" w14:textId="5D83C007" w:rsidR="008A2C33" w:rsidRPr="00CB56EC" w:rsidRDefault="008A2C33" w:rsidP="008A2C33">
            <w:pPr>
              <w:jc w:val="right"/>
              <w:rPr>
                <w:sz w:val="18"/>
                <w:szCs w:val="18"/>
                <w:lang w:eastAsia="tr-TR"/>
              </w:rPr>
            </w:pPr>
            <w:r w:rsidRPr="008A2C33">
              <w:rPr>
                <w:sz w:val="18"/>
                <w:szCs w:val="18"/>
                <w:lang w:eastAsia="tr-TR"/>
              </w:rPr>
              <w:t>-</w:t>
            </w:r>
          </w:p>
        </w:tc>
        <w:tc>
          <w:tcPr>
            <w:tcW w:w="1294" w:type="dxa"/>
            <w:shd w:val="clear" w:color="auto" w:fill="auto"/>
            <w:vAlign w:val="bottom"/>
          </w:tcPr>
          <w:p w14:paraId="71D83EEE" w14:textId="485F2E7E" w:rsidR="008A2C33" w:rsidRPr="00CB56EC" w:rsidRDefault="008A2C33" w:rsidP="008A2C33">
            <w:pPr>
              <w:jc w:val="right"/>
              <w:rPr>
                <w:sz w:val="18"/>
                <w:szCs w:val="18"/>
                <w:lang w:eastAsia="tr-TR"/>
              </w:rPr>
            </w:pPr>
            <w:r w:rsidRPr="008D25DC">
              <w:rPr>
                <w:sz w:val="18"/>
                <w:szCs w:val="18"/>
                <w:lang w:eastAsia="tr-TR"/>
              </w:rPr>
              <w:t>-</w:t>
            </w:r>
          </w:p>
        </w:tc>
      </w:tr>
      <w:tr w:rsidR="008A2C33" w:rsidRPr="00CB56EC" w14:paraId="4121B84E" w14:textId="77777777" w:rsidTr="008A2C33">
        <w:trPr>
          <w:trHeight w:hRule="exact" w:val="227"/>
        </w:trPr>
        <w:tc>
          <w:tcPr>
            <w:tcW w:w="6655" w:type="dxa"/>
            <w:shd w:val="clear" w:color="auto" w:fill="auto"/>
            <w:vAlign w:val="center"/>
          </w:tcPr>
          <w:p w14:paraId="00AA0F68" w14:textId="77777777" w:rsidR="008A2C33" w:rsidRPr="00CB56EC" w:rsidRDefault="008A2C33" w:rsidP="008A2C33">
            <w:pPr>
              <w:rPr>
                <w:color w:val="000000"/>
                <w:sz w:val="18"/>
                <w:szCs w:val="18"/>
                <w:lang w:eastAsia="tr-TR"/>
              </w:rPr>
            </w:pPr>
            <w:r w:rsidRPr="00CB56EC">
              <w:rPr>
                <w:color w:val="000000"/>
                <w:sz w:val="18"/>
                <w:szCs w:val="18"/>
                <w:lang w:eastAsia="tr-TR"/>
              </w:rPr>
              <w:t>Banka Sosyal Yardım Sandığı Primleri-İşveren</w:t>
            </w:r>
          </w:p>
        </w:tc>
        <w:tc>
          <w:tcPr>
            <w:tcW w:w="1293" w:type="dxa"/>
            <w:shd w:val="clear" w:color="auto" w:fill="auto"/>
            <w:vAlign w:val="bottom"/>
          </w:tcPr>
          <w:p w14:paraId="171DBC2F" w14:textId="747D213B" w:rsidR="008A2C33" w:rsidRPr="00CB56EC" w:rsidRDefault="008A2C33" w:rsidP="008A2C33">
            <w:pPr>
              <w:jc w:val="right"/>
              <w:rPr>
                <w:sz w:val="18"/>
                <w:szCs w:val="18"/>
                <w:lang w:eastAsia="tr-TR"/>
              </w:rPr>
            </w:pPr>
            <w:r w:rsidRPr="008A2C33">
              <w:rPr>
                <w:sz w:val="18"/>
                <w:szCs w:val="18"/>
                <w:lang w:eastAsia="tr-TR"/>
              </w:rPr>
              <w:t>-</w:t>
            </w:r>
          </w:p>
        </w:tc>
        <w:tc>
          <w:tcPr>
            <w:tcW w:w="1294" w:type="dxa"/>
            <w:shd w:val="clear" w:color="auto" w:fill="auto"/>
            <w:vAlign w:val="bottom"/>
          </w:tcPr>
          <w:p w14:paraId="6AC921C7" w14:textId="1446CF69" w:rsidR="008A2C33" w:rsidRPr="00CB56EC" w:rsidRDefault="008A2C33" w:rsidP="008A2C33">
            <w:pPr>
              <w:jc w:val="right"/>
              <w:rPr>
                <w:sz w:val="18"/>
                <w:szCs w:val="18"/>
                <w:lang w:eastAsia="tr-TR"/>
              </w:rPr>
            </w:pPr>
            <w:r w:rsidRPr="008D25DC">
              <w:rPr>
                <w:sz w:val="18"/>
                <w:szCs w:val="18"/>
                <w:lang w:eastAsia="tr-TR"/>
              </w:rPr>
              <w:t>-</w:t>
            </w:r>
          </w:p>
        </w:tc>
      </w:tr>
      <w:tr w:rsidR="008A2C33" w:rsidRPr="00CB56EC" w14:paraId="3CFC95C7" w14:textId="77777777" w:rsidTr="008A2C33">
        <w:trPr>
          <w:trHeight w:hRule="exact" w:val="227"/>
        </w:trPr>
        <w:tc>
          <w:tcPr>
            <w:tcW w:w="6655" w:type="dxa"/>
            <w:shd w:val="clear" w:color="auto" w:fill="auto"/>
            <w:vAlign w:val="center"/>
          </w:tcPr>
          <w:p w14:paraId="45A864DF" w14:textId="77777777" w:rsidR="008A2C33" w:rsidRPr="00CB56EC" w:rsidRDefault="008A2C33" w:rsidP="008A2C33">
            <w:pPr>
              <w:rPr>
                <w:color w:val="000000"/>
                <w:sz w:val="18"/>
                <w:szCs w:val="18"/>
                <w:lang w:eastAsia="tr-TR"/>
              </w:rPr>
            </w:pPr>
            <w:r w:rsidRPr="00CB56EC">
              <w:rPr>
                <w:color w:val="000000"/>
                <w:sz w:val="18"/>
                <w:szCs w:val="18"/>
                <w:lang w:eastAsia="tr-TR"/>
              </w:rPr>
              <w:t>Emekli Sandığı Aidatı ve Karşılıkları-Personel</w:t>
            </w:r>
          </w:p>
        </w:tc>
        <w:tc>
          <w:tcPr>
            <w:tcW w:w="1293" w:type="dxa"/>
            <w:shd w:val="clear" w:color="auto" w:fill="auto"/>
            <w:vAlign w:val="bottom"/>
          </w:tcPr>
          <w:p w14:paraId="6832A55D" w14:textId="252493C7" w:rsidR="008A2C33" w:rsidRPr="00CB56EC" w:rsidRDefault="008A2C33" w:rsidP="008A2C33">
            <w:pPr>
              <w:jc w:val="right"/>
              <w:rPr>
                <w:sz w:val="18"/>
                <w:szCs w:val="18"/>
                <w:lang w:eastAsia="tr-TR"/>
              </w:rPr>
            </w:pPr>
            <w:r w:rsidRPr="008A2C33">
              <w:rPr>
                <w:sz w:val="18"/>
                <w:szCs w:val="18"/>
                <w:lang w:eastAsia="tr-TR"/>
              </w:rPr>
              <w:t>-</w:t>
            </w:r>
          </w:p>
        </w:tc>
        <w:tc>
          <w:tcPr>
            <w:tcW w:w="1294" w:type="dxa"/>
            <w:shd w:val="clear" w:color="auto" w:fill="auto"/>
            <w:vAlign w:val="bottom"/>
          </w:tcPr>
          <w:p w14:paraId="79FEBF44" w14:textId="50A09C75" w:rsidR="008A2C33" w:rsidRPr="00CB56EC" w:rsidRDefault="008A2C33" w:rsidP="008A2C33">
            <w:pPr>
              <w:jc w:val="right"/>
              <w:rPr>
                <w:sz w:val="18"/>
                <w:szCs w:val="18"/>
                <w:lang w:eastAsia="tr-TR"/>
              </w:rPr>
            </w:pPr>
            <w:r w:rsidRPr="008D25DC">
              <w:rPr>
                <w:sz w:val="18"/>
                <w:szCs w:val="18"/>
                <w:lang w:eastAsia="tr-TR"/>
              </w:rPr>
              <w:t>-</w:t>
            </w:r>
          </w:p>
        </w:tc>
      </w:tr>
      <w:tr w:rsidR="008A2C33" w:rsidRPr="00CB56EC" w14:paraId="60C06F54" w14:textId="77777777" w:rsidTr="008A2C33">
        <w:trPr>
          <w:trHeight w:hRule="exact" w:val="227"/>
        </w:trPr>
        <w:tc>
          <w:tcPr>
            <w:tcW w:w="6655" w:type="dxa"/>
            <w:shd w:val="clear" w:color="auto" w:fill="auto"/>
            <w:vAlign w:val="center"/>
          </w:tcPr>
          <w:p w14:paraId="410AD9B8" w14:textId="77777777" w:rsidR="008A2C33" w:rsidRPr="00CB56EC" w:rsidRDefault="008A2C33" w:rsidP="008A2C33">
            <w:pPr>
              <w:rPr>
                <w:color w:val="000000"/>
                <w:sz w:val="18"/>
                <w:szCs w:val="18"/>
                <w:lang w:eastAsia="tr-TR"/>
              </w:rPr>
            </w:pPr>
            <w:r w:rsidRPr="00CB56EC">
              <w:rPr>
                <w:color w:val="000000"/>
                <w:sz w:val="18"/>
                <w:szCs w:val="18"/>
                <w:lang w:eastAsia="tr-TR"/>
              </w:rPr>
              <w:t>Emekli Sandığı Aidatı ve Karşılıkları-İşveren</w:t>
            </w:r>
          </w:p>
        </w:tc>
        <w:tc>
          <w:tcPr>
            <w:tcW w:w="1293" w:type="dxa"/>
            <w:shd w:val="clear" w:color="auto" w:fill="auto"/>
            <w:vAlign w:val="bottom"/>
          </w:tcPr>
          <w:p w14:paraId="584F4D4C" w14:textId="21624A30" w:rsidR="008A2C33" w:rsidRPr="00CB56EC" w:rsidRDefault="008A2C33" w:rsidP="008A2C33">
            <w:pPr>
              <w:jc w:val="right"/>
              <w:rPr>
                <w:sz w:val="18"/>
                <w:szCs w:val="18"/>
                <w:lang w:eastAsia="tr-TR"/>
              </w:rPr>
            </w:pPr>
            <w:r w:rsidRPr="008A2C33">
              <w:rPr>
                <w:sz w:val="18"/>
                <w:szCs w:val="18"/>
                <w:lang w:eastAsia="tr-TR"/>
              </w:rPr>
              <w:t>-</w:t>
            </w:r>
          </w:p>
        </w:tc>
        <w:tc>
          <w:tcPr>
            <w:tcW w:w="1294" w:type="dxa"/>
            <w:shd w:val="clear" w:color="auto" w:fill="auto"/>
            <w:vAlign w:val="bottom"/>
          </w:tcPr>
          <w:p w14:paraId="75553433" w14:textId="3FF2B53E" w:rsidR="008A2C33" w:rsidRPr="00CB56EC" w:rsidRDefault="008A2C33" w:rsidP="008A2C33">
            <w:pPr>
              <w:jc w:val="right"/>
              <w:rPr>
                <w:sz w:val="18"/>
                <w:szCs w:val="18"/>
                <w:lang w:eastAsia="tr-TR"/>
              </w:rPr>
            </w:pPr>
            <w:r w:rsidRPr="008D25DC">
              <w:rPr>
                <w:sz w:val="18"/>
                <w:szCs w:val="18"/>
                <w:lang w:eastAsia="tr-TR"/>
              </w:rPr>
              <w:t>-</w:t>
            </w:r>
          </w:p>
        </w:tc>
      </w:tr>
      <w:tr w:rsidR="008A2C33" w:rsidRPr="00CB56EC" w14:paraId="4A69FA47" w14:textId="77777777" w:rsidTr="008A2C33">
        <w:trPr>
          <w:trHeight w:hRule="exact" w:val="227"/>
        </w:trPr>
        <w:tc>
          <w:tcPr>
            <w:tcW w:w="6655" w:type="dxa"/>
            <w:shd w:val="clear" w:color="auto" w:fill="auto"/>
            <w:vAlign w:val="center"/>
          </w:tcPr>
          <w:p w14:paraId="517BCB72" w14:textId="77777777" w:rsidR="008A2C33" w:rsidRPr="00CB56EC" w:rsidRDefault="008A2C33" w:rsidP="008A2C33">
            <w:pPr>
              <w:rPr>
                <w:color w:val="000000"/>
                <w:sz w:val="18"/>
                <w:szCs w:val="18"/>
                <w:lang w:eastAsia="tr-TR"/>
              </w:rPr>
            </w:pPr>
            <w:r w:rsidRPr="00CB56EC">
              <w:rPr>
                <w:color w:val="000000"/>
                <w:sz w:val="18"/>
                <w:szCs w:val="18"/>
                <w:lang w:eastAsia="tr-TR"/>
              </w:rPr>
              <w:t>İşsizlik Sigortası-Personel</w:t>
            </w:r>
          </w:p>
        </w:tc>
        <w:tc>
          <w:tcPr>
            <w:tcW w:w="1293" w:type="dxa"/>
            <w:shd w:val="clear" w:color="auto" w:fill="auto"/>
            <w:vAlign w:val="bottom"/>
          </w:tcPr>
          <w:p w14:paraId="1538BDC4" w14:textId="64C1B1A4" w:rsidR="008A2C33" w:rsidRPr="00CB56EC" w:rsidRDefault="008A2C33" w:rsidP="008A2C33">
            <w:pPr>
              <w:jc w:val="right"/>
              <w:rPr>
                <w:sz w:val="18"/>
                <w:szCs w:val="18"/>
                <w:lang w:eastAsia="tr-TR"/>
              </w:rPr>
            </w:pPr>
            <w:r w:rsidRPr="00F038BF">
              <w:rPr>
                <w:sz w:val="18"/>
                <w:szCs w:val="18"/>
                <w:lang w:eastAsia="tr-TR"/>
              </w:rPr>
              <w:t>869</w:t>
            </w:r>
          </w:p>
        </w:tc>
        <w:tc>
          <w:tcPr>
            <w:tcW w:w="1294" w:type="dxa"/>
            <w:shd w:val="clear" w:color="auto" w:fill="auto"/>
            <w:vAlign w:val="bottom"/>
          </w:tcPr>
          <w:p w14:paraId="3CD4CA84" w14:textId="28509942" w:rsidR="008A2C33" w:rsidRPr="00CB56EC" w:rsidRDefault="008A2C33" w:rsidP="008A2C33">
            <w:pPr>
              <w:jc w:val="right"/>
              <w:rPr>
                <w:sz w:val="18"/>
                <w:szCs w:val="18"/>
              </w:rPr>
            </w:pPr>
            <w:r w:rsidRPr="00EF4C15">
              <w:rPr>
                <w:sz w:val="18"/>
                <w:szCs w:val="18"/>
                <w:lang w:eastAsia="tr-TR"/>
              </w:rPr>
              <w:t>308</w:t>
            </w:r>
          </w:p>
        </w:tc>
      </w:tr>
      <w:tr w:rsidR="008A2C33" w:rsidRPr="00CB56EC" w14:paraId="257D3C91" w14:textId="77777777" w:rsidTr="008A2C33">
        <w:trPr>
          <w:trHeight w:hRule="exact" w:val="227"/>
        </w:trPr>
        <w:tc>
          <w:tcPr>
            <w:tcW w:w="6655" w:type="dxa"/>
            <w:shd w:val="clear" w:color="auto" w:fill="auto"/>
            <w:vAlign w:val="center"/>
          </w:tcPr>
          <w:p w14:paraId="5EB344D7" w14:textId="77777777" w:rsidR="008A2C33" w:rsidRPr="00CB56EC" w:rsidRDefault="008A2C33" w:rsidP="008A2C33">
            <w:pPr>
              <w:rPr>
                <w:color w:val="000000"/>
                <w:sz w:val="18"/>
                <w:szCs w:val="18"/>
                <w:lang w:eastAsia="tr-TR"/>
              </w:rPr>
            </w:pPr>
            <w:r w:rsidRPr="00CB56EC">
              <w:rPr>
                <w:color w:val="000000"/>
                <w:sz w:val="18"/>
                <w:szCs w:val="18"/>
                <w:lang w:eastAsia="tr-TR"/>
              </w:rPr>
              <w:t>İşsizlik Sigortası–İşveren</w:t>
            </w:r>
          </w:p>
        </w:tc>
        <w:tc>
          <w:tcPr>
            <w:tcW w:w="1293" w:type="dxa"/>
            <w:shd w:val="clear" w:color="auto" w:fill="auto"/>
            <w:vAlign w:val="bottom"/>
          </w:tcPr>
          <w:p w14:paraId="1E64DE26" w14:textId="31D51ED6" w:rsidR="008A2C33" w:rsidRPr="00CB56EC" w:rsidRDefault="008A2C33" w:rsidP="008A2C33">
            <w:pPr>
              <w:jc w:val="right"/>
              <w:rPr>
                <w:sz w:val="18"/>
                <w:szCs w:val="18"/>
                <w:lang w:eastAsia="tr-TR"/>
              </w:rPr>
            </w:pPr>
            <w:r w:rsidRPr="00F038BF">
              <w:rPr>
                <w:sz w:val="18"/>
                <w:szCs w:val="18"/>
                <w:lang w:eastAsia="tr-TR"/>
              </w:rPr>
              <w:t>1,743</w:t>
            </w:r>
          </w:p>
        </w:tc>
        <w:tc>
          <w:tcPr>
            <w:tcW w:w="1294" w:type="dxa"/>
            <w:shd w:val="clear" w:color="auto" w:fill="auto"/>
            <w:vAlign w:val="bottom"/>
          </w:tcPr>
          <w:p w14:paraId="1EAB1CD1" w14:textId="1D366197" w:rsidR="008A2C33" w:rsidRPr="00CB56EC" w:rsidRDefault="008A2C33" w:rsidP="008A2C33">
            <w:pPr>
              <w:jc w:val="right"/>
              <w:rPr>
                <w:sz w:val="18"/>
                <w:szCs w:val="18"/>
              </w:rPr>
            </w:pPr>
            <w:r w:rsidRPr="00EF4C15">
              <w:rPr>
                <w:sz w:val="18"/>
                <w:szCs w:val="18"/>
                <w:lang w:eastAsia="tr-TR"/>
              </w:rPr>
              <w:t>616</w:t>
            </w:r>
          </w:p>
        </w:tc>
      </w:tr>
      <w:tr w:rsidR="008A2C33" w:rsidRPr="00CB56EC" w14:paraId="7E676EC4" w14:textId="77777777" w:rsidTr="008A2C33">
        <w:trPr>
          <w:trHeight w:hRule="exact" w:val="227"/>
        </w:trPr>
        <w:tc>
          <w:tcPr>
            <w:tcW w:w="6655" w:type="dxa"/>
            <w:shd w:val="clear" w:color="auto" w:fill="auto"/>
            <w:vAlign w:val="center"/>
          </w:tcPr>
          <w:p w14:paraId="50895AD2" w14:textId="77777777" w:rsidR="008A2C33" w:rsidRPr="00CB56EC" w:rsidRDefault="008A2C33" w:rsidP="008A2C33">
            <w:pPr>
              <w:rPr>
                <w:color w:val="000000"/>
                <w:sz w:val="18"/>
                <w:szCs w:val="18"/>
                <w:lang w:eastAsia="tr-TR"/>
              </w:rPr>
            </w:pPr>
            <w:r w:rsidRPr="00CB56EC">
              <w:rPr>
                <w:color w:val="000000"/>
                <w:sz w:val="18"/>
                <w:szCs w:val="18"/>
                <w:lang w:eastAsia="tr-TR"/>
              </w:rPr>
              <w:t>Diğer</w:t>
            </w:r>
          </w:p>
        </w:tc>
        <w:tc>
          <w:tcPr>
            <w:tcW w:w="1293" w:type="dxa"/>
            <w:shd w:val="clear" w:color="auto" w:fill="auto"/>
            <w:vAlign w:val="bottom"/>
          </w:tcPr>
          <w:p w14:paraId="406E0374" w14:textId="7C86AD2E" w:rsidR="008A2C33" w:rsidRPr="00CB56EC" w:rsidRDefault="008A2C33" w:rsidP="008A2C33">
            <w:pPr>
              <w:jc w:val="right"/>
              <w:rPr>
                <w:sz w:val="18"/>
                <w:szCs w:val="18"/>
                <w:lang w:eastAsia="tr-TR"/>
              </w:rPr>
            </w:pPr>
            <w:r w:rsidRPr="008A2C33">
              <w:rPr>
                <w:sz w:val="18"/>
                <w:szCs w:val="18"/>
                <w:lang w:eastAsia="tr-TR"/>
              </w:rPr>
              <w:t>-</w:t>
            </w:r>
          </w:p>
        </w:tc>
        <w:tc>
          <w:tcPr>
            <w:tcW w:w="1294" w:type="dxa"/>
            <w:shd w:val="clear" w:color="auto" w:fill="auto"/>
            <w:vAlign w:val="bottom"/>
          </w:tcPr>
          <w:p w14:paraId="578758D3" w14:textId="2AB3302C" w:rsidR="008A2C33" w:rsidRPr="00CB56EC" w:rsidRDefault="008A2C33" w:rsidP="008A2C33">
            <w:pPr>
              <w:jc w:val="right"/>
              <w:rPr>
                <w:sz w:val="18"/>
                <w:szCs w:val="18"/>
              </w:rPr>
            </w:pPr>
            <w:r w:rsidRPr="008D25DC">
              <w:rPr>
                <w:sz w:val="18"/>
                <w:szCs w:val="18"/>
                <w:lang w:eastAsia="tr-TR"/>
              </w:rPr>
              <w:t>-</w:t>
            </w:r>
          </w:p>
        </w:tc>
      </w:tr>
      <w:tr w:rsidR="008A2C33" w:rsidRPr="008A2C33" w14:paraId="659CE81E" w14:textId="77777777" w:rsidTr="008A2C33">
        <w:trPr>
          <w:trHeight w:hRule="exact" w:val="227"/>
        </w:trPr>
        <w:tc>
          <w:tcPr>
            <w:tcW w:w="6655" w:type="dxa"/>
            <w:shd w:val="clear" w:color="auto" w:fill="auto"/>
            <w:vAlign w:val="bottom"/>
          </w:tcPr>
          <w:p w14:paraId="6111466B" w14:textId="77777777" w:rsidR="008A2C33" w:rsidRPr="008A2C33" w:rsidRDefault="008A2C33" w:rsidP="008A2C33">
            <w:pPr>
              <w:rPr>
                <w:b/>
                <w:bCs/>
                <w:color w:val="000000"/>
                <w:sz w:val="18"/>
                <w:szCs w:val="18"/>
                <w:lang w:eastAsia="tr-TR"/>
              </w:rPr>
            </w:pPr>
            <w:r w:rsidRPr="008A2C33">
              <w:rPr>
                <w:b/>
                <w:bCs/>
                <w:color w:val="000000"/>
                <w:sz w:val="18"/>
                <w:szCs w:val="18"/>
                <w:lang w:eastAsia="tr-TR"/>
              </w:rPr>
              <w:t>Toplam</w:t>
            </w:r>
          </w:p>
        </w:tc>
        <w:tc>
          <w:tcPr>
            <w:tcW w:w="1293" w:type="dxa"/>
            <w:shd w:val="clear" w:color="auto" w:fill="auto"/>
            <w:vAlign w:val="bottom"/>
          </w:tcPr>
          <w:p w14:paraId="6EC76264" w14:textId="2B28D239" w:rsidR="008A2C33" w:rsidRPr="008A2C33" w:rsidRDefault="008A2C33" w:rsidP="008A2C33">
            <w:pPr>
              <w:jc w:val="right"/>
              <w:rPr>
                <w:b/>
                <w:bCs/>
                <w:sz w:val="18"/>
                <w:szCs w:val="18"/>
                <w:lang w:eastAsia="tr-TR"/>
              </w:rPr>
            </w:pPr>
            <w:r w:rsidRPr="00F038BF">
              <w:rPr>
                <w:b/>
                <w:bCs/>
                <w:sz w:val="18"/>
                <w:szCs w:val="18"/>
                <w:lang w:eastAsia="tr-TR"/>
              </w:rPr>
              <w:t>32,731</w:t>
            </w:r>
          </w:p>
        </w:tc>
        <w:tc>
          <w:tcPr>
            <w:tcW w:w="1294" w:type="dxa"/>
            <w:shd w:val="clear" w:color="auto" w:fill="auto"/>
            <w:vAlign w:val="bottom"/>
          </w:tcPr>
          <w:p w14:paraId="72168944" w14:textId="72770C1A" w:rsidR="008A2C33" w:rsidRPr="008A2C33" w:rsidRDefault="008A2C33" w:rsidP="008A2C33">
            <w:pPr>
              <w:jc w:val="right"/>
              <w:rPr>
                <w:b/>
                <w:bCs/>
                <w:sz w:val="18"/>
                <w:szCs w:val="18"/>
              </w:rPr>
            </w:pPr>
            <w:r w:rsidRPr="008A2C33">
              <w:rPr>
                <w:b/>
                <w:bCs/>
                <w:sz w:val="18"/>
                <w:szCs w:val="18"/>
                <w:lang w:eastAsia="tr-TR"/>
              </w:rPr>
              <w:t>11,172</w:t>
            </w:r>
          </w:p>
        </w:tc>
      </w:tr>
    </w:tbl>
    <w:p w14:paraId="4F81AED3" w14:textId="77777777" w:rsidR="007B05A7" w:rsidRPr="00CB56EC" w:rsidRDefault="007B05A7" w:rsidP="00E30CF9">
      <w:pPr>
        <w:ind w:left="540"/>
        <w:rPr>
          <w:lang w:eastAsia="en-GB"/>
        </w:rPr>
      </w:pPr>
    </w:p>
    <w:p w14:paraId="3D1CAC05" w14:textId="77777777" w:rsidR="00E30CF9" w:rsidRPr="00CB56EC" w:rsidRDefault="00E30CF9" w:rsidP="005C73FE">
      <w:pPr>
        <w:rPr>
          <w:iCs/>
        </w:rPr>
      </w:pPr>
      <w:r w:rsidRPr="00CB56EC">
        <w:rPr>
          <w:b/>
          <w:iCs/>
        </w:rPr>
        <w:t>Ertelenmiş vergi borcuna ilişkin açıklama</w:t>
      </w:r>
    </w:p>
    <w:p w14:paraId="10000DB7" w14:textId="77777777" w:rsidR="00E30CF9" w:rsidRPr="00CB56EC" w:rsidRDefault="00E30CF9" w:rsidP="00E30CF9">
      <w:pPr>
        <w:ind w:hanging="567"/>
        <w:rPr>
          <w:iCs/>
          <w:szCs w:val="16"/>
        </w:rPr>
      </w:pPr>
    </w:p>
    <w:p w14:paraId="6D1AED69" w14:textId="0618DAA3" w:rsidR="00E30CF9" w:rsidRDefault="009F3002" w:rsidP="00E30CF9">
      <w:pPr>
        <w:rPr>
          <w:color w:val="000000"/>
        </w:rPr>
      </w:pPr>
      <w:r w:rsidRPr="00CB56EC">
        <w:rPr>
          <w:color w:val="000000"/>
        </w:rPr>
        <w:t>Bilançonun aktif hesaplarına ilişkin açıklama ve dipnotlar kısmındaki ertelenmiş vergi varlığı bölümünde açıklanmıştır.</w:t>
      </w:r>
    </w:p>
    <w:p w14:paraId="0288473B" w14:textId="77777777" w:rsidR="003A2CB6" w:rsidRPr="00CB56EC" w:rsidRDefault="003A2CB6" w:rsidP="00E30CF9">
      <w:pPr>
        <w:rPr>
          <w:color w:val="000000"/>
        </w:rPr>
      </w:pPr>
    </w:p>
    <w:p w14:paraId="12F7B277" w14:textId="77777777" w:rsidR="00E30CF9" w:rsidRPr="00CB56EC" w:rsidRDefault="00E30CF9" w:rsidP="00CA50E6">
      <w:pPr>
        <w:autoSpaceDE w:val="0"/>
        <w:autoSpaceDN w:val="0"/>
        <w:adjustRightInd w:val="0"/>
        <w:ind w:hanging="567"/>
        <w:rPr>
          <w:b/>
          <w:bCs/>
          <w:iCs/>
        </w:rPr>
      </w:pPr>
      <w:r w:rsidRPr="00CB56EC">
        <w:rPr>
          <w:b/>
          <w:bCs/>
          <w:iCs/>
        </w:rPr>
        <w:t>2.10.</w:t>
      </w:r>
      <w:r w:rsidRPr="00CB56EC">
        <w:rPr>
          <w:b/>
          <w:bCs/>
          <w:iCs/>
        </w:rPr>
        <w:tab/>
        <w:t>Satış amaçlı elde tutulan ve durdurulan faaliyetlere ilişkin duran varlık borçları hakkında bilgiler</w:t>
      </w:r>
    </w:p>
    <w:p w14:paraId="4386479C" w14:textId="77777777" w:rsidR="00E30CF9" w:rsidRPr="00CB56EC" w:rsidRDefault="00E30CF9" w:rsidP="00E30CF9">
      <w:pPr>
        <w:autoSpaceDE w:val="0"/>
        <w:autoSpaceDN w:val="0"/>
        <w:adjustRightInd w:val="0"/>
        <w:ind w:left="540" w:hanging="540"/>
        <w:rPr>
          <w:bCs/>
          <w:iCs/>
          <w:szCs w:val="16"/>
        </w:rPr>
      </w:pPr>
    </w:p>
    <w:p w14:paraId="11761759" w14:textId="2AF1BB85" w:rsidR="009F3002" w:rsidRPr="00CB56EC" w:rsidRDefault="007A6C0F" w:rsidP="009F3002">
      <w:pPr>
        <w:autoSpaceDE w:val="0"/>
        <w:autoSpaceDN w:val="0"/>
        <w:adjustRightInd w:val="0"/>
        <w:jc w:val="both"/>
        <w:rPr>
          <w:color w:val="000000"/>
        </w:rPr>
      </w:pPr>
      <w:r w:rsidRPr="00CB56EC">
        <w:rPr>
          <w:color w:val="000000"/>
        </w:rPr>
        <w:t>Bulunmamaktadır (31 Aralık 202</w:t>
      </w:r>
      <w:r w:rsidR="009B69DC">
        <w:rPr>
          <w:color w:val="000000"/>
        </w:rPr>
        <w:t>4</w:t>
      </w:r>
      <w:r w:rsidR="009F3002" w:rsidRPr="00CB56EC">
        <w:rPr>
          <w:color w:val="000000"/>
        </w:rPr>
        <w:t xml:space="preserve"> – Bulunmamaktadır).</w:t>
      </w:r>
    </w:p>
    <w:p w14:paraId="7A6A657B" w14:textId="77777777" w:rsidR="00E30CF9" w:rsidRPr="00CB56EC" w:rsidRDefault="00E30CF9" w:rsidP="00E30CF9">
      <w:pPr>
        <w:autoSpaceDE w:val="0"/>
        <w:autoSpaceDN w:val="0"/>
        <w:adjustRightInd w:val="0"/>
        <w:ind w:hanging="567"/>
        <w:rPr>
          <w:b/>
          <w:bCs/>
          <w:iCs/>
          <w:sz w:val="16"/>
          <w:szCs w:val="16"/>
          <w:highlight w:val="yellow"/>
        </w:rPr>
      </w:pPr>
    </w:p>
    <w:p w14:paraId="5EC409B5" w14:textId="77777777" w:rsidR="00E30CF9" w:rsidRPr="00CB56EC" w:rsidRDefault="00E30CF9" w:rsidP="00E30CF9">
      <w:pPr>
        <w:autoSpaceDE w:val="0"/>
        <w:autoSpaceDN w:val="0"/>
        <w:adjustRightInd w:val="0"/>
        <w:ind w:hanging="567"/>
        <w:rPr>
          <w:b/>
          <w:bCs/>
          <w:iCs/>
        </w:rPr>
      </w:pPr>
      <w:r w:rsidRPr="00CB56EC">
        <w:rPr>
          <w:b/>
          <w:bCs/>
          <w:iCs/>
        </w:rPr>
        <w:t>2.11.</w:t>
      </w:r>
      <w:r w:rsidRPr="00CB56EC">
        <w:rPr>
          <w:b/>
          <w:bCs/>
          <w:iCs/>
        </w:rPr>
        <w:tab/>
        <w:t xml:space="preserve">Sermaye benzeri kredilere ilişkin bilgiler </w:t>
      </w:r>
    </w:p>
    <w:p w14:paraId="21B53F7F" w14:textId="77777777" w:rsidR="00641819" w:rsidRPr="00CB56EC" w:rsidRDefault="00641819" w:rsidP="00641819">
      <w:pPr>
        <w:autoSpaceDE w:val="0"/>
        <w:autoSpaceDN w:val="0"/>
        <w:adjustRightInd w:val="0"/>
        <w:ind w:left="540" w:hanging="540"/>
        <w:rPr>
          <w:bCs/>
          <w:iCs/>
        </w:rPr>
      </w:pPr>
    </w:p>
    <w:p w14:paraId="41519D57" w14:textId="04D46A3F" w:rsidR="009F3002" w:rsidRPr="00CB56EC" w:rsidRDefault="007A6C0F" w:rsidP="009F3002">
      <w:pPr>
        <w:autoSpaceDE w:val="0"/>
        <w:autoSpaceDN w:val="0"/>
        <w:adjustRightInd w:val="0"/>
        <w:jc w:val="both"/>
        <w:rPr>
          <w:color w:val="000000"/>
        </w:rPr>
      </w:pPr>
      <w:r w:rsidRPr="00CB56EC">
        <w:rPr>
          <w:color w:val="000000"/>
        </w:rPr>
        <w:t>Bulunmamaktadır (31 Aralık 202</w:t>
      </w:r>
      <w:r w:rsidR="009B69DC">
        <w:rPr>
          <w:color w:val="000000"/>
        </w:rPr>
        <w:t>4</w:t>
      </w:r>
      <w:r w:rsidR="009F3002" w:rsidRPr="00CB56EC">
        <w:rPr>
          <w:color w:val="000000"/>
        </w:rPr>
        <w:t xml:space="preserve"> – Bulunmamaktadır).</w:t>
      </w:r>
    </w:p>
    <w:p w14:paraId="730DE0E7" w14:textId="64A5A639" w:rsidR="00D27096" w:rsidRDefault="00D27096" w:rsidP="00E30CF9">
      <w:pPr>
        <w:autoSpaceDE w:val="0"/>
        <w:autoSpaceDN w:val="0"/>
        <w:adjustRightInd w:val="0"/>
        <w:ind w:hanging="567"/>
        <w:rPr>
          <w:b/>
          <w:bCs/>
          <w:iCs/>
          <w:highlight w:val="yellow"/>
        </w:rPr>
      </w:pPr>
      <w:r>
        <w:rPr>
          <w:b/>
          <w:bCs/>
          <w:iCs/>
          <w:highlight w:val="yellow"/>
        </w:rPr>
        <w:br w:type="page"/>
      </w:r>
    </w:p>
    <w:p w14:paraId="7679F700" w14:textId="77777777" w:rsidR="00E30CF9" w:rsidRPr="00CB56EC" w:rsidRDefault="00E30CF9" w:rsidP="00CA50E6">
      <w:pPr>
        <w:pageBreakBefore/>
        <w:autoSpaceDE w:val="0"/>
        <w:autoSpaceDN w:val="0"/>
        <w:adjustRightInd w:val="0"/>
        <w:ind w:hanging="567"/>
        <w:rPr>
          <w:b/>
          <w:bCs/>
          <w:iCs/>
        </w:rPr>
      </w:pPr>
      <w:r w:rsidRPr="00CB56EC">
        <w:rPr>
          <w:b/>
          <w:bCs/>
          <w:iCs/>
        </w:rPr>
        <w:lastRenderedPageBreak/>
        <w:t>2.12.</w:t>
      </w:r>
      <w:r w:rsidRPr="00CB56EC">
        <w:rPr>
          <w:b/>
          <w:bCs/>
          <w:iCs/>
        </w:rPr>
        <w:tab/>
      </w:r>
      <w:proofErr w:type="spellStart"/>
      <w:r w:rsidRPr="00CB56EC">
        <w:rPr>
          <w:b/>
          <w:bCs/>
          <w:iCs/>
        </w:rPr>
        <w:t>Özkaynaklara</w:t>
      </w:r>
      <w:proofErr w:type="spellEnd"/>
      <w:r w:rsidRPr="00CB56EC">
        <w:rPr>
          <w:b/>
          <w:bCs/>
          <w:iCs/>
        </w:rPr>
        <w:t xml:space="preserve"> ilişkin bilgiler </w:t>
      </w:r>
    </w:p>
    <w:p w14:paraId="4005A938" w14:textId="77777777" w:rsidR="00E30CF9" w:rsidRPr="00CB56EC" w:rsidRDefault="00E30CF9" w:rsidP="00E30CF9">
      <w:pPr>
        <w:pStyle w:val="xl59"/>
        <w:pBdr>
          <w:right w:val="none" w:sz="0" w:space="0" w:color="auto"/>
        </w:pBdr>
        <w:autoSpaceDE w:val="0"/>
        <w:autoSpaceDN w:val="0"/>
        <w:adjustRightInd w:val="0"/>
        <w:spacing w:before="0" w:beforeAutospacing="0" w:after="0" w:afterAutospacing="0"/>
        <w:jc w:val="left"/>
      </w:pPr>
    </w:p>
    <w:p w14:paraId="3439AAAD" w14:textId="77777777" w:rsidR="00E30CF9" w:rsidRPr="00CB56EC" w:rsidRDefault="005C73FE" w:rsidP="00E30CF9">
      <w:pPr>
        <w:tabs>
          <w:tab w:val="num" w:pos="2340"/>
          <w:tab w:val="num" w:pos="3060"/>
        </w:tabs>
        <w:autoSpaceDE w:val="0"/>
        <w:autoSpaceDN w:val="0"/>
        <w:adjustRightInd w:val="0"/>
        <w:ind w:hanging="567"/>
      </w:pPr>
      <w:r w:rsidRPr="00CB56EC">
        <w:rPr>
          <w:b/>
        </w:rPr>
        <w:tab/>
      </w:r>
      <w:r w:rsidR="00E30CF9" w:rsidRPr="00CB56EC">
        <w:rPr>
          <w:b/>
        </w:rPr>
        <w:t>Ödenmiş sermayenin gösterimi</w:t>
      </w:r>
      <w:r w:rsidR="00E30CF9" w:rsidRPr="00CB56EC">
        <w:br/>
      </w: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641819" w:rsidRPr="00CB56EC" w14:paraId="703E91F7" w14:textId="77777777" w:rsidTr="008A2C33">
        <w:trPr>
          <w:trHeight w:hRule="exact" w:val="227"/>
        </w:trPr>
        <w:tc>
          <w:tcPr>
            <w:tcW w:w="6655" w:type="dxa"/>
            <w:shd w:val="clear" w:color="auto" w:fill="auto"/>
            <w:vAlign w:val="bottom"/>
            <w:hideMark/>
          </w:tcPr>
          <w:p w14:paraId="235586D1" w14:textId="77777777" w:rsidR="00641819" w:rsidRPr="00CB56EC" w:rsidRDefault="00641819" w:rsidP="008709F1">
            <w:pPr>
              <w:rPr>
                <w:b/>
                <w:sz w:val="18"/>
                <w:szCs w:val="18"/>
                <w:lang w:eastAsia="tr-TR"/>
              </w:rPr>
            </w:pPr>
            <w:r w:rsidRPr="00CB56EC">
              <w:rPr>
                <w:b/>
                <w:sz w:val="18"/>
                <w:szCs w:val="18"/>
                <w:lang w:eastAsia="tr-TR"/>
              </w:rPr>
              <w:t> </w:t>
            </w:r>
          </w:p>
        </w:tc>
        <w:tc>
          <w:tcPr>
            <w:tcW w:w="1293" w:type="dxa"/>
            <w:shd w:val="clear" w:color="auto" w:fill="auto"/>
            <w:vAlign w:val="bottom"/>
            <w:hideMark/>
          </w:tcPr>
          <w:p w14:paraId="2321BCD8" w14:textId="77777777" w:rsidR="00641819" w:rsidRPr="00CB56EC" w:rsidRDefault="00641819" w:rsidP="008709F1">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605677CB" w14:textId="77777777" w:rsidR="00641819" w:rsidRPr="00CB56EC" w:rsidRDefault="00641819" w:rsidP="008709F1">
            <w:pPr>
              <w:jc w:val="right"/>
              <w:rPr>
                <w:b/>
                <w:bCs/>
                <w:sz w:val="18"/>
                <w:szCs w:val="18"/>
                <w:lang w:eastAsia="tr-TR"/>
              </w:rPr>
            </w:pPr>
            <w:r w:rsidRPr="00CB56EC">
              <w:rPr>
                <w:b/>
                <w:bCs/>
                <w:sz w:val="18"/>
                <w:szCs w:val="18"/>
                <w:lang w:eastAsia="tr-TR"/>
              </w:rPr>
              <w:t>Önceki Dönem</w:t>
            </w:r>
          </w:p>
        </w:tc>
      </w:tr>
      <w:tr w:rsidR="009B69DC" w:rsidRPr="00CB56EC" w14:paraId="3527A48C" w14:textId="77777777" w:rsidTr="008A2C33">
        <w:trPr>
          <w:trHeight w:hRule="exact" w:val="227"/>
        </w:trPr>
        <w:tc>
          <w:tcPr>
            <w:tcW w:w="6655" w:type="dxa"/>
            <w:shd w:val="clear" w:color="auto" w:fill="auto"/>
            <w:vAlign w:val="bottom"/>
            <w:hideMark/>
          </w:tcPr>
          <w:p w14:paraId="2B72AE29" w14:textId="3BA45629" w:rsidR="009B69DC" w:rsidRPr="00CB56EC" w:rsidRDefault="009B69DC" w:rsidP="009B69DC">
            <w:pPr>
              <w:rPr>
                <w:color w:val="000000"/>
                <w:sz w:val="18"/>
                <w:szCs w:val="18"/>
                <w:lang w:eastAsia="tr-TR"/>
              </w:rPr>
            </w:pPr>
            <w:r w:rsidRPr="00CB56EC">
              <w:rPr>
                <w:rFonts w:eastAsia="Arial Unicode MS"/>
                <w:color w:val="000000"/>
                <w:sz w:val="18"/>
                <w:szCs w:val="18"/>
                <w:lang w:eastAsia="tr-TR"/>
              </w:rPr>
              <w:t>Hisse Senedi Karşılığı</w:t>
            </w:r>
          </w:p>
        </w:tc>
        <w:tc>
          <w:tcPr>
            <w:tcW w:w="1293" w:type="dxa"/>
            <w:shd w:val="clear" w:color="auto" w:fill="auto"/>
            <w:vAlign w:val="bottom"/>
            <w:hideMark/>
          </w:tcPr>
          <w:p w14:paraId="6990376E" w14:textId="7790FE8C" w:rsidR="009B69DC" w:rsidRPr="00CB56EC" w:rsidRDefault="009B69DC" w:rsidP="009B69DC">
            <w:pPr>
              <w:jc w:val="right"/>
              <w:rPr>
                <w:sz w:val="18"/>
                <w:szCs w:val="18"/>
              </w:rPr>
            </w:pPr>
            <w:r>
              <w:rPr>
                <w:sz w:val="18"/>
                <w:szCs w:val="18"/>
                <w:lang w:eastAsia="tr-TR"/>
              </w:rPr>
              <w:t>3</w:t>
            </w:r>
            <w:r w:rsidRPr="00CB56EC">
              <w:rPr>
                <w:sz w:val="18"/>
                <w:szCs w:val="18"/>
                <w:lang w:eastAsia="tr-TR"/>
              </w:rPr>
              <w:t>,</w:t>
            </w:r>
            <w:r>
              <w:rPr>
                <w:sz w:val="18"/>
                <w:szCs w:val="18"/>
                <w:lang w:eastAsia="tr-TR"/>
              </w:rPr>
              <w:t>0</w:t>
            </w:r>
            <w:r w:rsidRPr="00CB56EC">
              <w:rPr>
                <w:sz w:val="18"/>
                <w:szCs w:val="18"/>
                <w:lang w:eastAsia="tr-TR"/>
              </w:rPr>
              <w:t>00,000</w:t>
            </w:r>
          </w:p>
        </w:tc>
        <w:tc>
          <w:tcPr>
            <w:tcW w:w="1294" w:type="dxa"/>
            <w:shd w:val="clear" w:color="auto" w:fill="auto"/>
            <w:vAlign w:val="bottom"/>
            <w:hideMark/>
          </w:tcPr>
          <w:p w14:paraId="5CAB5D50" w14:textId="1DCC9BBD" w:rsidR="009B69DC" w:rsidRPr="00CB56EC" w:rsidRDefault="009B69DC" w:rsidP="009B69DC">
            <w:pPr>
              <w:jc w:val="right"/>
              <w:rPr>
                <w:sz w:val="18"/>
                <w:szCs w:val="18"/>
              </w:rPr>
            </w:pPr>
            <w:r>
              <w:rPr>
                <w:sz w:val="18"/>
                <w:szCs w:val="18"/>
                <w:lang w:eastAsia="tr-TR"/>
              </w:rPr>
              <w:t>3</w:t>
            </w:r>
            <w:r w:rsidRPr="00CB56EC">
              <w:rPr>
                <w:sz w:val="18"/>
                <w:szCs w:val="18"/>
                <w:lang w:eastAsia="tr-TR"/>
              </w:rPr>
              <w:t>,</w:t>
            </w:r>
            <w:r>
              <w:rPr>
                <w:sz w:val="18"/>
                <w:szCs w:val="18"/>
                <w:lang w:eastAsia="tr-TR"/>
              </w:rPr>
              <w:t>0</w:t>
            </w:r>
            <w:r w:rsidRPr="00CB56EC">
              <w:rPr>
                <w:sz w:val="18"/>
                <w:szCs w:val="18"/>
                <w:lang w:eastAsia="tr-TR"/>
              </w:rPr>
              <w:t>00,000</w:t>
            </w:r>
          </w:p>
        </w:tc>
      </w:tr>
      <w:tr w:rsidR="009B69DC" w:rsidRPr="00CB56EC" w14:paraId="2A57F42B" w14:textId="77777777" w:rsidTr="008A2C33">
        <w:trPr>
          <w:trHeight w:hRule="exact" w:val="227"/>
        </w:trPr>
        <w:tc>
          <w:tcPr>
            <w:tcW w:w="6655" w:type="dxa"/>
            <w:shd w:val="clear" w:color="auto" w:fill="auto"/>
            <w:vAlign w:val="bottom"/>
            <w:hideMark/>
          </w:tcPr>
          <w:p w14:paraId="4CE06A92" w14:textId="72CCD108" w:rsidR="009B69DC" w:rsidRPr="00CB56EC" w:rsidRDefault="009B69DC" w:rsidP="009B69DC">
            <w:pPr>
              <w:rPr>
                <w:color w:val="000000"/>
                <w:sz w:val="18"/>
                <w:szCs w:val="18"/>
                <w:lang w:eastAsia="tr-TR"/>
              </w:rPr>
            </w:pPr>
            <w:r w:rsidRPr="00CB56EC">
              <w:rPr>
                <w:rFonts w:eastAsia="Arial Unicode MS"/>
                <w:color w:val="000000"/>
                <w:sz w:val="18"/>
                <w:szCs w:val="18"/>
                <w:lang w:eastAsia="tr-TR"/>
              </w:rPr>
              <w:t>İmtiyazlı Hisse Senedi Karşılığı</w:t>
            </w:r>
          </w:p>
        </w:tc>
        <w:tc>
          <w:tcPr>
            <w:tcW w:w="1293" w:type="dxa"/>
            <w:shd w:val="clear" w:color="auto" w:fill="auto"/>
            <w:vAlign w:val="bottom"/>
            <w:hideMark/>
          </w:tcPr>
          <w:p w14:paraId="58654977" w14:textId="77777777" w:rsidR="009B69DC" w:rsidRPr="00CB56EC" w:rsidRDefault="009B69DC" w:rsidP="009B69DC">
            <w:pPr>
              <w:jc w:val="right"/>
              <w:rPr>
                <w:sz w:val="18"/>
                <w:szCs w:val="18"/>
              </w:rPr>
            </w:pPr>
            <w:r w:rsidRPr="00CB56EC">
              <w:rPr>
                <w:sz w:val="18"/>
                <w:szCs w:val="18"/>
                <w:lang w:eastAsia="tr-TR"/>
              </w:rPr>
              <w:t>-</w:t>
            </w:r>
          </w:p>
        </w:tc>
        <w:tc>
          <w:tcPr>
            <w:tcW w:w="1294" w:type="dxa"/>
            <w:shd w:val="clear" w:color="auto" w:fill="auto"/>
            <w:vAlign w:val="bottom"/>
            <w:hideMark/>
          </w:tcPr>
          <w:p w14:paraId="40C03FAF" w14:textId="2DFF7731" w:rsidR="009B69DC" w:rsidRPr="00CB56EC" w:rsidRDefault="009B69DC" w:rsidP="009B69DC">
            <w:pPr>
              <w:jc w:val="right"/>
              <w:rPr>
                <w:sz w:val="18"/>
                <w:szCs w:val="18"/>
              </w:rPr>
            </w:pPr>
            <w:r w:rsidRPr="00CB56EC">
              <w:rPr>
                <w:sz w:val="18"/>
                <w:szCs w:val="18"/>
                <w:lang w:eastAsia="tr-TR"/>
              </w:rPr>
              <w:t>-</w:t>
            </w:r>
          </w:p>
        </w:tc>
      </w:tr>
      <w:tr w:rsidR="009B69DC" w:rsidRPr="00CB56EC" w14:paraId="41AFE42B" w14:textId="77777777" w:rsidTr="008A2C33">
        <w:trPr>
          <w:trHeight w:hRule="exact" w:val="227"/>
        </w:trPr>
        <w:tc>
          <w:tcPr>
            <w:tcW w:w="6655" w:type="dxa"/>
            <w:shd w:val="clear" w:color="auto" w:fill="auto"/>
            <w:vAlign w:val="bottom"/>
          </w:tcPr>
          <w:p w14:paraId="0B3ED610" w14:textId="77777777" w:rsidR="009B69DC" w:rsidRPr="00CB56EC" w:rsidRDefault="009B69DC" w:rsidP="009B69DC">
            <w:pPr>
              <w:rPr>
                <w:b/>
                <w:bCs/>
                <w:color w:val="000000"/>
                <w:sz w:val="18"/>
                <w:szCs w:val="18"/>
                <w:lang w:eastAsia="tr-TR"/>
              </w:rPr>
            </w:pPr>
            <w:r w:rsidRPr="00CB56EC">
              <w:rPr>
                <w:b/>
                <w:bCs/>
                <w:color w:val="000000"/>
                <w:sz w:val="18"/>
                <w:szCs w:val="18"/>
                <w:lang w:eastAsia="tr-TR"/>
              </w:rPr>
              <w:t>Toplam</w:t>
            </w:r>
          </w:p>
        </w:tc>
        <w:tc>
          <w:tcPr>
            <w:tcW w:w="1293" w:type="dxa"/>
            <w:shd w:val="clear" w:color="auto" w:fill="auto"/>
            <w:vAlign w:val="bottom"/>
          </w:tcPr>
          <w:p w14:paraId="04A6DF62" w14:textId="0AC1D0D1" w:rsidR="009B69DC" w:rsidRPr="00CB56EC" w:rsidRDefault="009B69DC" w:rsidP="009B69DC">
            <w:pPr>
              <w:jc w:val="right"/>
              <w:rPr>
                <w:b/>
                <w:sz w:val="18"/>
                <w:szCs w:val="18"/>
              </w:rPr>
            </w:pPr>
            <w:r>
              <w:rPr>
                <w:b/>
                <w:sz w:val="18"/>
                <w:szCs w:val="18"/>
                <w:lang w:eastAsia="tr-TR"/>
              </w:rPr>
              <w:t>3</w:t>
            </w:r>
            <w:r w:rsidRPr="00CB56EC">
              <w:rPr>
                <w:b/>
                <w:sz w:val="18"/>
                <w:szCs w:val="18"/>
                <w:lang w:eastAsia="tr-TR"/>
              </w:rPr>
              <w:t>,</w:t>
            </w:r>
            <w:r>
              <w:rPr>
                <w:b/>
                <w:sz w:val="18"/>
                <w:szCs w:val="18"/>
                <w:lang w:eastAsia="tr-TR"/>
              </w:rPr>
              <w:t>0</w:t>
            </w:r>
            <w:r w:rsidRPr="00CB56EC">
              <w:rPr>
                <w:b/>
                <w:sz w:val="18"/>
                <w:szCs w:val="18"/>
                <w:lang w:eastAsia="tr-TR"/>
              </w:rPr>
              <w:t>00,000</w:t>
            </w:r>
          </w:p>
        </w:tc>
        <w:tc>
          <w:tcPr>
            <w:tcW w:w="1294" w:type="dxa"/>
            <w:shd w:val="clear" w:color="auto" w:fill="auto"/>
            <w:vAlign w:val="bottom"/>
          </w:tcPr>
          <w:p w14:paraId="10D47597" w14:textId="702B3887" w:rsidR="009B69DC" w:rsidRPr="00CB56EC" w:rsidRDefault="009B69DC" w:rsidP="009B69DC">
            <w:pPr>
              <w:jc w:val="right"/>
              <w:rPr>
                <w:b/>
                <w:sz w:val="18"/>
                <w:szCs w:val="18"/>
              </w:rPr>
            </w:pPr>
            <w:r>
              <w:rPr>
                <w:b/>
                <w:sz w:val="18"/>
                <w:szCs w:val="18"/>
                <w:lang w:eastAsia="tr-TR"/>
              </w:rPr>
              <w:t>3</w:t>
            </w:r>
            <w:r w:rsidRPr="00CB56EC">
              <w:rPr>
                <w:b/>
                <w:sz w:val="18"/>
                <w:szCs w:val="18"/>
                <w:lang w:eastAsia="tr-TR"/>
              </w:rPr>
              <w:t>,</w:t>
            </w:r>
            <w:r>
              <w:rPr>
                <w:b/>
                <w:sz w:val="18"/>
                <w:szCs w:val="18"/>
                <w:lang w:eastAsia="tr-TR"/>
              </w:rPr>
              <w:t>0</w:t>
            </w:r>
            <w:r w:rsidRPr="00CB56EC">
              <w:rPr>
                <w:b/>
                <w:sz w:val="18"/>
                <w:szCs w:val="18"/>
                <w:lang w:eastAsia="tr-TR"/>
              </w:rPr>
              <w:t>00,000</w:t>
            </w:r>
          </w:p>
        </w:tc>
      </w:tr>
    </w:tbl>
    <w:p w14:paraId="13D115F2" w14:textId="77777777" w:rsidR="00641819" w:rsidRPr="00CB56EC" w:rsidRDefault="00641819" w:rsidP="00E30CF9">
      <w:pPr>
        <w:tabs>
          <w:tab w:val="num" w:pos="2340"/>
          <w:tab w:val="num" w:pos="3060"/>
        </w:tabs>
        <w:autoSpaceDE w:val="0"/>
        <w:autoSpaceDN w:val="0"/>
        <w:adjustRightInd w:val="0"/>
        <w:ind w:hanging="567"/>
      </w:pPr>
    </w:p>
    <w:p w14:paraId="5743B3F6" w14:textId="77777777" w:rsidR="00E30CF9" w:rsidRPr="00CB56EC" w:rsidRDefault="005C73FE" w:rsidP="00E30CF9">
      <w:pPr>
        <w:tabs>
          <w:tab w:val="num" w:pos="2340"/>
          <w:tab w:val="num" w:pos="3060"/>
        </w:tabs>
        <w:autoSpaceDE w:val="0"/>
        <w:autoSpaceDN w:val="0"/>
        <w:adjustRightInd w:val="0"/>
        <w:ind w:hanging="567"/>
        <w:jc w:val="both"/>
      </w:pPr>
      <w:r w:rsidRPr="00CB56EC">
        <w:rPr>
          <w:b/>
        </w:rPr>
        <w:tab/>
      </w:r>
      <w:r w:rsidR="00E30CF9" w:rsidRPr="00CB56EC">
        <w:rPr>
          <w:b/>
        </w:rPr>
        <w:t>Ödenmiş sermaye tutarı, bankada kayıtlı sermaye sisteminin uygulanıp uygulanmadığı hususunun açıklanması ve bu sistem uygulanıyor ise kayıtlı sermaye tavanı</w:t>
      </w:r>
    </w:p>
    <w:p w14:paraId="5B5BD668" w14:textId="77777777" w:rsidR="00E30CF9" w:rsidRPr="00CB56EC" w:rsidRDefault="00E30CF9" w:rsidP="00E30CF9">
      <w:pPr>
        <w:tabs>
          <w:tab w:val="num" w:pos="2340"/>
          <w:tab w:val="num" w:pos="3060"/>
        </w:tabs>
        <w:autoSpaceDE w:val="0"/>
        <w:autoSpaceDN w:val="0"/>
        <w:adjustRightInd w:val="0"/>
        <w:ind w:hanging="567"/>
        <w:jc w:val="both"/>
      </w:pPr>
    </w:p>
    <w:p w14:paraId="6D3D3F27" w14:textId="77777777" w:rsidR="00E30CF9" w:rsidRPr="00CB56EC" w:rsidRDefault="00E30CF9" w:rsidP="00E6481B">
      <w:pPr>
        <w:autoSpaceDE w:val="0"/>
        <w:autoSpaceDN w:val="0"/>
        <w:adjustRightInd w:val="0"/>
        <w:jc w:val="both"/>
        <w:rPr>
          <w:color w:val="000000"/>
        </w:rPr>
      </w:pPr>
      <w:r w:rsidRPr="00CB56EC">
        <w:rPr>
          <w:color w:val="000000"/>
        </w:rPr>
        <w:t>Banka, kayıtlı sermaye sistemini uygulamamaktadır.</w:t>
      </w:r>
    </w:p>
    <w:p w14:paraId="61ACA02B" w14:textId="77777777" w:rsidR="00E30CF9" w:rsidRPr="00CB56EC" w:rsidRDefault="00E30CF9" w:rsidP="00E30CF9">
      <w:pPr>
        <w:autoSpaceDE w:val="0"/>
        <w:autoSpaceDN w:val="0"/>
        <w:adjustRightInd w:val="0"/>
        <w:ind w:left="142"/>
        <w:rPr>
          <w:b/>
          <w:bCs/>
          <w:iCs/>
          <w:sz w:val="16"/>
          <w:szCs w:val="16"/>
        </w:rPr>
      </w:pPr>
    </w:p>
    <w:p w14:paraId="36898C21" w14:textId="77777777" w:rsidR="00E30CF9" w:rsidRPr="00CB56EC" w:rsidRDefault="005C73FE" w:rsidP="00E30CF9">
      <w:pPr>
        <w:tabs>
          <w:tab w:val="num" w:pos="2340"/>
          <w:tab w:val="num" w:pos="3060"/>
        </w:tabs>
        <w:autoSpaceDE w:val="0"/>
        <w:autoSpaceDN w:val="0"/>
        <w:adjustRightInd w:val="0"/>
        <w:ind w:hanging="567"/>
        <w:jc w:val="both"/>
      </w:pPr>
      <w:r w:rsidRPr="00CB56EC">
        <w:rPr>
          <w:b/>
        </w:rPr>
        <w:tab/>
      </w:r>
      <w:r w:rsidR="00E30CF9" w:rsidRPr="00CB56EC">
        <w:rPr>
          <w:b/>
        </w:rPr>
        <w:t>Cari dönem içinde yapılan sermaye artırımları ve kaynakları ile arttırılan sermaye payına ilişkin diğer bilgiler</w:t>
      </w:r>
    </w:p>
    <w:p w14:paraId="55D1A727" w14:textId="77777777" w:rsidR="00E30CF9" w:rsidRPr="00CB56EC" w:rsidRDefault="00E30CF9" w:rsidP="00E30CF9">
      <w:pPr>
        <w:tabs>
          <w:tab w:val="num" w:pos="2340"/>
          <w:tab w:val="num" w:pos="3060"/>
        </w:tabs>
        <w:autoSpaceDE w:val="0"/>
        <w:autoSpaceDN w:val="0"/>
        <w:adjustRightInd w:val="0"/>
        <w:ind w:hanging="567"/>
        <w:jc w:val="both"/>
        <w:rPr>
          <w:lang w:eastAsia="en-GB"/>
        </w:rPr>
      </w:pPr>
      <w:r w:rsidRPr="00CB56EC">
        <w:t xml:space="preserve">             </w:t>
      </w:r>
    </w:p>
    <w:p w14:paraId="1B9F959E" w14:textId="23D79BC2" w:rsidR="001C4BDB" w:rsidRPr="00CB56EC" w:rsidRDefault="001C4BDB" w:rsidP="001C4BDB">
      <w:pPr>
        <w:autoSpaceDE w:val="0"/>
        <w:autoSpaceDN w:val="0"/>
        <w:adjustRightInd w:val="0"/>
        <w:jc w:val="both"/>
        <w:rPr>
          <w:color w:val="000000"/>
        </w:rPr>
      </w:pPr>
      <w:r w:rsidRPr="00CB56EC">
        <w:rPr>
          <w:color w:val="000000"/>
        </w:rPr>
        <w:t>Bulunmamaktadır (31 Aralık 202</w:t>
      </w:r>
      <w:r>
        <w:rPr>
          <w:color w:val="000000"/>
        </w:rPr>
        <w:t>4</w:t>
      </w:r>
      <w:r w:rsidRPr="00CB56EC">
        <w:rPr>
          <w:color w:val="000000"/>
        </w:rPr>
        <w:t xml:space="preserve"> – Bulunmamaktadır).</w:t>
      </w:r>
    </w:p>
    <w:p w14:paraId="7B0B1D4F" w14:textId="77777777" w:rsidR="00E30CF9" w:rsidRPr="00CB56EC" w:rsidRDefault="00E30CF9" w:rsidP="00E30CF9">
      <w:pPr>
        <w:tabs>
          <w:tab w:val="num" w:pos="2340"/>
          <w:tab w:val="num" w:pos="3060"/>
        </w:tabs>
        <w:autoSpaceDE w:val="0"/>
        <w:autoSpaceDN w:val="0"/>
        <w:adjustRightInd w:val="0"/>
        <w:ind w:hanging="567"/>
        <w:jc w:val="both"/>
      </w:pPr>
    </w:p>
    <w:p w14:paraId="747050EA" w14:textId="77777777" w:rsidR="00E30CF9" w:rsidRPr="00CB56EC" w:rsidRDefault="005C73FE" w:rsidP="00E30CF9">
      <w:pPr>
        <w:tabs>
          <w:tab w:val="num" w:pos="2340"/>
          <w:tab w:val="num" w:pos="3060"/>
        </w:tabs>
        <w:autoSpaceDE w:val="0"/>
        <w:autoSpaceDN w:val="0"/>
        <w:adjustRightInd w:val="0"/>
        <w:ind w:hanging="567"/>
        <w:jc w:val="both"/>
        <w:rPr>
          <w:spacing w:val="-6"/>
        </w:rPr>
      </w:pPr>
      <w:r w:rsidRPr="00CB56EC">
        <w:rPr>
          <w:b/>
        </w:rPr>
        <w:tab/>
      </w:r>
      <w:r w:rsidR="00E30CF9" w:rsidRPr="00CB56EC">
        <w:rPr>
          <w:b/>
          <w:spacing w:val="-6"/>
        </w:rPr>
        <w:t>Cari dönem içinde sermaye yedeklerinden sermayeye ilave edilen kısma ilişkin bilgiler</w:t>
      </w:r>
    </w:p>
    <w:p w14:paraId="13DD0C88" w14:textId="77777777" w:rsidR="00E30CF9" w:rsidRPr="00CB56EC" w:rsidRDefault="00E30CF9" w:rsidP="00E30CF9">
      <w:pPr>
        <w:tabs>
          <w:tab w:val="num" w:pos="2340"/>
          <w:tab w:val="num" w:pos="3060"/>
        </w:tabs>
        <w:autoSpaceDE w:val="0"/>
        <w:autoSpaceDN w:val="0"/>
        <w:adjustRightInd w:val="0"/>
        <w:ind w:hanging="567"/>
        <w:jc w:val="both"/>
        <w:rPr>
          <w:spacing w:val="-6"/>
          <w:sz w:val="16"/>
          <w:szCs w:val="16"/>
        </w:rPr>
      </w:pPr>
      <w:r w:rsidRPr="00CB56EC">
        <w:rPr>
          <w:spacing w:val="-6"/>
        </w:rPr>
        <w:tab/>
      </w:r>
    </w:p>
    <w:p w14:paraId="22368A0F" w14:textId="25F1682E" w:rsidR="00E6481B" w:rsidRPr="00CB56EC" w:rsidRDefault="00E6481B" w:rsidP="00E6481B">
      <w:pPr>
        <w:autoSpaceDE w:val="0"/>
        <w:autoSpaceDN w:val="0"/>
        <w:adjustRightInd w:val="0"/>
        <w:jc w:val="both"/>
        <w:rPr>
          <w:color w:val="000000"/>
        </w:rPr>
      </w:pPr>
      <w:r w:rsidRPr="00CB56EC">
        <w:rPr>
          <w:color w:val="000000"/>
        </w:rPr>
        <w:t>Bulunmamaktadır (3</w:t>
      </w:r>
      <w:r w:rsidR="007A6C0F" w:rsidRPr="00CB56EC">
        <w:rPr>
          <w:color w:val="000000"/>
        </w:rPr>
        <w:t>1 Aralık 202</w:t>
      </w:r>
      <w:r w:rsidR="001C4BDB">
        <w:rPr>
          <w:color w:val="000000"/>
        </w:rPr>
        <w:t>4</w:t>
      </w:r>
      <w:r w:rsidRPr="00CB56EC">
        <w:rPr>
          <w:color w:val="000000"/>
        </w:rPr>
        <w:t xml:space="preserve"> – Bulunmamaktadır).</w:t>
      </w:r>
    </w:p>
    <w:p w14:paraId="215B3452" w14:textId="77777777" w:rsidR="00E30CF9" w:rsidRPr="00CB56EC" w:rsidRDefault="00E30CF9" w:rsidP="00E30CF9">
      <w:pPr>
        <w:tabs>
          <w:tab w:val="num" w:pos="2340"/>
          <w:tab w:val="num" w:pos="3060"/>
        </w:tabs>
        <w:autoSpaceDE w:val="0"/>
        <w:autoSpaceDN w:val="0"/>
        <w:adjustRightInd w:val="0"/>
        <w:ind w:hanging="567"/>
        <w:jc w:val="both"/>
        <w:rPr>
          <w:sz w:val="16"/>
          <w:szCs w:val="16"/>
        </w:rPr>
      </w:pPr>
    </w:p>
    <w:p w14:paraId="42F30395" w14:textId="77777777" w:rsidR="00E30CF9" w:rsidRPr="00CB56EC" w:rsidRDefault="005C73FE" w:rsidP="00E30CF9">
      <w:pPr>
        <w:tabs>
          <w:tab w:val="num" w:pos="2340"/>
          <w:tab w:val="num" w:pos="3060"/>
        </w:tabs>
        <w:autoSpaceDE w:val="0"/>
        <w:autoSpaceDN w:val="0"/>
        <w:adjustRightInd w:val="0"/>
        <w:ind w:hanging="567"/>
        <w:jc w:val="both"/>
        <w:rPr>
          <w:b/>
        </w:rPr>
      </w:pPr>
      <w:r w:rsidRPr="00CB56EC">
        <w:rPr>
          <w:b/>
        </w:rPr>
        <w:tab/>
      </w:r>
      <w:r w:rsidR="00E30CF9" w:rsidRPr="00CB56EC">
        <w:rPr>
          <w:b/>
        </w:rPr>
        <w:t xml:space="preserve">Banka’nın gelirleri, karlılığı ve likiditesine ilişkin geçmiş dönem göstergeleri ile bu göstergelerdeki belirsizlikler dikkate alınarak yapılacak öngörülerin, özkaynak üzerindeki tahmini etkileri </w:t>
      </w:r>
    </w:p>
    <w:p w14:paraId="7FDD4424" w14:textId="77777777" w:rsidR="00E30CF9" w:rsidRPr="00CB56EC" w:rsidRDefault="00E30CF9" w:rsidP="00E30CF9">
      <w:pPr>
        <w:tabs>
          <w:tab w:val="num" w:pos="2340"/>
          <w:tab w:val="num" w:pos="3060"/>
        </w:tabs>
        <w:autoSpaceDE w:val="0"/>
        <w:autoSpaceDN w:val="0"/>
        <w:adjustRightInd w:val="0"/>
        <w:jc w:val="both"/>
        <w:rPr>
          <w:sz w:val="16"/>
          <w:szCs w:val="16"/>
        </w:rPr>
      </w:pPr>
    </w:p>
    <w:p w14:paraId="668C1130" w14:textId="6939CEBB" w:rsidR="00E30CF9" w:rsidRPr="00CB56EC" w:rsidRDefault="00E30CF9" w:rsidP="00E6481B">
      <w:pPr>
        <w:tabs>
          <w:tab w:val="num" w:pos="851"/>
        </w:tabs>
        <w:autoSpaceDE w:val="0"/>
        <w:autoSpaceDN w:val="0"/>
        <w:adjustRightInd w:val="0"/>
        <w:jc w:val="both"/>
      </w:pPr>
      <w:r w:rsidRPr="00CB56EC">
        <w:rPr>
          <w:rFonts w:eastAsia="Arial Unicode MS"/>
        </w:rPr>
        <w:t xml:space="preserve">Banka’nın cari ve önceki dönem göstergelerini dikkate alarak yapılacak değerlendirmeye göre, net </w:t>
      </w:r>
      <w:proofErr w:type="gramStart"/>
      <w:r w:rsidRPr="00CB56EC">
        <w:rPr>
          <w:rFonts w:eastAsia="Arial Unicode MS"/>
        </w:rPr>
        <w:t>kar</w:t>
      </w:r>
      <w:proofErr w:type="gramEnd"/>
      <w:r w:rsidRPr="00CB56EC">
        <w:rPr>
          <w:rFonts w:eastAsia="Arial Unicode MS"/>
        </w:rPr>
        <w:t xml:space="preserve"> payı ve komisyon gelirlerine bakıldığında </w:t>
      </w:r>
      <w:proofErr w:type="spellStart"/>
      <w:r w:rsidRPr="00CB56EC">
        <w:rPr>
          <w:rFonts w:eastAsia="Arial Unicode MS"/>
        </w:rPr>
        <w:t>operasyonel</w:t>
      </w:r>
      <w:proofErr w:type="spellEnd"/>
      <w:r w:rsidRPr="00CB56EC">
        <w:rPr>
          <w:rFonts w:eastAsia="Arial Unicode MS"/>
        </w:rPr>
        <w:t xml:space="preserve"> faaliyetlerini k</w:t>
      </w:r>
      <w:r w:rsidR="008D25DC">
        <w:rPr>
          <w:rFonts w:eastAsia="Arial Unicode MS"/>
        </w:rPr>
        <w:t>â</w:t>
      </w:r>
      <w:r w:rsidRPr="00CB56EC">
        <w:rPr>
          <w:rFonts w:eastAsia="Arial Unicode MS"/>
        </w:rPr>
        <w:t>rlı bir şekilde sürdürdüğü anlaşılmaktadır.</w:t>
      </w:r>
    </w:p>
    <w:p w14:paraId="267C3EDF" w14:textId="77777777" w:rsidR="00E30CF9" w:rsidRPr="00CB56EC" w:rsidRDefault="00E30CF9" w:rsidP="00E30CF9">
      <w:pPr>
        <w:tabs>
          <w:tab w:val="num" w:pos="2340"/>
          <w:tab w:val="num" w:pos="3060"/>
        </w:tabs>
        <w:autoSpaceDE w:val="0"/>
        <w:autoSpaceDN w:val="0"/>
        <w:adjustRightInd w:val="0"/>
        <w:rPr>
          <w:sz w:val="16"/>
          <w:szCs w:val="16"/>
        </w:rPr>
      </w:pPr>
    </w:p>
    <w:p w14:paraId="0784C217" w14:textId="77777777" w:rsidR="00E30CF9" w:rsidRPr="00CB56EC" w:rsidRDefault="005C73FE" w:rsidP="00E30CF9">
      <w:pPr>
        <w:tabs>
          <w:tab w:val="num" w:pos="2340"/>
          <w:tab w:val="num" w:pos="3060"/>
        </w:tabs>
        <w:autoSpaceDE w:val="0"/>
        <w:autoSpaceDN w:val="0"/>
        <w:adjustRightInd w:val="0"/>
        <w:ind w:hanging="567"/>
      </w:pPr>
      <w:r w:rsidRPr="00CB56EC">
        <w:rPr>
          <w:b/>
        </w:rPr>
        <w:tab/>
      </w:r>
      <w:r w:rsidR="00E30CF9" w:rsidRPr="00CB56EC">
        <w:rPr>
          <w:b/>
        </w:rPr>
        <w:t>Sermayeyi temsil eden hisse senetlerine tanınan imtiyazlara ilişkin özet bilgiler</w:t>
      </w:r>
      <w:r w:rsidR="00E30CF9" w:rsidRPr="00CB56EC">
        <w:t xml:space="preserve"> </w:t>
      </w:r>
    </w:p>
    <w:p w14:paraId="0B168E00" w14:textId="77777777" w:rsidR="00E30CF9" w:rsidRPr="00CB56EC" w:rsidRDefault="00E30CF9" w:rsidP="00E30CF9">
      <w:pPr>
        <w:tabs>
          <w:tab w:val="num" w:pos="2340"/>
          <w:tab w:val="num" w:pos="3060"/>
        </w:tabs>
        <w:autoSpaceDE w:val="0"/>
        <w:autoSpaceDN w:val="0"/>
        <w:adjustRightInd w:val="0"/>
        <w:ind w:hanging="567"/>
        <w:rPr>
          <w:sz w:val="16"/>
          <w:szCs w:val="16"/>
        </w:rPr>
      </w:pPr>
      <w:r w:rsidRPr="00CB56EC">
        <w:rPr>
          <w:sz w:val="16"/>
          <w:szCs w:val="16"/>
        </w:rPr>
        <w:tab/>
      </w:r>
    </w:p>
    <w:p w14:paraId="7B525ED4" w14:textId="7B98439B" w:rsidR="00E6481B" w:rsidRPr="00CB56EC" w:rsidRDefault="007A6C0F" w:rsidP="00E6481B">
      <w:pPr>
        <w:autoSpaceDE w:val="0"/>
        <w:autoSpaceDN w:val="0"/>
        <w:adjustRightInd w:val="0"/>
        <w:jc w:val="both"/>
        <w:rPr>
          <w:color w:val="000000"/>
        </w:rPr>
      </w:pPr>
      <w:r w:rsidRPr="00CB56EC">
        <w:rPr>
          <w:color w:val="000000"/>
        </w:rPr>
        <w:t>Bulunmamaktadır (31 Aralık 202</w:t>
      </w:r>
      <w:r w:rsidR="001C4BDB">
        <w:rPr>
          <w:color w:val="000000"/>
        </w:rPr>
        <w:t>4</w:t>
      </w:r>
      <w:r w:rsidR="00E6481B" w:rsidRPr="00CB56EC">
        <w:rPr>
          <w:color w:val="000000"/>
        </w:rPr>
        <w:t xml:space="preserve"> – Bulunmamaktadır).</w:t>
      </w:r>
    </w:p>
    <w:p w14:paraId="220CDA23" w14:textId="77777777" w:rsidR="00E30CF9" w:rsidRPr="00CB56EC" w:rsidRDefault="00E30CF9" w:rsidP="00E30CF9">
      <w:pPr>
        <w:autoSpaceDE w:val="0"/>
        <w:autoSpaceDN w:val="0"/>
        <w:adjustRightInd w:val="0"/>
        <w:rPr>
          <w:sz w:val="16"/>
          <w:szCs w:val="16"/>
        </w:rPr>
      </w:pPr>
    </w:p>
    <w:p w14:paraId="62193293" w14:textId="7D099AC7" w:rsidR="00E30CF9" w:rsidRPr="00CB56EC" w:rsidRDefault="00E30CF9" w:rsidP="005C73FE">
      <w:pPr>
        <w:autoSpaceDE w:val="0"/>
        <w:autoSpaceDN w:val="0"/>
        <w:adjustRightInd w:val="0"/>
        <w:rPr>
          <w:sz w:val="12"/>
          <w:szCs w:val="12"/>
        </w:rPr>
      </w:pPr>
      <w:r w:rsidRPr="00CB56EC">
        <w:rPr>
          <w:b/>
        </w:rPr>
        <w:t>Menkul değerler değer artış fonuna ilişkin bilgiler</w:t>
      </w:r>
      <w:r w:rsidRPr="00CB56EC">
        <w:t xml:space="preserve"> </w:t>
      </w:r>
    </w:p>
    <w:p w14:paraId="7BB624A4" w14:textId="77777777" w:rsidR="00E30CF9" w:rsidRPr="00CB56EC" w:rsidRDefault="00E30CF9" w:rsidP="00E30CF9">
      <w:pPr>
        <w:autoSpaceDE w:val="0"/>
        <w:autoSpaceDN w:val="0"/>
        <w:adjustRightInd w:val="0"/>
        <w:ind w:hanging="567"/>
        <w:rPr>
          <w:lang w:eastAsia="en-GB"/>
        </w:rPr>
      </w:pPr>
    </w:p>
    <w:tbl>
      <w:tblPr>
        <w:tblW w:w="923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8"/>
        <w:gridCol w:w="1318"/>
        <w:gridCol w:w="1318"/>
        <w:gridCol w:w="1318"/>
      </w:tblGrid>
      <w:tr w:rsidR="00641819" w:rsidRPr="00CB56EC" w14:paraId="6A7D0A4B" w14:textId="77777777" w:rsidTr="008A2C33">
        <w:trPr>
          <w:trHeight w:val="266"/>
        </w:trPr>
        <w:tc>
          <w:tcPr>
            <w:tcW w:w="3964" w:type="dxa"/>
            <w:shd w:val="clear" w:color="auto" w:fill="auto"/>
            <w:vAlign w:val="center"/>
            <w:hideMark/>
          </w:tcPr>
          <w:p w14:paraId="15A88F5B" w14:textId="77777777" w:rsidR="00641819" w:rsidRPr="00CB56EC" w:rsidRDefault="00641819" w:rsidP="008709F1">
            <w:pPr>
              <w:jc w:val="right"/>
              <w:rPr>
                <w:sz w:val="18"/>
                <w:szCs w:val="18"/>
                <w:lang w:eastAsia="tr-TR"/>
              </w:rPr>
            </w:pPr>
            <w:r w:rsidRPr="00CB56EC">
              <w:rPr>
                <w:sz w:val="18"/>
                <w:szCs w:val="18"/>
                <w:lang w:eastAsia="tr-TR"/>
              </w:rPr>
              <w:t> </w:t>
            </w:r>
          </w:p>
        </w:tc>
        <w:tc>
          <w:tcPr>
            <w:tcW w:w="2636" w:type="dxa"/>
            <w:gridSpan w:val="2"/>
            <w:shd w:val="clear" w:color="auto" w:fill="auto"/>
            <w:vAlign w:val="center"/>
            <w:hideMark/>
          </w:tcPr>
          <w:p w14:paraId="7E905F8F" w14:textId="77777777" w:rsidR="00641819" w:rsidRPr="00CB56EC" w:rsidRDefault="00641819" w:rsidP="008709F1">
            <w:pPr>
              <w:jc w:val="center"/>
              <w:rPr>
                <w:b/>
                <w:bCs/>
                <w:sz w:val="18"/>
                <w:szCs w:val="18"/>
                <w:lang w:eastAsia="tr-TR"/>
              </w:rPr>
            </w:pPr>
            <w:r w:rsidRPr="00CB56EC">
              <w:rPr>
                <w:b/>
                <w:bCs/>
                <w:sz w:val="18"/>
                <w:szCs w:val="18"/>
                <w:lang w:eastAsia="tr-TR"/>
              </w:rPr>
              <w:t>Cari Dönem</w:t>
            </w:r>
          </w:p>
        </w:tc>
        <w:tc>
          <w:tcPr>
            <w:tcW w:w="2636" w:type="dxa"/>
            <w:gridSpan w:val="2"/>
            <w:shd w:val="clear" w:color="auto" w:fill="auto"/>
            <w:vAlign w:val="center"/>
            <w:hideMark/>
          </w:tcPr>
          <w:p w14:paraId="03AEF86C" w14:textId="77777777" w:rsidR="00641819" w:rsidRPr="00CB56EC" w:rsidRDefault="00641819" w:rsidP="008709F1">
            <w:pPr>
              <w:jc w:val="center"/>
              <w:rPr>
                <w:b/>
                <w:bCs/>
                <w:sz w:val="18"/>
                <w:szCs w:val="18"/>
                <w:lang w:eastAsia="tr-TR"/>
              </w:rPr>
            </w:pPr>
            <w:r w:rsidRPr="00CB56EC">
              <w:rPr>
                <w:b/>
                <w:bCs/>
                <w:sz w:val="18"/>
                <w:szCs w:val="18"/>
                <w:lang w:eastAsia="tr-TR"/>
              </w:rPr>
              <w:t>Önceki Dönem</w:t>
            </w:r>
          </w:p>
        </w:tc>
      </w:tr>
      <w:tr w:rsidR="00641819" w:rsidRPr="00CB56EC" w14:paraId="6725844B" w14:textId="77777777" w:rsidTr="008A2C33">
        <w:trPr>
          <w:trHeight w:val="251"/>
        </w:trPr>
        <w:tc>
          <w:tcPr>
            <w:tcW w:w="3964" w:type="dxa"/>
            <w:shd w:val="clear" w:color="auto" w:fill="auto"/>
            <w:vAlign w:val="center"/>
            <w:hideMark/>
          </w:tcPr>
          <w:p w14:paraId="5A00CEE3" w14:textId="77777777" w:rsidR="00641819" w:rsidRPr="00CB56EC" w:rsidRDefault="00641819" w:rsidP="008709F1">
            <w:pPr>
              <w:jc w:val="right"/>
              <w:rPr>
                <w:sz w:val="18"/>
                <w:szCs w:val="18"/>
                <w:lang w:eastAsia="tr-TR"/>
              </w:rPr>
            </w:pPr>
            <w:r w:rsidRPr="00CB56EC">
              <w:rPr>
                <w:sz w:val="18"/>
                <w:szCs w:val="18"/>
                <w:lang w:eastAsia="tr-TR"/>
              </w:rPr>
              <w:t> </w:t>
            </w:r>
          </w:p>
        </w:tc>
        <w:tc>
          <w:tcPr>
            <w:tcW w:w="1318" w:type="dxa"/>
            <w:shd w:val="clear" w:color="auto" w:fill="auto"/>
            <w:vAlign w:val="center"/>
            <w:hideMark/>
          </w:tcPr>
          <w:p w14:paraId="6C0DCD07" w14:textId="77777777" w:rsidR="00641819" w:rsidRPr="00CB56EC" w:rsidRDefault="00641819" w:rsidP="008709F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687F7B54" w14:textId="77777777" w:rsidR="00641819" w:rsidRPr="00CB56EC" w:rsidRDefault="00641819" w:rsidP="008709F1">
            <w:pPr>
              <w:jc w:val="right"/>
              <w:rPr>
                <w:b/>
                <w:bCs/>
                <w:sz w:val="18"/>
                <w:szCs w:val="18"/>
                <w:lang w:eastAsia="tr-TR"/>
              </w:rPr>
            </w:pPr>
            <w:r w:rsidRPr="00CB56EC">
              <w:rPr>
                <w:b/>
                <w:bCs/>
                <w:sz w:val="18"/>
                <w:szCs w:val="18"/>
                <w:lang w:eastAsia="tr-TR"/>
              </w:rPr>
              <w:t>YP</w:t>
            </w:r>
          </w:p>
        </w:tc>
        <w:tc>
          <w:tcPr>
            <w:tcW w:w="1318" w:type="dxa"/>
            <w:shd w:val="clear" w:color="auto" w:fill="auto"/>
            <w:vAlign w:val="center"/>
            <w:hideMark/>
          </w:tcPr>
          <w:p w14:paraId="7DAB3408" w14:textId="77777777" w:rsidR="00641819" w:rsidRPr="00CB56EC" w:rsidRDefault="00641819" w:rsidP="008709F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2BF8140A" w14:textId="77777777" w:rsidR="00641819" w:rsidRPr="00CB56EC" w:rsidRDefault="00641819" w:rsidP="008709F1">
            <w:pPr>
              <w:jc w:val="right"/>
              <w:rPr>
                <w:b/>
                <w:bCs/>
                <w:sz w:val="18"/>
                <w:szCs w:val="18"/>
                <w:lang w:eastAsia="tr-TR"/>
              </w:rPr>
            </w:pPr>
            <w:r w:rsidRPr="00CB56EC">
              <w:rPr>
                <w:b/>
                <w:bCs/>
                <w:sz w:val="18"/>
                <w:szCs w:val="18"/>
                <w:lang w:eastAsia="tr-TR"/>
              </w:rPr>
              <w:t>YP</w:t>
            </w:r>
          </w:p>
        </w:tc>
      </w:tr>
      <w:tr w:rsidR="008A2C33" w:rsidRPr="00CB56EC" w14:paraId="7F128529" w14:textId="77777777" w:rsidTr="008A2C33">
        <w:trPr>
          <w:trHeight w:hRule="exact" w:val="414"/>
        </w:trPr>
        <w:tc>
          <w:tcPr>
            <w:tcW w:w="3964" w:type="dxa"/>
            <w:shd w:val="clear" w:color="auto" w:fill="auto"/>
            <w:vAlign w:val="bottom"/>
            <w:hideMark/>
          </w:tcPr>
          <w:p w14:paraId="25512816" w14:textId="77777777" w:rsidR="008A2C33" w:rsidRPr="00CB56EC" w:rsidRDefault="008A2C33" w:rsidP="008A2C33">
            <w:pPr>
              <w:rPr>
                <w:sz w:val="18"/>
                <w:szCs w:val="18"/>
              </w:rPr>
            </w:pPr>
            <w:r w:rsidRPr="00CB56EC">
              <w:rPr>
                <w:sz w:val="18"/>
                <w:szCs w:val="18"/>
              </w:rPr>
              <w:t xml:space="preserve">İştirakler, Bağlı Ortaklıklar ve Birlikte Kontrol Edilen Ortaklıklardan </w:t>
            </w:r>
            <w:proofErr w:type="gramStart"/>
            <w:r w:rsidRPr="00CB56EC">
              <w:rPr>
                <w:sz w:val="18"/>
                <w:szCs w:val="18"/>
              </w:rPr>
              <w:t>( İş</w:t>
            </w:r>
            <w:proofErr w:type="gramEnd"/>
            <w:r w:rsidRPr="00CB56EC">
              <w:rPr>
                <w:sz w:val="18"/>
                <w:szCs w:val="18"/>
              </w:rPr>
              <w:t xml:space="preserve"> Ortaklıklarından)</w:t>
            </w:r>
          </w:p>
        </w:tc>
        <w:tc>
          <w:tcPr>
            <w:tcW w:w="1318" w:type="dxa"/>
            <w:shd w:val="clear" w:color="auto" w:fill="auto"/>
            <w:vAlign w:val="bottom"/>
            <w:hideMark/>
          </w:tcPr>
          <w:p w14:paraId="357B8A9E" w14:textId="38B05144" w:rsidR="008A2C33" w:rsidRPr="008A2C33" w:rsidRDefault="008A2C33" w:rsidP="008A2C33">
            <w:pPr>
              <w:jc w:val="right"/>
              <w:rPr>
                <w:sz w:val="18"/>
                <w:szCs w:val="16"/>
                <w:lang w:eastAsia="tr-TR"/>
              </w:rPr>
            </w:pPr>
            <w:r w:rsidRPr="008A2C33">
              <w:rPr>
                <w:sz w:val="18"/>
                <w:szCs w:val="16"/>
                <w:lang w:eastAsia="tr-TR"/>
              </w:rPr>
              <w:t>-</w:t>
            </w:r>
          </w:p>
        </w:tc>
        <w:tc>
          <w:tcPr>
            <w:tcW w:w="1318" w:type="dxa"/>
            <w:shd w:val="clear" w:color="auto" w:fill="auto"/>
            <w:vAlign w:val="bottom"/>
            <w:hideMark/>
          </w:tcPr>
          <w:p w14:paraId="5F8192D5" w14:textId="7C471502" w:rsidR="008A2C33" w:rsidRPr="008A2C33" w:rsidRDefault="008A2C33" w:rsidP="008A2C33">
            <w:pPr>
              <w:jc w:val="right"/>
              <w:rPr>
                <w:sz w:val="18"/>
                <w:szCs w:val="16"/>
                <w:lang w:eastAsia="tr-TR"/>
              </w:rPr>
            </w:pPr>
            <w:r w:rsidRPr="008A2C33">
              <w:rPr>
                <w:sz w:val="18"/>
                <w:szCs w:val="16"/>
                <w:lang w:eastAsia="tr-TR"/>
              </w:rPr>
              <w:t>-</w:t>
            </w:r>
          </w:p>
        </w:tc>
        <w:tc>
          <w:tcPr>
            <w:tcW w:w="1318" w:type="dxa"/>
            <w:shd w:val="clear" w:color="auto" w:fill="auto"/>
            <w:vAlign w:val="bottom"/>
            <w:hideMark/>
          </w:tcPr>
          <w:p w14:paraId="08EAE181" w14:textId="09D11FAD" w:rsidR="008A2C33" w:rsidRPr="00CB56EC" w:rsidRDefault="008A2C33" w:rsidP="008A2C33">
            <w:pPr>
              <w:jc w:val="right"/>
            </w:pPr>
            <w:r w:rsidRPr="00CB56EC">
              <w:rPr>
                <w:sz w:val="18"/>
                <w:szCs w:val="16"/>
                <w:lang w:eastAsia="tr-TR"/>
              </w:rPr>
              <w:t>-</w:t>
            </w:r>
          </w:p>
        </w:tc>
        <w:tc>
          <w:tcPr>
            <w:tcW w:w="1318" w:type="dxa"/>
            <w:shd w:val="clear" w:color="auto" w:fill="auto"/>
            <w:vAlign w:val="bottom"/>
            <w:hideMark/>
          </w:tcPr>
          <w:p w14:paraId="35D9C976" w14:textId="6B831504" w:rsidR="008A2C33" w:rsidRPr="00CB56EC" w:rsidRDefault="008A2C33" w:rsidP="008A2C33">
            <w:pPr>
              <w:jc w:val="right"/>
            </w:pPr>
            <w:r w:rsidRPr="00CB56EC">
              <w:rPr>
                <w:sz w:val="18"/>
                <w:szCs w:val="16"/>
                <w:lang w:eastAsia="tr-TR"/>
              </w:rPr>
              <w:t>-</w:t>
            </w:r>
          </w:p>
        </w:tc>
      </w:tr>
      <w:tr w:rsidR="008A2C33" w:rsidRPr="00CB56EC" w14:paraId="101E313F" w14:textId="77777777" w:rsidTr="008A2C33">
        <w:trPr>
          <w:trHeight w:hRule="exact" w:val="227"/>
        </w:trPr>
        <w:tc>
          <w:tcPr>
            <w:tcW w:w="3964" w:type="dxa"/>
            <w:shd w:val="clear" w:color="auto" w:fill="auto"/>
            <w:vAlign w:val="bottom"/>
            <w:hideMark/>
          </w:tcPr>
          <w:p w14:paraId="048B792C" w14:textId="77777777" w:rsidR="008A2C33" w:rsidRPr="00CB56EC" w:rsidRDefault="008A2C33" w:rsidP="008A2C33">
            <w:pPr>
              <w:rPr>
                <w:sz w:val="18"/>
                <w:szCs w:val="18"/>
              </w:rPr>
            </w:pPr>
            <w:r w:rsidRPr="00CB56EC">
              <w:rPr>
                <w:sz w:val="18"/>
                <w:szCs w:val="18"/>
              </w:rPr>
              <w:t>Değerleme Farkı</w:t>
            </w:r>
          </w:p>
        </w:tc>
        <w:tc>
          <w:tcPr>
            <w:tcW w:w="1318" w:type="dxa"/>
            <w:shd w:val="clear" w:color="auto" w:fill="auto"/>
            <w:vAlign w:val="bottom"/>
            <w:hideMark/>
          </w:tcPr>
          <w:p w14:paraId="75B44973" w14:textId="20FC9C74" w:rsidR="008A2C33" w:rsidRPr="008A2C33" w:rsidRDefault="008A2C33" w:rsidP="008A2C33">
            <w:pPr>
              <w:jc w:val="right"/>
              <w:rPr>
                <w:sz w:val="18"/>
                <w:szCs w:val="16"/>
                <w:lang w:eastAsia="tr-TR"/>
              </w:rPr>
            </w:pPr>
            <w:r w:rsidRPr="00F038BF">
              <w:rPr>
                <w:sz w:val="18"/>
                <w:szCs w:val="16"/>
                <w:lang w:eastAsia="tr-TR"/>
              </w:rPr>
              <w:t>(20,009)</w:t>
            </w:r>
          </w:p>
        </w:tc>
        <w:tc>
          <w:tcPr>
            <w:tcW w:w="1318" w:type="dxa"/>
            <w:shd w:val="clear" w:color="auto" w:fill="auto"/>
            <w:vAlign w:val="bottom"/>
            <w:hideMark/>
          </w:tcPr>
          <w:p w14:paraId="2072B106" w14:textId="36C3AFC9" w:rsidR="008A2C33" w:rsidRPr="008A2C33" w:rsidRDefault="008A2C33" w:rsidP="008A2C33">
            <w:pPr>
              <w:jc w:val="right"/>
              <w:rPr>
                <w:sz w:val="18"/>
                <w:szCs w:val="16"/>
                <w:lang w:eastAsia="tr-TR"/>
              </w:rPr>
            </w:pPr>
            <w:r w:rsidRPr="00F038BF">
              <w:rPr>
                <w:sz w:val="18"/>
                <w:szCs w:val="16"/>
                <w:lang w:eastAsia="tr-TR"/>
              </w:rPr>
              <w:t>595</w:t>
            </w:r>
          </w:p>
        </w:tc>
        <w:tc>
          <w:tcPr>
            <w:tcW w:w="1318" w:type="dxa"/>
            <w:shd w:val="clear" w:color="auto" w:fill="auto"/>
            <w:vAlign w:val="bottom"/>
            <w:hideMark/>
          </w:tcPr>
          <w:p w14:paraId="6AFDEA8D" w14:textId="4BCF3818" w:rsidR="008A2C33" w:rsidRPr="00CB56EC" w:rsidRDefault="008A2C33" w:rsidP="008A2C33">
            <w:pPr>
              <w:jc w:val="right"/>
            </w:pPr>
            <w:r>
              <w:rPr>
                <w:sz w:val="18"/>
                <w:szCs w:val="16"/>
                <w:lang w:eastAsia="tr-TR"/>
              </w:rPr>
              <w:t>1,378</w:t>
            </w:r>
          </w:p>
        </w:tc>
        <w:tc>
          <w:tcPr>
            <w:tcW w:w="1318" w:type="dxa"/>
            <w:shd w:val="clear" w:color="auto" w:fill="auto"/>
            <w:vAlign w:val="bottom"/>
            <w:hideMark/>
          </w:tcPr>
          <w:p w14:paraId="2A1C05FB" w14:textId="2A12CD22" w:rsidR="008A2C33" w:rsidRPr="00CB56EC" w:rsidRDefault="008A2C33" w:rsidP="008A2C33">
            <w:pPr>
              <w:jc w:val="right"/>
            </w:pPr>
            <w:r>
              <w:rPr>
                <w:sz w:val="18"/>
                <w:szCs w:val="16"/>
                <w:lang w:eastAsia="tr-TR"/>
              </w:rPr>
              <w:t>162</w:t>
            </w:r>
          </w:p>
        </w:tc>
      </w:tr>
      <w:tr w:rsidR="008A2C33" w:rsidRPr="00CB56EC" w14:paraId="67131214" w14:textId="77777777" w:rsidTr="008A2C33">
        <w:trPr>
          <w:trHeight w:hRule="exact" w:val="227"/>
        </w:trPr>
        <w:tc>
          <w:tcPr>
            <w:tcW w:w="3964" w:type="dxa"/>
            <w:shd w:val="clear" w:color="auto" w:fill="auto"/>
            <w:vAlign w:val="bottom"/>
            <w:hideMark/>
          </w:tcPr>
          <w:p w14:paraId="7154072A" w14:textId="77777777" w:rsidR="008A2C33" w:rsidRPr="00CB56EC" w:rsidRDefault="008A2C33" w:rsidP="008A2C33">
            <w:pPr>
              <w:rPr>
                <w:sz w:val="18"/>
                <w:szCs w:val="18"/>
              </w:rPr>
            </w:pPr>
            <w:r w:rsidRPr="00CB56EC">
              <w:rPr>
                <w:sz w:val="18"/>
                <w:szCs w:val="18"/>
              </w:rPr>
              <w:t>Kur Farkı</w:t>
            </w:r>
          </w:p>
        </w:tc>
        <w:tc>
          <w:tcPr>
            <w:tcW w:w="1318" w:type="dxa"/>
            <w:shd w:val="clear" w:color="auto" w:fill="auto"/>
            <w:vAlign w:val="bottom"/>
            <w:hideMark/>
          </w:tcPr>
          <w:p w14:paraId="3FA3C8D3" w14:textId="623236F2" w:rsidR="008A2C33" w:rsidRPr="008A2C33" w:rsidRDefault="008A2C33" w:rsidP="008A2C33">
            <w:pPr>
              <w:jc w:val="right"/>
              <w:rPr>
                <w:sz w:val="18"/>
                <w:szCs w:val="16"/>
                <w:lang w:eastAsia="tr-TR"/>
              </w:rPr>
            </w:pPr>
            <w:r w:rsidRPr="008A2C33">
              <w:rPr>
                <w:sz w:val="18"/>
                <w:szCs w:val="16"/>
                <w:lang w:eastAsia="tr-TR"/>
              </w:rPr>
              <w:t>-</w:t>
            </w:r>
          </w:p>
        </w:tc>
        <w:tc>
          <w:tcPr>
            <w:tcW w:w="1318" w:type="dxa"/>
            <w:shd w:val="clear" w:color="auto" w:fill="auto"/>
            <w:vAlign w:val="bottom"/>
            <w:hideMark/>
          </w:tcPr>
          <w:p w14:paraId="095C1628" w14:textId="40D81064" w:rsidR="008A2C33" w:rsidRPr="008A2C33" w:rsidRDefault="008A2C33" w:rsidP="008A2C33">
            <w:pPr>
              <w:jc w:val="right"/>
              <w:rPr>
                <w:sz w:val="18"/>
                <w:szCs w:val="16"/>
                <w:lang w:eastAsia="tr-TR"/>
              </w:rPr>
            </w:pPr>
            <w:r w:rsidRPr="008A2C33">
              <w:rPr>
                <w:sz w:val="18"/>
                <w:szCs w:val="16"/>
                <w:lang w:eastAsia="tr-TR"/>
              </w:rPr>
              <w:t>-</w:t>
            </w:r>
          </w:p>
        </w:tc>
        <w:tc>
          <w:tcPr>
            <w:tcW w:w="1318" w:type="dxa"/>
            <w:shd w:val="clear" w:color="auto" w:fill="auto"/>
            <w:vAlign w:val="bottom"/>
            <w:hideMark/>
          </w:tcPr>
          <w:p w14:paraId="2CCAA54B" w14:textId="75090658" w:rsidR="008A2C33" w:rsidRPr="00CB56EC" w:rsidRDefault="008A2C33" w:rsidP="008A2C33">
            <w:pPr>
              <w:jc w:val="right"/>
            </w:pPr>
            <w:r w:rsidRPr="00CB56EC">
              <w:rPr>
                <w:sz w:val="18"/>
                <w:szCs w:val="16"/>
                <w:lang w:eastAsia="tr-TR"/>
              </w:rPr>
              <w:t>-</w:t>
            </w:r>
          </w:p>
        </w:tc>
        <w:tc>
          <w:tcPr>
            <w:tcW w:w="1318" w:type="dxa"/>
            <w:shd w:val="clear" w:color="auto" w:fill="auto"/>
            <w:vAlign w:val="bottom"/>
            <w:hideMark/>
          </w:tcPr>
          <w:p w14:paraId="753400E4" w14:textId="5D183CDE" w:rsidR="008A2C33" w:rsidRPr="00CB56EC" w:rsidRDefault="008A2C33" w:rsidP="008A2C33">
            <w:pPr>
              <w:jc w:val="right"/>
            </w:pPr>
            <w:r w:rsidRPr="00CB56EC">
              <w:rPr>
                <w:sz w:val="18"/>
                <w:szCs w:val="16"/>
                <w:lang w:eastAsia="tr-TR"/>
              </w:rPr>
              <w:t>-</w:t>
            </w:r>
          </w:p>
        </w:tc>
      </w:tr>
      <w:tr w:rsidR="008A2C33" w:rsidRPr="008A2C33" w14:paraId="019F4E69" w14:textId="77777777" w:rsidTr="008A2C33">
        <w:trPr>
          <w:trHeight w:hRule="exact" w:val="227"/>
        </w:trPr>
        <w:tc>
          <w:tcPr>
            <w:tcW w:w="3964" w:type="dxa"/>
            <w:shd w:val="clear" w:color="auto" w:fill="auto"/>
            <w:vAlign w:val="bottom"/>
          </w:tcPr>
          <w:p w14:paraId="61A96ECB" w14:textId="77777777" w:rsidR="008A2C33" w:rsidRPr="008A2C33" w:rsidRDefault="008A2C33" w:rsidP="008A2C33">
            <w:pPr>
              <w:rPr>
                <w:b/>
                <w:bCs/>
                <w:color w:val="000000"/>
                <w:sz w:val="16"/>
                <w:szCs w:val="16"/>
                <w:lang w:eastAsia="tr-TR"/>
              </w:rPr>
            </w:pPr>
            <w:r w:rsidRPr="008A2C33">
              <w:rPr>
                <w:b/>
                <w:bCs/>
                <w:color w:val="000000"/>
                <w:sz w:val="18"/>
                <w:szCs w:val="16"/>
                <w:lang w:eastAsia="tr-TR"/>
              </w:rPr>
              <w:t>Toplam</w:t>
            </w:r>
          </w:p>
        </w:tc>
        <w:tc>
          <w:tcPr>
            <w:tcW w:w="1318" w:type="dxa"/>
            <w:shd w:val="clear" w:color="auto" w:fill="auto"/>
            <w:vAlign w:val="bottom"/>
          </w:tcPr>
          <w:p w14:paraId="3C0C404E" w14:textId="7262FD0F" w:rsidR="008A2C33" w:rsidRPr="008A2C33" w:rsidRDefault="008A2C33" w:rsidP="008A2C33">
            <w:pPr>
              <w:jc w:val="right"/>
              <w:rPr>
                <w:b/>
                <w:bCs/>
                <w:sz w:val="18"/>
                <w:szCs w:val="16"/>
                <w:lang w:eastAsia="tr-TR"/>
              </w:rPr>
            </w:pPr>
            <w:r w:rsidRPr="00F038BF">
              <w:rPr>
                <w:b/>
                <w:bCs/>
                <w:sz w:val="18"/>
                <w:szCs w:val="16"/>
                <w:lang w:eastAsia="tr-TR"/>
              </w:rPr>
              <w:t>(20,009)</w:t>
            </w:r>
          </w:p>
        </w:tc>
        <w:tc>
          <w:tcPr>
            <w:tcW w:w="1318" w:type="dxa"/>
            <w:shd w:val="clear" w:color="auto" w:fill="auto"/>
            <w:vAlign w:val="bottom"/>
          </w:tcPr>
          <w:p w14:paraId="3D0BD304" w14:textId="592F9023" w:rsidR="008A2C33" w:rsidRPr="008A2C33" w:rsidRDefault="008A2C33" w:rsidP="008A2C33">
            <w:pPr>
              <w:jc w:val="right"/>
              <w:rPr>
                <w:b/>
                <w:bCs/>
                <w:sz w:val="18"/>
                <w:szCs w:val="16"/>
                <w:lang w:eastAsia="tr-TR"/>
              </w:rPr>
            </w:pPr>
            <w:r w:rsidRPr="00F038BF">
              <w:rPr>
                <w:b/>
                <w:bCs/>
                <w:sz w:val="18"/>
                <w:szCs w:val="16"/>
                <w:lang w:eastAsia="tr-TR"/>
              </w:rPr>
              <w:t>595</w:t>
            </w:r>
          </w:p>
        </w:tc>
        <w:tc>
          <w:tcPr>
            <w:tcW w:w="1318" w:type="dxa"/>
            <w:shd w:val="clear" w:color="auto" w:fill="auto"/>
            <w:vAlign w:val="bottom"/>
          </w:tcPr>
          <w:p w14:paraId="09AB22C3" w14:textId="14D281A3" w:rsidR="008A2C33" w:rsidRPr="008A2C33" w:rsidRDefault="008A2C33" w:rsidP="008A2C33">
            <w:pPr>
              <w:jc w:val="right"/>
              <w:rPr>
                <w:b/>
                <w:bCs/>
              </w:rPr>
            </w:pPr>
            <w:r w:rsidRPr="008A2C33">
              <w:rPr>
                <w:b/>
                <w:bCs/>
                <w:sz w:val="18"/>
                <w:szCs w:val="16"/>
                <w:lang w:eastAsia="tr-TR"/>
              </w:rPr>
              <w:t>1,378</w:t>
            </w:r>
          </w:p>
        </w:tc>
        <w:tc>
          <w:tcPr>
            <w:tcW w:w="1318" w:type="dxa"/>
            <w:shd w:val="clear" w:color="auto" w:fill="auto"/>
            <w:vAlign w:val="bottom"/>
          </w:tcPr>
          <w:p w14:paraId="0561524F" w14:textId="7ADA0D20" w:rsidR="008A2C33" w:rsidRPr="008A2C33" w:rsidRDefault="008A2C33" w:rsidP="008A2C33">
            <w:pPr>
              <w:jc w:val="right"/>
              <w:rPr>
                <w:b/>
                <w:bCs/>
              </w:rPr>
            </w:pPr>
            <w:r w:rsidRPr="008A2C33">
              <w:rPr>
                <w:b/>
                <w:bCs/>
                <w:sz w:val="18"/>
                <w:szCs w:val="16"/>
                <w:lang w:eastAsia="tr-TR"/>
              </w:rPr>
              <w:t>162</w:t>
            </w:r>
          </w:p>
        </w:tc>
      </w:tr>
    </w:tbl>
    <w:p w14:paraId="578FBDFA" w14:textId="77777777" w:rsidR="00641819" w:rsidRPr="00CB56EC" w:rsidRDefault="00641819" w:rsidP="00E30CF9">
      <w:pPr>
        <w:autoSpaceDE w:val="0"/>
        <w:autoSpaceDN w:val="0"/>
        <w:adjustRightInd w:val="0"/>
        <w:ind w:hanging="567"/>
        <w:rPr>
          <w:lang w:eastAsia="en-GB"/>
        </w:rPr>
      </w:pPr>
    </w:p>
    <w:p w14:paraId="407803A0" w14:textId="77777777" w:rsidR="00E30CF9" w:rsidRPr="00CB56EC" w:rsidRDefault="00E30CF9" w:rsidP="005C73FE">
      <w:pPr>
        <w:autoSpaceDE w:val="0"/>
        <w:autoSpaceDN w:val="0"/>
        <w:adjustRightInd w:val="0"/>
        <w:rPr>
          <w:b/>
          <w:bCs/>
          <w:iCs/>
        </w:rPr>
      </w:pPr>
      <w:r w:rsidRPr="00CB56EC">
        <w:rPr>
          <w:b/>
          <w:bCs/>
          <w:iCs/>
        </w:rPr>
        <w:t>Azınlık paylarına ilişkin açıklamalar</w:t>
      </w:r>
    </w:p>
    <w:p w14:paraId="572FF454" w14:textId="77777777" w:rsidR="00E30CF9" w:rsidRPr="00CB56EC" w:rsidRDefault="00E30CF9" w:rsidP="00E30CF9">
      <w:pPr>
        <w:autoSpaceDE w:val="0"/>
        <w:autoSpaceDN w:val="0"/>
        <w:adjustRightInd w:val="0"/>
        <w:ind w:left="360"/>
        <w:rPr>
          <w:sz w:val="16"/>
          <w:szCs w:val="16"/>
        </w:rPr>
      </w:pPr>
    </w:p>
    <w:p w14:paraId="65BD273C" w14:textId="39110513" w:rsidR="00E6481B" w:rsidRPr="00CB56EC" w:rsidRDefault="007A6C0F" w:rsidP="00E6481B">
      <w:pPr>
        <w:autoSpaceDE w:val="0"/>
        <w:autoSpaceDN w:val="0"/>
        <w:adjustRightInd w:val="0"/>
        <w:jc w:val="both"/>
        <w:rPr>
          <w:color w:val="000000"/>
        </w:rPr>
      </w:pPr>
      <w:r w:rsidRPr="00CB56EC">
        <w:rPr>
          <w:color w:val="000000"/>
        </w:rPr>
        <w:t>Bulunmamaktadır (31 Aralık 202</w:t>
      </w:r>
      <w:r w:rsidR="001C4BDB">
        <w:rPr>
          <w:color w:val="000000"/>
        </w:rPr>
        <w:t>4</w:t>
      </w:r>
      <w:r w:rsidR="00E6481B" w:rsidRPr="00CB56EC">
        <w:rPr>
          <w:color w:val="000000"/>
        </w:rPr>
        <w:t xml:space="preserve"> – Bulunmamaktadır).</w:t>
      </w:r>
    </w:p>
    <w:p w14:paraId="24971824" w14:textId="77777777" w:rsidR="00E30CF9" w:rsidRPr="00CB56EC" w:rsidRDefault="00E30CF9" w:rsidP="00E30CF9">
      <w:pPr>
        <w:autoSpaceDE w:val="0"/>
        <w:autoSpaceDN w:val="0"/>
        <w:adjustRightInd w:val="0"/>
        <w:ind w:left="360"/>
        <w:rPr>
          <w:sz w:val="16"/>
          <w:szCs w:val="16"/>
        </w:rPr>
      </w:pPr>
    </w:p>
    <w:p w14:paraId="5385F3C5" w14:textId="77777777" w:rsidR="00E30CF9" w:rsidRPr="00CB56EC" w:rsidRDefault="00E30CF9" w:rsidP="00E30CF9">
      <w:pPr>
        <w:autoSpaceDE w:val="0"/>
        <w:autoSpaceDN w:val="0"/>
        <w:adjustRightInd w:val="0"/>
        <w:ind w:left="360"/>
        <w:rPr>
          <w:sz w:val="16"/>
          <w:szCs w:val="16"/>
          <w:highlight w:val="yellow"/>
        </w:rPr>
      </w:pPr>
    </w:p>
    <w:p w14:paraId="0A168AFB" w14:textId="77777777" w:rsidR="00E30CF9" w:rsidRPr="00CB56EC" w:rsidRDefault="00E30CF9" w:rsidP="00E30CF9">
      <w:pPr>
        <w:autoSpaceDE w:val="0"/>
        <w:autoSpaceDN w:val="0"/>
        <w:adjustRightInd w:val="0"/>
        <w:ind w:left="360"/>
        <w:rPr>
          <w:sz w:val="16"/>
          <w:szCs w:val="16"/>
          <w:highlight w:val="yellow"/>
        </w:rPr>
      </w:pPr>
    </w:p>
    <w:p w14:paraId="1DDE7DAD" w14:textId="77777777" w:rsidR="00E30CF9" w:rsidRPr="00CB56EC" w:rsidRDefault="00E30CF9" w:rsidP="00E30CF9">
      <w:pPr>
        <w:autoSpaceDE w:val="0"/>
        <w:autoSpaceDN w:val="0"/>
        <w:adjustRightInd w:val="0"/>
        <w:ind w:left="360"/>
        <w:rPr>
          <w:sz w:val="16"/>
          <w:szCs w:val="16"/>
          <w:highlight w:val="yellow"/>
        </w:rPr>
      </w:pPr>
    </w:p>
    <w:p w14:paraId="7B881C0D" w14:textId="77777777" w:rsidR="00E30CF9" w:rsidRPr="00CB56EC" w:rsidRDefault="00E30CF9" w:rsidP="00E30CF9">
      <w:pPr>
        <w:autoSpaceDE w:val="0"/>
        <w:autoSpaceDN w:val="0"/>
        <w:adjustRightInd w:val="0"/>
        <w:ind w:hanging="567"/>
        <w:rPr>
          <w:rFonts w:eastAsia="Arial Unicode MS"/>
          <w:b/>
        </w:rPr>
      </w:pPr>
      <w:r w:rsidRPr="00CB56EC">
        <w:rPr>
          <w:b/>
          <w:highlight w:val="yellow"/>
        </w:rPr>
        <w:br w:type="page"/>
      </w:r>
      <w:r w:rsidRPr="00CB56EC">
        <w:rPr>
          <w:b/>
        </w:rPr>
        <w:lastRenderedPageBreak/>
        <w:t>3.</w:t>
      </w:r>
      <w:r w:rsidRPr="00CB56EC">
        <w:tab/>
      </w:r>
      <w:r w:rsidRPr="00CB56EC">
        <w:rPr>
          <w:rFonts w:eastAsia="Arial Unicode MS"/>
          <w:b/>
        </w:rPr>
        <w:t>Nazım hesaplara ilişkin açıklama ve dipnotlar</w:t>
      </w:r>
    </w:p>
    <w:p w14:paraId="2FA9267E" w14:textId="77777777" w:rsidR="00E30CF9" w:rsidRPr="00CB56EC" w:rsidRDefault="00E30CF9" w:rsidP="00E30CF9">
      <w:pPr>
        <w:autoSpaceDE w:val="0"/>
        <w:autoSpaceDN w:val="0"/>
        <w:adjustRightInd w:val="0"/>
        <w:rPr>
          <w:rFonts w:eastAsia="Arial Unicode MS"/>
          <w:sz w:val="14"/>
          <w:szCs w:val="14"/>
        </w:rPr>
      </w:pPr>
    </w:p>
    <w:p w14:paraId="07368EB6" w14:textId="77777777" w:rsidR="00E30CF9" w:rsidRPr="00CB56EC" w:rsidRDefault="00E30CF9" w:rsidP="00E30CF9">
      <w:pPr>
        <w:tabs>
          <w:tab w:val="left" w:pos="993"/>
        </w:tabs>
        <w:autoSpaceDE w:val="0"/>
        <w:autoSpaceDN w:val="0"/>
        <w:adjustRightInd w:val="0"/>
        <w:ind w:hanging="567"/>
        <w:rPr>
          <w:b/>
          <w:bCs/>
          <w:iCs/>
        </w:rPr>
      </w:pPr>
      <w:r w:rsidRPr="00CB56EC">
        <w:rPr>
          <w:b/>
          <w:bCs/>
          <w:iCs/>
        </w:rPr>
        <w:t>3.1</w:t>
      </w:r>
      <w:r w:rsidRPr="00CB56EC">
        <w:rPr>
          <w:b/>
          <w:bCs/>
          <w:iCs/>
        </w:rPr>
        <w:tab/>
      </w:r>
      <w:r w:rsidRPr="00CB56EC">
        <w:rPr>
          <w:rFonts w:eastAsia="Arial Unicode MS"/>
          <w:b/>
        </w:rPr>
        <w:t>Nazım hesaplarda yer alan yükümlülüklere ilişkin açıklamalar</w:t>
      </w:r>
    </w:p>
    <w:p w14:paraId="530D94E9" w14:textId="77777777" w:rsidR="00E30CF9" w:rsidRPr="00CB56EC" w:rsidRDefault="00E30CF9" w:rsidP="00E30CF9">
      <w:pPr>
        <w:pStyle w:val="BodyTextIndent2"/>
        <w:ind w:left="540" w:hanging="540"/>
        <w:jc w:val="left"/>
        <w:rPr>
          <w:rFonts w:ascii="Times New Roman" w:hAnsi="Times New Roman"/>
          <w:b w:val="0"/>
          <w:color w:val="auto"/>
          <w:sz w:val="6"/>
          <w:szCs w:val="14"/>
        </w:rPr>
      </w:pPr>
    </w:p>
    <w:p w14:paraId="4B16A2B5" w14:textId="77777777" w:rsidR="00641819" w:rsidRPr="00CB56EC" w:rsidRDefault="00104E65" w:rsidP="00501642">
      <w:pPr>
        <w:tabs>
          <w:tab w:val="num" w:pos="2340"/>
          <w:tab w:val="num" w:pos="3060"/>
        </w:tabs>
        <w:autoSpaceDE w:val="0"/>
        <w:autoSpaceDN w:val="0"/>
        <w:adjustRightInd w:val="0"/>
        <w:ind w:hanging="567"/>
        <w:jc w:val="both"/>
        <w:rPr>
          <w:spacing w:val="-6"/>
        </w:rPr>
      </w:pPr>
      <w:r w:rsidRPr="00CB56EC">
        <w:rPr>
          <w:b/>
        </w:rPr>
        <w:tab/>
      </w:r>
      <w:r w:rsidR="00E30CF9" w:rsidRPr="00CB56EC">
        <w:rPr>
          <w:b/>
          <w:spacing w:val="-6"/>
        </w:rPr>
        <w:t xml:space="preserve">Gayri kabili rücu nitelikteki kredi </w:t>
      </w:r>
      <w:r w:rsidR="00641819" w:rsidRPr="00CB56EC">
        <w:rPr>
          <w:b/>
          <w:spacing w:val="-6"/>
        </w:rPr>
        <w:t>taahhütlerinin türü ve miktarı</w:t>
      </w:r>
    </w:p>
    <w:p w14:paraId="19AF633C" w14:textId="77777777" w:rsidR="00A12695" w:rsidRPr="00CB56EC" w:rsidRDefault="00641819" w:rsidP="00501642">
      <w:pPr>
        <w:tabs>
          <w:tab w:val="num" w:pos="2340"/>
          <w:tab w:val="num" w:pos="3060"/>
        </w:tabs>
        <w:autoSpaceDE w:val="0"/>
        <w:autoSpaceDN w:val="0"/>
        <w:adjustRightInd w:val="0"/>
        <w:ind w:hanging="567"/>
        <w:jc w:val="both"/>
        <w:rPr>
          <w:spacing w:val="-6"/>
          <w:sz w:val="8"/>
        </w:rPr>
      </w:pPr>
      <w:r w:rsidRPr="00CB56EC">
        <w:rPr>
          <w:spacing w:val="-6"/>
        </w:rPr>
        <w:tab/>
      </w: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A12695" w:rsidRPr="00CB56EC" w14:paraId="26E8B502" w14:textId="77777777" w:rsidTr="007143DF">
        <w:trPr>
          <w:trHeight w:hRule="exact" w:val="227"/>
        </w:trPr>
        <w:tc>
          <w:tcPr>
            <w:tcW w:w="6655" w:type="dxa"/>
            <w:shd w:val="clear" w:color="auto" w:fill="auto"/>
            <w:vAlign w:val="bottom"/>
            <w:hideMark/>
          </w:tcPr>
          <w:p w14:paraId="787EB41C" w14:textId="77777777" w:rsidR="00A12695" w:rsidRPr="00CB56EC" w:rsidRDefault="00A12695" w:rsidP="00D41A0D">
            <w:pPr>
              <w:rPr>
                <w:b/>
                <w:sz w:val="18"/>
                <w:szCs w:val="18"/>
                <w:lang w:eastAsia="tr-TR"/>
              </w:rPr>
            </w:pPr>
            <w:r w:rsidRPr="00CB56EC">
              <w:rPr>
                <w:b/>
                <w:sz w:val="18"/>
                <w:szCs w:val="18"/>
                <w:lang w:eastAsia="tr-TR"/>
              </w:rPr>
              <w:t> </w:t>
            </w:r>
          </w:p>
        </w:tc>
        <w:tc>
          <w:tcPr>
            <w:tcW w:w="1293" w:type="dxa"/>
            <w:shd w:val="clear" w:color="auto" w:fill="auto"/>
            <w:vAlign w:val="bottom"/>
            <w:hideMark/>
          </w:tcPr>
          <w:p w14:paraId="2FD082AB" w14:textId="77777777" w:rsidR="00A12695" w:rsidRPr="00CB56EC" w:rsidRDefault="00A12695" w:rsidP="00D41A0D">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6D31B48F" w14:textId="77777777" w:rsidR="00A12695" w:rsidRPr="00CB56EC" w:rsidRDefault="00A12695" w:rsidP="00D41A0D">
            <w:pPr>
              <w:jc w:val="right"/>
              <w:rPr>
                <w:b/>
                <w:bCs/>
                <w:sz w:val="18"/>
                <w:szCs w:val="18"/>
                <w:lang w:eastAsia="tr-TR"/>
              </w:rPr>
            </w:pPr>
            <w:r w:rsidRPr="00CB56EC">
              <w:rPr>
                <w:b/>
                <w:bCs/>
                <w:sz w:val="18"/>
                <w:szCs w:val="18"/>
                <w:lang w:eastAsia="tr-TR"/>
              </w:rPr>
              <w:t>Önceki Dönem</w:t>
            </w:r>
          </w:p>
        </w:tc>
      </w:tr>
      <w:tr w:rsidR="005F27DE" w:rsidRPr="00CB56EC" w14:paraId="0586EF68" w14:textId="77777777" w:rsidTr="007143DF">
        <w:trPr>
          <w:trHeight w:hRule="exact" w:val="227"/>
        </w:trPr>
        <w:tc>
          <w:tcPr>
            <w:tcW w:w="6655" w:type="dxa"/>
            <w:shd w:val="clear" w:color="auto" w:fill="auto"/>
            <w:vAlign w:val="bottom"/>
            <w:hideMark/>
          </w:tcPr>
          <w:p w14:paraId="4874C64C" w14:textId="5400266E" w:rsidR="005F27DE" w:rsidRPr="00CB56EC" w:rsidRDefault="005F27DE" w:rsidP="005F27DE">
            <w:pPr>
              <w:rPr>
                <w:sz w:val="18"/>
                <w:szCs w:val="18"/>
              </w:rPr>
            </w:pPr>
            <w:r w:rsidRPr="00CB56EC">
              <w:rPr>
                <w:sz w:val="18"/>
                <w:szCs w:val="18"/>
              </w:rPr>
              <w:t>Vadeli Aktif Değerler Alım Satım Taahhütleri</w:t>
            </w:r>
          </w:p>
        </w:tc>
        <w:tc>
          <w:tcPr>
            <w:tcW w:w="1293" w:type="dxa"/>
            <w:shd w:val="clear" w:color="auto" w:fill="auto"/>
            <w:vAlign w:val="bottom"/>
            <w:hideMark/>
          </w:tcPr>
          <w:p w14:paraId="42E830C5" w14:textId="7EAE0948" w:rsidR="005F27DE" w:rsidRPr="00CB56EC" w:rsidRDefault="007143DF" w:rsidP="005F27DE">
            <w:pPr>
              <w:jc w:val="right"/>
              <w:rPr>
                <w:sz w:val="18"/>
                <w:szCs w:val="18"/>
              </w:rPr>
            </w:pPr>
            <w:r>
              <w:rPr>
                <w:sz w:val="18"/>
                <w:szCs w:val="18"/>
                <w:lang w:eastAsia="tr-TR"/>
              </w:rPr>
              <w:t>7,758</w:t>
            </w:r>
          </w:p>
        </w:tc>
        <w:tc>
          <w:tcPr>
            <w:tcW w:w="1294" w:type="dxa"/>
            <w:shd w:val="clear" w:color="auto" w:fill="auto"/>
            <w:vAlign w:val="bottom"/>
            <w:hideMark/>
          </w:tcPr>
          <w:p w14:paraId="60A3C344" w14:textId="363D7CD9" w:rsidR="005F27DE" w:rsidRPr="00CB56EC" w:rsidRDefault="005F27DE" w:rsidP="005F27DE">
            <w:pPr>
              <w:jc w:val="right"/>
              <w:rPr>
                <w:sz w:val="18"/>
                <w:szCs w:val="18"/>
              </w:rPr>
            </w:pPr>
            <w:r>
              <w:rPr>
                <w:sz w:val="18"/>
                <w:szCs w:val="18"/>
                <w:lang w:eastAsia="tr-TR"/>
              </w:rPr>
              <w:t>704,386</w:t>
            </w:r>
          </w:p>
        </w:tc>
      </w:tr>
      <w:tr w:rsidR="005F27DE" w:rsidRPr="00CB56EC" w14:paraId="314D0185" w14:textId="77777777" w:rsidTr="007143DF">
        <w:trPr>
          <w:trHeight w:hRule="exact" w:val="227"/>
        </w:trPr>
        <w:tc>
          <w:tcPr>
            <w:tcW w:w="6655" w:type="dxa"/>
            <w:shd w:val="clear" w:color="auto" w:fill="auto"/>
            <w:vAlign w:val="bottom"/>
            <w:hideMark/>
          </w:tcPr>
          <w:p w14:paraId="249B2B3F" w14:textId="56CE0FE3" w:rsidR="005F27DE" w:rsidRPr="00CB56EC" w:rsidRDefault="005F27DE" w:rsidP="005F27DE">
            <w:pPr>
              <w:rPr>
                <w:sz w:val="18"/>
                <w:szCs w:val="18"/>
              </w:rPr>
            </w:pPr>
            <w:r w:rsidRPr="00CB56EC">
              <w:rPr>
                <w:sz w:val="18"/>
                <w:szCs w:val="18"/>
              </w:rPr>
              <w:t xml:space="preserve">İştirakler, Bağlı Ortaklıklar </w:t>
            </w:r>
            <w:proofErr w:type="gramStart"/>
            <w:r w:rsidRPr="00CB56EC">
              <w:rPr>
                <w:sz w:val="18"/>
                <w:szCs w:val="18"/>
              </w:rPr>
              <w:t>Ve</w:t>
            </w:r>
            <w:proofErr w:type="gramEnd"/>
            <w:r w:rsidRPr="00CB56EC">
              <w:rPr>
                <w:sz w:val="18"/>
                <w:szCs w:val="18"/>
              </w:rPr>
              <w:t xml:space="preserve"> Diğer Ortaklıklar Sermayesine İştirak Taahhütleri</w:t>
            </w:r>
          </w:p>
        </w:tc>
        <w:tc>
          <w:tcPr>
            <w:tcW w:w="1293" w:type="dxa"/>
            <w:shd w:val="clear" w:color="auto" w:fill="auto"/>
            <w:vAlign w:val="bottom"/>
            <w:hideMark/>
          </w:tcPr>
          <w:p w14:paraId="6FD6C7C8" w14:textId="3598A23D" w:rsidR="005F27DE" w:rsidRPr="00CB56EC" w:rsidRDefault="007143DF" w:rsidP="005F27DE">
            <w:pPr>
              <w:jc w:val="right"/>
              <w:rPr>
                <w:sz w:val="18"/>
                <w:szCs w:val="18"/>
              </w:rPr>
            </w:pPr>
            <w:r>
              <w:rPr>
                <w:sz w:val="18"/>
                <w:szCs w:val="18"/>
                <w:lang w:eastAsia="tr-TR"/>
              </w:rPr>
              <w:t>58,000</w:t>
            </w:r>
          </w:p>
        </w:tc>
        <w:tc>
          <w:tcPr>
            <w:tcW w:w="1294" w:type="dxa"/>
            <w:shd w:val="clear" w:color="auto" w:fill="auto"/>
            <w:vAlign w:val="bottom"/>
            <w:hideMark/>
          </w:tcPr>
          <w:p w14:paraId="1DBB30D4" w14:textId="362519AC" w:rsidR="005F27DE" w:rsidRPr="00CB56EC" w:rsidRDefault="005F27DE" w:rsidP="005F27DE">
            <w:pPr>
              <w:jc w:val="right"/>
              <w:rPr>
                <w:sz w:val="18"/>
                <w:szCs w:val="18"/>
              </w:rPr>
            </w:pPr>
            <w:r>
              <w:rPr>
                <w:sz w:val="18"/>
                <w:szCs w:val="18"/>
                <w:lang w:eastAsia="tr-TR"/>
              </w:rPr>
              <w:t>62,500</w:t>
            </w:r>
          </w:p>
        </w:tc>
      </w:tr>
      <w:tr w:rsidR="007143DF" w:rsidRPr="00CB56EC" w14:paraId="5F113967" w14:textId="77777777" w:rsidTr="007143DF">
        <w:trPr>
          <w:trHeight w:hRule="exact" w:val="227"/>
        </w:trPr>
        <w:tc>
          <w:tcPr>
            <w:tcW w:w="6655" w:type="dxa"/>
            <w:shd w:val="clear" w:color="auto" w:fill="auto"/>
            <w:vAlign w:val="bottom"/>
          </w:tcPr>
          <w:p w14:paraId="22B64A11" w14:textId="4D7D46FA" w:rsidR="007143DF" w:rsidRPr="00CB56EC" w:rsidRDefault="007143DF" w:rsidP="005F27DE">
            <w:pPr>
              <w:rPr>
                <w:sz w:val="18"/>
                <w:szCs w:val="18"/>
              </w:rPr>
            </w:pPr>
            <w:r>
              <w:rPr>
                <w:sz w:val="18"/>
                <w:szCs w:val="18"/>
              </w:rPr>
              <w:t xml:space="preserve">Kullandırma Garantili Kredi </w:t>
            </w:r>
            <w:r w:rsidRPr="007143DF">
              <w:rPr>
                <w:sz w:val="18"/>
                <w:szCs w:val="18"/>
              </w:rPr>
              <w:t>Tahsis Taahhütleri</w:t>
            </w:r>
          </w:p>
        </w:tc>
        <w:tc>
          <w:tcPr>
            <w:tcW w:w="1293" w:type="dxa"/>
            <w:shd w:val="clear" w:color="auto" w:fill="auto"/>
            <w:vAlign w:val="bottom"/>
          </w:tcPr>
          <w:p w14:paraId="464445B1" w14:textId="7BC70DF7" w:rsidR="007143DF" w:rsidRDefault="007143DF" w:rsidP="005F27DE">
            <w:pPr>
              <w:jc w:val="right"/>
              <w:rPr>
                <w:sz w:val="18"/>
                <w:szCs w:val="18"/>
                <w:lang w:eastAsia="tr-TR"/>
              </w:rPr>
            </w:pPr>
            <w:r>
              <w:rPr>
                <w:sz w:val="18"/>
                <w:szCs w:val="18"/>
                <w:lang w:eastAsia="tr-TR"/>
              </w:rPr>
              <w:t>29,950</w:t>
            </w:r>
          </w:p>
        </w:tc>
        <w:tc>
          <w:tcPr>
            <w:tcW w:w="1294" w:type="dxa"/>
            <w:shd w:val="clear" w:color="auto" w:fill="auto"/>
            <w:vAlign w:val="bottom"/>
          </w:tcPr>
          <w:p w14:paraId="44327722" w14:textId="5A18C7A6" w:rsidR="007143DF" w:rsidRDefault="007143DF" w:rsidP="005F27DE">
            <w:pPr>
              <w:jc w:val="right"/>
              <w:rPr>
                <w:sz w:val="18"/>
                <w:szCs w:val="18"/>
                <w:lang w:eastAsia="tr-TR"/>
              </w:rPr>
            </w:pPr>
            <w:r>
              <w:rPr>
                <w:sz w:val="18"/>
                <w:szCs w:val="18"/>
                <w:lang w:eastAsia="tr-TR"/>
              </w:rPr>
              <w:t>-</w:t>
            </w:r>
          </w:p>
        </w:tc>
      </w:tr>
      <w:tr w:rsidR="005F27DE" w:rsidRPr="00CB56EC" w14:paraId="1644ACAF" w14:textId="77777777" w:rsidTr="007143DF">
        <w:trPr>
          <w:trHeight w:hRule="exact" w:val="227"/>
        </w:trPr>
        <w:tc>
          <w:tcPr>
            <w:tcW w:w="6655" w:type="dxa"/>
            <w:shd w:val="clear" w:color="auto" w:fill="auto"/>
            <w:vAlign w:val="bottom"/>
          </w:tcPr>
          <w:p w14:paraId="7240103F" w14:textId="1D8B48E0" w:rsidR="005F27DE" w:rsidRPr="00CB56EC" w:rsidRDefault="005F27DE" w:rsidP="005F27DE">
            <w:pPr>
              <w:rPr>
                <w:sz w:val="18"/>
                <w:szCs w:val="18"/>
              </w:rPr>
            </w:pPr>
            <w:r w:rsidRPr="00CB56EC">
              <w:rPr>
                <w:sz w:val="18"/>
                <w:szCs w:val="18"/>
              </w:rPr>
              <w:t>Kredi Kartları ve Bankacılık Hizmet</w:t>
            </w:r>
            <w:r>
              <w:rPr>
                <w:sz w:val="18"/>
                <w:szCs w:val="18"/>
              </w:rPr>
              <w:t xml:space="preserve">lerine İlişkin Promosyon </w:t>
            </w:r>
            <w:proofErr w:type="spellStart"/>
            <w:r>
              <w:rPr>
                <w:sz w:val="18"/>
                <w:szCs w:val="18"/>
              </w:rPr>
              <w:t>Uyg</w:t>
            </w:r>
            <w:proofErr w:type="spellEnd"/>
            <w:r>
              <w:rPr>
                <w:sz w:val="18"/>
                <w:szCs w:val="18"/>
              </w:rPr>
              <w:t>. ve Limit</w:t>
            </w:r>
            <w:r w:rsidRPr="00CB56EC">
              <w:rPr>
                <w:sz w:val="18"/>
                <w:szCs w:val="18"/>
              </w:rPr>
              <w:t xml:space="preserve"> Taahhütleri</w:t>
            </w:r>
          </w:p>
        </w:tc>
        <w:tc>
          <w:tcPr>
            <w:tcW w:w="1293" w:type="dxa"/>
            <w:shd w:val="clear" w:color="auto" w:fill="auto"/>
            <w:vAlign w:val="bottom"/>
          </w:tcPr>
          <w:p w14:paraId="1EBC454A" w14:textId="6DC2469C" w:rsidR="005F27DE" w:rsidRPr="00CB56EC" w:rsidRDefault="007143DF" w:rsidP="005F27DE">
            <w:pPr>
              <w:jc w:val="right"/>
              <w:rPr>
                <w:sz w:val="18"/>
                <w:szCs w:val="18"/>
              </w:rPr>
            </w:pPr>
            <w:r>
              <w:rPr>
                <w:sz w:val="18"/>
                <w:szCs w:val="18"/>
                <w:lang w:eastAsia="tr-TR"/>
              </w:rPr>
              <w:t>50,337</w:t>
            </w:r>
          </w:p>
        </w:tc>
        <w:tc>
          <w:tcPr>
            <w:tcW w:w="1294" w:type="dxa"/>
            <w:shd w:val="clear" w:color="auto" w:fill="auto"/>
            <w:vAlign w:val="bottom"/>
          </w:tcPr>
          <w:p w14:paraId="37BAD9DC" w14:textId="414EC4A3" w:rsidR="005F27DE" w:rsidRPr="00CB56EC" w:rsidRDefault="005F27DE" w:rsidP="005F27DE">
            <w:pPr>
              <w:jc w:val="right"/>
              <w:rPr>
                <w:sz w:val="18"/>
                <w:szCs w:val="18"/>
              </w:rPr>
            </w:pPr>
            <w:r>
              <w:rPr>
                <w:sz w:val="18"/>
                <w:szCs w:val="18"/>
                <w:lang w:eastAsia="tr-TR"/>
              </w:rPr>
              <w:t>59</w:t>
            </w:r>
          </w:p>
        </w:tc>
      </w:tr>
      <w:tr w:rsidR="005F27DE" w:rsidRPr="00CB56EC" w14:paraId="7AFB5F0B" w14:textId="77777777" w:rsidTr="007143DF">
        <w:trPr>
          <w:trHeight w:hRule="exact" w:val="227"/>
        </w:trPr>
        <w:tc>
          <w:tcPr>
            <w:tcW w:w="6655" w:type="dxa"/>
            <w:shd w:val="clear" w:color="auto" w:fill="auto"/>
            <w:vAlign w:val="bottom"/>
          </w:tcPr>
          <w:p w14:paraId="63A16E4B" w14:textId="0FEAA3FB" w:rsidR="005F27DE" w:rsidRPr="00CB56EC" w:rsidRDefault="005F27DE" w:rsidP="005F27DE">
            <w:pPr>
              <w:rPr>
                <w:sz w:val="18"/>
                <w:szCs w:val="18"/>
              </w:rPr>
            </w:pPr>
            <w:r w:rsidRPr="00CB56EC">
              <w:rPr>
                <w:sz w:val="18"/>
                <w:szCs w:val="18"/>
              </w:rPr>
              <w:t>Diğer Cayılamaz Taahhütler</w:t>
            </w:r>
          </w:p>
        </w:tc>
        <w:tc>
          <w:tcPr>
            <w:tcW w:w="1293" w:type="dxa"/>
            <w:shd w:val="clear" w:color="auto" w:fill="auto"/>
            <w:vAlign w:val="bottom"/>
          </w:tcPr>
          <w:p w14:paraId="43112058" w14:textId="042CA5A8" w:rsidR="005F27DE" w:rsidRPr="00CB56EC" w:rsidRDefault="005F27DE" w:rsidP="005F27DE">
            <w:pPr>
              <w:jc w:val="right"/>
              <w:rPr>
                <w:sz w:val="18"/>
                <w:szCs w:val="18"/>
              </w:rPr>
            </w:pPr>
            <w:r>
              <w:rPr>
                <w:sz w:val="18"/>
                <w:szCs w:val="18"/>
                <w:lang w:eastAsia="tr-TR"/>
              </w:rPr>
              <w:t>1,930</w:t>
            </w:r>
          </w:p>
        </w:tc>
        <w:tc>
          <w:tcPr>
            <w:tcW w:w="1294" w:type="dxa"/>
            <w:shd w:val="clear" w:color="auto" w:fill="auto"/>
            <w:vAlign w:val="bottom"/>
          </w:tcPr>
          <w:p w14:paraId="0312956E" w14:textId="26C43B62" w:rsidR="005F27DE" w:rsidRPr="00CB56EC" w:rsidRDefault="005F27DE" w:rsidP="005F27DE">
            <w:pPr>
              <w:jc w:val="right"/>
              <w:rPr>
                <w:sz w:val="18"/>
                <w:szCs w:val="18"/>
              </w:rPr>
            </w:pPr>
            <w:r>
              <w:rPr>
                <w:sz w:val="18"/>
                <w:szCs w:val="18"/>
                <w:lang w:eastAsia="tr-TR"/>
              </w:rPr>
              <w:t>1,930</w:t>
            </w:r>
          </w:p>
        </w:tc>
      </w:tr>
      <w:tr w:rsidR="005F27DE" w:rsidRPr="00CB56EC" w14:paraId="35D31386" w14:textId="77777777" w:rsidTr="007143DF">
        <w:trPr>
          <w:trHeight w:hRule="exact" w:val="227"/>
        </w:trPr>
        <w:tc>
          <w:tcPr>
            <w:tcW w:w="6655" w:type="dxa"/>
            <w:shd w:val="clear" w:color="auto" w:fill="auto"/>
            <w:vAlign w:val="bottom"/>
          </w:tcPr>
          <w:p w14:paraId="187A3125" w14:textId="77777777" w:rsidR="005F27DE" w:rsidRPr="00CB56EC" w:rsidRDefault="005F27DE" w:rsidP="005F27DE">
            <w:pPr>
              <w:rPr>
                <w:b/>
                <w:bCs/>
                <w:color w:val="000000"/>
                <w:sz w:val="16"/>
                <w:szCs w:val="16"/>
                <w:lang w:eastAsia="tr-TR"/>
              </w:rPr>
            </w:pPr>
            <w:r w:rsidRPr="00CB56EC">
              <w:rPr>
                <w:b/>
                <w:sz w:val="18"/>
                <w:szCs w:val="18"/>
              </w:rPr>
              <w:t>Toplam</w:t>
            </w:r>
          </w:p>
        </w:tc>
        <w:tc>
          <w:tcPr>
            <w:tcW w:w="1293" w:type="dxa"/>
            <w:shd w:val="clear" w:color="auto" w:fill="auto"/>
            <w:vAlign w:val="bottom"/>
          </w:tcPr>
          <w:p w14:paraId="22BC247F" w14:textId="0A33CC18" w:rsidR="005F27DE" w:rsidRPr="00CB56EC" w:rsidRDefault="007143DF" w:rsidP="005F27DE">
            <w:pPr>
              <w:jc w:val="right"/>
              <w:rPr>
                <w:b/>
                <w:sz w:val="18"/>
                <w:szCs w:val="18"/>
              </w:rPr>
            </w:pPr>
            <w:r>
              <w:rPr>
                <w:b/>
                <w:sz w:val="18"/>
                <w:szCs w:val="18"/>
                <w:lang w:eastAsia="tr-TR"/>
              </w:rPr>
              <w:t>147,975</w:t>
            </w:r>
          </w:p>
        </w:tc>
        <w:tc>
          <w:tcPr>
            <w:tcW w:w="1294" w:type="dxa"/>
            <w:shd w:val="clear" w:color="auto" w:fill="auto"/>
            <w:vAlign w:val="bottom"/>
          </w:tcPr>
          <w:p w14:paraId="26D0DDA0" w14:textId="5E9D1E27" w:rsidR="005F27DE" w:rsidRPr="00CB56EC" w:rsidRDefault="005F27DE" w:rsidP="005F27DE">
            <w:pPr>
              <w:jc w:val="right"/>
              <w:rPr>
                <w:b/>
                <w:sz w:val="18"/>
                <w:szCs w:val="18"/>
              </w:rPr>
            </w:pPr>
            <w:r>
              <w:rPr>
                <w:b/>
                <w:sz w:val="18"/>
                <w:szCs w:val="18"/>
                <w:lang w:eastAsia="tr-TR"/>
              </w:rPr>
              <w:t>768,875</w:t>
            </w:r>
          </w:p>
        </w:tc>
      </w:tr>
    </w:tbl>
    <w:p w14:paraId="50DC9493" w14:textId="77777777" w:rsidR="00A12695" w:rsidRPr="00CB56EC" w:rsidRDefault="00A12695" w:rsidP="00501642">
      <w:pPr>
        <w:pStyle w:val="BodyTextIndent"/>
        <w:ind w:left="1080"/>
        <w:rPr>
          <w:rFonts w:eastAsia="Arial Unicode MS"/>
          <w:b/>
          <w:sz w:val="10"/>
          <w:szCs w:val="14"/>
        </w:rPr>
      </w:pPr>
    </w:p>
    <w:p w14:paraId="7C0A133A" w14:textId="77777777" w:rsidR="00E30CF9" w:rsidRPr="00CB56EC" w:rsidRDefault="00104E65" w:rsidP="00501642">
      <w:pPr>
        <w:tabs>
          <w:tab w:val="num" w:pos="2340"/>
          <w:tab w:val="num" w:pos="3060"/>
        </w:tabs>
        <w:autoSpaceDE w:val="0"/>
        <w:autoSpaceDN w:val="0"/>
        <w:adjustRightInd w:val="0"/>
        <w:jc w:val="both"/>
        <w:rPr>
          <w:spacing w:val="-6"/>
        </w:rPr>
      </w:pPr>
      <w:r w:rsidRPr="00CB56EC">
        <w:rPr>
          <w:b/>
          <w:spacing w:val="-6"/>
        </w:rPr>
        <w:t>B</w:t>
      </w:r>
      <w:r w:rsidR="00E30CF9" w:rsidRPr="00CB56EC">
        <w:rPr>
          <w:b/>
          <w:spacing w:val="-6"/>
        </w:rPr>
        <w:t>ilanço dışı kalemlerden kaynaklanan muhtemel zararların v</w:t>
      </w:r>
      <w:r w:rsidR="00641819" w:rsidRPr="00CB56EC">
        <w:rPr>
          <w:b/>
          <w:spacing w:val="-6"/>
        </w:rPr>
        <w:t>e taahhütlerin yapısı ve tutarı</w:t>
      </w:r>
    </w:p>
    <w:p w14:paraId="299098CC" w14:textId="77777777" w:rsidR="00E30CF9" w:rsidRPr="00CB56EC" w:rsidRDefault="00E30CF9" w:rsidP="00501642">
      <w:pPr>
        <w:tabs>
          <w:tab w:val="num" w:pos="2340"/>
          <w:tab w:val="num" w:pos="3060"/>
        </w:tabs>
        <w:autoSpaceDE w:val="0"/>
        <w:autoSpaceDN w:val="0"/>
        <w:adjustRightInd w:val="0"/>
        <w:ind w:hanging="567"/>
        <w:jc w:val="both"/>
        <w:rPr>
          <w:rFonts w:eastAsia="Arial Unicode MS"/>
          <w:sz w:val="8"/>
          <w:szCs w:val="14"/>
        </w:rPr>
      </w:pPr>
    </w:p>
    <w:p w14:paraId="5A4BEA2B" w14:textId="77777777" w:rsidR="00E30CF9" w:rsidRPr="00CB56EC" w:rsidRDefault="00104E65" w:rsidP="00501642">
      <w:pPr>
        <w:tabs>
          <w:tab w:val="num" w:pos="0"/>
        </w:tabs>
        <w:ind w:hanging="660"/>
        <w:jc w:val="both"/>
        <w:rPr>
          <w:iCs/>
        </w:rPr>
      </w:pPr>
      <w:r w:rsidRPr="00CB56EC">
        <w:rPr>
          <w:b/>
          <w:iCs/>
        </w:rPr>
        <w:tab/>
      </w:r>
      <w:r w:rsidR="00E30CF9" w:rsidRPr="00CB56EC">
        <w:rPr>
          <w:b/>
          <w:iCs/>
          <w:spacing w:val="-6"/>
        </w:rPr>
        <w:t>Garantileri banka aval ve kabulleri ve mali garanti yerine geçen teminatlar ve diğer akredit</w:t>
      </w:r>
      <w:r w:rsidR="00641819" w:rsidRPr="00CB56EC">
        <w:rPr>
          <w:b/>
          <w:iCs/>
          <w:spacing w:val="-6"/>
        </w:rPr>
        <w:t xml:space="preserve">ifler dâhil </w:t>
      </w:r>
      <w:proofErr w:type="spellStart"/>
      <w:r w:rsidR="00641819" w:rsidRPr="00CB56EC">
        <w:rPr>
          <w:b/>
          <w:iCs/>
          <w:spacing w:val="-6"/>
        </w:rPr>
        <w:t>gayrinakdi</w:t>
      </w:r>
      <w:proofErr w:type="spellEnd"/>
      <w:r w:rsidRPr="00CB56EC">
        <w:rPr>
          <w:b/>
          <w:iCs/>
          <w:spacing w:val="-6"/>
        </w:rPr>
        <w:t xml:space="preserve"> </w:t>
      </w:r>
      <w:r w:rsidR="00641819" w:rsidRPr="00CB56EC">
        <w:rPr>
          <w:b/>
          <w:iCs/>
          <w:spacing w:val="-6"/>
        </w:rPr>
        <w:t>krediler</w:t>
      </w:r>
    </w:p>
    <w:p w14:paraId="2D634DD6" w14:textId="77777777" w:rsidR="00E30CF9" w:rsidRPr="00CB56EC" w:rsidRDefault="00E30CF9" w:rsidP="00501642">
      <w:pPr>
        <w:autoSpaceDE w:val="0"/>
        <w:autoSpaceDN w:val="0"/>
        <w:adjustRightInd w:val="0"/>
        <w:ind w:left="1800" w:hanging="720"/>
        <w:jc w:val="both"/>
        <w:rPr>
          <w:rFonts w:eastAsia="Arial Unicode MS"/>
          <w:sz w:val="10"/>
          <w:szCs w:val="14"/>
        </w:rPr>
      </w:pPr>
    </w:p>
    <w:p w14:paraId="55ADD8E4" w14:textId="3DFCE502" w:rsidR="00E30CF9" w:rsidRPr="00CB56EC" w:rsidRDefault="00104E65" w:rsidP="00501642">
      <w:pPr>
        <w:autoSpaceDE w:val="0"/>
        <w:autoSpaceDN w:val="0"/>
        <w:adjustRightInd w:val="0"/>
        <w:jc w:val="both"/>
        <w:rPr>
          <w:rFonts w:ascii="TimesNewRomanPSMT" w:eastAsiaTheme="minorHAnsi" w:hAnsi="TimesNewRomanPSMT" w:cs="TimesNewRomanPSMT"/>
        </w:rPr>
      </w:pPr>
      <w:r w:rsidRPr="00CB56EC">
        <w:rPr>
          <w:rFonts w:ascii="TimesNewRomanPSMT" w:eastAsiaTheme="minorHAnsi" w:hAnsi="TimesNewRomanPSMT" w:cs="TimesNewRomanPSMT"/>
        </w:rPr>
        <w:t xml:space="preserve">Banka’nın </w:t>
      </w:r>
      <w:r w:rsidR="002F639E">
        <w:rPr>
          <w:rFonts w:ascii="TimesNewRomanPSMT" w:eastAsiaTheme="minorHAnsi" w:hAnsi="TimesNewRomanPSMT" w:cs="TimesNewRomanPSMT"/>
        </w:rPr>
        <w:t xml:space="preserve">31 </w:t>
      </w:r>
      <w:r w:rsidR="005F27DE">
        <w:rPr>
          <w:rFonts w:ascii="TimesNewRomanPSMT" w:eastAsiaTheme="minorHAnsi" w:hAnsi="TimesNewRomanPSMT" w:cs="TimesNewRomanPSMT"/>
        </w:rPr>
        <w:t>Mart</w:t>
      </w:r>
      <w:r w:rsidR="002F639E">
        <w:rPr>
          <w:rFonts w:ascii="TimesNewRomanPSMT" w:eastAsiaTheme="minorHAnsi" w:hAnsi="TimesNewRomanPSMT" w:cs="TimesNewRomanPSMT"/>
        </w:rPr>
        <w:t xml:space="preserve"> 202</w:t>
      </w:r>
      <w:r w:rsidR="005F27DE">
        <w:rPr>
          <w:rFonts w:ascii="TimesNewRomanPSMT" w:eastAsiaTheme="minorHAnsi" w:hAnsi="TimesNewRomanPSMT" w:cs="TimesNewRomanPSMT"/>
        </w:rPr>
        <w:t>5</w:t>
      </w:r>
      <w:r w:rsidRPr="00CB56EC">
        <w:rPr>
          <w:rFonts w:ascii="TimesNewRomanPSMT" w:eastAsiaTheme="minorHAnsi" w:hAnsi="TimesNewRomanPSMT" w:cs="TimesNewRomanPSMT"/>
        </w:rPr>
        <w:t xml:space="preserve"> tarihi </w:t>
      </w:r>
      <w:r w:rsidRPr="00D22DF6">
        <w:rPr>
          <w:rFonts w:ascii="TimesNewRomanPSMT" w:eastAsiaTheme="minorHAnsi" w:hAnsi="TimesNewRomanPSMT" w:cs="TimesNewRomanPSMT"/>
        </w:rPr>
        <w:t>iti</w:t>
      </w:r>
      <w:r w:rsidRPr="007143DF">
        <w:rPr>
          <w:rFonts w:ascii="TimesNewRomanPSMT" w:eastAsiaTheme="minorHAnsi" w:hAnsi="TimesNewRomanPSMT" w:cs="TimesNewRomanPSMT"/>
        </w:rPr>
        <w:t xml:space="preserve">barıyla </w:t>
      </w:r>
      <w:r w:rsidR="00032EA7">
        <w:rPr>
          <w:rFonts w:ascii="TimesNewRomanPSMT" w:eastAsiaTheme="minorHAnsi" w:hAnsi="TimesNewRomanPSMT" w:cs="TimesNewRomanPSMT"/>
        </w:rPr>
        <w:t>2,341,056</w:t>
      </w:r>
      <w:r w:rsidR="000839D6" w:rsidRPr="00F64BA0">
        <w:rPr>
          <w:rFonts w:ascii="TimesNewRomanPSMT" w:eastAsiaTheme="minorHAnsi" w:hAnsi="TimesNewRomanPSMT" w:cs="TimesNewRomanPSMT"/>
        </w:rPr>
        <w:t xml:space="preserve"> TL</w:t>
      </w:r>
      <w:r w:rsidR="000839D6" w:rsidRPr="00CB56EC">
        <w:rPr>
          <w:rFonts w:ascii="TimesNewRomanPSMT" w:eastAsiaTheme="minorHAnsi" w:hAnsi="TimesNewRomanPSMT" w:cs="TimesNewRomanPSMT"/>
        </w:rPr>
        <w:t xml:space="preserve"> (31 Aralık 202</w:t>
      </w:r>
      <w:r w:rsidR="005F27DE">
        <w:rPr>
          <w:rFonts w:ascii="TimesNewRomanPSMT" w:eastAsiaTheme="minorHAnsi" w:hAnsi="TimesNewRomanPSMT" w:cs="TimesNewRomanPSMT"/>
        </w:rPr>
        <w:t>4</w:t>
      </w:r>
      <w:r w:rsidRPr="00CB56EC">
        <w:rPr>
          <w:rFonts w:ascii="TimesNewRomanPSMT" w:eastAsiaTheme="minorHAnsi" w:hAnsi="TimesNewRomanPSMT" w:cs="TimesNewRomanPSMT"/>
        </w:rPr>
        <w:t xml:space="preserve"> </w:t>
      </w:r>
      <w:r w:rsidR="002F0B01" w:rsidRPr="00CB56EC">
        <w:rPr>
          <w:rFonts w:ascii="TimesNewRomanPSMT" w:eastAsiaTheme="minorHAnsi" w:hAnsi="TimesNewRomanPSMT" w:cs="TimesNewRomanPSMT"/>
        </w:rPr>
        <w:t>–</w:t>
      </w:r>
      <w:r w:rsidRPr="00CB56EC">
        <w:rPr>
          <w:rFonts w:ascii="TimesNewRomanPSMT" w:eastAsiaTheme="minorHAnsi" w:hAnsi="TimesNewRomanPSMT" w:cs="TimesNewRomanPSMT"/>
        </w:rPr>
        <w:t xml:space="preserve"> </w:t>
      </w:r>
      <w:r w:rsidR="005F27DE">
        <w:rPr>
          <w:rFonts w:ascii="TimesNewRomanPSMT" w:eastAsiaTheme="minorHAnsi" w:hAnsi="TimesNewRomanPSMT" w:cs="TimesNewRomanPSMT"/>
        </w:rPr>
        <w:t>1,833,451</w:t>
      </w:r>
      <w:r w:rsidR="002F0B01" w:rsidRPr="00CB56EC">
        <w:rPr>
          <w:rFonts w:ascii="TimesNewRomanPSMT" w:eastAsiaTheme="minorHAnsi" w:hAnsi="TimesNewRomanPSMT" w:cs="TimesNewRomanPSMT"/>
        </w:rPr>
        <w:t xml:space="preserve"> TL</w:t>
      </w:r>
      <w:r w:rsidRPr="00CB56EC">
        <w:rPr>
          <w:rFonts w:ascii="TimesNewRomanPSMT" w:eastAsiaTheme="minorHAnsi" w:hAnsi="TimesNewRomanPSMT" w:cs="TimesNewRomanPSMT"/>
        </w:rPr>
        <w:t>) tutarında teminat mektubu sebebiyle garanti ve kefaletleri bulunmaktadır.</w:t>
      </w:r>
    </w:p>
    <w:p w14:paraId="09668DFB" w14:textId="77777777" w:rsidR="00104E65" w:rsidRPr="007B05A5" w:rsidRDefault="00104E65" w:rsidP="00501642">
      <w:pPr>
        <w:autoSpaceDE w:val="0"/>
        <w:autoSpaceDN w:val="0"/>
        <w:adjustRightInd w:val="0"/>
        <w:ind w:hanging="567"/>
        <w:jc w:val="both"/>
        <w:rPr>
          <w:rFonts w:eastAsia="Arial Unicode MS"/>
          <w:sz w:val="12"/>
          <w:szCs w:val="14"/>
          <w:highlight w:val="yellow"/>
        </w:rPr>
      </w:pPr>
    </w:p>
    <w:p w14:paraId="3E617FEB" w14:textId="77777777" w:rsidR="00641819" w:rsidRPr="00CB56EC" w:rsidRDefault="00142E6A" w:rsidP="00501642">
      <w:pPr>
        <w:tabs>
          <w:tab w:val="num" w:pos="3600"/>
        </w:tabs>
        <w:ind w:hanging="567"/>
        <w:jc w:val="both"/>
        <w:rPr>
          <w:iCs/>
          <w:spacing w:val="-6"/>
        </w:rPr>
      </w:pPr>
      <w:r w:rsidRPr="00CB56EC">
        <w:rPr>
          <w:b/>
          <w:iCs/>
        </w:rPr>
        <w:tab/>
      </w:r>
      <w:r w:rsidR="00E30CF9" w:rsidRPr="00CB56EC">
        <w:rPr>
          <w:b/>
          <w:iCs/>
          <w:spacing w:val="-6"/>
        </w:rPr>
        <w:t>Kesin teminatlar, geçici teminatlar, k</w:t>
      </w:r>
      <w:r w:rsidR="00641819" w:rsidRPr="00CB56EC">
        <w:rPr>
          <w:b/>
          <w:iCs/>
          <w:spacing w:val="-6"/>
        </w:rPr>
        <w:t>efaletler ve benzeri işlemler</w:t>
      </w:r>
    </w:p>
    <w:p w14:paraId="456B59EE" w14:textId="5669790C" w:rsidR="00BA6AED" w:rsidRDefault="00BA6AED" w:rsidP="00501642">
      <w:pPr>
        <w:autoSpaceDE w:val="0"/>
        <w:autoSpaceDN w:val="0"/>
        <w:adjustRightInd w:val="0"/>
        <w:jc w:val="both"/>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BA6AED" w:rsidRPr="00CB56EC" w14:paraId="3C456188" w14:textId="77777777" w:rsidTr="00032EA7">
        <w:trPr>
          <w:trHeight w:hRule="exact" w:val="227"/>
        </w:trPr>
        <w:tc>
          <w:tcPr>
            <w:tcW w:w="6655" w:type="dxa"/>
            <w:shd w:val="clear" w:color="auto" w:fill="auto"/>
            <w:vAlign w:val="bottom"/>
            <w:hideMark/>
          </w:tcPr>
          <w:p w14:paraId="79793426" w14:textId="77777777" w:rsidR="00BA6AED" w:rsidRPr="00CB56EC" w:rsidRDefault="00BA6AED" w:rsidP="00FC38D9">
            <w:pPr>
              <w:rPr>
                <w:b/>
                <w:sz w:val="18"/>
                <w:szCs w:val="18"/>
                <w:lang w:eastAsia="tr-TR"/>
              </w:rPr>
            </w:pPr>
            <w:r w:rsidRPr="00CB56EC">
              <w:rPr>
                <w:b/>
                <w:sz w:val="18"/>
                <w:szCs w:val="18"/>
                <w:lang w:eastAsia="tr-TR"/>
              </w:rPr>
              <w:t> </w:t>
            </w:r>
          </w:p>
        </w:tc>
        <w:tc>
          <w:tcPr>
            <w:tcW w:w="1293" w:type="dxa"/>
            <w:shd w:val="clear" w:color="auto" w:fill="auto"/>
            <w:vAlign w:val="bottom"/>
            <w:hideMark/>
          </w:tcPr>
          <w:p w14:paraId="39D29110" w14:textId="77777777" w:rsidR="00BA6AED" w:rsidRPr="00CB56EC" w:rsidRDefault="00BA6AED" w:rsidP="00FC38D9">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5E13E502" w14:textId="77777777" w:rsidR="00BA6AED" w:rsidRPr="00CB56EC" w:rsidRDefault="00BA6AED" w:rsidP="00FC38D9">
            <w:pPr>
              <w:jc w:val="right"/>
              <w:rPr>
                <w:b/>
                <w:bCs/>
                <w:sz w:val="18"/>
                <w:szCs w:val="18"/>
                <w:lang w:eastAsia="tr-TR"/>
              </w:rPr>
            </w:pPr>
            <w:r w:rsidRPr="00CB56EC">
              <w:rPr>
                <w:b/>
                <w:bCs/>
                <w:sz w:val="18"/>
                <w:szCs w:val="18"/>
                <w:lang w:eastAsia="tr-TR"/>
              </w:rPr>
              <w:t>Önceki Dönem</w:t>
            </w:r>
          </w:p>
        </w:tc>
      </w:tr>
      <w:tr w:rsidR="005F27DE" w:rsidRPr="00CB56EC" w14:paraId="7F5C0726" w14:textId="77777777" w:rsidTr="00032EA7">
        <w:trPr>
          <w:trHeight w:hRule="exact" w:val="227"/>
        </w:trPr>
        <w:tc>
          <w:tcPr>
            <w:tcW w:w="6655" w:type="dxa"/>
            <w:shd w:val="clear" w:color="auto" w:fill="auto"/>
            <w:vAlign w:val="center"/>
            <w:hideMark/>
          </w:tcPr>
          <w:p w14:paraId="4CBB7626" w14:textId="329D3DEC" w:rsidR="005F27DE" w:rsidRPr="00CB56EC" w:rsidRDefault="005F27DE" w:rsidP="005F27DE">
            <w:pPr>
              <w:rPr>
                <w:sz w:val="18"/>
                <w:szCs w:val="18"/>
              </w:rPr>
            </w:pPr>
            <w:r w:rsidRPr="00A37577">
              <w:rPr>
                <w:sz w:val="18"/>
                <w:szCs w:val="18"/>
              </w:rPr>
              <w:t>Kesin Teminat Mektupları</w:t>
            </w:r>
          </w:p>
        </w:tc>
        <w:tc>
          <w:tcPr>
            <w:tcW w:w="1293" w:type="dxa"/>
            <w:shd w:val="clear" w:color="auto" w:fill="auto"/>
            <w:vAlign w:val="bottom"/>
            <w:hideMark/>
          </w:tcPr>
          <w:p w14:paraId="4EB05E2E" w14:textId="66A9614A" w:rsidR="005F27DE" w:rsidRPr="00CB56EC" w:rsidRDefault="00032EA7" w:rsidP="005F27DE">
            <w:pPr>
              <w:jc w:val="right"/>
              <w:rPr>
                <w:sz w:val="18"/>
                <w:szCs w:val="18"/>
              </w:rPr>
            </w:pPr>
            <w:r>
              <w:rPr>
                <w:sz w:val="18"/>
                <w:szCs w:val="18"/>
                <w:lang w:eastAsia="tr-TR"/>
              </w:rPr>
              <w:t>1,977,894</w:t>
            </w:r>
          </w:p>
        </w:tc>
        <w:tc>
          <w:tcPr>
            <w:tcW w:w="1294" w:type="dxa"/>
            <w:shd w:val="clear" w:color="auto" w:fill="auto"/>
            <w:vAlign w:val="bottom"/>
            <w:hideMark/>
          </w:tcPr>
          <w:p w14:paraId="5F19E466" w14:textId="3DAC8B95" w:rsidR="005F27DE" w:rsidRPr="00CB56EC" w:rsidRDefault="005F27DE" w:rsidP="005F27DE">
            <w:pPr>
              <w:jc w:val="right"/>
              <w:rPr>
                <w:sz w:val="18"/>
                <w:szCs w:val="18"/>
              </w:rPr>
            </w:pPr>
            <w:r>
              <w:rPr>
                <w:sz w:val="18"/>
                <w:szCs w:val="18"/>
                <w:lang w:eastAsia="tr-TR"/>
              </w:rPr>
              <w:t>1,641,305</w:t>
            </w:r>
          </w:p>
        </w:tc>
      </w:tr>
      <w:tr w:rsidR="005F27DE" w:rsidRPr="00CB56EC" w14:paraId="6E7BFB9D" w14:textId="77777777" w:rsidTr="00032EA7">
        <w:trPr>
          <w:trHeight w:hRule="exact" w:val="227"/>
        </w:trPr>
        <w:tc>
          <w:tcPr>
            <w:tcW w:w="6655" w:type="dxa"/>
            <w:shd w:val="clear" w:color="auto" w:fill="auto"/>
            <w:vAlign w:val="center"/>
            <w:hideMark/>
          </w:tcPr>
          <w:p w14:paraId="088B44CE" w14:textId="17FDEC03" w:rsidR="005F27DE" w:rsidRPr="00CB56EC" w:rsidRDefault="005F27DE" w:rsidP="005F27DE">
            <w:pPr>
              <w:rPr>
                <w:sz w:val="18"/>
                <w:szCs w:val="18"/>
              </w:rPr>
            </w:pPr>
            <w:r w:rsidRPr="00A37577">
              <w:rPr>
                <w:sz w:val="18"/>
                <w:szCs w:val="18"/>
              </w:rPr>
              <w:t>Geçici Teminat mektupları</w:t>
            </w:r>
          </w:p>
        </w:tc>
        <w:tc>
          <w:tcPr>
            <w:tcW w:w="1293" w:type="dxa"/>
            <w:shd w:val="clear" w:color="auto" w:fill="auto"/>
            <w:vAlign w:val="bottom"/>
            <w:hideMark/>
          </w:tcPr>
          <w:p w14:paraId="61DB3A06" w14:textId="3ED2755D" w:rsidR="005F27DE" w:rsidRPr="00CB56EC" w:rsidRDefault="005F27DE" w:rsidP="005F27DE">
            <w:pPr>
              <w:jc w:val="right"/>
              <w:rPr>
                <w:sz w:val="18"/>
                <w:szCs w:val="18"/>
              </w:rPr>
            </w:pPr>
            <w:r>
              <w:rPr>
                <w:sz w:val="18"/>
                <w:szCs w:val="18"/>
                <w:lang w:eastAsia="tr-TR"/>
              </w:rPr>
              <w:t>-</w:t>
            </w:r>
          </w:p>
        </w:tc>
        <w:tc>
          <w:tcPr>
            <w:tcW w:w="1294" w:type="dxa"/>
            <w:shd w:val="clear" w:color="auto" w:fill="auto"/>
            <w:vAlign w:val="bottom"/>
            <w:hideMark/>
          </w:tcPr>
          <w:p w14:paraId="324DD1F2" w14:textId="34CACBBD" w:rsidR="005F27DE" w:rsidRPr="00CB56EC" w:rsidRDefault="005F27DE" w:rsidP="005F27DE">
            <w:pPr>
              <w:jc w:val="right"/>
              <w:rPr>
                <w:sz w:val="18"/>
                <w:szCs w:val="18"/>
              </w:rPr>
            </w:pPr>
            <w:r>
              <w:rPr>
                <w:sz w:val="18"/>
                <w:szCs w:val="18"/>
                <w:lang w:eastAsia="tr-TR"/>
              </w:rPr>
              <w:t>-</w:t>
            </w:r>
          </w:p>
        </w:tc>
      </w:tr>
      <w:tr w:rsidR="005F27DE" w:rsidRPr="00CB56EC" w14:paraId="51A2CCE0" w14:textId="77777777" w:rsidTr="00032EA7">
        <w:trPr>
          <w:trHeight w:hRule="exact" w:val="227"/>
        </w:trPr>
        <w:tc>
          <w:tcPr>
            <w:tcW w:w="6655" w:type="dxa"/>
            <w:shd w:val="clear" w:color="auto" w:fill="auto"/>
            <w:vAlign w:val="center"/>
          </w:tcPr>
          <w:p w14:paraId="2570B9E9" w14:textId="2CC94AF9" w:rsidR="005F27DE" w:rsidRPr="00CB56EC" w:rsidRDefault="005F27DE" w:rsidP="005F27DE">
            <w:pPr>
              <w:rPr>
                <w:sz w:val="18"/>
                <w:szCs w:val="18"/>
              </w:rPr>
            </w:pPr>
            <w:r w:rsidRPr="00A37577">
              <w:rPr>
                <w:sz w:val="18"/>
                <w:szCs w:val="18"/>
              </w:rPr>
              <w:t>Avans Teminat Mektupları</w:t>
            </w:r>
          </w:p>
        </w:tc>
        <w:tc>
          <w:tcPr>
            <w:tcW w:w="1293" w:type="dxa"/>
            <w:shd w:val="clear" w:color="auto" w:fill="auto"/>
            <w:vAlign w:val="bottom"/>
          </w:tcPr>
          <w:p w14:paraId="7098ED7E" w14:textId="5E3DB7E8" w:rsidR="005F27DE" w:rsidRPr="00CB56EC" w:rsidRDefault="00032EA7" w:rsidP="005F27DE">
            <w:pPr>
              <w:jc w:val="right"/>
              <w:rPr>
                <w:sz w:val="18"/>
                <w:szCs w:val="18"/>
              </w:rPr>
            </w:pPr>
            <w:r>
              <w:rPr>
                <w:sz w:val="18"/>
                <w:szCs w:val="18"/>
                <w:lang w:eastAsia="tr-TR"/>
              </w:rPr>
              <w:t>26,435</w:t>
            </w:r>
          </w:p>
        </w:tc>
        <w:tc>
          <w:tcPr>
            <w:tcW w:w="1294" w:type="dxa"/>
            <w:shd w:val="clear" w:color="auto" w:fill="auto"/>
            <w:vAlign w:val="bottom"/>
          </w:tcPr>
          <w:p w14:paraId="35DBF069" w14:textId="35B27F4D" w:rsidR="005F27DE" w:rsidRPr="00CB56EC" w:rsidRDefault="005F27DE" w:rsidP="005F27DE">
            <w:pPr>
              <w:jc w:val="right"/>
              <w:rPr>
                <w:sz w:val="18"/>
                <w:szCs w:val="18"/>
              </w:rPr>
            </w:pPr>
            <w:r>
              <w:rPr>
                <w:sz w:val="18"/>
                <w:szCs w:val="18"/>
                <w:lang w:eastAsia="tr-TR"/>
              </w:rPr>
              <w:t>43,108</w:t>
            </w:r>
          </w:p>
        </w:tc>
      </w:tr>
      <w:tr w:rsidR="005F27DE" w:rsidRPr="00CB56EC" w14:paraId="03309B41" w14:textId="77777777" w:rsidTr="00032EA7">
        <w:trPr>
          <w:trHeight w:hRule="exact" w:val="227"/>
        </w:trPr>
        <w:tc>
          <w:tcPr>
            <w:tcW w:w="6655" w:type="dxa"/>
            <w:shd w:val="clear" w:color="auto" w:fill="auto"/>
            <w:vAlign w:val="center"/>
          </w:tcPr>
          <w:p w14:paraId="6D9A9A51" w14:textId="3325AD98" w:rsidR="005F27DE" w:rsidRPr="00CB56EC" w:rsidRDefault="005F27DE" w:rsidP="005F27DE">
            <w:pPr>
              <w:rPr>
                <w:sz w:val="18"/>
                <w:szCs w:val="18"/>
              </w:rPr>
            </w:pPr>
            <w:r w:rsidRPr="00A37577">
              <w:rPr>
                <w:sz w:val="18"/>
                <w:szCs w:val="18"/>
              </w:rPr>
              <w:t>Diğer Teminat Mektupları</w:t>
            </w:r>
          </w:p>
        </w:tc>
        <w:tc>
          <w:tcPr>
            <w:tcW w:w="1293" w:type="dxa"/>
            <w:shd w:val="clear" w:color="auto" w:fill="auto"/>
            <w:vAlign w:val="bottom"/>
          </w:tcPr>
          <w:p w14:paraId="5F1F19AC" w14:textId="2DCC27F7" w:rsidR="005F27DE" w:rsidRPr="00CB56EC" w:rsidRDefault="00032EA7" w:rsidP="005F27DE">
            <w:pPr>
              <w:jc w:val="right"/>
              <w:rPr>
                <w:sz w:val="18"/>
                <w:szCs w:val="18"/>
              </w:rPr>
            </w:pPr>
            <w:r>
              <w:rPr>
                <w:sz w:val="18"/>
                <w:szCs w:val="18"/>
                <w:lang w:eastAsia="tr-TR"/>
              </w:rPr>
              <w:t>336,727</w:t>
            </w:r>
          </w:p>
        </w:tc>
        <w:tc>
          <w:tcPr>
            <w:tcW w:w="1294" w:type="dxa"/>
            <w:shd w:val="clear" w:color="auto" w:fill="auto"/>
            <w:vAlign w:val="bottom"/>
          </w:tcPr>
          <w:p w14:paraId="4728CC40" w14:textId="442F84E6" w:rsidR="005F27DE" w:rsidRPr="00CB56EC" w:rsidRDefault="005F27DE" w:rsidP="005F27DE">
            <w:pPr>
              <w:jc w:val="right"/>
              <w:rPr>
                <w:sz w:val="18"/>
                <w:szCs w:val="18"/>
              </w:rPr>
            </w:pPr>
            <w:r>
              <w:rPr>
                <w:sz w:val="18"/>
                <w:szCs w:val="18"/>
                <w:lang w:eastAsia="tr-TR"/>
              </w:rPr>
              <w:t>149,038</w:t>
            </w:r>
          </w:p>
        </w:tc>
      </w:tr>
      <w:tr w:rsidR="005F27DE" w:rsidRPr="00CB56EC" w14:paraId="02501863" w14:textId="77777777" w:rsidTr="00032EA7">
        <w:trPr>
          <w:trHeight w:hRule="exact" w:val="227"/>
        </w:trPr>
        <w:tc>
          <w:tcPr>
            <w:tcW w:w="6655" w:type="dxa"/>
            <w:shd w:val="clear" w:color="auto" w:fill="auto"/>
            <w:vAlign w:val="bottom"/>
          </w:tcPr>
          <w:p w14:paraId="7AC0C495" w14:textId="77777777" w:rsidR="005F27DE" w:rsidRPr="00CB56EC" w:rsidRDefault="005F27DE" w:rsidP="005F27DE">
            <w:pPr>
              <w:rPr>
                <w:b/>
                <w:bCs/>
                <w:color w:val="000000"/>
                <w:sz w:val="16"/>
                <w:szCs w:val="16"/>
                <w:lang w:eastAsia="tr-TR"/>
              </w:rPr>
            </w:pPr>
            <w:r w:rsidRPr="00CB56EC">
              <w:rPr>
                <w:b/>
                <w:sz w:val="18"/>
                <w:szCs w:val="18"/>
              </w:rPr>
              <w:t>Toplam</w:t>
            </w:r>
          </w:p>
        </w:tc>
        <w:tc>
          <w:tcPr>
            <w:tcW w:w="1293" w:type="dxa"/>
            <w:shd w:val="clear" w:color="auto" w:fill="auto"/>
            <w:vAlign w:val="bottom"/>
          </w:tcPr>
          <w:p w14:paraId="50427C45" w14:textId="2A230A97" w:rsidR="005F27DE" w:rsidRPr="00CB56EC" w:rsidRDefault="00032EA7" w:rsidP="005F27DE">
            <w:pPr>
              <w:jc w:val="right"/>
              <w:rPr>
                <w:b/>
                <w:sz w:val="18"/>
                <w:szCs w:val="18"/>
              </w:rPr>
            </w:pPr>
            <w:r>
              <w:rPr>
                <w:b/>
                <w:sz w:val="18"/>
                <w:szCs w:val="18"/>
                <w:lang w:eastAsia="tr-TR"/>
              </w:rPr>
              <w:t>2,341,056</w:t>
            </w:r>
          </w:p>
        </w:tc>
        <w:tc>
          <w:tcPr>
            <w:tcW w:w="1294" w:type="dxa"/>
            <w:shd w:val="clear" w:color="auto" w:fill="auto"/>
            <w:vAlign w:val="bottom"/>
          </w:tcPr>
          <w:p w14:paraId="21A64274" w14:textId="197FB79A" w:rsidR="005F27DE" w:rsidRPr="00CB56EC" w:rsidRDefault="005F27DE" w:rsidP="005F27DE">
            <w:pPr>
              <w:jc w:val="right"/>
              <w:rPr>
                <w:b/>
                <w:sz w:val="18"/>
                <w:szCs w:val="18"/>
              </w:rPr>
            </w:pPr>
            <w:r>
              <w:rPr>
                <w:b/>
                <w:sz w:val="18"/>
                <w:szCs w:val="18"/>
                <w:lang w:eastAsia="tr-TR"/>
              </w:rPr>
              <w:t>1,833,451</w:t>
            </w:r>
          </w:p>
        </w:tc>
      </w:tr>
    </w:tbl>
    <w:p w14:paraId="2755ACF5" w14:textId="77777777" w:rsidR="00BA6AED" w:rsidRPr="00CB56EC" w:rsidRDefault="00BA6AED" w:rsidP="00501642">
      <w:pPr>
        <w:autoSpaceDE w:val="0"/>
        <w:autoSpaceDN w:val="0"/>
        <w:adjustRightInd w:val="0"/>
        <w:jc w:val="both"/>
      </w:pPr>
    </w:p>
    <w:p w14:paraId="294A277B" w14:textId="61833CEE" w:rsidR="002F0B01" w:rsidRPr="00CB56EC" w:rsidRDefault="00BA6AED" w:rsidP="00501642">
      <w:pPr>
        <w:autoSpaceDE w:val="0"/>
        <w:autoSpaceDN w:val="0"/>
        <w:adjustRightInd w:val="0"/>
        <w:jc w:val="both"/>
        <w:rPr>
          <w:rFonts w:ascii="TimesNewRomanPSMT" w:eastAsiaTheme="minorHAnsi" w:hAnsi="TimesNewRomanPSMT" w:cs="TimesNewRomanPSMT"/>
        </w:rPr>
      </w:pPr>
      <w:proofErr w:type="spellStart"/>
      <w:r>
        <w:rPr>
          <w:rFonts w:ascii="TimesNewRomanPSMT" w:eastAsiaTheme="minorHAnsi" w:hAnsi="TimesNewRomanPSMT" w:cs="TimesNewRomanPSMT"/>
        </w:rPr>
        <w:t>G</w:t>
      </w:r>
      <w:r w:rsidR="002F0B01" w:rsidRPr="00F64BA0">
        <w:rPr>
          <w:rFonts w:ascii="TimesNewRomanPSMT" w:eastAsiaTheme="minorHAnsi" w:hAnsi="TimesNewRomanPSMT" w:cs="TimesNewRomanPSMT"/>
        </w:rPr>
        <w:t>ayrinakdi</w:t>
      </w:r>
      <w:proofErr w:type="spellEnd"/>
      <w:r w:rsidR="002F0B01" w:rsidRPr="00F64BA0">
        <w:rPr>
          <w:rFonts w:ascii="TimesNewRomanPSMT" w:eastAsiaTheme="minorHAnsi" w:hAnsi="TimesNewRomanPSMT" w:cs="TimesNewRomanPSMT"/>
        </w:rPr>
        <w:t xml:space="preserve"> </w:t>
      </w:r>
      <w:r w:rsidR="002F0B01" w:rsidRPr="00032EA7">
        <w:rPr>
          <w:rFonts w:ascii="TimesNewRomanPSMT" w:eastAsiaTheme="minorHAnsi" w:hAnsi="TimesNewRomanPSMT" w:cs="TimesNewRomanPSMT"/>
        </w:rPr>
        <w:t xml:space="preserve">krediler için </w:t>
      </w:r>
      <w:r w:rsidR="00032EA7" w:rsidRPr="00032EA7">
        <w:rPr>
          <w:rFonts w:ascii="TimesNewRomanPSMT" w:eastAsiaTheme="minorHAnsi" w:hAnsi="TimesNewRomanPSMT" w:cs="TimesNewRomanPSMT"/>
        </w:rPr>
        <w:t>15,121</w:t>
      </w:r>
      <w:r w:rsidR="000839D6" w:rsidRPr="00032EA7">
        <w:rPr>
          <w:rFonts w:ascii="TimesNewRomanPSMT" w:eastAsiaTheme="minorHAnsi" w:hAnsi="TimesNewRomanPSMT" w:cs="TimesNewRomanPSMT"/>
        </w:rPr>
        <w:t xml:space="preserve"> TL (</w:t>
      </w:r>
      <w:r w:rsidR="000839D6" w:rsidRPr="00D22DF6">
        <w:rPr>
          <w:rFonts w:ascii="TimesNewRomanPSMT" w:eastAsiaTheme="minorHAnsi" w:hAnsi="TimesNewRomanPSMT" w:cs="TimesNewRomanPSMT"/>
        </w:rPr>
        <w:t>31</w:t>
      </w:r>
      <w:r w:rsidR="000839D6" w:rsidRPr="00CB56EC">
        <w:rPr>
          <w:rFonts w:ascii="TimesNewRomanPSMT" w:eastAsiaTheme="minorHAnsi" w:hAnsi="TimesNewRomanPSMT" w:cs="TimesNewRomanPSMT"/>
        </w:rPr>
        <w:t xml:space="preserve"> Aralık 202</w:t>
      </w:r>
      <w:r w:rsidR="005F27DE">
        <w:rPr>
          <w:rFonts w:ascii="TimesNewRomanPSMT" w:eastAsiaTheme="minorHAnsi" w:hAnsi="TimesNewRomanPSMT" w:cs="TimesNewRomanPSMT"/>
        </w:rPr>
        <w:t>4</w:t>
      </w:r>
      <w:r w:rsidR="002F0B01" w:rsidRPr="00CB56EC">
        <w:rPr>
          <w:rFonts w:ascii="TimesNewRomanPSMT" w:eastAsiaTheme="minorHAnsi" w:hAnsi="TimesNewRomanPSMT" w:cs="TimesNewRomanPSMT"/>
        </w:rPr>
        <w:t xml:space="preserve"> – </w:t>
      </w:r>
      <w:r w:rsidR="005F27DE">
        <w:rPr>
          <w:rFonts w:ascii="TimesNewRomanPSMT" w:eastAsiaTheme="minorHAnsi" w:hAnsi="TimesNewRomanPSMT" w:cs="TimesNewRomanPSMT"/>
        </w:rPr>
        <w:t>7,876</w:t>
      </w:r>
      <w:r w:rsidR="00903F60" w:rsidRPr="00CB56EC">
        <w:rPr>
          <w:rFonts w:ascii="TimesNewRomanPSMT" w:eastAsiaTheme="minorHAnsi" w:hAnsi="TimesNewRomanPSMT" w:cs="TimesNewRomanPSMT"/>
        </w:rPr>
        <w:t xml:space="preserve"> </w:t>
      </w:r>
      <w:r w:rsidR="002F0B01" w:rsidRPr="00CB56EC">
        <w:rPr>
          <w:rFonts w:ascii="TimesNewRomanPSMT" w:eastAsiaTheme="minorHAnsi" w:hAnsi="TimesNewRomanPSMT" w:cs="TimesNewRomanPSMT"/>
        </w:rPr>
        <w:t>TL) beklenen zarar karşılığı ayrılmıştır.</w:t>
      </w:r>
    </w:p>
    <w:p w14:paraId="2C6E3E90" w14:textId="77777777" w:rsidR="002F0B01" w:rsidRPr="00CB56EC" w:rsidRDefault="002F0B01" w:rsidP="00E30CF9">
      <w:pPr>
        <w:tabs>
          <w:tab w:val="num" w:pos="3600"/>
        </w:tabs>
        <w:ind w:hanging="567"/>
        <w:rPr>
          <w:iCs/>
          <w:sz w:val="14"/>
          <w:szCs w:val="14"/>
        </w:rPr>
      </w:pPr>
    </w:p>
    <w:p w14:paraId="504B52B3" w14:textId="77777777" w:rsidR="00E30CF9" w:rsidRPr="00CB56EC" w:rsidRDefault="00142E6A" w:rsidP="00E30CF9">
      <w:pPr>
        <w:tabs>
          <w:tab w:val="num" w:pos="3600"/>
        </w:tabs>
        <w:ind w:hanging="567"/>
        <w:rPr>
          <w:iCs/>
        </w:rPr>
      </w:pPr>
      <w:r w:rsidRPr="00CB56EC">
        <w:rPr>
          <w:b/>
          <w:iCs/>
        </w:rPr>
        <w:tab/>
      </w:r>
      <w:proofErr w:type="spellStart"/>
      <w:r w:rsidR="00E30CF9" w:rsidRPr="00CB56EC">
        <w:rPr>
          <w:b/>
          <w:iCs/>
        </w:rPr>
        <w:t>Gayr</w:t>
      </w:r>
      <w:r w:rsidR="00641819" w:rsidRPr="00CB56EC">
        <w:rPr>
          <w:b/>
          <w:iCs/>
        </w:rPr>
        <w:t>inakdi</w:t>
      </w:r>
      <w:proofErr w:type="spellEnd"/>
      <w:r w:rsidR="00641819" w:rsidRPr="00CB56EC">
        <w:rPr>
          <w:b/>
          <w:iCs/>
        </w:rPr>
        <w:t xml:space="preserve"> kredilerin toplam tutarı</w:t>
      </w:r>
    </w:p>
    <w:p w14:paraId="74B088B2" w14:textId="77777777" w:rsidR="00641819" w:rsidRPr="00CB56EC" w:rsidRDefault="00641819" w:rsidP="00E30CF9">
      <w:pPr>
        <w:tabs>
          <w:tab w:val="left" w:pos="709"/>
        </w:tabs>
        <w:autoSpaceDE w:val="0"/>
        <w:autoSpaceDN w:val="0"/>
        <w:adjustRightInd w:val="0"/>
        <w:rPr>
          <w:sz w:val="16"/>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641819" w:rsidRPr="00CB56EC" w14:paraId="2880E5C3" w14:textId="77777777" w:rsidTr="00032EA7">
        <w:trPr>
          <w:trHeight w:hRule="exact" w:val="227"/>
        </w:trPr>
        <w:tc>
          <w:tcPr>
            <w:tcW w:w="6655" w:type="dxa"/>
            <w:shd w:val="clear" w:color="auto" w:fill="auto"/>
            <w:vAlign w:val="bottom"/>
            <w:hideMark/>
          </w:tcPr>
          <w:p w14:paraId="3379158B" w14:textId="77777777" w:rsidR="00641819" w:rsidRPr="00CB56EC" w:rsidRDefault="00641819" w:rsidP="008709F1">
            <w:pPr>
              <w:rPr>
                <w:b/>
                <w:sz w:val="18"/>
                <w:szCs w:val="18"/>
                <w:lang w:eastAsia="tr-TR"/>
              </w:rPr>
            </w:pPr>
            <w:r w:rsidRPr="00CB56EC">
              <w:rPr>
                <w:b/>
                <w:sz w:val="18"/>
                <w:szCs w:val="18"/>
                <w:lang w:eastAsia="tr-TR"/>
              </w:rPr>
              <w:t> </w:t>
            </w:r>
          </w:p>
        </w:tc>
        <w:tc>
          <w:tcPr>
            <w:tcW w:w="1293" w:type="dxa"/>
            <w:shd w:val="clear" w:color="auto" w:fill="auto"/>
            <w:vAlign w:val="bottom"/>
            <w:hideMark/>
          </w:tcPr>
          <w:p w14:paraId="473C3928" w14:textId="77777777" w:rsidR="00641819" w:rsidRPr="00CB56EC" w:rsidRDefault="00641819" w:rsidP="008709F1">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hideMark/>
          </w:tcPr>
          <w:p w14:paraId="6C698E31" w14:textId="77777777" w:rsidR="00641819" w:rsidRPr="00CB56EC" w:rsidRDefault="00641819" w:rsidP="008709F1">
            <w:pPr>
              <w:jc w:val="right"/>
              <w:rPr>
                <w:b/>
                <w:bCs/>
                <w:sz w:val="18"/>
                <w:szCs w:val="18"/>
                <w:lang w:eastAsia="tr-TR"/>
              </w:rPr>
            </w:pPr>
            <w:r w:rsidRPr="00CB56EC">
              <w:rPr>
                <w:b/>
                <w:bCs/>
                <w:sz w:val="18"/>
                <w:szCs w:val="18"/>
                <w:lang w:eastAsia="tr-TR"/>
              </w:rPr>
              <w:t>Önceki Dönem</w:t>
            </w:r>
          </w:p>
        </w:tc>
      </w:tr>
      <w:tr w:rsidR="00032EA7" w:rsidRPr="00CB56EC" w14:paraId="1428CA21" w14:textId="77777777" w:rsidTr="00032EA7">
        <w:trPr>
          <w:trHeight w:hRule="exact" w:val="227"/>
        </w:trPr>
        <w:tc>
          <w:tcPr>
            <w:tcW w:w="6655" w:type="dxa"/>
            <w:shd w:val="clear" w:color="auto" w:fill="auto"/>
            <w:vAlign w:val="bottom"/>
            <w:hideMark/>
          </w:tcPr>
          <w:p w14:paraId="73FB3C55" w14:textId="528C1411" w:rsidR="00032EA7" w:rsidRPr="00CB56EC" w:rsidRDefault="00032EA7" w:rsidP="00032EA7">
            <w:pPr>
              <w:rPr>
                <w:sz w:val="18"/>
                <w:szCs w:val="18"/>
              </w:rPr>
            </w:pPr>
            <w:r w:rsidRPr="00CB56EC">
              <w:rPr>
                <w:sz w:val="18"/>
                <w:szCs w:val="18"/>
              </w:rPr>
              <w:t xml:space="preserve">Nakit Kredi Teminine Yönelik Olarak Açılan </w:t>
            </w:r>
            <w:proofErr w:type="spellStart"/>
            <w:r w:rsidRPr="00CB56EC">
              <w:rPr>
                <w:sz w:val="18"/>
                <w:szCs w:val="18"/>
              </w:rPr>
              <w:t>Gayrinakdi</w:t>
            </w:r>
            <w:proofErr w:type="spellEnd"/>
            <w:r w:rsidRPr="00CB56EC">
              <w:rPr>
                <w:sz w:val="18"/>
                <w:szCs w:val="18"/>
              </w:rPr>
              <w:t xml:space="preserve"> Krediler</w:t>
            </w:r>
          </w:p>
        </w:tc>
        <w:tc>
          <w:tcPr>
            <w:tcW w:w="1293" w:type="dxa"/>
            <w:shd w:val="clear" w:color="auto" w:fill="auto"/>
            <w:vAlign w:val="bottom"/>
            <w:hideMark/>
          </w:tcPr>
          <w:p w14:paraId="0846888F" w14:textId="6A1CB998" w:rsidR="00032EA7" w:rsidRPr="00CB56EC" w:rsidRDefault="00032EA7" w:rsidP="00032EA7">
            <w:pPr>
              <w:jc w:val="right"/>
              <w:rPr>
                <w:sz w:val="18"/>
                <w:szCs w:val="18"/>
                <w:lang w:eastAsia="tr-TR"/>
              </w:rPr>
            </w:pPr>
            <w:r w:rsidRPr="000D285B">
              <w:rPr>
                <w:sz w:val="18"/>
                <w:szCs w:val="18"/>
                <w:lang w:eastAsia="tr-TR"/>
              </w:rPr>
              <w:t>1,624,528</w:t>
            </w:r>
          </w:p>
        </w:tc>
        <w:tc>
          <w:tcPr>
            <w:tcW w:w="1294" w:type="dxa"/>
            <w:shd w:val="clear" w:color="auto" w:fill="auto"/>
            <w:vAlign w:val="bottom"/>
            <w:hideMark/>
          </w:tcPr>
          <w:p w14:paraId="14F19D35" w14:textId="5F863128" w:rsidR="00032EA7" w:rsidRPr="00CB56EC" w:rsidRDefault="00032EA7" w:rsidP="00032EA7">
            <w:pPr>
              <w:jc w:val="right"/>
              <w:rPr>
                <w:sz w:val="18"/>
                <w:szCs w:val="18"/>
              </w:rPr>
            </w:pPr>
            <w:r w:rsidRPr="003C2D02">
              <w:rPr>
                <w:sz w:val="18"/>
                <w:szCs w:val="18"/>
                <w:lang w:eastAsia="tr-TR"/>
              </w:rPr>
              <w:t>1,234,797</w:t>
            </w:r>
          </w:p>
        </w:tc>
      </w:tr>
      <w:tr w:rsidR="00032EA7" w:rsidRPr="00CB56EC" w14:paraId="606F3A37" w14:textId="77777777" w:rsidTr="00032EA7">
        <w:trPr>
          <w:trHeight w:hRule="exact" w:val="227"/>
        </w:trPr>
        <w:tc>
          <w:tcPr>
            <w:tcW w:w="6655" w:type="dxa"/>
            <w:shd w:val="clear" w:color="auto" w:fill="auto"/>
            <w:vAlign w:val="bottom"/>
            <w:hideMark/>
          </w:tcPr>
          <w:p w14:paraId="7BDF1F96" w14:textId="5EFF1996" w:rsidR="00032EA7" w:rsidRPr="00CB56EC" w:rsidRDefault="00032EA7" w:rsidP="00032EA7">
            <w:pPr>
              <w:ind w:firstLineChars="100" w:firstLine="180"/>
              <w:rPr>
                <w:sz w:val="18"/>
                <w:szCs w:val="18"/>
              </w:rPr>
            </w:pPr>
            <w:r w:rsidRPr="00CB56EC">
              <w:rPr>
                <w:sz w:val="18"/>
                <w:szCs w:val="18"/>
              </w:rPr>
              <w:t>Bir Yıl veya daha Az Süreli Asıl Vadeli</w:t>
            </w:r>
          </w:p>
        </w:tc>
        <w:tc>
          <w:tcPr>
            <w:tcW w:w="1293" w:type="dxa"/>
            <w:shd w:val="clear" w:color="auto" w:fill="auto"/>
            <w:vAlign w:val="bottom"/>
            <w:hideMark/>
          </w:tcPr>
          <w:p w14:paraId="39CBC843" w14:textId="4D9E4865" w:rsidR="00032EA7" w:rsidRPr="00CB56EC" w:rsidRDefault="00032EA7" w:rsidP="00032EA7">
            <w:pPr>
              <w:jc w:val="right"/>
              <w:rPr>
                <w:sz w:val="18"/>
                <w:szCs w:val="18"/>
                <w:lang w:eastAsia="tr-TR"/>
              </w:rPr>
            </w:pPr>
            <w:r w:rsidRPr="000D285B">
              <w:rPr>
                <w:sz w:val="18"/>
                <w:szCs w:val="18"/>
                <w:lang w:eastAsia="tr-TR"/>
              </w:rPr>
              <w:t>145,559</w:t>
            </w:r>
          </w:p>
        </w:tc>
        <w:tc>
          <w:tcPr>
            <w:tcW w:w="1294" w:type="dxa"/>
            <w:shd w:val="clear" w:color="auto" w:fill="auto"/>
            <w:vAlign w:val="bottom"/>
            <w:hideMark/>
          </w:tcPr>
          <w:p w14:paraId="59CE751A" w14:textId="60516A4D" w:rsidR="00032EA7" w:rsidRPr="00CB56EC" w:rsidRDefault="00032EA7" w:rsidP="00032EA7">
            <w:pPr>
              <w:jc w:val="right"/>
              <w:rPr>
                <w:sz w:val="18"/>
                <w:szCs w:val="18"/>
              </w:rPr>
            </w:pPr>
            <w:r w:rsidRPr="003C2D02">
              <w:rPr>
                <w:sz w:val="18"/>
                <w:szCs w:val="18"/>
                <w:lang w:eastAsia="tr-TR"/>
              </w:rPr>
              <w:t>119,052</w:t>
            </w:r>
          </w:p>
        </w:tc>
      </w:tr>
      <w:tr w:rsidR="00032EA7" w:rsidRPr="00CB56EC" w14:paraId="0AC10469" w14:textId="77777777" w:rsidTr="00032EA7">
        <w:trPr>
          <w:trHeight w:hRule="exact" w:val="227"/>
        </w:trPr>
        <w:tc>
          <w:tcPr>
            <w:tcW w:w="6655" w:type="dxa"/>
            <w:shd w:val="clear" w:color="auto" w:fill="auto"/>
            <w:vAlign w:val="bottom"/>
          </w:tcPr>
          <w:p w14:paraId="26192CAB" w14:textId="0963524A" w:rsidR="00032EA7" w:rsidRPr="00CB56EC" w:rsidRDefault="00032EA7" w:rsidP="00032EA7">
            <w:pPr>
              <w:ind w:firstLineChars="100" w:firstLine="180"/>
              <w:rPr>
                <w:sz w:val="18"/>
                <w:szCs w:val="18"/>
              </w:rPr>
            </w:pPr>
            <w:r w:rsidRPr="00CB56EC">
              <w:rPr>
                <w:sz w:val="18"/>
                <w:szCs w:val="18"/>
              </w:rPr>
              <w:t>Bir Yıldan Daha Uzun Süreli Asıl Vadeli</w:t>
            </w:r>
          </w:p>
        </w:tc>
        <w:tc>
          <w:tcPr>
            <w:tcW w:w="1293" w:type="dxa"/>
            <w:shd w:val="clear" w:color="auto" w:fill="auto"/>
            <w:vAlign w:val="bottom"/>
          </w:tcPr>
          <w:p w14:paraId="2ED36A0C" w14:textId="22782C2E" w:rsidR="00032EA7" w:rsidRPr="00CB56EC" w:rsidRDefault="00032EA7" w:rsidP="00032EA7">
            <w:pPr>
              <w:jc w:val="right"/>
              <w:rPr>
                <w:sz w:val="18"/>
                <w:szCs w:val="18"/>
                <w:lang w:eastAsia="tr-TR"/>
              </w:rPr>
            </w:pPr>
            <w:r w:rsidRPr="000D285B">
              <w:rPr>
                <w:sz w:val="18"/>
                <w:szCs w:val="18"/>
                <w:lang w:eastAsia="tr-TR"/>
              </w:rPr>
              <w:t>1,478,969</w:t>
            </w:r>
          </w:p>
        </w:tc>
        <w:tc>
          <w:tcPr>
            <w:tcW w:w="1294" w:type="dxa"/>
            <w:shd w:val="clear" w:color="auto" w:fill="auto"/>
            <w:vAlign w:val="bottom"/>
          </w:tcPr>
          <w:p w14:paraId="7F982499" w14:textId="680F92DF" w:rsidR="00032EA7" w:rsidRPr="00CB56EC" w:rsidRDefault="00032EA7" w:rsidP="00032EA7">
            <w:pPr>
              <w:jc w:val="right"/>
              <w:rPr>
                <w:sz w:val="18"/>
                <w:szCs w:val="18"/>
              </w:rPr>
            </w:pPr>
            <w:r w:rsidRPr="003C2D02">
              <w:rPr>
                <w:sz w:val="18"/>
                <w:szCs w:val="18"/>
                <w:lang w:eastAsia="tr-TR"/>
              </w:rPr>
              <w:t>1,115,745</w:t>
            </w:r>
          </w:p>
        </w:tc>
      </w:tr>
      <w:tr w:rsidR="00032EA7" w:rsidRPr="00CB56EC" w14:paraId="73D4B51D" w14:textId="77777777" w:rsidTr="00032EA7">
        <w:trPr>
          <w:trHeight w:hRule="exact" w:val="227"/>
        </w:trPr>
        <w:tc>
          <w:tcPr>
            <w:tcW w:w="6655" w:type="dxa"/>
            <w:shd w:val="clear" w:color="auto" w:fill="auto"/>
            <w:vAlign w:val="bottom"/>
          </w:tcPr>
          <w:p w14:paraId="29D2E951" w14:textId="413D11BF" w:rsidR="00032EA7" w:rsidRPr="00CB56EC" w:rsidRDefault="00032EA7" w:rsidP="00032EA7">
            <w:pPr>
              <w:rPr>
                <w:sz w:val="18"/>
                <w:szCs w:val="18"/>
              </w:rPr>
            </w:pPr>
            <w:r w:rsidRPr="00CB56EC">
              <w:rPr>
                <w:sz w:val="18"/>
                <w:szCs w:val="18"/>
              </w:rPr>
              <w:t xml:space="preserve">Diğer </w:t>
            </w:r>
            <w:proofErr w:type="spellStart"/>
            <w:r w:rsidRPr="00CB56EC">
              <w:rPr>
                <w:sz w:val="18"/>
                <w:szCs w:val="18"/>
              </w:rPr>
              <w:t>Gayrinakdi</w:t>
            </w:r>
            <w:proofErr w:type="spellEnd"/>
            <w:r w:rsidRPr="00CB56EC">
              <w:rPr>
                <w:sz w:val="18"/>
                <w:szCs w:val="18"/>
              </w:rPr>
              <w:t xml:space="preserve"> Krediler</w:t>
            </w:r>
          </w:p>
        </w:tc>
        <w:tc>
          <w:tcPr>
            <w:tcW w:w="1293" w:type="dxa"/>
            <w:shd w:val="clear" w:color="auto" w:fill="auto"/>
            <w:vAlign w:val="bottom"/>
          </w:tcPr>
          <w:p w14:paraId="1B4D929B" w14:textId="7A4D5C6E" w:rsidR="00032EA7" w:rsidRPr="00CB56EC" w:rsidRDefault="00032EA7" w:rsidP="00032EA7">
            <w:pPr>
              <w:jc w:val="right"/>
              <w:rPr>
                <w:sz w:val="18"/>
                <w:szCs w:val="18"/>
                <w:lang w:eastAsia="tr-TR"/>
              </w:rPr>
            </w:pPr>
            <w:r w:rsidRPr="000D285B">
              <w:rPr>
                <w:sz w:val="18"/>
                <w:szCs w:val="18"/>
                <w:lang w:eastAsia="tr-TR"/>
              </w:rPr>
              <w:t>971,139</w:t>
            </w:r>
          </w:p>
        </w:tc>
        <w:tc>
          <w:tcPr>
            <w:tcW w:w="1294" w:type="dxa"/>
            <w:shd w:val="clear" w:color="auto" w:fill="auto"/>
            <w:vAlign w:val="bottom"/>
          </w:tcPr>
          <w:p w14:paraId="09FE1768" w14:textId="7E0305BB" w:rsidR="00032EA7" w:rsidRPr="00CB56EC" w:rsidRDefault="00032EA7" w:rsidP="00032EA7">
            <w:pPr>
              <w:jc w:val="right"/>
              <w:rPr>
                <w:sz w:val="18"/>
                <w:szCs w:val="18"/>
              </w:rPr>
            </w:pPr>
            <w:r w:rsidRPr="003C2D02">
              <w:rPr>
                <w:sz w:val="18"/>
                <w:szCs w:val="18"/>
                <w:lang w:eastAsia="tr-TR"/>
              </w:rPr>
              <w:t>720,325</w:t>
            </w:r>
          </w:p>
        </w:tc>
      </w:tr>
      <w:tr w:rsidR="00032EA7" w:rsidRPr="00032EA7" w14:paraId="59E8AA7E" w14:textId="77777777" w:rsidTr="00032EA7">
        <w:trPr>
          <w:trHeight w:hRule="exact" w:val="227"/>
        </w:trPr>
        <w:tc>
          <w:tcPr>
            <w:tcW w:w="6655" w:type="dxa"/>
            <w:shd w:val="clear" w:color="auto" w:fill="auto"/>
            <w:vAlign w:val="bottom"/>
          </w:tcPr>
          <w:p w14:paraId="42350C8D" w14:textId="77777777" w:rsidR="00032EA7" w:rsidRPr="00032EA7" w:rsidRDefault="00032EA7" w:rsidP="00032EA7">
            <w:pPr>
              <w:rPr>
                <w:b/>
                <w:color w:val="000000"/>
                <w:sz w:val="16"/>
                <w:szCs w:val="16"/>
                <w:lang w:eastAsia="tr-TR"/>
              </w:rPr>
            </w:pPr>
            <w:r w:rsidRPr="00032EA7">
              <w:rPr>
                <w:b/>
                <w:sz w:val="18"/>
                <w:szCs w:val="18"/>
              </w:rPr>
              <w:t>Toplam</w:t>
            </w:r>
          </w:p>
        </w:tc>
        <w:tc>
          <w:tcPr>
            <w:tcW w:w="1293" w:type="dxa"/>
            <w:shd w:val="clear" w:color="auto" w:fill="auto"/>
            <w:vAlign w:val="bottom"/>
          </w:tcPr>
          <w:p w14:paraId="082F502C" w14:textId="1A340387" w:rsidR="00032EA7" w:rsidRPr="00032EA7" w:rsidRDefault="00032EA7" w:rsidP="00032EA7">
            <w:pPr>
              <w:jc w:val="right"/>
              <w:rPr>
                <w:b/>
                <w:sz w:val="18"/>
                <w:szCs w:val="18"/>
                <w:lang w:eastAsia="tr-TR"/>
              </w:rPr>
            </w:pPr>
            <w:r w:rsidRPr="000D285B">
              <w:rPr>
                <w:b/>
                <w:sz w:val="18"/>
                <w:szCs w:val="18"/>
                <w:lang w:eastAsia="tr-TR"/>
              </w:rPr>
              <w:t>2,595,667</w:t>
            </w:r>
          </w:p>
        </w:tc>
        <w:tc>
          <w:tcPr>
            <w:tcW w:w="1294" w:type="dxa"/>
            <w:shd w:val="clear" w:color="auto" w:fill="auto"/>
            <w:vAlign w:val="bottom"/>
          </w:tcPr>
          <w:p w14:paraId="1A235E63" w14:textId="730A6CC5" w:rsidR="00032EA7" w:rsidRPr="00032EA7" w:rsidRDefault="00032EA7" w:rsidP="00032EA7">
            <w:pPr>
              <w:jc w:val="right"/>
              <w:rPr>
                <w:b/>
                <w:sz w:val="18"/>
                <w:szCs w:val="18"/>
              </w:rPr>
            </w:pPr>
            <w:r w:rsidRPr="00032EA7">
              <w:rPr>
                <w:b/>
                <w:sz w:val="18"/>
                <w:szCs w:val="18"/>
                <w:lang w:eastAsia="tr-TR"/>
              </w:rPr>
              <w:t>1,955,122</w:t>
            </w:r>
          </w:p>
        </w:tc>
      </w:tr>
    </w:tbl>
    <w:p w14:paraId="4DE19C42" w14:textId="60E7F2C9" w:rsidR="00E30CF9" w:rsidRDefault="00E30CF9" w:rsidP="00E30CF9">
      <w:pPr>
        <w:rPr>
          <w:rFonts w:eastAsia="Arial Unicode MS"/>
          <w:b/>
          <w:sz w:val="8"/>
          <w:highlight w:val="yellow"/>
        </w:rPr>
      </w:pPr>
    </w:p>
    <w:p w14:paraId="3D59EC86" w14:textId="77777777" w:rsidR="003C56AC" w:rsidRPr="00CB56EC" w:rsidRDefault="003C56AC" w:rsidP="00E30CF9">
      <w:pPr>
        <w:rPr>
          <w:rFonts w:eastAsia="Arial Unicode MS"/>
          <w:b/>
          <w:sz w:val="8"/>
          <w:highlight w:val="yellow"/>
        </w:rPr>
      </w:pPr>
    </w:p>
    <w:p w14:paraId="008117C4" w14:textId="767ADEFE" w:rsidR="00BA6AED" w:rsidRPr="00CB56EC" w:rsidRDefault="003C56AC" w:rsidP="00BA6AED">
      <w:pPr>
        <w:tabs>
          <w:tab w:val="num" w:pos="3600"/>
        </w:tabs>
        <w:ind w:hanging="567"/>
        <w:rPr>
          <w:iCs/>
        </w:rPr>
      </w:pPr>
      <w:r>
        <w:rPr>
          <w:b/>
          <w:iCs/>
        </w:rPr>
        <w:tab/>
      </w:r>
      <w:r w:rsidR="00BA6AED" w:rsidRPr="00CB56EC">
        <w:rPr>
          <w:b/>
          <w:iCs/>
        </w:rPr>
        <w:t xml:space="preserve">I ve </w:t>
      </w:r>
      <w:proofErr w:type="spellStart"/>
      <w:r w:rsidR="00BA6AED" w:rsidRPr="00CB56EC">
        <w:rPr>
          <w:b/>
          <w:iCs/>
        </w:rPr>
        <w:t>II’nci</w:t>
      </w:r>
      <w:proofErr w:type="spellEnd"/>
      <w:r w:rsidR="00BA6AED" w:rsidRPr="00CB56EC">
        <w:rPr>
          <w:b/>
          <w:iCs/>
        </w:rPr>
        <w:t xml:space="preserve"> grupta sınıflandırılan </w:t>
      </w:r>
      <w:proofErr w:type="spellStart"/>
      <w:r w:rsidR="00BA6AED" w:rsidRPr="00CB56EC">
        <w:rPr>
          <w:b/>
          <w:iCs/>
        </w:rPr>
        <w:t>gayrinakdi</w:t>
      </w:r>
      <w:proofErr w:type="spellEnd"/>
      <w:r w:rsidR="00BA6AED" w:rsidRPr="00CB56EC">
        <w:rPr>
          <w:b/>
          <w:iCs/>
        </w:rPr>
        <w:t xml:space="preserve"> kredilere ilişkin bilgiler </w:t>
      </w:r>
    </w:p>
    <w:p w14:paraId="737966C8" w14:textId="77777777" w:rsidR="00BA6AED" w:rsidRPr="00CB56EC" w:rsidRDefault="00BA6AED" w:rsidP="00BA6AED">
      <w:pPr>
        <w:tabs>
          <w:tab w:val="left" w:pos="567"/>
        </w:tabs>
        <w:autoSpaceDE w:val="0"/>
        <w:autoSpaceDN w:val="0"/>
        <w:adjustRightInd w:val="0"/>
        <w:rPr>
          <w:lang w:eastAsia="en-GB"/>
        </w:rPr>
      </w:pPr>
    </w:p>
    <w:tbl>
      <w:tblPr>
        <w:tblW w:w="927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239"/>
        <w:gridCol w:w="876"/>
        <w:gridCol w:w="950"/>
        <w:gridCol w:w="868"/>
        <w:gridCol w:w="868"/>
        <w:gridCol w:w="871"/>
        <w:gridCol w:w="868"/>
        <w:gridCol w:w="868"/>
        <w:gridCol w:w="868"/>
      </w:tblGrid>
      <w:tr w:rsidR="003C56AC" w:rsidRPr="00CB56EC" w14:paraId="192CCCC9" w14:textId="77777777" w:rsidTr="00032EA7">
        <w:trPr>
          <w:trHeight w:val="266"/>
        </w:trPr>
        <w:tc>
          <w:tcPr>
            <w:tcW w:w="2239" w:type="dxa"/>
            <w:shd w:val="clear" w:color="auto" w:fill="auto"/>
            <w:vAlign w:val="bottom"/>
          </w:tcPr>
          <w:p w14:paraId="1C8C87A1" w14:textId="77777777" w:rsidR="003C56AC" w:rsidRPr="00CB56EC" w:rsidRDefault="003C56AC" w:rsidP="003C56AC">
            <w:pPr>
              <w:jc w:val="right"/>
              <w:rPr>
                <w:b/>
                <w:sz w:val="18"/>
                <w:szCs w:val="18"/>
                <w:lang w:eastAsia="tr-TR"/>
              </w:rPr>
            </w:pPr>
          </w:p>
        </w:tc>
        <w:tc>
          <w:tcPr>
            <w:tcW w:w="3562" w:type="dxa"/>
            <w:gridSpan w:val="4"/>
            <w:shd w:val="clear" w:color="auto" w:fill="auto"/>
            <w:vAlign w:val="bottom"/>
          </w:tcPr>
          <w:p w14:paraId="3A28DF75" w14:textId="794FA376" w:rsidR="003C56AC" w:rsidRPr="00CB56EC" w:rsidRDefault="003C56AC" w:rsidP="003C56AC">
            <w:pPr>
              <w:jc w:val="center"/>
              <w:rPr>
                <w:b/>
                <w:bCs/>
                <w:sz w:val="18"/>
                <w:szCs w:val="18"/>
                <w:lang w:eastAsia="tr-TR"/>
              </w:rPr>
            </w:pPr>
            <w:r>
              <w:rPr>
                <w:b/>
                <w:bCs/>
                <w:sz w:val="18"/>
                <w:szCs w:val="18"/>
                <w:lang w:eastAsia="tr-TR"/>
              </w:rPr>
              <w:t>Cari Dönem</w:t>
            </w:r>
          </w:p>
        </w:tc>
        <w:tc>
          <w:tcPr>
            <w:tcW w:w="3475" w:type="dxa"/>
            <w:gridSpan w:val="4"/>
            <w:shd w:val="clear" w:color="auto" w:fill="auto"/>
            <w:vAlign w:val="bottom"/>
          </w:tcPr>
          <w:p w14:paraId="124C6E36" w14:textId="13EABDD1" w:rsidR="003C56AC" w:rsidRPr="00CB56EC" w:rsidRDefault="003C56AC" w:rsidP="003C56AC">
            <w:pPr>
              <w:jc w:val="center"/>
              <w:rPr>
                <w:b/>
                <w:bCs/>
                <w:sz w:val="18"/>
                <w:szCs w:val="18"/>
                <w:lang w:eastAsia="tr-TR"/>
              </w:rPr>
            </w:pPr>
            <w:r>
              <w:rPr>
                <w:b/>
                <w:bCs/>
                <w:sz w:val="18"/>
                <w:szCs w:val="18"/>
                <w:lang w:eastAsia="tr-TR"/>
              </w:rPr>
              <w:t>Önceki Dönem</w:t>
            </w:r>
          </w:p>
        </w:tc>
      </w:tr>
      <w:tr w:rsidR="003C56AC" w:rsidRPr="00CB56EC" w14:paraId="12E628F8" w14:textId="3F17CDD6" w:rsidTr="00032EA7">
        <w:trPr>
          <w:trHeight w:val="266"/>
        </w:trPr>
        <w:tc>
          <w:tcPr>
            <w:tcW w:w="2239" w:type="dxa"/>
            <w:shd w:val="clear" w:color="auto" w:fill="auto"/>
            <w:vAlign w:val="center"/>
            <w:hideMark/>
          </w:tcPr>
          <w:p w14:paraId="136909C9" w14:textId="1094F260" w:rsidR="003C56AC" w:rsidRPr="00CB56EC" w:rsidRDefault="003C56AC" w:rsidP="003C56AC">
            <w:pPr>
              <w:rPr>
                <w:b/>
                <w:sz w:val="18"/>
                <w:szCs w:val="18"/>
                <w:lang w:eastAsia="tr-TR"/>
              </w:rPr>
            </w:pPr>
          </w:p>
        </w:tc>
        <w:tc>
          <w:tcPr>
            <w:tcW w:w="1826" w:type="dxa"/>
            <w:gridSpan w:val="2"/>
            <w:shd w:val="clear" w:color="auto" w:fill="auto"/>
            <w:vAlign w:val="bottom"/>
            <w:hideMark/>
          </w:tcPr>
          <w:p w14:paraId="3FA91E17" w14:textId="60601913" w:rsidR="003C56AC" w:rsidRPr="00CB56EC" w:rsidRDefault="003C56AC" w:rsidP="003C56AC">
            <w:pPr>
              <w:jc w:val="center"/>
              <w:rPr>
                <w:b/>
                <w:bCs/>
                <w:sz w:val="18"/>
                <w:szCs w:val="18"/>
                <w:lang w:eastAsia="tr-TR"/>
              </w:rPr>
            </w:pPr>
            <w:r w:rsidRPr="00CB56EC">
              <w:rPr>
                <w:b/>
                <w:bCs/>
                <w:sz w:val="18"/>
                <w:szCs w:val="18"/>
                <w:lang w:eastAsia="tr-TR"/>
              </w:rPr>
              <w:t>I. Grup</w:t>
            </w:r>
          </w:p>
        </w:tc>
        <w:tc>
          <w:tcPr>
            <w:tcW w:w="1736" w:type="dxa"/>
            <w:gridSpan w:val="2"/>
            <w:shd w:val="clear" w:color="auto" w:fill="auto"/>
            <w:vAlign w:val="bottom"/>
            <w:hideMark/>
          </w:tcPr>
          <w:p w14:paraId="55F4296D" w14:textId="61AEE2CA" w:rsidR="003C56AC" w:rsidRPr="00CB56EC" w:rsidRDefault="003C56AC" w:rsidP="003C56AC">
            <w:pPr>
              <w:jc w:val="center"/>
              <w:rPr>
                <w:b/>
                <w:bCs/>
                <w:sz w:val="18"/>
                <w:szCs w:val="18"/>
                <w:lang w:eastAsia="tr-TR"/>
              </w:rPr>
            </w:pPr>
            <w:r w:rsidRPr="00CB56EC">
              <w:rPr>
                <w:b/>
                <w:bCs/>
                <w:sz w:val="18"/>
                <w:szCs w:val="18"/>
                <w:lang w:eastAsia="tr-TR"/>
              </w:rPr>
              <w:t>II. Grup</w:t>
            </w:r>
          </w:p>
        </w:tc>
        <w:tc>
          <w:tcPr>
            <w:tcW w:w="1739" w:type="dxa"/>
            <w:gridSpan w:val="2"/>
            <w:shd w:val="clear" w:color="auto" w:fill="auto"/>
            <w:vAlign w:val="bottom"/>
          </w:tcPr>
          <w:p w14:paraId="47F68EED" w14:textId="0D3F4703" w:rsidR="003C56AC" w:rsidRPr="00CB56EC" w:rsidRDefault="003C56AC" w:rsidP="003C56AC">
            <w:pPr>
              <w:jc w:val="center"/>
              <w:rPr>
                <w:b/>
                <w:bCs/>
                <w:sz w:val="18"/>
                <w:szCs w:val="18"/>
                <w:lang w:eastAsia="tr-TR"/>
              </w:rPr>
            </w:pPr>
            <w:r w:rsidRPr="00CB56EC">
              <w:rPr>
                <w:b/>
                <w:bCs/>
                <w:sz w:val="18"/>
                <w:szCs w:val="18"/>
                <w:lang w:eastAsia="tr-TR"/>
              </w:rPr>
              <w:t>I. Grup</w:t>
            </w:r>
          </w:p>
        </w:tc>
        <w:tc>
          <w:tcPr>
            <w:tcW w:w="1736" w:type="dxa"/>
            <w:gridSpan w:val="2"/>
            <w:shd w:val="clear" w:color="auto" w:fill="auto"/>
            <w:vAlign w:val="bottom"/>
          </w:tcPr>
          <w:p w14:paraId="0F40639C" w14:textId="4F93F995" w:rsidR="003C56AC" w:rsidRPr="00CB56EC" w:rsidRDefault="003C56AC" w:rsidP="003C56AC">
            <w:pPr>
              <w:jc w:val="center"/>
              <w:rPr>
                <w:b/>
                <w:bCs/>
                <w:sz w:val="18"/>
                <w:szCs w:val="18"/>
                <w:lang w:eastAsia="tr-TR"/>
              </w:rPr>
            </w:pPr>
            <w:r w:rsidRPr="00CB56EC">
              <w:rPr>
                <w:b/>
                <w:bCs/>
                <w:sz w:val="18"/>
                <w:szCs w:val="18"/>
                <w:lang w:eastAsia="tr-TR"/>
              </w:rPr>
              <w:t>II. Grup</w:t>
            </w:r>
          </w:p>
        </w:tc>
      </w:tr>
      <w:tr w:rsidR="003C56AC" w:rsidRPr="00CB56EC" w14:paraId="1104EDB2" w14:textId="343A1B7C" w:rsidTr="00032EA7">
        <w:trPr>
          <w:trHeight w:val="251"/>
        </w:trPr>
        <w:tc>
          <w:tcPr>
            <w:tcW w:w="2239" w:type="dxa"/>
            <w:shd w:val="clear" w:color="auto" w:fill="auto"/>
            <w:vAlign w:val="center"/>
            <w:hideMark/>
          </w:tcPr>
          <w:p w14:paraId="22BE7AED" w14:textId="77777777" w:rsidR="003C56AC" w:rsidRPr="00CB56EC" w:rsidRDefault="003C56AC" w:rsidP="003C56AC">
            <w:pPr>
              <w:jc w:val="right"/>
              <w:rPr>
                <w:sz w:val="18"/>
                <w:szCs w:val="18"/>
                <w:lang w:eastAsia="tr-TR"/>
              </w:rPr>
            </w:pPr>
            <w:r w:rsidRPr="00CB56EC">
              <w:rPr>
                <w:sz w:val="18"/>
                <w:szCs w:val="18"/>
                <w:lang w:eastAsia="tr-TR"/>
              </w:rPr>
              <w:t> </w:t>
            </w:r>
          </w:p>
        </w:tc>
        <w:tc>
          <w:tcPr>
            <w:tcW w:w="876" w:type="dxa"/>
            <w:shd w:val="clear" w:color="auto" w:fill="auto"/>
            <w:vAlign w:val="bottom"/>
            <w:hideMark/>
          </w:tcPr>
          <w:p w14:paraId="007E9EDB" w14:textId="77777777" w:rsidR="003C56AC" w:rsidRPr="00CB56EC" w:rsidRDefault="003C56AC" w:rsidP="003C56AC">
            <w:pPr>
              <w:jc w:val="right"/>
              <w:rPr>
                <w:b/>
                <w:bCs/>
                <w:sz w:val="18"/>
                <w:szCs w:val="18"/>
                <w:lang w:eastAsia="tr-TR"/>
              </w:rPr>
            </w:pPr>
            <w:r w:rsidRPr="00CB56EC">
              <w:rPr>
                <w:b/>
                <w:bCs/>
                <w:sz w:val="18"/>
                <w:szCs w:val="18"/>
                <w:lang w:eastAsia="tr-TR"/>
              </w:rPr>
              <w:t>TP</w:t>
            </w:r>
          </w:p>
        </w:tc>
        <w:tc>
          <w:tcPr>
            <w:tcW w:w="950" w:type="dxa"/>
            <w:shd w:val="clear" w:color="auto" w:fill="auto"/>
            <w:vAlign w:val="bottom"/>
            <w:hideMark/>
          </w:tcPr>
          <w:p w14:paraId="14A0F959" w14:textId="77777777" w:rsidR="003C56AC" w:rsidRPr="00CB56EC" w:rsidRDefault="003C56AC" w:rsidP="003C56AC">
            <w:pPr>
              <w:jc w:val="right"/>
              <w:rPr>
                <w:b/>
                <w:bCs/>
                <w:sz w:val="18"/>
                <w:szCs w:val="18"/>
                <w:lang w:eastAsia="tr-TR"/>
              </w:rPr>
            </w:pPr>
            <w:r w:rsidRPr="00CB56EC">
              <w:rPr>
                <w:b/>
                <w:bCs/>
                <w:sz w:val="18"/>
                <w:szCs w:val="18"/>
                <w:lang w:eastAsia="tr-TR"/>
              </w:rPr>
              <w:t>YP</w:t>
            </w:r>
          </w:p>
        </w:tc>
        <w:tc>
          <w:tcPr>
            <w:tcW w:w="868" w:type="dxa"/>
            <w:shd w:val="clear" w:color="auto" w:fill="auto"/>
            <w:vAlign w:val="bottom"/>
            <w:hideMark/>
          </w:tcPr>
          <w:p w14:paraId="7E8A913D" w14:textId="77777777" w:rsidR="003C56AC" w:rsidRPr="00CB56EC" w:rsidRDefault="003C56AC" w:rsidP="003C56AC">
            <w:pPr>
              <w:jc w:val="right"/>
              <w:rPr>
                <w:b/>
                <w:bCs/>
                <w:sz w:val="18"/>
                <w:szCs w:val="18"/>
                <w:lang w:eastAsia="tr-TR"/>
              </w:rPr>
            </w:pPr>
            <w:r w:rsidRPr="00CB56EC">
              <w:rPr>
                <w:b/>
                <w:bCs/>
                <w:sz w:val="18"/>
                <w:szCs w:val="18"/>
                <w:lang w:eastAsia="tr-TR"/>
              </w:rPr>
              <w:t>TP</w:t>
            </w:r>
          </w:p>
        </w:tc>
        <w:tc>
          <w:tcPr>
            <w:tcW w:w="868" w:type="dxa"/>
            <w:shd w:val="clear" w:color="auto" w:fill="auto"/>
            <w:vAlign w:val="bottom"/>
            <w:hideMark/>
          </w:tcPr>
          <w:p w14:paraId="24F2C88F" w14:textId="77777777" w:rsidR="003C56AC" w:rsidRPr="00CB56EC" w:rsidRDefault="003C56AC" w:rsidP="003C56AC">
            <w:pPr>
              <w:jc w:val="right"/>
              <w:rPr>
                <w:b/>
                <w:bCs/>
                <w:sz w:val="18"/>
                <w:szCs w:val="18"/>
                <w:lang w:eastAsia="tr-TR"/>
              </w:rPr>
            </w:pPr>
            <w:r w:rsidRPr="00CB56EC">
              <w:rPr>
                <w:b/>
                <w:bCs/>
                <w:sz w:val="18"/>
                <w:szCs w:val="18"/>
                <w:lang w:eastAsia="tr-TR"/>
              </w:rPr>
              <w:t>YP</w:t>
            </w:r>
          </w:p>
        </w:tc>
        <w:tc>
          <w:tcPr>
            <w:tcW w:w="871" w:type="dxa"/>
            <w:shd w:val="clear" w:color="auto" w:fill="auto"/>
            <w:vAlign w:val="bottom"/>
          </w:tcPr>
          <w:p w14:paraId="58061276" w14:textId="05DAC802" w:rsidR="003C56AC" w:rsidRPr="00CB56EC" w:rsidRDefault="003C56AC" w:rsidP="003C56AC">
            <w:pPr>
              <w:jc w:val="right"/>
              <w:rPr>
                <w:b/>
                <w:bCs/>
                <w:sz w:val="18"/>
                <w:szCs w:val="18"/>
                <w:lang w:eastAsia="tr-TR"/>
              </w:rPr>
            </w:pPr>
            <w:r w:rsidRPr="00CB56EC">
              <w:rPr>
                <w:b/>
                <w:bCs/>
                <w:sz w:val="18"/>
                <w:szCs w:val="18"/>
                <w:lang w:eastAsia="tr-TR"/>
              </w:rPr>
              <w:t>TP</w:t>
            </w:r>
          </w:p>
        </w:tc>
        <w:tc>
          <w:tcPr>
            <w:tcW w:w="868" w:type="dxa"/>
            <w:shd w:val="clear" w:color="auto" w:fill="auto"/>
            <w:vAlign w:val="bottom"/>
          </w:tcPr>
          <w:p w14:paraId="2315EEB3" w14:textId="3537B2B1" w:rsidR="003C56AC" w:rsidRPr="00CB56EC" w:rsidRDefault="003C56AC" w:rsidP="003C56AC">
            <w:pPr>
              <w:jc w:val="right"/>
              <w:rPr>
                <w:b/>
                <w:bCs/>
                <w:sz w:val="18"/>
                <w:szCs w:val="18"/>
                <w:lang w:eastAsia="tr-TR"/>
              </w:rPr>
            </w:pPr>
            <w:r w:rsidRPr="00CB56EC">
              <w:rPr>
                <w:b/>
                <w:bCs/>
                <w:sz w:val="18"/>
                <w:szCs w:val="18"/>
                <w:lang w:eastAsia="tr-TR"/>
              </w:rPr>
              <w:t>YP</w:t>
            </w:r>
          </w:p>
        </w:tc>
        <w:tc>
          <w:tcPr>
            <w:tcW w:w="868" w:type="dxa"/>
            <w:shd w:val="clear" w:color="auto" w:fill="auto"/>
            <w:vAlign w:val="bottom"/>
          </w:tcPr>
          <w:p w14:paraId="331A1EE1" w14:textId="34CF1275" w:rsidR="003C56AC" w:rsidRPr="00CB56EC" w:rsidRDefault="003C56AC" w:rsidP="003C56AC">
            <w:pPr>
              <w:jc w:val="right"/>
              <w:rPr>
                <w:b/>
                <w:bCs/>
                <w:sz w:val="18"/>
                <w:szCs w:val="18"/>
                <w:lang w:eastAsia="tr-TR"/>
              </w:rPr>
            </w:pPr>
            <w:r w:rsidRPr="00CB56EC">
              <w:rPr>
                <w:b/>
                <w:bCs/>
                <w:sz w:val="18"/>
                <w:szCs w:val="18"/>
                <w:lang w:eastAsia="tr-TR"/>
              </w:rPr>
              <w:t>TP</w:t>
            </w:r>
          </w:p>
        </w:tc>
        <w:tc>
          <w:tcPr>
            <w:tcW w:w="868" w:type="dxa"/>
            <w:shd w:val="clear" w:color="auto" w:fill="auto"/>
            <w:vAlign w:val="bottom"/>
          </w:tcPr>
          <w:p w14:paraId="343D2649" w14:textId="0703EA66" w:rsidR="003C56AC" w:rsidRPr="00CB56EC" w:rsidRDefault="003C56AC" w:rsidP="003C56AC">
            <w:pPr>
              <w:jc w:val="right"/>
              <w:rPr>
                <w:b/>
                <w:bCs/>
                <w:sz w:val="18"/>
                <w:szCs w:val="18"/>
                <w:lang w:eastAsia="tr-TR"/>
              </w:rPr>
            </w:pPr>
            <w:r w:rsidRPr="00CB56EC">
              <w:rPr>
                <w:b/>
                <w:bCs/>
                <w:sz w:val="18"/>
                <w:szCs w:val="18"/>
                <w:lang w:eastAsia="tr-TR"/>
              </w:rPr>
              <w:t>YP</w:t>
            </w:r>
          </w:p>
        </w:tc>
      </w:tr>
      <w:tr w:rsidR="00032EA7" w:rsidRPr="00032EA7" w14:paraId="6DCF8EA5" w14:textId="28F287E0" w:rsidTr="00032EA7">
        <w:trPr>
          <w:trHeight w:hRule="exact" w:val="257"/>
        </w:trPr>
        <w:tc>
          <w:tcPr>
            <w:tcW w:w="2239" w:type="dxa"/>
            <w:shd w:val="clear" w:color="auto" w:fill="auto"/>
            <w:vAlign w:val="bottom"/>
            <w:hideMark/>
          </w:tcPr>
          <w:p w14:paraId="051F6DAE" w14:textId="77777777" w:rsidR="00032EA7" w:rsidRPr="00032EA7" w:rsidRDefault="00032EA7" w:rsidP="00032EA7">
            <w:pPr>
              <w:rPr>
                <w:b/>
                <w:bCs/>
                <w:sz w:val="18"/>
                <w:szCs w:val="18"/>
                <w:lang w:eastAsia="tr-TR"/>
              </w:rPr>
            </w:pPr>
            <w:proofErr w:type="spellStart"/>
            <w:r w:rsidRPr="00032EA7">
              <w:rPr>
                <w:b/>
                <w:bCs/>
                <w:sz w:val="18"/>
                <w:szCs w:val="18"/>
                <w:lang w:eastAsia="tr-TR"/>
              </w:rPr>
              <w:t>Gayrinakdi</w:t>
            </w:r>
            <w:proofErr w:type="spellEnd"/>
            <w:r w:rsidRPr="00032EA7">
              <w:rPr>
                <w:b/>
                <w:bCs/>
                <w:sz w:val="18"/>
                <w:szCs w:val="18"/>
                <w:lang w:eastAsia="tr-TR"/>
              </w:rPr>
              <w:t xml:space="preserve"> Krediler</w:t>
            </w:r>
          </w:p>
        </w:tc>
        <w:tc>
          <w:tcPr>
            <w:tcW w:w="876" w:type="dxa"/>
            <w:shd w:val="clear" w:color="auto" w:fill="auto"/>
            <w:vAlign w:val="bottom"/>
            <w:hideMark/>
          </w:tcPr>
          <w:p w14:paraId="21BF5F8A" w14:textId="5BB9D9AE" w:rsidR="00032EA7" w:rsidRPr="00032EA7" w:rsidRDefault="00032EA7" w:rsidP="00032EA7">
            <w:pPr>
              <w:jc w:val="right"/>
              <w:rPr>
                <w:b/>
                <w:bCs/>
                <w:sz w:val="18"/>
                <w:szCs w:val="18"/>
                <w:lang w:eastAsia="tr-TR"/>
              </w:rPr>
            </w:pPr>
            <w:r w:rsidRPr="000D285B">
              <w:rPr>
                <w:b/>
                <w:bCs/>
                <w:sz w:val="18"/>
                <w:szCs w:val="18"/>
                <w:lang w:eastAsia="tr-TR"/>
              </w:rPr>
              <w:t>472,468</w:t>
            </w:r>
          </w:p>
        </w:tc>
        <w:tc>
          <w:tcPr>
            <w:tcW w:w="950" w:type="dxa"/>
            <w:shd w:val="clear" w:color="auto" w:fill="auto"/>
            <w:vAlign w:val="bottom"/>
            <w:hideMark/>
          </w:tcPr>
          <w:p w14:paraId="45C0F4DE" w14:textId="61787345" w:rsidR="00032EA7" w:rsidRPr="00032EA7" w:rsidRDefault="00032EA7" w:rsidP="00032EA7">
            <w:pPr>
              <w:jc w:val="right"/>
              <w:rPr>
                <w:b/>
                <w:bCs/>
                <w:sz w:val="18"/>
                <w:szCs w:val="18"/>
                <w:lang w:eastAsia="tr-TR"/>
              </w:rPr>
            </w:pPr>
            <w:r w:rsidRPr="000D285B">
              <w:rPr>
                <w:b/>
                <w:bCs/>
                <w:sz w:val="18"/>
                <w:szCs w:val="18"/>
                <w:lang w:eastAsia="tr-TR"/>
              </w:rPr>
              <w:t>2,123,199</w:t>
            </w:r>
          </w:p>
        </w:tc>
        <w:tc>
          <w:tcPr>
            <w:tcW w:w="868" w:type="dxa"/>
            <w:shd w:val="clear" w:color="auto" w:fill="auto"/>
            <w:vAlign w:val="bottom"/>
            <w:hideMark/>
          </w:tcPr>
          <w:p w14:paraId="167ECA48" w14:textId="29851F4B" w:rsidR="00032EA7" w:rsidRPr="00032EA7" w:rsidRDefault="00032EA7" w:rsidP="00032EA7">
            <w:pPr>
              <w:jc w:val="right"/>
              <w:rPr>
                <w:b/>
                <w:bCs/>
                <w:sz w:val="18"/>
                <w:szCs w:val="18"/>
                <w:lang w:eastAsia="tr-TR"/>
              </w:rPr>
            </w:pPr>
            <w:r w:rsidRPr="00032EA7">
              <w:rPr>
                <w:b/>
                <w:bCs/>
                <w:sz w:val="18"/>
                <w:szCs w:val="18"/>
                <w:lang w:eastAsia="tr-TR"/>
              </w:rPr>
              <w:t>-</w:t>
            </w:r>
          </w:p>
        </w:tc>
        <w:tc>
          <w:tcPr>
            <w:tcW w:w="868" w:type="dxa"/>
            <w:shd w:val="clear" w:color="auto" w:fill="auto"/>
            <w:vAlign w:val="bottom"/>
            <w:hideMark/>
          </w:tcPr>
          <w:p w14:paraId="1922F9A3" w14:textId="0721A0FF" w:rsidR="00032EA7" w:rsidRPr="00032EA7" w:rsidRDefault="00032EA7" w:rsidP="00032EA7">
            <w:pPr>
              <w:jc w:val="right"/>
              <w:rPr>
                <w:b/>
                <w:bCs/>
                <w:sz w:val="18"/>
                <w:szCs w:val="18"/>
                <w:lang w:eastAsia="tr-TR"/>
              </w:rPr>
            </w:pPr>
            <w:r w:rsidRPr="00032EA7">
              <w:rPr>
                <w:b/>
                <w:bCs/>
                <w:sz w:val="18"/>
                <w:szCs w:val="18"/>
                <w:lang w:eastAsia="tr-TR"/>
              </w:rPr>
              <w:t>-</w:t>
            </w:r>
          </w:p>
        </w:tc>
        <w:tc>
          <w:tcPr>
            <w:tcW w:w="871" w:type="dxa"/>
            <w:shd w:val="clear" w:color="auto" w:fill="auto"/>
            <w:vAlign w:val="bottom"/>
          </w:tcPr>
          <w:p w14:paraId="03217F91" w14:textId="76758E2E" w:rsidR="00032EA7" w:rsidRPr="00032EA7" w:rsidRDefault="00032EA7" w:rsidP="00032EA7">
            <w:pPr>
              <w:jc w:val="right"/>
              <w:rPr>
                <w:b/>
                <w:bCs/>
                <w:sz w:val="18"/>
                <w:szCs w:val="18"/>
                <w:lang w:eastAsia="tr-TR"/>
              </w:rPr>
            </w:pPr>
            <w:r w:rsidRPr="00032EA7">
              <w:rPr>
                <w:b/>
                <w:bCs/>
                <w:sz w:val="18"/>
                <w:szCs w:val="18"/>
                <w:lang w:eastAsia="tr-TR"/>
              </w:rPr>
              <w:t>465,156</w:t>
            </w:r>
          </w:p>
        </w:tc>
        <w:tc>
          <w:tcPr>
            <w:tcW w:w="868" w:type="dxa"/>
            <w:shd w:val="clear" w:color="auto" w:fill="auto"/>
            <w:vAlign w:val="bottom"/>
          </w:tcPr>
          <w:p w14:paraId="256D511D" w14:textId="20BAF37B" w:rsidR="00032EA7" w:rsidRPr="00032EA7" w:rsidRDefault="00032EA7" w:rsidP="00032EA7">
            <w:pPr>
              <w:jc w:val="right"/>
              <w:rPr>
                <w:b/>
                <w:bCs/>
                <w:sz w:val="18"/>
                <w:szCs w:val="18"/>
                <w:lang w:eastAsia="tr-TR"/>
              </w:rPr>
            </w:pPr>
            <w:r w:rsidRPr="00032EA7">
              <w:rPr>
                <w:b/>
                <w:bCs/>
                <w:sz w:val="18"/>
                <w:szCs w:val="18"/>
                <w:lang w:eastAsia="tr-TR"/>
              </w:rPr>
              <w:t>1,489,966</w:t>
            </w:r>
          </w:p>
        </w:tc>
        <w:tc>
          <w:tcPr>
            <w:tcW w:w="868" w:type="dxa"/>
            <w:shd w:val="clear" w:color="auto" w:fill="auto"/>
            <w:vAlign w:val="bottom"/>
          </w:tcPr>
          <w:p w14:paraId="2A83C53F" w14:textId="1E4705E6" w:rsidR="00032EA7" w:rsidRPr="00032EA7" w:rsidRDefault="00032EA7" w:rsidP="00032EA7">
            <w:pPr>
              <w:jc w:val="right"/>
              <w:rPr>
                <w:b/>
                <w:bCs/>
                <w:sz w:val="18"/>
                <w:szCs w:val="18"/>
                <w:lang w:eastAsia="tr-TR"/>
              </w:rPr>
            </w:pPr>
            <w:r w:rsidRPr="00032EA7">
              <w:rPr>
                <w:b/>
                <w:bCs/>
                <w:sz w:val="18"/>
                <w:szCs w:val="18"/>
                <w:lang w:eastAsia="tr-TR"/>
              </w:rPr>
              <w:t>-</w:t>
            </w:r>
          </w:p>
        </w:tc>
        <w:tc>
          <w:tcPr>
            <w:tcW w:w="868" w:type="dxa"/>
            <w:shd w:val="clear" w:color="auto" w:fill="auto"/>
            <w:vAlign w:val="bottom"/>
          </w:tcPr>
          <w:p w14:paraId="7B536F8B" w14:textId="6D5F558C" w:rsidR="00032EA7" w:rsidRPr="00032EA7" w:rsidRDefault="00032EA7" w:rsidP="00032EA7">
            <w:pPr>
              <w:jc w:val="right"/>
              <w:rPr>
                <w:b/>
                <w:bCs/>
                <w:sz w:val="18"/>
                <w:szCs w:val="18"/>
                <w:lang w:eastAsia="tr-TR"/>
              </w:rPr>
            </w:pPr>
            <w:r w:rsidRPr="00032EA7">
              <w:rPr>
                <w:b/>
                <w:bCs/>
                <w:sz w:val="18"/>
                <w:szCs w:val="18"/>
                <w:lang w:eastAsia="tr-TR"/>
              </w:rPr>
              <w:t>-</w:t>
            </w:r>
          </w:p>
        </w:tc>
      </w:tr>
      <w:tr w:rsidR="00032EA7" w:rsidRPr="00CB56EC" w14:paraId="0A9BBBCC" w14:textId="4AEB1929" w:rsidTr="00032EA7">
        <w:trPr>
          <w:trHeight w:hRule="exact" w:val="227"/>
        </w:trPr>
        <w:tc>
          <w:tcPr>
            <w:tcW w:w="2239" w:type="dxa"/>
            <w:shd w:val="clear" w:color="auto" w:fill="auto"/>
            <w:vAlign w:val="bottom"/>
            <w:hideMark/>
          </w:tcPr>
          <w:p w14:paraId="4EA04521" w14:textId="77777777" w:rsidR="00032EA7" w:rsidRPr="00CB56EC" w:rsidRDefault="00032EA7" w:rsidP="00032EA7">
            <w:pPr>
              <w:ind w:left="66"/>
              <w:rPr>
                <w:sz w:val="18"/>
                <w:szCs w:val="18"/>
                <w:lang w:eastAsia="tr-TR"/>
              </w:rPr>
            </w:pPr>
            <w:r w:rsidRPr="00CB56EC">
              <w:rPr>
                <w:sz w:val="18"/>
                <w:szCs w:val="18"/>
                <w:lang w:eastAsia="tr-TR"/>
              </w:rPr>
              <w:t>Teminat Mektupları</w:t>
            </w:r>
          </w:p>
        </w:tc>
        <w:tc>
          <w:tcPr>
            <w:tcW w:w="876" w:type="dxa"/>
            <w:shd w:val="clear" w:color="auto" w:fill="auto"/>
            <w:vAlign w:val="bottom"/>
            <w:hideMark/>
          </w:tcPr>
          <w:p w14:paraId="7588E01F" w14:textId="69D4F9D3" w:rsidR="00032EA7" w:rsidRPr="00032EA7" w:rsidRDefault="00032EA7" w:rsidP="00032EA7">
            <w:pPr>
              <w:jc w:val="right"/>
              <w:rPr>
                <w:sz w:val="18"/>
                <w:szCs w:val="18"/>
                <w:lang w:eastAsia="tr-TR"/>
              </w:rPr>
            </w:pPr>
            <w:r w:rsidRPr="000D285B">
              <w:rPr>
                <w:sz w:val="18"/>
                <w:szCs w:val="18"/>
                <w:lang w:eastAsia="tr-TR"/>
              </w:rPr>
              <w:t>472,468</w:t>
            </w:r>
          </w:p>
        </w:tc>
        <w:tc>
          <w:tcPr>
            <w:tcW w:w="950" w:type="dxa"/>
            <w:shd w:val="clear" w:color="auto" w:fill="auto"/>
            <w:vAlign w:val="bottom"/>
            <w:hideMark/>
          </w:tcPr>
          <w:p w14:paraId="1F0AFD00" w14:textId="34708F68" w:rsidR="00032EA7" w:rsidRPr="00032EA7" w:rsidRDefault="00032EA7" w:rsidP="00032EA7">
            <w:pPr>
              <w:jc w:val="right"/>
              <w:rPr>
                <w:sz w:val="18"/>
                <w:szCs w:val="18"/>
                <w:lang w:eastAsia="tr-TR"/>
              </w:rPr>
            </w:pPr>
            <w:r w:rsidRPr="000D285B">
              <w:rPr>
                <w:sz w:val="18"/>
                <w:szCs w:val="18"/>
                <w:lang w:eastAsia="tr-TR"/>
              </w:rPr>
              <w:t>1,868,588</w:t>
            </w:r>
          </w:p>
        </w:tc>
        <w:tc>
          <w:tcPr>
            <w:tcW w:w="868" w:type="dxa"/>
            <w:shd w:val="clear" w:color="auto" w:fill="auto"/>
            <w:vAlign w:val="bottom"/>
            <w:hideMark/>
          </w:tcPr>
          <w:p w14:paraId="0398A6AC" w14:textId="1FCA2EC5" w:rsidR="00032EA7" w:rsidRPr="00032EA7" w:rsidRDefault="00032EA7" w:rsidP="00032EA7">
            <w:pPr>
              <w:jc w:val="right"/>
              <w:rPr>
                <w:sz w:val="18"/>
                <w:szCs w:val="18"/>
                <w:lang w:eastAsia="tr-TR"/>
              </w:rPr>
            </w:pPr>
            <w:r w:rsidRPr="00032EA7">
              <w:rPr>
                <w:sz w:val="18"/>
                <w:szCs w:val="18"/>
                <w:lang w:eastAsia="tr-TR"/>
              </w:rPr>
              <w:t>-</w:t>
            </w:r>
          </w:p>
        </w:tc>
        <w:tc>
          <w:tcPr>
            <w:tcW w:w="868" w:type="dxa"/>
            <w:shd w:val="clear" w:color="auto" w:fill="auto"/>
            <w:vAlign w:val="bottom"/>
            <w:hideMark/>
          </w:tcPr>
          <w:p w14:paraId="123EB468" w14:textId="4B4FB67E" w:rsidR="00032EA7" w:rsidRPr="00032EA7" w:rsidRDefault="00032EA7" w:rsidP="00032EA7">
            <w:pPr>
              <w:jc w:val="right"/>
              <w:rPr>
                <w:sz w:val="18"/>
                <w:szCs w:val="18"/>
                <w:lang w:eastAsia="tr-TR"/>
              </w:rPr>
            </w:pPr>
            <w:r w:rsidRPr="00032EA7">
              <w:rPr>
                <w:sz w:val="18"/>
                <w:szCs w:val="18"/>
                <w:lang w:eastAsia="tr-TR"/>
              </w:rPr>
              <w:t>-</w:t>
            </w:r>
          </w:p>
        </w:tc>
        <w:tc>
          <w:tcPr>
            <w:tcW w:w="871" w:type="dxa"/>
            <w:shd w:val="clear" w:color="auto" w:fill="auto"/>
            <w:vAlign w:val="bottom"/>
          </w:tcPr>
          <w:p w14:paraId="0670BA65" w14:textId="2B9AE249" w:rsidR="00032EA7" w:rsidRPr="00032EA7" w:rsidRDefault="00032EA7" w:rsidP="00032EA7">
            <w:pPr>
              <w:jc w:val="right"/>
              <w:rPr>
                <w:sz w:val="18"/>
                <w:szCs w:val="18"/>
                <w:lang w:eastAsia="tr-TR"/>
              </w:rPr>
            </w:pPr>
            <w:r w:rsidRPr="00032EA7">
              <w:rPr>
                <w:sz w:val="18"/>
                <w:szCs w:val="18"/>
                <w:lang w:eastAsia="tr-TR"/>
              </w:rPr>
              <w:t>465,156</w:t>
            </w:r>
          </w:p>
        </w:tc>
        <w:tc>
          <w:tcPr>
            <w:tcW w:w="868" w:type="dxa"/>
            <w:shd w:val="clear" w:color="auto" w:fill="auto"/>
            <w:vAlign w:val="bottom"/>
          </w:tcPr>
          <w:p w14:paraId="034B645B" w14:textId="2D1C7B83" w:rsidR="00032EA7" w:rsidRPr="00032EA7" w:rsidRDefault="00032EA7" w:rsidP="00032EA7">
            <w:pPr>
              <w:jc w:val="right"/>
              <w:rPr>
                <w:sz w:val="18"/>
                <w:szCs w:val="18"/>
                <w:lang w:eastAsia="tr-TR"/>
              </w:rPr>
            </w:pPr>
            <w:r w:rsidRPr="00032EA7">
              <w:rPr>
                <w:sz w:val="18"/>
                <w:szCs w:val="18"/>
                <w:lang w:eastAsia="tr-TR"/>
              </w:rPr>
              <w:t>1,368,295</w:t>
            </w:r>
          </w:p>
        </w:tc>
        <w:tc>
          <w:tcPr>
            <w:tcW w:w="868" w:type="dxa"/>
            <w:shd w:val="clear" w:color="auto" w:fill="auto"/>
            <w:vAlign w:val="bottom"/>
          </w:tcPr>
          <w:p w14:paraId="63867E60" w14:textId="7B583DAB" w:rsidR="00032EA7" w:rsidRPr="00032EA7" w:rsidRDefault="00032EA7" w:rsidP="00032EA7">
            <w:pPr>
              <w:jc w:val="right"/>
              <w:rPr>
                <w:sz w:val="18"/>
                <w:szCs w:val="18"/>
                <w:lang w:eastAsia="tr-TR"/>
              </w:rPr>
            </w:pPr>
            <w:r w:rsidRPr="00032EA7">
              <w:rPr>
                <w:sz w:val="18"/>
                <w:szCs w:val="18"/>
                <w:lang w:eastAsia="tr-TR"/>
              </w:rPr>
              <w:t>-</w:t>
            </w:r>
          </w:p>
        </w:tc>
        <w:tc>
          <w:tcPr>
            <w:tcW w:w="868" w:type="dxa"/>
            <w:shd w:val="clear" w:color="auto" w:fill="auto"/>
            <w:vAlign w:val="bottom"/>
          </w:tcPr>
          <w:p w14:paraId="383128DD" w14:textId="358577A4" w:rsidR="00032EA7" w:rsidRPr="00032EA7" w:rsidRDefault="00032EA7" w:rsidP="00032EA7">
            <w:pPr>
              <w:jc w:val="right"/>
              <w:rPr>
                <w:sz w:val="18"/>
                <w:szCs w:val="18"/>
                <w:lang w:eastAsia="tr-TR"/>
              </w:rPr>
            </w:pPr>
            <w:r w:rsidRPr="00032EA7">
              <w:rPr>
                <w:sz w:val="18"/>
                <w:szCs w:val="18"/>
                <w:lang w:eastAsia="tr-TR"/>
              </w:rPr>
              <w:t>-</w:t>
            </w:r>
          </w:p>
        </w:tc>
      </w:tr>
      <w:tr w:rsidR="00032EA7" w:rsidRPr="00CB56EC" w14:paraId="12D031A9" w14:textId="50F98080" w:rsidTr="00032EA7">
        <w:trPr>
          <w:trHeight w:hRule="exact" w:val="227"/>
        </w:trPr>
        <w:tc>
          <w:tcPr>
            <w:tcW w:w="2239" w:type="dxa"/>
            <w:shd w:val="clear" w:color="auto" w:fill="auto"/>
            <w:vAlign w:val="bottom"/>
            <w:hideMark/>
          </w:tcPr>
          <w:p w14:paraId="13803590" w14:textId="77777777" w:rsidR="00032EA7" w:rsidRPr="00CB56EC" w:rsidRDefault="00032EA7" w:rsidP="00032EA7">
            <w:pPr>
              <w:ind w:left="66"/>
              <w:rPr>
                <w:sz w:val="18"/>
                <w:szCs w:val="18"/>
                <w:lang w:eastAsia="tr-TR"/>
              </w:rPr>
            </w:pPr>
            <w:r w:rsidRPr="00CB56EC">
              <w:rPr>
                <w:sz w:val="18"/>
                <w:szCs w:val="18"/>
                <w:lang w:eastAsia="tr-TR"/>
              </w:rPr>
              <w:t>Aval ve Kabul Kredileri</w:t>
            </w:r>
          </w:p>
        </w:tc>
        <w:tc>
          <w:tcPr>
            <w:tcW w:w="876" w:type="dxa"/>
            <w:shd w:val="clear" w:color="auto" w:fill="auto"/>
            <w:vAlign w:val="bottom"/>
            <w:hideMark/>
          </w:tcPr>
          <w:p w14:paraId="38938E7C" w14:textId="71B45E72" w:rsidR="00032EA7" w:rsidRPr="00032EA7" w:rsidRDefault="00032EA7" w:rsidP="00032EA7">
            <w:pPr>
              <w:jc w:val="right"/>
              <w:rPr>
                <w:sz w:val="18"/>
                <w:szCs w:val="18"/>
                <w:lang w:eastAsia="tr-TR"/>
              </w:rPr>
            </w:pPr>
            <w:r w:rsidRPr="00032EA7">
              <w:rPr>
                <w:sz w:val="18"/>
                <w:szCs w:val="18"/>
                <w:lang w:eastAsia="tr-TR"/>
              </w:rPr>
              <w:t>-</w:t>
            </w:r>
          </w:p>
        </w:tc>
        <w:tc>
          <w:tcPr>
            <w:tcW w:w="950" w:type="dxa"/>
            <w:shd w:val="clear" w:color="auto" w:fill="auto"/>
            <w:vAlign w:val="bottom"/>
            <w:hideMark/>
          </w:tcPr>
          <w:p w14:paraId="0FCDF53B" w14:textId="7A401BAA" w:rsidR="00032EA7" w:rsidRPr="00032EA7" w:rsidRDefault="00032EA7" w:rsidP="00032EA7">
            <w:pPr>
              <w:jc w:val="right"/>
              <w:rPr>
                <w:sz w:val="18"/>
                <w:szCs w:val="18"/>
                <w:lang w:eastAsia="tr-TR"/>
              </w:rPr>
            </w:pPr>
            <w:r w:rsidRPr="00032EA7">
              <w:rPr>
                <w:sz w:val="18"/>
                <w:szCs w:val="18"/>
                <w:lang w:eastAsia="tr-TR"/>
              </w:rPr>
              <w:t>-</w:t>
            </w:r>
          </w:p>
        </w:tc>
        <w:tc>
          <w:tcPr>
            <w:tcW w:w="868" w:type="dxa"/>
            <w:shd w:val="clear" w:color="auto" w:fill="auto"/>
            <w:vAlign w:val="bottom"/>
            <w:hideMark/>
          </w:tcPr>
          <w:p w14:paraId="6B45852A" w14:textId="234BF85B" w:rsidR="00032EA7" w:rsidRPr="00032EA7" w:rsidRDefault="00032EA7" w:rsidP="00032EA7">
            <w:pPr>
              <w:jc w:val="right"/>
              <w:rPr>
                <w:sz w:val="18"/>
                <w:szCs w:val="18"/>
                <w:lang w:eastAsia="tr-TR"/>
              </w:rPr>
            </w:pPr>
            <w:r w:rsidRPr="00032EA7">
              <w:rPr>
                <w:sz w:val="18"/>
                <w:szCs w:val="18"/>
                <w:lang w:eastAsia="tr-TR"/>
              </w:rPr>
              <w:t>-</w:t>
            </w:r>
          </w:p>
        </w:tc>
        <w:tc>
          <w:tcPr>
            <w:tcW w:w="868" w:type="dxa"/>
            <w:shd w:val="clear" w:color="auto" w:fill="auto"/>
            <w:vAlign w:val="bottom"/>
            <w:hideMark/>
          </w:tcPr>
          <w:p w14:paraId="651286F4" w14:textId="3308DA5D" w:rsidR="00032EA7" w:rsidRPr="00032EA7" w:rsidRDefault="00032EA7" w:rsidP="00032EA7">
            <w:pPr>
              <w:jc w:val="right"/>
              <w:rPr>
                <w:sz w:val="18"/>
                <w:szCs w:val="18"/>
                <w:lang w:eastAsia="tr-TR"/>
              </w:rPr>
            </w:pPr>
            <w:r w:rsidRPr="00032EA7">
              <w:rPr>
                <w:sz w:val="18"/>
                <w:szCs w:val="18"/>
                <w:lang w:eastAsia="tr-TR"/>
              </w:rPr>
              <w:t>-</w:t>
            </w:r>
          </w:p>
        </w:tc>
        <w:tc>
          <w:tcPr>
            <w:tcW w:w="871" w:type="dxa"/>
            <w:shd w:val="clear" w:color="auto" w:fill="auto"/>
            <w:vAlign w:val="bottom"/>
          </w:tcPr>
          <w:p w14:paraId="2385EE45" w14:textId="5AA07B0A" w:rsidR="00032EA7" w:rsidRPr="00032EA7" w:rsidRDefault="00032EA7" w:rsidP="00032EA7">
            <w:pPr>
              <w:jc w:val="right"/>
              <w:rPr>
                <w:sz w:val="18"/>
                <w:szCs w:val="18"/>
                <w:lang w:eastAsia="tr-TR"/>
              </w:rPr>
            </w:pPr>
            <w:r w:rsidRPr="00032EA7">
              <w:rPr>
                <w:sz w:val="18"/>
                <w:szCs w:val="18"/>
                <w:lang w:eastAsia="tr-TR"/>
              </w:rPr>
              <w:t>-</w:t>
            </w:r>
          </w:p>
        </w:tc>
        <w:tc>
          <w:tcPr>
            <w:tcW w:w="868" w:type="dxa"/>
            <w:shd w:val="clear" w:color="auto" w:fill="auto"/>
            <w:vAlign w:val="bottom"/>
          </w:tcPr>
          <w:p w14:paraId="35543446" w14:textId="7BA7F59B" w:rsidR="00032EA7" w:rsidRPr="00032EA7" w:rsidRDefault="00032EA7" w:rsidP="00032EA7">
            <w:pPr>
              <w:jc w:val="right"/>
              <w:rPr>
                <w:sz w:val="18"/>
                <w:szCs w:val="18"/>
                <w:lang w:eastAsia="tr-TR"/>
              </w:rPr>
            </w:pPr>
            <w:r w:rsidRPr="00032EA7">
              <w:rPr>
                <w:sz w:val="18"/>
                <w:szCs w:val="18"/>
                <w:lang w:eastAsia="tr-TR"/>
              </w:rPr>
              <w:t>-</w:t>
            </w:r>
          </w:p>
        </w:tc>
        <w:tc>
          <w:tcPr>
            <w:tcW w:w="868" w:type="dxa"/>
            <w:shd w:val="clear" w:color="auto" w:fill="auto"/>
            <w:vAlign w:val="bottom"/>
          </w:tcPr>
          <w:p w14:paraId="70ADD6FC" w14:textId="363C09A7" w:rsidR="00032EA7" w:rsidRPr="00032EA7" w:rsidRDefault="00032EA7" w:rsidP="00032EA7">
            <w:pPr>
              <w:jc w:val="right"/>
              <w:rPr>
                <w:sz w:val="18"/>
                <w:szCs w:val="18"/>
                <w:lang w:eastAsia="tr-TR"/>
              </w:rPr>
            </w:pPr>
            <w:r w:rsidRPr="00032EA7">
              <w:rPr>
                <w:sz w:val="18"/>
                <w:szCs w:val="18"/>
                <w:lang w:eastAsia="tr-TR"/>
              </w:rPr>
              <w:t>-</w:t>
            </w:r>
          </w:p>
        </w:tc>
        <w:tc>
          <w:tcPr>
            <w:tcW w:w="868" w:type="dxa"/>
            <w:shd w:val="clear" w:color="auto" w:fill="auto"/>
            <w:vAlign w:val="bottom"/>
          </w:tcPr>
          <w:p w14:paraId="0EC37CA7" w14:textId="34EDC948" w:rsidR="00032EA7" w:rsidRPr="00032EA7" w:rsidRDefault="00032EA7" w:rsidP="00032EA7">
            <w:pPr>
              <w:jc w:val="right"/>
              <w:rPr>
                <w:sz w:val="18"/>
                <w:szCs w:val="18"/>
                <w:lang w:eastAsia="tr-TR"/>
              </w:rPr>
            </w:pPr>
            <w:r w:rsidRPr="00032EA7">
              <w:rPr>
                <w:sz w:val="18"/>
                <w:szCs w:val="18"/>
                <w:lang w:eastAsia="tr-TR"/>
              </w:rPr>
              <w:t>-</w:t>
            </w:r>
          </w:p>
        </w:tc>
      </w:tr>
      <w:tr w:rsidR="00032EA7" w:rsidRPr="00CB56EC" w14:paraId="5D2C9027" w14:textId="7C91D773" w:rsidTr="00032EA7">
        <w:trPr>
          <w:trHeight w:hRule="exact" w:val="227"/>
        </w:trPr>
        <w:tc>
          <w:tcPr>
            <w:tcW w:w="2239" w:type="dxa"/>
            <w:shd w:val="clear" w:color="auto" w:fill="auto"/>
            <w:vAlign w:val="bottom"/>
          </w:tcPr>
          <w:p w14:paraId="580DCCE7" w14:textId="77777777" w:rsidR="00032EA7" w:rsidRPr="00CB56EC" w:rsidRDefault="00032EA7" w:rsidP="00032EA7">
            <w:pPr>
              <w:ind w:left="66"/>
              <w:rPr>
                <w:sz w:val="18"/>
                <w:szCs w:val="18"/>
                <w:lang w:eastAsia="tr-TR"/>
              </w:rPr>
            </w:pPr>
            <w:r w:rsidRPr="00CB56EC">
              <w:rPr>
                <w:sz w:val="18"/>
                <w:szCs w:val="18"/>
                <w:lang w:eastAsia="tr-TR"/>
              </w:rPr>
              <w:t>Akreditifler</w:t>
            </w:r>
          </w:p>
        </w:tc>
        <w:tc>
          <w:tcPr>
            <w:tcW w:w="876" w:type="dxa"/>
            <w:shd w:val="clear" w:color="auto" w:fill="auto"/>
            <w:vAlign w:val="bottom"/>
          </w:tcPr>
          <w:p w14:paraId="247A8FB6" w14:textId="2B9B7D54" w:rsidR="00032EA7" w:rsidRPr="00032EA7" w:rsidRDefault="00032EA7" w:rsidP="00032EA7">
            <w:pPr>
              <w:jc w:val="right"/>
              <w:rPr>
                <w:sz w:val="18"/>
                <w:szCs w:val="18"/>
                <w:lang w:eastAsia="tr-TR"/>
              </w:rPr>
            </w:pPr>
            <w:r w:rsidRPr="00032EA7">
              <w:rPr>
                <w:sz w:val="18"/>
                <w:szCs w:val="18"/>
                <w:lang w:eastAsia="tr-TR"/>
              </w:rPr>
              <w:t>-</w:t>
            </w:r>
          </w:p>
        </w:tc>
        <w:tc>
          <w:tcPr>
            <w:tcW w:w="950" w:type="dxa"/>
            <w:shd w:val="clear" w:color="auto" w:fill="auto"/>
            <w:vAlign w:val="bottom"/>
          </w:tcPr>
          <w:p w14:paraId="0CE81223" w14:textId="03735F76" w:rsidR="00032EA7" w:rsidRPr="00032EA7" w:rsidRDefault="00032EA7" w:rsidP="00032EA7">
            <w:pPr>
              <w:jc w:val="right"/>
              <w:rPr>
                <w:sz w:val="18"/>
                <w:szCs w:val="18"/>
                <w:lang w:eastAsia="tr-TR"/>
              </w:rPr>
            </w:pPr>
            <w:r w:rsidRPr="000D285B">
              <w:rPr>
                <w:sz w:val="18"/>
                <w:szCs w:val="18"/>
                <w:lang w:eastAsia="tr-TR"/>
              </w:rPr>
              <w:t>254,611</w:t>
            </w:r>
          </w:p>
        </w:tc>
        <w:tc>
          <w:tcPr>
            <w:tcW w:w="868" w:type="dxa"/>
            <w:shd w:val="clear" w:color="auto" w:fill="auto"/>
            <w:vAlign w:val="bottom"/>
          </w:tcPr>
          <w:p w14:paraId="3E0C7419" w14:textId="3B9BF050" w:rsidR="00032EA7" w:rsidRPr="00032EA7" w:rsidRDefault="00032EA7" w:rsidP="00032EA7">
            <w:pPr>
              <w:jc w:val="right"/>
              <w:rPr>
                <w:sz w:val="18"/>
                <w:szCs w:val="18"/>
                <w:lang w:eastAsia="tr-TR"/>
              </w:rPr>
            </w:pPr>
            <w:r w:rsidRPr="00032EA7">
              <w:rPr>
                <w:sz w:val="18"/>
                <w:szCs w:val="18"/>
                <w:lang w:eastAsia="tr-TR"/>
              </w:rPr>
              <w:t>-</w:t>
            </w:r>
          </w:p>
        </w:tc>
        <w:tc>
          <w:tcPr>
            <w:tcW w:w="868" w:type="dxa"/>
            <w:shd w:val="clear" w:color="auto" w:fill="auto"/>
            <w:vAlign w:val="bottom"/>
          </w:tcPr>
          <w:p w14:paraId="7ECEC370" w14:textId="20E919F9" w:rsidR="00032EA7" w:rsidRPr="00032EA7" w:rsidRDefault="00032EA7" w:rsidP="00032EA7">
            <w:pPr>
              <w:jc w:val="right"/>
              <w:rPr>
                <w:sz w:val="18"/>
                <w:szCs w:val="18"/>
                <w:lang w:eastAsia="tr-TR"/>
              </w:rPr>
            </w:pPr>
            <w:r w:rsidRPr="00032EA7">
              <w:rPr>
                <w:sz w:val="18"/>
                <w:szCs w:val="18"/>
                <w:lang w:eastAsia="tr-TR"/>
              </w:rPr>
              <w:t>-</w:t>
            </w:r>
          </w:p>
        </w:tc>
        <w:tc>
          <w:tcPr>
            <w:tcW w:w="871" w:type="dxa"/>
            <w:shd w:val="clear" w:color="auto" w:fill="auto"/>
            <w:vAlign w:val="bottom"/>
          </w:tcPr>
          <w:p w14:paraId="377DA7C7" w14:textId="04DCF54D" w:rsidR="00032EA7" w:rsidRPr="00032EA7" w:rsidRDefault="00032EA7" w:rsidP="00032EA7">
            <w:pPr>
              <w:jc w:val="right"/>
              <w:rPr>
                <w:sz w:val="18"/>
                <w:szCs w:val="18"/>
                <w:lang w:eastAsia="tr-TR"/>
              </w:rPr>
            </w:pPr>
            <w:r w:rsidRPr="00032EA7">
              <w:rPr>
                <w:sz w:val="18"/>
                <w:szCs w:val="18"/>
                <w:lang w:eastAsia="tr-TR"/>
              </w:rPr>
              <w:t>-</w:t>
            </w:r>
          </w:p>
        </w:tc>
        <w:tc>
          <w:tcPr>
            <w:tcW w:w="868" w:type="dxa"/>
            <w:shd w:val="clear" w:color="auto" w:fill="auto"/>
            <w:vAlign w:val="bottom"/>
          </w:tcPr>
          <w:p w14:paraId="4038C983" w14:textId="47AE2697" w:rsidR="00032EA7" w:rsidRPr="00032EA7" w:rsidRDefault="00032EA7" w:rsidP="00032EA7">
            <w:pPr>
              <w:jc w:val="right"/>
              <w:rPr>
                <w:sz w:val="18"/>
                <w:szCs w:val="18"/>
                <w:lang w:eastAsia="tr-TR"/>
              </w:rPr>
            </w:pPr>
            <w:r w:rsidRPr="00032EA7">
              <w:rPr>
                <w:sz w:val="18"/>
                <w:szCs w:val="18"/>
                <w:lang w:eastAsia="tr-TR"/>
              </w:rPr>
              <w:t>121,671</w:t>
            </w:r>
          </w:p>
        </w:tc>
        <w:tc>
          <w:tcPr>
            <w:tcW w:w="868" w:type="dxa"/>
            <w:shd w:val="clear" w:color="auto" w:fill="auto"/>
            <w:vAlign w:val="bottom"/>
          </w:tcPr>
          <w:p w14:paraId="7F271325" w14:textId="6E49EDD6" w:rsidR="00032EA7" w:rsidRPr="00032EA7" w:rsidRDefault="00032EA7" w:rsidP="00032EA7">
            <w:pPr>
              <w:jc w:val="right"/>
              <w:rPr>
                <w:sz w:val="18"/>
                <w:szCs w:val="18"/>
                <w:lang w:eastAsia="tr-TR"/>
              </w:rPr>
            </w:pPr>
            <w:r w:rsidRPr="00032EA7">
              <w:rPr>
                <w:sz w:val="18"/>
                <w:szCs w:val="18"/>
                <w:lang w:eastAsia="tr-TR"/>
              </w:rPr>
              <w:t>-</w:t>
            </w:r>
          </w:p>
        </w:tc>
        <w:tc>
          <w:tcPr>
            <w:tcW w:w="868" w:type="dxa"/>
            <w:shd w:val="clear" w:color="auto" w:fill="auto"/>
            <w:vAlign w:val="bottom"/>
          </w:tcPr>
          <w:p w14:paraId="02034D3E" w14:textId="259C8B65" w:rsidR="00032EA7" w:rsidRPr="00032EA7" w:rsidRDefault="00032EA7" w:rsidP="00032EA7">
            <w:pPr>
              <w:jc w:val="right"/>
              <w:rPr>
                <w:sz w:val="18"/>
                <w:szCs w:val="18"/>
                <w:lang w:eastAsia="tr-TR"/>
              </w:rPr>
            </w:pPr>
            <w:r w:rsidRPr="00032EA7">
              <w:rPr>
                <w:sz w:val="18"/>
                <w:szCs w:val="18"/>
                <w:lang w:eastAsia="tr-TR"/>
              </w:rPr>
              <w:t>-</w:t>
            </w:r>
          </w:p>
        </w:tc>
      </w:tr>
      <w:tr w:rsidR="00032EA7" w:rsidRPr="00CB56EC" w14:paraId="19EC87FC" w14:textId="53B6FDBE" w:rsidTr="00032EA7">
        <w:trPr>
          <w:trHeight w:hRule="exact" w:val="227"/>
        </w:trPr>
        <w:tc>
          <w:tcPr>
            <w:tcW w:w="2239" w:type="dxa"/>
            <w:shd w:val="clear" w:color="auto" w:fill="auto"/>
            <w:vAlign w:val="bottom"/>
          </w:tcPr>
          <w:p w14:paraId="11A31ABD" w14:textId="77777777" w:rsidR="00032EA7" w:rsidRPr="00CB56EC" w:rsidRDefault="00032EA7" w:rsidP="00032EA7">
            <w:pPr>
              <w:ind w:left="66"/>
              <w:rPr>
                <w:sz w:val="18"/>
                <w:szCs w:val="18"/>
                <w:lang w:eastAsia="tr-TR"/>
              </w:rPr>
            </w:pPr>
            <w:r w:rsidRPr="00CB56EC">
              <w:rPr>
                <w:sz w:val="18"/>
                <w:szCs w:val="18"/>
                <w:lang w:eastAsia="tr-TR"/>
              </w:rPr>
              <w:t>Cirolar</w:t>
            </w:r>
          </w:p>
        </w:tc>
        <w:tc>
          <w:tcPr>
            <w:tcW w:w="876" w:type="dxa"/>
            <w:shd w:val="clear" w:color="auto" w:fill="auto"/>
            <w:vAlign w:val="bottom"/>
          </w:tcPr>
          <w:p w14:paraId="39456DB9" w14:textId="7E2A9BC9" w:rsidR="00032EA7" w:rsidRPr="00032EA7" w:rsidRDefault="00032EA7" w:rsidP="00032EA7">
            <w:pPr>
              <w:jc w:val="right"/>
              <w:rPr>
                <w:sz w:val="18"/>
                <w:szCs w:val="18"/>
                <w:lang w:eastAsia="tr-TR"/>
              </w:rPr>
            </w:pPr>
            <w:r w:rsidRPr="00032EA7">
              <w:rPr>
                <w:sz w:val="18"/>
                <w:szCs w:val="18"/>
                <w:lang w:eastAsia="tr-TR"/>
              </w:rPr>
              <w:t>-</w:t>
            </w:r>
          </w:p>
        </w:tc>
        <w:tc>
          <w:tcPr>
            <w:tcW w:w="950" w:type="dxa"/>
            <w:shd w:val="clear" w:color="auto" w:fill="auto"/>
            <w:vAlign w:val="bottom"/>
          </w:tcPr>
          <w:p w14:paraId="378F1A5D" w14:textId="09984E52" w:rsidR="00032EA7" w:rsidRPr="00032EA7" w:rsidRDefault="00032EA7" w:rsidP="00032EA7">
            <w:pPr>
              <w:jc w:val="right"/>
              <w:rPr>
                <w:sz w:val="18"/>
                <w:szCs w:val="18"/>
                <w:lang w:eastAsia="tr-TR"/>
              </w:rPr>
            </w:pPr>
            <w:r w:rsidRPr="00032EA7">
              <w:rPr>
                <w:sz w:val="18"/>
                <w:szCs w:val="18"/>
                <w:lang w:eastAsia="tr-TR"/>
              </w:rPr>
              <w:t>-</w:t>
            </w:r>
          </w:p>
        </w:tc>
        <w:tc>
          <w:tcPr>
            <w:tcW w:w="868" w:type="dxa"/>
            <w:shd w:val="clear" w:color="auto" w:fill="auto"/>
            <w:vAlign w:val="bottom"/>
          </w:tcPr>
          <w:p w14:paraId="07F3388E" w14:textId="535A5B17" w:rsidR="00032EA7" w:rsidRPr="00032EA7" w:rsidRDefault="00032EA7" w:rsidP="00032EA7">
            <w:pPr>
              <w:jc w:val="right"/>
              <w:rPr>
                <w:sz w:val="18"/>
                <w:szCs w:val="18"/>
                <w:lang w:eastAsia="tr-TR"/>
              </w:rPr>
            </w:pPr>
            <w:r w:rsidRPr="00032EA7">
              <w:rPr>
                <w:sz w:val="18"/>
                <w:szCs w:val="18"/>
                <w:lang w:eastAsia="tr-TR"/>
              </w:rPr>
              <w:t>-</w:t>
            </w:r>
          </w:p>
        </w:tc>
        <w:tc>
          <w:tcPr>
            <w:tcW w:w="868" w:type="dxa"/>
            <w:shd w:val="clear" w:color="auto" w:fill="auto"/>
            <w:vAlign w:val="bottom"/>
          </w:tcPr>
          <w:p w14:paraId="18CD601A" w14:textId="6B761026" w:rsidR="00032EA7" w:rsidRPr="00032EA7" w:rsidRDefault="00032EA7" w:rsidP="00032EA7">
            <w:pPr>
              <w:jc w:val="right"/>
              <w:rPr>
                <w:sz w:val="18"/>
                <w:szCs w:val="18"/>
                <w:lang w:eastAsia="tr-TR"/>
              </w:rPr>
            </w:pPr>
            <w:r w:rsidRPr="00032EA7">
              <w:rPr>
                <w:sz w:val="18"/>
                <w:szCs w:val="18"/>
                <w:lang w:eastAsia="tr-TR"/>
              </w:rPr>
              <w:t>-</w:t>
            </w:r>
          </w:p>
        </w:tc>
        <w:tc>
          <w:tcPr>
            <w:tcW w:w="871" w:type="dxa"/>
            <w:shd w:val="clear" w:color="auto" w:fill="auto"/>
            <w:vAlign w:val="bottom"/>
          </w:tcPr>
          <w:p w14:paraId="3C94F5F7" w14:textId="66483B1C" w:rsidR="00032EA7" w:rsidRPr="00032EA7" w:rsidRDefault="00032EA7" w:rsidP="00032EA7">
            <w:pPr>
              <w:jc w:val="right"/>
              <w:rPr>
                <w:sz w:val="18"/>
                <w:szCs w:val="18"/>
                <w:lang w:eastAsia="tr-TR"/>
              </w:rPr>
            </w:pPr>
            <w:r w:rsidRPr="00032EA7">
              <w:rPr>
                <w:sz w:val="18"/>
                <w:szCs w:val="18"/>
                <w:lang w:eastAsia="tr-TR"/>
              </w:rPr>
              <w:t>-</w:t>
            </w:r>
          </w:p>
        </w:tc>
        <w:tc>
          <w:tcPr>
            <w:tcW w:w="868" w:type="dxa"/>
            <w:shd w:val="clear" w:color="auto" w:fill="auto"/>
            <w:vAlign w:val="bottom"/>
          </w:tcPr>
          <w:p w14:paraId="1923C241" w14:textId="215FC74D" w:rsidR="00032EA7" w:rsidRPr="00032EA7" w:rsidRDefault="00032EA7" w:rsidP="00032EA7">
            <w:pPr>
              <w:jc w:val="right"/>
              <w:rPr>
                <w:sz w:val="18"/>
                <w:szCs w:val="18"/>
                <w:lang w:eastAsia="tr-TR"/>
              </w:rPr>
            </w:pPr>
            <w:r w:rsidRPr="00032EA7">
              <w:rPr>
                <w:sz w:val="18"/>
                <w:szCs w:val="18"/>
                <w:lang w:eastAsia="tr-TR"/>
              </w:rPr>
              <w:t>-</w:t>
            </w:r>
          </w:p>
        </w:tc>
        <w:tc>
          <w:tcPr>
            <w:tcW w:w="868" w:type="dxa"/>
            <w:shd w:val="clear" w:color="auto" w:fill="auto"/>
            <w:vAlign w:val="bottom"/>
          </w:tcPr>
          <w:p w14:paraId="0E330A84" w14:textId="744E3970" w:rsidR="00032EA7" w:rsidRPr="00032EA7" w:rsidRDefault="00032EA7" w:rsidP="00032EA7">
            <w:pPr>
              <w:jc w:val="right"/>
              <w:rPr>
                <w:sz w:val="18"/>
                <w:szCs w:val="18"/>
                <w:lang w:eastAsia="tr-TR"/>
              </w:rPr>
            </w:pPr>
            <w:r w:rsidRPr="00032EA7">
              <w:rPr>
                <w:sz w:val="18"/>
                <w:szCs w:val="18"/>
                <w:lang w:eastAsia="tr-TR"/>
              </w:rPr>
              <w:t>-</w:t>
            </w:r>
          </w:p>
        </w:tc>
        <w:tc>
          <w:tcPr>
            <w:tcW w:w="868" w:type="dxa"/>
            <w:shd w:val="clear" w:color="auto" w:fill="auto"/>
            <w:vAlign w:val="bottom"/>
          </w:tcPr>
          <w:p w14:paraId="2E314109" w14:textId="7A0ADBBE" w:rsidR="00032EA7" w:rsidRPr="00032EA7" w:rsidRDefault="00032EA7" w:rsidP="00032EA7">
            <w:pPr>
              <w:jc w:val="right"/>
              <w:rPr>
                <w:sz w:val="18"/>
                <w:szCs w:val="18"/>
                <w:lang w:eastAsia="tr-TR"/>
              </w:rPr>
            </w:pPr>
            <w:r w:rsidRPr="00032EA7">
              <w:rPr>
                <w:sz w:val="18"/>
                <w:szCs w:val="18"/>
                <w:lang w:eastAsia="tr-TR"/>
              </w:rPr>
              <w:t>-</w:t>
            </w:r>
          </w:p>
        </w:tc>
      </w:tr>
      <w:tr w:rsidR="00032EA7" w:rsidRPr="00CB56EC" w14:paraId="5C117656" w14:textId="3298CD0A" w:rsidTr="00032EA7">
        <w:trPr>
          <w:trHeight w:hRule="exact" w:val="430"/>
        </w:trPr>
        <w:tc>
          <w:tcPr>
            <w:tcW w:w="2239" w:type="dxa"/>
            <w:shd w:val="clear" w:color="auto" w:fill="auto"/>
            <w:vAlign w:val="bottom"/>
          </w:tcPr>
          <w:p w14:paraId="22298D6A" w14:textId="59FD9F48" w:rsidR="00032EA7" w:rsidRPr="00CB56EC" w:rsidRDefault="00032EA7" w:rsidP="00032EA7">
            <w:pPr>
              <w:ind w:left="66"/>
              <w:rPr>
                <w:sz w:val="18"/>
                <w:szCs w:val="18"/>
                <w:lang w:eastAsia="tr-TR"/>
              </w:rPr>
            </w:pPr>
            <w:r w:rsidRPr="00CB56EC">
              <w:rPr>
                <w:sz w:val="18"/>
                <w:szCs w:val="18"/>
                <w:lang w:eastAsia="tr-TR"/>
              </w:rPr>
              <w:t>Menkul Kıymet İ</w:t>
            </w:r>
            <w:r>
              <w:rPr>
                <w:sz w:val="18"/>
                <w:szCs w:val="18"/>
                <w:lang w:eastAsia="tr-TR"/>
              </w:rPr>
              <w:t>hracında Satın Alma Garantileri</w:t>
            </w:r>
          </w:p>
        </w:tc>
        <w:tc>
          <w:tcPr>
            <w:tcW w:w="876" w:type="dxa"/>
            <w:shd w:val="clear" w:color="auto" w:fill="auto"/>
            <w:vAlign w:val="bottom"/>
          </w:tcPr>
          <w:p w14:paraId="2F22DE32" w14:textId="2C3A2CED" w:rsidR="00032EA7" w:rsidRPr="00032EA7" w:rsidRDefault="00032EA7" w:rsidP="00032EA7">
            <w:pPr>
              <w:jc w:val="right"/>
              <w:rPr>
                <w:sz w:val="18"/>
                <w:szCs w:val="18"/>
                <w:lang w:eastAsia="tr-TR"/>
              </w:rPr>
            </w:pPr>
            <w:r w:rsidRPr="00032EA7">
              <w:rPr>
                <w:sz w:val="18"/>
                <w:szCs w:val="18"/>
                <w:lang w:eastAsia="tr-TR"/>
              </w:rPr>
              <w:t>-</w:t>
            </w:r>
          </w:p>
        </w:tc>
        <w:tc>
          <w:tcPr>
            <w:tcW w:w="950" w:type="dxa"/>
            <w:shd w:val="clear" w:color="auto" w:fill="auto"/>
            <w:vAlign w:val="bottom"/>
          </w:tcPr>
          <w:p w14:paraId="67B2F0F7" w14:textId="28E7474D" w:rsidR="00032EA7" w:rsidRPr="00032EA7" w:rsidRDefault="00032EA7" w:rsidP="00032EA7">
            <w:pPr>
              <w:jc w:val="right"/>
              <w:rPr>
                <w:sz w:val="18"/>
                <w:szCs w:val="18"/>
                <w:lang w:eastAsia="tr-TR"/>
              </w:rPr>
            </w:pPr>
            <w:r w:rsidRPr="00032EA7">
              <w:rPr>
                <w:sz w:val="18"/>
                <w:szCs w:val="18"/>
                <w:lang w:eastAsia="tr-TR"/>
              </w:rPr>
              <w:t>-</w:t>
            </w:r>
          </w:p>
        </w:tc>
        <w:tc>
          <w:tcPr>
            <w:tcW w:w="868" w:type="dxa"/>
            <w:shd w:val="clear" w:color="auto" w:fill="auto"/>
            <w:vAlign w:val="bottom"/>
          </w:tcPr>
          <w:p w14:paraId="56D31489" w14:textId="66C19E7C" w:rsidR="00032EA7" w:rsidRPr="00032EA7" w:rsidRDefault="00032EA7" w:rsidP="00032EA7">
            <w:pPr>
              <w:jc w:val="right"/>
              <w:rPr>
                <w:sz w:val="18"/>
                <w:szCs w:val="18"/>
                <w:lang w:eastAsia="tr-TR"/>
              </w:rPr>
            </w:pPr>
            <w:r w:rsidRPr="00032EA7">
              <w:rPr>
                <w:sz w:val="18"/>
                <w:szCs w:val="18"/>
                <w:lang w:eastAsia="tr-TR"/>
              </w:rPr>
              <w:t>-</w:t>
            </w:r>
          </w:p>
        </w:tc>
        <w:tc>
          <w:tcPr>
            <w:tcW w:w="868" w:type="dxa"/>
            <w:shd w:val="clear" w:color="auto" w:fill="auto"/>
            <w:vAlign w:val="bottom"/>
          </w:tcPr>
          <w:p w14:paraId="7AC7BFAE" w14:textId="23846406" w:rsidR="00032EA7" w:rsidRPr="00032EA7" w:rsidRDefault="00032EA7" w:rsidP="00032EA7">
            <w:pPr>
              <w:jc w:val="right"/>
              <w:rPr>
                <w:sz w:val="18"/>
                <w:szCs w:val="18"/>
                <w:lang w:eastAsia="tr-TR"/>
              </w:rPr>
            </w:pPr>
            <w:r w:rsidRPr="00032EA7">
              <w:rPr>
                <w:sz w:val="18"/>
                <w:szCs w:val="18"/>
                <w:lang w:eastAsia="tr-TR"/>
              </w:rPr>
              <w:t>-</w:t>
            </w:r>
          </w:p>
        </w:tc>
        <w:tc>
          <w:tcPr>
            <w:tcW w:w="871" w:type="dxa"/>
            <w:shd w:val="clear" w:color="auto" w:fill="auto"/>
            <w:vAlign w:val="bottom"/>
          </w:tcPr>
          <w:p w14:paraId="383C74B4" w14:textId="5C5CEA4C" w:rsidR="00032EA7" w:rsidRPr="00032EA7" w:rsidRDefault="00032EA7" w:rsidP="00032EA7">
            <w:pPr>
              <w:jc w:val="right"/>
              <w:rPr>
                <w:sz w:val="18"/>
                <w:szCs w:val="18"/>
                <w:lang w:eastAsia="tr-TR"/>
              </w:rPr>
            </w:pPr>
            <w:r w:rsidRPr="00032EA7">
              <w:rPr>
                <w:sz w:val="18"/>
                <w:szCs w:val="18"/>
                <w:lang w:eastAsia="tr-TR"/>
              </w:rPr>
              <w:t>-</w:t>
            </w:r>
          </w:p>
        </w:tc>
        <w:tc>
          <w:tcPr>
            <w:tcW w:w="868" w:type="dxa"/>
            <w:shd w:val="clear" w:color="auto" w:fill="auto"/>
            <w:vAlign w:val="bottom"/>
          </w:tcPr>
          <w:p w14:paraId="2B5E3F98" w14:textId="43F15F6F" w:rsidR="00032EA7" w:rsidRPr="00032EA7" w:rsidRDefault="00032EA7" w:rsidP="00032EA7">
            <w:pPr>
              <w:jc w:val="right"/>
              <w:rPr>
                <w:sz w:val="18"/>
                <w:szCs w:val="18"/>
                <w:lang w:eastAsia="tr-TR"/>
              </w:rPr>
            </w:pPr>
            <w:r w:rsidRPr="00032EA7">
              <w:rPr>
                <w:sz w:val="18"/>
                <w:szCs w:val="18"/>
                <w:lang w:eastAsia="tr-TR"/>
              </w:rPr>
              <w:t>-</w:t>
            </w:r>
          </w:p>
        </w:tc>
        <w:tc>
          <w:tcPr>
            <w:tcW w:w="868" w:type="dxa"/>
            <w:shd w:val="clear" w:color="auto" w:fill="auto"/>
            <w:vAlign w:val="bottom"/>
          </w:tcPr>
          <w:p w14:paraId="12A9763F" w14:textId="436FED91" w:rsidR="00032EA7" w:rsidRPr="00032EA7" w:rsidRDefault="00032EA7" w:rsidP="00032EA7">
            <w:pPr>
              <w:jc w:val="right"/>
              <w:rPr>
                <w:sz w:val="18"/>
                <w:szCs w:val="18"/>
                <w:lang w:eastAsia="tr-TR"/>
              </w:rPr>
            </w:pPr>
            <w:r w:rsidRPr="00032EA7">
              <w:rPr>
                <w:sz w:val="18"/>
                <w:szCs w:val="18"/>
                <w:lang w:eastAsia="tr-TR"/>
              </w:rPr>
              <w:t>-</w:t>
            </w:r>
          </w:p>
        </w:tc>
        <w:tc>
          <w:tcPr>
            <w:tcW w:w="868" w:type="dxa"/>
            <w:shd w:val="clear" w:color="auto" w:fill="auto"/>
            <w:vAlign w:val="bottom"/>
          </w:tcPr>
          <w:p w14:paraId="2AFEB926" w14:textId="7EFB8436" w:rsidR="00032EA7" w:rsidRPr="00032EA7" w:rsidRDefault="00032EA7" w:rsidP="00032EA7">
            <w:pPr>
              <w:jc w:val="right"/>
              <w:rPr>
                <w:sz w:val="18"/>
                <w:szCs w:val="18"/>
                <w:lang w:eastAsia="tr-TR"/>
              </w:rPr>
            </w:pPr>
            <w:r w:rsidRPr="00032EA7">
              <w:rPr>
                <w:sz w:val="18"/>
                <w:szCs w:val="18"/>
                <w:lang w:eastAsia="tr-TR"/>
              </w:rPr>
              <w:t>-</w:t>
            </w:r>
          </w:p>
        </w:tc>
      </w:tr>
      <w:tr w:rsidR="00032EA7" w:rsidRPr="00CB56EC" w14:paraId="6E40BA70" w14:textId="0911A958" w:rsidTr="00032EA7">
        <w:trPr>
          <w:trHeight w:hRule="exact" w:val="281"/>
        </w:trPr>
        <w:tc>
          <w:tcPr>
            <w:tcW w:w="2239" w:type="dxa"/>
            <w:shd w:val="clear" w:color="auto" w:fill="auto"/>
            <w:vAlign w:val="bottom"/>
          </w:tcPr>
          <w:p w14:paraId="24F5B276" w14:textId="68D2783D" w:rsidR="00032EA7" w:rsidRPr="00CB56EC" w:rsidRDefault="00032EA7" w:rsidP="00032EA7">
            <w:pPr>
              <w:ind w:left="66"/>
              <w:rPr>
                <w:sz w:val="18"/>
                <w:szCs w:val="18"/>
                <w:lang w:eastAsia="tr-TR"/>
              </w:rPr>
            </w:pPr>
            <w:proofErr w:type="spellStart"/>
            <w:r>
              <w:rPr>
                <w:sz w:val="18"/>
                <w:szCs w:val="18"/>
                <w:lang w:eastAsia="tr-TR"/>
              </w:rPr>
              <w:t>Faktoring</w:t>
            </w:r>
            <w:proofErr w:type="spellEnd"/>
            <w:r>
              <w:rPr>
                <w:sz w:val="18"/>
                <w:szCs w:val="18"/>
                <w:lang w:eastAsia="tr-TR"/>
              </w:rPr>
              <w:t xml:space="preserve"> Garantileri</w:t>
            </w:r>
          </w:p>
        </w:tc>
        <w:tc>
          <w:tcPr>
            <w:tcW w:w="876" w:type="dxa"/>
            <w:shd w:val="clear" w:color="auto" w:fill="auto"/>
            <w:vAlign w:val="bottom"/>
          </w:tcPr>
          <w:p w14:paraId="00CC1DF5" w14:textId="34224EB5" w:rsidR="00032EA7" w:rsidRPr="00032EA7" w:rsidRDefault="00032EA7" w:rsidP="00032EA7">
            <w:pPr>
              <w:jc w:val="right"/>
              <w:rPr>
                <w:sz w:val="18"/>
                <w:szCs w:val="18"/>
                <w:lang w:eastAsia="tr-TR"/>
              </w:rPr>
            </w:pPr>
            <w:r w:rsidRPr="00032EA7">
              <w:rPr>
                <w:sz w:val="18"/>
                <w:szCs w:val="18"/>
                <w:lang w:eastAsia="tr-TR"/>
              </w:rPr>
              <w:t>-</w:t>
            </w:r>
          </w:p>
        </w:tc>
        <w:tc>
          <w:tcPr>
            <w:tcW w:w="950" w:type="dxa"/>
            <w:shd w:val="clear" w:color="auto" w:fill="auto"/>
            <w:vAlign w:val="bottom"/>
          </w:tcPr>
          <w:p w14:paraId="31A5DF40" w14:textId="5BC57028" w:rsidR="00032EA7" w:rsidRPr="00032EA7" w:rsidRDefault="00032EA7" w:rsidP="00032EA7">
            <w:pPr>
              <w:jc w:val="right"/>
              <w:rPr>
                <w:sz w:val="18"/>
                <w:szCs w:val="18"/>
                <w:lang w:eastAsia="tr-TR"/>
              </w:rPr>
            </w:pPr>
            <w:r w:rsidRPr="00032EA7">
              <w:rPr>
                <w:sz w:val="18"/>
                <w:szCs w:val="18"/>
                <w:lang w:eastAsia="tr-TR"/>
              </w:rPr>
              <w:t>-</w:t>
            </w:r>
          </w:p>
        </w:tc>
        <w:tc>
          <w:tcPr>
            <w:tcW w:w="868" w:type="dxa"/>
            <w:shd w:val="clear" w:color="auto" w:fill="auto"/>
            <w:vAlign w:val="bottom"/>
          </w:tcPr>
          <w:p w14:paraId="43726A46" w14:textId="21C932E1" w:rsidR="00032EA7" w:rsidRPr="00032EA7" w:rsidRDefault="00032EA7" w:rsidP="00032EA7">
            <w:pPr>
              <w:jc w:val="right"/>
              <w:rPr>
                <w:sz w:val="18"/>
                <w:szCs w:val="18"/>
                <w:lang w:eastAsia="tr-TR"/>
              </w:rPr>
            </w:pPr>
            <w:r w:rsidRPr="00032EA7">
              <w:rPr>
                <w:sz w:val="18"/>
                <w:szCs w:val="18"/>
                <w:lang w:eastAsia="tr-TR"/>
              </w:rPr>
              <w:t>-</w:t>
            </w:r>
          </w:p>
        </w:tc>
        <w:tc>
          <w:tcPr>
            <w:tcW w:w="868" w:type="dxa"/>
            <w:shd w:val="clear" w:color="auto" w:fill="auto"/>
            <w:vAlign w:val="bottom"/>
          </w:tcPr>
          <w:p w14:paraId="1763E479" w14:textId="4184A4D0" w:rsidR="00032EA7" w:rsidRPr="00032EA7" w:rsidRDefault="00032EA7" w:rsidP="00032EA7">
            <w:pPr>
              <w:jc w:val="right"/>
              <w:rPr>
                <w:sz w:val="18"/>
                <w:szCs w:val="18"/>
                <w:lang w:eastAsia="tr-TR"/>
              </w:rPr>
            </w:pPr>
            <w:r w:rsidRPr="00032EA7">
              <w:rPr>
                <w:sz w:val="18"/>
                <w:szCs w:val="18"/>
                <w:lang w:eastAsia="tr-TR"/>
              </w:rPr>
              <w:t>-</w:t>
            </w:r>
          </w:p>
        </w:tc>
        <w:tc>
          <w:tcPr>
            <w:tcW w:w="871" w:type="dxa"/>
            <w:shd w:val="clear" w:color="auto" w:fill="auto"/>
            <w:vAlign w:val="bottom"/>
          </w:tcPr>
          <w:p w14:paraId="35035ABD" w14:textId="70DE23AD" w:rsidR="00032EA7" w:rsidRPr="00032EA7" w:rsidRDefault="00032EA7" w:rsidP="00032EA7">
            <w:pPr>
              <w:jc w:val="right"/>
              <w:rPr>
                <w:sz w:val="18"/>
                <w:szCs w:val="18"/>
                <w:lang w:eastAsia="tr-TR"/>
              </w:rPr>
            </w:pPr>
            <w:r w:rsidRPr="00032EA7">
              <w:rPr>
                <w:sz w:val="18"/>
                <w:szCs w:val="18"/>
                <w:lang w:eastAsia="tr-TR"/>
              </w:rPr>
              <w:t>-</w:t>
            </w:r>
          </w:p>
        </w:tc>
        <w:tc>
          <w:tcPr>
            <w:tcW w:w="868" w:type="dxa"/>
            <w:shd w:val="clear" w:color="auto" w:fill="auto"/>
            <w:vAlign w:val="bottom"/>
          </w:tcPr>
          <w:p w14:paraId="60D9A29B" w14:textId="769966D2" w:rsidR="00032EA7" w:rsidRPr="00032EA7" w:rsidRDefault="00032EA7" w:rsidP="00032EA7">
            <w:pPr>
              <w:jc w:val="right"/>
              <w:rPr>
                <w:sz w:val="18"/>
                <w:szCs w:val="18"/>
                <w:lang w:eastAsia="tr-TR"/>
              </w:rPr>
            </w:pPr>
            <w:r w:rsidRPr="00032EA7">
              <w:rPr>
                <w:sz w:val="18"/>
                <w:szCs w:val="18"/>
                <w:lang w:eastAsia="tr-TR"/>
              </w:rPr>
              <w:t>-</w:t>
            </w:r>
          </w:p>
        </w:tc>
        <w:tc>
          <w:tcPr>
            <w:tcW w:w="868" w:type="dxa"/>
            <w:shd w:val="clear" w:color="auto" w:fill="auto"/>
            <w:vAlign w:val="bottom"/>
          </w:tcPr>
          <w:p w14:paraId="0C7DAF5C" w14:textId="0A441F37" w:rsidR="00032EA7" w:rsidRPr="00032EA7" w:rsidRDefault="00032EA7" w:rsidP="00032EA7">
            <w:pPr>
              <w:jc w:val="right"/>
              <w:rPr>
                <w:sz w:val="18"/>
                <w:szCs w:val="18"/>
                <w:lang w:eastAsia="tr-TR"/>
              </w:rPr>
            </w:pPr>
            <w:r w:rsidRPr="00032EA7">
              <w:rPr>
                <w:sz w:val="18"/>
                <w:szCs w:val="18"/>
                <w:lang w:eastAsia="tr-TR"/>
              </w:rPr>
              <w:t>-</w:t>
            </w:r>
          </w:p>
        </w:tc>
        <w:tc>
          <w:tcPr>
            <w:tcW w:w="868" w:type="dxa"/>
            <w:shd w:val="clear" w:color="auto" w:fill="auto"/>
            <w:vAlign w:val="bottom"/>
          </w:tcPr>
          <w:p w14:paraId="059A53D6" w14:textId="089A4149" w:rsidR="00032EA7" w:rsidRPr="00032EA7" w:rsidRDefault="00032EA7" w:rsidP="00032EA7">
            <w:pPr>
              <w:jc w:val="right"/>
              <w:rPr>
                <w:sz w:val="18"/>
                <w:szCs w:val="18"/>
                <w:lang w:eastAsia="tr-TR"/>
              </w:rPr>
            </w:pPr>
            <w:r w:rsidRPr="00032EA7">
              <w:rPr>
                <w:sz w:val="18"/>
                <w:szCs w:val="18"/>
                <w:lang w:eastAsia="tr-TR"/>
              </w:rPr>
              <w:t>-</w:t>
            </w:r>
          </w:p>
        </w:tc>
      </w:tr>
      <w:tr w:rsidR="00032EA7" w:rsidRPr="00CB56EC" w14:paraId="2037CABB" w14:textId="0C8EFB6F" w:rsidTr="00032EA7">
        <w:trPr>
          <w:trHeight w:hRule="exact" w:val="227"/>
        </w:trPr>
        <w:tc>
          <w:tcPr>
            <w:tcW w:w="2239" w:type="dxa"/>
            <w:shd w:val="clear" w:color="auto" w:fill="auto"/>
            <w:vAlign w:val="bottom"/>
          </w:tcPr>
          <w:p w14:paraId="443D5BA4" w14:textId="77777777" w:rsidR="00032EA7" w:rsidRPr="00CB56EC" w:rsidRDefault="00032EA7" w:rsidP="00032EA7">
            <w:pPr>
              <w:ind w:left="66"/>
              <w:rPr>
                <w:sz w:val="18"/>
                <w:szCs w:val="18"/>
                <w:lang w:eastAsia="tr-TR"/>
              </w:rPr>
            </w:pPr>
            <w:r w:rsidRPr="00CB56EC">
              <w:rPr>
                <w:sz w:val="18"/>
                <w:szCs w:val="18"/>
                <w:lang w:eastAsia="tr-TR"/>
              </w:rPr>
              <w:t>Diğer Garanti ve Kefaletler</w:t>
            </w:r>
          </w:p>
        </w:tc>
        <w:tc>
          <w:tcPr>
            <w:tcW w:w="876" w:type="dxa"/>
            <w:shd w:val="clear" w:color="auto" w:fill="auto"/>
            <w:vAlign w:val="bottom"/>
          </w:tcPr>
          <w:p w14:paraId="00F16D49" w14:textId="3A9B526A" w:rsidR="00032EA7" w:rsidRPr="00032EA7" w:rsidRDefault="00032EA7" w:rsidP="00032EA7">
            <w:pPr>
              <w:jc w:val="right"/>
              <w:rPr>
                <w:sz w:val="18"/>
                <w:szCs w:val="18"/>
                <w:lang w:eastAsia="tr-TR"/>
              </w:rPr>
            </w:pPr>
            <w:r w:rsidRPr="00032EA7">
              <w:rPr>
                <w:sz w:val="18"/>
                <w:szCs w:val="18"/>
                <w:lang w:eastAsia="tr-TR"/>
              </w:rPr>
              <w:t>-</w:t>
            </w:r>
          </w:p>
        </w:tc>
        <w:tc>
          <w:tcPr>
            <w:tcW w:w="950" w:type="dxa"/>
            <w:shd w:val="clear" w:color="auto" w:fill="auto"/>
            <w:vAlign w:val="bottom"/>
          </w:tcPr>
          <w:p w14:paraId="48FA40AB" w14:textId="13241636" w:rsidR="00032EA7" w:rsidRPr="00032EA7" w:rsidRDefault="00032EA7" w:rsidP="00032EA7">
            <w:pPr>
              <w:jc w:val="right"/>
              <w:rPr>
                <w:sz w:val="18"/>
                <w:szCs w:val="18"/>
                <w:lang w:eastAsia="tr-TR"/>
              </w:rPr>
            </w:pPr>
            <w:r w:rsidRPr="00032EA7">
              <w:rPr>
                <w:sz w:val="18"/>
                <w:szCs w:val="18"/>
                <w:lang w:eastAsia="tr-TR"/>
              </w:rPr>
              <w:t>-</w:t>
            </w:r>
          </w:p>
        </w:tc>
        <w:tc>
          <w:tcPr>
            <w:tcW w:w="868" w:type="dxa"/>
            <w:shd w:val="clear" w:color="auto" w:fill="auto"/>
            <w:vAlign w:val="bottom"/>
          </w:tcPr>
          <w:p w14:paraId="438FADF9" w14:textId="1BD240B9" w:rsidR="00032EA7" w:rsidRPr="00032EA7" w:rsidRDefault="00032EA7" w:rsidP="00032EA7">
            <w:pPr>
              <w:jc w:val="right"/>
              <w:rPr>
                <w:sz w:val="18"/>
                <w:szCs w:val="18"/>
                <w:lang w:eastAsia="tr-TR"/>
              </w:rPr>
            </w:pPr>
            <w:r w:rsidRPr="00032EA7">
              <w:rPr>
                <w:sz w:val="18"/>
                <w:szCs w:val="18"/>
                <w:lang w:eastAsia="tr-TR"/>
              </w:rPr>
              <w:t>-</w:t>
            </w:r>
          </w:p>
        </w:tc>
        <w:tc>
          <w:tcPr>
            <w:tcW w:w="868" w:type="dxa"/>
            <w:shd w:val="clear" w:color="auto" w:fill="auto"/>
            <w:vAlign w:val="bottom"/>
          </w:tcPr>
          <w:p w14:paraId="7A120431" w14:textId="4C65EDE6" w:rsidR="00032EA7" w:rsidRPr="00032EA7" w:rsidRDefault="00032EA7" w:rsidP="00032EA7">
            <w:pPr>
              <w:jc w:val="right"/>
              <w:rPr>
                <w:sz w:val="18"/>
                <w:szCs w:val="18"/>
                <w:lang w:eastAsia="tr-TR"/>
              </w:rPr>
            </w:pPr>
            <w:r w:rsidRPr="00032EA7">
              <w:rPr>
                <w:sz w:val="18"/>
                <w:szCs w:val="18"/>
                <w:lang w:eastAsia="tr-TR"/>
              </w:rPr>
              <w:t>-</w:t>
            </w:r>
          </w:p>
        </w:tc>
        <w:tc>
          <w:tcPr>
            <w:tcW w:w="871" w:type="dxa"/>
            <w:shd w:val="clear" w:color="auto" w:fill="auto"/>
            <w:vAlign w:val="bottom"/>
          </w:tcPr>
          <w:p w14:paraId="53776B45" w14:textId="149CE4C3" w:rsidR="00032EA7" w:rsidRPr="00032EA7" w:rsidRDefault="00032EA7" w:rsidP="00032EA7">
            <w:pPr>
              <w:jc w:val="right"/>
              <w:rPr>
                <w:sz w:val="18"/>
                <w:szCs w:val="18"/>
                <w:lang w:eastAsia="tr-TR"/>
              </w:rPr>
            </w:pPr>
            <w:r w:rsidRPr="00032EA7">
              <w:rPr>
                <w:sz w:val="18"/>
                <w:szCs w:val="18"/>
                <w:lang w:eastAsia="tr-TR"/>
              </w:rPr>
              <w:t>-</w:t>
            </w:r>
          </w:p>
        </w:tc>
        <w:tc>
          <w:tcPr>
            <w:tcW w:w="868" w:type="dxa"/>
            <w:shd w:val="clear" w:color="auto" w:fill="auto"/>
            <w:vAlign w:val="bottom"/>
          </w:tcPr>
          <w:p w14:paraId="6A6319A9" w14:textId="5570CBF9" w:rsidR="00032EA7" w:rsidRPr="00032EA7" w:rsidRDefault="00032EA7" w:rsidP="00032EA7">
            <w:pPr>
              <w:jc w:val="right"/>
              <w:rPr>
                <w:sz w:val="18"/>
                <w:szCs w:val="18"/>
                <w:lang w:eastAsia="tr-TR"/>
              </w:rPr>
            </w:pPr>
            <w:r w:rsidRPr="00032EA7">
              <w:rPr>
                <w:sz w:val="18"/>
                <w:szCs w:val="18"/>
                <w:lang w:eastAsia="tr-TR"/>
              </w:rPr>
              <w:t>-</w:t>
            </w:r>
          </w:p>
        </w:tc>
        <w:tc>
          <w:tcPr>
            <w:tcW w:w="868" w:type="dxa"/>
            <w:shd w:val="clear" w:color="auto" w:fill="auto"/>
            <w:vAlign w:val="bottom"/>
          </w:tcPr>
          <w:p w14:paraId="0E25C490" w14:textId="3DFEE5AA" w:rsidR="00032EA7" w:rsidRPr="00032EA7" w:rsidRDefault="00032EA7" w:rsidP="00032EA7">
            <w:pPr>
              <w:jc w:val="right"/>
              <w:rPr>
                <w:sz w:val="18"/>
                <w:szCs w:val="18"/>
                <w:lang w:eastAsia="tr-TR"/>
              </w:rPr>
            </w:pPr>
            <w:r w:rsidRPr="00032EA7">
              <w:rPr>
                <w:sz w:val="18"/>
                <w:szCs w:val="18"/>
                <w:lang w:eastAsia="tr-TR"/>
              </w:rPr>
              <w:t>-</w:t>
            </w:r>
          </w:p>
        </w:tc>
        <w:tc>
          <w:tcPr>
            <w:tcW w:w="868" w:type="dxa"/>
            <w:shd w:val="clear" w:color="auto" w:fill="auto"/>
            <w:vAlign w:val="bottom"/>
          </w:tcPr>
          <w:p w14:paraId="645077C3" w14:textId="5C5E983D" w:rsidR="00032EA7" w:rsidRPr="00032EA7" w:rsidRDefault="00032EA7" w:rsidP="00032EA7">
            <w:pPr>
              <w:jc w:val="right"/>
              <w:rPr>
                <w:sz w:val="18"/>
                <w:szCs w:val="18"/>
                <w:lang w:eastAsia="tr-TR"/>
              </w:rPr>
            </w:pPr>
            <w:r w:rsidRPr="00032EA7">
              <w:rPr>
                <w:sz w:val="18"/>
                <w:szCs w:val="18"/>
                <w:lang w:eastAsia="tr-TR"/>
              </w:rPr>
              <w:t>-</w:t>
            </w:r>
          </w:p>
        </w:tc>
      </w:tr>
    </w:tbl>
    <w:p w14:paraId="6F9BA070" w14:textId="6E292D6E" w:rsidR="00BA6AED" w:rsidRDefault="00BA6AED" w:rsidP="00BA6AED">
      <w:pPr>
        <w:tabs>
          <w:tab w:val="left" w:pos="567"/>
        </w:tabs>
        <w:autoSpaceDE w:val="0"/>
        <w:autoSpaceDN w:val="0"/>
        <w:adjustRightInd w:val="0"/>
        <w:rPr>
          <w:lang w:eastAsia="en-GB"/>
        </w:rPr>
      </w:pPr>
    </w:p>
    <w:p w14:paraId="3CC0B911" w14:textId="77777777" w:rsidR="00BA6AED" w:rsidRPr="00CB56EC" w:rsidRDefault="00BA6AED" w:rsidP="00BA6AED">
      <w:pPr>
        <w:tabs>
          <w:tab w:val="left" w:pos="567"/>
        </w:tabs>
        <w:autoSpaceDE w:val="0"/>
        <w:autoSpaceDN w:val="0"/>
        <w:adjustRightInd w:val="0"/>
        <w:rPr>
          <w:lang w:eastAsia="en-GB"/>
        </w:rPr>
      </w:pPr>
    </w:p>
    <w:p w14:paraId="29D7A70B" w14:textId="0144D41A" w:rsidR="00D27096" w:rsidRDefault="00D27096" w:rsidP="00142E6A">
      <w:pPr>
        <w:spacing w:line="240" w:lineRule="exact"/>
        <w:jc w:val="both"/>
        <w:rPr>
          <w:b/>
          <w:sz w:val="18"/>
          <w:szCs w:val="18"/>
          <w:lang w:eastAsia="tr-TR"/>
        </w:rPr>
      </w:pPr>
      <w:r>
        <w:rPr>
          <w:b/>
          <w:sz w:val="18"/>
          <w:szCs w:val="18"/>
          <w:lang w:eastAsia="tr-TR"/>
        </w:rPr>
        <w:br w:type="page"/>
      </w:r>
    </w:p>
    <w:p w14:paraId="63346CD0" w14:textId="27A2C120" w:rsidR="00E30CF9" w:rsidRPr="00CB56EC" w:rsidRDefault="00E30CF9" w:rsidP="00BA6AED">
      <w:pPr>
        <w:pageBreakBefore/>
        <w:spacing w:line="240" w:lineRule="exact"/>
        <w:jc w:val="both"/>
        <w:rPr>
          <w:sz w:val="18"/>
          <w:szCs w:val="18"/>
          <w:lang w:eastAsia="tr-TR"/>
        </w:rPr>
      </w:pPr>
      <w:proofErr w:type="spellStart"/>
      <w:r w:rsidRPr="00CB56EC">
        <w:rPr>
          <w:b/>
          <w:sz w:val="18"/>
          <w:szCs w:val="18"/>
          <w:lang w:eastAsia="tr-TR"/>
        </w:rPr>
        <w:lastRenderedPageBreak/>
        <w:t>Gayrinakdi</w:t>
      </w:r>
      <w:proofErr w:type="spellEnd"/>
      <w:r w:rsidRPr="00CB56EC">
        <w:rPr>
          <w:b/>
          <w:sz w:val="18"/>
          <w:szCs w:val="18"/>
          <w:lang w:eastAsia="tr-TR"/>
        </w:rPr>
        <w:t xml:space="preserve"> krediler hesabı içinde sektör bazında risk yoğunlaşması hakkında bilgi</w:t>
      </w:r>
    </w:p>
    <w:p w14:paraId="6D3F436C" w14:textId="77777777" w:rsidR="00E30CF9" w:rsidRPr="00CB56EC" w:rsidRDefault="00E30CF9" w:rsidP="00E30CF9">
      <w:pPr>
        <w:tabs>
          <w:tab w:val="num" w:pos="3600"/>
        </w:tabs>
        <w:rPr>
          <w:sz w:val="10"/>
          <w:lang w:eastAsia="en-GB"/>
        </w:rPr>
      </w:pPr>
    </w:p>
    <w:tbl>
      <w:tblPr>
        <w:tblW w:w="9212" w:type="dxa"/>
        <w:tblInd w:w="-3"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163"/>
        <w:gridCol w:w="1513"/>
        <w:gridCol w:w="1512"/>
        <w:gridCol w:w="1512"/>
        <w:gridCol w:w="1512"/>
      </w:tblGrid>
      <w:tr w:rsidR="006B04AC" w:rsidRPr="00CB56EC" w14:paraId="78764FF4" w14:textId="77777777" w:rsidTr="00032EA7">
        <w:trPr>
          <w:trHeight w:hRule="exact" w:val="227"/>
        </w:trPr>
        <w:tc>
          <w:tcPr>
            <w:tcW w:w="3163" w:type="dxa"/>
            <w:shd w:val="clear" w:color="auto" w:fill="auto"/>
            <w:vAlign w:val="center"/>
            <w:hideMark/>
          </w:tcPr>
          <w:p w14:paraId="2F0A7A99" w14:textId="77777777" w:rsidR="006B04AC" w:rsidRPr="00CB56EC" w:rsidRDefault="006B04AC" w:rsidP="008709F1">
            <w:pPr>
              <w:jc w:val="both"/>
              <w:rPr>
                <w:sz w:val="18"/>
                <w:szCs w:val="18"/>
                <w:lang w:eastAsia="tr-TR"/>
              </w:rPr>
            </w:pPr>
            <w:r w:rsidRPr="00CB56EC">
              <w:rPr>
                <w:sz w:val="18"/>
                <w:szCs w:val="18"/>
                <w:lang w:eastAsia="tr-TR"/>
              </w:rPr>
              <w:t> </w:t>
            </w:r>
          </w:p>
        </w:tc>
        <w:tc>
          <w:tcPr>
            <w:tcW w:w="6049" w:type="dxa"/>
            <w:gridSpan w:val="4"/>
            <w:shd w:val="clear" w:color="auto" w:fill="auto"/>
            <w:vAlign w:val="center"/>
            <w:hideMark/>
          </w:tcPr>
          <w:p w14:paraId="400E1CDE" w14:textId="77777777" w:rsidR="006B04AC" w:rsidRPr="00CB56EC" w:rsidRDefault="00142E6A" w:rsidP="008709F1">
            <w:pPr>
              <w:jc w:val="center"/>
              <w:rPr>
                <w:b/>
                <w:bCs/>
                <w:sz w:val="18"/>
                <w:szCs w:val="18"/>
                <w:lang w:eastAsia="tr-TR"/>
              </w:rPr>
            </w:pPr>
            <w:r w:rsidRPr="00CB56EC">
              <w:rPr>
                <w:b/>
                <w:bCs/>
                <w:sz w:val="18"/>
                <w:szCs w:val="18"/>
                <w:lang w:eastAsia="tr-TR"/>
              </w:rPr>
              <w:t>Cari</w:t>
            </w:r>
            <w:r w:rsidR="006B04AC" w:rsidRPr="00CB56EC">
              <w:rPr>
                <w:b/>
                <w:bCs/>
                <w:sz w:val="18"/>
                <w:szCs w:val="18"/>
                <w:lang w:eastAsia="tr-TR"/>
              </w:rPr>
              <w:t xml:space="preserve"> Dönem</w:t>
            </w:r>
          </w:p>
        </w:tc>
      </w:tr>
      <w:tr w:rsidR="006B04AC" w:rsidRPr="00CB56EC" w14:paraId="7DAED14C" w14:textId="77777777" w:rsidTr="00032EA7">
        <w:trPr>
          <w:trHeight w:hRule="exact" w:val="227"/>
        </w:trPr>
        <w:tc>
          <w:tcPr>
            <w:tcW w:w="3163" w:type="dxa"/>
            <w:shd w:val="clear" w:color="auto" w:fill="auto"/>
            <w:vAlign w:val="center"/>
            <w:hideMark/>
          </w:tcPr>
          <w:p w14:paraId="6DE645A4" w14:textId="77777777" w:rsidR="006B04AC" w:rsidRPr="00CB56EC" w:rsidRDefault="006B04AC" w:rsidP="008709F1">
            <w:pPr>
              <w:jc w:val="both"/>
              <w:rPr>
                <w:b/>
                <w:bCs/>
                <w:sz w:val="18"/>
                <w:szCs w:val="18"/>
                <w:lang w:eastAsia="tr-TR"/>
              </w:rPr>
            </w:pPr>
            <w:r w:rsidRPr="00CB56EC">
              <w:rPr>
                <w:b/>
                <w:bCs/>
                <w:sz w:val="18"/>
                <w:szCs w:val="18"/>
                <w:lang w:eastAsia="tr-TR"/>
              </w:rPr>
              <w:t> </w:t>
            </w:r>
          </w:p>
        </w:tc>
        <w:tc>
          <w:tcPr>
            <w:tcW w:w="1513" w:type="dxa"/>
            <w:shd w:val="clear" w:color="auto" w:fill="auto"/>
            <w:vAlign w:val="center"/>
            <w:hideMark/>
          </w:tcPr>
          <w:p w14:paraId="360A841D" w14:textId="77777777" w:rsidR="006B04AC" w:rsidRPr="00CB56EC" w:rsidRDefault="006B04AC" w:rsidP="008709F1">
            <w:pPr>
              <w:jc w:val="right"/>
              <w:rPr>
                <w:b/>
                <w:bCs/>
                <w:sz w:val="18"/>
                <w:szCs w:val="18"/>
                <w:lang w:eastAsia="tr-TR"/>
              </w:rPr>
            </w:pPr>
            <w:r w:rsidRPr="00CB56EC">
              <w:rPr>
                <w:b/>
                <w:bCs/>
                <w:sz w:val="18"/>
                <w:szCs w:val="18"/>
                <w:lang w:eastAsia="tr-TR"/>
              </w:rPr>
              <w:t>TP</w:t>
            </w:r>
          </w:p>
        </w:tc>
        <w:tc>
          <w:tcPr>
            <w:tcW w:w="1512" w:type="dxa"/>
            <w:shd w:val="clear" w:color="auto" w:fill="auto"/>
            <w:vAlign w:val="center"/>
            <w:hideMark/>
          </w:tcPr>
          <w:p w14:paraId="4C7B16CA" w14:textId="77777777" w:rsidR="006B04AC" w:rsidRPr="00CB56EC" w:rsidRDefault="006B04AC" w:rsidP="008709F1">
            <w:pPr>
              <w:jc w:val="right"/>
              <w:rPr>
                <w:b/>
                <w:bCs/>
                <w:sz w:val="18"/>
                <w:szCs w:val="18"/>
                <w:lang w:eastAsia="tr-TR"/>
              </w:rPr>
            </w:pPr>
            <w:r w:rsidRPr="00CB56EC">
              <w:rPr>
                <w:b/>
                <w:bCs/>
                <w:sz w:val="18"/>
                <w:szCs w:val="18"/>
                <w:lang w:eastAsia="tr-TR"/>
              </w:rPr>
              <w:t>%</w:t>
            </w:r>
          </w:p>
        </w:tc>
        <w:tc>
          <w:tcPr>
            <w:tcW w:w="1512" w:type="dxa"/>
            <w:shd w:val="clear" w:color="auto" w:fill="auto"/>
            <w:vAlign w:val="center"/>
            <w:hideMark/>
          </w:tcPr>
          <w:p w14:paraId="29261D73" w14:textId="77777777" w:rsidR="006B04AC" w:rsidRPr="00CB56EC" w:rsidRDefault="006B04AC" w:rsidP="008709F1">
            <w:pPr>
              <w:jc w:val="right"/>
              <w:rPr>
                <w:b/>
                <w:bCs/>
                <w:sz w:val="18"/>
                <w:szCs w:val="18"/>
                <w:lang w:eastAsia="tr-TR"/>
              </w:rPr>
            </w:pPr>
            <w:r w:rsidRPr="00CB56EC">
              <w:rPr>
                <w:b/>
                <w:bCs/>
                <w:sz w:val="18"/>
                <w:szCs w:val="18"/>
                <w:lang w:eastAsia="tr-TR"/>
              </w:rPr>
              <w:t>YP</w:t>
            </w:r>
          </w:p>
        </w:tc>
        <w:tc>
          <w:tcPr>
            <w:tcW w:w="1512" w:type="dxa"/>
            <w:shd w:val="clear" w:color="auto" w:fill="auto"/>
            <w:vAlign w:val="center"/>
            <w:hideMark/>
          </w:tcPr>
          <w:p w14:paraId="364484FE" w14:textId="77777777" w:rsidR="006B04AC" w:rsidRPr="00CB56EC" w:rsidRDefault="006B04AC" w:rsidP="008709F1">
            <w:pPr>
              <w:jc w:val="right"/>
              <w:rPr>
                <w:b/>
                <w:bCs/>
                <w:sz w:val="18"/>
                <w:szCs w:val="18"/>
                <w:lang w:eastAsia="tr-TR"/>
              </w:rPr>
            </w:pPr>
            <w:r w:rsidRPr="00CB56EC">
              <w:rPr>
                <w:b/>
                <w:bCs/>
                <w:sz w:val="18"/>
                <w:szCs w:val="18"/>
                <w:lang w:eastAsia="tr-TR"/>
              </w:rPr>
              <w:t>%</w:t>
            </w:r>
          </w:p>
        </w:tc>
      </w:tr>
      <w:tr w:rsidR="00032EA7" w:rsidRPr="001E3DA2" w14:paraId="5733C609" w14:textId="77777777" w:rsidTr="00032EA7">
        <w:trPr>
          <w:trHeight w:hRule="exact" w:val="227"/>
        </w:trPr>
        <w:tc>
          <w:tcPr>
            <w:tcW w:w="3163" w:type="dxa"/>
            <w:shd w:val="clear" w:color="auto" w:fill="auto"/>
            <w:vAlign w:val="center"/>
            <w:hideMark/>
          </w:tcPr>
          <w:p w14:paraId="36A04653" w14:textId="77777777" w:rsidR="00032EA7" w:rsidRPr="001E3DA2" w:rsidRDefault="00032EA7" w:rsidP="00032EA7">
            <w:pPr>
              <w:rPr>
                <w:b/>
                <w:bCs/>
                <w:sz w:val="18"/>
                <w:szCs w:val="18"/>
                <w:lang w:eastAsia="tr-TR"/>
              </w:rPr>
            </w:pPr>
            <w:r w:rsidRPr="001E3DA2">
              <w:rPr>
                <w:b/>
                <w:bCs/>
                <w:sz w:val="18"/>
                <w:szCs w:val="18"/>
                <w:lang w:eastAsia="tr-TR"/>
              </w:rPr>
              <w:t>Tarım</w:t>
            </w:r>
          </w:p>
        </w:tc>
        <w:tc>
          <w:tcPr>
            <w:tcW w:w="1513" w:type="dxa"/>
            <w:shd w:val="clear" w:color="auto" w:fill="auto"/>
            <w:noWrap/>
            <w:vAlign w:val="bottom"/>
            <w:hideMark/>
          </w:tcPr>
          <w:p w14:paraId="3DB69F6A" w14:textId="352936E6" w:rsidR="00032EA7" w:rsidRPr="001E3DA2" w:rsidRDefault="00032EA7" w:rsidP="00032EA7">
            <w:pPr>
              <w:jc w:val="right"/>
              <w:rPr>
                <w:b/>
                <w:bCs/>
                <w:sz w:val="18"/>
                <w:szCs w:val="18"/>
                <w:lang w:eastAsia="tr-TR"/>
              </w:rPr>
            </w:pPr>
            <w:r w:rsidRPr="00032EA7">
              <w:rPr>
                <w:b/>
                <w:bCs/>
                <w:sz w:val="18"/>
                <w:szCs w:val="18"/>
                <w:lang w:eastAsia="tr-TR"/>
              </w:rPr>
              <w:t>-</w:t>
            </w:r>
          </w:p>
        </w:tc>
        <w:tc>
          <w:tcPr>
            <w:tcW w:w="1512" w:type="dxa"/>
            <w:shd w:val="clear" w:color="auto" w:fill="auto"/>
            <w:noWrap/>
            <w:vAlign w:val="bottom"/>
            <w:hideMark/>
          </w:tcPr>
          <w:p w14:paraId="220E875E" w14:textId="2E1075C2" w:rsidR="00032EA7" w:rsidRPr="001E3DA2" w:rsidRDefault="00032EA7" w:rsidP="00032EA7">
            <w:pPr>
              <w:jc w:val="right"/>
              <w:rPr>
                <w:b/>
                <w:bCs/>
                <w:sz w:val="18"/>
                <w:szCs w:val="18"/>
                <w:lang w:eastAsia="tr-TR"/>
              </w:rPr>
            </w:pPr>
            <w:r w:rsidRPr="00032EA7">
              <w:rPr>
                <w:b/>
                <w:bCs/>
                <w:sz w:val="18"/>
                <w:szCs w:val="18"/>
                <w:lang w:eastAsia="tr-TR"/>
              </w:rPr>
              <w:t>-</w:t>
            </w:r>
          </w:p>
        </w:tc>
        <w:tc>
          <w:tcPr>
            <w:tcW w:w="1512" w:type="dxa"/>
            <w:shd w:val="clear" w:color="auto" w:fill="auto"/>
            <w:noWrap/>
            <w:vAlign w:val="bottom"/>
            <w:hideMark/>
          </w:tcPr>
          <w:p w14:paraId="226BDD2B" w14:textId="1A570EF0" w:rsidR="00032EA7" w:rsidRPr="001E3DA2" w:rsidRDefault="00032EA7" w:rsidP="00032EA7">
            <w:pPr>
              <w:jc w:val="right"/>
              <w:rPr>
                <w:b/>
                <w:bCs/>
                <w:sz w:val="18"/>
                <w:szCs w:val="18"/>
                <w:lang w:eastAsia="tr-TR"/>
              </w:rPr>
            </w:pPr>
            <w:r w:rsidRPr="00032EA7">
              <w:rPr>
                <w:b/>
                <w:bCs/>
                <w:sz w:val="18"/>
                <w:szCs w:val="18"/>
                <w:lang w:eastAsia="tr-TR"/>
              </w:rPr>
              <w:t>-</w:t>
            </w:r>
          </w:p>
        </w:tc>
        <w:tc>
          <w:tcPr>
            <w:tcW w:w="1512" w:type="dxa"/>
            <w:shd w:val="clear" w:color="auto" w:fill="auto"/>
            <w:noWrap/>
            <w:vAlign w:val="bottom"/>
            <w:hideMark/>
          </w:tcPr>
          <w:p w14:paraId="1F10810E" w14:textId="4A3EE0EC" w:rsidR="00032EA7" w:rsidRPr="001E3DA2" w:rsidRDefault="00032EA7" w:rsidP="00032EA7">
            <w:pPr>
              <w:jc w:val="right"/>
              <w:rPr>
                <w:b/>
                <w:bCs/>
                <w:sz w:val="18"/>
                <w:szCs w:val="18"/>
                <w:lang w:eastAsia="tr-TR"/>
              </w:rPr>
            </w:pPr>
            <w:r w:rsidRPr="00032EA7">
              <w:rPr>
                <w:b/>
                <w:bCs/>
                <w:sz w:val="18"/>
                <w:szCs w:val="18"/>
                <w:lang w:eastAsia="tr-TR"/>
              </w:rPr>
              <w:t>-</w:t>
            </w:r>
          </w:p>
        </w:tc>
      </w:tr>
      <w:tr w:rsidR="00032EA7" w:rsidRPr="00032EA7" w14:paraId="25D38C19" w14:textId="77777777" w:rsidTr="00032EA7">
        <w:trPr>
          <w:trHeight w:hRule="exact" w:val="227"/>
        </w:trPr>
        <w:tc>
          <w:tcPr>
            <w:tcW w:w="3163" w:type="dxa"/>
            <w:shd w:val="clear" w:color="auto" w:fill="auto"/>
            <w:noWrap/>
            <w:vAlign w:val="center"/>
            <w:hideMark/>
          </w:tcPr>
          <w:p w14:paraId="784119D6" w14:textId="77777777" w:rsidR="00032EA7" w:rsidRPr="00032EA7" w:rsidRDefault="00032EA7" w:rsidP="00032EA7">
            <w:pPr>
              <w:ind w:firstLineChars="200" w:firstLine="360"/>
              <w:rPr>
                <w:sz w:val="18"/>
                <w:szCs w:val="18"/>
                <w:lang w:eastAsia="tr-TR"/>
              </w:rPr>
            </w:pPr>
            <w:r w:rsidRPr="00032EA7">
              <w:rPr>
                <w:sz w:val="18"/>
                <w:szCs w:val="18"/>
                <w:lang w:eastAsia="tr-TR"/>
              </w:rPr>
              <w:t>Çiftçilik ve Hayvancılık</w:t>
            </w:r>
          </w:p>
        </w:tc>
        <w:tc>
          <w:tcPr>
            <w:tcW w:w="1513" w:type="dxa"/>
            <w:shd w:val="clear" w:color="auto" w:fill="auto"/>
            <w:noWrap/>
            <w:vAlign w:val="bottom"/>
            <w:hideMark/>
          </w:tcPr>
          <w:p w14:paraId="74892D63" w14:textId="73DF7AA1" w:rsidR="00032EA7" w:rsidRPr="00032EA7" w:rsidRDefault="00032EA7" w:rsidP="00032EA7">
            <w:pPr>
              <w:jc w:val="right"/>
              <w:rPr>
                <w:sz w:val="18"/>
                <w:szCs w:val="18"/>
                <w:lang w:eastAsia="tr-TR"/>
              </w:rPr>
            </w:pPr>
            <w:r w:rsidRPr="00032EA7">
              <w:rPr>
                <w:sz w:val="18"/>
                <w:szCs w:val="18"/>
                <w:lang w:eastAsia="tr-TR"/>
              </w:rPr>
              <w:t>-</w:t>
            </w:r>
          </w:p>
        </w:tc>
        <w:tc>
          <w:tcPr>
            <w:tcW w:w="1512" w:type="dxa"/>
            <w:shd w:val="clear" w:color="auto" w:fill="auto"/>
            <w:noWrap/>
            <w:vAlign w:val="bottom"/>
            <w:hideMark/>
          </w:tcPr>
          <w:p w14:paraId="4D9F188A" w14:textId="7BBC867E" w:rsidR="00032EA7" w:rsidRPr="00032EA7" w:rsidRDefault="00032EA7" w:rsidP="00032EA7">
            <w:pPr>
              <w:jc w:val="right"/>
              <w:rPr>
                <w:sz w:val="18"/>
                <w:szCs w:val="18"/>
                <w:lang w:eastAsia="tr-TR"/>
              </w:rPr>
            </w:pPr>
            <w:r w:rsidRPr="00032EA7">
              <w:rPr>
                <w:sz w:val="18"/>
                <w:szCs w:val="18"/>
                <w:lang w:eastAsia="tr-TR"/>
              </w:rPr>
              <w:t>-</w:t>
            </w:r>
          </w:p>
        </w:tc>
        <w:tc>
          <w:tcPr>
            <w:tcW w:w="1512" w:type="dxa"/>
            <w:shd w:val="clear" w:color="auto" w:fill="auto"/>
            <w:noWrap/>
            <w:vAlign w:val="bottom"/>
            <w:hideMark/>
          </w:tcPr>
          <w:p w14:paraId="6B7D3D6C" w14:textId="1EDC1C19" w:rsidR="00032EA7" w:rsidRPr="00032EA7" w:rsidRDefault="00032EA7" w:rsidP="00032EA7">
            <w:pPr>
              <w:jc w:val="right"/>
              <w:rPr>
                <w:sz w:val="18"/>
                <w:szCs w:val="18"/>
                <w:lang w:eastAsia="tr-TR"/>
              </w:rPr>
            </w:pPr>
            <w:r w:rsidRPr="00032EA7">
              <w:rPr>
                <w:sz w:val="18"/>
                <w:szCs w:val="18"/>
                <w:lang w:eastAsia="tr-TR"/>
              </w:rPr>
              <w:t>-</w:t>
            </w:r>
          </w:p>
        </w:tc>
        <w:tc>
          <w:tcPr>
            <w:tcW w:w="1512" w:type="dxa"/>
            <w:shd w:val="clear" w:color="auto" w:fill="auto"/>
            <w:noWrap/>
            <w:vAlign w:val="bottom"/>
            <w:hideMark/>
          </w:tcPr>
          <w:p w14:paraId="3EAA4987" w14:textId="7F73EEE8" w:rsidR="00032EA7" w:rsidRPr="00032EA7" w:rsidRDefault="00032EA7" w:rsidP="00032EA7">
            <w:pPr>
              <w:jc w:val="right"/>
              <w:rPr>
                <w:sz w:val="18"/>
                <w:szCs w:val="18"/>
                <w:lang w:eastAsia="tr-TR"/>
              </w:rPr>
            </w:pPr>
            <w:r w:rsidRPr="00032EA7">
              <w:rPr>
                <w:sz w:val="18"/>
                <w:szCs w:val="18"/>
                <w:lang w:eastAsia="tr-TR"/>
              </w:rPr>
              <w:t>-</w:t>
            </w:r>
          </w:p>
        </w:tc>
      </w:tr>
      <w:tr w:rsidR="00032EA7" w:rsidRPr="00032EA7" w14:paraId="5E0772C4" w14:textId="77777777" w:rsidTr="00032EA7">
        <w:trPr>
          <w:trHeight w:hRule="exact" w:val="227"/>
        </w:trPr>
        <w:tc>
          <w:tcPr>
            <w:tcW w:w="3163" w:type="dxa"/>
            <w:shd w:val="clear" w:color="auto" w:fill="auto"/>
            <w:noWrap/>
            <w:vAlign w:val="center"/>
            <w:hideMark/>
          </w:tcPr>
          <w:p w14:paraId="3FB25C92" w14:textId="77777777" w:rsidR="00032EA7" w:rsidRPr="00032EA7" w:rsidRDefault="00032EA7" w:rsidP="00032EA7">
            <w:pPr>
              <w:ind w:firstLineChars="200" w:firstLine="360"/>
              <w:rPr>
                <w:sz w:val="18"/>
                <w:szCs w:val="18"/>
                <w:lang w:eastAsia="tr-TR"/>
              </w:rPr>
            </w:pPr>
            <w:r w:rsidRPr="00032EA7">
              <w:rPr>
                <w:sz w:val="18"/>
                <w:szCs w:val="18"/>
                <w:lang w:eastAsia="tr-TR"/>
              </w:rPr>
              <w:t>Ormancılık</w:t>
            </w:r>
          </w:p>
        </w:tc>
        <w:tc>
          <w:tcPr>
            <w:tcW w:w="1513" w:type="dxa"/>
            <w:shd w:val="clear" w:color="auto" w:fill="auto"/>
            <w:noWrap/>
            <w:vAlign w:val="bottom"/>
            <w:hideMark/>
          </w:tcPr>
          <w:p w14:paraId="38961D70" w14:textId="77E4225C" w:rsidR="00032EA7" w:rsidRPr="00032EA7" w:rsidRDefault="00032EA7" w:rsidP="00032EA7">
            <w:pPr>
              <w:jc w:val="right"/>
              <w:rPr>
                <w:sz w:val="18"/>
                <w:szCs w:val="18"/>
                <w:lang w:eastAsia="tr-TR"/>
              </w:rPr>
            </w:pPr>
            <w:r w:rsidRPr="00032EA7">
              <w:rPr>
                <w:sz w:val="18"/>
                <w:szCs w:val="18"/>
                <w:lang w:eastAsia="tr-TR"/>
              </w:rPr>
              <w:t>-</w:t>
            </w:r>
          </w:p>
        </w:tc>
        <w:tc>
          <w:tcPr>
            <w:tcW w:w="1512" w:type="dxa"/>
            <w:shd w:val="clear" w:color="auto" w:fill="auto"/>
            <w:noWrap/>
            <w:vAlign w:val="bottom"/>
            <w:hideMark/>
          </w:tcPr>
          <w:p w14:paraId="71F427B4" w14:textId="4F5B8134" w:rsidR="00032EA7" w:rsidRPr="00032EA7" w:rsidRDefault="00032EA7" w:rsidP="00032EA7">
            <w:pPr>
              <w:jc w:val="right"/>
              <w:rPr>
                <w:sz w:val="18"/>
                <w:szCs w:val="18"/>
                <w:lang w:eastAsia="tr-TR"/>
              </w:rPr>
            </w:pPr>
            <w:r w:rsidRPr="00032EA7">
              <w:rPr>
                <w:sz w:val="18"/>
                <w:szCs w:val="18"/>
                <w:lang w:eastAsia="tr-TR"/>
              </w:rPr>
              <w:t>-</w:t>
            </w:r>
          </w:p>
        </w:tc>
        <w:tc>
          <w:tcPr>
            <w:tcW w:w="1512" w:type="dxa"/>
            <w:shd w:val="clear" w:color="auto" w:fill="auto"/>
            <w:noWrap/>
            <w:vAlign w:val="bottom"/>
            <w:hideMark/>
          </w:tcPr>
          <w:p w14:paraId="3EA41250" w14:textId="04627923" w:rsidR="00032EA7" w:rsidRPr="00032EA7" w:rsidRDefault="00032EA7" w:rsidP="00032EA7">
            <w:pPr>
              <w:jc w:val="right"/>
              <w:rPr>
                <w:sz w:val="18"/>
                <w:szCs w:val="18"/>
                <w:lang w:eastAsia="tr-TR"/>
              </w:rPr>
            </w:pPr>
            <w:r w:rsidRPr="00032EA7">
              <w:rPr>
                <w:sz w:val="18"/>
                <w:szCs w:val="18"/>
                <w:lang w:eastAsia="tr-TR"/>
              </w:rPr>
              <w:t>-</w:t>
            </w:r>
          </w:p>
        </w:tc>
        <w:tc>
          <w:tcPr>
            <w:tcW w:w="1512" w:type="dxa"/>
            <w:shd w:val="clear" w:color="auto" w:fill="auto"/>
            <w:noWrap/>
            <w:vAlign w:val="bottom"/>
            <w:hideMark/>
          </w:tcPr>
          <w:p w14:paraId="375F4C86" w14:textId="1C5268E9" w:rsidR="00032EA7" w:rsidRPr="00032EA7" w:rsidRDefault="00032EA7" w:rsidP="00032EA7">
            <w:pPr>
              <w:jc w:val="right"/>
              <w:rPr>
                <w:sz w:val="18"/>
                <w:szCs w:val="18"/>
                <w:lang w:eastAsia="tr-TR"/>
              </w:rPr>
            </w:pPr>
            <w:r w:rsidRPr="00032EA7">
              <w:rPr>
                <w:sz w:val="18"/>
                <w:szCs w:val="18"/>
                <w:lang w:eastAsia="tr-TR"/>
              </w:rPr>
              <w:t>-</w:t>
            </w:r>
          </w:p>
        </w:tc>
      </w:tr>
      <w:tr w:rsidR="00032EA7" w:rsidRPr="00032EA7" w14:paraId="0582AE46" w14:textId="77777777" w:rsidTr="00032EA7">
        <w:trPr>
          <w:trHeight w:hRule="exact" w:val="227"/>
        </w:trPr>
        <w:tc>
          <w:tcPr>
            <w:tcW w:w="3163" w:type="dxa"/>
            <w:shd w:val="clear" w:color="auto" w:fill="auto"/>
            <w:noWrap/>
            <w:vAlign w:val="center"/>
            <w:hideMark/>
          </w:tcPr>
          <w:p w14:paraId="5ECAAAFC" w14:textId="77777777" w:rsidR="00032EA7" w:rsidRPr="00032EA7" w:rsidRDefault="00032EA7" w:rsidP="00032EA7">
            <w:pPr>
              <w:ind w:firstLineChars="200" w:firstLine="360"/>
              <w:rPr>
                <w:sz w:val="18"/>
                <w:szCs w:val="18"/>
                <w:lang w:eastAsia="tr-TR"/>
              </w:rPr>
            </w:pPr>
            <w:r w:rsidRPr="00032EA7">
              <w:rPr>
                <w:sz w:val="18"/>
                <w:szCs w:val="18"/>
                <w:lang w:eastAsia="tr-TR"/>
              </w:rPr>
              <w:t>Balıkçılık</w:t>
            </w:r>
          </w:p>
        </w:tc>
        <w:tc>
          <w:tcPr>
            <w:tcW w:w="1513" w:type="dxa"/>
            <w:shd w:val="clear" w:color="auto" w:fill="auto"/>
            <w:noWrap/>
            <w:vAlign w:val="bottom"/>
            <w:hideMark/>
          </w:tcPr>
          <w:p w14:paraId="200E60F6" w14:textId="56F7D099" w:rsidR="00032EA7" w:rsidRPr="00032EA7" w:rsidRDefault="00032EA7" w:rsidP="00032EA7">
            <w:pPr>
              <w:jc w:val="right"/>
              <w:rPr>
                <w:sz w:val="18"/>
                <w:szCs w:val="18"/>
                <w:lang w:eastAsia="tr-TR"/>
              </w:rPr>
            </w:pPr>
            <w:r w:rsidRPr="00032EA7">
              <w:rPr>
                <w:sz w:val="18"/>
                <w:szCs w:val="18"/>
                <w:lang w:eastAsia="tr-TR"/>
              </w:rPr>
              <w:t>-</w:t>
            </w:r>
          </w:p>
        </w:tc>
        <w:tc>
          <w:tcPr>
            <w:tcW w:w="1512" w:type="dxa"/>
            <w:shd w:val="clear" w:color="auto" w:fill="auto"/>
            <w:noWrap/>
            <w:vAlign w:val="bottom"/>
            <w:hideMark/>
          </w:tcPr>
          <w:p w14:paraId="62AA87EB" w14:textId="3D35AC6B" w:rsidR="00032EA7" w:rsidRPr="00032EA7" w:rsidRDefault="00032EA7" w:rsidP="00032EA7">
            <w:pPr>
              <w:jc w:val="right"/>
              <w:rPr>
                <w:sz w:val="18"/>
                <w:szCs w:val="18"/>
                <w:lang w:eastAsia="tr-TR"/>
              </w:rPr>
            </w:pPr>
            <w:r w:rsidRPr="00032EA7">
              <w:rPr>
                <w:sz w:val="18"/>
                <w:szCs w:val="18"/>
                <w:lang w:eastAsia="tr-TR"/>
              </w:rPr>
              <w:t>-</w:t>
            </w:r>
          </w:p>
        </w:tc>
        <w:tc>
          <w:tcPr>
            <w:tcW w:w="1512" w:type="dxa"/>
            <w:shd w:val="clear" w:color="auto" w:fill="auto"/>
            <w:noWrap/>
            <w:vAlign w:val="bottom"/>
            <w:hideMark/>
          </w:tcPr>
          <w:p w14:paraId="432D384F" w14:textId="066491E4" w:rsidR="00032EA7" w:rsidRPr="00032EA7" w:rsidRDefault="00032EA7" w:rsidP="00032EA7">
            <w:pPr>
              <w:jc w:val="right"/>
              <w:rPr>
                <w:sz w:val="18"/>
                <w:szCs w:val="18"/>
                <w:lang w:eastAsia="tr-TR"/>
              </w:rPr>
            </w:pPr>
            <w:r w:rsidRPr="00032EA7">
              <w:rPr>
                <w:sz w:val="18"/>
                <w:szCs w:val="18"/>
                <w:lang w:eastAsia="tr-TR"/>
              </w:rPr>
              <w:t>-</w:t>
            </w:r>
          </w:p>
        </w:tc>
        <w:tc>
          <w:tcPr>
            <w:tcW w:w="1512" w:type="dxa"/>
            <w:shd w:val="clear" w:color="auto" w:fill="auto"/>
            <w:noWrap/>
            <w:vAlign w:val="bottom"/>
            <w:hideMark/>
          </w:tcPr>
          <w:p w14:paraId="38D604CB" w14:textId="41945AD1" w:rsidR="00032EA7" w:rsidRPr="00032EA7" w:rsidRDefault="00032EA7" w:rsidP="00032EA7">
            <w:pPr>
              <w:jc w:val="right"/>
              <w:rPr>
                <w:sz w:val="18"/>
                <w:szCs w:val="18"/>
                <w:lang w:eastAsia="tr-TR"/>
              </w:rPr>
            </w:pPr>
            <w:r w:rsidRPr="00032EA7">
              <w:rPr>
                <w:sz w:val="18"/>
                <w:szCs w:val="18"/>
                <w:lang w:eastAsia="tr-TR"/>
              </w:rPr>
              <w:t>-</w:t>
            </w:r>
          </w:p>
        </w:tc>
      </w:tr>
      <w:tr w:rsidR="00032EA7" w:rsidRPr="001E3DA2" w14:paraId="5E653E3B" w14:textId="77777777" w:rsidTr="00032EA7">
        <w:trPr>
          <w:trHeight w:hRule="exact" w:val="227"/>
        </w:trPr>
        <w:tc>
          <w:tcPr>
            <w:tcW w:w="3163" w:type="dxa"/>
            <w:shd w:val="clear" w:color="auto" w:fill="auto"/>
            <w:vAlign w:val="center"/>
            <w:hideMark/>
          </w:tcPr>
          <w:p w14:paraId="016474B2" w14:textId="77777777" w:rsidR="00032EA7" w:rsidRPr="001E3DA2" w:rsidRDefault="00032EA7" w:rsidP="00032EA7">
            <w:pPr>
              <w:rPr>
                <w:b/>
                <w:bCs/>
                <w:sz w:val="18"/>
                <w:szCs w:val="18"/>
                <w:lang w:eastAsia="tr-TR"/>
              </w:rPr>
            </w:pPr>
            <w:r w:rsidRPr="001E3DA2">
              <w:rPr>
                <w:b/>
                <w:bCs/>
                <w:sz w:val="18"/>
                <w:szCs w:val="18"/>
                <w:lang w:eastAsia="tr-TR"/>
              </w:rPr>
              <w:t>Sanayi</w:t>
            </w:r>
          </w:p>
        </w:tc>
        <w:tc>
          <w:tcPr>
            <w:tcW w:w="1513" w:type="dxa"/>
            <w:shd w:val="clear" w:color="auto" w:fill="auto"/>
            <w:noWrap/>
            <w:vAlign w:val="bottom"/>
            <w:hideMark/>
          </w:tcPr>
          <w:p w14:paraId="05DD8C29" w14:textId="355829EE" w:rsidR="00032EA7" w:rsidRPr="001E3DA2" w:rsidRDefault="00032EA7" w:rsidP="00032EA7">
            <w:pPr>
              <w:jc w:val="right"/>
              <w:rPr>
                <w:b/>
                <w:bCs/>
                <w:sz w:val="18"/>
                <w:szCs w:val="18"/>
                <w:lang w:eastAsia="tr-TR"/>
              </w:rPr>
            </w:pPr>
            <w:r w:rsidRPr="000D285B">
              <w:rPr>
                <w:b/>
                <w:bCs/>
                <w:sz w:val="18"/>
                <w:szCs w:val="18"/>
                <w:lang w:eastAsia="tr-TR"/>
              </w:rPr>
              <w:t>209,426</w:t>
            </w:r>
          </w:p>
        </w:tc>
        <w:tc>
          <w:tcPr>
            <w:tcW w:w="1512" w:type="dxa"/>
            <w:shd w:val="clear" w:color="auto" w:fill="auto"/>
            <w:noWrap/>
            <w:vAlign w:val="bottom"/>
            <w:hideMark/>
          </w:tcPr>
          <w:p w14:paraId="1F56BCEA" w14:textId="2B8D7835" w:rsidR="00032EA7" w:rsidRPr="001E3DA2" w:rsidRDefault="00032EA7" w:rsidP="00032EA7">
            <w:pPr>
              <w:jc w:val="right"/>
              <w:rPr>
                <w:b/>
                <w:bCs/>
                <w:sz w:val="18"/>
                <w:szCs w:val="18"/>
                <w:lang w:eastAsia="tr-TR"/>
              </w:rPr>
            </w:pPr>
            <w:r w:rsidRPr="000D285B">
              <w:rPr>
                <w:b/>
                <w:bCs/>
                <w:sz w:val="18"/>
                <w:szCs w:val="18"/>
                <w:lang w:eastAsia="tr-TR"/>
              </w:rPr>
              <w:t>44.32</w:t>
            </w:r>
          </w:p>
        </w:tc>
        <w:tc>
          <w:tcPr>
            <w:tcW w:w="1512" w:type="dxa"/>
            <w:shd w:val="clear" w:color="auto" w:fill="auto"/>
            <w:noWrap/>
            <w:vAlign w:val="bottom"/>
            <w:hideMark/>
          </w:tcPr>
          <w:p w14:paraId="5D9A2EF0" w14:textId="622A4B9C" w:rsidR="00032EA7" w:rsidRPr="001E3DA2" w:rsidRDefault="00032EA7" w:rsidP="00032EA7">
            <w:pPr>
              <w:jc w:val="right"/>
              <w:rPr>
                <w:b/>
                <w:bCs/>
                <w:sz w:val="18"/>
                <w:szCs w:val="18"/>
                <w:lang w:eastAsia="tr-TR"/>
              </w:rPr>
            </w:pPr>
            <w:r w:rsidRPr="000D285B">
              <w:rPr>
                <w:b/>
                <w:bCs/>
                <w:sz w:val="18"/>
                <w:szCs w:val="18"/>
                <w:lang w:eastAsia="tr-TR"/>
              </w:rPr>
              <w:t>1,625,981</w:t>
            </w:r>
          </w:p>
        </w:tc>
        <w:tc>
          <w:tcPr>
            <w:tcW w:w="1512" w:type="dxa"/>
            <w:shd w:val="clear" w:color="auto" w:fill="auto"/>
            <w:noWrap/>
            <w:vAlign w:val="bottom"/>
            <w:hideMark/>
          </w:tcPr>
          <w:p w14:paraId="7F078423" w14:textId="650F4502" w:rsidR="00032EA7" w:rsidRPr="001E3DA2" w:rsidRDefault="00032EA7" w:rsidP="00032EA7">
            <w:pPr>
              <w:jc w:val="right"/>
              <w:rPr>
                <w:b/>
                <w:bCs/>
                <w:sz w:val="18"/>
                <w:szCs w:val="18"/>
                <w:lang w:eastAsia="tr-TR"/>
              </w:rPr>
            </w:pPr>
            <w:r w:rsidRPr="000D285B">
              <w:rPr>
                <w:b/>
                <w:bCs/>
                <w:sz w:val="18"/>
                <w:szCs w:val="18"/>
                <w:lang w:eastAsia="tr-TR"/>
              </w:rPr>
              <w:t>76.58</w:t>
            </w:r>
          </w:p>
        </w:tc>
      </w:tr>
      <w:tr w:rsidR="00032EA7" w:rsidRPr="00032EA7" w14:paraId="05CD6EBD" w14:textId="77777777" w:rsidTr="00032EA7">
        <w:trPr>
          <w:trHeight w:hRule="exact" w:val="227"/>
        </w:trPr>
        <w:tc>
          <w:tcPr>
            <w:tcW w:w="3163" w:type="dxa"/>
            <w:shd w:val="clear" w:color="auto" w:fill="auto"/>
            <w:noWrap/>
            <w:vAlign w:val="center"/>
            <w:hideMark/>
          </w:tcPr>
          <w:p w14:paraId="6D113FAA" w14:textId="77777777" w:rsidR="00032EA7" w:rsidRPr="00032EA7" w:rsidRDefault="00032EA7" w:rsidP="00032EA7">
            <w:pPr>
              <w:ind w:firstLineChars="200" w:firstLine="360"/>
              <w:rPr>
                <w:sz w:val="18"/>
                <w:szCs w:val="18"/>
                <w:lang w:eastAsia="tr-TR"/>
              </w:rPr>
            </w:pPr>
            <w:r w:rsidRPr="00032EA7">
              <w:rPr>
                <w:sz w:val="18"/>
                <w:szCs w:val="18"/>
                <w:lang w:eastAsia="tr-TR"/>
              </w:rPr>
              <w:t>Madencilik ve Taş ocakçılığı</w:t>
            </w:r>
          </w:p>
        </w:tc>
        <w:tc>
          <w:tcPr>
            <w:tcW w:w="1513" w:type="dxa"/>
            <w:shd w:val="clear" w:color="auto" w:fill="auto"/>
            <w:noWrap/>
            <w:vAlign w:val="bottom"/>
            <w:hideMark/>
          </w:tcPr>
          <w:p w14:paraId="49C43B9E" w14:textId="3F23BCC4" w:rsidR="00032EA7" w:rsidRPr="00032EA7" w:rsidRDefault="00032EA7" w:rsidP="00032EA7">
            <w:pPr>
              <w:jc w:val="right"/>
              <w:rPr>
                <w:sz w:val="18"/>
                <w:szCs w:val="18"/>
                <w:lang w:eastAsia="tr-TR"/>
              </w:rPr>
            </w:pPr>
            <w:r w:rsidRPr="00032EA7">
              <w:rPr>
                <w:sz w:val="18"/>
                <w:szCs w:val="18"/>
                <w:lang w:eastAsia="tr-TR"/>
              </w:rPr>
              <w:t>-</w:t>
            </w:r>
          </w:p>
        </w:tc>
        <w:tc>
          <w:tcPr>
            <w:tcW w:w="1512" w:type="dxa"/>
            <w:shd w:val="clear" w:color="auto" w:fill="auto"/>
            <w:noWrap/>
            <w:vAlign w:val="bottom"/>
            <w:hideMark/>
          </w:tcPr>
          <w:p w14:paraId="082FF4BE" w14:textId="2FBE79D2" w:rsidR="00032EA7" w:rsidRPr="00032EA7" w:rsidRDefault="00032EA7" w:rsidP="00032EA7">
            <w:pPr>
              <w:jc w:val="right"/>
              <w:rPr>
                <w:sz w:val="18"/>
                <w:szCs w:val="18"/>
                <w:lang w:eastAsia="tr-TR"/>
              </w:rPr>
            </w:pPr>
            <w:r w:rsidRPr="00032EA7">
              <w:rPr>
                <w:sz w:val="18"/>
                <w:szCs w:val="18"/>
                <w:lang w:eastAsia="tr-TR"/>
              </w:rPr>
              <w:t>-</w:t>
            </w:r>
          </w:p>
        </w:tc>
        <w:tc>
          <w:tcPr>
            <w:tcW w:w="1512" w:type="dxa"/>
            <w:shd w:val="clear" w:color="auto" w:fill="auto"/>
            <w:noWrap/>
            <w:vAlign w:val="bottom"/>
            <w:hideMark/>
          </w:tcPr>
          <w:p w14:paraId="32CCD66B" w14:textId="1E0E3380" w:rsidR="00032EA7" w:rsidRPr="00032EA7" w:rsidRDefault="00032EA7" w:rsidP="00032EA7">
            <w:pPr>
              <w:jc w:val="right"/>
              <w:rPr>
                <w:sz w:val="18"/>
                <w:szCs w:val="18"/>
                <w:lang w:eastAsia="tr-TR"/>
              </w:rPr>
            </w:pPr>
            <w:r w:rsidRPr="000D285B">
              <w:rPr>
                <w:sz w:val="18"/>
                <w:szCs w:val="18"/>
                <w:lang w:eastAsia="tr-TR"/>
              </w:rPr>
              <w:t>81,490</w:t>
            </w:r>
          </w:p>
        </w:tc>
        <w:tc>
          <w:tcPr>
            <w:tcW w:w="1512" w:type="dxa"/>
            <w:shd w:val="clear" w:color="auto" w:fill="auto"/>
            <w:noWrap/>
            <w:vAlign w:val="bottom"/>
            <w:hideMark/>
          </w:tcPr>
          <w:p w14:paraId="774AA5F4" w14:textId="15D741D5" w:rsidR="00032EA7" w:rsidRPr="00032EA7" w:rsidRDefault="00032EA7" w:rsidP="00032EA7">
            <w:pPr>
              <w:jc w:val="right"/>
              <w:rPr>
                <w:sz w:val="18"/>
                <w:szCs w:val="18"/>
                <w:lang w:eastAsia="tr-TR"/>
              </w:rPr>
            </w:pPr>
            <w:r w:rsidRPr="000D285B">
              <w:rPr>
                <w:sz w:val="18"/>
                <w:szCs w:val="18"/>
                <w:lang w:eastAsia="tr-TR"/>
              </w:rPr>
              <w:t>3.84</w:t>
            </w:r>
          </w:p>
        </w:tc>
      </w:tr>
      <w:tr w:rsidR="00032EA7" w:rsidRPr="00032EA7" w14:paraId="31F0CEF4" w14:textId="77777777" w:rsidTr="00032EA7">
        <w:trPr>
          <w:trHeight w:hRule="exact" w:val="227"/>
        </w:trPr>
        <w:tc>
          <w:tcPr>
            <w:tcW w:w="3163" w:type="dxa"/>
            <w:shd w:val="clear" w:color="auto" w:fill="auto"/>
            <w:noWrap/>
            <w:vAlign w:val="center"/>
            <w:hideMark/>
          </w:tcPr>
          <w:p w14:paraId="351E0E1F" w14:textId="77777777" w:rsidR="00032EA7" w:rsidRPr="00032EA7" w:rsidRDefault="00032EA7" w:rsidP="00032EA7">
            <w:pPr>
              <w:ind w:firstLineChars="200" w:firstLine="360"/>
              <w:rPr>
                <w:sz w:val="18"/>
                <w:szCs w:val="18"/>
                <w:lang w:eastAsia="tr-TR"/>
              </w:rPr>
            </w:pPr>
            <w:r w:rsidRPr="00032EA7">
              <w:rPr>
                <w:sz w:val="18"/>
                <w:szCs w:val="18"/>
                <w:lang w:eastAsia="tr-TR"/>
              </w:rPr>
              <w:t>İmalat Sanayi</w:t>
            </w:r>
          </w:p>
        </w:tc>
        <w:tc>
          <w:tcPr>
            <w:tcW w:w="1513" w:type="dxa"/>
            <w:shd w:val="clear" w:color="auto" w:fill="auto"/>
            <w:noWrap/>
            <w:vAlign w:val="bottom"/>
            <w:hideMark/>
          </w:tcPr>
          <w:p w14:paraId="5D107D59" w14:textId="755CD82F" w:rsidR="00032EA7" w:rsidRPr="00032EA7" w:rsidRDefault="00032EA7" w:rsidP="00032EA7">
            <w:pPr>
              <w:jc w:val="right"/>
              <w:rPr>
                <w:sz w:val="18"/>
                <w:szCs w:val="18"/>
                <w:lang w:eastAsia="tr-TR"/>
              </w:rPr>
            </w:pPr>
            <w:r w:rsidRPr="000D285B">
              <w:rPr>
                <w:sz w:val="18"/>
                <w:szCs w:val="18"/>
                <w:lang w:eastAsia="tr-TR"/>
              </w:rPr>
              <w:t>209,426</w:t>
            </w:r>
          </w:p>
        </w:tc>
        <w:tc>
          <w:tcPr>
            <w:tcW w:w="1512" w:type="dxa"/>
            <w:shd w:val="clear" w:color="auto" w:fill="auto"/>
            <w:noWrap/>
            <w:vAlign w:val="bottom"/>
            <w:hideMark/>
          </w:tcPr>
          <w:p w14:paraId="5CA5A11D" w14:textId="6D494F02" w:rsidR="00032EA7" w:rsidRPr="00032EA7" w:rsidRDefault="00032EA7" w:rsidP="00032EA7">
            <w:pPr>
              <w:jc w:val="right"/>
              <w:rPr>
                <w:sz w:val="18"/>
                <w:szCs w:val="18"/>
                <w:lang w:eastAsia="tr-TR"/>
              </w:rPr>
            </w:pPr>
            <w:r w:rsidRPr="000D285B">
              <w:rPr>
                <w:sz w:val="18"/>
                <w:szCs w:val="18"/>
                <w:lang w:eastAsia="tr-TR"/>
              </w:rPr>
              <w:t>44.32</w:t>
            </w:r>
          </w:p>
        </w:tc>
        <w:tc>
          <w:tcPr>
            <w:tcW w:w="1512" w:type="dxa"/>
            <w:shd w:val="clear" w:color="auto" w:fill="auto"/>
            <w:noWrap/>
            <w:vAlign w:val="bottom"/>
            <w:hideMark/>
          </w:tcPr>
          <w:p w14:paraId="5922B0F2" w14:textId="53E5C5E3" w:rsidR="00032EA7" w:rsidRPr="00032EA7" w:rsidRDefault="00032EA7" w:rsidP="00032EA7">
            <w:pPr>
              <w:jc w:val="right"/>
              <w:rPr>
                <w:sz w:val="18"/>
                <w:szCs w:val="18"/>
                <w:lang w:eastAsia="tr-TR"/>
              </w:rPr>
            </w:pPr>
            <w:r w:rsidRPr="000D285B">
              <w:rPr>
                <w:sz w:val="18"/>
                <w:szCs w:val="18"/>
                <w:lang w:eastAsia="tr-TR"/>
              </w:rPr>
              <w:t>1,544,491</w:t>
            </w:r>
          </w:p>
        </w:tc>
        <w:tc>
          <w:tcPr>
            <w:tcW w:w="1512" w:type="dxa"/>
            <w:shd w:val="clear" w:color="auto" w:fill="auto"/>
            <w:noWrap/>
            <w:vAlign w:val="bottom"/>
            <w:hideMark/>
          </w:tcPr>
          <w:p w14:paraId="22EB24D5" w14:textId="7E0555A0" w:rsidR="00032EA7" w:rsidRPr="00032EA7" w:rsidRDefault="00032EA7" w:rsidP="00032EA7">
            <w:pPr>
              <w:jc w:val="right"/>
              <w:rPr>
                <w:sz w:val="18"/>
                <w:szCs w:val="18"/>
                <w:lang w:eastAsia="tr-TR"/>
              </w:rPr>
            </w:pPr>
            <w:r w:rsidRPr="000D285B">
              <w:rPr>
                <w:sz w:val="18"/>
                <w:szCs w:val="18"/>
                <w:lang w:eastAsia="tr-TR"/>
              </w:rPr>
              <w:t>72.74</w:t>
            </w:r>
          </w:p>
        </w:tc>
      </w:tr>
      <w:tr w:rsidR="00032EA7" w:rsidRPr="00032EA7" w14:paraId="5A8AB5C4" w14:textId="77777777" w:rsidTr="00032EA7">
        <w:trPr>
          <w:trHeight w:hRule="exact" w:val="227"/>
        </w:trPr>
        <w:tc>
          <w:tcPr>
            <w:tcW w:w="3163" w:type="dxa"/>
            <w:shd w:val="clear" w:color="auto" w:fill="auto"/>
            <w:noWrap/>
            <w:vAlign w:val="center"/>
            <w:hideMark/>
          </w:tcPr>
          <w:p w14:paraId="7E403CBB" w14:textId="77777777" w:rsidR="00032EA7" w:rsidRPr="00032EA7" w:rsidRDefault="00032EA7" w:rsidP="00032EA7">
            <w:pPr>
              <w:ind w:firstLineChars="200" w:firstLine="360"/>
              <w:rPr>
                <w:sz w:val="18"/>
                <w:szCs w:val="18"/>
                <w:lang w:eastAsia="tr-TR"/>
              </w:rPr>
            </w:pPr>
            <w:r w:rsidRPr="00032EA7">
              <w:rPr>
                <w:sz w:val="18"/>
                <w:szCs w:val="18"/>
                <w:lang w:eastAsia="tr-TR"/>
              </w:rPr>
              <w:t>Elektrik, Gaz, Su</w:t>
            </w:r>
          </w:p>
        </w:tc>
        <w:tc>
          <w:tcPr>
            <w:tcW w:w="1513" w:type="dxa"/>
            <w:shd w:val="clear" w:color="auto" w:fill="auto"/>
            <w:noWrap/>
            <w:vAlign w:val="bottom"/>
            <w:hideMark/>
          </w:tcPr>
          <w:p w14:paraId="0166C6D3" w14:textId="43ACD48F" w:rsidR="00032EA7" w:rsidRPr="00032EA7" w:rsidRDefault="00032EA7" w:rsidP="00032EA7">
            <w:pPr>
              <w:jc w:val="right"/>
              <w:rPr>
                <w:sz w:val="18"/>
                <w:szCs w:val="18"/>
                <w:lang w:eastAsia="tr-TR"/>
              </w:rPr>
            </w:pPr>
            <w:r w:rsidRPr="00032EA7">
              <w:rPr>
                <w:sz w:val="18"/>
                <w:szCs w:val="18"/>
                <w:lang w:eastAsia="tr-TR"/>
              </w:rPr>
              <w:t>-</w:t>
            </w:r>
          </w:p>
        </w:tc>
        <w:tc>
          <w:tcPr>
            <w:tcW w:w="1512" w:type="dxa"/>
            <w:shd w:val="clear" w:color="auto" w:fill="auto"/>
            <w:noWrap/>
            <w:vAlign w:val="bottom"/>
            <w:hideMark/>
          </w:tcPr>
          <w:p w14:paraId="5EE64DEA" w14:textId="6E7C2E37" w:rsidR="00032EA7" w:rsidRPr="00032EA7" w:rsidRDefault="00032EA7" w:rsidP="00032EA7">
            <w:pPr>
              <w:jc w:val="right"/>
              <w:rPr>
                <w:sz w:val="18"/>
                <w:szCs w:val="18"/>
                <w:lang w:eastAsia="tr-TR"/>
              </w:rPr>
            </w:pPr>
            <w:r w:rsidRPr="00032EA7">
              <w:rPr>
                <w:sz w:val="18"/>
                <w:szCs w:val="18"/>
                <w:lang w:eastAsia="tr-TR"/>
              </w:rPr>
              <w:t>-</w:t>
            </w:r>
          </w:p>
        </w:tc>
        <w:tc>
          <w:tcPr>
            <w:tcW w:w="1512" w:type="dxa"/>
            <w:shd w:val="clear" w:color="auto" w:fill="auto"/>
            <w:noWrap/>
            <w:vAlign w:val="bottom"/>
            <w:hideMark/>
          </w:tcPr>
          <w:p w14:paraId="4447EBDE" w14:textId="6DF4491B" w:rsidR="00032EA7" w:rsidRPr="00032EA7" w:rsidRDefault="00032EA7" w:rsidP="00032EA7">
            <w:pPr>
              <w:jc w:val="right"/>
              <w:rPr>
                <w:sz w:val="18"/>
                <w:szCs w:val="18"/>
                <w:lang w:eastAsia="tr-TR"/>
              </w:rPr>
            </w:pPr>
            <w:r w:rsidRPr="00032EA7">
              <w:rPr>
                <w:sz w:val="18"/>
                <w:szCs w:val="18"/>
                <w:lang w:eastAsia="tr-TR"/>
              </w:rPr>
              <w:t>-</w:t>
            </w:r>
          </w:p>
        </w:tc>
        <w:tc>
          <w:tcPr>
            <w:tcW w:w="1512" w:type="dxa"/>
            <w:shd w:val="clear" w:color="auto" w:fill="auto"/>
            <w:noWrap/>
            <w:vAlign w:val="bottom"/>
            <w:hideMark/>
          </w:tcPr>
          <w:p w14:paraId="16306B22" w14:textId="53DAF5D8" w:rsidR="00032EA7" w:rsidRPr="00032EA7" w:rsidRDefault="00032EA7" w:rsidP="00032EA7">
            <w:pPr>
              <w:jc w:val="right"/>
              <w:rPr>
                <w:sz w:val="18"/>
                <w:szCs w:val="18"/>
                <w:lang w:eastAsia="tr-TR"/>
              </w:rPr>
            </w:pPr>
            <w:r w:rsidRPr="00032EA7">
              <w:rPr>
                <w:sz w:val="18"/>
                <w:szCs w:val="18"/>
                <w:lang w:eastAsia="tr-TR"/>
              </w:rPr>
              <w:t>-</w:t>
            </w:r>
          </w:p>
        </w:tc>
      </w:tr>
      <w:tr w:rsidR="00032EA7" w:rsidRPr="001E3DA2" w14:paraId="10238D81" w14:textId="77777777" w:rsidTr="00032EA7">
        <w:trPr>
          <w:trHeight w:hRule="exact" w:val="227"/>
        </w:trPr>
        <w:tc>
          <w:tcPr>
            <w:tcW w:w="3163" w:type="dxa"/>
            <w:shd w:val="clear" w:color="auto" w:fill="auto"/>
            <w:vAlign w:val="center"/>
            <w:hideMark/>
          </w:tcPr>
          <w:p w14:paraId="166C05CF" w14:textId="77777777" w:rsidR="00032EA7" w:rsidRPr="001E3DA2" w:rsidRDefault="00032EA7" w:rsidP="00032EA7">
            <w:pPr>
              <w:rPr>
                <w:b/>
                <w:bCs/>
                <w:sz w:val="18"/>
                <w:szCs w:val="18"/>
                <w:lang w:eastAsia="tr-TR"/>
              </w:rPr>
            </w:pPr>
            <w:r w:rsidRPr="001E3DA2">
              <w:rPr>
                <w:b/>
                <w:bCs/>
                <w:sz w:val="18"/>
                <w:szCs w:val="18"/>
                <w:lang w:eastAsia="tr-TR"/>
              </w:rPr>
              <w:t>İnşaat</w:t>
            </w:r>
          </w:p>
        </w:tc>
        <w:tc>
          <w:tcPr>
            <w:tcW w:w="1513" w:type="dxa"/>
            <w:shd w:val="clear" w:color="auto" w:fill="auto"/>
            <w:noWrap/>
            <w:vAlign w:val="bottom"/>
            <w:hideMark/>
          </w:tcPr>
          <w:p w14:paraId="4927955D" w14:textId="7365414E" w:rsidR="00032EA7" w:rsidRPr="001E3DA2" w:rsidRDefault="00032EA7" w:rsidP="00032EA7">
            <w:pPr>
              <w:jc w:val="right"/>
              <w:rPr>
                <w:b/>
                <w:bCs/>
                <w:sz w:val="18"/>
                <w:szCs w:val="18"/>
                <w:lang w:eastAsia="tr-TR"/>
              </w:rPr>
            </w:pPr>
            <w:r w:rsidRPr="000D285B">
              <w:rPr>
                <w:b/>
                <w:bCs/>
                <w:sz w:val="18"/>
                <w:szCs w:val="18"/>
                <w:lang w:eastAsia="tr-TR"/>
              </w:rPr>
              <w:t>43,602</w:t>
            </w:r>
          </w:p>
        </w:tc>
        <w:tc>
          <w:tcPr>
            <w:tcW w:w="1512" w:type="dxa"/>
            <w:shd w:val="clear" w:color="auto" w:fill="auto"/>
            <w:noWrap/>
            <w:vAlign w:val="bottom"/>
            <w:hideMark/>
          </w:tcPr>
          <w:p w14:paraId="0E99EF59" w14:textId="3069040D" w:rsidR="00032EA7" w:rsidRPr="001E3DA2" w:rsidRDefault="00032EA7" w:rsidP="00032EA7">
            <w:pPr>
              <w:jc w:val="right"/>
              <w:rPr>
                <w:b/>
                <w:bCs/>
                <w:sz w:val="18"/>
                <w:szCs w:val="18"/>
                <w:lang w:eastAsia="tr-TR"/>
              </w:rPr>
            </w:pPr>
            <w:r w:rsidRPr="000D285B">
              <w:rPr>
                <w:b/>
                <w:bCs/>
                <w:sz w:val="18"/>
                <w:szCs w:val="18"/>
                <w:lang w:eastAsia="tr-TR"/>
              </w:rPr>
              <w:t>9.23</w:t>
            </w:r>
          </w:p>
        </w:tc>
        <w:tc>
          <w:tcPr>
            <w:tcW w:w="1512" w:type="dxa"/>
            <w:shd w:val="clear" w:color="auto" w:fill="auto"/>
            <w:noWrap/>
            <w:vAlign w:val="bottom"/>
            <w:hideMark/>
          </w:tcPr>
          <w:p w14:paraId="427FE5A6" w14:textId="1E542ADB" w:rsidR="00032EA7" w:rsidRPr="001E3DA2" w:rsidRDefault="00032EA7" w:rsidP="00032EA7">
            <w:pPr>
              <w:jc w:val="right"/>
              <w:rPr>
                <w:b/>
                <w:bCs/>
                <w:sz w:val="18"/>
                <w:szCs w:val="18"/>
                <w:lang w:eastAsia="tr-TR"/>
              </w:rPr>
            </w:pPr>
            <w:r w:rsidRPr="00032EA7">
              <w:rPr>
                <w:b/>
                <w:bCs/>
                <w:sz w:val="18"/>
                <w:szCs w:val="18"/>
                <w:lang w:eastAsia="tr-TR"/>
              </w:rPr>
              <w:t>-</w:t>
            </w:r>
          </w:p>
        </w:tc>
        <w:tc>
          <w:tcPr>
            <w:tcW w:w="1512" w:type="dxa"/>
            <w:shd w:val="clear" w:color="auto" w:fill="auto"/>
            <w:noWrap/>
            <w:vAlign w:val="bottom"/>
            <w:hideMark/>
          </w:tcPr>
          <w:p w14:paraId="3F99F39C" w14:textId="7ADAAF45" w:rsidR="00032EA7" w:rsidRPr="001E3DA2" w:rsidRDefault="00032EA7" w:rsidP="00032EA7">
            <w:pPr>
              <w:jc w:val="right"/>
              <w:rPr>
                <w:b/>
                <w:bCs/>
                <w:sz w:val="18"/>
                <w:szCs w:val="18"/>
                <w:lang w:eastAsia="tr-TR"/>
              </w:rPr>
            </w:pPr>
            <w:r w:rsidRPr="00032EA7">
              <w:rPr>
                <w:b/>
                <w:bCs/>
                <w:sz w:val="18"/>
                <w:szCs w:val="18"/>
                <w:lang w:eastAsia="tr-TR"/>
              </w:rPr>
              <w:t>-</w:t>
            </w:r>
          </w:p>
        </w:tc>
      </w:tr>
      <w:tr w:rsidR="00032EA7" w:rsidRPr="001E3DA2" w14:paraId="328C36E7" w14:textId="77777777" w:rsidTr="00032EA7">
        <w:trPr>
          <w:trHeight w:hRule="exact" w:val="227"/>
        </w:trPr>
        <w:tc>
          <w:tcPr>
            <w:tcW w:w="3163" w:type="dxa"/>
            <w:shd w:val="clear" w:color="auto" w:fill="auto"/>
            <w:vAlign w:val="center"/>
            <w:hideMark/>
          </w:tcPr>
          <w:p w14:paraId="3EF83B92" w14:textId="77777777" w:rsidR="00032EA7" w:rsidRPr="001E3DA2" w:rsidRDefault="00032EA7" w:rsidP="00032EA7">
            <w:pPr>
              <w:rPr>
                <w:b/>
                <w:bCs/>
                <w:sz w:val="18"/>
                <w:szCs w:val="18"/>
                <w:lang w:eastAsia="tr-TR"/>
              </w:rPr>
            </w:pPr>
            <w:r w:rsidRPr="001E3DA2">
              <w:rPr>
                <w:b/>
                <w:bCs/>
                <w:sz w:val="18"/>
                <w:szCs w:val="18"/>
                <w:lang w:eastAsia="tr-TR"/>
              </w:rPr>
              <w:t>Hizmetler</w:t>
            </w:r>
          </w:p>
        </w:tc>
        <w:tc>
          <w:tcPr>
            <w:tcW w:w="1513" w:type="dxa"/>
            <w:shd w:val="clear" w:color="auto" w:fill="auto"/>
            <w:noWrap/>
            <w:vAlign w:val="bottom"/>
            <w:hideMark/>
          </w:tcPr>
          <w:p w14:paraId="5412223C" w14:textId="73E2450D" w:rsidR="00032EA7" w:rsidRPr="001E3DA2" w:rsidRDefault="00032EA7" w:rsidP="00032EA7">
            <w:pPr>
              <w:jc w:val="right"/>
              <w:rPr>
                <w:b/>
                <w:bCs/>
                <w:sz w:val="18"/>
                <w:szCs w:val="18"/>
                <w:lang w:eastAsia="tr-TR"/>
              </w:rPr>
            </w:pPr>
            <w:r w:rsidRPr="000D285B">
              <w:rPr>
                <w:b/>
                <w:bCs/>
                <w:sz w:val="18"/>
                <w:szCs w:val="18"/>
                <w:lang w:eastAsia="tr-TR"/>
              </w:rPr>
              <w:t>219,440</w:t>
            </w:r>
          </w:p>
        </w:tc>
        <w:tc>
          <w:tcPr>
            <w:tcW w:w="1512" w:type="dxa"/>
            <w:shd w:val="clear" w:color="auto" w:fill="auto"/>
            <w:noWrap/>
            <w:vAlign w:val="bottom"/>
            <w:hideMark/>
          </w:tcPr>
          <w:p w14:paraId="56B83B9A" w14:textId="47CD382B" w:rsidR="00032EA7" w:rsidRPr="001E3DA2" w:rsidRDefault="00032EA7" w:rsidP="00032EA7">
            <w:pPr>
              <w:jc w:val="right"/>
              <w:rPr>
                <w:b/>
                <w:bCs/>
                <w:sz w:val="18"/>
                <w:szCs w:val="18"/>
                <w:lang w:eastAsia="tr-TR"/>
              </w:rPr>
            </w:pPr>
            <w:r w:rsidRPr="000D285B">
              <w:rPr>
                <w:b/>
                <w:bCs/>
                <w:sz w:val="18"/>
                <w:szCs w:val="18"/>
                <w:lang w:eastAsia="tr-TR"/>
              </w:rPr>
              <w:t>46.45</w:t>
            </w:r>
          </w:p>
        </w:tc>
        <w:tc>
          <w:tcPr>
            <w:tcW w:w="1512" w:type="dxa"/>
            <w:shd w:val="clear" w:color="auto" w:fill="auto"/>
            <w:noWrap/>
            <w:vAlign w:val="bottom"/>
            <w:hideMark/>
          </w:tcPr>
          <w:p w14:paraId="74D35AAF" w14:textId="078BBD81" w:rsidR="00032EA7" w:rsidRPr="001E3DA2" w:rsidRDefault="00032EA7" w:rsidP="00032EA7">
            <w:pPr>
              <w:jc w:val="right"/>
              <w:rPr>
                <w:b/>
                <w:bCs/>
                <w:sz w:val="18"/>
                <w:szCs w:val="18"/>
                <w:lang w:eastAsia="tr-TR"/>
              </w:rPr>
            </w:pPr>
            <w:r w:rsidRPr="000D285B">
              <w:rPr>
                <w:b/>
                <w:bCs/>
                <w:sz w:val="18"/>
                <w:szCs w:val="18"/>
                <w:lang w:eastAsia="tr-TR"/>
              </w:rPr>
              <w:t>497,218</w:t>
            </w:r>
          </w:p>
        </w:tc>
        <w:tc>
          <w:tcPr>
            <w:tcW w:w="1512" w:type="dxa"/>
            <w:shd w:val="clear" w:color="auto" w:fill="auto"/>
            <w:noWrap/>
            <w:vAlign w:val="bottom"/>
            <w:hideMark/>
          </w:tcPr>
          <w:p w14:paraId="6B4AE04F" w14:textId="2DB2E5BE" w:rsidR="00032EA7" w:rsidRPr="001E3DA2" w:rsidRDefault="00032EA7" w:rsidP="00032EA7">
            <w:pPr>
              <w:jc w:val="right"/>
              <w:rPr>
                <w:b/>
                <w:bCs/>
                <w:sz w:val="18"/>
                <w:szCs w:val="18"/>
                <w:lang w:eastAsia="tr-TR"/>
              </w:rPr>
            </w:pPr>
            <w:r w:rsidRPr="000D285B">
              <w:rPr>
                <w:b/>
                <w:bCs/>
                <w:sz w:val="18"/>
                <w:szCs w:val="18"/>
                <w:lang w:eastAsia="tr-TR"/>
              </w:rPr>
              <w:t>23.42</w:t>
            </w:r>
          </w:p>
        </w:tc>
      </w:tr>
      <w:tr w:rsidR="00032EA7" w:rsidRPr="00032EA7" w14:paraId="6A8957B5" w14:textId="77777777" w:rsidTr="00032EA7">
        <w:trPr>
          <w:trHeight w:hRule="exact" w:val="227"/>
        </w:trPr>
        <w:tc>
          <w:tcPr>
            <w:tcW w:w="3163" w:type="dxa"/>
            <w:shd w:val="clear" w:color="auto" w:fill="auto"/>
            <w:noWrap/>
            <w:vAlign w:val="center"/>
            <w:hideMark/>
          </w:tcPr>
          <w:p w14:paraId="48230DAA" w14:textId="77777777" w:rsidR="00032EA7" w:rsidRPr="00032EA7" w:rsidRDefault="00032EA7" w:rsidP="00032EA7">
            <w:pPr>
              <w:ind w:firstLineChars="200" w:firstLine="360"/>
              <w:rPr>
                <w:sz w:val="18"/>
                <w:szCs w:val="18"/>
                <w:lang w:eastAsia="tr-TR"/>
              </w:rPr>
            </w:pPr>
            <w:r w:rsidRPr="00032EA7">
              <w:rPr>
                <w:sz w:val="18"/>
                <w:szCs w:val="18"/>
                <w:lang w:eastAsia="tr-TR"/>
              </w:rPr>
              <w:t>Toptan ve Perakende Ticaret</w:t>
            </w:r>
          </w:p>
        </w:tc>
        <w:tc>
          <w:tcPr>
            <w:tcW w:w="1513" w:type="dxa"/>
            <w:shd w:val="clear" w:color="auto" w:fill="auto"/>
            <w:noWrap/>
            <w:vAlign w:val="bottom"/>
            <w:hideMark/>
          </w:tcPr>
          <w:p w14:paraId="03D0131F" w14:textId="2C098E16" w:rsidR="00032EA7" w:rsidRPr="00032EA7" w:rsidRDefault="00032EA7" w:rsidP="00032EA7">
            <w:pPr>
              <w:jc w:val="right"/>
              <w:rPr>
                <w:sz w:val="18"/>
                <w:szCs w:val="18"/>
                <w:lang w:eastAsia="tr-TR"/>
              </w:rPr>
            </w:pPr>
            <w:r w:rsidRPr="000D285B">
              <w:rPr>
                <w:sz w:val="18"/>
                <w:szCs w:val="18"/>
                <w:lang w:eastAsia="tr-TR"/>
              </w:rPr>
              <w:t>185,540</w:t>
            </w:r>
          </w:p>
        </w:tc>
        <w:tc>
          <w:tcPr>
            <w:tcW w:w="1512" w:type="dxa"/>
            <w:shd w:val="clear" w:color="auto" w:fill="auto"/>
            <w:noWrap/>
            <w:vAlign w:val="bottom"/>
            <w:hideMark/>
          </w:tcPr>
          <w:p w14:paraId="607A3000" w14:textId="26F0B478" w:rsidR="00032EA7" w:rsidRPr="00032EA7" w:rsidRDefault="00032EA7" w:rsidP="00032EA7">
            <w:pPr>
              <w:jc w:val="right"/>
              <w:rPr>
                <w:sz w:val="18"/>
                <w:szCs w:val="18"/>
                <w:lang w:eastAsia="tr-TR"/>
              </w:rPr>
            </w:pPr>
            <w:r w:rsidRPr="000D285B">
              <w:rPr>
                <w:sz w:val="18"/>
                <w:szCs w:val="18"/>
                <w:lang w:eastAsia="tr-TR"/>
              </w:rPr>
              <w:t>39.27</w:t>
            </w:r>
          </w:p>
        </w:tc>
        <w:tc>
          <w:tcPr>
            <w:tcW w:w="1512" w:type="dxa"/>
            <w:shd w:val="clear" w:color="auto" w:fill="auto"/>
            <w:noWrap/>
            <w:vAlign w:val="bottom"/>
            <w:hideMark/>
          </w:tcPr>
          <w:p w14:paraId="4A90627D" w14:textId="4F5E5D19" w:rsidR="00032EA7" w:rsidRPr="00032EA7" w:rsidRDefault="00032EA7" w:rsidP="00032EA7">
            <w:pPr>
              <w:jc w:val="right"/>
              <w:rPr>
                <w:sz w:val="18"/>
                <w:szCs w:val="18"/>
                <w:lang w:eastAsia="tr-TR"/>
              </w:rPr>
            </w:pPr>
            <w:r w:rsidRPr="000D285B">
              <w:rPr>
                <w:sz w:val="18"/>
                <w:szCs w:val="18"/>
                <w:lang w:eastAsia="tr-TR"/>
              </w:rPr>
              <w:t>259,094</w:t>
            </w:r>
          </w:p>
        </w:tc>
        <w:tc>
          <w:tcPr>
            <w:tcW w:w="1512" w:type="dxa"/>
            <w:shd w:val="clear" w:color="auto" w:fill="auto"/>
            <w:noWrap/>
            <w:vAlign w:val="bottom"/>
            <w:hideMark/>
          </w:tcPr>
          <w:p w14:paraId="201F443B" w14:textId="4324855C" w:rsidR="00032EA7" w:rsidRPr="00032EA7" w:rsidRDefault="00032EA7" w:rsidP="00032EA7">
            <w:pPr>
              <w:jc w:val="right"/>
              <w:rPr>
                <w:sz w:val="18"/>
                <w:szCs w:val="18"/>
                <w:lang w:eastAsia="tr-TR"/>
              </w:rPr>
            </w:pPr>
            <w:r w:rsidRPr="000D285B">
              <w:rPr>
                <w:sz w:val="18"/>
                <w:szCs w:val="18"/>
                <w:lang w:eastAsia="tr-TR"/>
              </w:rPr>
              <w:t>12.20</w:t>
            </w:r>
          </w:p>
        </w:tc>
      </w:tr>
      <w:tr w:rsidR="00032EA7" w:rsidRPr="00032EA7" w14:paraId="1538F021" w14:textId="77777777" w:rsidTr="00032EA7">
        <w:trPr>
          <w:trHeight w:hRule="exact" w:val="227"/>
        </w:trPr>
        <w:tc>
          <w:tcPr>
            <w:tcW w:w="3163" w:type="dxa"/>
            <w:shd w:val="clear" w:color="auto" w:fill="auto"/>
            <w:noWrap/>
            <w:vAlign w:val="center"/>
            <w:hideMark/>
          </w:tcPr>
          <w:p w14:paraId="31F6B783" w14:textId="77777777" w:rsidR="00032EA7" w:rsidRPr="00032EA7" w:rsidRDefault="00032EA7" w:rsidP="00032EA7">
            <w:pPr>
              <w:ind w:firstLineChars="200" w:firstLine="360"/>
              <w:rPr>
                <w:sz w:val="18"/>
                <w:szCs w:val="18"/>
                <w:lang w:eastAsia="tr-TR"/>
              </w:rPr>
            </w:pPr>
            <w:r w:rsidRPr="00032EA7">
              <w:rPr>
                <w:sz w:val="18"/>
                <w:szCs w:val="18"/>
                <w:lang w:eastAsia="tr-TR"/>
              </w:rPr>
              <w:t>Otel ve Lokanta Hizmetleri</w:t>
            </w:r>
          </w:p>
        </w:tc>
        <w:tc>
          <w:tcPr>
            <w:tcW w:w="1513" w:type="dxa"/>
            <w:shd w:val="clear" w:color="auto" w:fill="auto"/>
            <w:noWrap/>
            <w:vAlign w:val="bottom"/>
            <w:hideMark/>
          </w:tcPr>
          <w:p w14:paraId="60EAE0A0" w14:textId="64F3792F" w:rsidR="00032EA7" w:rsidRPr="00032EA7" w:rsidRDefault="00032EA7" w:rsidP="00032EA7">
            <w:pPr>
              <w:jc w:val="right"/>
              <w:rPr>
                <w:sz w:val="18"/>
                <w:szCs w:val="18"/>
                <w:lang w:eastAsia="tr-TR"/>
              </w:rPr>
            </w:pPr>
            <w:r w:rsidRPr="00032EA7">
              <w:rPr>
                <w:sz w:val="18"/>
                <w:szCs w:val="18"/>
                <w:lang w:eastAsia="tr-TR"/>
              </w:rPr>
              <w:t>-</w:t>
            </w:r>
          </w:p>
        </w:tc>
        <w:tc>
          <w:tcPr>
            <w:tcW w:w="1512" w:type="dxa"/>
            <w:shd w:val="clear" w:color="auto" w:fill="auto"/>
            <w:noWrap/>
            <w:vAlign w:val="bottom"/>
            <w:hideMark/>
          </w:tcPr>
          <w:p w14:paraId="2DB83145" w14:textId="64FD3864" w:rsidR="00032EA7" w:rsidRPr="00032EA7" w:rsidRDefault="00032EA7" w:rsidP="00032EA7">
            <w:pPr>
              <w:jc w:val="right"/>
              <w:rPr>
                <w:sz w:val="18"/>
                <w:szCs w:val="18"/>
                <w:lang w:eastAsia="tr-TR"/>
              </w:rPr>
            </w:pPr>
            <w:r w:rsidRPr="00032EA7">
              <w:rPr>
                <w:sz w:val="18"/>
                <w:szCs w:val="18"/>
                <w:lang w:eastAsia="tr-TR"/>
              </w:rPr>
              <w:t>-</w:t>
            </w:r>
          </w:p>
        </w:tc>
        <w:tc>
          <w:tcPr>
            <w:tcW w:w="1512" w:type="dxa"/>
            <w:shd w:val="clear" w:color="auto" w:fill="auto"/>
            <w:noWrap/>
            <w:vAlign w:val="bottom"/>
            <w:hideMark/>
          </w:tcPr>
          <w:p w14:paraId="0E46E110" w14:textId="472839A7" w:rsidR="00032EA7" w:rsidRPr="00032EA7" w:rsidRDefault="00032EA7" w:rsidP="00032EA7">
            <w:pPr>
              <w:jc w:val="right"/>
              <w:rPr>
                <w:sz w:val="18"/>
                <w:szCs w:val="18"/>
                <w:lang w:eastAsia="tr-TR"/>
              </w:rPr>
            </w:pPr>
            <w:r w:rsidRPr="00032EA7">
              <w:rPr>
                <w:sz w:val="18"/>
                <w:szCs w:val="18"/>
                <w:lang w:eastAsia="tr-TR"/>
              </w:rPr>
              <w:t>-</w:t>
            </w:r>
          </w:p>
        </w:tc>
        <w:tc>
          <w:tcPr>
            <w:tcW w:w="1512" w:type="dxa"/>
            <w:shd w:val="clear" w:color="auto" w:fill="auto"/>
            <w:noWrap/>
            <w:vAlign w:val="bottom"/>
            <w:hideMark/>
          </w:tcPr>
          <w:p w14:paraId="5034D0BE" w14:textId="20CE57BA" w:rsidR="00032EA7" w:rsidRPr="00032EA7" w:rsidRDefault="00032EA7" w:rsidP="00032EA7">
            <w:pPr>
              <w:jc w:val="right"/>
              <w:rPr>
                <w:sz w:val="18"/>
                <w:szCs w:val="18"/>
                <w:lang w:eastAsia="tr-TR"/>
              </w:rPr>
            </w:pPr>
            <w:r w:rsidRPr="00032EA7">
              <w:rPr>
                <w:sz w:val="18"/>
                <w:szCs w:val="18"/>
                <w:lang w:eastAsia="tr-TR"/>
              </w:rPr>
              <w:t>-</w:t>
            </w:r>
          </w:p>
        </w:tc>
      </w:tr>
      <w:tr w:rsidR="00032EA7" w:rsidRPr="00032EA7" w14:paraId="08DE9B3F" w14:textId="77777777" w:rsidTr="00032EA7">
        <w:trPr>
          <w:trHeight w:hRule="exact" w:val="227"/>
        </w:trPr>
        <w:tc>
          <w:tcPr>
            <w:tcW w:w="3163" w:type="dxa"/>
            <w:shd w:val="clear" w:color="auto" w:fill="auto"/>
            <w:noWrap/>
            <w:vAlign w:val="center"/>
            <w:hideMark/>
          </w:tcPr>
          <w:p w14:paraId="4460D311" w14:textId="77777777" w:rsidR="00032EA7" w:rsidRPr="00032EA7" w:rsidRDefault="00032EA7" w:rsidP="00032EA7">
            <w:pPr>
              <w:ind w:firstLineChars="200" w:firstLine="360"/>
              <w:rPr>
                <w:sz w:val="18"/>
                <w:szCs w:val="18"/>
                <w:lang w:eastAsia="tr-TR"/>
              </w:rPr>
            </w:pPr>
            <w:r w:rsidRPr="00032EA7">
              <w:rPr>
                <w:sz w:val="18"/>
                <w:szCs w:val="18"/>
                <w:lang w:eastAsia="tr-TR"/>
              </w:rPr>
              <w:t>Ulaştırma ve Haberleşme</w:t>
            </w:r>
          </w:p>
        </w:tc>
        <w:tc>
          <w:tcPr>
            <w:tcW w:w="1513" w:type="dxa"/>
            <w:shd w:val="clear" w:color="auto" w:fill="auto"/>
            <w:noWrap/>
            <w:vAlign w:val="bottom"/>
            <w:hideMark/>
          </w:tcPr>
          <w:p w14:paraId="518E0C0A" w14:textId="3280F7FF" w:rsidR="00032EA7" w:rsidRPr="00032EA7" w:rsidRDefault="00032EA7" w:rsidP="00032EA7">
            <w:pPr>
              <w:jc w:val="right"/>
              <w:rPr>
                <w:sz w:val="18"/>
                <w:szCs w:val="18"/>
                <w:lang w:eastAsia="tr-TR"/>
              </w:rPr>
            </w:pPr>
            <w:r w:rsidRPr="00032EA7">
              <w:rPr>
                <w:sz w:val="18"/>
                <w:szCs w:val="18"/>
                <w:lang w:eastAsia="tr-TR"/>
              </w:rPr>
              <w:t>-</w:t>
            </w:r>
          </w:p>
        </w:tc>
        <w:tc>
          <w:tcPr>
            <w:tcW w:w="1512" w:type="dxa"/>
            <w:shd w:val="clear" w:color="auto" w:fill="auto"/>
            <w:noWrap/>
            <w:vAlign w:val="bottom"/>
            <w:hideMark/>
          </w:tcPr>
          <w:p w14:paraId="5170C5CE" w14:textId="1CECE7B5" w:rsidR="00032EA7" w:rsidRPr="00032EA7" w:rsidRDefault="00032EA7" w:rsidP="00032EA7">
            <w:pPr>
              <w:jc w:val="right"/>
              <w:rPr>
                <w:sz w:val="18"/>
                <w:szCs w:val="18"/>
                <w:lang w:eastAsia="tr-TR"/>
              </w:rPr>
            </w:pPr>
            <w:r>
              <w:rPr>
                <w:sz w:val="18"/>
                <w:szCs w:val="18"/>
                <w:lang w:eastAsia="tr-TR"/>
              </w:rPr>
              <w:t>-</w:t>
            </w:r>
          </w:p>
        </w:tc>
        <w:tc>
          <w:tcPr>
            <w:tcW w:w="1512" w:type="dxa"/>
            <w:shd w:val="clear" w:color="auto" w:fill="auto"/>
            <w:noWrap/>
            <w:vAlign w:val="bottom"/>
            <w:hideMark/>
          </w:tcPr>
          <w:p w14:paraId="6E61586F" w14:textId="312DD27C" w:rsidR="00032EA7" w:rsidRPr="00032EA7" w:rsidRDefault="00032EA7" w:rsidP="00032EA7">
            <w:pPr>
              <w:jc w:val="right"/>
              <w:rPr>
                <w:sz w:val="18"/>
                <w:szCs w:val="18"/>
                <w:lang w:eastAsia="tr-TR"/>
              </w:rPr>
            </w:pPr>
            <w:r w:rsidRPr="000D285B">
              <w:rPr>
                <w:sz w:val="18"/>
                <w:szCs w:val="18"/>
                <w:lang w:eastAsia="tr-TR"/>
              </w:rPr>
              <w:t>238,124</w:t>
            </w:r>
          </w:p>
        </w:tc>
        <w:tc>
          <w:tcPr>
            <w:tcW w:w="1512" w:type="dxa"/>
            <w:shd w:val="clear" w:color="auto" w:fill="auto"/>
            <w:noWrap/>
            <w:vAlign w:val="bottom"/>
            <w:hideMark/>
          </w:tcPr>
          <w:p w14:paraId="278A8A0B" w14:textId="6B1D045E" w:rsidR="00032EA7" w:rsidRPr="00032EA7" w:rsidRDefault="00032EA7" w:rsidP="00032EA7">
            <w:pPr>
              <w:jc w:val="right"/>
              <w:rPr>
                <w:sz w:val="18"/>
                <w:szCs w:val="18"/>
                <w:lang w:eastAsia="tr-TR"/>
              </w:rPr>
            </w:pPr>
            <w:r w:rsidRPr="000D285B">
              <w:rPr>
                <w:sz w:val="18"/>
                <w:szCs w:val="18"/>
                <w:lang w:eastAsia="tr-TR"/>
              </w:rPr>
              <w:t>11.22</w:t>
            </w:r>
          </w:p>
        </w:tc>
      </w:tr>
      <w:tr w:rsidR="00032EA7" w:rsidRPr="00032EA7" w14:paraId="3A1AA88D" w14:textId="77777777" w:rsidTr="00032EA7">
        <w:trPr>
          <w:trHeight w:hRule="exact" w:val="227"/>
        </w:trPr>
        <w:tc>
          <w:tcPr>
            <w:tcW w:w="3163" w:type="dxa"/>
            <w:shd w:val="clear" w:color="auto" w:fill="auto"/>
            <w:noWrap/>
            <w:vAlign w:val="center"/>
            <w:hideMark/>
          </w:tcPr>
          <w:p w14:paraId="5EF66BCB" w14:textId="77777777" w:rsidR="00032EA7" w:rsidRPr="00032EA7" w:rsidRDefault="00032EA7" w:rsidP="00032EA7">
            <w:pPr>
              <w:ind w:firstLineChars="200" w:firstLine="360"/>
              <w:rPr>
                <w:sz w:val="18"/>
                <w:szCs w:val="18"/>
                <w:lang w:eastAsia="tr-TR"/>
              </w:rPr>
            </w:pPr>
            <w:r w:rsidRPr="00032EA7">
              <w:rPr>
                <w:sz w:val="18"/>
                <w:szCs w:val="18"/>
                <w:lang w:eastAsia="tr-TR"/>
              </w:rPr>
              <w:t>Mali Kuruluşlar</w:t>
            </w:r>
          </w:p>
        </w:tc>
        <w:tc>
          <w:tcPr>
            <w:tcW w:w="1513" w:type="dxa"/>
            <w:shd w:val="clear" w:color="auto" w:fill="auto"/>
            <w:noWrap/>
            <w:vAlign w:val="bottom"/>
            <w:hideMark/>
          </w:tcPr>
          <w:p w14:paraId="2E923585" w14:textId="35C5EEB8" w:rsidR="00032EA7" w:rsidRPr="00032EA7" w:rsidRDefault="00032EA7" w:rsidP="00032EA7">
            <w:pPr>
              <w:jc w:val="right"/>
              <w:rPr>
                <w:sz w:val="18"/>
                <w:szCs w:val="18"/>
                <w:lang w:eastAsia="tr-TR"/>
              </w:rPr>
            </w:pPr>
            <w:r w:rsidRPr="000D285B">
              <w:rPr>
                <w:sz w:val="18"/>
                <w:szCs w:val="18"/>
                <w:lang w:eastAsia="tr-TR"/>
              </w:rPr>
              <w:t>33,900</w:t>
            </w:r>
          </w:p>
        </w:tc>
        <w:tc>
          <w:tcPr>
            <w:tcW w:w="1512" w:type="dxa"/>
            <w:shd w:val="clear" w:color="auto" w:fill="auto"/>
            <w:noWrap/>
            <w:vAlign w:val="bottom"/>
            <w:hideMark/>
          </w:tcPr>
          <w:p w14:paraId="3A1C02F0" w14:textId="4781BAEF" w:rsidR="00032EA7" w:rsidRPr="00032EA7" w:rsidRDefault="00032EA7" w:rsidP="00032EA7">
            <w:pPr>
              <w:jc w:val="right"/>
              <w:rPr>
                <w:sz w:val="18"/>
                <w:szCs w:val="18"/>
                <w:lang w:eastAsia="tr-TR"/>
              </w:rPr>
            </w:pPr>
            <w:r w:rsidRPr="000D285B">
              <w:rPr>
                <w:sz w:val="18"/>
                <w:szCs w:val="18"/>
                <w:lang w:eastAsia="tr-TR"/>
              </w:rPr>
              <w:t>7.18</w:t>
            </w:r>
          </w:p>
        </w:tc>
        <w:tc>
          <w:tcPr>
            <w:tcW w:w="1512" w:type="dxa"/>
            <w:shd w:val="clear" w:color="auto" w:fill="auto"/>
            <w:noWrap/>
            <w:vAlign w:val="bottom"/>
            <w:hideMark/>
          </w:tcPr>
          <w:p w14:paraId="5FA97FEF" w14:textId="3A73E1DE" w:rsidR="00032EA7" w:rsidRPr="00032EA7" w:rsidRDefault="00032EA7" w:rsidP="00032EA7">
            <w:pPr>
              <w:jc w:val="right"/>
              <w:rPr>
                <w:sz w:val="18"/>
                <w:szCs w:val="18"/>
                <w:lang w:eastAsia="tr-TR"/>
              </w:rPr>
            </w:pPr>
            <w:r w:rsidRPr="00032EA7">
              <w:rPr>
                <w:sz w:val="18"/>
                <w:szCs w:val="18"/>
                <w:lang w:eastAsia="tr-TR"/>
              </w:rPr>
              <w:t>-</w:t>
            </w:r>
          </w:p>
        </w:tc>
        <w:tc>
          <w:tcPr>
            <w:tcW w:w="1512" w:type="dxa"/>
            <w:shd w:val="clear" w:color="auto" w:fill="auto"/>
            <w:noWrap/>
            <w:vAlign w:val="bottom"/>
            <w:hideMark/>
          </w:tcPr>
          <w:p w14:paraId="049DF05C" w14:textId="7863C861" w:rsidR="00032EA7" w:rsidRPr="00032EA7" w:rsidRDefault="00032EA7" w:rsidP="00032EA7">
            <w:pPr>
              <w:jc w:val="right"/>
              <w:rPr>
                <w:sz w:val="18"/>
                <w:szCs w:val="18"/>
                <w:lang w:eastAsia="tr-TR"/>
              </w:rPr>
            </w:pPr>
            <w:r w:rsidRPr="00032EA7">
              <w:rPr>
                <w:sz w:val="18"/>
                <w:szCs w:val="18"/>
                <w:lang w:eastAsia="tr-TR"/>
              </w:rPr>
              <w:t>-</w:t>
            </w:r>
          </w:p>
        </w:tc>
      </w:tr>
      <w:tr w:rsidR="00032EA7" w:rsidRPr="00032EA7" w14:paraId="3DB341C0" w14:textId="77777777" w:rsidTr="00032EA7">
        <w:trPr>
          <w:trHeight w:hRule="exact" w:val="227"/>
        </w:trPr>
        <w:tc>
          <w:tcPr>
            <w:tcW w:w="3163" w:type="dxa"/>
            <w:shd w:val="clear" w:color="auto" w:fill="auto"/>
            <w:noWrap/>
            <w:vAlign w:val="center"/>
            <w:hideMark/>
          </w:tcPr>
          <w:p w14:paraId="2BC10CBB" w14:textId="77777777" w:rsidR="00032EA7" w:rsidRPr="00032EA7" w:rsidRDefault="00032EA7" w:rsidP="00032EA7">
            <w:pPr>
              <w:ind w:firstLineChars="200" w:firstLine="360"/>
              <w:rPr>
                <w:sz w:val="18"/>
                <w:szCs w:val="18"/>
                <w:lang w:eastAsia="tr-TR"/>
              </w:rPr>
            </w:pPr>
            <w:r w:rsidRPr="00032EA7">
              <w:rPr>
                <w:sz w:val="18"/>
                <w:szCs w:val="18"/>
                <w:lang w:eastAsia="tr-TR"/>
              </w:rPr>
              <w:t>Gayrimenkul ve Kira Hizmetleri</w:t>
            </w:r>
          </w:p>
        </w:tc>
        <w:tc>
          <w:tcPr>
            <w:tcW w:w="1513" w:type="dxa"/>
            <w:shd w:val="clear" w:color="auto" w:fill="auto"/>
            <w:noWrap/>
            <w:vAlign w:val="bottom"/>
            <w:hideMark/>
          </w:tcPr>
          <w:p w14:paraId="28121DCE" w14:textId="642FE2EB" w:rsidR="00032EA7" w:rsidRPr="00032EA7" w:rsidRDefault="00032EA7" w:rsidP="00032EA7">
            <w:pPr>
              <w:jc w:val="right"/>
              <w:rPr>
                <w:sz w:val="18"/>
                <w:szCs w:val="18"/>
                <w:lang w:eastAsia="tr-TR"/>
              </w:rPr>
            </w:pPr>
            <w:r w:rsidRPr="00032EA7">
              <w:rPr>
                <w:sz w:val="18"/>
                <w:szCs w:val="18"/>
                <w:lang w:eastAsia="tr-TR"/>
              </w:rPr>
              <w:t>-</w:t>
            </w:r>
          </w:p>
        </w:tc>
        <w:tc>
          <w:tcPr>
            <w:tcW w:w="1512" w:type="dxa"/>
            <w:shd w:val="clear" w:color="auto" w:fill="auto"/>
            <w:noWrap/>
            <w:vAlign w:val="bottom"/>
            <w:hideMark/>
          </w:tcPr>
          <w:p w14:paraId="5A0E2055" w14:textId="70CE2C51" w:rsidR="00032EA7" w:rsidRPr="00032EA7" w:rsidRDefault="00032EA7" w:rsidP="00032EA7">
            <w:pPr>
              <w:jc w:val="right"/>
              <w:rPr>
                <w:sz w:val="18"/>
                <w:szCs w:val="18"/>
                <w:lang w:eastAsia="tr-TR"/>
              </w:rPr>
            </w:pPr>
            <w:r w:rsidRPr="00032EA7">
              <w:rPr>
                <w:sz w:val="18"/>
                <w:szCs w:val="18"/>
                <w:lang w:eastAsia="tr-TR"/>
              </w:rPr>
              <w:t>-</w:t>
            </w:r>
          </w:p>
        </w:tc>
        <w:tc>
          <w:tcPr>
            <w:tcW w:w="1512" w:type="dxa"/>
            <w:shd w:val="clear" w:color="auto" w:fill="auto"/>
            <w:noWrap/>
            <w:vAlign w:val="bottom"/>
            <w:hideMark/>
          </w:tcPr>
          <w:p w14:paraId="6AFB3511" w14:textId="242DDEEE" w:rsidR="00032EA7" w:rsidRPr="00032EA7" w:rsidRDefault="00032EA7" w:rsidP="00032EA7">
            <w:pPr>
              <w:jc w:val="right"/>
              <w:rPr>
                <w:sz w:val="18"/>
                <w:szCs w:val="18"/>
                <w:lang w:eastAsia="tr-TR"/>
              </w:rPr>
            </w:pPr>
            <w:r w:rsidRPr="00032EA7">
              <w:rPr>
                <w:sz w:val="18"/>
                <w:szCs w:val="18"/>
                <w:lang w:eastAsia="tr-TR"/>
              </w:rPr>
              <w:t>-</w:t>
            </w:r>
          </w:p>
        </w:tc>
        <w:tc>
          <w:tcPr>
            <w:tcW w:w="1512" w:type="dxa"/>
            <w:shd w:val="clear" w:color="auto" w:fill="auto"/>
            <w:noWrap/>
            <w:vAlign w:val="bottom"/>
            <w:hideMark/>
          </w:tcPr>
          <w:p w14:paraId="422FC55C" w14:textId="4814F4FF" w:rsidR="00032EA7" w:rsidRPr="00032EA7" w:rsidRDefault="00032EA7" w:rsidP="00032EA7">
            <w:pPr>
              <w:jc w:val="right"/>
              <w:rPr>
                <w:sz w:val="18"/>
                <w:szCs w:val="18"/>
                <w:lang w:eastAsia="tr-TR"/>
              </w:rPr>
            </w:pPr>
            <w:r w:rsidRPr="00032EA7">
              <w:rPr>
                <w:sz w:val="18"/>
                <w:szCs w:val="18"/>
                <w:lang w:eastAsia="tr-TR"/>
              </w:rPr>
              <w:t>-</w:t>
            </w:r>
          </w:p>
        </w:tc>
      </w:tr>
      <w:tr w:rsidR="00032EA7" w:rsidRPr="00032EA7" w14:paraId="622FAE97" w14:textId="77777777" w:rsidTr="00032EA7">
        <w:trPr>
          <w:trHeight w:hRule="exact" w:val="227"/>
        </w:trPr>
        <w:tc>
          <w:tcPr>
            <w:tcW w:w="3163" w:type="dxa"/>
            <w:shd w:val="clear" w:color="auto" w:fill="auto"/>
            <w:noWrap/>
            <w:vAlign w:val="center"/>
            <w:hideMark/>
          </w:tcPr>
          <w:p w14:paraId="20EE28BC" w14:textId="77777777" w:rsidR="00032EA7" w:rsidRPr="00032EA7" w:rsidRDefault="00032EA7" w:rsidP="00032EA7">
            <w:pPr>
              <w:ind w:firstLineChars="200" w:firstLine="360"/>
              <w:rPr>
                <w:sz w:val="18"/>
                <w:szCs w:val="18"/>
                <w:lang w:eastAsia="tr-TR"/>
              </w:rPr>
            </w:pPr>
            <w:r w:rsidRPr="00032EA7">
              <w:rPr>
                <w:sz w:val="18"/>
                <w:szCs w:val="18"/>
                <w:lang w:eastAsia="tr-TR"/>
              </w:rPr>
              <w:t>Serbest Meslek Hizmetleri</w:t>
            </w:r>
          </w:p>
        </w:tc>
        <w:tc>
          <w:tcPr>
            <w:tcW w:w="1513" w:type="dxa"/>
            <w:shd w:val="clear" w:color="auto" w:fill="auto"/>
            <w:noWrap/>
            <w:vAlign w:val="bottom"/>
            <w:hideMark/>
          </w:tcPr>
          <w:p w14:paraId="6B9D80CC" w14:textId="3FD404AB" w:rsidR="00032EA7" w:rsidRPr="00032EA7" w:rsidRDefault="00032EA7" w:rsidP="00032EA7">
            <w:pPr>
              <w:jc w:val="right"/>
              <w:rPr>
                <w:sz w:val="18"/>
                <w:szCs w:val="18"/>
                <w:lang w:eastAsia="tr-TR"/>
              </w:rPr>
            </w:pPr>
            <w:r w:rsidRPr="00032EA7">
              <w:rPr>
                <w:sz w:val="18"/>
                <w:szCs w:val="18"/>
                <w:lang w:eastAsia="tr-TR"/>
              </w:rPr>
              <w:t>-</w:t>
            </w:r>
          </w:p>
        </w:tc>
        <w:tc>
          <w:tcPr>
            <w:tcW w:w="1512" w:type="dxa"/>
            <w:shd w:val="clear" w:color="auto" w:fill="auto"/>
            <w:noWrap/>
            <w:vAlign w:val="bottom"/>
            <w:hideMark/>
          </w:tcPr>
          <w:p w14:paraId="1462FD69" w14:textId="2BBDB3DA" w:rsidR="00032EA7" w:rsidRPr="00032EA7" w:rsidRDefault="00032EA7" w:rsidP="00032EA7">
            <w:pPr>
              <w:jc w:val="right"/>
              <w:rPr>
                <w:sz w:val="18"/>
                <w:szCs w:val="18"/>
                <w:lang w:eastAsia="tr-TR"/>
              </w:rPr>
            </w:pPr>
            <w:r w:rsidRPr="00032EA7">
              <w:rPr>
                <w:sz w:val="18"/>
                <w:szCs w:val="18"/>
                <w:lang w:eastAsia="tr-TR"/>
              </w:rPr>
              <w:t>-</w:t>
            </w:r>
          </w:p>
        </w:tc>
        <w:tc>
          <w:tcPr>
            <w:tcW w:w="1512" w:type="dxa"/>
            <w:shd w:val="clear" w:color="auto" w:fill="auto"/>
            <w:noWrap/>
            <w:vAlign w:val="bottom"/>
            <w:hideMark/>
          </w:tcPr>
          <w:p w14:paraId="34A05CD1" w14:textId="127F4895" w:rsidR="00032EA7" w:rsidRPr="00032EA7" w:rsidRDefault="00032EA7" w:rsidP="00032EA7">
            <w:pPr>
              <w:jc w:val="right"/>
              <w:rPr>
                <w:sz w:val="18"/>
                <w:szCs w:val="18"/>
                <w:lang w:eastAsia="tr-TR"/>
              </w:rPr>
            </w:pPr>
            <w:r w:rsidRPr="00032EA7">
              <w:rPr>
                <w:sz w:val="18"/>
                <w:szCs w:val="18"/>
                <w:lang w:eastAsia="tr-TR"/>
              </w:rPr>
              <w:t>-</w:t>
            </w:r>
          </w:p>
        </w:tc>
        <w:tc>
          <w:tcPr>
            <w:tcW w:w="1512" w:type="dxa"/>
            <w:shd w:val="clear" w:color="auto" w:fill="auto"/>
            <w:noWrap/>
            <w:vAlign w:val="bottom"/>
            <w:hideMark/>
          </w:tcPr>
          <w:p w14:paraId="07159632" w14:textId="29801FB8" w:rsidR="00032EA7" w:rsidRPr="00032EA7" w:rsidRDefault="00032EA7" w:rsidP="00032EA7">
            <w:pPr>
              <w:jc w:val="right"/>
              <w:rPr>
                <w:sz w:val="18"/>
                <w:szCs w:val="18"/>
                <w:lang w:eastAsia="tr-TR"/>
              </w:rPr>
            </w:pPr>
            <w:r w:rsidRPr="00032EA7">
              <w:rPr>
                <w:sz w:val="18"/>
                <w:szCs w:val="18"/>
                <w:lang w:eastAsia="tr-TR"/>
              </w:rPr>
              <w:t>-</w:t>
            </w:r>
          </w:p>
        </w:tc>
      </w:tr>
      <w:tr w:rsidR="00032EA7" w:rsidRPr="00032EA7" w14:paraId="3641ED1A" w14:textId="77777777" w:rsidTr="00032EA7">
        <w:trPr>
          <w:trHeight w:hRule="exact" w:val="227"/>
        </w:trPr>
        <w:tc>
          <w:tcPr>
            <w:tcW w:w="3163" w:type="dxa"/>
            <w:shd w:val="clear" w:color="auto" w:fill="auto"/>
            <w:noWrap/>
            <w:vAlign w:val="center"/>
            <w:hideMark/>
          </w:tcPr>
          <w:p w14:paraId="5A49BA0F" w14:textId="77777777" w:rsidR="00032EA7" w:rsidRPr="00032EA7" w:rsidRDefault="00032EA7" w:rsidP="00032EA7">
            <w:pPr>
              <w:ind w:firstLineChars="200" w:firstLine="360"/>
              <w:rPr>
                <w:sz w:val="18"/>
                <w:szCs w:val="18"/>
                <w:lang w:eastAsia="tr-TR"/>
              </w:rPr>
            </w:pPr>
            <w:r w:rsidRPr="00032EA7">
              <w:rPr>
                <w:sz w:val="18"/>
                <w:szCs w:val="18"/>
                <w:lang w:eastAsia="tr-TR"/>
              </w:rPr>
              <w:t>Eğitim Hizmetleri</w:t>
            </w:r>
          </w:p>
        </w:tc>
        <w:tc>
          <w:tcPr>
            <w:tcW w:w="1513" w:type="dxa"/>
            <w:shd w:val="clear" w:color="auto" w:fill="auto"/>
            <w:noWrap/>
            <w:vAlign w:val="bottom"/>
            <w:hideMark/>
          </w:tcPr>
          <w:p w14:paraId="5973BE2B" w14:textId="4E700955" w:rsidR="00032EA7" w:rsidRPr="00032EA7" w:rsidRDefault="00032EA7" w:rsidP="00032EA7">
            <w:pPr>
              <w:jc w:val="right"/>
              <w:rPr>
                <w:sz w:val="18"/>
                <w:szCs w:val="18"/>
                <w:lang w:eastAsia="tr-TR"/>
              </w:rPr>
            </w:pPr>
            <w:r w:rsidRPr="00032EA7">
              <w:rPr>
                <w:sz w:val="18"/>
                <w:szCs w:val="18"/>
                <w:lang w:eastAsia="tr-TR"/>
              </w:rPr>
              <w:t>-</w:t>
            </w:r>
          </w:p>
        </w:tc>
        <w:tc>
          <w:tcPr>
            <w:tcW w:w="1512" w:type="dxa"/>
            <w:shd w:val="clear" w:color="auto" w:fill="auto"/>
            <w:noWrap/>
            <w:vAlign w:val="bottom"/>
            <w:hideMark/>
          </w:tcPr>
          <w:p w14:paraId="485366F7" w14:textId="417176C3" w:rsidR="00032EA7" w:rsidRPr="00032EA7" w:rsidRDefault="00032EA7" w:rsidP="00032EA7">
            <w:pPr>
              <w:jc w:val="right"/>
              <w:rPr>
                <w:sz w:val="18"/>
                <w:szCs w:val="18"/>
                <w:lang w:eastAsia="tr-TR"/>
              </w:rPr>
            </w:pPr>
            <w:r w:rsidRPr="00032EA7">
              <w:rPr>
                <w:sz w:val="18"/>
                <w:szCs w:val="18"/>
                <w:lang w:eastAsia="tr-TR"/>
              </w:rPr>
              <w:t>-</w:t>
            </w:r>
          </w:p>
        </w:tc>
        <w:tc>
          <w:tcPr>
            <w:tcW w:w="1512" w:type="dxa"/>
            <w:shd w:val="clear" w:color="auto" w:fill="auto"/>
            <w:noWrap/>
            <w:vAlign w:val="bottom"/>
            <w:hideMark/>
          </w:tcPr>
          <w:p w14:paraId="42A1E86C" w14:textId="63BF33C9" w:rsidR="00032EA7" w:rsidRPr="00032EA7" w:rsidRDefault="00032EA7" w:rsidP="00032EA7">
            <w:pPr>
              <w:jc w:val="right"/>
              <w:rPr>
                <w:sz w:val="18"/>
                <w:szCs w:val="18"/>
                <w:lang w:eastAsia="tr-TR"/>
              </w:rPr>
            </w:pPr>
            <w:r w:rsidRPr="00032EA7">
              <w:rPr>
                <w:sz w:val="18"/>
                <w:szCs w:val="18"/>
                <w:lang w:eastAsia="tr-TR"/>
              </w:rPr>
              <w:t>-</w:t>
            </w:r>
          </w:p>
        </w:tc>
        <w:tc>
          <w:tcPr>
            <w:tcW w:w="1512" w:type="dxa"/>
            <w:shd w:val="clear" w:color="auto" w:fill="auto"/>
            <w:noWrap/>
            <w:vAlign w:val="bottom"/>
            <w:hideMark/>
          </w:tcPr>
          <w:p w14:paraId="585E5724" w14:textId="67EA7968" w:rsidR="00032EA7" w:rsidRPr="00032EA7" w:rsidRDefault="00032EA7" w:rsidP="00032EA7">
            <w:pPr>
              <w:jc w:val="right"/>
              <w:rPr>
                <w:sz w:val="18"/>
                <w:szCs w:val="18"/>
                <w:lang w:eastAsia="tr-TR"/>
              </w:rPr>
            </w:pPr>
            <w:r w:rsidRPr="00032EA7">
              <w:rPr>
                <w:sz w:val="18"/>
                <w:szCs w:val="18"/>
                <w:lang w:eastAsia="tr-TR"/>
              </w:rPr>
              <w:t>-</w:t>
            </w:r>
          </w:p>
        </w:tc>
      </w:tr>
      <w:tr w:rsidR="00032EA7" w:rsidRPr="00032EA7" w14:paraId="0ADF33F4" w14:textId="77777777" w:rsidTr="00032EA7">
        <w:trPr>
          <w:trHeight w:hRule="exact" w:val="227"/>
        </w:trPr>
        <w:tc>
          <w:tcPr>
            <w:tcW w:w="3163" w:type="dxa"/>
            <w:shd w:val="clear" w:color="auto" w:fill="auto"/>
            <w:noWrap/>
            <w:vAlign w:val="center"/>
            <w:hideMark/>
          </w:tcPr>
          <w:p w14:paraId="1A31BCF0" w14:textId="77777777" w:rsidR="00032EA7" w:rsidRPr="00032EA7" w:rsidRDefault="00032EA7" w:rsidP="00032EA7">
            <w:pPr>
              <w:ind w:firstLineChars="200" w:firstLine="360"/>
              <w:rPr>
                <w:sz w:val="18"/>
                <w:szCs w:val="18"/>
                <w:lang w:eastAsia="tr-TR"/>
              </w:rPr>
            </w:pPr>
            <w:r w:rsidRPr="00032EA7">
              <w:rPr>
                <w:sz w:val="18"/>
                <w:szCs w:val="18"/>
                <w:lang w:eastAsia="tr-TR"/>
              </w:rPr>
              <w:t>Sağlık ve Sosyal Hizmetler</w:t>
            </w:r>
          </w:p>
        </w:tc>
        <w:tc>
          <w:tcPr>
            <w:tcW w:w="1513" w:type="dxa"/>
            <w:shd w:val="clear" w:color="auto" w:fill="auto"/>
            <w:noWrap/>
            <w:vAlign w:val="bottom"/>
            <w:hideMark/>
          </w:tcPr>
          <w:p w14:paraId="012A0966" w14:textId="43AFEF61" w:rsidR="00032EA7" w:rsidRPr="00032EA7" w:rsidRDefault="00032EA7" w:rsidP="00032EA7">
            <w:pPr>
              <w:jc w:val="right"/>
              <w:rPr>
                <w:sz w:val="18"/>
                <w:szCs w:val="18"/>
                <w:lang w:eastAsia="tr-TR"/>
              </w:rPr>
            </w:pPr>
            <w:r w:rsidRPr="00032EA7">
              <w:rPr>
                <w:sz w:val="18"/>
                <w:szCs w:val="18"/>
                <w:lang w:eastAsia="tr-TR"/>
              </w:rPr>
              <w:t>-</w:t>
            </w:r>
          </w:p>
        </w:tc>
        <w:tc>
          <w:tcPr>
            <w:tcW w:w="1512" w:type="dxa"/>
            <w:shd w:val="clear" w:color="auto" w:fill="auto"/>
            <w:noWrap/>
            <w:vAlign w:val="bottom"/>
            <w:hideMark/>
          </w:tcPr>
          <w:p w14:paraId="44B74919" w14:textId="2AADE7E7" w:rsidR="00032EA7" w:rsidRPr="00032EA7" w:rsidRDefault="00032EA7" w:rsidP="00032EA7">
            <w:pPr>
              <w:jc w:val="right"/>
              <w:rPr>
                <w:sz w:val="18"/>
                <w:szCs w:val="18"/>
                <w:lang w:eastAsia="tr-TR"/>
              </w:rPr>
            </w:pPr>
            <w:r w:rsidRPr="00032EA7">
              <w:rPr>
                <w:sz w:val="18"/>
                <w:szCs w:val="18"/>
                <w:lang w:eastAsia="tr-TR"/>
              </w:rPr>
              <w:t>-</w:t>
            </w:r>
          </w:p>
        </w:tc>
        <w:tc>
          <w:tcPr>
            <w:tcW w:w="1512" w:type="dxa"/>
            <w:shd w:val="clear" w:color="auto" w:fill="auto"/>
            <w:noWrap/>
            <w:vAlign w:val="bottom"/>
            <w:hideMark/>
          </w:tcPr>
          <w:p w14:paraId="467C2304" w14:textId="6200E55A" w:rsidR="00032EA7" w:rsidRPr="00032EA7" w:rsidRDefault="00032EA7" w:rsidP="00032EA7">
            <w:pPr>
              <w:jc w:val="right"/>
              <w:rPr>
                <w:sz w:val="18"/>
                <w:szCs w:val="18"/>
                <w:lang w:eastAsia="tr-TR"/>
              </w:rPr>
            </w:pPr>
            <w:r w:rsidRPr="00032EA7">
              <w:rPr>
                <w:sz w:val="18"/>
                <w:szCs w:val="18"/>
                <w:lang w:eastAsia="tr-TR"/>
              </w:rPr>
              <w:t>-</w:t>
            </w:r>
          </w:p>
        </w:tc>
        <w:tc>
          <w:tcPr>
            <w:tcW w:w="1512" w:type="dxa"/>
            <w:shd w:val="clear" w:color="auto" w:fill="auto"/>
            <w:noWrap/>
            <w:vAlign w:val="bottom"/>
            <w:hideMark/>
          </w:tcPr>
          <w:p w14:paraId="23583B14" w14:textId="4544685D" w:rsidR="00032EA7" w:rsidRPr="00032EA7" w:rsidRDefault="00032EA7" w:rsidP="00032EA7">
            <w:pPr>
              <w:jc w:val="right"/>
              <w:rPr>
                <w:sz w:val="18"/>
                <w:szCs w:val="18"/>
                <w:lang w:eastAsia="tr-TR"/>
              </w:rPr>
            </w:pPr>
            <w:r w:rsidRPr="00032EA7">
              <w:rPr>
                <w:sz w:val="18"/>
                <w:szCs w:val="18"/>
                <w:lang w:eastAsia="tr-TR"/>
              </w:rPr>
              <w:t>-</w:t>
            </w:r>
          </w:p>
        </w:tc>
      </w:tr>
      <w:tr w:rsidR="00032EA7" w:rsidRPr="001E3DA2" w14:paraId="4B701968" w14:textId="77777777" w:rsidTr="00032EA7">
        <w:trPr>
          <w:trHeight w:hRule="exact" w:val="227"/>
        </w:trPr>
        <w:tc>
          <w:tcPr>
            <w:tcW w:w="3163" w:type="dxa"/>
            <w:shd w:val="clear" w:color="auto" w:fill="auto"/>
            <w:vAlign w:val="center"/>
            <w:hideMark/>
          </w:tcPr>
          <w:p w14:paraId="2FD8C845" w14:textId="77777777" w:rsidR="00032EA7" w:rsidRPr="001E3DA2" w:rsidRDefault="00032EA7" w:rsidP="00032EA7">
            <w:pPr>
              <w:rPr>
                <w:b/>
                <w:bCs/>
                <w:sz w:val="18"/>
                <w:szCs w:val="18"/>
                <w:lang w:eastAsia="tr-TR"/>
              </w:rPr>
            </w:pPr>
            <w:r w:rsidRPr="001E3DA2">
              <w:rPr>
                <w:b/>
                <w:bCs/>
                <w:sz w:val="18"/>
                <w:szCs w:val="18"/>
                <w:lang w:eastAsia="tr-TR"/>
              </w:rPr>
              <w:t>Diğer</w:t>
            </w:r>
          </w:p>
        </w:tc>
        <w:tc>
          <w:tcPr>
            <w:tcW w:w="1513" w:type="dxa"/>
            <w:shd w:val="clear" w:color="auto" w:fill="auto"/>
            <w:noWrap/>
            <w:vAlign w:val="bottom"/>
            <w:hideMark/>
          </w:tcPr>
          <w:p w14:paraId="2A87D47C" w14:textId="5BB54CAE" w:rsidR="00032EA7" w:rsidRPr="001E3DA2" w:rsidRDefault="00032EA7" w:rsidP="00032EA7">
            <w:pPr>
              <w:jc w:val="right"/>
              <w:rPr>
                <w:b/>
                <w:bCs/>
                <w:sz w:val="18"/>
                <w:szCs w:val="18"/>
                <w:lang w:eastAsia="tr-TR"/>
              </w:rPr>
            </w:pPr>
            <w:r w:rsidRPr="00032EA7">
              <w:rPr>
                <w:b/>
                <w:bCs/>
                <w:sz w:val="18"/>
                <w:szCs w:val="18"/>
                <w:lang w:eastAsia="tr-TR"/>
              </w:rPr>
              <w:t>-</w:t>
            </w:r>
          </w:p>
        </w:tc>
        <w:tc>
          <w:tcPr>
            <w:tcW w:w="1512" w:type="dxa"/>
            <w:shd w:val="clear" w:color="auto" w:fill="auto"/>
            <w:noWrap/>
            <w:vAlign w:val="bottom"/>
            <w:hideMark/>
          </w:tcPr>
          <w:p w14:paraId="37EF7596" w14:textId="6BF0D93D" w:rsidR="00032EA7" w:rsidRPr="001E3DA2" w:rsidRDefault="00032EA7" w:rsidP="00032EA7">
            <w:pPr>
              <w:jc w:val="right"/>
              <w:rPr>
                <w:b/>
                <w:bCs/>
                <w:sz w:val="18"/>
                <w:szCs w:val="18"/>
                <w:lang w:eastAsia="tr-TR"/>
              </w:rPr>
            </w:pPr>
            <w:r w:rsidRPr="00032EA7">
              <w:rPr>
                <w:b/>
                <w:bCs/>
                <w:sz w:val="18"/>
                <w:szCs w:val="18"/>
                <w:lang w:eastAsia="tr-TR"/>
              </w:rPr>
              <w:t>-</w:t>
            </w:r>
          </w:p>
        </w:tc>
        <w:tc>
          <w:tcPr>
            <w:tcW w:w="1512" w:type="dxa"/>
            <w:shd w:val="clear" w:color="auto" w:fill="auto"/>
            <w:noWrap/>
            <w:vAlign w:val="bottom"/>
            <w:hideMark/>
          </w:tcPr>
          <w:p w14:paraId="787EBB7A" w14:textId="53132640" w:rsidR="00032EA7" w:rsidRPr="001E3DA2" w:rsidRDefault="00032EA7" w:rsidP="00032EA7">
            <w:pPr>
              <w:jc w:val="right"/>
              <w:rPr>
                <w:b/>
                <w:bCs/>
                <w:sz w:val="18"/>
                <w:szCs w:val="18"/>
                <w:lang w:eastAsia="tr-TR"/>
              </w:rPr>
            </w:pPr>
            <w:r w:rsidRPr="00032EA7">
              <w:rPr>
                <w:b/>
                <w:bCs/>
                <w:sz w:val="18"/>
                <w:szCs w:val="18"/>
                <w:lang w:eastAsia="tr-TR"/>
              </w:rPr>
              <w:t>-</w:t>
            </w:r>
          </w:p>
        </w:tc>
        <w:tc>
          <w:tcPr>
            <w:tcW w:w="1512" w:type="dxa"/>
            <w:shd w:val="clear" w:color="auto" w:fill="auto"/>
            <w:noWrap/>
            <w:vAlign w:val="bottom"/>
            <w:hideMark/>
          </w:tcPr>
          <w:p w14:paraId="30EB3C2B" w14:textId="318B4505" w:rsidR="00032EA7" w:rsidRPr="001E3DA2" w:rsidRDefault="00032EA7" w:rsidP="00032EA7">
            <w:pPr>
              <w:jc w:val="right"/>
              <w:rPr>
                <w:b/>
                <w:bCs/>
                <w:sz w:val="18"/>
                <w:szCs w:val="18"/>
                <w:lang w:eastAsia="tr-TR"/>
              </w:rPr>
            </w:pPr>
            <w:r w:rsidRPr="00032EA7">
              <w:rPr>
                <w:b/>
                <w:bCs/>
                <w:sz w:val="18"/>
                <w:szCs w:val="18"/>
                <w:lang w:eastAsia="tr-TR"/>
              </w:rPr>
              <w:t>-</w:t>
            </w:r>
          </w:p>
        </w:tc>
      </w:tr>
      <w:tr w:rsidR="00032EA7" w:rsidRPr="001E3DA2" w14:paraId="553EB6C9" w14:textId="77777777" w:rsidTr="00032EA7">
        <w:trPr>
          <w:trHeight w:hRule="exact" w:val="227"/>
        </w:trPr>
        <w:tc>
          <w:tcPr>
            <w:tcW w:w="3163" w:type="dxa"/>
            <w:shd w:val="clear" w:color="auto" w:fill="auto"/>
            <w:vAlign w:val="center"/>
            <w:hideMark/>
          </w:tcPr>
          <w:p w14:paraId="268B982E" w14:textId="77777777" w:rsidR="00032EA7" w:rsidRPr="001E3DA2" w:rsidRDefault="00032EA7" w:rsidP="00032EA7">
            <w:pPr>
              <w:rPr>
                <w:b/>
                <w:bCs/>
                <w:sz w:val="18"/>
                <w:szCs w:val="18"/>
                <w:lang w:eastAsia="tr-TR"/>
              </w:rPr>
            </w:pPr>
            <w:r w:rsidRPr="001E3DA2">
              <w:rPr>
                <w:b/>
                <w:bCs/>
                <w:sz w:val="18"/>
                <w:szCs w:val="18"/>
                <w:lang w:eastAsia="tr-TR"/>
              </w:rPr>
              <w:t>Toplam</w:t>
            </w:r>
          </w:p>
        </w:tc>
        <w:tc>
          <w:tcPr>
            <w:tcW w:w="1513" w:type="dxa"/>
            <w:shd w:val="clear" w:color="auto" w:fill="auto"/>
            <w:noWrap/>
            <w:vAlign w:val="bottom"/>
            <w:hideMark/>
          </w:tcPr>
          <w:p w14:paraId="5459D7AE" w14:textId="51D4DB5B" w:rsidR="00032EA7" w:rsidRPr="001E3DA2" w:rsidRDefault="00032EA7" w:rsidP="00032EA7">
            <w:pPr>
              <w:jc w:val="right"/>
              <w:rPr>
                <w:b/>
                <w:bCs/>
                <w:sz w:val="18"/>
                <w:szCs w:val="18"/>
                <w:lang w:eastAsia="tr-TR"/>
              </w:rPr>
            </w:pPr>
            <w:r w:rsidRPr="000D285B">
              <w:rPr>
                <w:b/>
                <w:bCs/>
                <w:sz w:val="18"/>
                <w:szCs w:val="18"/>
                <w:lang w:eastAsia="tr-TR"/>
              </w:rPr>
              <w:t>472,468</w:t>
            </w:r>
          </w:p>
        </w:tc>
        <w:tc>
          <w:tcPr>
            <w:tcW w:w="1512" w:type="dxa"/>
            <w:shd w:val="clear" w:color="auto" w:fill="auto"/>
            <w:noWrap/>
            <w:vAlign w:val="bottom"/>
            <w:hideMark/>
          </w:tcPr>
          <w:p w14:paraId="15B4062E" w14:textId="56ED34CB" w:rsidR="00032EA7" w:rsidRPr="001E3DA2" w:rsidRDefault="00032EA7" w:rsidP="00032EA7">
            <w:pPr>
              <w:jc w:val="right"/>
              <w:rPr>
                <w:b/>
                <w:bCs/>
                <w:sz w:val="18"/>
                <w:szCs w:val="18"/>
                <w:lang w:eastAsia="tr-TR"/>
              </w:rPr>
            </w:pPr>
            <w:r w:rsidRPr="000D285B">
              <w:rPr>
                <w:b/>
                <w:bCs/>
                <w:sz w:val="18"/>
                <w:szCs w:val="18"/>
                <w:lang w:eastAsia="tr-TR"/>
              </w:rPr>
              <w:t>100.00</w:t>
            </w:r>
          </w:p>
        </w:tc>
        <w:tc>
          <w:tcPr>
            <w:tcW w:w="1512" w:type="dxa"/>
            <w:shd w:val="clear" w:color="auto" w:fill="auto"/>
            <w:noWrap/>
            <w:vAlign w:val="bottom"/>
            <w:hideMark/>
          </w:tcPr>
          <w:p w14:paraId="365DCFA1" w14:textId="00E88671" w:rsidR="00032EA7" w:rsidRPr="001E3DA2" w:rsidRDefault="00032EA7" w:rsidP="00032EA7">
            <w:pPr>
              <w:jc w:val="right"/>
              <w:rPr>
                <w:b/>
                <w:bCs/>
                <w:sz w:val="18"/>
                <w:szCs w:val="18"/>
                <w:lang w:eastAsia="tr-TR"/>
              </w:rPr>
            </w:pPr>
            <w:r w:rsidRPr="000D285B">
              <w:rPr>
                <w:b/>
                <w:bCs/>
                <w:sz w:val="18"/>
                <w:szCs w:val="18"/>
                <w:lang w:eastAsia="tr-TR"/>
              </w:rPr>
              <w:t>2,123,199</w:t>
            </w:r>
          </w:p>
        </w:tc>
        <w:tc>
          <w:tcPr>
            <w:tcW w:w="1512" w:type="dxa"/>
            <w:shd w:val="clear" w:color="auto" w:fill="auto"/>
            <w:noWrap/>
            <w:vAlign w:val="bottom"/>
            <w:hideMark/>
          </w:tcPr>
          <w:p w14:paraId="47F320D0" w14:textId="533D8435" w:rsidR="00032EA7" w:rsidRPr="001E3DA2" w:rsidRDefault="00032EA7" w:rsidP="00032EA7">
            <w:pPr>
              <w:jc w:val="right"/>
              <w:rPr>
                <w:b/>
                <w:bCs/>
                <w:sz w:val="18"/>
                <w:szCs w:val="18"/>
                <w:lang w:eastAsia="tr-TR"/>
              </w:rPr>
            </w:pPr>
            <w:r w:rsidRPr="000D285B">
              <w:rPr>
                <w:b/>
                <w:bCs/>
                <w:sz w:val="18"/>
                <w:szCs w:val="18"/>
                <w:lang w:eastAsia="tr-TR"/>
              </w:rPr>
              <w:t>100.00</w:t>
            </w:r>
          </w:p>
        </w:tc>
      </w:tr>
    </w:tbl>
    <w:p w14:paraId="05807847" w14:textId="15EDC5C3" w:rsidR="00DE7D8E" w:rsidRPr="007B05A5" w:rsidRDefault="00DE7D8E">
      <w:pPr>
        <w:rPr>
          <w:sz w:val="4"/>
        </w:rPr>
      </w:pPr>
    </w:p>
    <w:tbl>
      <w:tblPr>
        <w:tblW w:w="9212" w:type="dxa"/>
        <w:tblInd w:w="-3"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163"/>
        <w:gridCol w:w="1513"/>
        <w:gridCol w:w="1512"/>
        <w:gridCol w:w="1512"/>
        <w:gridCol w:w="1512"/>
      </w:tblGrid>
      <w:tr w:rsidR="00761F26" w:rsidRPr="00CB56EC" w14:paraId="1A52761F" w14:textId="77777777" w:rsidTr="00035C97">
        <w:trPr>
          <w:trHeight w:hRule="exact" w:val="227"/>
        </w:trPr>
        <w:tc>
          <w:tcPr>
            <w:tcW w:w="3163" w:type="dxa"/>
            <w:shd w:val="clear" w:color="auto" w:fill="auto"/>
            <w:vAlign w:val="center"/>
            <w:hideMark/>
          </w:tcPr>
          <w:p w14:paraId="18C5D77F" w14:textId="77777777" w:rsidR="00761F26" w:rsidRPr="00CB56EC" w:rsidRDefault="00761F26" w:rsidP="007B05A5">
            <w:pPr>
              <w:jc w:val="both"/>
              <w:rPr>
                <w:sz w:val="18"/>
                <w:szCs w:val="18"/>
                <w:lang w:eastAsia="tr-TR"/>
              </w:rPr>
            </w:pPr>
            <w:r w:rsidRPr="00CB56EC">
              <w:rPr>
                <w:sz w:val="18"/>
                <w:szCs w:val="18"/>
                <w:lang w:eastAsia="tr-TR"/>
              </w:rPr>
              <w:t> </w:t>
            </w:r>
          </w:p>
        </w:tc>
        <w:tc>
          <w:tcPr>
            <w:tcW w:w="6049" w:type="dxa"/>
            <w:gridSpan w:val="4"/>
            <w:shd w:val="clear" w:color="auto" w:fill="auto"/>
            <w:vAlign w:val="center"/>
            <w:hideMark/>
          </w:tcPr>
          <w:p w14:paraId="78E8E97E" w14:textId="15791A15" w:rsidR="00761F26" w:rsidRPr="00CB56EC" w:rsidRDefault="00761F26">
            <w:pPr>
              <w:jc w:val="center"/>
              <w:rPr>
                <w:b/>
                <w:bCs/>
                <w:sz w:val="18"/>
                <w:szCs w:val="18"/>
                <w:lang w:eastAsia="tr-TR"/>
              </w:rPr>
            </w:pPr>
            <w:r w:rsidRPr="00CB56EC">
              <w:rPr>
                <w:b/>
                <w:bCs/>
                <w:sz w:val="18"/>
                <w:szCs w:val="18"/>
                <w:lang w:eastAsia="tr-TR"/>
              </w:rPr>
              <w:t>Önceki Dönem</w:t>
            </w:r>
          </w:p>
        </w:tc>
      </w:tr>
      <w:tr w:rsidR="00761F26" w:rsidRPr="00CB56EC" w14:paraId="06FEF9B9" w14:textId="77777777" w:rsidTr="00035C97">
        <w:trPr>
          <w:trHeight w:hRule="exact" w:val="227"/>
        </w:trPr>
        <w:tc>
          <w:tcPr>
            <w:tcW w:w="3163" w:type="dxa"/>
            <w:shd w:val="clear" w:color="auto" w:fill="auto"/>
            <w:vAlign w:val="center"/>
            <w:hideMark/>
          </w:tcPr>
          <w:p w14:paraId="688A33BD" w14:textId="77777777" w:rsidR="00761F26" w:rsidRPr="00CB56EC" w:rsidRDefault="00761F26" w:rsidP="00D41A0D">
            <w:pPr>
              <w:jc w:val="both"/>
              <w:rPr>
                <w:b/>
                <w:bCs/>
                <w:sz w:val="18"/>
                <w:szCs w:val="18"/>
                <w:lang w:eastAsia="tr-TR"/>
              </w:rPr>
            </w:pPr>
            <w:r w:rsidRPr="00CB56EC">
              <w:rPr>
                <w:b/>
                <w:bCs/>
                <w:sz w:val="18"/>
                <w:szCs w:val="18"/>
                <w:lang w:eastAsia="tr-TR"/>
              </w:rPr>
              <w:t> </w:t>
            </w:r>
          </w:p>
        </w:tc>
        <w:tc>
          <w:tcPr>
            <w:tcW w:w="1513" w:type="dxa"/>
            <w:shd w:val="clear" w:color="auto" w:fill="auto"/>
            <w:vAlign w:val="center"/>
            <w:hideMark/>
          </w:tcPr>
          <w:p w14:paraId="18EFC782" w14:textId="77777777" w:rsidR="00761F26" w:rsidRPr="00CB56EC" w:rsidRDefault="00761F26" w:rsidP="00D41A0D">
            <w:pPr>
              <w:jc w:val="right"/>
              <w:rPr>
                <w:b/>
                <w:bCs/>
                <w:sz w:val="18"/>
                <w:szCs w:val="18"/>
                <w:lang w:eastAsia="tr-TR"/>
              </w:rPr>
            </w:pPr>
            <w:r w:rsidRPr="00CB56EC">
              <w:rPr>
                <w:b/>
                <w:bCs/>
                <w:sz w:val="18"/>
                <w:szCs w:val="18"/>
                <w:lang w:eastAsia="tr-TR"/>
              </w:rPr>
              <w:t>TP</w:t>
            </w:r>
          </w:p>
        </w:tc>
        <w:tc>
          <w:tcPr>
            <w:tcW w:w="1512" w:type="dxa"/>
            <w:shd w:val="clear" w:color="auto" w:fill="auto"/>
            <w:vAlign w:val="center"/>
            <w:hideMark/>
          </w:tcPr>
          <w:p w14:paraId="41C584A4" w14:textId="77777777" w:rsidR="00761F26" w:rsidRPr="00CB56EC" w:rsidRDefault="00761F26" w:rsidP="00D41A0D">
            <w:pPr>
              <w:jc w:val="right"/>
              <w:rPr>
                <w:b/>
                <w:bCs/>
                <w:sz w:val="18"/>
                <w:szCs w:val="18"/>
                <w:lang w:eastAsia="tr-TR"/>
              </w:rPr>
            </w:pPr>
            <w:r w:rsidRPr="00CB56EC">
              <w:rPr>
                <w:b/>
                <w:bCs/>
                <w:sz w:val="18"/>
                <w:szCs w:val="18"/>
                <w:lang w:eastAsia="tr-TR"/>
              </w:rPr>
              <w:t>%</w:t>
            </w:r>
          </w:p>
        </w:tc>
        <w:tc>
          <w:tcPr>
            <w:tcW w:w="1512" w:type="dxa"/>
            <w:shd w:val="clear" w:color="auto" w:fill="auto"/>
            <w:vAlign w:val="center"/>
            <w:hideMark/>
          </w:tcPr>
          <w:p w14:paraId="517E6D2E" w14:textId="77777777" w:rsidR="00761F26" w:rsidRPr="00CB56EC" w:rsidRDefault="00761F26" w:rsidP="00D41A0D">
            <w:pPr>
              <w:jc w:val="right"/>
              <w:rPr>
                <w:b/>
                <w:bCs/>
                <w:sz w:val="18"/>
                <w:szCs w:val="18"/>
                <w:lang w:eastAsia="tr-TR"/>
              </w:rPr>
            </w:pPr>
            <w:r w:rsidRPr="00CB56EC">
              <w:rPr>
                <w:b/>
                <w:bCs/>
                <w:sz w:val="18"/>
                <w:szCs w:val="18"/>
                <w:lang w:eastAsia="tr-TR"/>
              </w:rPr>
              <w:t>YP</w:t>
            </w:r>
          </w:p>
        </w:tc>
        <w:tc>
          <w:tcPr>
            <w:tcW w:w="1512" w:type="dxa"/>
            <w:shd w:val="clear" w:color="auto" w:fill="auto"/>
            <w:vAlign w:val="center"/>
            <w:hideMark/>
          </w:tcPr>
          <w:p w14:paraId="7A2F633C" w14:textId="77777777" w:rsidR="00761F26" w:rsidRPr="00CB56EC" w:rsidRDefault="00761F26" w:rsidP="00D41A0D">
            <w:pPr>
              <w:jc w:val="right"/>
              <w:rPr>
                <w:b/>
                <w:bCs/>
                <w:sz w:val="18"/>
                <w:szCs w:val="18"/>
                <w:lang w:eastAsia="tr-TR"/>
              </w:rPr>
            </w:pPr>
            <w:r w:rsidRPr="00CB56EC">
              <w:rPr>
                <w:b/>
                <w:bCs/>
                <w:sz w:val="18"/>
                <w:szCs w:val="18"/>
                <w:lang w:eastAsia="tr-TR"/>
              </w:rPr>
              <w:t>%</w:t>
            </w:r>
          </w:p>
        </w:tc>
      </w:tr>
      <w:tr w:rsidR="005F27DE" w:rsidRPr="00CB56EC" w14:paraId="1A8FCF17" w14:textId="77777777" w:rsidTr="00035C97">
        <w:trPr>
          <w:trHeight w:hRule="exact" w:val="227"/>
        </w:trPr>
        <w:tc>
          <w:tcPr>
            <w:tcW w:w="3163" w:type="dxa"/>
            <w:shd w:val="clear" w:color="auto" w:fill="auto"/>
            <w:vAlign w:val="center"/>
            <w:hideMark/>
          </w:tcPr>
          <w:p w14:paraId="7EBEEAAC" w14:textId="77777777" w:rsidR="005F27DE" w:rsidRPr="00CB56EC" w:rsidRDefault="005F27DE" w:rsidP="005F27DE">
            <w:pPr>
              <w:rPr>
                <w:b/>
                <w:bCs/>
                <w:sz w:val="18"/>
                <w:szCs w:val="18"/>
                <w:lang w:eastAsia="tr-TR"/>
              </w:rPr>
            </w:pPr>
            <w:r w:rsidRPr="00CB56EC">
              <w:rPr>
                <w:b/>
                <w:bCs/>
                <w:sz w:val="18"/>
                <w:szCs w:val="18"/>
                <w:lang w:eastAsia="tr-TR"/>
              </w:rPr>
              <w:t>Tarım</w:t>
            </w:r>
          </w:p>
        </w:tc>
        <w:tc>
          <w:tcPr>
            <w:tcW w:w="1513" w:type="dxa"/>
            <w:shd w:val="clear" w:color="auto" w:fill="auto"/>
            <w:noWrap/>
            <w:vAlign w:val="bottom"/>
            <w:hideMark/>
          </w:tcPr>
          <w:p w14:paraId="7D3DB8B9" w14:textId="6823581F" w:rsidR="005F27DE" w:rsidRPr="00CB56EC" w:rsidRDefault="005F27DE" w:rsidP="005F27DE">
            <w:pPr>
              <w:jc w:val="right"/>
              <w:rPr>
                <w:b/>
                <w:sz w:val="18"/>
                <w:szCs w:val="18"/>
              </w:rPr>
            </w:pPr>
            <w:r w:rsidRPr="001E3DA2">
              <w:rPr>
                <w:b/>
                <w:bCs/>
                <w:sz w:val="18"/>
                <w:szCs w:val="18"/>
                <w:lang w:eastAsia="tr-TR"/>
              </w:rPr>
              <w:t>-</w:t>
            </w:r>
          </w:p>
        </w:tc>
        <w:tc>
          <w:tcPr>
            <w:tcW w:w="1512" w:type="dxa"/>
            <w:shd w:val="clear" w:color="auto" w:fill="auto"/>
            <w:noWrap/>
            <w:vAlign w:val="bottom"/>
            <w:hideMark/>
          </w:tcPr>
          <w:p w14:paraId="43E4954E" w14:textId="10CC6647" w:rsidR="005F27DE" w:rsidRPr="00CB56EC" w:rsidRDefault="005F27DE" w:rsidP="005F27DE">
            <w:pPr>
              <w:jc w:val="right"/>
              <w:rPr>
                <w:b/>
                <w:sz w:val="18"/>
                <w:szCs w:val="18"/>
              </w:rPr>
            </w:pPr>
            <w:r w:rsidRPr="001E3DA2">
              <w:rPr>
                <w:b/>
                <w:bCs/>
                <w:sz w:val="18"/>
                <w:szCs w:val="18"/>
                <w:lang w:eastAsia="tr-TR"/>
              </w:rPr>
              <w:t>-</w:t>
            </w:r>
          </w:p>
        </w:tc>
        <w:tc>
          <w:tcPr>
            <w:tcW w:w="1512" w:type="dxa"/>
            <w:shd w:val="clear" w:color="auto" w:fill="auto"/>
            <w:noWrap/>
            <w:vAlign w:val="bottom"/>
            <w:hideMark/>
          </w:tcPr>
          <w:p w14:paraId="3340B42B" w14:textId="1E9013D9" w:rsidR="005F27DE" w:rsidRPr="00CB56EC" w:rsidRDefault="005F27DE" w:rsidP="005F27DE">
            <w:pPr>
              <w:jc w:val="right"/>
              <w:rPr>
                <w:b/>
                <w:sz w:val="18"/>
                <w:szCs w:val="18"/>
              </w:rPr>
            </w:pPr>
            <w:r w:rsidRPr="001E3DA2">
              <w:rPr>
                <w:b/>
                <w:bCs/>
                <w:sz w:val="18"/>
                <w:szCs w:val="18"/>
                <w:lang w:eastAsia="tr-TR"/>
              </w:rPr>
              <w:t>-</w:t>
            </w:r>
          </w:p>
        </w:tc>
        <w:tc>
          <w:tcPr>
            <w:tcW w:w="1512" w:type="dxa"/>
            <w:shd w:val="clear" w:color="auto" w:fill="auto"/>
            <w:noWrap/>
            <w:vAlign w:val="bottom"/>
            <w:hideMark/>
          </w:tcPr>
          <w:p w14:paraId="544C9F80" w14:textId="3DEFE95C" w:rsidR="005F27DE" w:rsidRPr="00CB56EC" w:rsidRDefault="005F27DE" w:rsidP="005F27DE">
            <w:pPr>
              <w:jc w:val="right"/>
              <w:rPr>
                <w:b/>
                <w:sz w:val="18"/>
                <w:szCs w:val="18"/>
              </w:rPr>
            </w:pPr>
            <w:r w:rsidRPr="001E3DA2">
              <w:rPr>
                <w:b/>
                <w:bCs/>
                <w:sz w:val="18"/>
                <w:szCs w:val="18"/>
                <w:lang w:eastAsia="tr-TR"/>
              </w:rPr>
              <w:t>-</w:t>
            </w:r>
          </w:p>
        </w:tc>
      </w:tr>
      <w:tr w:rsidR="005F27DE" w:rsidRPr="00CB56EC" w14:paraId="1B551B78" w14:textId="77777777" w:rsidTr="00035C97">
        <w:trPr>
          <w:trHeight w:hRule="exact" w:val="227"/>
        </w:trPr>
        <w:tc>
          <w:tcPr>
            <w:tcW w:w="3163" w:type="dxa"/>
            <w:shd w:val="clear" w:color="auto" w:fill="auto"/>
            <w:noWrap/>
            <w:vAlign w:val="center"/>
            <w:hideMark/>
          </w:tcPr>
          <w:p w14:paraId="1A0853D0" w14:textId="77777777" w:rsidR="005F27DE" w:rsidRPr="00CB56EC" w:rsidRDefault="005F27DE" w:rsidP="005F27DE">
            <w:pPr>
              <w:ind w:firstLineChars="200" w:firstLine="360"/>
              <w:rPr>
                <w:sz w:val="18"/>
                <w:szCs w:val="18"/>
                <w:lang w:eastAsia="tr-TR"/>
              </w:rPr>
            </w:pPr>
            <w:r w:rsidRPr="00CB56EC">
              <w:rPr>
                <w:sz w:val="18"/>
                <w:szCs w:val="18"/>
                <w:lang w:eastAsia="tr-TR"/>
              </w:rPr>
              <w:t>Çiftçilik ve Hayvancılık</w:t>
            </w:r>
          </w:p>
        </w:tc>
        <w:tc>
          <w:tcPr>
            <w:tcW w:w="1513" w:type="dxa"/>
            <w:shd w:val="clear" w:color="auto" w:fill="auto"/>
            <w:noWrap/>
            <w:vAlign w:val="bottom"/>
            <w:hideMark/>
          </w:tcPr>
          <w:p w14:paraId="4C841DB7" w14:textId="7DD4F578"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0374D671" w14:textId="5BD5B1AF"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3453622D" w14:textId="34D47A51"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7DEA29DE" w14:textId="04C4963A" w:rsidR="005F27DE" w:rsidRPr="00CB56EC" w:rsidRDefault="005F27DE" w:rsidP="005F27DE">
            <w:pPr>
              <w:jc w:val="right"/>
              <w:rPr>
                <w:sz w:val="18"/>
                <w:szCs w:val="18"/>
              </w:rPr>
            </w:pPr>
            <w:r w:rsidRPr="001E3DA2">
              <w:rPr>
                <w:sz w:val="18"/>
                <w:szCs w:val="18"/>
                <w:lang w:eastAsia="tr-TR"/>
              </w:rPr>
              <w:t>-</w:t>
            </w:r>
          </w:p>
        </w:tc>
      </w:tr>
      <w:tr w:rsidR="005F27DE" w:rsidRPr="00CB56EC" w14:paraId="6683CDAD" w14:textId="77777777" w:rsidTr="00035C97">
        <w:trPr>
          <w:trHeight w:hRule="exact" w:val="227"/>
        </w:trPr>
        <w:tc>
          <w:tcPr>
            <w:tcW w:w="3163" w:type="dxa"/>
            <w:shd w:val="clear" w:color="auto" w:fill="auto"/>
            <w:noWrap/>
            <w:vAlign w:val="center"/>
            <w:hideMark/>
          </w:tcPr>
          <w:p w14:paraId="2B0B7AC6" w14:textId="77777777" w:rsidR="005F27DE" w:rsidRPr="00CB56EC" w:rsidRDefault="005F27DE" w:rsidP="005F27DE">
            <w:pPr>
              <w:ind w:firstLineChars="200" w:firstLine="360"/>
              <w:rPr>
                <w:sz w:val="18"/>
                <w:szCs w:val="18"/>
                <w:lang w:eastAsia="tr-TR"/>
              </w:rPr>
            </w:pPr>
            <w:r w:rsidRPr="00CB56EC">
              <w:rPr>
                <w:sz w:val="18"/>
                <w:szCs w:val="18"/>
                <w:lang w:eastAsia="tr-TR"/>
              </w:rPr>
              <w:t>Ormancılık</w:t>
            </w:r>
          </w:p>
        </w:tc>
        <w:tc>
          <w:tcPr>
            <w:tcW w:w="1513" w:type="dxa"/>
            <w:shd w:val="clear" w:color="auto" w:fill="auto"/>
            <w:noWrap/>
            <w:vAlign w:val="bottom"/>
            <w:hideMark/>
          </w:tcPr>
          <w:p w14:paraId="7271CFE6" w14:textId="6B69546C"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13419FD2" w14:textId="0E1DE4CD"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579CF91B" w14:textId="2E6E8168"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3C0D5507" w14:textId="761E5F7E" w:rsidR="005F27DE" w:rsidRPr="00CB56EC" w:rsidRDefault="005F27DE" w:rsidP="005F27DE">
            <w:pPr>
              <w:jc w:val="right"/>
              <w:rPr>
                <w:sz w:val="18"/>
                <w:szCs w:val="18"/>
              </w:rPr>
            </w:pPr>
            <w:r w:rsidRPr="001E3DA2">
              <w:rPr>
                <w:sz w:val="18"/>
                <w:szCs w:val="18"/>
                <w:lang w:eastAsia="tr-TR"/>
              </w:rPr>
              <w:t>-</w:t>
            </w:r>
          </w:p>
        </w:tc>
      </w:tr>
      <w:tr w:rsidR="005F27DE" w:rsidRPr="00CB56EC" w14:paraId="516A2DCA" w14:textId="77777777" w:rsidTr="00035C97">
        <w:trPr>
          <w:trHeight w:hRule="exact" w:val="227"/>
        </w:trPr>
        <w:tc>
          <w:tcPr>
            <w:tcW w:w="3163" w:type="dxa"/>
            <w:shd w:val="clear" w:color="auto" w:fill="auto"/>
            <w:noWrap/>
            <w:vAlign w:val="center"/>
            <w:hideMark/>
          </w:tcPr>
          <w:p w14:paraId="69764168" w14:textId="77777777" w:rsidR="005F27DE" w:rsidRPr="00CB56EC" w:rsidRDefault="005F27DE" w:rsidP="005F27DE">
            <w:pPr>
              <w:ind w:firstLineChars="200" w:firstLine="360"/>
              <w:rPr>
                <w:sz w:val="18"/>
                <w:szCs w:val="18"/>
                <w:lang w:eastAsia="tr-TR"/>
              </w:rPr>
            </w:pPr>
            <w:r w:rsidRPr="00CB56EC">
              <w:rPr>
                <w:sz w:val="18"/>
                <w:szCs w:val="18"/>
                <w:lang w:eastAsia="tr-TR"/>
              </w:rPr>
              <w:t>Balıkçılık</w:t>
            </w:r>
          </w:p>
        </w:tc>
        <w:tc>
          <w:tcPr>
            <w:tcW w:w="1513" w:type="dxa"/>
            <w:shd w:val="clear" w:color="auto" w:fill="auto"/>
            <w:noWrap/>
            <w:vAlign w:val="bottom"/>
            <w:hideMark/>
          </w:tcPr>
          <w:p w14:paraId="78B831A2" w14:textId="3893A5BF"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4D55018C" w14:textId="2A5293CD"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51292EB3" w14:textId="4F79A94B"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33F176E0" w14:textId="59032171" w:rsidR="005F27DE" w:rsidRPr="00CB56EC" w:rsidRDefault="005F27DE" w:rsidP="005F27DE">
            <w:pPr>
              <w:jc w:val="right"/>
              <w:rPr>
                <w:sz w:val="18"/>
                <w:szCs w:val="18"/>
              </w:rPr>
            </w:pPr>
            <w:r w:rsidRPr="001E3DA2">
              <w:rPr>
                <w:sz w:val="18"/>
                <w:szCs w:val="18"/>
                <w:lang w:eastAsia="tr-TR"/>
              </w:rPr>
              <w:t>-</w:t>
            </w:r>
          </w:p>
        </w:tc>
      </w:tr>
      <w:tr w:rsidR="005F27DE" w:rsidRPr="00CB56EC" w14:paraId="63E57649" w14:textId="77777777" w:rsidTr="00035C97">
        <w:trPr>
          <w:trHeight w:hRule="exact" w:val="227"/>
        </w:trPr>
        <w:tc>
          <w:tcPr>
            <w:tcW w:w="3163" w:type="dxa"/>
            <w:shd w:val="clear" w:color="auto" w:fill="auto"/>
            <w:vAlign w:val="center"/>
            <w:hideMark/>
          </w:tcPr>
          <w:p w14:paraId="716B83FC" w14:textId="77777777" w:rsidR="005F27DE" w:rsidRPr="00CB56EC" w:rsidRDefault="005F27DE" w:rsidP="005F27DE">
            <w:pPr>
              <w:rPr>
                <w:b/>
                <w:bCs/>
                <w:sz w:val="18"/>
                <w:szCs w:val="18"/>
                <w:lang w:eastAsia="tr-TR"/>
              </w:rPr>
            </w:pPr>
            <w:r w:rsidRPr="00CB56EC">
              <w:rPr>
                <w:b/>
                <w:bCs/>
                <w:sz w:val="18"/>
                <w:szCs w:val="18"/>
                <w:lang w:eastAsia="tr-TR"/>
              </w:rPr>
              <w:t>Sanayi</w:t>
            </w:r>
          </w:p>
        </w:tc>
        <w:tc>
          <w:tcPr>
            <w:tcW w:w="1513" w:type="dxa"/>
            <w:shd w:val="clear" w:color="auto" w:fill="auto"/>
            <w:noWrap/>
            <w:vAlign w:val="bottom"/>
            <w:hideMark/>
          </w:tcPr>
          <w:p w14:paraId="44B34013" w14:textId="35D84717" w:rsidR="005F27DE" w:rsidRPr="00CB56EC" w:rsidRDefault="005F27DE" w:rsidP="005F27DE">
            <w:pPr>
              <w:jc w:val="right"/>
              <w:rPr>
                <w:b/>
                <w:sz w:val="18"/>
                <w:szCs w:val="18"/>
              </w:rPr>
            </w:pPr>
            <w:r w:rsidRPr="003C2D02">
              <w:rPr>
                <w:b/>
                <w:bCs/>
                <w:sz w:val="18"/>
                <w:szCs w:val="18"/>
                <w:lang w:eastAsia="tr-TR"/>
              </w:rPr>
              <w:t>226,972</w:t>
            </w:r>
          </w:p>
        </w:tc>
        <w:tc>
          <w:tcPr>
            <w:tcW w:w="1512" w:type="dxa"/>
            <w:shd w:val="clear" w:color="auto" w:fill="auto"/>
            <w:noWrap/>
            <w:vAlign w:val="bottom"/>
            <w:hideMark/>
          </w:tcPr>
          <w:p w14:paraId="2BADF78A" w14:textId="47FE4546" w:rsidR="005F27DE" w:rsidRPr="00CB56EC" w:rsidRDefault="005F27DE" w:rsidP="005F27DE">
            <w:pPr>
              <w:jc w:val="right"/>
              <w:rPr>
                <w:b/>
                <w:sz w:val="18"/>
                <w:szCs w:val="18"/>
              </w:rPr>
            </w:pPr>
            <w:r w:rsidRPr="003C2D02">
              <w:rPr>
                <w:b/>
                <w:bCs/>
                <w:sz w:val="18"/>
                <w:szCs w:val="18"/>
                <w:lang w:eastAsia="tr-TR"/>
              </w:rPr>
              <w:t>48.79</w:t>
            </w:r>
          </w:p>
        </w:tc>
        <w:tc>
          <w:tcPr>
            <w:tcW w:w="1512" w:type="dxa"/>
            <w:shd w:val="clear" w:color="auto" w:fill="auto"/>
            <w:noWrap/>
            <w:vAlign w:val="bottom"/>
            <w:hideMark/>
          </w:tcPr>
          <w:p w14:paraId="4BFE2C6B" w14:textId="2630384C" w:rsidR="005F27DE" w:rsidRPr="00CB56EC" w:rsidRDefault="005F27DE" w:rsidP="005F27DE">
            <w:pPr>
              <w:jc w:val="right"/>
              <w:rPr>
                <w:b/>
                <w:sz w:val="18"/>
                <w:szCs w:val="18"/>
              </w:rPr>
            </w:pPr>
            <w:r w:rsidRPr="003C2D02">
              <w:rPr>
                <w:b/>
                <w:bCs/>
                <w:sz w:val="18"/>
                <w:szCs w:val="18"/>
                <w:lang w:eastAsia="tr-TR"/>
              </w:rPr>
              <w:t>1,330,121</w:t>
            </w:r>
          </w:p>
        </w:tc>
        <w:tc>
          <w:tcPr>
            <w:tcW w:w="1512" w:type="dxa"/>
            <w:shd w:val="clear" w:color="auto" w:fill="auto"/>
            <w:noWrap/>
            <w:vAlign w:val="bottom"/>
            <w:hideMark/>
          </w:tcPr>
          <w:p w14:paraId="70FAE30E" w14:textId="675F6EC5" w:rsidR="005F27DE" w:rsidRPr="00CB56EC" w:rsidRDefault="005F27DE" w:rsidP="005F27DE">
            <w:pPr>
              <w:jc w:val="right"/>
              <w:rPr>
                <w:b/>
                <w:sz w:val="18"/>
                <w:szCs w:val="18"/>
              </w:rPr>
            </w:pPr>
            <w:r w:rsidRPr="003C2D02">
              <w:rPr>
                <w:b/>
                <w:bCs/>
                <w:sz w:val="18"/>
                <w:szCs w:val="18"/>
                <w:lang w:eastAsia="tr-TR"/>
              </w:rPr>
              <w:t>89.28</w:t>
            </w:r>
          </w:p>
        </w:tc>
      </w:tr>
      <w:tr w:rsidR="005F27DE" w:rsidRPr="00CB56EC" w14:paraId="12646A49" w14:textId="77777777" w:rsidTr="00035C97">
        <w:trPr>
          <w:trHeight w:hRule="exact" w:val="227"/>
        </w:trPr>
        <w:tc>
          <w:tcPr>
            <w:tcW w:w="3163" w:type="dxa"/>
            <w:shd w:val="clear" w:color="auto" w:fill="auto"/>
            <w:noWrap/>
            <w:vAlign w:val="center"/>
            <w:hideMark/>
          </w:tcPr>
          <w:p w14:paraId="74F7C56E" w14:textId="77777777" w:rsidR="005F27DE" w:rsidRPr="00CB56EC" w:rsidRDefault="005F27DE" w:rsidP="005F27DE">
            <w:pPr>
              <w:ind w:firstLineChars="200" w:firstLine="360"/>
              <w:rPr>
                <w:sz w:val="18"/>
                <w:szCs w:val="18"/>
                <w:lang w:eastAsia="tr-TR"/>
              </w:rPr>
            </w:pPr>
            <w:r w:rsidRPr="00CB56EC">
              <w:rPr>
                <w:sz w:val="18"/>
                <w:szCs w:val="18"/>
                <w:lang w:eastAsia="tr-TR"/>
              </w:rPr>
              <w:t>Madencilik ve Taş ocakçılığı</w:t>
            </w:r>
          </w:p>
        </w:tc>
        <w:tc>
          <w:tcPr>
            <w:tcW w:w="1513" w:type="dxa"/>
            <w:shd w:val="clear" w:color="auto" w:fill="auto"/>
            <w:noWrap/>
            <w:vAlign w:val="bottom"/>
            <w:hideMark/>
          </w:tcPr>
          <w:p w14:paraId="605DF0EA" w14:textId="77910C61"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0EF026D7" w14:textId="714A9ECD"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2E0EB3D0" w14:textId="61026249" w:rsidR="005F27DE" w:rsidRPr="00CB56EC" w:rsidRDefault="005F27DE" w:rsidP="005F27DE">
            <w:pPr>
              <w:jc w:val="right"/>
              <w:rPr>
                <w:sz w:val="18"/>
                <w:szCs w:val="18"/>
              </w:rPr>
            </w:pPr>
            <w:r w:rsidRPr="003C2D02">
              <w:rPr>
                <w:sz w:val="18"/>
                <w:szCs w:val="18"/>
                <w:lang w:eastAsia="tr-TR"/>
              </w:rPr>
              <w:t>75,952</w:t>
            </w:r>
          </w:p>
        </w:tc>
        <w:tc>
          <w:tcPr>
            <w:tcW w:w="1512" w:type="dxa"/>
            <w:shd w:val="clear" w:color="auto" w:fill="auto"/>
            <w:noWrap/>
            <w:vAlign w:val="bottom"/>
            <w:hideMark/>
          </w:tcPr>
          <w:p w14:paraId="051504C3" w14:textId="05AC1255" w:rsidR="005F27DE" w:rsidRPr="00CB56EC" w:rsidRDefault="005F27DE" w:rsidP="005F27DE">
            <w:pPr>
              <w:jc w:val="right"/>
              <w:rPr>
                <w:sz w:val="18"/>
                <w:szCs w:val="18"/>
              </w:rPr>
            </w:pPr>
            <w:r w:rsidRPr="003C2D02">
              <w:rPr>
                <w:sz w:val="18"/>
                <w:szCs w:val="18"/>
                <w:lang w:eastAsia="tr-TR"/>
              </w:rPr>
              <w:t>5.10</w:t>
            </w:r>
          </w:p>
        </w:tc>
      </w:tr>
      <w:tr w:rsidR="005F27DE" w:rsidRPr="00CB56EC" w14:paraId="0DBF2BB4" w14:textId="77777777" w:rsidTr="00035C97">
        <w:trPr>
          <w:trHeight w:hRule="exact" w:val="227"/>
        </w:trPr>
        <w:tc>
          <w:tcPr>
            <w:tcW w:w="3163" w:type="dxa"/>
            <w:shd w:val="clear" w:color="auto" w:fill="auto"/>
            <w:noWrap/>
            <w:vAlign w:val="center"/>
            <w:hideMark/>
          </w:tcPr>
          <w:p w14:paraId="314E23E6" w14:textId="77777777" w:rsidR="005F27DE" w:rsidRPr="00CB56EC" w:rsidRDefault="005F27DE" w:rsidP="005F27DE">
            <w:pPr>
              <w:ind w:firstLineChars="200" w:firstLine="360"/>
              <w:rPr>
                <w:sz w:val="18"/>
                <w:szCs w:val="18"/>
                <w:lang w:eastAsia="tr-TR"/>
              </w:rPr>
            </w:pPr>
            <w:r w:rsidRPr="00CB56EC">
              <w:rPr>
                <w:sz w:val="18"/>
                <w:szCs w:val="18"/>
                <w:lang w:eastAsia="tr-TR"/>
              </w:rPr>
              <w:t>İmalat Sanayi</w:t>
            </w:r>
          </w:p>
        </w:tc>
        <w:tc>
          <w:tcPr>
            <w:tcW w:w="1513" w:type="dxa"/>
            <w:shd w:val="clear" w:color="auto" w:fill="auto"/>
            <w:noWrap/>
            <w:vAlign w:val="bottom"/>
            <w:hideMark/>
          </w:tcPr>
          <w:p w14:paraId="1DC3FCEF" w14:textId="237C3C54" w:rsidR="005F27DE" w:rsidRPr="00CB56EC" w:rsidRDefault="005F27DE" w:rsidP="005F27DE">
            <w:pPr>
              <w:jc w:val="right"/>
              <w:rPr>
                <w:sz w:val="18"/>
                <w:szCs w:val="18"/>
              </w:rPr>
            </w:pPr>
            <w:r w:rsidRPr="003C2D02">
              <w:rPr>
                <w:sz w:val="18"/>
                <w:szCs w:val="18"/>
                <w:lang w:eastAsia="tr-TR"/>
              </w:rPr>
              <w:t>226,972</w:t>
            </w:r>
          </w:p>
        </w:tc>
        <w:tc>
          <w:tcPr>
            <w:tcW w:w="1512" w:type="dxa"/>
            <w:shd w:val="clear" w:color="auto" w:fill="auto"/>
            <w:noWrap/>
            <w:vAlign w:val="bottom"/>
            <w:hideMark/>
          </w:tcPr>
          <w:p w14:paraId="02CB1027" w14:textId="1264E585" w:rsidR="005F27DE" w:rsidRPr="00CB56EC" w:rsidRDefault="005F27DE" w:rsidP="005F27DE">
            <w:pPr>
              <w:jc w:val="right"/>
              <w:rPr>
                <w:sz w:val="18"/>
                <w:szCs w:val="18"/>
              </w:rPr>
            </w:pPr>
            <w:r w:rsidRPr="003C2D02">
              <w:rPr>
                <w:sz w:val="18"/>
                <w:szCs w:val="18"/>
                <w:lang w:eastAsia="tr-TR"/>
              </w:rPr>
              <w:t>48.79</w:t>
            </w:r>
          </w:p>
        </w:tc>
        <w:tc>
          <w:tcPr>
            <w:tcW w:w="1512" w:type="dxa"/>
            <w:shd w:val="clear" w:color="auto" w:fill="auto"/>
            <w:noWrap/>
            <w:vAlign w:val="bottom"/>
            <w:hideMark/>
          </w:tcPr>
          <w:p w14:paraId="43376BE7" w14:textId="1700C9C0" w:rsidR="005F27DE" w:rsidRPr="00CB56EC" w:rsidRDefault="005F27DE" w:rsidP="005F27DE">
            <w:pPr>
              <w:jc w:val="right"/>
              <w:rPr>
                <w:sz w:val="18"/>
                <w:szCs w:val="18"/>
              </w:rPr>
            </w:pPr>
            <w:r w:rsidRPr="003C2D02">
              <w:rPr>
                <w:sz w:val="18"/>
                <w:szCs w:val="18"/>
                <w:lang w:eastAsia="tr-TR"/>
              </w:rPr>
              <w:t>1,254,169</w:t>
            </w:r>
          </w:p>
        </w:tc>
        <w:tc>
          <w:tcPr>
            <w:tcW w:w="1512" w:type="dxa"/>
            <w:shd w:val="clear" w:color="auto" w:fill="auto"/>
            <w:noWrap/>
            <w:vAlign w:val="bottom"/>
            <w:hideMark/>
          </w:tcPr>
          <w:p w14:paraId="40335E8D" w14:textId="3BAC4DEA" w:rsidR="005F27DE" w:rsidRPr="00CB56EC" w:rsidRDefault="005F27DE" w:rsidP="005F27DE">
            <w:pPr>
              <w:jc w:val="right"/>
              <w:rPr>
                <w:sz w:val="18"/>
                <w:szCs w:val="18"/>
              </w:rPr>
            </w:pPr>
            <w:r w:rsidRPr="003C2D02">
              <w:rPr>
                <w:sz w:val="18"/>
                <w:szCs w:val="18"/>
                <w:lang w:eastAsia="tr-TR"/>
              </w:rPr>
              <w:t>84.18</w:t>
            </w:r>
          </w:p>
        </w:tc>
      </w:tr>
      <w:tr w:rsidR="005F27DE" w:rsidRPr="00CB56EC" w14:paraId="047928F3" w14:textId="77777777" w:rsidTr="00035C97">
        <w:trPr>
          <w:trHeight w:hRule="exact" w:val="227"/>
        </w:trPr>
        <w:tc>
          <w:tcPr>
            <w:tcW w:w="3163" w:type="dxa"/>
            <w:shd w:val="clear" w:color="auto" w:fill="auto"/>
            <w:noWrap/>
            <w:vAlign w:val="center"/>
            <w:hideMark/>
          </w:tcPr>
          <w:p w14:paraId="79FC621E" w14:textId="77777777" w:rsidR="005F27DE" w:rsidRPr="00CB56EC" w:rsidRDefault="005F27DE" w:rsidP="005F27DE">
            <w:pPr>
              <w:ind w:firstLineChars="200" w:firstLine="360"/>
              <w:rPr>
                <w:sz w:val="18"/>
                <w:szCs w:val="18"/>
                <w:lang w:eastAsia="tr-TR"/>
              </w:rPr>
            </w:pPr>
            <w:r w:rsidRPr="00CB56EC">
              <w:rPr>
                <w:sz w:val="18"/>
                <w:szCs w:val="18"/>
                <w:lang w:eastAsia="tr-TR"/>
              </w:rPr>
              <w:t>Elektrik, Gaz, Su</w:t>
            </w:r>
          </w:p>
        </w:tc>
        <w:tc>
          <w:tcPr>
            <w:tcW w:w="1513" w:type="dxa"/>
            <w:shd w:val="clear" w:color="auto" w:fill="auto"/>
            <w:noWrap/>
            <w:vAlign w:val="bottom"/>
            <w:hideMark/>
          </w:tcPr>
          <w:p w14:paraId="624D0EE9" w14:textId="1C167AA0"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4141DDC8" w14:textId="169CF472"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16E61308" w14:textId="0F63693E"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1374D76D" w14:textId="081C73FC" w:rsidR="005F27DE" w:rsidRPr="00CB56EC" w:rsidRDefault="005F27DE" w:rsidP="005F27DE">
            <w:pPr>
              <w:jc w:val="right"/>
              <w:rPr>
                <w:sz w:val="18"/>
                <w:szCs w:val="18"/>
              </w:rPr>
            </w:pPr>
            <w:r w:rsidRPr="001E3DA2">
              <w:rPr>
                <w:sz w:val="18"/>
                <w:szCs w:val="18"/>
                <w:lang w:eastAsia="tr-TR"/>
              </w:rPr>
              <w:t>-</w:t>
            </w:r>
          </w:p>
        </w:tc>
      </w:tr>
      <w:tr w:rsidR="005F27DE" w:rsidRPr="00CB56EC" w14:paraId="2B1AC824" w14:textId="77777777" w:rsidTr="00035C97">
        <w:trPr>
          <w:trHeight w:hRule="exact" w:val="227"/>
        </w:trPr>
        <w:tc>
          <w:tcPr>
            <w:tcW w:w="3163" w:type="dxa"/>
            <w:shd w:val="clear" w:color="auto" w:fill="auto"/>
            <w:vAlign w:val="center"/>
            <w:hideMark/>
          </w:tcPr>
          <w:p w14:paraId="3724962B" w14:textId="77777777" w:rsidR="005F27DE" w:rsidRPr="00CB56EC" w:rsidRDefault="005F27DE" w:rsidP="005F27DE">
            <w:pPr>
              <w:rPr>
                <w:b/>
                <w:bCs/>
                <w:sz w:val="18"/>
                <w:szCs w:val="18"/>
                <w:lang w:eastAsia="tr-TR"/>
              </w:rPr>
            </w:pPr>
            <w:r w:rsidRPr="00CB56EC">
              <w:rPr>
                <w:b/>
                <w:bCs/>
                <w:sz w:val="18"/>
                <w:szCs w:val="18"/>
                <w:lang w:eastAsia="tr-TR"/>
              </w:rPr>
              <w:t>İnşaat</w:t>
            </w:r>
          </w:p>
        </w:tc>
        <w:tc>
          <w:tcPr>
            <w:tcW w:w="1513" w:type="dxa"/>
            <w:shd w:val="clear" w:color="auto" w:fill="auto"/>
            <w:noWrap/>
            <w:vAlign w:val="bottom"/>
            <w:hideMark/>
          </w:tcPr>
          <w:p w14:paraId="11A1C9B0" w14:textId="252ACAC9" w:rsidR="005F27DE" w:rsidRPr="00CB56EC" w:rsidRDefault="005F27DE" w:rsidP="005F27DE">
            <w:pPr>
              <w:jc w:val="right"/>
              <w:rPr>
                <w:b/>
                <w:sz w:val="18"/>
                <w:szCs w:val="18"/>
              </w:rPr>
            </w:pPr>
            <w:r w:rsidRPr="003C2D02">
              <w:rPr>
                <w:b/>
                <w:bCs/>
                <w:sz w:val="18"/>
                <w:szCs w:val="18"/>
                <w:lang w:eastAsia="tr-TR"/>
              </w:rPr>
              <w:t>61,614</w:t>
            </w:r>
          </w:p>
        </w:tc>
        <w:tc>
          <w:tcPr>
            <w:tcW w:w="1512" w:type="dxa"/>
            <w:shd w:val="clear" w:color="auto" w:fill="auto"/>
            <w:noWrap/>
            <w:vAlign w:val="bottom"/>
            <w:hideMark/>
          </w:tcPr>
          <w:p w14:paraId="06C32528" w14:textId="54C7CD71" w:rsidR="005F27DE" w:rsidRPr="00CB56EC" w:rsidRDefault="005F27DE" w:rsidP="005F27DE">
            <w:pPr>
              <w:jc w:val="right"/>
              <w:rPr>
                <w:b/>
                <w:sz w:val="18"/>
                <w:szCs w:val="18"/>
              </w:rPr>
            </w:pPr>
            <w:r w:rsidRPr="003C2D02">
              <w:rPr>
                <w:b/>
                <w:bCs/>
                <w:sz w:val="18"/>
                <w:szCs w:val="18"/>
                <w:lang w:eastAsia="tr-TR"/>
              </w:rPr>
              <w:t>13.25</w:t>
            </w:r>
          </w:p>
        </w:tc>
        <w:tc>
          <w:tcPr>
            <w:tcW w:w="1512" w:type="dxa"/>
            <w:shd w:val="clear" w:color="auto" w:fill="auto"/>
            <w:noWrap/>
            <w:vAlign w:val="bottom"/>
            <w:hideMark/>
          </w:tcPr>
          <w:p w14:paraId="07751633" w14:textId="65D5A5EA" w:rsidR="005F27DE" w:rsidRPr="00CB56EC" w:rsidRDefault="005F27DE" w:rsidP="005F27DE">
            <w:pPr>
              <w:jc w:val="right"/>
              <w:rPr>
                <w:b/>
                <w:sz w:val="18"/>
                <w:szCs w:val="18"/>
              </w:rPr>
            </w:pPr>
            <w:r w:rsidRPr="001E3DA2">
              <w:rPr>
                <w:b/>
                <w:bCs/>
                <w:sz w:val="18"/>
                <w:szCs w:val="18"/>
                <w:lang w:eastAsia="tr-TR"/>
              </w:rPr>
              <w:t>-</w:t>
            </w:r>
          </w:p>
        </w:tc>
        <w:tc>
          <w:tcPr>
            <w:tcW w:w="1512" w:type="dxa"/>
            <w:shd w:val="clear" w:color="auto" w:fill="auto"/>
            <w:noWrap/>
            <w:vAlign w:val="bottom"/>
            <w:hideMark/>
          </w:tcPr>
          <w:p w14:paraId="31E14B84" w14:textId="649B9196" w:rsidR="005F27DE" w:rsidRPr="00CB56EC" w:rsidRDefault="005F27DE" w:rsidP="005F27DE">
            <w:pPr>
              <w:jc w:val="right"/>
              <w:rPr>
                <w:b/>
                <w:sz w:val="18"/>
                <w:szCs w:val="18"/>
              </w:rPr>
            </w:pPr>
            <w:r w:rsidRPr="001E3DA2">
              <w:rPr>
                <w:b/>
                <w:bCs/>
                <w:sz w:val="18"/>
                <w:szCs w:val="18"/>
                <w:lang w:eastAsia="tr-TR"/>
              </w:rPr>
              <w:t>-</w:t>
            </w:r>
          </w:p>
        </w:tc>
      </w:tr>
      <w:tr w:rsidR="005F27DE" w:rsidRPr="00CB56EC" w14:paraId="062A6326" w14:textId="77777777" w:rsidTr="00035C97">
        <w:trPr>
          <w:trHeight w:hRule="exact" w:val="227"/>
        </w:trPr>
        <w:tc>
          <w:tcPr>
            <w:tcW w:w="3163" w:type="dxa"/>
            <w:shd w:val="clear" w:color="auto" w:fill="auto"/>
            <w:vAlign w:val="center"/>
            <w:hideMark/>
          </w:tcPr>
          <w:p w14:paraId="3D7CE7F7" w14:textId="77777777" w:rsidR="005F27DE" w:rsidRPr="00CB56EC" w:rsidRDefault="005F27DE" w:rsidP="005F27DE">
            <w:pPr>
              <w:rPr>
                <w:b/>
                <w:bCs/>
                <w:sz w:val="18"/>
                <w:szCs w:val="18"/>
                <w:lang w:eastAsia="tr-TR"/>
              </w:rPr>
            </w:pPr>
            <w:r w:rsidRPr="00CB56EC">
              <w:rPr>
                <w:b/>
                <w:bCs/>
                <w:sz w:val="18"/>
                <w:szCs w:val="18"/>
                <w:lang w:eastAsia="tr-TR"/>
              </w:rPr>
              <w:t>Hizmetler</w:t>
            </w:r>
          </w:p>
        </w:tc>
        <w:tc>
          <w:tcPr>
            <w:tcW w:w="1513" w:type="dxa"/>
            <w:shd w:val="clear" w:color="auto" w:fill="auto"/>
            <w:noWrap/>
            <w:vAlign w:val="bottom"/>
            <w:hideMark/>
          </w:tcPr>
          <w:p w14:paraId="7BDBD53B" w14:textId="3F284E11" w:rsidR="005F27DE" w:rsidRPr="00CB56EC" w:rsidRDefault="005F27DE" w:rsidP="005F27DE">
            <w:pPr>
              <w:jc w:val="right"/>
              <w:rPr>
                <w:b/>
                <w:sz w:val="18"/>
                <w:szCs w:val="18"/>
              </w:rPr>
            </w:pPr>
            <w:r w:rsidRPr="003C2D02">
              <w:rPr>
                <w:b/>
                <w:bCs/>
                <w:sz w:val="18"/>
                <w:szCs w:val="18"/>
                <w:lang w:eastAsia="tr-TR"/>
              </w:rPr>
              <w:t>176,570</w:t>
            </w:r>
          </w:p>
        </w:tc>
        <w:tc>
          <w:tcPr>
            <w:tcW w:w="1512" w:type="dxa"/>
            <w:shd w:val="clear" w:color="auto" w:fill="auto"/>
            <w:noWrap/>
            <w:vAlign w:val="bottom"/>
            <w:hideMark/>
          </w:tcPr>
          <w:p w14:paraId="3B9024DB" w14:textId="401F187E" w:rsidR="005F27DE" w:rsidRPr="00CB56EC" w:rsidRDefault="005F27DE" w:rsidP="005F27DE">
            <w:pPr>
              <w:jc w:val="right"/>
              <w:rPr>
                <w:b/>
                <w:sz w:val="18"/>
                <w:szCs w:val="18"/>
              </w:rPr>
            </w:pPr>
            <w:r w:rsidRPr="003C2D02">
              <w:rPr>
                <w:b/>
                <w:bCs/>
                <w:sz w:val="18"/>
                <w:szCs w:val="18"/>
                <w:lang w:eastAsia="tr-TR"/>
              </w:rPr>
              <w:t>37.96</w:t>
            </w:r>
          </w:p>
        </w:tc>
        <w:tc>
          <w:tcPr>
            <w:tcW w:w="1512" w:type="dxa"/>
            <w:shd w:val="clear" w:color="auto" w:fill="auto"/>
            <w:noWrap/>
            <w:vAlign w:val="bottom"/>
            <w:hideMark/>
          </w:tcPr>
          <w:p w14:paraId="23E2B91B" w14:textId="5EDA335D" w:rsidR="005F27DE" w:rsidRPr="00CB56EC" w:rsidRDefault="005F27DE" w:rsidP="005F27DE">
            <w:pPr>
              <w:jc w:val="right"/>
              <w:rPr>
                <w:b/>
                <w:sz w:val="18"/>
                <w:szCs w:val="18"/>
              </w:rPr>
            </w:pPr>
            <w:r w:rsidRPr="003C2D02">
              <w:rPr>
                <w:b/>
                <w:bCs/>
                <w:sz w:val="18"/>
                <w:szCs w:val="18"/>
                <w:lang w:eastAsia="tr-TR"/>
              </w:rPr>
              <w:t>159,845</w:t>
            </w:r>
          </w:p>
        </w:tc>
        <w:tc>
          <w:tcPr>
            <w:tcW w:w="1512" w:type="dxa"/>
            <w:shd w:val="clear" w:color="auto" w:fill="auto"/>
            <w:noWrap/>
            <w:vAlign w:val="bottom"/>
            <w:hideMark/>
          </w:tcPr>
          <w:p w14:paraId="4BE40897" w14:textId="0D8086D9" w:rsidR="005F27DE" w:rsidRPr="00CB56EC" w:rsidRDefault="005F27DE" w:rsidP="005F27DE">
            <w:pPr>
              <w:jc w:val="right"/>
              <w:rPr>
                <w:b/>
                <w:sz w:val="18"/>
                <w:szCs w:val="18"/>
              </w:rPr>
            </w:pPr>
            <w:r w:rsidRPr="003C2D02">
              <w:rPr>
                <w:b/>
                <w:bCs/>
                <w:sz w:val="18"/>
                <w:szCs w:val="18"/>
                <w:lang w:eastAsia="tr-TR"/>
              </w:rPr>
              <w:t>10.72</w:t>
            </w:r>
          </w:p>
        </w:tc>
      </w:tr>
      <w:tr w:rsidR="005F27DE" w:rsidRPr="00CB56EC" w14:paraId="371DCC8E" w14:textId="77777777" w:rsidTr="00035C97">
        <w:trPr>
          <w:trHeight w:hRule="exact" w:val="227"/>
        </w:trPr>
        <w:tc>
          <w:tcPr>
            <w:tcW w:w="3163" w:type="dxa"/>
            <w:shd w:val="clear" w:color="auto" w:fill="auto"/>
            <w:noWrap/>
            <w:vAlign w:val="center"/>
            <w:hideMark/>
          </w:tcPr>
          <w:p w14:paraId="232A5790" w14:textId="77777777" w:rsidR="005F27DE" w:rsidRPr="00CB56EC" w:rsidRDefault="005F27DE" w:rsidP="005F27DE">
            <w:pPr>
              <w:ind w:firstLineChars="200" w:firstLine="360"/>
              <w:rPr>
                <w:sz w:val="18"/>
                <w:szCs w:val="18"/>
                <w:lang w:eastAsia="tr-TR"/>
              </w:rPr>
            </w:pPr>
            <w:r w:rsidRPr="00CB56EC">
              <w:rPr>
                <w:sz w:val="18"/>
                <w:szCs w:val="18"/>
                <w:lang w:eastAsia="tr-TR"/>
              </w:rPr>
              <w:t>Toptan ve Perakende Ticaret</w:t>
            </w:r>
          </w:p>
        </w:tc>
        <w:tc>
          <w:tcPr>
            <w:tcW w:w="1513" w:type="dxa"/>
            <w:shd w:val="clear" w:color="auto" w:fill="auto"/>
            <w:noWrap/>
            <w:vAlign w:val="bottom"/>
            <w:hideMark/>
          </w:tcPr>
          <w:p w14:paraId="2A6DEFFA" w14:textId="2B0B8F93" w:rsidR="005F27DE" w:rsidRPr="00CB56EC" w:rsidRDefault="005F27DE" w:rsidP="005F27DE">
            <w:pPr>
              <w:jc w:val="right"/>
              <w:rPr>
                <w:sz w:val="18"/>
                <w:szCs w:val="18"/>
              </w:rPr>
            </w:pPr>
            <w:r w:rsidRPr="003C2D02">
              <w:rPr>
                <w:sz w:val="18"/>
                <w:szCs w:val="18"/>
                <w:lang w:eastAsia="tr-TR"/>
              </w:rPr>
              <w:t>176,570</w:t>
            </w:r>
          </w:p>
        </w:tc>
        <w:tc>
          <w:tcPr>
            <w:tcW w:w="1512" w:type="dxa"/>
            <w:shd w:val="clear" w:color="auto" w:fill="auto"/>
            <w:noWrap/>
            <w:vAlign w:val="bottom"/>
            <w:hideMark/>
          </w:tcPr>
          <w:p w14:paraId="569C1A4B" w14:textId="286F6FFA" w:rsidR="005F27DE" w:rsidRPr="00CB56EC" w:rsidRDefault="005F27DE" w:rsidP="005F27DE">
            <w:pPr>
              <w:jc w:val="right"/>
              <w:rPr>
                <w:sz w:val="18"/>
                <w:szCs w:val="18"/>
              </w:rPr>
            </w:pPr>
            <w:r w:rsidRPr="003C2D02">
              <w:rPr>
                <w:sz w:val="18"/>
                <w:szCs w:val="18"/>
                <w:lang w:eastAsia="tr-TR"/>
              </w:rPr>
              <w:t>37.96</w:t>
            </w:r>
          </w:p>
        </w:tc>
        <w:tc>
          <w:tcPr>
            <w:tcW w:w="1512" w:type="dxa"/>
            <w:shd w:val="clear" w:color="auto" w:fill="auto"/>
            <w:noWrap/>
            <w:vAlign w:val="bottom"/>
            <w:hideMark/>
          </w:tcPr>
          <w:p w14:paraId="3DA98C3C" w14:textId="44889813" w:rsidR="005F27DE" w:rsidRPr="00CB56EC" w:rsidRDefault="005F27DE" w:rsidP="005F27DE">
            <w:pPr>
              <w:jc w:val="right"/>
              <w:rPr>
                <w:sz w:val="18"/>
                <w:szCs w:val="18"/>
              </w:rPr>
            </w:pPr>
            <w:r w:rsidRPr="003C2D02">
              <w:rPr>
                <w:sz w:val="18"/>
                <w:szCs w:val="18"/>
                <w:lang w:eastAsia="tr-TR"/>
              </w:rPr>
              <w:t>90,649</w:t>
            </w:r>
          </w:p>
        </w:tc>
        <w:tc>
          <w:tcPr>
            <w:tcW w:w="1512" w:type="dxa"/>
            <w:shd w:val="clear" w:color="auto" w:fill="auto"/>
            <w:noWrap/>
            <w:vAlign w:val="bottom"/>
            <w:hideMark/>
          </w:tcPr>
          <w:p w14:paraId="2C759D3C" w14:textId="52C917D1" w:rsidR="005F27DE" w:rsidRPr="00CB56EC" w:rsidRDefault="005F27DE" w:rsidP="005F27DE">
            <w:pPr>
              <w:jc w:val="right"/>
              <w:rPr>
                <w:sz w:val="18"/>
                <w:szCs w:val="18"/>
              </w:rPr>
            </w:pPr>
            <w:r w:rsidRPr="003C2D02">
              <w:rPr>
                <w:sz w:val="18"/>
                <w:szCs w:val="18"/>
                <w:lang w:eastAsia="tr-TR"/>
              </w:rPr>
              <w:t>6.08</w:t>
            </w:r>
          </w:p>
        </w:tc>
      </w:tr>
      <w:tr w:rsidR="005F27DE" w:rsidRPr="00CB56EC" w14:paraId="16AAB712" w14:textId="77777777" w:rsidTr="00035C97">
        <w:trPr>
          <w:trHeight w:hRule="exact" w:val="227"/>
        </w:trPr>
        <w:tc>
          <w:tcPr>
            <w:tcW w:w="3163" w:type="dxa"/>
            <w:shd w:val="clear" w:color="auto" w:fill="auto"/>
            <w:noWrap/>
            <w:vAlign w:val="center"/>
            <w:hideMark/>
          </w:tcPr>
          <w:p w14:paraId="0D3D418D" w14:textId="77777777" w:rsidR="005F27DE" w:rsidRPr="00CB56EC" w:rsidRDefault="005F27DE" w:rsidP="005F27DE">
            <w:pPr>
              <w:ind w:firstLineChars="200" w:firstLine="360"/>
              <w:rPr>
                <w:sz w:val="18"/>
                <w:szCs w:val="18"/>
                <w:lang w:eastAsia="tr-TR"/>
              </w:rPr>
            </w:pPr>
            <w:r w:rsidRPr="00CB56EC">
              <w:rPr>
                <w:sz w:val="18"/>
                <w:szCs w:val="18"/>
                <w:lang w:eastAsia="tr-TR"/>
              </w:rPr>
              <w:t>Otel ve Lokanta Hizmetleri</w:t>
            </w:r>
          </w:p>
        </w:tc>
        <w:tc>
          <w:tcPr>
            <w:tcW w:w="1513" w:type="dxa"/>
            <w:shd w:val="clear" w:color="auto" w:fill="auto"/>
            <w:noWrap/>
            <w:vAlign w:val="bottom"/>
            <w:hideMark/>
          </w:tcPr>
          <w:p w14:paraId="02086929" w14:textId="28C34FE0"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17B70072" w14:textId="7FC854F2"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6298D1E2" w14:textId="3245F9AE"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1BB8ABFD" w14:textId="28517C75" w:rsidR="005F27DE" w:rsidRPr="00CB56EC" w:rsidRDefault="005F27DE" w:rsidP="005F27DE">
            <w:pPr>
              <w:jc w:val="right"/>
              <w:rPr>
                <w:sz w:val="18"/>
                <w:szCs w:val="18"/>
              </w:rPr>
            </w:pPr>
            <w:r w:rsidRPr="001E3DA2">
              <w:rPr>
                <w:sz w:val="18"/>
                <w:szCs w:val="18"/>
                <w:lang w:eastAsia="tr-TR"/>
              </w:rPr>
              <w:t>-</w:t>
            </w:r>
          </w:p>
        </w:tc>
      </w:tr>
      <w:tr w:rsidR="005F27DE" w:rsidRPr="00CB56EC" w14:paraId="3C3D92F3" w14:textId="77777777" w:rsidTr="00035C97">
        <w:trPr>
          <w:trHeight w:hRule="exact" w:val="227"/>
        </w:trPr>
        <w:tc>
          <w:tcPr>
            <w:tcW w:w="3163" w:type="dxa"/>
            <w:shd w:val="clear" w:color="auto" w:fill="auto"/>
            <w:noWrap/>
            <w:vAlign w:val="center"/>
            <w:hideMark/>
          </w:tcPr>
          <w:p w14:paraId="2E3DDCD2" w14:textId="77777777" w:rsidR="005F27DE" w:rsidRPr="00CB56EC" w:rsidRDefault="005F27DE" w:rsidP="005F27DE">
            <w:pPr>
              <w:ind w:firstLineChars="200" w:firstLine="360"/>
              <w:rPr>
                <w:sz w:val="18"/>
                <w:szCs w:val="18"/>
                <w:lang w:eastAsia="tr-TR"/>
              </w:rPr>
            </w:pPr>
            <w:r w:rsidRPr="00CB56EC">
              <w:rPr>
                <w:sz w:val="18"/>
                <w:szCs w:val="18"/>
                <w:lang w:eastAsia="tr-TR"/>
              </w:rPr>
              <w:t>Ulaştırma ve Haberleşme</w:t>
            </w:r>
          </w:p>
        </w:tc>
        <w:tc>
          <w:tcPr>
            <w:tcW w:w="1513" w:type="dxa"/>
            <w:shd w:val="clear" w:color="auto" w:fill="auto"/>
            <w:noWrap/>
            <w:vAlign w:val="bottom"/>
            <w:hideMark/>
          </w:tcPr>
          <w:p w14:paraId="164D2F5F" w14:textId="48A100E5"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2A1F0324" w14:textId="607432A2"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02C83554" w14:textId="51CD5D51" w:rsidR="005F27DE" w:rsidRPr="00CB56EC" w:rsidRDefault="005F27DE" w:rsidP="005F27DE">
            <w:pPr>
              <w:jc w:val="right"/>
              <w:rPr>
                <w:sz w:val="18"/>
                <w:szCs w:val="18"/>
              </w:rPr>
            </w:pPr>
            <w:r w:rsidRPr="003C2D02">
              <w:rPr>
                <w:sz w:val="18"/>
                <w:szCs w:val="18"/>
                <w:lang w:eastAsia="tr-TR"/>
              </w:rPr>
              <w:t>69,196</w:t>
            </w:r>
          </w:p>
        </w:tc>
        <w:tc>
          <w:tcPr>
            <w:tcW w:w="1512" w:type="dxa"/>
            <w:shd w:val="clear" w:color="auto" w:fill="auto"/>
            <w:noWrap/>
            <w:vAlign w:val="bottom"/>
            <w:hideMark/>
          </w:tcPr>
          <w:p w14:paraId="55B2824C" w14:textId="671DE827" w:rsidR="005F27DE" w:rsidRPr="00CB56EC" w:rsidRDefault="005F27DE" w:rsidP="005F27DE">
            <w:pPr>
              <w:jc w:val="right"/>
              <w:rPr>
                <w:sz w:val="18"/>
                <w:szCs w:val="18"/>
              </w:rPr>
            </w:pPr>
            <w:r w:rsidRPr="003C2D02">
              <w:rPr>
                <w:sz w:val="18"/>
                <w:szCs w:val="18"/>
                <w:lang w:eastAsia="tr-TR"/>
              </w:rPr>
              <w:t>4.64</w:t>
            </w:r>
          </w:p>
        </w:tc>
      </w:tr>
      <w:tr w:rsidR="005F27DE" w:rsidRPr="00CB56EC" w14:paraId="538EAB5F" w14:textId="77777777" w:rsidTr="00035C97">
        <w:trPr>
          <w:trHeight w:hRule="exact" w:val="227"/>
        </w:trPr>
        <w:tc>
          <w:tcPr>
            <w:tcW w:w="3163" w:type="dxa"/>
            <w:shd w:val="clear" w:color="auto" w:fill="auto"/>
            <w:noWrap/>
            <w:vAlign w:val="center"/>
            <w:hideMark/>
          </w:tcPr>
          <w:p w14:paraId="213B4FFE" w14:textId="77777777" w:rsidR="005F27DE" w:rsidRPr="00CB56EC" w:rsidRDefault="005F27DE" w:rsidP="005F27DE">
            <w:pPr>
              <w:ind w:firstLineChars="200" w:firstLine="360"/>
              <w:rPr>
                <w:sz w:val="18"/>
                <w:szCs w:val="18"/>
                <w:lang w:eastAsia="tr-TR"/>
              </w:rPr>
            </w:pPr>
            <w:r w:rsidRPr="00CB56EC">
              <w:rPr>
                <w:sz w:val="18"/>
                <w:szCs w:val="18"/>
                <w:lang w:eastAsia="tr-TR"/>
              </w:rPr>
              <w:t>Mali Kuruluşlar</w:t>
            </w:r>
          </w:p>
        </w:tc>
        <w:tc>
          <w:tcPr>
            <w:tcW w:w="1513" w:type="dxa"/>
            <w:shd w:val="clear" w:color="auto" w:fill="auto"/>
            <w:noWrap/>
            <w:vAlign w:val="bottom"/>
            <w:hideMark/>
          </w:tcPr>
          <w:p w14:paraId="7B788355" w14:textId="5D5CA9FD"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59535FB2" w14:textId="538DC553"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6E8B0767" w14:textId="74E4C956"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66A7EF27" w14:textId="7346AECD" w:rsidR="005F27DE" w:rsidRPr="00CB56EC" w:rsidRDefault="005F27DE" w:rsidP="005F27DE">
            <w:pPr>
              <w:jc w:val="right"/>
              <w:rPr>
                <w:sz w:val="18"/>
                <w:szCs w:val="18"/>
              </w:rPr>
            </w:pPr>
            <w:r w:rsidRPr="001E3DA2">
              <w:rPr>
                <w:sz w:val="18"/>
                <w:szCs w:val="18"/>
                <w:lang w:eastAsia="tr-TR"/>
              </w:rPr>
              <w:t>-</w:t>
            </w:r>
          </w:p>
        </w:tc>
      </w:tr>
      <w:tr w:rsidR="005F27DE" w:rsidRPr="00CB56EC" w14:paraId="7C59F485" w14:textId="77777777" w:rsidTr="00035C97">
        <w:trPr>
          <w:trHeight w:hRule="exact" w:val="227"/>
        </w:trPr>
        <w:tc>
          <w:tcPr>
            <w:tcW w:w="3163" w:type="dxa"/>
            <w:shd w:val="clear" w:color="auto" w:fill="auto"/>
            <w:noWrap/>
            <w:vAlign w:val="center"/>
            <w:hideMark/>
          </w:tcPr>
          <w:p w14:paraId="23512D30" w14:textId="77777777" w:rsidR="005F27DE" w:rsidRPr="00CB56EC" w:rsidRDefault="005F27DE" w:rsidP="005F27DE">
            <w:pPr>
              <w:ind w:firstLineChars="200" w:firstLine="360"/>
              <w:rPr>
                <w:sz w:val="18"/>
                <w:szCs w:val="18"/>
                <w:lang w:eastAsia="tr-TR"/>
              </w:rPr>
            </w:pPr>
            <w:r w:rsidRPr="00CB56EC">
              <w:rPr>
                <w:sz w:val="18"/>
                <w:szCs w:val="18"/>
                <w:lang w:eastAsia="tr-TR"/>
              </w:rPr>
              <w:t>Gayrimenkul ve Kira Hizmetleri</w:t>
            </w:r>
          </w:p>
        </w:tc>
        <w:tc>
          <w:tcPr>
            <w:tcW w:w="1513" w:type="dxa"/>
            <w:shd w:val="clear" w:color="auto" w:fill="auto"/>
            <w:noWrap/>
            <w:vAlign w:val="bottom"/>
            <w:hideMark/>
          </w:tcPr>
          <w:p w14:paraId="7C3F3D76" w14:textId="760BC588"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2125CC75" w14:textId="43A43014"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42217042" w14:textId="6A7FA3B7"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17DC5FF5" w14:textId="6D193D04" w:rsidR="005F27DE" w:rsidRPr="00CB56EC" w:rsidRDefault="005F27DE" w:rsidP="005F27DE">
            <w:pPr>
              <w:jc w:val="right"/>
              <w:rPr>
                <w:sz w:val="18"/>
                <w:szCs w:val="18"/>
              </w:rPr>
            </w:pPr>
            <w:r w:rsidRPr="001E3DA2">
              <w:rPr>
                <w:sz w:val="18"/>
                <w:szCs w:val="18"/>
                <w:lang w:eastAsia="tr-TR"/>
              </w:rPr>
              <w:t>-</w:t>
            </w:r>
          </w:p>
        </w:tc>
      </w:tr>
      <w:tr w:rsidR="005F27DE" w:rsidRPr="00CB56EC" w14:paraId="54A18B8E" w14:textId="77777777" w:rsidTr="00035C97">
        <w:trPr>
          <w:trHeight w:hRule="exact" w:val="227"/>
        </w:trPr>
        <w:tc>
          <w:tcPr>
            <w:tcW w:w="3163" w:type="dxa"/>
            <w:shd w:val="clear" w:color="auto" w:fill="auto"/>
            <w:noWrap/>
            <w:vAlign w:val="center"/>
            <w:hideMark/>
          </w:tcPr>
          <w:p w14:paraId="22068D33" w14:textId="77777777" w:rsidR="005F27DE" w:rsidRPr="00CB56EC" w:rsidRDefault="005F27DE" w:rsidP="005F27DE">
            <w:pPr>
              <w:ind w:firstLineChars="200" w:firstLine="360"/>
              <w:rPr>
                <w:sz w:val="18"/>
                <w:szCs w:val="18"/>
                <w:lang w:eastAsia="tr-TR"/>
              </w:rPr>
            </w:pPr>
            <w:r w:rsidRPr="00CB56EC">
              <w:rPr>
                <w:sz w:val="18"/>
                <w:szCs w:val="18"/>
                <w:lang w:eastAsia="tr-TR"/>
              </w:rPr>
              <w:t>Serbest Meslek Hizmetleri</w:t>
            </w:r>
          </w:p>
        </w:tc>
        <w:tc>
          <w:tcPr>
            <w:tcW w:w="1513" w:type="dxa"/>
            <w:shd w:val="clear" w:color="auto" w:fill="auto"/>
            <w:noWrap/>
            <w:vAlign w:val="bottom"/>
            <w:hideMark/>
          </w:tcPr>
          <w:p w14:paraId="7063B32B" w14:textId="3D314C32"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3BDD6A10" w14:textId="1B519C0A"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383AC1F4" w14:textId="21F9C79F"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412F74D3" w14:textId="751095ED" w:rsidR="005F27DE" w:rsidRPr="00CB56EC" w:rsidRDefault="005F27DE" w:rsidP="005F27DE">
            <w:pPr>
              <w:jc w:val="right"/>
              <w:rPr>
                <w:sz w:val="18"/>
                <w:szCs w:val="18"/>
              </w:rPr>
            </w:pPr>
            <w:r w:rsidRPr="001E3DA2">
              <w:rPr>
                <w:sz w:val="18"/>
                <w:szCs w:val="18"/>
                <w:lang w:eastAsia="tr-TR"/>
              </w:rPr>
              <w:t>-</w:t>
            </w:r>
          </w:p>
        </w:tc>
      </w:tr>
      <w:tr w:rsidR="005F27DE" w:rsidRPr="00CB56EC" w14:paraId="2872E16E" w14:textId="77777777" w:rsidTr="00035C97">
        <w:trPr>
          <w:trHeight w:hRule="exact" w:val="227"/>
        </w:trPr>
        <w:tc>
          <w:tcPr>
            <w:tcW w:w="3163" w:type="dxa"/>
            <w:shd w:val="clear" w:color="auto" w:fill="auto"/>
            <w:noWrap/>
            <w:vAlign w:val="center"/>
            <w:hideMark/>
          </w:tcPr>
          <w:p w14:paraId="5473BCAC" w14:textId="77777777" w:rsidR="005F27DE" w:rsidRPr="00CB56EC" w:rsidRDefault="005F27DE" w:rsidP="005F27DE">
            <w:pPr>
              <w:ind w:firstLineChars="200" w:firstLine="360"/>
              <w:rPr>
                <w:sz w:val="18"/>
                <w:szCs w:val="18"/>
                <w:lang w:eastAsia="tr-TR"/>
              </w:rPr>
            </w:pPr>
            <w:r w:rsidRPr="00CB56EC">
              <w:rPr>
                <w:sz w:val="18"/>
                <w:szCs w:val="18"/>
                <w:lang w:eastAsia="tr-TR"/>
              </w:rPr>
              <w:t>Eğitim Hizmetleri</w:t>
            </w:r>
          </w:p>
        </w:tc>
        <w:tc>
          <w:tcPr>
            <w:tcW w:w="1513" w:type="dxa"/>
            <w:shd w:val="clear" w:color="auto" w:fill="auto"/>
            <w:noWrap/>
            <w:vAlign w:val="bottom"/>
            <w:hideMark/>
          </w:tcPr>
          <w:p w14:paraId="7719F683" w14:textId="03648091"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3A12EC3D" w14:textId="6FBB7B0D"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02FDA253" w14:textId="10A0F204"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57490C8A" w14:textId="5AC7926E" w:rsidR="005F27DE" w:rsidRPr="00CB56EC" w:rsidRDefault="005F27DE" w:rsidP="005F27DE">
            <w:pPr>
              <w:jc w:val="right"/>
              <w:rPr>
                <w:sz w:val="18"/>
                <w:szCs w:val="18"/>
              </w:rPr>
            </w:pPr>
            <w:r w:rsidRPr="001E3DA2">
              <w:rPr>
                <w:sz w:val="18"/>
                <w:szCs w:val="18"/>
                <w:lang w:eastAsia="tr-TR"/>
              </w:rPr>
              <w:t>-</w:t>
            </w:r>
          </w:p>
        </w:tc>
      </w:tr>
      <w:tr w:rsidR="005F27DE" w:rsidRPr="00CB56EC" w14:paraId="4E835296" w14:textId="77777777" w:rsidTr="00035C97">
        <w:trPr>
          <w:trHeight w:hRule="exact" w:val="227"/>
        </w:trPr>
        <w:tc>
          <w:tcPr>
            <w:tcW w:w="3163" w:type="dxa"/>
            <w:shd w:val="clear" w:color="auto" w:fill="auto"/>
            <w:noWrap/>
            <w:vAlign w:val="center"/>
            <w:hideMark/>
          </w:tcPr>
          <w:p w14:paraId="5A3EF487" w14:textId="77777777" w:rsidR="005F27DE" w:rsidRPr="00CB56EC" w:rsidRDefault="005F27DE" w:rsidP="005F27DE">
            <w:pPr>
              <w:ind w:firstLineChars="200" w:firstLine="360"/>
              <w:rPr>
                <w:sz w:val="18"/>
                <w:szCs w:val="18"/>
                <w:lang w:eastAsia="tr-TR"/>
              </w:rPr>
            </w:pPr>
            <w:r w:rsidRPr="00CB56EC">
              <w:rPr>
                <w:sz w:val="18"/>
                <w:szCs w:val="18"/>
                <w:lang w:eastAsia="tr-TR"/>
              </w:rPr>
              <w:t>Sağlık ve Sosyal Hizmetler</w:t>
            </w:r>
          </w:p>
        </w:tc>
        <w:tc>
          <w:tcPr>
            <w:tcW w:w="1513" w:type="dxa"/>
            <w:shd w:val="clear" w:color="auto" w:fill="auto"/>
            <w:noWrap/>
            <w:vAlign w:val="bottom"/>
            <w:hideMark/>
          </w:tcPr>
          <w:p w14:paraId="3C37C865" w14:textId="5AFB6C7F"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430F8D01" w14:textId="55E8D39E"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46A12FB0" w14:textId="28FC6032" w:rsidR="005F27DE" w:rsidRPr="00CB56EC" w:rsidRDefault="005F27DE" w:rsidP="005F27DE">
            <w:pPr>
              <w:jc w:val="right"/>
              <w:rPr>
                <w:sz w:val="18"/>
                <w:szCs w:val="18"/>
              </w:rPr>
            </w:pPr>
            <w:r w:rsidRPr="001E3DA2">
              <w:rPr>
                <w:sz w:val="18"/>
                <w:szCs w:val="18"/>
                <w:lang w:eastAsia="tr-TR"/>
              </w:rPr>
              <w:t>-</w:t>
            </w:r>
          </w:p>
        </w:tc>
        <w:tc>
          <w:tcPr>
            <w:tcW w:w="1512" w:type="dxa"/>
            <w:shd w:val="clear" w:color="auto" w:fill="auto"/>
            <w:noWrap/>
            <w:vAlign w:val="bottom"/>
            <w:hideMark/>
          </w:tcPr>
          <w:p w14:paraId="30AF41FD" w14:textId="139FFD0B" w:rsidR="005F27DE" w:rsidRPr="00CB56EC" w:rsidRDefault="005F27DE" w:rsidP="005F27DE">
            <w:pPr>
              <w:jc w:val="right"/>
              <w:rPr>
                <w:sz w:val="18"/>
                <w:szCs w:val="18"/>
              </w:rPr>
            </w:pPr>
            <w:r w:rsidRPr="001E3DA2">
              <w:rPr>
                <w:sz w:val="18"/>
                <w:szCs w:val="18"/>
                <w:lang w:eastAsia="tr-TR"/>
              </w:rPr>
              <w:t>-</w:t>
            </w:r>
          </w:p>
        </w:tc>
      </w:tr>
      <w:tr w:rsidR="005F27DE" w:rsidRPr="00CB56EC" w14:paraId="68F807B1" w14:textId="77777777" w:rsidTr="00035C97">
        <w:trPr>
          <w:trHeight w:hRule="exact" w:val="227"/>
        </w:trPr>
        <w:tc>
          <w:tcPr>
            <w:tcW w:w="3163" w:type="dxa"/>
            <w:shd w:val="clear" w:color="auto" w:fill="auto"/>
            <w:vAlign w:val="center"/>
            <w:hideMark/>
          </w:tcPr>
          <w:p w14:paraId="1F042FDE" w14:textId="77777777" w:rsidR="005F27DE" w:rsidRPr="00CB56EC" w:rsidRDefault="005F27DE" w:rsidP="005F27DE">
            <w:pPr>
              <w:rPr>
                <w:b/>
                <w:bCs/>
                <w:sz w:val="18"/>
                <w:szCs w:val="18"/>
                <w:lang w:eastAsia="tr-TR"/>
              </w:rPr>
            </w:pPr>
            <w:r w:rsidRPr="00CB56EC">
              <w:rPr>
                <w:b/>
                <w:bCs/>
                <w:sz w:val="18"/>
                <w:szCs w:val="18"/>
                <w:lang w:eastAsia="tr-TR"/>
              </w:rPr>
              <w:t>Diğer</w:t>
            </w:r>
          </w:p>
        </w:tc>
        <w:tc>
          <w:tcPr>
            <w:tcW w:w="1513" w:type="dxa"/>
            <w:shd w:val="clear" w:color="auto" w:fill="auto"/>
            <w:noWrap/>
            <w:vAlign w:val="bottom"/>
            <w:hideMark/>
          </w:tcPr>
          <w:p w14:paraId="7EAD1649" w14:textId="5C19D4CC" w:rsidR="005F27DE" w:rsidRPr="00CB56EC" w:rsidRDefault="005F27DE" w:rsidP="005F27DE">
            <w:pPr>
              <w:jc w:val="right"/>
              <w:rPr>
                <w:b/>
                <w:sz w:val="18"/>
                <w:szCs w:val="18"/>
              </w:rPr>
            </w:pPr>
            <w:r w:rsidRPr="001E3DA2">
              <w:rPr>
                <w:b/>
                <w:bCs/>
                <w:sz w:val="18"/>
                <w:szCs w:val="18"/>
                <w:lang w:eastAsia="tr-TR"/>
              </w:rPr>
              <w:t>-</w:t>
            </w:r>
          </w:p>
        </w:tc>
        <w:tc>
          <w:tcPr>
            <w:tcW w:w="1512" w:type="dxa"/>
            <w:shd w:val="clear" w:color="auto" w:fill="auto"/>
            <w:noWrap/>
            <w:vAlign w:val="bottom"/>
            <w:hideMark/>
          </w:tcPr>
          <w:p w14:paraId="513CE907" w14:textId="7BC0F6A2" w:rsidR="005F27DE" w:rsidRPr="00CB56EC" w:rsidRDefault="005F27DE" w:rsidP="005F27DE">
            <w:pPr>
              <w:jc w:val="right"/>
              <w:rPr>
                <w:b/>
                <w:sz w:val="18"/>
                <w:szCs w:val="18"/>
              </w:rPr>
            </w:pPr>
            <w:r w:rsidRPr="001E3DA2">
              <w:rPr>
                <w:b/>
                <w:bCs/>
                <w:sz w:val="18"/>
                <w:szCs w:val="18"/>
                <w:lang w:eastAsia="tr-TR"/>
              </w:rPr>
              <w:t>-</w:t>
            </w:r>
          </w:p>
        </w:tc>
        <w:tc>
          <w:tcPr>
            <w:tcW w:w="1512" w:type="dxa"/>
            <w:shd w:val="clear" w:color="auto" w:fill="auto"/>
            <w:noWrap/>
            <w:vAlign w:val="bottom"/>
            <w:hideMark/>
          </w:tcPr>
          <w:p w14:paraId="28C48AC9" w14:textId="2912298B" w:rsidR="005F27DE" w:rsidRPr="00CB56EC" w:rsidRDefault="005F27DE" w:rsidP="005F27DE">
            <w:pPr>
              <w:jc w:val="right"/>
              <w:rPr>
                <w:b/>
                <w:sz w:val="18"/>
                <w:szCs w:val="18"/>
              </w:rPr>
            </w:pPr>
            <w:r w:rsidRPr="001E3DA2">
              <w:rPr>
                <w:b/>
                <w:bCs/>
                <w:sz w:val="18"/>
                <w:szCs w:val="18"/>
                <w:lang w:eastAsia="tr-TR"/>
              </w:rPr>
              <w:t>-</w:t>
            </w:r>
          </w:p>
        </w:tc>
        <w:tc>
          <w:tcPr>
            <w:tcW w:w="1512" w:type="dxa"/>
            <w:shd w:val="clear" w:color="auto" w:fill="auto"/>
            <w:noWrap/>
            <w:vAlign w:val="bottom"/>
            <w:hideMark/>
          </w:tcPr>
          <w:p w14:paraId="170D0150" w14:textId="32249946" w:rsidR="005F27DE" w:rsidRPr="00CB56EC" w:rsidRDefault="005F27DE" w:rsidP="005F27DE">
            <w:pPr>
              <w:jc w:val="right"/>
              <w:rPr>
                <w:b/>
                <w:sz w:val="18"/>
                <w:szCs w:val="18"/>
              </w:rPr>
            </w:pPr>
            <w:r w:rsidRPr="001E3DA2">
              <w:rPr>
                <w:b/>
                <w:bCs/>
                <w:sz w:val="18"/>
                <w:szCs w:val="18"/>
                <w:lang w:eastAsia="tr-TR"/>
              </w:rPr>
              <w:t>-</w:t>
            </w:r>
          </w:p>
        </w:tc>
      </w:tr>
      <w:tr w:rsidR="005F27DE" w:rsidRPr="00CB56EC" w14:paraId="0DDCFBD2" w14:textId="77777777" w:rsidTr="00035C97">
        <w:trPr>
          <w:trHeight w:hRule="exact" w:val="227"/>
        </w:trPr>
        <w:tc>
          <w:tcPr>
            <w:tcW w:w="3163" w:type="dxa"/>
            <w:shd w:val="clear" w:color="auto" w:fill="auto"/>
            <w:vAlign w:val="center"/>
            <w:hideMark/>
          </w:tcPr>
          <w:p w14:paraId="0E4C02E5" w14:textId="77777777" w:rsidR="005F27DE" w:rsidRPr="00CB56EC" w:rsidRDefault="005F27DE" w:rsidP="005F27DE">
            <w:pPr>
              <w:rPr>
                <w:b/>
                <w:bCs/>
                <w:sz w:val="18"/>
                <w:szCs w:val="18"/>
                <w:lang w:eastAsia="tr-TR"/>
              </w:rPr>
            </w:pPr>
            <w:r w:rsidRPr="00CB56EC">
              <w:rPr>
                <w:b/>
                <w:bCs/>
                <w:sz w:val="18"/>
                <w:szCs w:val="18"/>
                <w:lang w:eastAsia="tr-TR"/>
              </w:rPr>
              <w:t>Toplam</w:t>
            </w:r>
          </w:p>
        </w:tc>
        <w:tc>
          <w:tcPr>
            <w:tcW w:w="1513" w:type="dxa"/>
            <w:shd w:val="clear" w:color="auto" w:fill="auto"/>
            <w:noWrap/>
            <w:vAlign w:val="bottom"/>
            <w:hideMark/>
          </w:tcPr>
          <w:p w14:paraId="1517CCC2" w14:textId="70922E40" w:rsidR="005F27DE" w:rsidRPr="00CB56EC" w:rsidRDefault="005F27DE" w:rsidP="005F27DE">
            <w:pPr>
              <w:jc w:val="right"/>
              <w:rPr>
                <w:b/>
                <w:sz w:val="18"/>
                <w:szCs w:val="18"/>
              </w:rPr>
            </w:pPr>
            <w:r w:rsidRPr="003C2D02">
              <w:rPr>
                <w:b/>
                <w:bCs/>
                <w:sz w:val="18"/>
                <w:szCs w:val="18"/>
                <w:lang w:eastAsia="tr-TR"/>
              </w:rPr>
              <w:t>465,156</w:t>
            </w:r>
          </w:p>
        </w:tc>
        <w:tc>
          <w:tcPr>
            <w:tcW w:w="1512" w:type="dxa"/>
            <w:shd w:val="clear" w:color="auto" w:fill="auto"/>
            <w:noWrap/>
            <w:vAlign w:val="bottom"/>
            <w:hideMark/>
          </w:tcPr>
          <w:p w14:paraId="2ACE9F82" w14:textId="6A6E2FDC" w:rsidR="005F27DE" w:rsidRPr="00CB56EC" w:rsidRDefault="005F27DE" w:rsidP="005F27DE">
            <w:pPr>
              <w:jc w:val="right"/>
              <w:rPr>
                <w:b/>
                <w:sz w:val="18"/>
                <w:szCs w:val="18"/>
              </w:rPr>
            </w:pPr>
            <w:r w:rsidRPr="003C2D02">
              <w:rPr>
                <w:b/>
                <w:bCs/>
                <w:sz w:val="18"/>
                <w:szCs w:val="18"/>
                <w:lang w:eastAsia="tr-TR"/>
              </w:rPr>
              <w:t>100.00</w:t>
            </w:r>
          </w:p>
        </w:tc>
        <w:tc>
          <w:tcPr>
            <w:tcW w:w="1512" w:type="dxa"/>
            <w:shd w:val="clear" w:color="auto" w:fill="auto"/>
            <w:noWrap/>
            <w:vAlign w:val="bottom"/>
            <w:hideMark/>
          </w:tcPr>
          <w:p w14:paraId="53C9FD9D" w14:textId="429D77EB" w:rsidR="005F27DE" w:rsidRPr="00CB56EC" w:rsidRDefault="005F27DE" w:rsidP="005F27DE">
            <w:pPr>
              <w:jc w:val="right"/>
              <w:rPr>
                <w:b/>
                <w:sz w:val="18"/>
                <w:szCs w:val="18"/>
              </w:rPr>
            </w:pPr>
            <w:r w:rsidRPr="003C2D02">
              <w:rPr>
                <w:b/>
                <w:bCs/>
                <w:sz w:val="18"/>
                <w:szCs w:val="18"/>
                <w:lang w:eastAsia="tr-TR"/>
              </w:rPr>
              <w:t>1,489,966</w:t>
            </w:r>
          </w:p>
        </w:tc>
        <w:tc>
          <w:tcPr>
            <w:tcW w:w="1512" w:type="dxa"/>
            <w:shd w:val="clear" w:color="auto" w:fill="auto"/>
            <w:noWrap/>
            <w:vAlign w:val="bottom"/>
            <w:hideMark/>
          </w:tcPr>
          <w:p w14:paraId="07136381" w14:textId="72BD05BF" w:rsidR="005F27DE" w:rsidRPr="00CB56EC" w:rsidRDefault="005F27DE" w:rsidP="005F27DE">
            <w:pPr>
              <w:jc w:val="right"/>
              <w:rPr>
                <w:b/>
                <w:sz w:val="18"/>
                <w:szCs w:val="18"/>
              </w:rPr>
            </w:pPr>
            <w:r w:rsidRPr="003C2D02">
              <w:rPr>
                <w:b/>
                <w:bCs/>
                <w:sz w:val="18"/>
                <w:szCs w:val="18"/>
                <w:lang w:eastAsia="tr-TR"/>
              </w:rPr>
              <w:t>100.00</w:t>
            </w:r>
          </w:p>
        </w:tc>
      </w:tr>
    </w:tbl>
    <w:p w14:paraId="16A38648" w14:textId="77777777" w:rsidR="00761F26" w:rsidRPr="00CB56EC" w:rsidRDefault="00761F26" w:rsidP="00E30CF9">
      <w:pPr>
        <w:tabs>
          <w:tab w:val="num" w:pos="3600"/>
        </w:tabs>
        <w:rPr>
          <w:iCs/>
          <w:szCs w:val="16"/>
          <w:highlight w:val="yellow"/>
        </w:rPr>
      </w:pPr>
    </w:p>
    <w:p w14:paraId="3A7598BA" w14:textId="208C5AC4" w:rsidR="00C91FED" w:rsidRPr="00CB56EC" w:rsidRDefault="00142E6A" w:rsidP="00BA6AED">
      <w:pPr>
        <w:tabs>
          <w:tab w:val="num" w:pos="3600"/>
        </w:tabs>
        <w:ind w:hanging="567"/>
        <w:rPr>
          <w:b/>
          <w:bCs/>
          <w:iCs/>
          <w:highlight w:val="yellow"/>
        </w:rPr>
      </w:pPr>
      <w:r w:rsidRPr="00CB56EC">
        <w:rPr>
          <w:b/>
          <w:iCs/>
        </w:rPr>
        <w:tab/>
      </w:r>
    </w:p>
    <w:p w14:paraId="1CD36AD2" w14:textId="77777777" w:rsidR="00C91FED" w:rsidRPr="00CB56EC" w:rsidRDefault="00C91FED">
      <w:pPr>
        <w:spacing w:after="160" w:line="259" w:lineRule="auto"/>
        <w:rPr>
          <w:b/>
          <w:bCs/>
          <w:iCs/>
          <w:highlight w:val="yellow"/>
        </w:rPr>
      </w:pPr>
      <w:r w:rsidRPr="00CB56EC">
        <w:rPr>
          <w:b/>
          <w:bCs/>
          <w:iCs/>
          <w:highlight w:val="yellow"/>
        </w:rPr>
        <w:br w:type="page"/>
      </w:r>
    </w:p>
    <w:p w14:paraId="4C70E7BE" w14:textId="77777777" w:rsidR="00E30CF9" w:rsidRPr="00CB56EC" w:rsidRDefault="00E30CF9" w:rsidP="00616CA3">
      <w:pPr>
        <w:pageBreakBefore/>
        <w:tabs>
          <w:tab w:val="left" w:pos="540"/>
        </w:tabs>
        <w:autoSpaceDE w:val="0"/>
        <w:autoSpaceDN w:val="0"/>
        <w:adjustRightInd w:val="0"/>
        <w:ind w:hanging="567"/>
        <w:rPr>
          <w:rFonts w:eastAsia="Arial Unicode MS"/>
          <w:sz w:val="16"/>
          <w:szCs w:val="16"/>
        </w:rPr>
      </w:pPr>
      <w:r w:rsidRPr="00CB56EC">
        <w:rPr>
          <w:b/>
          <w:bCs/>
          <w:iCs/>
        </w:rPr>
        <w:lastRenderedPageBreak/>
        <w:t>3.2.</w:t>
      </w:r>
      <w:r w:rsidRPr="00CB56EC">
        <w:rPr>
          <w:b/>
          <w:bCs/>
          <w:iCs/>
        </w:rPr>
        <w:tab/>
        <w:t>Türev işlemlere ilişkin açıklamalar</w:t>
      </w:r>
    </w:p>
    <w:p w14:paraId="4D12907E" w14:textId="4C47B849" w:rsidR="006B04AC" w:rsidRPr="00CB56EC" w:rsidRDefault="006B04AC" w:rsidP="00E30CF9">
      <w:pPr>
        <w:pStyle w:val="BodyText"/>
        <w:jc w:val="left"/>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655"/>
        <w:gridCol w:w="1293"/>
        <w:gridCol w:w="1294"/>
      </w:tblGrid>
      <w:tr w:rsidR="00AF39EE" w:rsidRPr="00CB56EC" w14:paraId="00D26AE4" w14:textId="77777777" w:rsidTr="00032EA7">
        <w:trPr>
          <w:trHeight w:hRule="exact" w:val="227"/>
        </w:trPr>
        <w:tc>
          <w:tcPr>
            <w:tcW w:w="6655" w:type="dxa"/>
            <w:shd w:val="clear" w:color="auto" w:fill="auto"/>
            <w:vAlign w:val="bottom"/>
            <w:hideMark/>
          </w:tcPr>
          <w:p w14:paraId="07CF180F" w14:textId="77777777" w:rsidR="00AF39EE" w:rsidRPr="00CB56EC" w:rsidRDefault="00AF39EE" w:rsidP="008659F6">
            <w:pPr>
              <w:rPr>
                <w:b/>
                <w:sz w:val="18"/>
                <w:szCs w:val="18"/>
                <w:lang w:eastAsia="tr-TR"/>
              </w:rPr>
            </w:pPr>
            <w:r w:rsidRPr="00CB56EC">
              <w:rPr>
                <w:b/>
                <w:sz w:val="18"/>
                <w:szCs w:val="18"/>
                <w:lang w:eastAsia="tr-TR"/>
              </w:rPr>
              <w:t> </w:t>
            </w:r>
          </w:p>
        </w:tc>
        <w:tc>
          <w:tcPr>
            <w:tcW w:w="2587" w:type="dxa"/>
            <w:gridSpan w:val="2"/>
            <w:shd w:val="clear" w:color="auto" w:fill="auto"/>
            <w:vAlign w:val="bottom"/>
            <w:hideMark/>
          </w:tcPr>
          <w:p w14:paraId="134CB542" w14:textId="78A5EAAC" w:rsidR="00AF39EE" w:rsidRPr="00CB56EC" w:rsidRDefault="00AF39EE" w:rsidP="008659F6">
            <w:pPr>
              <w:jc w:val="right"/>
              <w:rPr>
                <w:b/>
                <w:bCs/>
                <w:sz w:val="18"/>
                <w:szCs w:val="18"/>
                <w:lang w:eastAsia="tr-TR"/>
              </w:rPr>
            </w:pPr>
            <w:r w:rsidRPr="00CB56EC">
              <w:rPr>
                <w:b/>
                <w:bCs/>
                <w:sz w:val="18"/>
                <w:szCs w:val="18"/>
                <w:lang w:eastAsia="tr-TR"/>
              </w:rPr>
              <w:t>Amaçlarına göre türev işlemler</w:t>
            </w:r>
          </w:p>
        </w:tc>
      </w:tr>
      <w:tr w:rsidR="00AF39EE" w:rsidRPr="00CB56EC" w14:paraId="03DBEC07" w14:textId="77777777" w:rsidTr="00032EA7">
        <w:trPr>
          <w:trHeight w:hRule="exact" w:val="227"/>
        </w:trPr>
        <w:tc>
          <w:tcPr>
            <w:tcW w:w="6655" w:type="dxa"/>
            <w:shd w:val="clear" w:color="auto" w:fill="auto"/>
            <w:vAlign w:val="bottom"/>
          </w:tcPr>
          <w:p w14:paraId="4B8A132E" w14:textId="77777777" w:rsidR="00AF39EE" w:rsidRPr="00CB56EC" w:rsidRDefault="00AF39EE" w:rsidP="00AF39EE">
            <w:pPr>
              <w:rPr>
                <w:b/>
                <w:sz w:val="18"/>
                <w:szCs w:val="18"/>
                <w:lang w:eastAsia="tr-TR"/>
              </w:rPr>
            </w:pPr>
          </w:p>
        </w:tc>
        <w:tc>
          <w:tcPr>
            <w:tcW w:w="1293" w:type="dxa"/>
            <w:shd w:val="clear" w:color="auto" w:fill="auto"/>
            <w:vAlign w:val="bottom"/>
          </w:tcPr>
          <w:p w14:paraId="0B0EAED8" w14:textId="17AC0AC2" w:rsidR="00AF39EE" w:rsidRPr="00CB56EC" w:rsidRDefault="00AF39EE" w:rsidP="00AF39EE">
            <w:pPr>
              <w:jc w:val="right"/>
              <w:rPr>
                <w:b/>
                <w:bCs/>
                <w:sz w:val="18"/>
                <w:szCs w:val="18"/>
                <w:lang w:eastAsia="tr-TR"/>
              </w:rPr>
            </w:pPr>
            <w:r w:rsidRPr="00CB56EC">
              <w:rPr>
                <w:b/>
                <w:bCs/>
                <w:sz w:val="18"/>
                <w:szCs w:val="18"/>
                <w:lang w:eastAsia="tr-TR"/>
              </w:rPr>
              <w:t>Cari Dönem</w:t>
            </w:r>
          </w:p>
        </w:tc>
        <w:tc>
          <w:tcPr>
            <w:tcW w:w="1294" w:type="dxa"/>
            <w:shd w:val="clear" w:color="auto" w:fill="auto"/>
            <w:vAlign w:val="bottom"/>
          </w:tcPr>
          <w:p w14:paraId="4D5653DC" w14:textId="3E256255" w:rsidR="00AF39EE" w:rsidRPr="00CB56EC" w:rsidRDefault="00AF39EE" w:rsidP="00AF39EE">
            <w:pPr>
              <w:jc w:val="right"/>
              <w:rPr>
                <w:b/>
                <w:bCs/>
                <w:sz w:val="18"/>
                <w:szCs w:val="18"/>
                <w:lang w:eastAsia="tr-TR"/>
              </w:rPr>
            </w:pPr>
            <w:r w:rsidRPr="00CB56EC">
              <w:rPr>
                <w:b/>
                <w:bCs/>
                <w:sz w:val="18"/>
                <w:szCs w:val="18"/>
                <w:lang w:eastAsia="tr-TR"/>
              </w:rPr>
              <w:t>Önceki Dönem</w:t>
            </w:r>
          </w:p>
        </w:tc>
      </w:tr>
      <w:tr w:rsidR="00AF39EE" w:rsidRPr="00032EA7" w14:paraId="766D6252" w14:textId="77777777" w:rsidTr="00032EA7">
        <w:trPr>
          <w:trHeight w:hRule="exact" w:val="227"/>
        </w:trPr>
        <w:tc>
          <w:tcPr>
            <w:tcW w:w="6655" w:type="dxa"/>
            <w:shd w:val="clear" w:color="auto" w:fill="auto"/>
            <w:vAlign w:val="bottom"/>
            <w:hideMark/>
          </w:tcPr>
          <w:p w14:paraId="235B4C00" w14:textId="2838CF6A" w:rsidR="00AF39EE" w:rsidRPr="00032EA7" w:rsidRDefault="00AF39EE" w:rsidP="00AF39EE">
            <w:pPr>
              <w:rPr>
                <w:b/>
                <w:sz w:val="18"/>
                <w:szCs w:val="18"/>
                <w:lang w:eastAsia="tr-TR"/>
              </w:rPr>
            </w:pPr>
            <w:r w:rsidRPr="00032EA7">
              <w:rPr>
                <w:b/>
                <w:sz w:val="18"/>
                <w:szCs w:val="18"/>
              </w:rPr>
              <w:t>Alım satım amaçlı işlemlerin türleri</w:t>
            </w:r>
          </w:p>
        </w:tc>
        <w:tc>
          <w:tcPr>
            <w:tcW w:w="1293" w:type="dxa"/>
            <w:shd w:val="clear" w:color="auto" w:fill="auto"/>
            <w:vAlign w:val="bottom"/>
          </w:tcPr>
          <w:p w14:paraId="007F650F" w14:textId="747B759D" w:rsidR="00AF39EE" w:rsidRPr="00032EA7" w:rsidRDefault="00AF39EE" w:rsidP="00AF39EE">
            <w:pPr>
              <w:jc w:val="right"/>
              <w:rPr>
                <w:b/>
                <w:sz w:val="18"/>
                <w:szCs w:val="18"/>
              </w:rPr>
            </w:pPr>
          </w:p>
        </w:tc>
        <w:tc>
          <w:tcPr>
            <w:tcW w:w="1294" w:type="dxa"/>
            <w:shd w:val="clear" w:color="auto" w:fill="auto"/>
            <w:vAlign w:val="bottom"/>
          </w:tcPr>
          <w:p w14:paraId="3254B340" w14:textId="2155D28F" w:rsidR="00AF39EE" w:rsidRPr="00032EA7" w:rsidRDefault="00AF39EE" w:rsidP="00AF39EE">
            <w:pPr>
              <w:jc w:val="right"/>
              <w:rPr>
                <w:b/>
                <w:sz w:val="18"/>
                <w:szCs w:val="18"/>
              </w:rPr>
            </w:pPr>
          </w:p>
        </w:tc>
      </w:tr>
      <w:tr w:rsidR="00032EA7" w:rsidRPr="00032EA7" w14:paraId="3468B6CC" w14:textId="77777777" w:rsidTr="00032EA7">
        <w:trPr>
          <w:trHeight w:hRule="exact" w:val="227"/>
        </w:trPr>
        <w:tc>
          <w:tcPr>
            <w:tcW w:w="6655" w:type="dxa"/>
            <w:shd w:val="clear" w:color="auto" w:fill="auto"/>
            <w:vAlign w:val="bottom"/>
            <w:hideMark/>
          </w:tcPr>
          <w:p w14:paraId="5D61DD19" w14:textId="04365E28" w:rsidR="00032EA7" w:rsidRPr="00032EA7" w:rsidRDefault="00032EA7" w:rsidP="00032EA7">
            <w:pPr>
              <w:rPr>
                <w:b/>
                <w:sz w:val="18"/>
                <w:szCs w:val="18"/>
                <w:lang w:eastAsia="tr-TR"/>
              </w:rPr>
            </w:pPr>
            <w:r w:rsidRPr="00032EA7">
              <w:rPr>
                <w:b/>
                <w:sz w:val="18"/>
                <w:szCs w:val="18"/>
              </w:rPr>
              <w:t>Döviz ile ilgili türev işlemler (I):</w:t>
            </w:r>
          </w:p>
        </w:tc>
        <w:tc>
          <w:tcPr>
            <w:tcW w:w="1293" w:type="dxa"/>
            <w:shd w:val="clear" w:color="auto" w:fill="auto"/>
            <w:vAlign w:val="bottom"/>
            <w:hideMark/>
          </w:tcPr>
          <w:p w14:paraId="0E6BE4EC" w14:textId="435CA815" w:rsidR="00032EA7" w:rsidRPr="00032EA7" w:rsidRDefault="00032EA7" w:rsidP="00032EA7">
            <w:pPr>
              <w:jc w:val="right"/>
              <w:rPr>
                <w:b/>
                <w:sz w:val="18"/>
                <w:szCs w:val="18"/>
                <w:lang w:eastAsia="tr-TR"/>
              </w:rPr>
            </w:pPr>
            <w:r w:rsidRPr="000D285B">
              <w:rPr>
                <w:b/>
                <w:sz w:val="18"/>
                <w:szCs w:val="18"/>
                <w:lang w:eastAsia="tr-TR"/>
              </w:rPr>
              <w:t>2,067,751</w:t>
            </w:r>
          </w:p>
        </w:tc>
        <w:tc>
          <w:tcPr>
            <w:tcW w:w="1294" w:type="dxa"/>
            <w:shd w:val="clear" w:color="auto" w:fill="auto"/>
            <w:vAlign w:val="bottom"/>
            <w:hideMark/>
          </w:tcPr>
          <w:p w14:paraId="5C39E73B" w14:textId="01A81287" w:rsidR="00032EA7" w:rsidRPr="00032EA7" w:rsidRDefault="00032EA7" w:rsidP="00032EA7">
            <w:pPr>
              <w:jc w:val="right"/>
              <w:rPr>
                <w:b/>
                <w:sz w:val="18"/>
                <w:szCs w:val="18"/>
              </w:rPr>
            </w:pPr>
            <w:r w:rsidRPr="00032EA7">
              <w:rPr>
                <w:b/>
                <w:sz w:val="18"/>
                <w:szCs w:val="18"/>
                <w:lang w:eastAsia="tr-TR"/>
              </w:rPr>
              <w:t>3,035,171</w:t>
            </w:r>
          </w:p>
        </w:tc>
      </w:tr>
      <w:tr w:rsidR="00032EA7" w:rsidRPr="00CB56EC" w14:paraId="517E0A02" w14:textId="77777777" w:rsidTr="00032EA7">
        <w:trPr>
          <w:trHeight w:hRule="exact" w:val="227"/>
        </w:trPr>
        <w:tc>
          <w:tcPr>
            <w:tcW w:w="6655" w:type="dxa"/>
            <w:shd w:val="clear" w:color="auto" w:fill="auto"/>
            <w:vAlign w:val="bottom"/>
          </w:tcPr>
          <w:p w14:paraId="096E625A" w14:textId="3AC2322E" w:rsidR="00032EA7" w:rsidRPr="00CB56EC" w:rsidRDefault="00032EA7" w:rsidP="00032EA7">
            <w:pPr>
              <w:ind w:firstLine="113"/>
              <w:rPr>
                <w:sz w:val="18"/>
                <w:szCs w:val="18"/>
              </w:rPr>
            </w:pPr>
            <w:r w:rsidRPr="00CB56EC">
              <w:rPr>
                <w:sz w:val="18"/>
                <w:szCs w:val="18"/>
              </w:rPr>
              <w:t>Vadeli döviz alım satım işlemler</w:t>
            </w:r>
            <w:r w:rsidRPr="009215F5">
              <w:rPr>
                <w:sz w:val="18"/>
                <w:szCs w:val="18"/>
              </w:rPr>
              <w:t>i</w:t>
            </w:r>
            <w:r w:rsidRPr="007B05A5">
              <w:rPr>
                <w:sz w:val="18"/>
                <w:szCs w:val="18"/>
                <w:vertAlign w:val="superscript"/>
              </w:rPr>
              <w:t>1</w:t>
            </w:r>
          </w:p>
        </w:tc>
        <w:tc>
          <w:tcPr>
            <w:tcW w:w="1293" w:type="dxa"/>
            <w:shd w:val="clear" w:color="auto" w:fill="auto"/>
            <w:vAlign w:val="bottom"/>
          </w:tcPr>
          <w:p w14:paraId="6ABFDE53" w14:textId="727C64AE" w:rsidR="00032EA7" w:rsidRPr="00CB56EC" w:rsidRDefault="00032EA7" w:rsidP="00032EA7">
            <w:pPr>
              <w:jc w:val="right"/>
              <w:rPr>
                <w:sz w:val="18"/>
                <w:szCs w:val="18"/>
                <w:lang w:eastAsia="tr-TR"/>
              </w:rPr>
            </w:pPr>
            <w:r w:rsidRPr="000D285B">
              <w:rPr>
                <w:sz w:val="18"/>
                <w:szCs w:val="18"/>
                <w:lang w:eastAsia="tr-TR"/>
              </w:rPr>
              <w:t>7,758</w:t>
            </w:r>
          </w:p>
        </w:tc>
        <w:tc>
          <w:tcPr>
            <w:tcW w:w="1294" w:type="dxa"/>
            <w:shd w:val="clear" w:color="auto" w:fill="auto"/>
            <w:vAlign w:val="bottom"/>
          </w:tcPr>
          <w:p w14:paraId="5DC108DE" w14:textId="29385D2A" w:rsidR="00032EA7" w:rsidRPr="00CB56EC" w:rsidRDefault="00032EA7" w:rsidP="00032EA7">
            <w:pPr>
              <w:jc w:val="right"/>
              <w:rPr>
                <w:sz w:val="18"/>
                <w:szCs w:val="18"/>
                <w:lang w:eastAsia="tr-TR"/>
              </w:rPr>
            </w:pPr>
            <w:r>
              <w:rPr>
                <w:sz w:val="18"/>
                <w:szCs w:val="18"/>
                <w:lang w:eastAsia="tr-TR"/>
              </w:rPr>
              <w:t>704,386</w:t>
            </w:r>
          </w:p>
        </w:tc>
      </w:tr>
      <w:tr w:rsidR="00032EA7" w:rsidRPr="00CB56EC" w14:paraId="40DD99FE" w14:textId="77777777" w:rsidTr="00032EA7">
        <w:trPr>
          <w:trHeight w:hRule="exact" w:val="227"/>
        </w:trPr>
        <w:tc>
          <w:tcPr>
            <w:tcW w:w="6655" w:type="dxa"/>
            <w:shd w:val="clear" w:color="auto" w:fill="auto"/>
            <w:vAlign w:val="bottom"/>
          </w:tcPr>
          <w:p w14:paraId="585A7F90" w14:textId="48A25CFB" w:rsidR="00032EA7" w:rsidRPr="00CB56EC" w:rsidRDefault="00032EA7" w:rsidP="00032EA7">
            <w:pPr>
              <w:ind w:firstLine="113"/>
              <w:rPr>
                <w:sz w:val="18"/>
                <w:szCs w:val="18"/>
              </w:rPr>
            </w:pPr>
            <w:r w:rsidRPr="00CB56EC">
              <w:rPr>
                <w:sz w:val="18"/>
                <w:szCs w:val="18"/>
              </w:rPr>
              <w:t>Swap para alım satım işlemleri</w:t>
            </w:r>
          </w:p>
        </w:tc>
        <w:tc>
          <w:tcPr>
            <w:tcW w:w="1293" w:type="dxa"/>
            <w:shd w:val="clear" w:color="auto" w:fill="auto"/>
            <w:vAlign w:val="bottom"/>
          </w:tcPr>
          <w:p w14:paraId="22DC89F6" w14:textId="169A0D8E" w:rsidR="00032EA7" w:rsidRPr="00CB56EC" w:rsidRDefault="00032EA7" w:rsidP="00032EA7">
            <w:pPr>
              <w:jc w:val="right"/>
              <w:rPr>
                <w:sz w:val="18"/>
                <w:szCs w:val="18"/>
                <w:lang w:eastAsia="tr-TR"/>
              </w:rPr>
            </w:pPr>
            <w:r w:rsidRPr="000D285B">
              <w:rPr>
                <w:sz w:val="18"/>
                <w:szCs w:val="18"/>
                <w:lang w:eastAsia="tr-TR"/>
              </w:rPr>
              <w:t>2,059,993</w:t>
            </w:r>
          </w:p>
        </w:tc>
        <w:tc>
          <w:tcPr>
            <w:tcW w:w="1294" w:type="dxa"/>
            <w:shd w:val="clear" w:color="auto" w:fill="auto"/>
            <w:vAlign w:val="bottom"/>
          </w:tcPr>
          <w:p w14:paraId="01A56342" w14:textId="230A323D" w:rsidR="00032EA7" w:rsidRPr="00CB56EC" w:rsidRDefault="00032EA7" w:rsidP="00032EA7">
            <w:pPr>
              <w:jc w:val="right"/>
              <w:rPr>
                <w:sz w:val="18"/>
                <w:szCs w:val="18"/>
                <w:lang w:eastAsia="tr-TR"/>
              </w:rPr>
            </w:pPr>
            <w:r>
              <w:rPr>
                <w:sz w:val="18"/>
                <w:szCs w:val="18"/>
                <w:lang w:eastAsia="tr-TR"/>
              </w:rPr>
              <w:t>2,330,785</w:t>
            </w:r>
          </w:p>
        </w:tc>
      </w:tr>
      <w:tr w:rsidR="00032EA7" w:rsidRPr="00CB56EC" w14:paraId="7833F9FD" w14:textId="77777777" w:rsidTr="00032EA7">
        <w:trPr>
          <w:trHeight w:hRule="exact" w:val="227"/>
        </w:trPr>
        <w:tc>
          <w:tcPr>
            <w:tcW w:w="6655" w:type="dxa"/>
            <w:shd w:val="clear" w:color="auto" w:fill="auto"/>
            <w:vAlign w:val="bottom"/>
          </w:tcPr>
          <w:p w14:paraId="6DB6D01A" w14:textId="5C9449AC" w:rsidR="00032EA7" w:rsidRPr="00CB56EC" w:rsidRDefault="00032EA7" w:rsidP="00032EA7">
            <w:pPr>
              <w:ind w:firstLine="113"/>
              <w:rPr>
                <w:sz w:val="18"/>
                <w:szCs w:val="18"/>
              </w:rPr>
            </w:pPr>
            <w:proofErr w:type="spellStart"/>
            <w:r w:rsidRPr="00CB56EC">
              <w:rPr>
                <w:sz w:val="18"/>
                <w:szCs w:val="18"/>
              </w:rPr>
              <w:t>Futures</w:t>
            </w:r>
            <w:proofErr w:type="spellEnd"/>
            <w:r w:rsidRPr="00CB56EC">
              <w:rPr>
                <w:sz w:val="18"/>
                <w:szCs w:val="18"/>
              </w:rPr>
              <w:t xml:space="preserve"> para işlemleri</w:t>
            </w:r>
          </w:p>
        </w:tc>
        <w:tc>
          <w:tcPr>
            <w:tcW w:w="1293" w:type="dxa"/>
            <w:shd w:val="clear" w:color="auto" w:fill="auto"/>
            <w:vAlign w:val="bottom"/>
          </w:tcPr>
          <w:p w14:paraId="195A694A" w14:textId="32D151F9" w:rsidR="00032EA7" w:rsidRPr="00CB56EC" w:rsidRDefault="00032EA7" w:rsidP="00032EA7">
            <w:pPr>
              <w:jc w:val="right"/>
              <w:rPr>
                <w:sz w:val="18"/>
                <w:szCs w:val="18"/>
                <w:lang w:eastAsia="tr-TR"/>
              </w:rPr>
            </w:pPr>
            <w:r w:rsidRPr="00032EA7">
              <w:rPr>
                <w:sz w:val="18"/>
                <w:szCs w:val="18"/>
                <w:lang w:eastAsia="tr-TR"/>
              </w:rPr>
              <w:t>-</w:t>
            </w:r>
          </w:p>
        </w:tc>
        <w:tc>
          <w:tcPr>
            <w:tcW w:w="1294" w:type="dxa"/>
            <w:shd w:val="clear" w:color="auto" w:fill="auto"/>
            <w:vAlign w:val="bottom"/>
          </w:tcPr>
          <w:p w14:paraId="3C85E877" w14:textId="09BB46F1" w:rsidR="00032EA7" w:rsidRPr="00CB56EC" w:rsidRDefault="00032EA7" w:rsidP="00032EA7">
            <w:pPr>
              <w:jc w:val="right"/>
              <w:rPr>
                <w:sz w:val="18"/>
                <w:szCs w:val="18"/>
                <w:lang w:eastAsia="tr-TR"/>
              </w:rPr>
            </w:pPr>
            <w:r w:rsidRPr="00CB56EC">
              <w:rPr>
                <w:sz w:val="18"/>
                <w:szCs w:val="18"/>
                <w:lang w:eastAsia="tr-TR"/>
              </w:rPr>
              <w:t>-</w:t>
            </w:r>
          </w:p>
        </w:tc>
      </w:tr>
      <w:tr w:rsidR="00032EA7" w:rsidRPr="00CB56EC" w14:paraId="273B875C" w14:textId="77777777" w:rsidTr="00032EA7">
        <w:trPr>
          <w:trHeight w:hRule="exact" w:val="227"/>
        </w:trPr>
        <w:tc>
          <w:tcPr>
            <w:tcW w:w="6655" w:type="dxa"/>
            <w:shd w:val="clear" w:color="auto" w:fill="auto"/>
            <w:vAlign w:val="bottom"/>
          </w:tcPr>
          <w:p w14:paraId="162A97E5" w14:textId="49D6B3C3" w:rsidR="00032EA7" w:rsidRPr="00CB56EC" w:rsidRDefault="00032EA7" w:rsidP="00032EA7">
            <w:pPr>
              <w:ind w:firstLine="113"/>
              <w:rPr>
                <w:sz w:val="18"/>
                <w:szCs w:val="18"/>
              </w:rPr>
            </w:pPr>
            <w:r w:rsidRPr="00CB56EC">
              <w:rPr>
                <w:sz w:val="18"/>
                <w:szCs w:val="18"/>
              </w:rPr>
              <w:t>Para alım satım opsiyonları</w:t>
            </w:r>
          </w:p>
        </w:tc>
        <w:tc>
          <w:tcPr>
            <w:tcW w:w="1293" w:type="dxa"/>
            <w:shd w:val="clear" w:color="auto" w:fill="auto"/>
            <w:vAlign w:val="bottom"/>
          </w:tcPr>
          <w:p w14:paraId="7B11E91B" w14:textId="49DBD100" w:rsidR="00032EA7" w:rsidRPr="00CB56EC" w:rsidRDefault="00032EA7" w:rsidP="00032EA7">
            <w:pPr>
              <w:jc w:val="right"/>
              <w:rPr>
                <w:sz w:val="18"/>
                <w:szCs w:val="18"/>
                <w:lang w:eastAsia="tr-TR"/>
              </w:rPr>
            </w:pPr>
            <w:r w:rsidRPr="00032EA7">
              <w:rPr>
                <w:sz w:val="18"/>
                <w:szCs w:val="18"/>
                <w:lang w:eastAsia="tr-TR"/>
              </w:rPr>
              <w:t>-</w:t>
            </w:r>
          </w:p>
        </w:tc>
        <w:tc>
          <w:tcPr>
            <w:tcW w:w="1294" w:type="dxa"/>
            <w:shd w:val="clear" w:color="auto" w:fill="auto"/>
            <w:vAlign w:val="bottom"/>
          </w:tcPr>
          <w:p w14:paraId="7928A47F" w14:textId="59265CA1" w:rsidR="00032EA7" w:rsidRPr="00CB56EC" w:rsidRDefault="00032EA7" w:rsidP="00032EA7">
            <w:pPr>
              <w:jc w:val="right"/>
              <w:rPr>
                <w:sz w:val="18"/>
                <w:szCs w:val="18"/>
                <w:lang w:eastAsia="tr-TR"/>
              </w:rPr>
            </w:pPr>
            <w:r w:rsidRPr="00CB56EC">
              <w:rPr>
                <w:sz w:val="18"/>
                <w:szCs w:val="18"/>
                <w:lang w:eastAsia="tr-TR"/>
              </w:rPr>
              <w:t>-</w:t>
            </w:r>
          </w:p>
        </w:tc>
      </w:tr>
      <w:tr w:rsidR="00032EA7" w:rsidRPr="00032EA7" w14:paraId="14D43F98" w14:textId="77777777" w:rsidTr="00032EA7">
        <w:trPr>
          <w:trHeight w:hRule="exact" w:val="227"/>
        </w:trPr>
        <w:tc>
          <w:tcPr>
            <w:tcW w:w="6655" w:type="dxa"/>
            <w:shd w:val="clear" w:color="auto" w:fill="auto"/>
            <w:vAlign w:val="bottom"/>
          </w:tcPr>
          <w:p w14:paraId="1CAA4C55" w14:textId="7C4ADFDC" w:rsidR="00032EA7" w:rsidRPr="00032EA7" w:rsidRDefault="00032EA7" w:rsidP="00032EA7">
            <w:pPr>
              <w:rPr>
                <w:b/>
                <w:sz w:val="18"/>
                <w:szCs w:val="18"/>
              </w:rPr>
            </w:pPr>
            <w:r w:rsidRPr="00032EA7">
              <w:rPr>
                <w:b/>
                <w:sz w:val="18"/>
                <w:szCs w:val="18"/>
              </w:rPr>
              <w:t>Kar Payı ile ilgili türev işlemler (II):</w:t>
            </w:r>
          </w:p>
        </w:tc>
        <w:tc>
          <w:tcPr>
            <w:tcW w:w="1293" w:type="dxa"/>
            <w:shd w:val="clear" w:color="auto" w:fill="auto"/>
            <w:vAlign w:val="bottom"/>
          </w:tcPr>
          <w:p w14:paraId="4C3F1306" w14:textId="0DE64CCA" w:rsidR="00032EA7" w:rsidRPr="00032EA7" w:rsidRDefault="00032EA7" w:rsidP="00032EA7">
            <w:pPr>
              <w:jc w:val="right"/>
              <w:rPr>
                <w:b/>
                <w:sz w:val="18"/>
                <w:szCs w:val="18"/>
                <w:lang w:eastAsia="tr-TR"/>
              </w:rPr>
            </w:pPr>
            <w:r w:rsidRPr="00032EA7">
              <w:rPr>
                <w:b/>
                <w:sz w:val="18"/>
                <w:szCs w:val="18"/>
                <w:lang w:eastAsia="tr-TR"/>
              </w:rPr>
              <w:t>-</w:t>
            </w:r>
          </w:p>
        </w:tc>
        <w:tc>
          <w:tcPr>
            <w:tcW w:w="1294" w:type="dxa"/>
            <w:shd w:val="clear" w:color="auto" w:fill="auto"/>
            <w:vAlign w:val="bottom"/>
          </w:tcPr>
          <w:p w14:paraId="2AC9A539" w14:textId="6E15437D" w:rsidR="00032EA7" w:rsidRPr="00032EA7" w:rsidRDefault="00032EA7" w:rsidP="00032EA7">
            <w:pPr>
              <w:jc w:val="right"/>
              <w:rPr>
                <w:b/>
                <w:sz w:val="18"/>
                <w:szCs w:val="18"/>
                <w:lang w:eastAsia="tr-TR"/>
              </w:rPr>
            </w:pPr>
            <w:r w:rsidRPr="00032EA7">
              <w:rPr>
                <w:b/>
                <w:sz w:val="18"/>
                <w:szCs w:val="18"/>
                <w:lang w:eastAsia="tr-TR"/>
              </w:rPr>
              <w:t>-</w:t>
            </w:r>
          </w:p>
        </w:tc>
      </w:tr>
      <w:tr w:rsidR="00032EA7" w:rsidRPr="00CB56EC" w14:paraId="382D1AC7" w14:textId="77777777" w:rsidTr="00032EA7">
        <w:trPr>
          <w:trHeight w:hRule="exact" w:val="227"/>
        </w:trPr>
        <w:tc>
          <w:tcPr>
            <w:tcW w:w="6655" w:type="dxa"/>
            <w:shd w:val="clear" w:color="auto" w:fill="auto"/>
            <w:vAlign w:val="bottom"/>
          </w:tcPr>
          <w:p w14:paraId="73E563C1" w14:textId="64BCCE24" w:rsidR="00032EA7" w:rsidRPr="00CB56EC" w:rsidRDefault="00032EA7" w:rsidP="00032EA7">
            <w:pPr>
              <w:ind w:firstLine="113"/>
              <w:rPr>
                <w:sz w:val="18"/>
                <w:szCs w:val="18"/>
              </w:rPr>
            </w:pPr>
            <w:r w:rsidRPr="00CB56EC">
              <w:rPr>
                <w:sz w:val="18"/>
                <w:szCs w:val="18"/>
              </w:rPr>
              <w:t xml:space="preserve">Vadeli </w:t>
            </w:r>
            <w:proofErr w:type="gramStart"/>
            <w:r w:rsidRPr="00CB56EC">
              <w:rPr>
                <w:sz w:val="18"/>
                <w:szCs w:val="18"/>
              </w:rPr>
              <w:t>kar</w:t>
            </w:r>
            <w:proofErr w:type="gramEnd"/>
            <w:r w:rsidRPr="00CB56EC">
              <w:rPr>
                <w:sz w:val="18"/>
                <w:szCs w:val="18"/>
              </w:rPr>
              <w:t xml:space="preserve"> payı sözleşmesi alım satım işlemleri</w:t>
            </w:r>
          </w:p>
        </w:tc>
        <w:tc>
          <w:tcPr>
            <w:tcW w:w="1293" w:type="dxa"/>
            <w:shd w:val="clear" w:color="auto" w:fill="auto"/>
            <w:vAlign w:val="bottom"/>
          </w:tcPr>
          <w:p w14:paraId="4230D96D" w14:textId="7DB5B708" w:rsidR="00032EA7" w:rsidRPr="00CB56EC" w:rsidRDefault="00032EA7" w:rsidP="00032EA7">
            <w:pPr>
              <w:jc w:val="right"/>
              <w:rPr>
                <w:sz w:val="18"/>
                <w:szCs w:val="18"/>
                <w:lang w:eastAsia="tr-TR"/>
              </w:rPr>
            </w:pPr>
            <w:r w:rsidRPr="00032EA7">
              <w:rPr>
                <w:sz w:val="18"/>
                <w:szCs w:val="18"/>
                <w:lang w:eastAsia="tr-TR"/>
              </w:rPr>
              <w:t>-</w:t>
            </w:r>
          </w:p>
        </w:tc>
        <w:tc>
          <w:tcPr>
            <w:tcW w:w="1294" w:type="dxa"/>
            <w:shd w:val="clear" w:color="auto" w:fill="auto"/>
            <w:vAlign w:val="bottom"/>
          </w:tcPr>
          <w:p w14:paraId="6711FD3E" w14:textId="48E3AACD" w:rsidR="00032EA7" w:rsidRPr="00CB56EC" w:rsidRDefault="00032EA7" w:rsidP="00032EA7">
            <w:pPr>
              <w:jc w:val="right"/>
              <w:rPr>
                <w:sz w:val="18"/>
                <w:szCs w:val="18"/>
                <w:lang w:eastAsia="tr-TR"/>
              </w:rPr>
            </w:pPr>
            <w:r w:rsidRPr="00CB56EC">
              <w:rPr>
                <w:sz w:val="18"/>
                <w:szCs w:val="18"/>
                <w:lang w:eastAsia="tr-TR"/>
              </w:rPr>
              <w:t>-</w:t>
            </w:r>
          </w:p>
        </w:tc>
      </w:tr>
      <w:tr w:rsidR="00032EA7" w:rsidRPr="00CB56EC" w14:paraId="2BB9AEFB" w14:textId="77777777" w:rsidTr="00032EA7">
        <w:trPr>
          <w:trHeight w:hRule="exact" w:val="227"/>
        </w:trPr>
        <w:tc>
          <w:tcPr>
            <w:tcW w:w="6655" w:type="dxa"/>
            <w:shd w:val="clear" w:color="auto" w:fill="auto"/>
            <w:vAlign w:val="bottom"/>
          </w:tcPr>
          <w:p w14:paraId="33D590F6" w14:textId="702FBF53" w:rsidR="00032EA7" w:rsidRPr="00CB56EC" w:rsidRDefault="00032EA7" w:rsidP="00032EA7">
            <w:pPr>
              <w:ind w:firstLine="113"/>
              <w:rPr>
                <w:sz w:val="18"/>
                <w:szCs w:val="18"/>
              </w:rPr>
            </w:pPr>
            <w:r w:rsidRPr="00CB56EC">
              <w:rPr>
                <w:sz w:val="18"/>
                <w:szCs w:val="18"/>
              </w:rPr>
              <w:t xml:space="preserve">Swap </w:t>
            </w:r>
            <w:proofErr w:type="gramStart"/>
            <w:r w:rsidRPr="00CB56EC">
              <w:rPr>
                <w:sz w:val="18"/>
                <w:szCs w:val="18"/>
              </w:rPr>
              <w:t>kar</w:t>
            </w:r>
            <w:proofErr w:type="gramEnd"/>
            <w:r w:rsidRPr="00CB56EC">
              <w:rPr>
                <w:sz w:val="18"/>
                <w:szCs w:val="18"/>
              </w:rPr>
              <w:t xml:space="preserve"> payı alım satım işlemleri</w:t>
            </w:r>
          </w:p>
        </w:tc>
        <w:tc>
          <w:tcPr>
            <w:tcW w:w="1293" w:type="dxa"/>
            <w:shd w:val="clear" w:color="auto" w:fill="auto"/>
            <w:vAlign w:val="bottom"/>
          </w:tcPr>
          <w:p w14:paraId="2326F66D" w14:textId="6E992518" w:rsidR="00032EA7" w:rsidRPr="00CB56EC" w:rsidRDefault="00032EA7" w:rsidP="00032EA7">
            <w:pPr>
              <w:jc w:val="right"/>
              <w:rPr>
                <w:sz w:val="18"/>
                <w:szCs w:val="18"/>
                <w:lang w:eastAsia="tr-TR"/>
              </w:rPr>
            </w:pPr>
            <w:r w:rsidRPr="00032EA7">
              <w:rPr>
                <w:sz w:val="18"/>
                <w:szCs w:val="18"/>
                <w:lang w:eastAsia="tr-TR"/>
              </w:rPr>
              <w:t>-</w:t>
            </w:r>
          </w:p>
        </w:tc>
        <w:tc>
          <w:tcPr>
            <w:tcW w:w="1294" w:type="dxa"/>
            <w:shd w:val="clear" w:color="auto" w:fill="auto"/>
            <w:vAlign w:val="bottom"/>
          </w:tcPr>
          <w:p w14:paraId="28C86AE5" w14:textId="15E13DFD" w:rsidR="00032EA7" w:rsidRPr="00CB56EC" w:rsidRDefault="00032EA7" w:rsidP="00032EA7">
            <w:pPr>
              <w:jc w:val="right"/>
              <w:rPr>
                <w:sz w:val="18"/>
                <w:szCs w:val="18"/>
                <w:lang w:eastAsia="tr-TR"/>
              </w:rPr>
            </w:pPr>
            <w:r w:rsidRPr="00CB56EC">
              <w:rPr>
                <w:sz w:val="18"/>
                <w:szCs w:val="18"/>
                <w:lang w:eastAsia="tr-TR"/>
              </w:rPr>
              <w:t>-</w:t>
            </w:r>
          </w:p>
        </w:tc>
      </w:tr>
      <w:tr w:rsidR="00032EA7" w:rsidRPr="00CB56EC" w14:paraId="724F08F2" w14:textId="77777777" w:rsidTr="00032EA7">
        <w:trPr>
          <w:trHeight w:hRule="exact" w:val="227"/>
        </w:trPr>
        <w:tc>
          <w:tcPr>
            <w:tcW w:w="6655" w:type="dxa"/>
            <w:shd w:val="clear" w:color="auto" w:fill="auto"/>
            <w:vAlign w:val="bottom"/>
          </w:tcPr>
          <w:p w14:paraId="2742B02C" w14:textId="1DD115EC" w:rsidR="00032EA7" w:rsidRPr="00CB56EC" w:rsidRDefault="00032EA7" w:rsidP="00032EA7">
            <w:pPr>
              <w:ind w:firstLine="113"/>
              <w:rPr>
                <w:sz w:val="18"/>
                <w:szCs w:val="18"/>
              </w:rPr>
            </w:pPr>
            <w:proofErr w:type="gramStart"/>
            <w:r w:rsidRPr="00CB56EC">
              <w:rPr>
                <w:sz w:val="18"/>
                <w:szCs w:val="18"/>
              </w:rPr>
              <w:t>Kar</w:t>
            </w:r>
            <w:proofErr w:type="gramEnd"/>
            <w:r w:rsidRPr="00CB56EC">
              <w:rPr>
                <w:sz w:val="18"/>
                <w:szCs w:val="18"/>
              </w:rPr>
              <w:t xml:space="preserve"> payı alım satım opsiyonları</w:t>
            </w:r>
          </w:p>
        </w:tc>
        <w:tc>
          <w:tcPr>
            <w:tcW w:w="1293" w:type="dxa"/>
            <w:shd w:val="clear" w:color="auto" w:fill="auto"/>
            <w:vAlign w:val="bottom"/>
          </w:tcPr>
          <w:p w14:paraId="446D602D" w14:textId="648240A7" w:rsidR="00032EA7" w:rsidRPr="00CB56EC" w:rsidRDefault="00032EA7" w:rsidP="00032EA7">
            <w:pPr>
              <w:jc w:val="right"/>
              <w:rPr>
                <w:sz w:val="18"/>
                <w:szCs w:val="18"/>
                <w:lang w:eastAsia="tr-TR"/>
              </w:rPr>
            </w:pPr>
            <w:r w:rsidRPr="00032EA7">
              <w:rPr>
                <w:sz w:val="18"/>
                <w:szCs w:val="18"/>
                <w:lang w:eastAsia="tr-TR"/>
              </w:rPr>
              <w:t>-</w:t>
            </w:r>
          </w:p>
        </w:tc>
        <w:tc>
          <w:tcPr>
            <w:tcW w:w="1294" w:type="dxa"/>
            <w:shd w:val="clear" w:color="auto" w:fill="auto"/>
            <w:vAlign w:val="bottom"/>
          </w:tcPr>
          <w:p w14:paraId="330F702C" w14:textId="7C9A1F85" w:rsidR="00032EA7" w:rsidRPr="00CB56EC" w:rsidRDefault="00032EA7" w:rsidP="00032EA7">
            <w:pPr>
              <w:jc w:val="right"/>
              <w:rPr>
                <w:sz w:val="18"/>
                <w:szCs w:val="18"/>
                <w:lang w:eastAsia="tr-TR"/>
              </w:rPr>
            </w:pPr>
            <w:r w:rsidRPr="00CB56EC">
              <w:rPr>
                <w:sz w:val="18"/>
                <w:szCs w:val="18"/>
                <w:lang w:eastAsia="tr-TR"/>
              </w:rPr>
              <w:t>-</w:t>
            </w:r>
          </w:p>
        </w:tc>
      </w:tr>
      <w:tr w:rsidR="00032EA7" w:rsidRPr="00CB56EC" w14:paraId="69CD39FD" w14:textId="77777777" w:rsidTr="00032EA7">
        <w:trPr>
          <w:trHeight w:hRule="exact" w:val="227"/>
        </w:trPr>
        <w:tc>
          <w:tcPr>
            <w:tcW w:w="6655" w:type="dxa"/>
            <w:shd w:val="clear" w:color="auto" w:fill="auto"/>
            <w:vAlign w:val="bottom"/>
          </w:tcPr>
          <w:p w14:paraId="1FF9094B" w14:textId="02032F24" w:rsidR="00032EA7" w:rsidRPr="00CB56EC" w:rsidRDefault="00032EA7" w:rsidP="00032EA7">
            <w:pPr>
              <w:ind w:firstLine="113"/>
              <w:rPr>
                <w:sz w:val="18"/>
                <w:szCs w:val="18"/>
              </w:rPr>
            </w:pPr>
            <w:proofErr w:type="spellStart"/>
            <w:r w:rsidRPr="00CB56EC">
              <w:rPr>
                <w:sz w:val="18"/>
                <w:szCs w:val="18"/>
              </w:rPr>
              <w:t>Futures</w:t>
            </w:r>
            <w:proofErr w:type="spellEnd"/>
            <w:r w:rsidRPr="00CB56EC">
              <w:rPr>
                <w:sz w:val="18"/>
                <w:szCs w:val="18"/>
              </w:rPr>
              <w:t xml:space="preserve"> </w:t>
            </w:r>
            <w:proofErr w:type="gramStart"/>
            <w:r w:rsidRPr="00CB56EC">
              <w:rPr>
                <w:sz w:val="18"/>
                <w:szCs w:val="18"/>
              </w:rPr>
              <w:t>kar</w:t>
            </w:r>
            <w:proofErr w:type="gramEnd"/>
            <w:r w:rsidRPr="00CB56EC">
              <w:rPr>
                <w:sz w:val="18"/>
                <w:szCs w:val="18"/>
              </w:rPr>
              <w:t xml:space="preserve"> payı alım satım işlemleri</w:t>
            </w:r>
          </w:p>
        </w:tc>
        <w:tc>
          <w:tcPr>
            <w:tcW w:w="1293" w:type="dxa"/>
            <w:shd w:val="clear" w:color="auto" w:fill="auto"/>
            <w:vAlign w:val="bottom"/>
          </w:tcPr>
          <w:p w14:paraId="2FE63E0A" w14:textId="704CCBD8" w:rsidR="00032EA7" w:rsidRPr="00CB56EC" w:rsidRDefault="00032EA7" w:rsidP="00032EA7">
            <w:pPr>
              <w:jc w:val="right"/>
              <w:rPr>
                <w:sz w:val="18"/>
                <w:szCs w:val="18"/>
                <w:lang w:eastAsia="tr-TR"/>
              </w:rPr>
            </w:pPr>
            <w:r w:rsidRPr="00032EA7">
              <w:rPr>
                <w:sz w:val="18"/>
                <w:szCs w:val="18"/>
                <w:lang w:eastAsia="tr-TR"/>
              </w:rPr>
              <w:t>-</w:t>
            </w:r>
          </w:p>
        </w:tc>
        <w:tc>
          <w:tcPr>
            <w:tcW w:w="1294" w:type="dxa"/>
            <w:shd w:val="clear" w:color="auto" w:fill="auto"/>
            <w:vAlign w:val="bottom"/>
          </w:tcPr>
          <w:p w14:paraId="2EE6DD86" w14:textId="1622E628" w:rsidR="00032EA7" w:rsidRPr="00CB56EC" w:rsidRDefault="00032EA7" w:rsidP="00032EA7">
            <w:pPr>
              <w:jc w:val="right"/>
              <w:rPr>
                <w:sz w:val="18"/>
                <w:szCs w:val="18"/>
                <w:lang w:eastAsia="tr-TR"/>
              </w:rPr>
            </w:pPr>
            <w:r w:rsidRPr="00CB56EC">
              <w:rPr>
                <w:sz w:val="18"/>
                <w:szCs w:val="18"/>
                <w:lang w:eastAsia="tr-TR"/>
              </w:rPr>
              <w:t>-</w:t>
            </w:r>
          </w:p>
        </w:tc>
      </w:tr>
      <w:tr w:rsidR="00032EA7" w:rsidRPr="00032EA7" w14:paraId="14DE5431" w14:textId="77777777" w:rsidTr="00032EA7">
        <w:trPr>
          <w:trHeight w:hRule="exact" w:val="227"/>
        </w:trPr>
        <w:tc>
          <w:tcPr>
            <w:tcW w:w="6655" w:type="dxa"/>
            <w:shd w:val="clear" w:color="auto" w:fill="auto"/>
            <w:vAlign w:val="bottom"/>
          </w:tcPr>
          <w:p w14:paraId="4CFB4CEB" w14:textId="2CEC330B" w:rsidR="00032EA7" w:rsidRPr="00032EA7" w:rsidRDefault="00032EA7" w:rsidP="00032EA7">
            <w:pPr>
              <w:rPr>
                <w:b/>
                <w:sz w:val="18"/>
                <w:szCs w:val="18"/>
              </w:rPr>
            </w:pPr>
            <w:r w:rsidRPr="00032EA7">
              <w:rPr>
                <w:b/>
                <w:sz w:val="18"/>
                <w:szCs w:val="18"/>
              </w:rPr>
              <w:t>Diğer alım-satım amaçlı türev işlemler (III)</w:t>
            </w:r>
          </w:p>
        </w:tc>
        <w:tc>
          <w:tcPr>
            <w:tcW w:w="1293" w:type="dxa"/>
            <w:shd w:val="clear" w:color="auto" w:fill="auto"/>
            <w:vAlign w:val="bottom"/>
          </w:tcPr>
          <w:p w14:paraId="5FC2A50B" w14:textId="0980E414" w:rsidR="00032EA7" w:rsidRPr="00032EA7" w:rsidRDefault="00032EA7" w:rsidP="00032EA7">
            <w:pPr>
              <w:jc w:val="right"/>
              <w:rPr>
                <w:b/>
                <w:sz w:val="18"/>
                <w:szCs w:val="18"/>
                <w:lang w:eastAsia="tr-TR"/>
              </w:rPr>
            </w:pPr>
            <w:r w:rsidRPr="00032EA7">
              <w:rPr>
                <w:b/>
                <w:sz w:val="18"/>
                <w:szCs w:val="18"/>
                <w:lang w:eastAsia="tr-TR"/>
              </w:rPr>
              <w:t>-</w:t>
            </w:r>
          </w:p>
        </w:tc>
        <w:tc>
          <w:tcPr>
            <w:tcW w:w="1294" w:type="dxa"/>
            <w:shd w:val="clear" w:color="auto" w:fill="auto"/>
            <w:vAlign w:val="bottom"/>
          </w:tcPr>
          <w:p w14:paraId="49427063" w14:textId="7686BDC0" w:rsidR="00032EA7" w:rsidRPr="00032EA7" w:rsidRDefault="00032EA7" w:rsidP="00032EA7">
            <w:pPr>
              <w:jc w:val="right"/>
              <w:rPr>
                <w:b/>
                <w:sz w:val="18"/>
                <w:szCs w:val="18"/>
                <w:lang w:eastAsia="tr-TR"/>
              </w:rPr>
            </w:pPr>
            <w:r w:rsidRPr="00032EA7">
              <w:rPr>
                <w:b/>
                <w:sz w:val="18"/>
                <w:szCs w:val="18"/>
                <w:lang w:eastAsia="tr-TR"/>
              </w:rPr>
              <w:t>-</w:t>
            </w:r>
          </w:p>
        </w:tc>
      </w:tr>
      <w:tr w:rsidR="00032EA7" w:rsidRPr="00032EA7" w14:paraId="754B3840" w14:textId="77777777" w:rsidTr="00032EA7">
        <w:trPr>
          <w:trHeight w:hRule="exact" w:val="227"/>
        </w:trPr>
        <w:tc>
          <w:tcPr>
            <w:tcW w:w="6655" w:type="dxa"/>
            <w:shd w:val="clear" w:color="auto" w:fill="auto"/>
            <w:vAlign w:val="bottom"/>
          </w:tcPr>
          <w:p w14:paraId="5E4D1CB1" w14:textId="0567DE15" w:rsidR="00032EA7" w:rsidRPr="00032EA7" w:rsidRDefault="00032EA7" w:rsidP="00032EA7">
            <w:pPr>
              <w:rPr>
                <w:b/>
                <w:sz w:val="18"/>
                <w:szCs w:val="18"/>
              </w:rPr>
            </w:pPr>
            <w:proofErr w:type="spellStart"/>
            <w:proofErr w:type="gramStart"/>
            <w:r w:rsidRPr="00032EA7">
              <w:rPr>
                <w:b/>
                <w:sz w:val="18"/>
                <w:szCs w:val="18"/>
              </w:rPr>
              <w:t>A.Toplam</w:t>
            </w:r>
            <w:proofErr w:type="spellEnd"/>
            <w:proofErr w:type="gramEnd"/>
            <w:r w:rsidRPr="00032EA7">
              <w:rPr>
                <w:b/>
                <w:sz w:val="18"/>
                <w:szCs w:val="18"/>
              </w:rPr>
              <w:t xml:space="preserve"> alım satım amaçlı türev işlemler (I+II+III)</w:t>
            </w:r>
          </w:p>
        </w:tc>
        <w:tc>
          <w:tcPr>
            <w:tcW w:w="1293" w:type="dxa"/>
            <w:shd w:val="clear" w:color="auto" w:fill="auto"/>
            <w:vAlign w:val="bottom"/>
          </w:tcPr>
          <w:p w14:paraId="4F5290DC" w14:textId="01E0B565" w:rsidR="00032EA7" w:rsidRPr="00032EA7" w:rsidRDefault="00032EA7" w:rsidP="00032EA7">
            <w:pPr>
              <w:jc w:val="right"/>
              <w:rPr>
                <w:b/>
                <w:sz w:val="18"/>
                <w:szCs w:val="18"/>
                <w:lang w:eastAsia="tr-TR"/>
              </w:rPr>
            </w:pPr>
            <w:r w:rsidRPr="000D285B">
              <w:rPr>
                <w:b/>
                <w:sz w:val="18"/>
                <w:szCs w:val="18"/>
                <w:lang w:eastAsia="tr-TR"/>
              </w:rPr>
              <w:t>2,067,751</w:t>
            </w:r>
          </w:p>
        </w:tc>
        <w:tc>
          <w:tcPr>
            <w:tcW w:w="1294" w:type="dxa"/>
            <w:shd w:val="clear" w:color="auto" w:fill="auto"/>
            <w:vAlign w:val="bottom"/>
          </w:tcPr>
          <w:p w14:paraId="2D8C2A9B" w14:textId="35C79CCE" w:rsidR="00032EA7" w:rsidRPr="00032EA7" w:rsidRDefault="00032EA7" w:rsidP="00032EA7">
            <w:pPr>
              <w:jc w:val="right"/>
              <w:rPr>
                <w:b/>
                <w:sz w:val="18"/>
                <w:szCs w:val="18"/>
                <w:lang w:eastAsia="tr-TR"/>
              </w:rPr>
            </w:pPr>
            <w:r w:rsidRPr="00032EA7">
              <w:rPr>
                <w:b/>
                <w:sz w:val="18"/>
                <w:szCs w:val="18"/>
                <w:lang w:eastAsia="tr-TR"/>
              </w:rPr>
              <w:t>3,035,171</w:t>
            </w:r>
          </w:p>
        </w:tc>
      </w:tr>
      <w:tr w:rsidR="00032EA7" w:rsidRPr="00032EA7" w14:paraId="41CA5771" w14:textId="77777777" w:rsidTr="00032EA7">
        <w:trPr>
          <w:trHeight w:hRule="exact" w:val="227"/>
        </w:trPr>
        <w:tc>
          <w:tcPr>
            <w:tcW w:w="6655" w:type="dxa"/>
            <w:shd w:val="clear" w:color="auto" w:fill="auto"/>
            <w:vAlign w:val="bottom"/>
          </w:tcPr>
          <w:p w14:paraId="1BE6B119" w14:textId="45B99479" w:rsidR="00032EA7" w:rsidRPr="00032EA7" w:rsidRDefault="00032EA7" w:rsidP="00032EA7">
            <w:pPr>
              <w:rPr>
                <w:b/>
                <w:sz w:val="18"/>
                <w:szCs w:val="18"/>
              </w:rPr>
            </w:pPr>
            <w:r w:rsidRPr="00032EA7">
              <w:rPr>
                <w:b/>
                <w:sz w:val="18"/>
                <w:szCs w:val="18"/>
              </w:rPr>
              <w:t>Riskten korunma amaçlı türev işlem türleri</w:t>
            </w:r>
          </w:p>
        </w:tc>
        <w:tc>
          <w:tcPr>
            <w:tcW w:w="1293" w:type="dxa"/>
            <w:shd w:val="clear" w:color="auto" w:fill="auto"/>
            <w:vAlign w:val="bottom"/>
          </w:tcPr>
          <w:p w14:paraId="7C24D6B5" w14:textId="249B8A35" w:rsidR="00032EA7" w:rsidRPr="00032EA7" w:rsidRDefault="00032EA7" w:rsidP="00032EA7">
            <w:pPr>
              <w:jc w:val="right"/>
              <w:rPr>
                <w:b/>
                <w:sz w:val="18"/>
                <w:szCs w:val="18"/>
                <w:lang w:eastAsia="tr-TR"/>
              </w:rPr>
            </w:pPr>
            <w:r w:rsidRPr="000D285B">
              <w:rPr>
                <w:b/>
                <w:sz w:val="18"/>
                <w:szCs w:val="18"/>
                <w:lang w:eastAsia="tr-TR"/>
              </w:rPr>
              <w:t> </w:t>
            </w:r>
          </w:p>
        </w:tc>
        <w:tc>
          <w:tcPr>
            <w:tcW w:w="1294" w:type="dxa"/>
            <w:shd w:val="clear" w:color="auto" w:fill="auto"/>
            <w:vAlign w:val="bottom"/>
          </w:tcPr>
          <w:p w14:paraId="2C4DDAA9" w14:textId="44B98607" w:rsidR="00032EA7" w:rsidRPr="00032EA7" w:rsidRDefault="00032EA7" w:rsidP="00032EA7">
            <w:pPr>
              <w:jc w:val="right"/>
              <w:rPr>
                <w:b/>
                <w:sz w:val="18"/>
                <w:szCs w:val="18"/>
                <w:lang w:eastAsia="tr-TR"/>
              </w:rPr>
            </w:pPr>
          </w:p>
        </w:tc>
      </w:tr>
      <w:tr w:rsidR="00032EA7" w:rsidRPr="00CB56EC" w14:paraId="13F116EC" w14:textId="77777777" w:rsidTr="00032EA7">
        <w:trPr>
          <w:trHeight w:hRule="exact" w:val="227"/>
        </w:trPr>
        <w:tc>
          <w:tcPr>
            <w:tcW w:w="6655" w:type="dxa"/>
            <w:shd w:val="clear" w:color="auto" w:fill="auto"/>
            <w:vAlign w:val="bottom"/>
          </w:tcPr>
          <w:p w14:paraId="4FFF974D" w14:textId="4DF0BBD1" w:rsidR="00032EA7" w:rsidRPr="00CB56EC" w:rsidRDefault="00032EA7" w:rsidP="00032EA7">
            <w:pPr>
              <w:ind w:firstLine="113"/>
              <w:rPr>
                <w:sz w:val="18"/>
                <w:szCs w:val="18"/>
              </w:rPr>
            </w:pPr>
            <w:r w:rsidRPr="00CB56EC">
              <w:rPr>
                <w:sz w:val="18"/>
                <w:szCs w:val="18"/>
              </w:rPr>
              <w:t>Gerçeğe uygun değer değişikliği riskinden korunma amaçlı</w:t>
            </w:r>
          </w:p>
        </w:tc>
        <w:tc>
          <w:tcPr>
            <w:tcW w:w="1293" w:type="dxa"/>
            <w:shd w:val="clear" w:color="auto" w:fill="auto"/>
            <w:vAlign w:val="bottom"/>
          </w:tcPr>
          <w:p w14:paraId="1B5C3CF1" w14:textId="0D18848F" w:rsidR="00032EA7" w:rsidRPr="00CB56EC" w:rsidRDefault="00032EA7" w:rsidP="00032EA7">
            <w:pPr>
              <w:jc w:val="right"/>
              <w:rPr>
                <w:sz w:val="18"/>
                <w:szCs w:val="18"/>
                <w:lang w:eastAsia="tr-TR"/>
              </w:rPr>
            </w:pPr>
            <w:r w:rsidRPr="00032EA7">
              <w:rPr>
                <w:sz w:val="18"/>
                <w:szCs w:val="18"/>
                <w:lang w:eastAsia="tr-TR"/>
              </w:rPr>
              <w:t>-</w:t>
            </w:r>
          </w:p>
        </w:tc>
        <w:tc>
          <w:tcPr>
            <w:tcW w:w="1294" w:type="dxa"/>
            <w:shd w:val="clear" w:color="auto" w:fill="auto"/>
            <w:vAlign w:val="bottom"/>
          </w:tcPr>
          <w:p w14:paraId="3C9AA678" w14:textId="7094D12B" w:rsidR="00032EA7" w:rsidRPr="00CB56EC" w:rsidRDefault="00032EA7" w:rsidP="00032EA7">
            <w:pPr>
              <w:jc w:val="right"/>
              <w:rPr>
                <w:sz w:val="18"/>
                <w:szCs w:val="18"/>
                <w:lang w:eastAsia="tr-TR"/>
              </w:rPr>
            </w:pPr>
            <w:r w:rsidRPr="00CB56EC">
              <w:rPr>
                <w:sz w:val="18"/>
                <w:szCs w:val="18"/>
                <w:lang w:eastAsia="tr-TR"/>
              </w:rPr>
              <w:t>-</w:t>
            </w:r>
          </w:p>
        </w:tc>
      </w:tr>
      <w:tr w:rsidR="00032EA7" w:rsidRPr="00CB56EC" w14:paraId="744D48E9" w14:textId="77777777" w:rsidTr="00032EA7">
        <w:trPr>
          <w:trHeight w:hRule="exact" w:val="227"/>
        </w:trPr>
        <w:tc>
          <w:tcPr>
            <w:tcW w:w="6655" w:type="dxa"/>
            <w:shd w:val="clear" w:color="auto" w:fill="auto"/>
            <w:vAlign w:val="bottom"/>
          </w:tcPr>
          <w:p w14:paraId="6D657E8D" w14:textId="500F0DD8" w:rsidR="00032EA7" w:rsidRPr="00CB56EC" w:rsidRDefault="00032EA7" w:rsidP="00032EA7">
            <w:pPr>
              <w:ind w:firstLine="113"/>
              <w:rPr>
                <w:sz w:val="18"/>
                <w:szCs w:val="18"/>
              </w:rPr>
            </w:pPr>
            <w:r w:rsidRPr="00CB56EC">
              <w:rPr>
                <w:sz w:val="18"/>
                <w:szCs w:val="18"/>
              </w:rPr>
              <w:t>Nakit akış riskinden korunma amaçlı</w:t>
            </w:r>
          </w:p>
        </w:tc>
        <w:tc>
          <w:tcPr>
            <w:tcW w:w="1293" w:type="dxa"/>
            <w:shd w:val="clear" w:color="auto" w:fill="auto"/>
            <w:vAlign w:val="bottom"/>
          </w:tcPr>
          <w:p w14:paraId="69B4DAAF" w14:textId="63CF5745" w:rsidR="00032EA7" w:rsidRPr="00CB56EC" w:rsidRDefault="00032EA7" w:rsidP="00032EA7">
            <w:pPr>
              <w:jc w:val="right"/>
              <w:rPr>
                <w:sz w:val="18"/>
                <w:szCs w:val="18"/>
                <w:lang w:eastAsia="tr-TR"/>
              </w:rPr>
            </w:pPr>
            <w:r w:rsidRPr="00032EA7">
              <w:rPr>
                <w:sz w:val="18"/>
                <w:szCs w:val="18"/>
                <w:lang w:eastAsia="tr-TR"/>
              </w:rPr>
              <w:t>-</w:t>
            </w:r>
          </w:p>
        </w:tc>
        <w:tc>
          <w:tcPr>
            <w:tcW w:w="1294" w:type="dxa"/>
            <w:shd w:val="clear" w:color="auto" w:fill="auto"/>
            <w:vAlign w:val="bottom"/>
          </w:tcPr>
          <w:p w14:paraId="5A366854" w14:textId="02FA1AED" w:rsidR="00032EA7" w:rsidRPr="00CB56EC" w:rsidRDefault="00032EA7" w:rsidP="00032EA7">
            <w:pPr>
              <w:jc w:val="right"/>
              <w:rPr>
                <w:sz w:val="18"/>
                <w:szCs w:val="18"/>
                <w:lang w:eastAsia="tr-TR"/>
              </w:rPr>
            </w:pPr>
            <w:r w:rsidRPr="00CB56EC">
              <w:rPr>
                <w:sz w:val="18"/>
                <w:szCs w:val="18"/>
                <w:lang w:eastAsia="tr-TR"/>
              </w:rPr>
              <w:t>-</w:t>
            </w:r>
          </w:p>
        </w:tc>
      </w:tr>
      <w:tr w:rsidR="00032EA7" w:rsidRPr="00CB56EC" w14:paraId="4F3BF355" w14:textId="77777777" w:rsidTr="00032EA7">
        <w:trPr>
          <w:trHeight w:hRule="exact" w:val="227"/>
        </w:trPr>
        <w:tc>
          <w:tcPr>
            <w:tcW w:w="6655" w:type="dxa"/>
            <w:shd w:val="clear" w:color="auto" w:fill="auto"/>
            <w:vAlign w:val="bottom"/>
          </w:tcPr>
          <w:p w14:paraId="78DC8D55" w14:textId="1F7519C3" w:rsidR="00032EA7" w:rsidRPr="00CB56EC" w:rsidRDefault="00032EA7" w:rsidP="00032EA7">
            <w:pPr>
              <w:ind w:firstLine="113"/>
              <w:rPr>
                <w:sz w:val="18"/>
                <w:szCs w:val="18"/>
              </w:rPr>
            </w:pPr>
            <w:r w:rsidRPr="00CB56EC">
              <w:rPr>
                <w:sz w:val="18"/>
                <w:szCs w:val="18"/>
              </w:rPr>
              <w:t>YP üzerinden yapılan iştirak yatırımları riskinden korunma amaçlı</w:t>
            </w:r>
          </w:p>
        </w:tc>
        <w:tc>
          <w:tcPr>
            <w:tcW w:w="1293" w:type="dxa"/>
            <w:shd w:val="clear" w:color="auto" w:fill="auto"/>
            <w:vAlign w:val="bottom"/>
          </w:tcPr>
          <w:p w14:paraId="4026FEEC" w14:textId="405782AC" w:rsidR="00032EA7" w:rsidRPr="00CB56EC" w:rsidRDefault="00032EA7" w:rsidP="00032EA7">
            <w:pPr>
              <w:jc w:val="right"/>
              <w:rPr>
                <w:sz w:val="18"/>
                <w:szCs w:val="18"/>
                <w:lang w:eastAsia="tr-TR"/>
              </w:rPr>
            </w:pPr>
            <w:r w:rsidRPr="00032EA7">
              <w:rPr>
                <w:sz w:val="18"/>
                <w:szCs w:val="18"/>
                <w:lang w:eastAsia="tr-TR"/>
              </w:rPr>
              <w:t>-</w:t>
            </w:r>
          </w:p>
        </w:tc>
        <w:tc>
          <w:tcPr>
            <w:tcW w:w="1294" w:type="dxa"/>
            <w:shd w:val="clear" w:color="auto" w:fill="auto"/>
            <w:vAlign w:val="bottom"/>
          </w:tcPr>
          <w:p w14:paraId="330E861E" w14:textId="079D4458" w:rsidR="00032EA7" w:rsidRPr="00CB56EC" w:rsidRDefault="00032EA7" w:rsidP="00032EA7">
            <w:pPr>
              <w:jc w:val="right"/>
              <w:rPr>
                <w:sz w:val="18"/>
                <w:szCs w:val="18"/>
                <w:lang w:eastAsia="tr-TR"/>
              </w:rPr>
            </w:pPr>
            <w:r w:rsidRPr="00CB56EC">
              <w:rPr>
                <w:sz w:val="18"/>
                <w:szCs w:val="18"/>
                <w:lang w:eastAsia="tr-TR"/>
              </w:rPr>
              <w:t>-</w:t>
            </w:r>
          </w:p>
        </w:tc>
      </w:tr>
      <w:tr w:rsidR="00032EA7" w:rsidRPr="00032EA7" w14:paraId="00C9CE54" w14:textId="77777777" w:rsidTr="00032EA7">
        <w:trPr>
          <w:trHeight w:hRule="exact" w:val="227"/>
        </w:trPr>
        <w:tc>
          <w:tcPr>
            <w:tcW w:w="6655" w:type="dxa"/>
            <w:shd w:val="clear" w:color="auto" w:fill="auto"/>
            <w:vAlign w:val="bottom"/>
          </w:tcPr>
          <w:p w14:paraId="4EFCF104" w14:textId="579A9E5E" w:rsidR="00032EA7" w:rsidRPr="00032EA7" w:rsidRDefault="00032EA7" w:rsidP="00032EA7">
            <w:pPr>
              <w:rPr>
                <w:b/>
                <w:sz w:val="18"/>
                <w:szCs w:val="18"/>
              </w:rPr>
            </w:pPr>
            <w:r w:rsidRPr="00032EA7">
              <w:rPr>
                <w:b/>
                <w:sz w:val="18"/>
                <w:szCs w:val="18"/>
              </w:rPr>
              <w:t>B. Toplam riskten korunma amaçlı türev işlemler</w:t>
            </w:r>
          </w:p>
        </w:tc>
        <w:tc>
          <w:tcPr>
            <w:tcW w:w="1293" w:type="dxa"/>
            <w:shd w:val="clear" w:color="auto" w:fill="auto"/>
            <w:vAlign w:val="bottom"/>
          </w:tcPr>
          <w:p w14:paraId="58B70097" w14:textId="51FACF0A" w:rsidR="00032EA7" w:rsidRPr="00032EA7" w:rsidRDefault="00032EA7" w:rsidP="00032EA7">
            <w:pPr>
              <w:jc w:val="right"/>
              <w:rPr>
                <w:b/>
                <w:sz w:val="18"/>
                <w:szCs w:val="18"/>
                <w:lang w:eastAsia="tr-TR"/>
              </w:rPr>
            </w:pPr>
            <w:r w:rsidRPr="00032EA7">
              <w:rPr>
                <w:b/>
                <w:sz w:val="18"/>
                <w:szCs w:val="18"/>
                <w:lang w:eastAsia="tr-TR"/>
              </w:rPr>
              <w:t>-</w:t>
            </w:r>
          </w:p>
        </w:tc>
        <w:tc>
          <w:tcPr>
            <w:tcW w:w="1294" w:type="dxa"/>
            <w:shd w:val="clear" w:color="auto" w:fill="auto"/>
            <w:vAlign w:val="bottom"/>
          </w:tcPr>
          <w:p w14:paraId="7F9E8E66" w14:textId="1E1C341F" w:rsidR="00032EA7" w:rsidRPr="00032EA7" w:rsidRDefault="00032EA7" w:rsidP="00032EA7">
            <w:pPr>
              <w:jc w:val="right"/>
              <w:rPr>
                <w:b/>
                <w:sz w:val="18"/>
                <w:szCs w:val="18"/>
                <w:lang w:eastAsia="tr-TR"/>
              </w:rPr>
            </w:pPr>
            <w:r w:rsidRPr="00032EA7">
              <w:rPr>
                <w:b/>
                <w:sz w:val="18"/>
                <w:szCs w:val="18"/>
                <w:lang w:eastAsia="tr-TR"/>
              </w:rPr>
              <w:t>-</w:t>
            </w:r>
          </w:p>
        </w:tc>
      </w:tr>
      <w:tr w:rsidR="00032EA7" w:rsidRPr="00032EA7" w14:paraId="66C5DE78" w14:textId="77777777" w:rsidTr="00032EA7">
        <w:trPr>
          <w:trHeight w:hRule="exact" w:val="227"/>
        </w:trPr>
        <w:tc>
          <w:tcPr>
            <w:tcW w:w="6655" w:type="dxa"/>
            <w:shd w:val="clear" w:color="auto" w:fill="auto"/>
            <w:noWrap/>
            <w:vAlign w:val="bottom"/>
          </w:tcPr>
          <w:p w14:paraId="30398D52" w14:textId="69DF0A44" w:rsidR="00032EA7" w:rsidRPr="00032EA7" w:rsidRDefault="00032EA7" w:rsidP="00032EA7">
            <w:pPr>
              <w:rPr>
                <w:rFonts w:eastAsia="Arial Unicode MS"/>
                <w:b/>
                <w:sz w:val="18"/>
                <w:szCs w:val="18"/>
              </w:rPr>
            </w:pPr>
            <w:r w:rsidRPr="00032EA7">
              <w:rPr>
                <w:rFonts w:eastAsia="Arial Unicode MS"/>
                <w:b/>
                <w:sz w:val="18"/>
                <w:szCs w:val="18"/>
              </w:rPr>
              <w:t>Türev işlemler toplamı (A+B)</w:t>
            </w:r>
          </w:p>
        </w:tc>
        <w:tc>
          <w:tcPr>
            <w:tcW w:w="1293" w:type="dxa"/>
            <w:shd w:val="clear" w:color="auto" w:fill="auto"/>
            <w:vAlign w:val="bottom"/>
          </w:tcPr>
          <w:p w14:paraId="2AEF5B22" w14:textId="0A61CE99" w:rsidR="00032EA7" w:rsidRPr="00032EA7" w:rsidRDefault="00032EA7" w:rsidP="00032EA7">
            <w:pPr>
              <w:jc w:val="right"/>
              <w:rPr>
                <w:b/>
                <w:sz w:val="18"/>
                <w:szCs w:val="18"/>
                <w:lang w:eastAsia="tr-TR"/>
              </w:rPr>
            </w:pPr>
            <w:r w:rsidRPr="000D285B">
              <w:rPr>
                <w:b/>
                <w:sz w:val="18"/>
                <w:szCs w:val="18"/>
                <w:lang w:eastAsia="tr-TR"/>
              </w:rPr>
              <w:t>2,067,751</w:t>
            </w:r>
          </w:p>
        </w:tc>
        <w:tc>
          <w:tcPr>
            <w:tcW w:w="1294" w:type="dxa"/>
            <w:shd w:val="clear" w:color="auto" w:fill="auto"/>
            <w:vAlign w:val="bottom"/>
          </w:tcPr>
          <w:p w14:paraId="3B87E0BF" w14:textId="484816BA" w:rsidR="00032EA7" w:rsidRPr="00032EA7" w:rsidRDefault="00032EA7" w:rsidP="00032EA7">
            <w:pPr>
              <w:jc w:val="right"/>
              <w:rPr>
                <w:b/>
                <w:sz w:val="18"/>
                <w:szCs w:val="18"/>
              </w:rPr>
            </w:pPr>
            <w:r w:rsidRPr="00032EA7">
              <w:rPr>
                <w:b/>
                <w:sz w:val="18"/>
                <w:szCs w:val="18"/>
                <w:lang w:eastAsia="tr-TR"/>
              </w:rPr>
              <w:t>3,035,171</w:t>
            </w:r>
          </w:p>
        </w:tc>
      </w:tr>
    </w:tbl>
    <w:p w14:paraId="717CEA51" w14:textId="07A4A3C1" w:rsidR="007478FA" w:rsidRPr="00CB56EC" w:rsidRDefault="007478FA" w:rsidP="007478FA">
      <w:pPr>
        <w:autoSpaceDE w:val="0"/>
        <w:autoSpaceDN w:val="0"/>
        <w:adjustRightInd w:val="0"/>
        <w:spacing w:line="230" w:lineRule="auto"/>
        <w:jc w:val="both"/>
        <w:rPr>
          <w:highlight w:val="yellow"/>
          <w:lang w:eastAsia="en-GB"/>
        </w:rPr>
      </w:pPr>
      <w:r w:rsidRPr="00FE1EF2">
        <w:rPr>
          <w:rFonts w:eastAsia="Arial Unicode MS"/>
          <w:sz w:val="16"/>
          <w:vertAlign w:val="superscript"/>
        </w:rPr>
        <w:t xml:space="preserve">1 </w:t>
      </w:r>
      <w:r w:rsidR="00FE1EF2" w:rsidRPr="00FE1EF2">
        <w:rPr>
          <w:rFonts w:eastAsia="Arial Unicode MS"/>
          <w:sz w:val="12"/>
          <w:szCs w:val="12"/>
        </w:rPr>
        <w:t>7,758</w:t>
      </w:r>
      <w:r w:rsidRPr="00FE1EF2">
        <w:rPr>
          <w:rFonts w:eastAsia="Arial Unicode MS"/>
          <w:sz w:val="12"/>
          <w:szCs w:val="12"/>
        </w:rPr>
        <w:t xml:space="preserve"> TL</w:t>
      </w:r>
      <w:r w:rsidRPr="007B05A5">
        <w:rPr>
          <w:rFonts w:eastAsia="Arial Unicode MS"/>
          <w:sz w:val="12"/>
          <w:szCs w:val="12"/>
        </w:rPr>
        <w:t xml:space="preserve"> (31 Aralık </w:t>
      </w:r>
      <w:r w:rsidR="005F27DE" w:rsidRPr="007B05A5">
        <w:rPr>
          <w:rFonts w:eastAsia="Arial Unicode MS"/>
          <w:sz w:val="12"/>
          <w:szCs w:val="12"/>
        </w:rPr>
        <w:t>202</w:t>
      </w:r>
      <w:r w:rsidR="005F27DE">
        <w:rPr>
          <w:rFonts w:eastAsia="Arial Unicode MS"/>
          <w:sz w:val="12"/>
          <w:szCs w:val="12"/>
        </w:rPr>
        <w:t>4</w:t>
      </w:r>
      <w:r w:rsidR="005F27DE" w:rsidRPr="007B05A5">
        <w:rPr>
          <w:rFonts w:eastAsia="Arial Unicode MS"/>
          <w:sz w:val="12"/>
          <w:szCs w:val="12"/>
        </w:rPr>
        <w:t>- 704,386</w:t>
      </w:r>
      <w:r w:rsidR="005F27DE">
        <w:rPr>
          <w:rFonts w:eastAsia="Arial Unicode MS"/>
          <w:sz w:val="12"/>
          <w:szCs w:val="12"/>
        </w:rPr>
        <w:t xml:space="preserve"> TL</w:t>
      </w:r>
      <w:r w:rsidRPr="007B05A5">
        <w:rPr>
          <w:rFonts w:eastAsia="Arial Unicode MS"/>
          <w:sz w:val="12"/>
          <w:szCs w:val="12"/>
        </w:rPr>
        <w:t>) tutarında vadeli aktif değerler alım satım taahhütlerini de</w:t>
      </w:r>
      <w:r w:rsidRPr="009215F5">
        <w:rPr>
          <w:rFonts w:eastAsia="Arial Unicode MS"/>
          <w:sz w:val="12"/>
          <w:szCs w:val="12"/>
        </w:rPr>
        <w:t xml:space="preserve"> içermektedir</w:t>
      </w:r>
      <w:r w:rsidRPr="00CB56EC">
        <w:rPr>
          <w:rFonts w:eastAsia="Arial Unicode MS"/>
          <w:sz w:val="12"/>
          <w:szCs w:val="12"/>
        </w:rPr>
        <w:t>.</w:t>
      </w:r>
    </w:p>
    <w:p w14:paraId="7675A3A1" w14:textId="76AFE299" w:rsidR="00AF39EE" w:rsidRPr="00CB56EC" w:rsidRDefault="00AF39EE" w:rsidP="00E30CF9">
      <w:pPr>
        <w:pStyle w:val="BodyText"/>
        <w:jc w:val="left"/>
        <w:rPr>
          <w:lang w:eastAsia="en-GB"/>
        </w:rPr>
      </w:pPr>
    </w:p>
    <w:p w14:paraId="5C3E1DD2" w14:textId="77777777" w:rsidR="00E30CF9" w:rsidRPr="00CB56EC" w:rsidRDefault="00E30CF9" w:rsidP="00E30CF9">
      <w:pPr>
        <w:pStyle w:val="BodyText"/>
        <w:ind w:hanging="567"/>
        <w:rPr>
          <w:b/>
          <w:bCs/>
          <w:lang w:eastAsia="zh-CN"/>
        </w:rPr>
      </w:pPr>
      <w:r w:rsidRPr="00CB56EC">
        <w:rPr>
          <w:b/>
          <w:bCs/>
          <w:lang w:eastAsia="zh-CN"/>
        </w:rPr>
        <w:t>3.3.     Kredi türevlerine ve bunlardan dolayı maruz kalınan risklere ilişkin açıklamalar</w:t>
      </w:r>
    </w:p>
    <w:p w14:paraId="560AD848" w14:textId="77777777" w:rsidR="00E30CF9" w:rsidRPr="00CB56EC" w:rsidRDefault="00E30CF9" w:rsidP="00E30CF9">
      <w:pPr>
        <w:pStyle w:val="BodyText"/>
        <w:ind w:left="567" w:hanging="567"/>
        <w:rPr>
          <w:rFonts w:eastAsia="Arial Unicode MS"/>
          <w:szCs w:val="6"/>
        </w:rPr>
      </w:pPr>
    </w:p>
    <w:p w14:paraId="79181792" w14:textId="60C0FAA3" w:rsidR="008F079C" w:rsidRPr="00CB56EC" w:rsidRDefault="008F079C" w:rsidP="008F079C">
      <w:pPr>
        <w:autoSpaceDE w:val="0"/>
        <w:autoSpaceDN w:val="0"/>
        <w:adjustRightInd w:val="0"/>
        <w:jc w:val="both"/>
        <w:rPr>
          <w:color w:val="000000"/>
        </w:rPr>
      </w:pPr>
      <w:r w:rsidRPr="00CB56EC">
        <w:rPr>
          <w:color w:val="000000"/>
        </w:rPr>
        <w:t>Bulunmamaktadır (31 Aralık 202</w:t>
      </w:r>
      <w:r w:rsidR="005F27DE">
        <w:rPr>
          <w:color w:val="000000"/>
        </w:rPr>
        <w:t>4</w:t>
      </w:r>
      <w:r w:rsidRPr="00CB56EC">
        <w:rPr>
          <w:color w:val="000000"/>
        </w:rPr>
        <w:t xml:space="preserve"> – Bulunmamaktadır).</w:t>
      </w:r>
    </w:p>
    <w:p w14:paraId="2C4D3EF1" w14:textId="77777777" w:rsidR="00E30CF9" w:rsidRPr="00CB56EC" w:rsidRDefault="00E30CF9" w:rsidP="00E30CF9">
      <w:pPr>
        <w:pStyle w:val="BodyText"/>
        <w:ind w:left="567" w:hanging="567"/>
        <w:rPr>
          <w:rFonts w:eastAsia="Arial Unicode MS"/>
        </w:rPr>
      </w:pPr>
    </w:p>
    <w:p w14:paraId="2A74639E" w14:textId="77777777" w:rsidR="00E30CF9" w:rsidRPr="00CB56EC" w:rsidRDefault="00E30CF9" w:rsidP="00E30CF9">
      <w:pPr>
        <w:tabs>
          <w:tab w:val="left" w:pos="0"/>
        </w:tabs>
        <w:autoSpaceDE w:val="0"/>
        <w:autoSpaceDN w:val="0"/>
        <w:adjustRightInd w:val="0"/>
        <w:ind w:hanging="567"/>
        <w:jc w:val="both"/>
        <w:rPr>
          <w:b/>
          <w:bCs/>
          <w:iCs/>
        </w:rPr>
      </w:pPr>
      <w:r w:rsidRPr="00CB56EC">
        <w:rPr>
          <w:b/>
          <w:bCs/>
          <w:iCs/>
        </w:rPr>
        <w:t>3.4.</w:t>
      </w:r>
      <w:r w:rsidRPr="00CB56EC">
        <w:rPr>
          <w:b/>
          <w:bCs/>
          <w:iCs/>
        </w:rPr>
        <w:tab/>
        <w:t>Koşullu borçlar ve varlıklara ilişkin açıklamalar</w:t>
      </w:r>
    </w:p>
    <w:p w14:paraId="4E1E637D" w14:textId="77777777" w:rsidR="00E30CF9" w:rsidRPr="00CB56EC" w:rsidRDefault="00E30CF9" w:rsidP="00E30CF9">
      <w:pPr>
        <w:autoSpaceDE w:val="0"/>
        <w:autoSpaceDN w:val="0"/>
        <w:adjustRightInd w:val="0"/>
        <w:jc w:val="both"/>
      </w:pPr>
    </w:p>
    <w:p w14:paraId="7EDB89FF" w14:textId="791F9E63" w:rsidR="008F079C" w:rsidRPr="00CB56EC" w:rsidRDefault="008F079C" w:rsidP="008F079C">
      <w:pPr>
        <w:autoSpaceDE w:val="0"/>
        <w:autoSpaceDN w:val="0"/>
        <w:adjustRightInd w:val="0"/>
        <w:jc w:val="both"/>
        <w:rPr>
          <w:color w:val="000000"/>
        </w:rPr>
      </w:pPr>
      <w:r w:rsidRPr="00CB56EC">
        <w:rPr>
          <w:color w:val="000000"/>
        </w:rPr>
        <w:t>Bulun</w:t>
      </w:r>
      <w:r w:rsidR="002F0B01" w:rsidRPr="00CB56EC">
        <w:rPr>
          <w:color w:val="000000"/>
        </w:rPr>
        <w:t>mamaktadır (31 Aralık 202</w:t>
      </w:r>
      <w:r w:rsidR="005F27DE">
        <w:rPr>
          <w:color w:val="000000"/>
        </w:rPr>
        <w:t>4</w:t>
      </w:r>
      <w:r w:rsidRPr="00CB56EC">
        <w:rPr>
          <w:color w:val="000000"/>
        </w:rPr>
        <w:t xml:space="preserve"> – Bulunmamaktadır).</w:t>
      </w:r>
    </w:p>
    <w:p w14:paraId="474A08CD" w14:textId="77777777" w:rsidR="00E30CF9" w:rsidRPr="00CB56EC" w:rsidRDefault="00E30CF9" w:rsidP="008709F1">
      <w:pPr>
        <w:pStyle w:val="BodyText"/>
        <w:rPr>
          <w:sz w:val="16"/>
          <w:szCs w:val="16"/>
        </w:rPr>
      </w:pPr>
    </w:p>
    <w:p w14:paraId="7E408267" w14:textId="77777777" w:rsidR="00E30CF9" w:rsidRPr="00CB56EC" w:rsidRDefault="00E30CF9" w:rsidP="00E30CF9">
      <w:pPr>
        <w:autoSpaceDE w:val="0"/>
        <w:autoSpaceDN w:val="0"/>
        <w:adjustRightInd w:val="0"/>
        <w:ind w:hanging="567"/>
        <w:jc w:val="both"/>
        <w:rPr>
          <w:b/>
          <w:bCs/>
          <w:iCs/>
        </w:rPr>
      </w:pPr>
      <w:r w:rsidRPr="00CB56EC">
        <w:rPr>
          <w:b/>
          <w:bCs/>
          <w:iCs/>
        </w:rPr>
        <w:t>3.5.</w:t>
      </w:r>
      <w:r w:rsidRPr="00CB56EC">
        <w:rPr>
          <w:b/>
          <w:bCs/>
          <w:iCs/>
        </w:rPr>
        <w:tab/>
        <w:t xml:space="preserve">Başkaları nam ve hesabına verilen hizmetlere ilişkin açıklamalar </w:t>
      </w:r>
    </w:p>
    <w:p w14:paraId="0BD792C5" w14:textId="77777777" w:rsidR="00E30CF9" w:rsidRPr="00CB56EC" w:rsidRDefault="00E30CF9" w:rsidP="00E30CF9">
      <w:pPr>
        <w:autoSpaceDE w:val="0"/>
        <w:autoSpaceDN w:val="0"/>
        <w:adjustRightInd w:val="0"/>
        <w:ind w:left="540" w:hanging="540"/>
        <w:jc w:val="both"/>
        <w:rPr>
          <w:rFonts w:eastAsia="Arial Unicode MS"/>
        </w:rPr>
      </w:pPr>
    </w:p>
    <w:p w14:paraId="68265207" w14:textId="6AFF7D43" w:rsidR="008F079C" w:rsidRPr="00CB56EC" w:rsidRDefault="002F0B01" w:rsidP="008F079C">
      <w:pPr>
        <w:autoSpaceDE w:val="0"/>
        <w:autoSpaceDN w:val="0"/>
        <w:adjustRightInd w:val="0"/>
        <w:jc w:val="both"/>
        <w:rPr>
          <w:color w:val="000000"/>
        </w:rPr>
      </w:pPr>
      <w:r w:rsidRPr="00CB56EC">
        <w:rPr>
          <w:color w:val="000000"/>
        </w:rPr>
        <w:t>Bulunmamaktadır (31 Aralık 202</w:t>
      </w:r>
      <w:r w:rsidR="005F27DE">
        <w:rPr>
          <w:color w:val="000000"/>
        </w:rPr>
        <w:t>4</w:t>
      </w:r>
      <w:r w:rsidR="008F079C" w:rsidRPr="00CB56EC">
        <w:rPr>
          <w:color w:val="000000"/>
        </w:rPr>
        <w:t xml:space="preserve"> – Bulunmamaktadır).</w:t>
      </w:r>
    </w:p>
    <w:p w14:paraId="2125B4CE" w14:textId="77777777" w:rsidR="00E30CF9" w:rsidRPr="00CB56EC" w:rsidRDefault="00E30CF9" w:rsidP="00E30CF9">
      <w:pPr>
        <w:pStyle w:val="BodyText"/>
      </w:pPr>
    </w:p>
    <w:p w14:paraId="3E9609A5" w14:textId="77777777" w:rsidR="00E30CF9" w:rsidRPr="00CB56EC" w:rsidRDefault="00E30CF9" w:rsidP="00E30CF9">
      <w:pPr>
        <w:tabs>
          <w:tab w:val="left" w:pos="0"/>
        </w:tabs>
        <w:autoSpaceDE w:val="0"/>
        <w:autoSpaceDN w:val="0"/>
        <w:adjustRightInd w:val="0"/>
        <w:ind w:hanging="567"/>
        <w:jc w:val="both"/>
        <w:rPr>
          <w:rFonts w:eastAsia="Arial Unicode MS"/>
          <w:b/>
          <w:sz w:val="16"/>
          <w:szCs w:val="16"/>
        </w:rPr>
      </w:pPr>
      <w:r w:rsidRPr="00CB56EC">
        <w:rPr>
          <w:rFonts w:eastAsia="Arial Unicode MS"/>
          <w:b/>
        </w:rPr>
        <w:t xml:space="preserve">3.6. </w:t>
      </w:r>
      <w:r w:rsidRPr="00CB56EC">
        <w:rPr>
          <w:rFonts w:eastAsia="Arial Unicode MS"/>
          <w:b/>
        </w:rPr>
        <w:tab/>
        <w:t>Banka’nın uluslararası derecelendirme kuruluşlarına yaptırmış oldukları derecelendirmeye ilişkin özet bilgiler</w:t>
      </w:r>
    </w:p>
    <w:p w14:paraId="1CFCCB5F" w14:textId="77777777" w:rsidR="00E30CF9" w:rsidRPr="00CB56EC" w:rsidRDefault="00E30CF9" w:rsidP="00E30CF9">
      <w:pPr>
        <w:tabs>
          <w:tab w:val="left" w:pos="709"/>
        </w:tabs>
        <w:autoSpaceDE w:val="0"/>
        <w:autoSpaceDN w:val="0"/>
        <w:adjustRightInd w:val="0"/>
        <w:ind w:hanging="567"/>
        <w:rPr>
          <w:lang w:eastAsia="en-GB"/>
        </w:rPr>
      </w:pPr>
    </w:p>
    <w:p w14:paraId="2912B97B" w14:textId="3DDF46DE" w:rsidR="008F079C" w:rsidRPr="00CB56EC" w:rsidRDefault="00616CA3" w:rsidP="008F079C">
      <w:pPr>
        <w:autoSpaceDE w:val="0"/>
        <w:autoSpaceDN w:val="0"/>
        <w:adjustRightInd w:val="0"/>
        <w:jc w:val="both"/>
        <w:rPr>
          <w:color w:val="000000"/>
        </w:rPr>
      </w:pPr>
      <w:r w:rsidRPr="00CB56EC">
        <w:rPr>
          <w:color w:val="000000"/>
        </w:rPr>
        <w:t>Bulunmamaktadır (31 Aralık 202</w:t>
      </w:r>
      <w:r w:rsidR="005F27DE">
        <w:rPr>
          <w:color w:val="000000"/>
        </w:rPr>
        <w:t>4</w:t>
      </w:r>
      <w:r w:rsidR="008F079C" w:rsidRPr="00CB56EC">
        <w:rPr>
          <w:color w:val="000000"/>
        </w:rPr>
        <w:t xml:space="preserve"> – Bulunmamaktadır).</w:t>
      </w:r>
    </w:p>
    <w:p w14:paraId="4E625F7A" w14:textId="75B5ADD6" w:rsidR="00C91FED" w:rsidRPr="00CB56EC" w:rsidRDefault="00C91FED">
      <w:pPr>
        <w:spacing w:after="160" w:line="259" w:lineRule="auto"/>
        <w:rPr>
          <w:lang w:eastAsia="en-GB"/>
        </w:rPr>
      </w:pPr>
      <w:r w:rsidRPr="00CB56EC">
        <w:rPr>
          <w:lang w:eastAsia="en-GB"/>
        </w:rPr>
        <w:br w:type="page"/>
      </w:r>
    </w:p>
    <w:p w14:paraId="20832AEE" w14:textId="12703AD8" w:rsidR="00E30CF9" w:rsidRPr="00CB56EC" w:rsidRDefault="00E30CF9" w:rsidP="001E3DA2">
      <w:pPr>
        <w:pageBreakBefore/>
        <w:tabs>
          <w:tab w:val="left" w:pos="709"/>
        </w:tabs>
        <w:autoSpaceDE w:val="0"/>
        <w:autoSpaceDN w:val="0"/>
        <w:adjustRightInd w:val="0"/>
        <w:ind w:hanging="567"/>
        <w:rPr>
          <w:rFonts w:eastAsia="Arial Unicode MS"/>
          <w:sz w:val="16"/>
          <w:szCs w:val="16"/>
        </w:rPr>
      </w:pPr>
      <w:r w:rsidRPr="00CB56EC">
        <w:rPr>
          <w:rFonts w:eastAsia="Arial Unicode MS"/>
          <w:b/>
        </w:rPr>
        <w:lastRenderedPageBreak/>
        <w:t>4.</w:t>
      </w:r>
      <w:r w:rsidRPr="00CB56EC">
        <w:rPr>
          <w:rFonts w:eastAsia="Arial Unicode MS"/>
          <w:b/>
        </w:rPr>
        <w:tab/>
        <w:t>Gelir tablosuna ilişkin açıklama ve dipnotlar</w:t>
      </w:r>
    </w:p>
    <w:p w14:paraId="6312BDE8" w14:textId="6CB01E9D" w:rsidR="00E30CF9" w:rsidRPr="00CB56EC" w:rsidRDefault="00E30CF9" w:rsidP="00E30CF9">
      <w:pPr>
        <w:tabs>
          <w:tab w:val="left" w:pos="709"/>
        </w:tabs>
        <w:autoSpaceDE w:val="0"/>
        <w:autoSpaceDN w:val="0"/>
        <w:adjustRightInd w:val="0"/>
        <w:ind w:hanging="567"/>
        <w:rPr>
          <w:rFonts w:eastAsia="Arial Unicode MS"/>
        </w:rPr>
      </w:pPr>
      <w:r w:rsidRPr="00CB56EC">
        <w:rPr>
          <w:rFonts w:eastAsia="Arial Unicode MS"/>
          <w:b/>
        </w:rPr>
        <w:t>4.1</w:t>
      </w:r>
      <w:r w:rsidRPr="00CB56EC">
        <w:rPr>
          <w:rFonts w:eastAsia="Arial Unicode MS"/>
        </w:rPr>
        <w:tab/>
      </w:r>
      <w:r w:rsidR="0018099E" w:rsidRPr="00CB56EC">
        <w:rPr>
          <w:rFonts w:eastAsia="Arial Unicode MS"/>
          <w:b/>
        </w:rPr>
        <w:t>Kâr</w:t>
      </w:r>
      <w:r w:rsidRPr="00CB56EC">
        <w:rPr>
          <w:rFonts w:eastAsia="Arial Unicode MS"/>
          <w:b/>
        </w:rPr>
        <w:t xml:space="preserve"> payı gelirlerine ilişkin bilgiler</w:t>
      </w:r>
    </w:p>
    <w:p w14:paraId="610C5821" w14:textId="77777777" w:rsidR="00E30CF9" w:rsidRPr="00CB56EC" w:rsidRDefault="00E30CF9" w:rsidP="00E30CF9">
      <w:pPr>
        <w:autoSpaceDE w:val="0"/>
        <w:autoSpaceDN w:val="0"/>
        <w:adjustRightInd w:val="0"/>
        <w:rPr>
          <w:b/>
          <w:bCs/>
          <w:iCs/>
          <w:sz w:val="14"/>
          <w:szCs w:val="16"/>
        </w:rPr>
      </w:pPr>
    </w:p>
    <w:p w14:paraId="319DC494" w14:textId="3B935F27" w:rsidR="00E30CF9" w:rsidRPr="00CB56EC" w:rsidRDefault="008F079C" w:rsidP="00E30CF9">
      <w:pPr>
        <w:tabs>
          <w:tab w:val="num" w:pos="709"/>
        </w:tabs>
        <w:autoSpaceDE w:val="0"/>
        <w:autoSpaceDN w:val="0"/>
        <w:adjustRightInd w:val="0"/>
        <w:ind w:hanging="567"/>
      </w:pPr>
      <w:r w:rsidRPr="00CB56EC">
        <w:rPr>
          <w:rFonts w:eastAsia="Arial Unicode MS"/>
          <w:b/>
          <w:bCs/>
          <w:sz w:val="18"/>
          <w:szCs w:val="18"/>
        </w:rPr>
        <w:tab/>
      </w:r>
      <w:r w:rsidR="00E30CF9" w:rsidRPr="00CB56EC">
        <w:rPr>
          <w:b/>
        </w:rPr>
        <w:t xml:space="preserve">Kredilerden alınan </w:t>
      </w:r>
      <w:r w:rsidR="0018099E" w:rsidRPr="00CB56EC">
        <w:rPr>
          <w:b/>
        </w:rPr>
        <w:t>kâr</w:t>
      </w:r>
      <w:r w:rsidR="00E30CF9" w:rsidRPr="00CB56EC">
        <w:rPr>
          <w:b/>
        </w:rPr>
        <w:t xml:space="preserve"> payı gelirlerine ilişkin bilgiler</w:t>
      </w:r>
    </w:p>
    <w:p w14:paraId="0C8B2C66" w14:textId="77777777" w:rsidR="00E30CF9" w:rsidRPr="00CB56EC" w:rsidRDefault="00E30CF9" w:rsidP="00E30CF9">
      <w:pPr>
        <w:tabs>
          <w:tab w:val="num" w:pos="709"/>
          <w:tab w:val="num" w:pos="2880"/>
        </w:tabs>
        <w:autoSpaceDE w:val="0"/>
        <w:autoSpaceDN w:val="0"/>
        <w:adjustRightInd w:val="0"/>
        <w:ind w:hanging="567"/>
        <w:rPr>
          <w:lang w:eastAsia="en-GB"/>
        </w:rPr>
      </w:pPr>
    </w:p>
    <w:tbl>
      <w:tblPr>
        <w:tblW w:w="923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8"/>
        <w:gridCol w:w="1318"/>
        <w:gridCol w:w="1318"/>
        <w:gridCol w:w="1318"/>
      </w:tblGrid>
      <w:tr w:rsidR="008709F1" w:rsidRPr="00CB56EC" w14:paraId="6A508D55" w14:textId="77777777" w:rsidTr="00192802">
        <w:trPr>
          <w:trHeight w:val="266"/>
        </w:trPr>
        <w:tc>
          <w:tcPr>
            <w:tcW w:w="3964" w:type="dxa"/>
            <w:shd w:val="clear" w:color="auto" w:fill="auto"/>
            <w:vAlign w:val="center"/>
            <w:hideMark/>
          </w:tcPr>
          <w:p w14:paraId="5232F53C" w14:textId="77777777" w:rsidR="008709F1" w:rsidRPr="00CB56EC" w:rsidRDefault="008709F1" w:rsidP="008709F1">
            <w:pPr>
              <w:jc w:val="right"/>
              <w:rPr>
                <w:sz w:val="18"/>
                <w:szCs w:val="18"/>
                <w:lang w:eastAsia="tr-TR"/>
              </w:rPr>
            </w:pPr>
            <w:r w:rsidRPr="00CB56EC">
              <w:rPr>
                <w:sz w:val="18"/>
                <w:szCs w:val="18"/>
                <w:lang w:eastAsia="tr-TR"/>
              </w:rPr>
              <w:t> </w:t>
            </w:r>
          </w:p>
        </w:tc>
        <w:tc>
          <w:tcPr>
            <w:tcW w:w="2636" w:type="dxa"/>
            <w:gridSpan w:val="2"/>
            <w:shd w:val="clear" w:color="auto" w:fill="auto"/>
            <w:vAlign w:val="center"/>
            <w:hideMark/>
          </w:tcPr>
          <w:p w14:paraId="07F6D0C6" w14:textId="77777777" w:rsidR="008709F1" w:rsidRPr="00CB56EC" w:rsidRDefault="008709F1" w:rsidP="008709F1">
            <w:pPr>
              <w:jc w:val="center"/>
              <w:rPr>
                <w:b/>
                <w:bCs/>
                <w:sz w:val="18"/>
                <w:szCs w:val="18"/>
                <w:lang w:eastAsia="tr-TR"/>
              </w:rPr>
            </w:pPr>
            <w:r w:rsidRPr="00CB56EC">
              <w:rPr>
                <w:b/>
                <w:bCs/>
                <w:sz w:val="18"/>
                <w:szCs w:val="18"/>
                <w:lang w:eastAsia="tr-TR"/>
              </w:rPr>
              <w:t>Cari Dönem</w:t>
            </w:r>
          </w:p>
        </w:tc>
        <w:tc>
          <w:tcPr>
            <w:tcW w:w="2636" w:type="dxa"/>
            <w:gridSpan w:val="2"/>
            <w:shd w:val="clear" w:color="auto" w:fill="auto"/>
            <w:vAlign w:val="center"/>
            <w:hideMark/>
          </w:tcPr>
          <w:p w14:paraId="22B3E478" w14:textId="77777777" w:rsidR="008709F1" w:rsidRPr="00CB56EC" w:rsidRDefault="008709F1" w:rsidP="008709F1">
            <w:pPr>
              <w:jc w:val="center"/>
              <w:rPr>
                <w:b/>
                <w:bCs/>
                <w:sz w:val="18"/>
                <w:szCs w:val="18"/>
                <w:lang w:eastAsia="tr-TR"/>
              </w:rPr>
            </w:pPr>
            <w:r w:rsidRPr="00CB56EC">
              <w:rPr>
                <w:b/>
                <w:bCs/>
                <w:sz w:val="18"/>
                <w:szCs w:val="18"/>
                <w:lang w:eastAsia="tr-TR"/>
              </w:rPr>
              <w:t>Önceki Dönem</w:t>
            </w:r>
          </w:p>
        </w:tc>
      </w:tr>
      <w:tr w:rsidR="008709F1" w:rsidRPr="00CB56EC" w14:paraId="46A34A3D" w14:textId="77777777" w:rsidTr="00192802">
        <w:trPr>
          <w:trHeight w:val="251"/>
        </w:trPr>
        <w:tc>
          <w:tcPr>
            <w:tcW w:w="3964" w:type="dxa"/>
            <w:shd w:val="clear" w:color="auto" w:fill="auto"/>
            <w:vAlign w:val="center"/>
            <w:hideMark/>
          </w:tcPr>
          <w:p w14:paraId="2F4AE97F" w14:textId="77777777" w:rsidR="008709F1" w:rsidRPr="00CB56EC" w:rsidRDefault="008709F1" w:rsidP="008709F1">
            <w:pPr>
              <w:jc w:val="right"/>
              <w:rPr>
                <w:sz w:val="18"/>
                <w:szCs w:val="18"/>
                <w:lang w:eastAsia="tr-TR"/>
              </w:rPr>
            </w:pPr>
            <w:r w:rsidRPr="00CB56EC">
              <w:rPr>
                <w:sz w:val="18"/>
                <w:szCs w:val="18"/>
                <w:lang w:eastAsia="tr-TR"/>
              </w:rPr>
              <w:t> </w:t>
            </w:r>
          </w:p>
        </w:tc>
        <w:tc>
          <w:tcPr>
            <w:tcW w:w="1318" w:type="dxa"/>
            <w:shd w:val="clear" w:color="auto" w:fill="auto"/>
            <w:vAlign w:val="center"/>
            <w:hideMark/>
          </w:tcPr>
          <w:p w14:paraId="67EC6B06" w14:textId="77777777" w:rsidR="008709F1" w:rsidRPr="00CB56EC" w:rsidRDefault="008709F1" w:rsidP="008709F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73D2C6BA" w14:textId="77777777" w:rsidR="008709F1" w:rsidRPr="00CB56EC" w:rsidRDefault="008709F1" w:rsidP="008709F1">
            <w:pPr>
              <w:jc w:val="right"/>
              <w:rPr>
                <w:b/>
                <w:bCs/>
                <w:sz w:val="18"/>
                <w:szCs w:val="18"/>
                <w:lang w:eastAsia="tr-TR"/>
              </w:rPr>
            </w:pPr>
            <w:r w:rsidRPr="00CB56EC">
              <w:rPr>
                <w:b/>
                <w:bCs/>
                <w:sz w:val="18"/>
                <w:szCs w:val="18"/>
                <w:lang w:eastAsia="tr-TR"/>
              </w:rPr>
              <w:t>YP</w:t>
            </w:r>
          </w:p>
        </w:tc>
        <w:tc>
          <w:tcPr>
            <w:tcW w:w="1318" w:type="dxa"/>
            <w:shd w:val="clear" w:color="auto" w:fill="auto"/>
            <w:vAlign w:val="center"/>
            <w:hideMark/>
          </w:tcPr>
          <w:p w14:paraId="781ECFF1" w14:textId="77777777" w:rsidR="008709F1" w:rsidRPr="00CB56EC" w:rsidRDefault="008709F1" w:rsidP="008709F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511C52DA" w14:textId="77777777" w:rsidR="008709F1" w:rsidRPr="00CB56EC" w:rsidRDefault="008709F1" w:rsidP="008709F1">
            <w:pPr>
              <w:jc w:val="right"/>
              <w:rPr>
                <w:b/>
                <w:bCs/>
                <w:sz w:val="18"/>
                <w:szCs w:val="18"/>
                <w:lang w:eastAsia="tr-TR"/>
              </w:rPr>
            </w:pPr>
            <w:r w:rsidRPr="00CB56EC">
              <w:rPr>
                <w:b/>
                <w:bCs/>
                <w:sz w:val="18"/>
                <w:szCs w:val="18"/>
                <w:lang w:eastAsia="tr-TR"/>
              </w:rPr>
              <w:t>YP</w:t>
            </w:r>
          </w:p>
        </w:tc>
      </w:tr>
      <w:tr w:rsidR="005F27DE" w:rsidRPr="00192802" w14:paraId="0ED5B968" w14:textId="77777777" w:rsidTr="00192802">
        <w:trPr>
          <w:trHeight w:hRule="exact" w:val="227"/>
        </w:trPr>
        <w:tc>
          <w:tcPr>
            <w:tcW w:w="3964" w:type="dxa"/>
            <w:shd w:val="clear" w:color="auto" w:fill="auto"/>
            <w:vAlign w:val="bottom"/>
            <w:hideMark/>
          </w:tcPr>
          <w:p w14:paraId="0163E639" w14:textId="77777777" w:rsidR="005F27DE" w:rsidRPr="00192802" w:rsidRDefault="005F27DE" w:rsidP="005F27DE">
            <w:pPr>
              <w:rPr>
                <w:b/>
                <w:bCs/>
                <w:color w:val="000000"/>
                <w:sz w:val="18"/>
                <w:szCs w:val="18"/>
                <w:lang w:eastAsia="tr-TR"/>
              </w:rPr>
            </w:pPr>
            <w:r w:rsidRPr="00192802">
              <w:rPr>
                <w:b/>
                <w:bCs/>
                <w:color w:val="000000"/>
                <w:sz w:val="18"/>
                <w:szCs w:val="18"/>
                <w:lang w:eastAsia="tr-TR"/>
              </w:rPr>
              <w:t xml:space="preserve">Kredilerden Alınan Kar Payı </w:t>
            </w:r>
          </w:p>
        </w:tc>
        <w:tc>
          <w:tcPr>
            <w:tcW w:w="1318" w:type="dxa"/>
            <w:shd w:val="clear" w:color="auto" w:fill="auto"/>
            <w:vAlign w:val="bottom"/>
            <w:hideMark/>
          </w:tcPr>
          <w:p w14:paraId="7083C6EF" w14:textId="48579BA1" w:rsidR="005F27DE" w:rsidRPr="00192802" w:rsidRDefault="00192802" w:rsidP="005F27DE">
            <w:pPr>
              <w:jc w:val="right"/>
              <w:rPr>
                <w:b/>
                <w:bCs/>
                <w:sz w:val="18"/>
                <w:szCs w:val="16"/>
                <w:lang w:eastAsia="tr-TR"/>
              </w:rPr>
            </w:pPr>
            <w:r w:rsidRPr="00192802">
              <w:rPr>
                <w:b/>
                <w:bCs/>
                <w:sz w:val="18"/>
                <w:szCs w:val="16"/>
                <w:lang w:eastAsia="tr-TR"/>
              </w:rPr>
              <w:t>610,167</w:t>
            </w:r>
          </w:p>
        </w:tc>
        <w:tc>
          <w:tcPr>
            <w:tcW w:w="1318" w:type="dxa"/>
            <w:shd w:val="clear" w:color="auto" w:fill="auto"/>
            <w:vAlign w:val="bottom"/>
            <w:hideMark/>
          </w:tcPr>
          <w:p w14:paraId="0A73C1CE" w14:textId="44311DD5" w:rsidR="005F27DE" w:rsidRPr="00192802" w:rsidRDefault="00192802" w:rsidP="005F27DE">
            <w:pPr>
              <w:jc w:val="right"/>
              <w:rPr>
                <w:b/>
                <w:bCs/>
                <w:sz w:val="18"/>
                <w:szCs w:val="16"/>
                <w:lang w:eastAsia="tr-TR"/>
              </w:rPr>
            </w:pPr>
            <w:r w:rsidRPr="00192802">
              <w:rPr>
                <w:b/>
                <w:bCs/>
                <w:sz w:val="18"/>
                <w:szCs w:val="16"/>
                <w:lang w:eastAsia="tr-TR"/>
              </w:rPr>
              <w:t>33,435</w:t>
            </w:r>
          </w:p>
        </w:tc>
        <w:tc>
          <w:tcPr>
            <w:tcW w:w="1318" w:type="dxa"/>
            <w:shd w:val="clear" w:color="auto" w:fill="auto"/>
            <w:vAlign w:val="bottom"/>
            <w:hideMark/>
          </w:tcPr>
          <w:p w14:paraId="15DEA7F9" w14:textId="3D553948" w:rsidR="005F27DE" w:rsidRPr="00192802" w:rsidRDefault="005F27DE" w:rsidP="005F27DE">
            <w:pPr>
              <w:jc w:val="right"/>
              <w:rPr>
                <w:b/>
                <w:bCs/>
              </w:rPr>
            </w:pPr>
            <w:r w:rsidRPr="00192802">
              <w:rPr>
                <w:b/>
                <w:bCs/>
                <w:sz w:val="18"/>
                <w:szCs w:val="16"/>
                <w:lang w:eastAsia="tr-TR"/>
              </w:rPr>
              <w:t>86,900</w:t>
            </w:r>
          </w:p>
        </w:tc>
        <w:tc>
          <w:tcPr>
            <w:tcW w:w="1318" w:type="dxa"/>
            <w:shd w:val="clear" w:color="auto" w:fill="auto"/>
            <w:vAlign w:val="bottom"/>
            <w:hideMark/>
          </w:tcPr>
          <w:p w14:paraId="19DEAE69" w14:textId="0B95E75E" w:rsidR="005F27DE" w:rsidRPr="00192802" w:rsidRDefault="005F27DE" w:rsidP="005F27DE">
            <w:pPr>
              <w:jc w:val="right"/>
              <w:rPr>
                <w:b/>
                <w:bCs/>
              </w:rPr>
            </w:pPr>
            <w:r w:rsidRPr="00192802">
              <w:rPr>
                <w:b/>
                <w:bCs/>
                <w:sz w:val="18"/>
                <w:szCs w:val="16"/>
                <w:lang w:eastAsia="tr-TR"/>
              </w:rPr>
              <w:t>8,028</w:t>
            </w:r>
          </w:p>
        </w:tc>
      </w:tr>
      <w:tr w:rsidR="00192802" w:rsidRPr="00CB56EC" w14:paraId="62428DB3" w14:textId="77777777" w:rsidTr="00192802">
        <w:trPr>
          <w:trHeight w:hRule="exact" w:val="227"/>
        </w:trPr>
        <w:tc>
          <w:tcPr>
            <w:tcW w:w="3964" w:type="dxa"/>
            <w:shd w:val="clear" w:color="auto" w:fill="auto"/>
            <w:vAlign w:val="bottom"/>
            <w:hideMark/>
          </w:tcPr>
          <w:p w14:paraId="3836744B" w14:textId="77777777" w:rsidR="00192802" w:rsidRPr="00CB56EC" w:rsidRDefault="00192802" w:rsidP="00192802">
            <w:pPr>
              <w:ind w:firstLineChars="100" w:firstLine="180"/>
              <w:rPr>
                <w:color w:val="000000"/>
                <w:sz w:val="18"/>
                <w:szCs w:val="18"/>
                <w:lang w:eastAsia="tr-TR"/>
              </w:rPr>
            </w:pPr>
            <w:r w:rsidRPr="00CB56EC">
              <w:rPr>
                <w:color w:val="000000"/>
                <w:sz w:val="18"/>
                <w:szCs w:val="18"/>
                <w:lang w:eastAsia="tr-TR"/>
              </w:rPr>
              <w:t>Kısa Vadeli Kredilerden</w:t>
            </w:r>
          </w:p>
        </w:tc>
        <w:tc>
          <w:tcPr>
            <w:tcW w:w="1318" w:type="dxa"/>
            <w:shd w:val="clear" w:color="auto" w:fill="auto"/>
            <w:vAlign w:val="bottom"/>
            <w:hideMark/>
          </w:tcPr>
          <w:p w14:paraId="1C182CDA" w14:textId="27AE01DF" w:rsidR="00192802" w:rsidRPr="00703D75" w:rsidRDefault="00192802" w:rsidP="00192802">
            <w:pPr>
              <w:jc w:val="right"/>
              <w:rPr>
                <w:sz w:val="18"/>
                <w:szCs w:val="16"/>
                <w:lang w:eastAsia="tr-TR"/>
              </w:rPr>
            </w:pPr>
            <w:r w:rsidRPr="00266763">
              <w:rPr>
                <w:sz w:val="18"/>
                <w:szCs w:val="16"/>
                <w:lang w:eastAsia="tr-TR"/>
              </w:rPr>
              <w:t>197,268</w:t>
            </w:r>
          </w:p>
        </w:tc>
        <w:tc>
          <w:tcPr>
            <w:tcW w:w="1318" w:type="dxa"/>
            <w:shd w:val="clear" w:color="auto" w:fill="auto"/>
            <w:vAlign w:val="bottom"/>
            <w:hideMark/>
          </w:tcPr>
          <w:p w14:paraId="667D653C" w14:textId="334B1E14" w:rsidR="00192802" w:rsidRPr="00703D75" w:rsidRDefault="00192802" w:rsidP="00192802">
            <w:pPr>
              <w:jc w:val="right"/>
              <w:rPr>
                <w:sz w:val="18"/>
                <w:szCs w:val="16"/>
                <w:lang w:eastAsia="tr-TR"/>
              </w:rPr>
            </w:pPr>
            <w:r w:rsidRPr="00266763">
              <w:rPr>
                <w:sz w:val="18"/>
                <w:szCs w:val="16"/>
                <w:lang w:eastAsia="tr-TR"/>
              </w:rPr>
              <w:t>25,144</w:t>
            </w:r>
          </w:p>
        </w:tc>
        <w:tc>
          <w:tcPr>
            <w:tcW w:w="1318" w:type="dxa"/>
            <w:shd w:val="clear" w:color="auto" w:fill="auto"/>
            <w:vAlign w:val="bottom"/>
            <w:hideMark/>
          </w:tcPr>
          <w:p w14:paraId="73A197EB" w14:textId="0D6B9359" w:rsidR="00192802" w:rsidRPr="00CB56EC" w:rsidRDefault="00192802" w:rsidP="00192802">
            <w:pPr>
              <w:jc w:val="right"/>
            </w:pPr>
            <w:r>
              <w:rPr>
                <w:sz w:val="18"/>
                <w:szCs w:val="16"/>
                <w:lang w:eastAsia="tr-TR"/>
              </w:rPr>
              <w:t>18,634</w:t>
            </w:r>
          </w:p>
        </w:tc>
        <w:tc>
          <w:tcPr>
            <w:tcW w:w="1318" w:type="dxa"/>
            <w:shd w:val="clear" w:color="auto" w:fill="auto"/>
            <w:vAlign w:val="bottom"/>
            <w:hideMark/>
          </w:tcPr>
          <w:p w14:paraId="194E0C82" w14:textId="74FFAF55" w:rsidR="00192802" w:rsidRPr="00CB56EC" w:rsidRDefault="00192802" w:rsidP="00192802">
            <w:pPr>
              <w:jc w:val="right"/>
            </w:pPr>
            <w:r>
              <w:rPr>
                <w:sz w:val="18"/>
                <w:szCs w:val="16"/>
                <w:lang w:eastAsia="tr-TR"/>
              </w:rPr>
              <w:t>3,324</w:t>
            </w:r>
          </w:p>
        </w:tc>
      </w:tr>
      <w:tr w:rsidR="00192802" w:rsidRPr="00CB56EC" w14:paraId="0FC6DA01" w14:textId="77777777" w:rsidTr="00192802">
        <w:trPr>
          <w:trHeight w:hRule="exact" w:val="227"/>
        </w:trPr>
        <w:tc>
          <w:tcPr>
            <w:tcW w:w="3964" w:type="dxa"/>
            <w:shd w:val="clear" w:color="auto" w:fill="auto"/>
            <w:vAlign w:val="bottom"/>
            <w:hideMark/>
          </w:tcPr>
          <w:p w14:paraId="2E42E7E4" w14:textId="29AD6151" w:rsidR="00192802" w:rsidRPr="00CB56EC" w:rsidRDefault="00192802" w:rsidP="00192802">
            <w:pPr>
              <w:ind w:firstLineChars="100" w:firstLine="180"/>
              <w:rPr>
                <w:color w:val="000000"/>
                <w:sz w:val="18"/>
                <w:szCs w:val="18"/>
                <w:lang w:eastAsia="tr-TR"/>
              </w:rPr>
            </w:pPr>
            <w:r w:rsidRPr="00CB56EC">
              <w:rPr>
                <w:color w:val="000000"/>
                <w:sz w:val="18"/>
                <w:szCs w:val="18"/>
                <w:lang w:eastAsia="tr-TR"/>
              </w:rPr>
              <w:t>Orta ve Uzun Vadeli Kredilerden</w:t>
            </w:r>
          </w:p>
        </w:tc>
        <w:tc>
          <w:tcPr>
            <w:tcW w:w="1318" w:type="dxa"/>
            <w:shd w:val="clear" w:color="auto" w:fill="auto"/>
            <w:vAlign w:val="bottom"/>
            <w:hideMark/>
          </w:tcPr>
          <w:p w14:paraId="57C6E3D4" w14:textId="678AFC15" w:rsidR="00192802" w:rsidRPr="00703D75" w:rsidRDefault="00192802" w:rsidP="00192802">
            <w:pPr>
              <w:jc w:val="right"/>
              <w:rPr>
                <w:sz w:val="18"/>
                <w:szCs w:val="16"/>
                <w:lang w:eastAsia="tr-TR"/>
              </w:rPr>
            </w:pPr>
            <w:r w:rsidRPr="00266763">
              <w:rPr>
                <w:sz w:val="18"/>
                <w:szCs w:val="16"/>
                <w:lang w:eastAsia="tr-TR"/>
              </w:rPr>
              <w:t>412,808</w:t>
            </w:r>
          </w:p>
        </w:tc>
        <w:tc>
          <w:tcPr>
            <w:tcW w:w="1318" w:type="dxa"/>
            <w:shd w:val="clear" w:color="auto" w:fill="auto"/>
            <w:vAlign w:val="bottom"/>
            <w:hideMark/>
          </w:tcPr>
          <w:p w14:paraId="041F193B" w14:textId="3DE2B606" w:rsidR="00192802" w:rsidRPr="00703D75" w:rsidRDefault="00192802" w:rsidP="00192802">
            <w:pPr>
              <w:jc w:val="right"/>
              <w:rPr>
                <w:sz w:val="18"/>
                <w:szCs w:val="16"/>
                <w:lang w:eastAsia="tr-TR"/>
              </w:rPr>
            </w:pPr>
            <w:r w:rsidRPr="00266763">
              <w:rPr>
                <w:sz w:val="18"/>
                <w:szCs w:val="16"/>
                <w:lang w:eastAsia="tr-TR"/>
              </w:rPr>
              <w:t>8,291</w:t>
            </w:r>
          </w:p>
        </w:tc>
        <w:tc>
          <w:tcPr>
            <w:tcW w:w="1318" w:type="dxa"/>
            <w:shd w:val="clear" w:color="auto" w:fill="auto"/>
            <w:vAlign w:val="bottom"/>
            <w:hideMark/>
          </w:tcPr>
          <w:p w14:paraId="38179E69" w14:textId="742F2C9E" w:rsidR="00192802" w:rsidRPr="00CB56EC" w:rsidRDefault="00192802" w:rsidP="00192802">
            <w:pPr>
              <w:jc w:val="right"/>
            </w:pPr>
            <w:r>
              <w:rPr>
                <w:sz w:val="18"/>
                <w:szCs w:val="16"/>
                <w:lang w:eastAsia="tr-TR"/>
              </w:rPr>
              <w:t>68,266</w:t>
            </w:r>
          </w:p>
        </w:tc>
        <w:tc>
          <w:tcPr>
            <w:tcW w:w="1318" w:type="dxa"/>
            <w:shd w:val="clear" w:color="auto" w:fill="auto"/>
            <w:vAlign w:val="bottom"/>
            <w:hideMark/>
          </w:tcPr>
          <w:p w14:paraId="7D2501E6" w14:textId="4A4863A7" w:rsidR="00192802" w:rsidRPr="00CB56EC" w:rsidRDefault="00192802" w:rsidP="00192802">
            <w:pPr>
              <w:jc w:val="right"/>
            </w:pPr>
            <w:r>
              <w:rPr>
                <w:sz w:val="18"/>
                <w:szCs w:val="16"/>
                <w:lang w:eastAsia="tr-TR"/>
              </w:rPr>
              <w:t>4,704</w:t>
            </w:r>
          </w:p>
        </w:tc>
      </w:tr>
      <w:tr w:rsidR="00192802" w:rsidRPr="00CB56EC" w14:paraId="53F83CFC" w14:textId="77777777" w:rsidTr="00192802">
        <w:trPr>
          <w:trHeight w:hRule="exact" w:val="227"/>
        </w:trPr>
        <w:tc>
          <w:tcPr>
            <w:tcW w:w="3964" w:type="dxa"/>
            <w:shd w:val="clear" w:color="auto" w:fill="auto"/>
            <w:vAlign w:val="bottom"/>
          </w:tcPr>
          <w:p w14:paraId="5AA61F2B" w14:textId="77777777" w:rsidR="00192802" w:rsidRPr="00CB56EC" w:rsidRDefault="00192802" w:rsidP="00192802">
            <w:pPr>
              <w:ind w:firstLineChars="100" w:firstLine="180"/>
              <w:rPr>
                <w:color w:val="000000"/>
                <w:sz w:val="18"/>
                <w:szCs w:val="18"/>
                <w:lang w:eastAsia="tr-TR"/>
              </w:rPr>
            </w:pPr>
            <w:r w:rsidRPr="00CB56EC">
              <w:rPr>
                <w:color w:val="000000"/>
                <w:sz w:val="18"/>
                <w:szCs w:val="18"/>
                <w:lang w:eastAsia="tr-TR"/>
              </w:rPr>
              <w:t>Takipteki Alacaklardan Alınan Kar Payı</w:t>
            </w:r>
          </w:p>
        </w:tc>
        <w:tc>
          <w:tcPr>
            <w:tcW w:w="1318" w:type="dxa"/>
            <w:shd w:val="clear" w:color="auto" w:fill="auto"/>
            <w:vAlign w:val="bottom"/>
          </w:tcPr>
          <w:p w14:paraId="3206A76A" w14:textId="381C97D2" w:rsidR="00192802" w:rsidRPr="00703D75" w:rsidRDefault="00192802" w:rsidP="00192802">
            <w:pPr>
              <w:jc w:val="right"/>
              <w:rPr>
                <w:sz w:val="18"/>
                <w:szCs w:val="16"/>
                <w:lang w:eastAsia="tr-TR"/>
              </w:rPr>
            </w:pPr>
            <w:r w:rsidRPr="00266763">
              <w:rPr>
                <w:sz w:val="18"/>
                <w:szCs w:val="16"/>
                <w:lang w:eastAsia="tr-TR"/>
              </w:rPr>
              <w:t>91</w:t>
            </w:r>
          </w:p>
        </w:tc>
        <w:tc>
          <w:tcPr>
            <w:tcW w:w="1318" w:type="dxa"/>
            <w:shd w:val="clear" w:color="auto" w:fill="auto"/>
            <w:vAlign w:val="bottom"/>
          </w:tcPr>
          <w:p w14:paraId="44514B79" w14:textId="605F2701" w:rsidR="00192802" w:rsidRPr="00703D75" w:rsidRDefault="00192802" w:rsidP="00192802">
            <w:pPr>
              <w:jc w:val="right"/>
              <w:rPr>
                <w:sz w:val="18"/>
                <w:szCs w:val="16"/>
                <w:lang w:eastAsia="tr-TR"/>
              </w:rPr>
            </w:pPr>
            <w:r w:rsidRPr="00192802">
              <w:rPr>
                <w:sz w:val="18"/>
                <w:szCs w:val="16"/>
                <w:lang w:eastAsia="tr-TR"/>
              </w:rPr>
              <w:t>-</w:t>
            </w:r>
          </w:p>
        </w:tc>
        <w:tc>
          <w:tcPr>
            <w:tcW w:w="1318" w:type="dxa"/>
            <w:shd w:val="clear" w:color="auto" w:fill="auto"/>
            <w:vAlign w:val="bottom"/>
          </w:tcPr>
          <w:p w14:paraId="7DC9431C" w14:textId="3A9BEA8B" w:rsidR="00192802" w:rsidRPr="00CB56EC" w:rsidRDefault="00192802" w:rsidP="00192802">
            <w:pPr>
              <w:jc w:val="right"/>
            </w:pPr>
            <w:r w:rsidRPr="00D5711A">
              <w:rPr>
                <w:sz w:val="18"/>
                <w:szCs w:val="16"/>
                <w:lang w:eastAsia="tr-TR"/>
              </w:rPr>
              <w:t>-</w:t>
            </w:r>
          </w:p>
        </w:tc>
        <w:tc>
          <w:tcPr>
            <w:tcW w:w="1318" w:type="dxa"/>
            <w:shd w:val="clear" w:color="auto" w:fill="auto"/>
            <w:vAlign w:val="bottom"/>
          </w:tcPr>
          <w:p w14:paraId="2D20876D" w14:textId="2A0F1F2B" w:rsidR="00192802" w:rsidRPr="00CB56EC" w:rsidRDefault="00192802" w:rsidP="00192802">
            <w:pPr>
              <w:jc w:val="right"/>
            </w:pPr>
            <w:r w:rsidRPr="00D5711A">
              <w:rPr>
                <w:sz w:val="18"/>
                <w:szCs w:val="16"/>
                <w:lang w:eastAsia="tr-TR"/>
              </w:rPr>
              <w:t>-</w:t>
            </w:r>
          </w:p>
        </w:tc>
      </w:tr>
      <w:tr w:rsidR="00192802" w:rsidRPr="00CB56EC" w14:paraId="750FFCAD" w14:textId="77777777" w:rsidTr="00192802">
        <w:trPr>
          <w:trHeight w:hRule="exact" w:val="227"/>
        </w:trPr>
        <w:tc>
          <w:tcPr>
            <w:tcW w:w="3964" w:type="dxa"/>
            <w:shd w:val="clear" w:color="auto" w:fill="auto"/>
            <w:vAlign w:val="bottom"/>
          </w:tcPr>
          <w:p w14:paraId="754867F6" w14:textId="208DE2B5" w:rsidR="00192802" w:rsidRPr="00CB56EC" w:rsidRDefault="00192802" w:rsidP="00192802">
            <w:pPr>
              <w:ind w:firstLineChars="100" w:firstLine="180"/>
              <w:rPr>
                <w:color w:val="000000"/>
                <w:sz w:val="18"/>
                <w:szCs w:val="18"/>
                <w:lang w:eastAsia="tr-TR"/>
              </w:rPr>
            </w:pPr>
            <w:r w:rsidRPr="00CB56EC">
              <w:rPr>
                <w:color w:val="000000"/>
                <w:sz w:val="18"/>
                <w:szCs w:val="18"/>
                <w:lang w:eastAsia="tr-TR"/>
              </w:rPr>
              <w:t>Kaynak kul. Destek. Fonundan Alınan Primler</w:t>
            </w:r>
          </w:p>
        </w:tc>
        <w:tc>
          <w:tcPr>
            <w:tcW w:w="1318" w:type="dxa"/>
            <w:shd w:val="clear" w:color="auto" w:fill="auto"/>
            <w:vAlign w:val="bottom"/>
          </w:tcPr>
          <w:p w14:paraId="75C92F17" w14:textId="63A6D506" w:rsidR="00192802" w:rsidRPr="00703D75" w:rsidRDefault="00192802" w:rsidP="00192802">
            <w:pPr>
              <w:jc w:val="right"/>
              <w:rPr>
                <w:sz w:val="18"/>
                <w:szCs w:val="16"/>
                <w:lang w:eastAsia="tr-TR"/>
              </w:rPr>
            </w:pPr>
            <w:r w:rsidRPr="00192802">
              <w:rPr>
                <w:sz w:val="18"/>
                <w:szCs w:val="16"/>
                <w:lang w:eastAsia="tr-TR"/>
              </w:rPr>
              <w:t>-</w:t>
            </w:r>
          </w:p>
        </w:tc>
        <w:tc>
          <w:tcPr>
            <w:tcW w:w="1318" w:type="dxa"/>
            <w:shd w:val="clear" w:color="auto" w:fill="auto"/>
            <w:vAlign w:val="bottom"/>
          </w:tcPr>
          <w:p w14:paraId="422086C2" w14:textId="4DA8100A" w:rsidR="00192802" w:rsidRPr="00703D75" w:rsidRDefault="00192802" w:rsidP="00192802">
            <w:pPr>
              <w:jc w:val="right"/>
              <w:rPr>
                <w:sz w:val="18"/>
                <w:szCs w:val="16"/>
                <w:lang w:eastAsia="tr-TR"/>
              </w:rPr>
            </w:pPr>
            <w:r w:rsidRPr="00192802">
              <w:rPr>
                <w:sz w:val="18"/>
                <w:szCs w:val="16"/>
                <w:lang w:eastAsia="tr-TR"/>
              </w:rPr>
              <w:t>-</w:t>
            </w:r>
          </w:p>
        </w:tc>
        <w:tc>
          <w:tcPr>
            <w:tcW w:w="1318" w:type="dxa"/>
            <w:shd w:val="clear" w:color="auto" w:fill="auto"/>
            <w:vAlign w:val="bottom"/>
          </w:tcPr>
          <w:p w14:paraId="74DE8EA0" w14:textId="1DD7441F" w:rsidR="00192802" w:rsidRPr="00CB56EC" w:rsidRDefault="00192802" w:rsidP="00192802">
            <w:pPr>
              <w:jc w:val="right"/>
            </w:pPr>
            <w:r w:rsidRPr="00D5711A">
              <w:rPr>
                <w:sz w:val="18"/>
                <w:szCs w:val="16"/>
                <w:lang w:eastAsia="tr-TR"/>
              </w:rPr>
              <w:t>-</w:t>
            </w:r>
          </w:p>
        </w:tc>
        <w:tc>
          <w:tcPr>
            <w:tcW w:w="1318" w:type="dxa"/>
            <w:shd w:val="clear" w:color="auto" w:fill="auto"/>
            <w:vAlign w:val="bottom"/>
          </w:tcPr>
          <w:p w14:paraId="19127B46" w14:textId="1C484E9E" w:rsidR="00192802" w:rsidRPr="00CB56EC" w:rsidRDefault="00192802" w:rsidP="00192802">
            <w:pPr>
              <w:jc w:val="right"/>
            </w:pPr>
            <w:r w:rsidRPr="00D5711A">
              <w:rPr>
                <w:sz w:val="18"/>
                <w:szCs w:val="16"/>
                <w:lang w:eastAsia="tr-TR"/>
              </w:rPr>
              <w:t>-</w:t>
            </w:r>
          </w:p>
        </w:tc>
      </w:tr>
      <w:tr w:rsidR="00192802" w:rsidRPr="00192802" w14:paraId="3692031D" w14:textId="77777777" w:rsidTr="00192802">
        <w:trPr>
          <w:trHeight w:hRule="exact" w:val="227"/>
        </w:trPr>
        <w:tc>
          <w:tcPr>
            <w:tcW w:w="3964" w:type="dxa"/>
            <w:shd w:val="clear" w:color="auto" w:fill="auto"/>
            <w:vAlign w:val="bottom"/>
          </w:tcPr>
          <w:p w14:paraId="015D674C" w14:textId="77777777" w:rsidR="00192802" w:rsidRPr="00192802" w:rsidRDefault="00192802" w:rsidP="00192802">
            <w:pPr>
              <w:rPr>
                <w:b/>
                <w:bCs/>
                <w:color w:val="000000"/>
                <w:sz w:val="18"/>
                <w:szCs w:val="18"/>
                <w:lang w:eastAsia="tr-TR"/>
              </w:rPr>
            </w:pPr>
            <w:r w:rsidRPr="00192802">
              <w:rPr>
                <w:b/>
                <w:bCs/>
                <w:color w:val="000000"/>
                <w:sz w:val="18"/>
                <w:szCs w:val="18"/>
                <w:lang w:eastAsia="tr-TR"/>
              </w:rPr>
              <w:t>Toplam</w:t>
            </w:r>
          </w:p>
        </w:tc>
        <w:tc>
          <w:tcPr>
            <w:tcW w:w="1318" w:type="dxa"/>
            <w:shd w:val="clear" w:color="auto" w:fill="auto"/>
            <w:vAlign w:val="bottom"/>
          </w:tcPr>
          <w:p w14:paraId="77507831" w14:textId="0EE80645" w:rsidR="00192802" w:rsidRPr="00192802" w:rsidRDefault="00192802" w:rsidP="00192802">
            <w:pPr>
              <w:jc w:val="right"/>
              <w:rPr>
                <w:b/>
                <w:bCs/>
                <w:sz w:val="18"/>
                <w:szCs w:val="16"/>
                <w:lang w:eastAsia="tr-TR"/>
              </w:rPr>
            </w:pPr>
            <w:r w:rsidRPr="00266763">
              <w:rPr>
                <w:b/>
                <w:bCs/>
                <w:sz w:val="18"/>
                <w:szCs w:val="16"/>
                <w:lang w:eastAsia="tr-TR"/>
              </w:rPr>
              <w:t>610,167</w:t>
            </w:r>
          </w:p>
        </w:tc>
        <w:tc>
          <w:tcPr>
            <w:tcW w:w="1318" w:type="dxa"/>
            <w:shd w:val="clear" w:color="auto" w:fill="auto"/>
            <w:vAlign w:val="bottom"/>
          </w:tcPr>
          <w:p w14:paraId="651FE8BC" w14:textId="57100FC1" w:rsidR="00192802" w:rsidRPr="00192802" w:rsidRDefault="00192802" w:rsidP="00192802">
            <w:pPr>
              <w:jc w:val="right"/>
              <w:rPr>
                <w:b/>
                <w:bCs/>
                <w:sz w:val="18"/>
                <w:szCs w:val="16"/>
                <w:lang w:eastAsia="tr-TR"/>
              </w:rPr>
            </w:pPr>
            <w:r w:rsidRPr="00266763">
              <w:rPr>
                <w:b/>
                <w:bCs/>
                <w:sz w:val="18"/>
                <w:szCs w:val="16"/>
                <w:lang w:eastAsia="tr-TR"/>
              </w:rPr>
              <w:t>33,435</w:t>
            </w:r>
          </w:p>
        </w:tc>
        <w:tc>
          <w:tcPr>
            <w:tcW w:w="1318" w:type="dxa"/>
            <w:shd w:val="clear" w:color="auto" w:fill="auto"/>
            <w:vAlign w:val="bottom"/>
          </w:tcPr>
          <w:p w14:paraId="1430601F" w14:textId="27900F13" w:rsidR="00192802" w:rsidRPr="00192802" w:rsidRDefault="00192802" w:rsidP="00192802">
            <w:pPr>
              <w:jc w:val="right"/>
              <w:rPr>
                <w:b/>
                <w:bCs/>
              </w:rPr>
            </w:pPr>
            <w:r w:rsidRPr="00192802">
              <w:rPr>
                <w:b/>
                <w:bCs/>
                <w:sz w:val="18"/>
                <w:szCs w:val="16"/>
                <w:lang w:eastAsia="tr-TR"/>
              </w:rPr>
              <w:t>86,900</w:t>
            </w:r>
          </w:p>
        </w:tc>
        <w:tc>
          <w:tcPr>
            <w:tcW w:w="1318" w:type="dxa"/>
            <w:shd w:val="clear" w:color="auto" w:fill="auto"/>
            <w:vAlign w:val="bottom"/>
          </w:tcPr>
          <w:p w14:paraId="1EE4475A" w14:textId="5B0B5A29" w:rsidR="00192802" w:rsidRPr="00192802" w:rsidRDefault="00192802" w:rsidP="00192802">
            <w:pPr>
              <w:jc w:val="right"/>
              <w:rPr>
                <w:b/>
                <w:bCs/>
              </w:rPr>
            </w:pPr>
            <w:r w:rsidRPr="00192802">
              <w:rPr>
                <w:b/>
                <w:bCs/>
                <w:sz w:val="18"/>
                <w:szCs w:val="16"/>
                <w:lang w:eastAsia="tr-TR"/>
              </w:rPr>
              <w:t>8,028</w:t>
            </w:r>
          </w:p>
        </w:tc>
      </w:tr>
    </w:tbl>
    <w:p w14:paraId="1A8E4AF3" w14:textId="77777777" w:rsidR="008709F1" w:rsidRPr="00CB56EC" w:rsidRDefault="008709F1" w:rsidP="00E30CF9">
      <w:pPr>
        <w:tabs>
          <w:tab w:val="num" w:pos="709"/>
          <w:tab w:val="num" w:pos="2880"/>
        </w:tabs>
        <w:autoSpaceDE w:val="0"/>
        <w:autoSpaceDN w:val="0"/>
        <w:adjustRightInd w:val="0"/>
        <w:ind w:hanging="567"/>
        <w:rPr>
          <w:sz w:val="16"/>
          <w:lang w:eastAsia="en-GB"/>
        </w:rPr>
      </w:pPr>
    </w:p>
    <w:p w14:paraId="5FDE16D4" w14:textId="1FB62739" w:rsidR="00E30CF9" w:rsidRPr="00CB56EC" w:rsidRDefault="008F079C" w:rsidP="00E30CF9">
      <w:pPr>
        <w:tabs>
          <w:tab w:val="num" w:pos="709"/>
          <w:tab w:val="num" w:pos="2880"/>
        </w:tabs>
        <w:autoSpaceDE w:val="0"/>
        <w:autoSpaceDN w:val="0"/>
        <w:adjustRightInd w:val="0"/>
        <w:ind w:hanging="567"/>
        <w:rPr>
          <w:b/>
        </w:rPr>
      </w:pPr>
      <w:bookmarkStart w:id="30" w:name="_Hlk125303480"/>
      <w:r w:rsidRPr="00CB56EC">
        <w:rPr>
          <w:b/>
        </w:rPr>
        <w:tab/>
      </w:r>
      <w:r w:rsidR="00E30CF9" w:rsidRPr="00CB56EC">
        <w:rPr>
          <w:b/>
        </w:rPr>
        <w:t xml:space="preserve">Bankalardan alınan </w:t>
      </w:r>
      <w:r w:rsidR="0018099E" w:rsidRPr="00CB56EC">
        <w:rPr>
          <w:b/>
        </w:rPr>
        <w:t>kâr</w:t>
      </w:r>
      <w:r w:rsidR="00E30CF9" w:rsidRPr="00CB56EC">
        <w:rPr>
          <w:b/>
        </w:rPr>
        <w:t xml:space="preserve"> payı gelirlerine ilişkin bilgiler</w:t>
      </w:r>
    </w:p>
    <w:p w14:paraId="661EB8F3" w14:textId="77777777" w:rsidR="00E30CF9" w:rsidRPr="00CB56EC" w:rsidRDefault="00E30CF9" w:rsidP="00E30CF9">
      <w:pPr>
        <w:autoSpaceDE w:val="0"/>
        <w:autoSpaceDN w:val="0"/>
        <w:adjustRightInd w:val="0"/>
        <w:rPr>
          <w:sz w:val="16"/>
          <w:lang w:eastAsia="en-GB"/>
        </w:rPr>
      </w:pPr>
    </w:p>
    <w:tbl>
      <w:tblPr>
        <w:tblW w:w="923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8"/>
        <w:gridCol w:w="1318"/>
        <w:gridCol w:w="1318"/>
        <w:gridCol w:w="1318"/>
      </w:tblGrid>
      <w:tr w:rsidR="008709F1" w:rsidRPr="00CB56EC" w14:paraId="16E9F5F1" w14:textId="77777777" w:rsidTr="00192802">
        <w:trPr>
          <w:trHeight w:val="266"/>
        </w:trPr>
        <w:tc>
          <w:tcPr>
            <w:tcW w:w="3964" w:type="dxa"/>
            <w:shd w:val="clear" w:color="auto" w:fill="auto"/>
            <w:vAlign w:val="center"/>
            <w:hideMark/>
          </w:tcPr>
          <w:p w14:paraId="43AA3EBC" w14:textId="77777777" w:rsidR="008709F1" w:rsidRPr="00CB56EC" w:rsidRDefault="008709F1" w:rsidP="008709F1">
            <w:pPr>
              <w:jc w:val="right"/>
              <w:rPr>
                <w:sz w:val="18"/>
                <w:szCs w:val="18"/>
                <w:lang w:eastAsia="tr-TR"/>
              </w:rPr>
            </w:pPr>
            <w:r w:rsidRPr="00CB56EC">
              <w:rPr>
                <w:sz w:val="18"/>
                <w:szCs w:val="18"/>
                <w:lang w:eastAsia="tr-TR"/>
              </w:rPr>
              <w:t> </w:t>
            </w:r>
          </w:p>
        </w:tc>
        <w:tc>
          <w:tcPr>
            <w:tcW w:w="2636" w:type="dxa"/>
            <w:gridSpan w:val="2"/>
            <w:shd w:val="clear" w:color="auto" w:fill="auto"/>
            <w:vAlign w:val="center"/>
            <w:hideMark/>
          </w:tcPr>
          <w:p w14:paraId="753580D2" w14:textId="77777777" w:rsidR="008709F1" w:rsidRPr="00CB56EC" w:rsidRDefault="008709F1" w:rsidP="008709F1">
            <w:pPr>
              <w:jc w:val="center"/>
              <w:rPr>
                <w:b/>
                <w:bCs/>
                <w:sz w:val="18"/>
                <w:szCs w:val="18"/>
                <w:lang w:eastAsia="tr-TR"/>
              </w:rPr>
            </w:pPr>
            <w:r w:rsidRPr="00CB56EC">
              <w:rPr>
                <w:b/>
                <w:bCs/>
                <w:sz w:val="18"/>
                <w:szCs w:val="18"/>
                <w:lang w:eastAsia="tr-TR"/>
              </w:rPr>
              <w:t>Cari Dönem</w:t>
            </w:r>
          </w:p>
        </w:tc>
        <w:tc>
          <w:tcPr>
            <w:tcW w:w="2636" w:type="dxa"/>
            <w:gridSpan w:val="2"/>
            <w:shd w:val="clear" w:color="auto" w:fill="auto"/>
            <w:vAlign w:val="center"/>
            <w:hideMark/>
          </w:tcPr>
          <w:p w14:paraId="209BDFEB" w14:textId="77777777" w:rsidR="008709F1" w:rsidRPr="00CB56EC" w:rsidRDefault="008709F1" w:rsidP="008709F1">
            <w:pPr>
              <w:jc w:val="center"/>
              <w:rPr>
                <w:b/>
                <w:bCs/>
                <w:sz w:val="18"/>
                <w:szCs w:val="18"/>
                <w:lang w:eastAsia="tr-TR"/>
              </w:rPr>
            </w:pPr>
            <w:r w:rsidRPr="00CB56EC">
              <w:rPr>
                <w:b/>
                <w:bCs/>
                <w:sz w:val="18"/>
                <w:szCs w:val="18"/>
                <w:lang w:eastAsia="tr-TR"/>
              </w:rPr>
              <w:t>Önceki Dönem</w:t>
            </w:r>
          </w:p>
        </w:tc>
      </w:tr>
      <w:tr w:rsidR="008709F1" w:rsidRPr="00CB56EC" w14:paraId="6469A31E" w14:textId="77777777" w:rsidTr="00192802">
        <w:trPr>
          <w:trHeight w:val="251"/>
        </w:trPr>
        <w:tc>
          <w:tcPr>
            <w:tcW w:w="3964" w:type="dxa"/>
            <w:shd w:val="clear" w:color="auto" w:fill="auto"/>
            <w:vAlign w:val="center"/>
            <w:hideMark/>
          </w:tcPr>
          <w:p w14:paraId="288CE18A" w14:textId="77777777" w:rsidR="008709F1" w:rsidRPr="00CB56EC" w:rsidRDefault="008709F1" w:rsidP="008709F1">
            <w:pPr>
              <w:jc w:val="right"/>
              <w:rPr>
                <w:sz w:val="18"/>
                <w:szCs w:val="18"/>
                <w:lang w:eastAsia="tr-TR"/>
              </w:rPr>
            </w:pPr>
            <w:r w:rsidRPr="00CB56EC">
              <w:rPr>
                <w:sz w:val="18"/>
                <w:szCs w:val="18"/>
                <w:lang w:eastAsia="tr-TR"/>
              </w:rPr>
              <w:t> </w:t>
            </w:r>
          </w:p>
        </w:tc>
        <w:tc>
          <w:tcPr>
            <w:tcW w:w="1318" w:type="dxa"/>
            <w:shd w:val="clear" w:color="auto" w:fill="auto"/>
            <w:vAlign w:val="center"/>
            <w:hideMark/>
          </w:tcPr>
          <w:p w14:paraId="3FB52D72" w14:textId="77777777" w:rsidR="008709F1" w:rsidRPr="00CB56EC" w:rsidRDefault="008709F1" w:rsidP="008709F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249D3EBD" w14:textId="77777777" w:rsidR="008709F1" w:rsidRPr="00CB56EC" w:rsidRDefault="008709F1" w:rsidP="008709F1">
            <w:pPr>
              <w:jc w:val="right"/>
              <w:rPr>
                <w:b/>
                <w:bCs/>
                <w:sz w:val="18"/>
                <w:szCs w:val="18"/>
                <w:lang w:eastAsia="tr-TR"/>
              </w:rPr>
            </w:pPr>
            <w:r w:rsidRPr="00CB56EC">
              <w:rPr>
                <w:b/>
                <w:bCs/>
                <w:sz w:val="18"/>
                <w:szCs w:val="18"/>
                <w:lang w:eastAsia="tr-TR"/>
              </w:rPr>
              <w:t>YP</w:t>
            </w:r>
          </w:p>
        </w:tc>
        <w:tc>
          <w:tcPr>
            <w:tcW w:w="1318" w:type="dxa"/>
            <w:shd w:val="clear" w:color="auto" w:fill="auto"/>
            <w:vAlign w:val="center"/>
            <w:hideMark/>
          </w:tcPr>
          <w:p w14:paraId="3F7CA7B6" w14:textId="77777777" w:rsidR="008709F1" w:rsidRPr="00CB56EC" w:rsidRDefault="008709F1" w:rsidP="008709F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2C3ABCCC" w14:textId="77777777" w:rsidR="008709F1" w:rsidRPr="00CB56EC" w:rsidRDefault="008709F1" w:rsidP="008709F1">
            <w:pPr>
              <w:jc w:val="right"/>
              <w:rPr>
                <w:b/>
                <w:bCs/>
                <w:sz w:val="18"/>
                <w:szCs w:val="18"/>
                <w:lang w:eastAsia="tr-TR"/>
              </w:rPr>
            </w:pPr>
            <w:r w:rsidRPr="00CB56EC">
              <w:rPr>
                <w:b/>
                <w:bCs/>
                <w:sz w:val="18"/>
                <w:szCs w:val="18"/>
                <w:lang w:eastAsia="tr-TR"/>
              </w:rPr>
              <w:t>YP</w:t>
            </w:r>
          </w:p>
        </w:tc>
      </w:tr>
      <w:tr w:rsidR="00192802" w:rsidRPr="00CB56EC" w14:paraId="48DE97D1" w14:textId="77777777" w:rsidTr="00192802">
        <w:trPr>
          <w:trHeight w:hRule="exact" w:val="227"/>
        </w:trPr>
        <w:tc>
          <w:tcPr>
            <w:tcW w:w="3964" w:type="dxa"/>
            <w:shd w:val="clear" w:color="auto" w:fill="auto"/>
            <w:vAlign w:val="bottom"/>
            <w:hideMark/>
          </w:tcPr>
          <w:p w14:paraId="43A39AE7" w14:textId="77777777" w:rsidR="00192802" w:rsidRPr="00CB56EC" w:rsidRDefault="00192802" w:rsidP="00192802">
            <w:pPr>
              <w:rPr>
                <w:color w:val="000000"/>
                <w:sz w:val="18"/>
                <w:szCs w:val="18"/>
                <w:lang w:eastAsia="tr-TR"/>
              </w:rPr>
            </w:pPr>
            <w:r w:rsidRPr="00CB56EC">
              <w:rPr>
                <w:color w:val="000000"/>
                <w:sz w:val="18"/>
                <w:szCs w:val="18"/>
                <w:lang w:eastAsia="tr-TR"/>
              </w:rPr>
              <w:t>T.C. Merkez Bankasından</w:t>
            </w:r>
          </w:p>
        </w:tc>
        <w:tc>
          <w:tcPr>
            <w:tcW w:w="1318" w:type="dxa"/>
            <w:shd w:val="clear" w:color="auto" w:fill="auto"/>
            <w:vAlign w:val="bottom"/>
            <w:hideMark/>
          </w:tcPr>
          <w:p w14:paraId="767A640F" w14:textId="527044AD" w:rsidR="00192802" w:rsidRPr="00703D75" w:rsidRDefault="00192802" w:rsidP="00192802">
            <w:pPr>
              <w:jc w:val="right"/>
              <w:rPr>
                <w:sz w:val="18"/>
                <w:szCs w:val="16"/>
                <w:lang w:eastAsia="tr-TR"/>
              </w:rPr>
            </w:pPr>
            <w:r w:rsidRPr="00266763">
              <w:rPr>
                <w:sz w:val="18"/>
                <w:szCs w:val="16"/>
                <w:lang w:eastAsia="tr-TR"/>
              </w:rPr>
              <w:t>69,692</w:t>
            </w:r>
          </w:p>
        </w:tc>
        <w:tc>
          <w:tcPr>
            <w:tcW w:w="1318" w:type="dxa"/>
            <w:shd w:val="clear" w:color="auto" w:fill="auto"/>
            <w:vAlign w:val="bottom"/>
            <w:hideMark/>
          </w:tcPr>
          <w:p w14:paraId="505D92FA" w14:textId="135933D6" w:rsidR="00192802" w:rsidRPr="00703D75" w:rsidRDefault="00192802" w:rsidP="00192802">
            <w:pPr>
              <w:jc w:val="right"/>
              <w:rPr>
                <w:sz w:val="18"/>
                <w:szCs w:val="16"/>
                <w:lang w:eastAsia="tr-TR"/>
              </w:rPr>
            </w:pPr>
            <w:r w:rsidRPr="00192802">
              <w:rPr>
                <w:sz w:val="18"/>
                <w:szCs w:val="16"/>
                <w:lang w:eastAsia="tr-TR"/>
              </w:rPr>
              <w:t>-</w:t>
            </w:r>
          </w:p>
        </w:tc>
        <w:tc>
          <w:tcPr>
            <w:tcW w:w="1318" w:type="dxa"/>
            <w:shd w:val="clear" w:color="auto" w:fill="auto"/>
            <w:vAlign w:val="bottom"/>
            <w:hideMark/>
          </w:tcPr>
          <w:p w14:paraId="30DC60A8" w14:textId="790A8C3B" w:rsidR="00192802" w:rsidRPr="00CB56EC" w:rsidRDefault="00192802" w:rsidP="00192802">
            <w:pPr>
              <w:jc w:val="right"/>
              <w:rPr>
                <w:sz w:val="18"/>
                <w:szCs w:val="16"/>
                <w:lang w:eastAsia="tr-TR"/>
              </w:rPr>
            </w:pPr>
            <w:r w:rsidRPr="00D5711A">
              <w:rPr>
                <w:sz w:val="18"/>
                <w:szCs w:val="16"/>
                <w:lang w:eastAsia="tr-TR"/>
              </w:rPr>
              <w:t>-</w:t>
            </w:r>
          </w:p>
        </w:tc>
        <w:tc>
          <w:tcPr>
            <w:tcW w:w="1318" w:type="dxa"/>
            <w:shd w:val="clear" w:color="auto" w:fill="auto"/>
            <w:vAlign w:val="bottom"/>
            <w:hideMark/>
          </w:tcPr>
          <w:p w14:paraId="1174CCB9" w14:textId="74F8D919" w:rsidR="00192802" w:rsidRPr="00CB56EC" w:rsidRDefault="00192802" w:rsidP="00192802">
            <w:pPr>
              <w:jc w:val="right"/>
              <w:rPr>
                <w:sz w:val="18"/>
                <w:szCs w:val="16"/>
                <w:lang w:eastAsia="tr-TR"/>
              </w:rPr>
            </w:pPr>
            <w:r w:rsidRPr="00D5711A">
              <w:rPr>
                <w:sz w:val="18"/>
                <w:szCs w:val="16"/>
                <w:lang w:eastAsia="tr-TR"/>
              </w:rPr>
              <w:t>-</w:t>
            </w:r>
          </w:p>
        </w:tc>
      </w:tr>
      <w:tr w:rsidR="00192802" w:rsidRPr="00CB56EC" w14:paraId="2DE7308A" w14:textId="77777777" w:rsidTr="00192802">
        <w:trPr>
          <w:trHeight w:hRule="exact" w:val="227"/>
        </w:trPr>
        <w:tc>
          <w:tcPr>
            <w:tcW w:w="3964" w:type="dxa"/>
            <w:shd w:val="clear" w:color="auto" w:fill="auto"/>
            <w:vAlign w:val="bottom"/>
            <w:hideMark/>
          </w:tcPr>
          <w:p w14:paraId="1E731920" w14:textId="77777777" w:rsidR="00192802" w:rsidRPr="00CB56EC" w:rsidRDefault="00192802" w:rsidP="00192802">
            <w:pPr>
              <w:rPr>
                <w:color w:val="000000"/>
                <w:sz w:val="18"/>
                <w:szCs w:val="18"/>
                <w:lang w:eastAsia="tr-TR"/>
              </w:rPr>
            </w:pPr>
            <w:r w:rsidRPr="00CB56EC">
              <w:rPr>
                <w:color w:val="000000"/>
                <w:sz w:val="18"/>
                <w:szCs w:val="18"/>
                <w:lang w:eastAsia="tr-TR"/>
              </w:rPr>
              <w:t>Yurtiçi Bankalardan</w:t>
            </w:r>
          </w:p>
        </w:tc>
        <w:tc>
          <w:tcPr>
            <w:tcW w:w="1318" w:type="dxa"/>
            <w:shd w:val="clear" w:color="auto" w:fill="auto"/>
            <w:vAlign w:val="bottom"/>
            <w:hideMark/>
          </w:tcPr>
          <w:p w14:paraId="40979F31" w14:textId="379A59C7" w:rsidR="00192802" w:rsidRPr="00703D75" w:rsidRDefault="00192802" w:rsidP="00192802">
            <w:pPr>
              <w:jc w:val="right"/>
              <w:rPr>
                <w:sz w:val="18"/>
                <w:szCs w:val="16"/>
                <w:lang w:eastAsia="tr-TR"/>
              </w:rPr>
            </w:pPr>
            <w:r w:rsidRPr="00266763">
              <w:rPr>
                <w:sz w:val="18"/>
                <w:szCs w:val="16"/>
                <w:lang w:eastAsia="tr-TR"/>
              </w:rPr>
              <w:t>2,539</w:t>
            </w:r>
          </w:p>
        </w:tc>
        <w:tc>
          <w:tcPr>
            <w:tcW w:w="1318" w:type="dxa"/>
            <w:shd w:val="clear" w:color="auto" w:fill="auto"/>
            <w:vAlign w:val="bottom"/>
            <w:hideMark/>
          </w:tcPr>
          <w:p w14:paraId="13C2E7FB" w14:textId="4EBDAC87" w:rsidR="00192802" w:rsidRPr="00703D75" w:rsidRDefault="00192802" w:rsidP="00192802">
            <w:pPr>
              <w:jc w:val="right"/>
              <w:rPr>
                <w:sz w:val="18"/>
                <w:szCs w:val="16"/>
                <w:lang w:eastAsia="tr-TR"/>
              </w:rPr>
            </w:pPr>
            <w:r w:rsidRPr="00192802">
              <w:rPr>
                <w:sz w:val="18"/>
                <w:szCs w:val="16"/>
                <w:lang w:eastAsia="tr-TR"/>
              </w:rPr>
              <w:t>-</w:t>
            </w:r>
          </w:p>
        </w:tc>
        <w:tc>
          <w:tcPr>
            <w:tcW w:w="1318" w:type="dxa"/>
            <w:shd w:val="clear" w:color="auto" w:fill="auto"/>
            <w:vAlign w:val="bottom"/>
            <w:hideMark/>
          </w:tcPr>
          <w:p w14:paraId="374A3F1B" w14:textId="638321D0" w:rsidR="00192802" w:rsidRPr="00CB56EC" w:rsidRDefault="00192802" w:rsidP="00192802">
            <w:pPr>
              <w:jc w:val="right"/>
              <w:rPr>
                <w:sz w:val="18"/>
                <w:szCs w:val="16"/>
                <w:lang w:eastAsia="tr-TR"/>
              </w:rPr>
            </w:pPr>
            <w:r>
              <w:rPr>
                <w:sz w:val="18"/>
                <w:szCs w:val="16"/>
                <w:lang w:eastAsia="tr-TR"/>
              </w:rPr>
              <w:t>459</w:t>
            </w:r>
          </w:p>
        </w:tc>
        <w:tc>
          <w:tcPr>
            <w:tcW w:w="1318" w:type="dxa"/>
            <w:shd w:val="clear" w:color="auto" w:fill="auto"/>
            <w:vAlign w:val="bottom"/>
            <w:hideMark/>
          </w:tcPr>
          <w:p w14:paraId="3663CE1E" w14:textId="1690F3E8" w:rsidR="00192802" w:rsidRPr="00CB56EC" w:rsidRDefault="00192802" w:rsidP="00192802">
            <w:pPr>
              <w:jc w:val="right"/>
              <w:rPr>
                <w:sz w:val="18"/>
                <w:szCs w:val="16"/>
                <w:lang w:eastAsia="tr-TR"/>
              </w:rPr>
            </w:pPr>
            <w:r>
              <w:rPr>
                <w:sz w:val="18"/>
                <w:szCs w:val="16"/>
                <w:lang w:eastAsia="tr-TR"/>
              </w:rPr>
              <w:t>-</w:t>
            </w:r>
          </w:p>
        </w:tc>
      </w:tr>
      <w:tr w:rsidR="00192802" w:rsidRPr="00CB56EC" w14:paraId="6B832C68" w14:textId="77777777" w:rsidTr="00192802">
        <w:trPr>
          <w:trHeight w:hRule="exact" w:val="227"/>
        </w:trPr>
        <w:tc>
          <w:tcPr>
            <w:tcW w:w="3964" w:type="dxa"/>
            <w:shd w:val="clear" w:color="auto" w:fill="auto"/>
            <w:vAlign w:val="bottom"/>
            <w:hideMark/>
          </w:tcPr>
          <w:p w14:paraId="193DD73B" w14:textId="77777777" w:rsidR="00192802" w:rsidRPr="00CB56EC" w:rsidRDefault="00192802" w:rsidP="00192802">
            <w:pPr>
              <w:rPr>
                <w:color w:val="000000"/>
                <w:sz w:val="18"/>
                <w:szCs w:val="18"/>
                <w:lang w:eastAsia="tr-TR"/>
              </w:rPr>
            </w:pPr>
            <w:r w:rsidRPr="00CB56EC">
              <w:rPr>
                <w:color w:val="000000"/>
                <w:sz w:val="18"/>
                <w:szCs w:val="18"/>
                <w:lang w:eastAsia="tr-TR"/>
              </w:rPr>
              <w:t>Yurtdışı Bankalardan</w:t>
            </w:r>
          </w:p>
        </w:tc>
        <w:tc>
          <w:tcPr>
            <w:tcW w:w="1318" w:type="dxa"/>
            <w:shd w:val="clear" w:color="auto" w:fill="auto"/>
            <w:vAlign w:val="bottom"/>
            <w:hideMark/>
          </w:tcPr>
          <w:p w14:paraId="7476B5A4" w14:textId="0EE1F677" w:rsidR="00192802" w:rsidRPr="00703D75" w:rsidRDefault="00192802" w:rsidP="00192802">
            <w:pPr>
              <w:jc w:val="right"/>
              <w:rPr>
                <w:sz w:val="18"/>
                <w:szCs w:val="16"/>
                <w:lang w:eastAsia="tr-TR"/>
              </w:rPr>
            </w:pPr>
            <w:r w:rsidRPr="00192802">
              <w:rPr>
                <w:sz w:val="18"/>
                <w:szCs w:val="16"/>
                <w:lang w:eastAsia="tr-TR"/>
              </w:rPr>
              <w:t>-</w:t>
            </w:r>
          </w:p>
        </w:tc>
        <w:tc>
          <w:tcPr>
            <w:tcW w:w="1318" w:type="dxa"/>
            <w:shd w:val="clear" w:color="auto" w:fill="auto"/>
            <w:vAlign w:val="bottom"/>
            <w:hideMark/>
          </w:tcPr>
          <w:p w14:paraId="09235229" w14:textId="0AED2E9E" w:rsidR="00192802" w:rsidRPr="00703D75" w:rsidRDefault="00192802" w:rsidP="00192802">
            <w:pPr>
              <w:jc w:val="right"/>
              <w:rPr>
                <w:sz w:val="18"/>
                <w:szCs w:val="16"/>
                <w:lang w:eastAsia="tr-TR"/>
              </w:rPr>
            </w:pPr>
            <w:r w:rsidRPr="00192802">
              <w:rPr>
                <w:sz w:val="18"/>
                <w:szCs w:val="16"/>
                <w:lang w:eastAsia="tr-TR"/>
              </w:rPr>
              <w:t>-</w:t>
            </w:r>
          </w:p>
        </w:tc>
        <w:tc>
          <w:tcPr>
            <w:tcW w:w="1318" w:type="dxa"/>
            <w:shd w:val="clear" w:color="auto" w:fill="auto"/>
            <w:vAlign w:val="bottom"/>
            <w:hideMark/>
          </w:tcPr>
          <w:p w14:paraId="2B13B2DB" w14:textId="11CEAD0E" w:rsidR="00192802" w:rsidRPr="00CB56EC" w:rsidRDefault="00192802" w:rsidP="00192802">
            <w:pPr>
              <w:jc w:val="right"/>
              <w:rPr>
                <w:sz w:val="18"/>
                <w:szCs w:val="16"/>
                <w:lang w:eastAsia="tr-TR"/>
              </w:rPr>
            </w:pPr>
            <w:r w:rsidRPr="00D5711A">
              <w:rPr>
                <w:sz w:val="18"/>
                <w:szCs w:val="16"/>
                <w:lang w:eastAsia="tr-TR"/>
              </w:rPr>
              <w:t>-</w:t>
            </w:r>
          </w:p>
        </w:tc>
        <w:tc>
          <w:tcPr>
            <w:tcW w:w="1318" w:type="dxa"/>
            <w:shd w:val="clear" w:color="auto" w:fill="auto"/>
            <w:vAlign w:val="bottom"/>
            <w:hideMark/>
          </w:tcPr>
          <w:p w14:paraId="2DC14BBC" w14:textId="44BE0303" w:rsidR="00192802" w:rsidRPr="00CB56EC" w:rsidRDefault="00192802" w:rsidP="00192802">
            <w:pPr>
              <w:jc w:val="right"/>
              <w:rPr>
                <w:sz w:val="18"/>
                <w:szCs w:val="16"/>
                <w:lang w:eastAsia="tr-TR"/>
              </w:rPr>
            </w:pPr>
            <w:r w:rsidRPr="00D5711A">
              <w:rPr>
                <w:sz w:val="18"/>
                <w:szCs w:val="16"/>
                <w:lang w:eastAsia="tr-TR"/>
              </w:rPr>
              <w:t>-</w:t>
            </w:r>
          </w:p>
        </w:tc>
      </w:tr>
      <w:tr w:rsidR="00192802" w:rsidRPr="00CB56EC" w14:paraId="7A4085B1" w14:textId="77777777" w:rsidTr="00192802">
        <w:trPr>
          <w:trHeight w:hRule="exact" w:val="227"/>
        </w:trPr>
        <w:tc>
          <w:tcPr>
            <w:tcW w:w="3964" w:type="dxa"/>
            <w:shd w:val="clear" w:color="auto" w:fill="auto"/>
            <w:vAlign w:val="bottom"/>
          </w:tcPr>
          <w:p w14:paraId="224B8C11" w14:textId="77777777" w:rsidR="00192802" w:rsidRPr="00CB56EC" w:rsidRDefault="00192802" w:rsidP="00192802">
            <w:pPr>
              <w:rPr>
                <w:color w:val="000000"/>
                <w:sz w:val="18"/>
                <w:szCs w:val="18"/>
                <w:lang w:eastAsia="tr-TR"/>
              </w:rPr>
            </w:pPr>
            <w:r w:rsidRPr="00CB56EC">
              <w:rPr>
                <w:color w:val="000000"/>
                <w:sz w:val="18"/>
                <w:szCs w:val="18"/>
                <w:lang w:eastAsia="tr-TR"/>
              </w:rPr>
              <w:t>Yurtdışı Merkez ve Şubelerden</w:t>
            </w:r>
          </w:p>
        </w:tc>
        <w:tc>
          <w:tcPr>
            <w:tcW w:w="1318" w:type="dxa"/>
            <w:shd w:val="clear" w:color="auto" w:fill="auto"/>
            <w:vAlign w:val="bottom"/>
          </w:tcPr>
          <w:p w14:paraId="47492C6F" w14:textId="5EF6DF7E" w:rsidR="00192802" w:rsidRPr="00703D75" w:rsidRDefault="00192802" w:rsidP="00192802">
            <w:pPr>
              <w:jc w:val="right"/>
              <w:rPr>
                <w:sz w:val="18"/>
                <w:szCs w:val="16"/>
                <w:lang w:eastAsia="tr-TR"/>
              </w:rPr>
            </w:pPr>
            <w:r w:rsidRPr="00192802">
              <w:rPr>
                <w:sz w:val="18"/>
                <w:szCs w:val="16"/>
                <w:lang w:eastAsia="tr-TR"/>
              </w:rPr>
              <w:t>-</w:t>
            </w:r>
          </w:p>
        </w:tc>
        <w:tc>
          <w:tcPr>
            <w:tcW w:w="1318" w:type="dxa"/>
            <w:shd w:val="clear" w:color="auto" w:fill="auto"/>
            <w:vAlign w:val="bottom"/>
          </w:tcPr>
          <w:p w14:paraId="5D3A8A5F" w14:textId="62EA7068" w:rsidR="00192802" w:rsidRPr="00703D75" w:rsidRDefault="00192802" w:rsidP="00192802">
            <w:pPr>
              <w:jc w:val="right"/>
              <w:rPr>
                <w:sz w:val="18"/>
                <w:szCs w:val="16"/>
                <w:lang w:eastAsia="tr-TR"/>
              </w:rPr>
            </w:pPr>
            <w:r w:rsidRPr="00192802">
              <w:rPr>
                <w:sz w:val="18"/>
                <w:szCs w:val="16"/>
                <w:lang w:eastAsia="tr-TR"/>
              </w:rPr>
              <w:t>-</w:t>
            </w:r>
          </w:p>
        </w:tc>
        <w:tc>
          <w:tcPr>
            <w:tcW w:w="1318" w:type="dxa"/>
            <w:shd w:val="clear" w:color="auto" w:fill="auto"/>
            <w:vAlign w:val="bottom"/>
          </w:tcPr>
          <w:p w14:paraId="29DB3581" w14:textId="6694D48E" w:rsidR="00192802" w:rsidRPr="00CB56EC" w:rsidRDefault="00192802" w:rsidP="00192802">
            <w:pPr>
              <w:jc w:val="right"/>
              <w:rPr>
                <w:sz w:val="18"/>
                <w:szCs w:val="16"/>
                <w:lang w:eastAsia="tr-TR"/>
              </w:rPr>
            </w:pPr>
            <w:r w:rsidRPr="00D5711A">
              <w:rPr>
                <w:sz w:val="18"/>
                <w:szCs w:val="16"/>
                <w:lang w:eastAsia="tr-TR"/>
              </w:rPr>
              <w:t>-</w:t>
            </w:r>
          </w:p>
        </w:tc>
        <w:tc>
          <w:tcPr>
            <w:tcW w:w="1318" w:type="dxa"/>
            <w:shd w:val="clear" w:color="auto" w:fill="auto"/>
            <w:vAlign w:val="bottom"/>
          </w:tcPr>
          <w:p w14:paraId="59A06B48" w14:textId="1FC1AD05" w:rsidR="00192802" w:rsidRPr="00CB56EC" w:rsidRDefault="00192802" w:rsidP="00192802">
            <w:pPr>
              <w:jc w:val="right"/>
              <w:rPr>
                <w:sz w:val="18"/>
                <w:szCs w:val="16"/>
                <w:lang w:eastAsia="tr-TR"/>
              </w:rPr>
            </w:pPr>
            <w:r w:rsidRPr="00D5711A">
              <w:rPr>
                <w:sz w:val="18"/>
                <w:szCs w:val="16"/>
                <w:lang w:eastAsia="tr-TR"/>
              </w:rPr>
              <w:t>-</w:t>
            </w:r>
          </w:p>
        </w:tc>
      </w:tr>
      <w:tr w:rsidR="00192802" w:rsidRPr="00192802" w14:paraId="2536CE87" w14:textId="77777777" w:rsidTr="00192802">
        <w:trPr>
          <w:trHeight w:hRule="exact" w:val="227"/>
        </w:trPr>
        <w:tc>
          <w:tcPr>
            <w:tcW w:w="3964" w:type="dxa"/>
            <w:shd w:val="clear" w:color="auto" w:fill="auto"/>
            <w:vAlign w:val="bottom"/>
          </w:tcPr>
          <w:p w14:paraId="1855BDA8" w14:textId="77777777" w:rsidR="00192802" w:rsidRPr="00192802" w:rsidRDefault="00192802" w:rsidP="00192802">
            <w:pPr>
              <w:rPr>
                <w:b/>
                <w:bCs/>
                <w:color w:val="000000"/>
                <w:sz w:val="18"/>
                <w:szCs w:val="18"/>
                <w:lang w:eastAsia="tr-TR"/>
              </w:rPr>
            </w:pPr>
            <w:r w:rsidRPr="00192802">
              <w:rPr>
                <w:b/>
                <w:bCs/>
                <w:color w:val="000000"/>
                <w:sz w:val="18"/>
                <w:szCs w:val="18"/>
                <w:lang w:eastAsia="tr-TR"/>
              </w:rPr>
              <w:t>Toplam</w:t>
            </w:r>
          </w:p>
        </w:tc>
        <w:tc>
          <w:tcPr>
            <w:tcW w:w="1318" w:type="dxa"/>
            <w:shd w:val="clear" w:color="auto" w:fill="auto"/>
            <w:vAlign w:val="bottom"/>
          </w:tcPr>
          <w:p w14:paraId="2C598E4E" w14:textId="7EC2C541" w:rsidR="00192802" w:rsidRPr="00192802" w:rsidRDefault="00192802" w:rsidP="00192802">
            <w:pPr>
              <w:jc w:val="right"/>
              <w:rPr>
                <w:b/>
                <w:bCs/>
                <w:sz w:val="18"/>
                <w:szCs w:val="16"/>
                <w:lang w:eastAsia="tr-TR"/>
              </w:rPr>
            </w:pPr>
            <w:r w:rsidRPr="00266763">
              <w:rPr>
                <w:b/>
                <w:bCs/>
                <w:sz w:val="18"/>
                <w:szCs w:val="16"/>
                <w:lang w:eastAsia="tr-TR"/>
              </w:rPr>
              <w:t>72,231</w:t>
            </w:r>
          </w:p>
        </w:tc>
        <w:tc>
          <w:tcPr>
            <w:tcW w:w="1318" w:type="dxa"/>
            <w:shd w:val="clear" w:color="auto" w:fill="auto"/>
            <w:vAlign w:val="bottom"/>
          </w:tcPr>
          <w:p w14:paraId="02B509A0" w14:textId="1E8748EF" w:rsidR="00192802" w:rsidRPr="00192802" w:rsidRDefault="00192802" w:rsidP="00192802">
            <w:pPr>
              <w:jc w:val="right"/>
              <w:rPr>
                <w:b/>
                <w:bCs/>
                <w:sz w:val="18"/>
                <w:szCs w:val="16"/>
                <w:lang w:eastAsia="tr-TR"/>
              </w:rPr>
            </w:pPr>
            <w:r w:rsidRPr="00192802">
              <w:rPr>
                <w:b/>
                <w:bCs/>
                <w:sz w:val="18"/>
                <w:szCs w:val="16"/>
                <w:lang w:eastAsia="tr-TR"/>
              </w:rPr>
              <w:t>-</w:t>
            </w:r>
          </w:p>
        </w:tc>
        <w:tc>
          <w:tcPr>
            <w:tcW w:w="1318" w:type="dxa"/>
            <w:shd w:val="clear" w:color="auto" w:fill="auto"/>
            <w:vAlign w:val="bottom"/>
          </w:tcPr>
          <w:p w14:paraId="763EF6F2" w14:textId="708B403D" w:rsidR="00192802" w:rsidRPr="00192802" w:rsidRDefault="00192802" w:rsidP="00192802">
            <w:pPr>
              <w:jc w:val="right"/>
              <w:rPr>
                <w:b/>
                <w:bCs/>
                <w:sz w:val="18"/>
                <w:szCs w:val="16"/>
                <w:lang w:eastAsia="tr-TR"/>
              </w:rPr>
            </w:pPr>
            <w:r w:rsidRPr="00192802">
              <w:rPr>
                <w:b/>
                <w:bCs/>
                <w:sz w:val="18"/>
                <w:szCs w:val="16"/>
                <w:lang w:eastAsia="tr-TR"/>
              </w:rPr>
              <w:t>459</w:t>
            </w:r>
          </w:p>
        </w:tc>
        <w:tc>
          <w:tcPr>
            <w:tcW w:w="1318" w:type="dxa"/>
            <w:shd w:val="clear" w:color="auto" w:fill="auto"/>
            <w:vAlign w:val="bottom"/>
          </w:tcPr>
          <w:p w14:paraId="6894881E" w14:textId="246CB40E" w:rsidR="00192802" w:rsidRPr="00192802" w:rsidRDefault="00192802" w:rsidP="00192802">
            <w:pPr>
              <w:jc w:val="right"/>
              <w:rPr>
                <w:b/>
                <w:bCs/>
                <w:sz w:val="18"/>
                <w:szCs w:val="16"/>
                <w:lang w:eastAsia="tr-TR"/>
              </w:rPr>
            </w:pPr>
            <w:r w:rsidRPr="00192802">
              <w:rPr>
                <w:b/>
                <w:bCs/>
                <w:sz w:val="18"/>
                <w:szCs w:val="16"/>
                <w:lang w:eastAsia="tr-TR"/>
              </w:rPr>
              <w:t>-</w:t>
            </w:r>
          </w:p>
        </w:tc>
      </w:tr>
      <w:bookmarkEnd w:id="30"/>
    </w:tbl>
    <w:p w14:paraId="429DCC89" w14:textId="77777777" w:rsidR="00E30CF9" w:rsidRPr="00CB56EC" w:rsidRDefault="00E30CF9" w:rsidP="00E30CF9">
      <w:pPr>
        <w:autoSpaceDE w:val="0"/>
        <w:autoSpaceDN w:val="0"/>
        <w:adjustRightInd w:val="0"/>
        <w:rPr>
          <w:b/>
          <w:sz w:val="18"/>
          <w:highlight w:val="yellow"/>
        </w:rPr>
      </w:pPr>
    </w:p>
    <w:p w14:paraId="3ABC8627" w14:textId="610E976F" w:rsidR="00E30CF9" w:rsidRPr="00CB56EC" w:rsidRDefault="008F079C" w:rsidP="00E30CF9">
      <w:pPr>
        <w:tabs>
          <w:tab w:val="left" w:pos="709"/>
        </w:tabs>
        <w:autoSpaceDE w:val="0"/>
        <w:autoSpaceDN w:val="0"/>
        <w:adjustRightInd w:val="0"/>
        <w:ind w:hanging="567"/>
        <w:rPr>
          <w:b/>
        </w:rPr>
      </w:pPr>
      <w:bookmarkStart w:id="31" w:name="_Hlk125134540"/>
      <w:r w:rsidRPr="00CB56EC">
        <w:rPr>
          <w:b/>
        </w:rPr>
        <w:tab/>
      </w:r>
      <w:r w:rsidR="00E30CF9" w:rsidRPr="00CB56EC">
        <w:rPr>
          <w:b/>
        </w:rPr>
        <w:t xml:space="preserve">Menkul değerlerden alınan </w:t>
      </w:r>
      <w:r w:rsidR="0018099E">
        <w:rPr>
          <w:b/>
        </w:rPr>
        <w:t>kâr</w:t>
      </w:r>
      <w:r w:rsidR="0018099E" w:rsidRPr="00CB56EC">
        <w:rPr>
          <w:b/>
        </w:rPr>
        <w:t xml:space="preserve"> </w:t>
      </w:r>
      <w:r w:rsidR="00E30CF9" w:rsidRPr="00CB56EC">
        <w:rPr>
          <w:b/>
        </w:rPr>
        <w:t>paylarına ilişkin bilgiler</w:t>
      </w:r>
    </w:p>
    <w:p w14:paraId="6D734C99" w14:textId="77777777" w:rsidR="00E30CF9" w:rsidRPr="00CB56EC" w:rsidRDefault="00E30CF9" w:rsidP="00E30CF9">
      <w:pPr>
        <w:tabs>
          <w:tab w:val="left" w:pos="0"/>
        </w:tabs>
        <w:rPr>
          <w:sz w:val="18"/>
          <w:lang w:eastAsia="en-GB"/>
        </w:rPr>
      </w:pPr>
    </w:p>
    <w:tbl>
      <w:tblPr>
        <w:tblW w:w="923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8"/>
        <w:gridCol w:w="1318"/>
        <w:gridCol w:w="1318"/>
        <w:gridCol w:w="1318"/>
      </w:tblGrid>
      <w:tr w:rsidR="008709F1" w:rsidRPr="00CB56EC" w14:paraId="51F5E385" w14:textId="77777777" w:rsidTr="00192802">
        <w:trPr>
          <w:trHeight w:val="266"/>
        </w:trPr>
        <w:tc>
          <w:tcPr>
            <w:tcW w:w="3964" w:type="dxa"/>
            <w:shd w:val="clear" w:color="auto" w:fill="auto"/>
            <w:vAlign w:val="center"/>
            <w:hideMark/>
          </w:tcPr>
          <w:p w14:paraId="7B4E7FE4" w14:textId="77777777" w:rsidR="008709F1" w:rsidRPr="00CB56EC" w:rsidRDefault="008709F1" w:rsidP="008709F1">
            <w:pPr>
              <w:jc w:val="right"/>
              <w:rPr>
                <w:sz w:val="18"/>
                <w:szCs w:val="18"/>
                <w:lang w:eastAsia="tr-TR"/>
              </w:rPr>
            </w:pPr>
            <w:r w:rsidRPr="00CB56EC">
              <w:rPr>
                <w:sz w:val="18"/>
                <w:szCs w:val="18"/>
                <w:lang w:eastAsia="tr-TR"/>
              </w:rPr>
              <w:t> </w:t>
            </w:r>
          </w:p>
        </w:tc>
        <w:tc>
          <w:tcPr>
            <w:tcW w:w="2636" w:type="dxa"/>
            <w:gridSpan w:val="2"/>
            <w:shd w:val="clear" w:color="auto" w:fill="auto"/>
            <w:vAlign w:val="center"/>
            <w:hideMark/>
          </w:tcPr>
          <w:p w14:paraId="0D8D46D7" w14:textId="77777777" w:rsidR="008709F1" w:rsidRPr="00CB56EC" w:rsidRDefault="008709F1" w:rsidP="008709F1">
            <w:pPr>
              <w:jc w:val="center"/>
              <w:rPr>
                <w:b/>
                <w:bCs/>
                <w:sz w:val="18"/>
                <w:szCs w:val="18"/>
                <w:lang w:eastAsia="tr-TR"/>
              </w:rPr>
            </w:pPr>
            <w:r w:rsidRPr="00CB56EC">
              <w:rPr>
                <w:b/>
                <w:bCs/>
                <w:sz w:val="18"/>
                <w:szCs w:val="18"/>
                <w:lang w:eastAsia="tr-TR"/>
              </w:rPr>
              <w:t>Cari Dönem</w:t>
            </w:r>
          </w:p>
        </w:tc>
        <w:tc>
          <w:tcPr>
            <w:tcW w:w="2636" w:type="dxa"/>
            <w:gridSpan w:val="2"/>
            <w:shd w:val="clear" w:color="auto" w:fill="auto"/>
            <w:vAlign w:val="center"/>
            <w:hideMark/>
          </w:tcPr>
          <w:p w14:paraId="7FE36711" w14:textId="77777777" w:rsidR="008709F1" w:rsidRPr="00CB56EC" w:rsidRDefault="008709F1" w:rsidP="008709F1">
            <w:pPr>
              <w:jc w:val="center"/>
              <w:rPr>
                <w:b/>
                <w:bCs/>
                <w:sz w:val="18"/>
                <w:szCs w:val="18"/>
                <w:lang w:eastAsia="tr-TR"/>
              </w:rPr>
            </w:pPr>
            <w:r w:rsidRPr="00CB56EC">
              <w:rPr>
                <w:b/>
                <w:bCs/>
                <w:sz w:val="18"/>
                <w:szCs w:val="18"/>
                <w:lang w:eastAsia="tr-TR"/>
              </w:rPr>
              <w:t>Önceki Dönem</w:t>
            </w:r>
          </w:p>
        </w:tc>
      </w:tr>
      <w:tr w:rsidR="008709F1" w:rsidRPr="00CB56EC" w14:paraId="7F8D9D99" w14:textId="77777777" w:rsidTr="00192802">
        <w:trPr>
          <w:trHeight w:val="251"/>
        </w:trPr>
        <w:tc>
          <w:tcPr>
            <w:tcW w:w="3964" w:type="dxa"/>
            <w:shd w:val="clear" w:color="auto" w:fill="auto"/>
            <w:vAlign w:val="center"/>
            <w:hideMark/>
          </w:tcPr>
          <w:p w14:paraId="61265854" w14:textId="77777777" w:rsidR="008709F1" w:rsidRPr="00CB56EC" w:rsidRDefault="008709F1" w:rsidP="008709F1">
            <w:pPr>
              <w:jc w:val="right"/>
              <w:rPr>
                <w:sz w:val="18"/>
                <w:szCs w:val="18"/>
                <w:lang w:eastAsia="tr-TR"/>
              </w:rPr>
            </w:pPr>
            <w:r w:rsidRPr="00CB56EC">
              <w:rPr>
                <w:sz w:val="18"/>
                <w:szCs w:val="18"/>
                <w:lang w:eastAsia="tr-TR"/>
              </w:rPr>
              <w:t> </w:t>
            </w:r>
          </w:p>
        </w:tc>
        <w:tc>
          <w:tcPr>
            <w:tcW w:w="1318" w:type="dxa"/>
            <w:shd w:val="clear" w:color="auto" w:fill="auto"/>
            <w:vAlign w:val="center"/>
            <w:hideMark/>
          </w:tcPr>
          <w:p w14:paraId="171787C1" w14:textId="77777777" w:rsidR="008709F1" w:rsidRPr="00CB56EC" w:rsidRDefault="008709F1" w:rsidP="008709F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7CBFA68A" w14:textId="77777777" w:rsidR="008709F1" w:rsidRPr="00CB56EC" w:rsidRDefault="008709F1" w:rsidP="008709F1">
            <w:pPr>
              <w:jc w:val="right"/>
              <w:rPr>
                <w:b/>
                <w:bCs/>
                <w:sz w:val="18"/>
                <w:szCs w:val="18"/>
                <w:lang w:eastAsia="tr-TR"/>
              </w:rPr>
            </w:pPr>
            <w:r w:rsidRPr="00CB56EC">
              <w:rPr>
                <w:b/>
                <w:bCs/>
                <w:sz w:val="18"/>
                <w:szCs w:val="18"/>
                <w:lang w:eastAsia="tr-TR"/>
              </w:rPr>
              <w:t>YP</w:t>
            </w:r>
          </w:p>
        </w:tc>
        <w:tc>
          <w:tcPr>
            <w:tcW w:w="1318" w:type="dxa"/>
            <w:shd w:val="clear" w:color="auto" w:fill="auto"/>
            <w:vAlign w:val="center"/>
            <w:hideMark/>
          </w:tcPr>
          <w:p w14:paraId="5F64FB82" w14:textId="77777777" w:rsidR="008709F1" w:rsidRPr="00CB56EC" w:rsidRDefault="008709F1" w:rsidP="008709F1">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4011A256" w14:textId="77777777" w:rsidR="008709F1" w:rsidRPr="00CB56EC" w:rsidRDefault="008709F1" w:rsidP="008709F1">
            <w:pPr>
              <w:jc w:val="right"/>
              <w:rPr>
                <w:b/>
                <w:bCs/>
                <w:sz w:val="18"/>
                <w:szCs w:val="18"/>
                <w:lang w:eastAsia="tr-TR"/>
              </w:rPr>
            </w:pPr>
            <w:r w:rsidRPr="00CB56EC">
              <w:rPr>
                <w:b/>
                <w:bCs/>
                <w:sz w:val="18"/>
                <w:szCs w:val="18"/>
                <w:lang w:eastAsia="tr-TR"/>
              </w:rPr>
              <w:t>YP</w:t>
            </w:r>
          </w:p>
        </w:tc>
      </w:tr>
      <w:tr w:rsidR="00192802" w:rsidRPr="00CB56EC" w14:paraId="434B4E4E" w14:textId="77777777" w:rsidTr="00192802">
        <w:trPr>
          <w:trHeight w:hRule="exact" w:val="454"/>
        </w:trPr>
        <w:tc>
          <w:tcPr>
            <w:tcW w:w="3964" w:type="dxa"/>
            <w:shd w:val="clear" w:color="auto" w:fill="auto"/>
            <w:vAlign w:val="bottom"/>
            <w:hideMark/>
          </w:tcPr>
          <w:p w14:paraId="76E3E70C" w14:textId="77777777" w:rsidR="00192802" w:rsidRPr="00CB56EC" w:rsidRDefault="00192802" w:rsidP="00192802">
            <w:pPr>
              <w:rPr>
                <w:sz w:val="18"/>
                <w:szCs w:val="18"/>
                <w:lang w:eastAsia="tr-TR"/>
              </w:rPr>
            </w:pPr>
            <w:r w:rsidRPr="00CB56EC">
              <w:rPr>
                <w:sz w:val="18"/>
                <w:szCs w:val="18"/>
                <w:lang w:eastAsia="tr-TR"/>
              </w:rPr>
              <w:t>Gerçeğe Uygun Değer Farkı Kar veya Zarara Yansıtılan Finansal Varlıklar</w:t>
            </w:r>
          </w:p>
        </w:tc>
        <w:tc>
          <w:tcPr>
            <w:tcW w:w="1318" w:type="dxa"/>
            <w:shd w:val="clear" w:color="auto" w:fill="auto"/>
            <w:vAlign w:val="bottom"/>
            <w:hideMark/>
          </w:tcPr>
          <w:p w14:paraId="2023A9ED" w14:textId="5FE13ED9" w:rsidR="00192802" w:rsidRPr="00703D75" w:rsidRDefault="00192802" w:rsidP="00192802">
            <w:pPr>
              <w:jc w:val="right"/>
              <w:rPr>
                <w:sz w:val="18"/>
                <w:szCs w:val="16"/>
                <w:lang w:eastAsia="tr-TR"/>
              </w:rPr>
            </w:pPr>
            <w:r w:rsidRPr="00192802">
              <w:rPr>
                <w:sz w:val="18"/>
                <w:szCs w:val="16"/>
                <w:lang w:eastAsia="tr-TR"/>
              </w:rPr>
              <w:t>-</w:t>
            </w:r>
          </w:p>
        </w:tc>
        <w:tc>
          <w:tcPr>
            <w:tcW w:w="1318" w:type="dxa"/>
            <w:shd w:val="clear" w:color="auto" w:fill="auto"/>
            <w:vAlign w:val="bottom"/>
            <w:hideMark/>
          </w:tcPr>
          <w:p w14:paraId="133AB89A" w14:textId="0B1E6D32" w:rsidR="00192802" w:rsidRPr="00703D75" w:rsidRDefault="00192802" w:rsidP="00192802">
            <w:pPr>
              <w:jc w:val="right"/>
              <w:rPr>
                <w:sz w:val="18"/>
                <w:szCs w:val="16"/>
                <w:lang w:eastAsia="tr-TR"/>
              </w:rPr>
            </w:pPr>
            <w:r w:rsidRPr="00192802">
              <w:rPr>
                <w:sz w:val="18"/>
                <w:szCs w:val="16"/>
                <w:lang w:eastAsia="tr-TR"/>
              </w:rPr>
              <w:t>-</w:t>
            </w:r>
          </w:p>
        </w:tc>
        <w:tc>
          <w:tcPr>
            <w:tcW w:w="1318" w:type="dxa"/>
            <w:shd w:val="clear" w:color="auto" w:fill="auto"/>
            <w:vAlign w:val="bottom"/>
            <w:hideMark/>
          </w:tcPr>
          <w:p w14:paraId="4EC894B5" w14:textId="743D9156" w:rsidR="00192802" w:rsidRPr="00CB56EC" w:rsidRDefault="00192802" w:rsidP="00192802">
            <w:pPr>
              <w:jc w:val="right"/>
            </w:pPr>
            <w:r w:rsidRPr="00D5711A">
              <w:rPr>
                <w:sz w:val="18"/>
                <w:szCs w:val="16"/>
                <w:lang w:eastAsia="tr-TR"/>
              </w:rPr>
              <w:t>-</w:t>
            </w:r>
          </w:p>
        </w:tc>
        <w:tc>
          <w:tcPr>
            <w:tcW w:w="1318" w:type="dxa"/>
            <w:shd w:val="clear" w:color="auto" w:fill="auto"/>
            <w:vAlign w:val="bottom"/>
            <w:hideMark/>
          </w:tcPr>
          <w:p w14:paraId="7FFDB665" w14:textId="2EF7E110" w:rsidR="00192802" w:rsidRPr="00CB56EC" w:rsidRDefault="00192802" w:rsidP="00192802">
            <w:pPr>
              <w:jc w:val="right"/>
            </w:pPr>
            <w:r>
              <w:rPr>
                <w:sz w:val="18"/>
                <w:szCs w:val="16"/>
                <w:lang w:eastAsia="tr-TR"/>
              </w:rPr>
              <w:t>506</w:t>
            </w:r>
          </w:p>
        </w:tc>
      </w:tr>
      <w:tr w:rsidR="00192802" w:rsidRPr="00CB56EC" w14:paraId="362E5012" w14:textId="77777777" w:rsidTr="00192802">
        <w:trPr>
          <w:trHeight w:hRule="exact" w:val="454"/>
        </w:trPr>
        <w:tc>
          <w:tcPr>
            <w:tcW w:w="3964" w:type="dxa"/>
            <w:shd w:val="clear" w:color="auto" w:fill="auto"/>
            <w:vAlign w:val="bottom"/>
            <w:hideMark/>
          </w:tcPr>
          <w:p w14:paraId="3B07EBDD" w14:textId="77777777" w:rsidR="00192802" w:rsidRPr="00CB56EC" w:rsidRDefault="00192802" w:rsidP="00192802">
            <w:pPr>
              <w:rPr>
                <w:sz w:val="18"/>
                <w:szCs w:val="18"/>
                <w:lang w:eastAsia="tr-TR"/>
              </w:rPr>
            </w:pPr>
            <w:r w:rsidRPr="00CB56EC">
              <w:rPr>
                <w:sz w:val="18"/>
                <w:szCs w:val="18"/>
                <w:lang w:eastAsia="tr-TR"/>
              </w:rPr>
              <w:t>Gerçeğe Uygun Değer Farkı Diğer Kapsamlı Gelire Yansıtılan Finansal Varlıklar</w:t>
            </w:r>
          </w:p>
        </w:tc>
        <w:tc>
          <w:tcPr>
            <w:tcW w:w="1318" w:type="dxa"/>
            <w:shd w:val="clear" w:color="auto" w:fill="auto"/>
            <w:vAlign w:val="bottom"/>
            <w:hideMark/>
          </w:tcPr>
          <w:p w14:paraId="39F05BD8" w14:textId="73A3E5E4" w:rsidR="00192802" w:rsidRPr="00703D75" w:rsidRDefault="00192802" w:rsidP="00192802">
            <w:pPr>
              <w:jc w:val="right"/>
              <w:rPr>
                <w:sz w:val="18"/>
                <w:szCs w:val="16"/>
                <w:lang w:eastAsia="tr-TR"/>
              </w:rPr>
            </w:pPr>
            <w:r w:rsidRPr="00266763">
              <w:rPr>
                <w:sz w:val="18"/>
                <w:szCs w:val="16"/>
                <w:lang w:eastAsia="tr-TR"/>
              </w:rPr>
              <w:t>64,750</w:t>
            </w:r>
          </w:p>
        </w:tc>
        <w:tc>
          <w:tcPr>
            <w:tcW w:w="1318" w:type="dxa"/>
            <w:shd w:val="clear" w:color="auto" w:fill="auto"/>
            <w:vAlign w:val="bottom"/>
            <w:hideMark/>
          </w:tcPr>
          <w:p w14:paraId="55005026" w14:textId="1E30A03F" w:rsidR="00192802" w:rsidRPr="00703D75" w:rsidRDefault="00192802" w:rsidP="00192802">
            <w:pPr>
              <w:jc w:val="right"/>
              <w:rPr>
                <w:sz w:val="18"/>
                <w:szCs w:val="16"/>
                <w:lang w:eastAsia="tr-TR"/>
              </w:rPr>
            </w:pPr>
            <w:r w:rsidRPr="00266763">
              <w:rPr>
                <w:sz w:val="18"/>
                <w:szCs w:val="16"/>
                <w:lang w:eastAsia="tr-TR"/>
              </w:rPr>
              <w:t>4,318</w:t>
            </w:r>
          </w:p>
        </w:tc>
        <w:tc>
          <w:tcPr>
            <w:tcW w:w="1318" w:type="dxa"/>
            <w:shd w:val="clear" w:color="auto" w:fill="auto"/>
            <w:vAlign w:val="bottom"/>
            <w:hideMark/>
          </w:tcPr>
          <w:p w14:paraId="080FA41D" w14:textId="39D646E6" w:rsidR="00192802" w:rsidRPr="00CB56EC" w:rsidRDefault="00192802" w:rsidP="00192802">
            <w:pPr>
              <w:jc w:val="right"/>
            </w:pPr>
            <w:r>
              <w:rPr>
                <w:sz w:val="18"/>
                <w:szCs w:val="16"/>
                <w:lang w:eastAsia="tr-TR"/>
              </w:rPr>
              <w:t>6,238</w:t>
            </w:r>
          </w:p>
        </w:tc>
        <w:tc>
          <w:tcPr>
            <w:tcW w:w="1318" w:type="dxa"/>
            <w:shd w:val="clear" w:color="auto" w:fill="auto"/>
            <w:vAlign w:val="bottom"/>
            <w:hideMark/>
          </w:tcPr>
          <w:p w14:paraId="5B17AC00" w14:textId="580F0269" w:rsidR="00192802" w:rsidRPr="00CB56EC" w:rsidRDefault="00192802" w:rsidP="00192802">
            <w:pPr>
              <w:jc w:val="right"/>
            </w:pPr>
            <w:r>
              <w:rPr>
                <w:sz w:val="18"/>
                <w:szCs w:val="16"/>
                <w:lang w:eastAsia="tr-TR"/>
              </w:rPr>
              <w:t>-</w:t>
            </w:r>
          </w:p>
        </w:tc>
      </w:tr>
      <w:tr w:rsidR="00192802" w:rsidRPr="00CB56EC" w14:paraId="03930E18" w14:textId="77777777" w:rsidTr="00192802">
        <w:trPr>
          <w:trHeight w:hRule="exact" w:val="454"/>
        </w:trPr>
        <w:tc>
          <w:tcPr>
            <w:tcW w:w="3964" w:type="dxa"/>
            <w:shd w:val="clear" w:color="auto" w:fill="auto"/>
            <w:vAlign w:val="bottom"/>
            <w:hideMark/>
          </w:tcPr>
          <w:p w14:paraId="29C294BD" w14:textId="77777777" w:rsidR="00192802" w:rsidRPr="00CB56EC" w:rsidRDefault="00192802" w:rsidP="00192802">
            <w:pPr>
              <w:rPr>
                <w:sz w:val="18"/>
                <w:szCs w:val="18"/>
                <w:lang w:eastAsia="tr-TR"/>
              </w:rPr>
            </w:pPr>
            <w:r w:rsidRPr="00CB56EC">
              <w:rPr>
                <w:sz w:val="18"/>
                <w:szCs w:val="18"/>
                <w:lang w:eastAsia="tr-TR"/>
              </w:rPr>
              <w:t>İtfa Edilmiş Maliyeti Üzerinden Değerlenen Finansal Varlıklar</w:t>
            </w:r>
          </w:p>
        </w:tc>
        <w:tc>
          <w:tcPr>
            <w:tcW w:w="1318" w:type="dxa"/>
            <w:shd w:val="clear" w:color="auto" w:fill="auto"/>
            <w:vAlign w:val="bottom"/>
            <w:hideMark/>
          </w:tcPr>
          <w:p w14:paraId="28D0D41A" w14:textId="6C53A16B" w:rsidR="00192802" w:rsidRPr="00703D75" w:rsidRDefault="00192802" w:rsidP="00192802">
            <w:pPr>
              <w:jc w:val="right"/>
              <w:rPr>
                <w:sz w:val="18"/>
                <w:szCs w:val="16"/>
                <w:lang w:eastAsia="tr-TR"/>
              </w:rPr>
            </w:pPr>
            <w:r w:rsidRPr="00266763">
              <w:rPr>
                <w:sz w:val="18"/>
                <w:szCs w:val="16"/>
                <w:lang w:eastAsia="tr-TR"/>
              </w:rPr>
              <w:t>482</w:t>
            </w:r>
          </w:p>
        </w:tc>
        <w:tc>
          <w:tcPr>
            <w:tcW w:w="1318" w:type="dxa"/>
            <w:shd w:val="clear" w:color="auto" w:fill="auto"/>
            <w:vAlign w:val="bottom"/>
            <w:hideMark/>
          </w:tcPr>
          <w:p w14:paraId="6E65C12F" w14:textId="2D19A86E" w:rsidR="00192802" w:rsidRPr="00703D75" w:rsidRDefault="00192802" w:rsidP="00192802">
            <w:pPr>
              <w:jc w:val="right"/>
              <w:rPr>
                <w:sz w:val="18"/>
                <w:szCs w:val="16"/>
                <w:lang w:eastAsia="tr-TR"/>
              </w:rPr>
            </w:pPr>
            <w:r w:rsidRPr="00266763">
              <w:rPr>
                <w:sz w:val="18"/>
                <w:szCs w:val="16"/>
                <w:lang w:eastAsia="tr-TR"/>
              </w:rPr>
              <w:t>1,376</w:t>
            </w:r>
          </w:p>
        </w:tc>
        <w:tc>
          <w:tcPr>
            <w:tcW w:w="1318" w:type="dxa"/>
            <w:shd w:val="clear" w:color="auto" w:fill="auto"/>
            <w:vAlign w:val="bottom"/>
            <w:hideMark/>
          </w:tcPr>
          <w:p w14:paraId="50B11CD0" w14:textId="7D73E31F" w:rsidR="00192802" w:rsidRPr="00CB56EC" w:rsidRDefault="00192802" w:rsidP="00192802">
            <w:pPr>
              <w:jc w:val="right"/>
            </w:pPr>
            <w:r>
              <w:rPr>
                <w:sz w:val="18"/>
                <w:szCs w:val="16"/>
                <w:lang w:eastAsia="tr-TR"/>
              </w:rPr>
              <w:t>675</w:t>
            </w:r>
          </w:p>
        </w:tc>
        <w:tc>
          <w:tcPr>
            <w:tcW w:w="1318" w:type="dxa"/>
            <w:shd w:val="clear" w:color="auto" w:fill="auto"/>
            <w:vAlign w:val="bottom"/>
            <w:hideMark/>
          </w:tcPr>
          <w:p w14:paraId="35AB3167" w14:textId="79B0FD86" w:rsidR="00192802" w:rsidRPr="00CB56EC" w:rsidRDefault="00192802" w:rsidP="00192802">
            <w:pPr>
              <w:jc w:val="right"/>
            </w:pPr>
            <w:r>
              <w:rPr>
                <w:sz w:val="18"/>
                <w:szCs w:val="16"/>
                <w:lang w:eastAsia="tr-TR"/>
              </w:rPr>
              <w:t>1,210</w:t>
            </w:r>
          </w:p>
        </w:tc>
      </w:tr>
      <w:tr w:rsidR="00192802" w:rsidRPr="00192802" w14:paraId="47BA03DB" w14:textId="77777777" w:rsidTr="00192802">
        <w:trPr>
          <w:trHeight w:hRule="exact" w:val="227"/>
        </w:trPr>
        <w:tc>
          <w:tcPr>
            <w:tcW w:w="3964" w:type="dxa"/>
            <w:shd w:val="clear" w:color="auto" w:fill="auto"/>
            <w:vAlign w:val="bottom"/>
          </w:tcPr>
          <w:p w14:paraId="3B9061BF" w14:textId="77777777" w:rsidR="00192802" w:rsidRPr="00192802" w:rsidRDefault="00192802" w:rsidP="00192802">
            <w:pPr>
              <w:rPr>
                <w:b/>
                <w:bCs/>
                <w:sz w:val="18"/>
                <w:szCs w:val="18"/>
                <w:lang w:eastAsia="tr-TR"/>
              </w:rPr>
            </w:pPr>
            <w:r w:rsidRPr="00192802">
              <w:rPr>
                <w:b/>
                <w:bCs/>
                <w:sz w:val="18"/>
                <w:szCs w:val="18"/>
                <w:lang w:eastAsia="tr-TR"/>
              </w:rPr>
              <w:t>Toplam</w:t>
            </w:r>
          </w:p>
        </w:tc>
        <w:tc>
          <w:tcPr>
            <w:tcW w:w="1318" w:type="dxa"/>
            <w:shd w:val="clear" w:color="auto" w:fill="auto"/>
            <w:vAlign w:val="bottom"/>
          </w:tcPr>
          <w:p w14:paraId="2D02AA9D" w14:textId="5938356E" w:rsidR="00192802" w:rsidRPr="00192802" w:rsidRDefault="00192802" w:rsidP="00192802">
            <w:pPr>
              <w:jc w:val="right"/>
              <w:rPr>
                <w:b/>
                <w:bCs/>
                <w:sz w:val="18"/>
                <w:szCs w:val="16"/>
                <w:lang w:eastAsia="tr-TR"/>
              </w:rPr>
            </w:pPr>
            <w:r w:rsidRPr="00266763">
              <w:rPr>
                <w:b/>
                <w:bCs/>
                <w:sz w:val="18"/>
                <w:szCs w:val="16"/>
                <w:lang w:eastAsia="tr-TR"/>
              </w:rPr>
              <w:t>65,232</w:t>
            </w:r>
          </w:p>
        </w:tc>
        <w:tc>
          <w:tcPr>
            <w:tcW w:w="1318" w:type="dxa"/>
            <w:shd w:val="clear" w:color="auto" w:fill="auto"/>
            <w:vAlign w:val="bottom"/>
          </w:tcPr>
          <w:p w14:paraId="5A5814C9" w14:textId="694C0A45" w:rsidR="00192802" w:rsidRPr="00192802" w:rsidRDefault="00192802" w:rsidP="00192802">
            <w:pPr>
              <w:jc w:val="right"/>
              <w:rPr>
                <w:b/>
                <w:bCs/>
                <w:sz w:val="18"/>
                <w:szCs w:val="16"/>
                <w:lang w:eastAsia="tr-TR"/>
              </w:rPr>
            </w:pPr>
            <w:r w:rsidRPr="00266763">
              <w:rPr>
                <w:b/>
                <w:bCs/>
                <w:sz w:val="18"/>
                <w:szCs w:val="16"/>
                <w:lang w:eastAsia="tr-TR"/>
              </w:rPr>
              <w:t>5,694</w:t>
            </w:r>
          </w:p>
        </w:tc>
        <w:tc>
          <w:tcPr>
            <w:tcW w:w="1318" w:type="dxa"/>
            <w:shd w:val="clear" w:color="auto" w:fill="auto"/>
            <w:vAlign w:val="bottom"/>
          </w:tcPr>
          <w:p w14:paraId="0022555D" w14:textId="2AD1B472" w:rsidR="00192802" w:rsidRPr="00192802" w:rsidRDefault="00192802" w:rsidP="00192802">
            <w:pPr>
              <w:jc w:val="right"/>
              <w:rPr>
                <w:b/>
                <w:bCs/>
              </w:rPr>
            </w:pPr>
            <w:r w:rsidRPr="00192802">
              <w:rPr>
                <w:b/>
                <w:bCs/>
                <w:sz w:val="18"/>
                <w:szCs w:val="16"/>
                <w:lang w:eastAsia="tr-TR"/>
              </w:rPr>
              <w:t>6,913</w:t>
            </w:r>
          </w:p>
        </w:tc>
        <w:tc>
          <w:tcPr>
            <w:tcW w:w="1318" w:type="dxa"/>
            <w:shd w:val="clear" w:color="auto" w:fill="auto"/>
            <w:vAlign w:val="bottom"/>
          </w:tcPr>
          <w:p w14:paraId="40318B4E" w14:textId="1FB07C2E" w:rsidR="00192802" w:rsidRPr="00192802" w:rsidRDefault="00192802" w:rsidP="00192802">
            <w:pPr>
              <w:jc w:val="right"/>
              <w:rPr>
                <w:b/>
                <w:bCs/>
              </w:rPr>
            </w:pPr>
            <w:r w:rsidRPr="00192802">
              <w:rPr>
                <w:b/>
                <w:bCs/>
                <w:sz w:val="18"/>
                <w:szCs w:val="16"/>
                <w:lang w:eastAsia="tr-TR"/>
              </w:rPr>
              <w:t>1,716</w:t>
            </w:r>
          </w:p>
        </w:tc>
      </w:tr>
    </w:tbl>
    <w:p w14:paraId="4632CC96" w14:textId="77777777" w:rsidR="008709F1" w:rsidRPr="00CB56EC" w:rsidRDefault="008709F1" w:rsidP="00E30CF9">
      <w:pPr>
        <w:tabs>
          <w:tab w:val="left" w:pos="0"/>
        </w:tabs>
        <w:rPr>
          <w:lang w:eastAsia="en-GB"/>
        </w:rPr>
      </w:pPr>
    </w:p>
    <w:bookmarkEnd w:id="31"/>
    <w:p w14:paraId="25DF8324" w14:textId="45489FE2" w:rsidR="00E30CF9" w:rsidRPr="00CB56EC" w:rsidRDefault="00E30CF9" w:rsidP="008F079C">
      <w:pPr>
        <w:pStyle w:val="ListParagraph"/>
        <w:autoSpaceDE w:val="0"/>
        <w:autoSpaceDN w:val="0"/>
        <w:adjustRightInd w:val="0"/>
        <w:ind w:left="0"/>
        <w:rPr>
          <w:b/>
        </w:rPr>
      </w:pPr>
      <w:r w:rsidRPr="00CB56EC">
        <w:rPr>
          <w:b/>
        </w:rPr>
        <w:t xml:space="preserve">İştirak ve bağlı ortaklıklardan alınan </w:t>
      </w:r>
      <w:r w:rsidR="0018099E" w:rsidRPr="00CB56EC">
        <w:rPr>
          <w:b/>
        </w:rPr>
        <w:t>kâr</w:t>
      </w:r>
      <w:r w:rsidRPr="00CB56EC">
        <w:rPr>
          <w:b/>
        </w:rPr>
        <w:t xml:space="preserve"> payı gelirine ilişkin bilgiler</w:t>
      </w:r>
    </w:p>
    <w:p w14:paraId="0AB6BE18" w14:textId="77777777" w:rsidR="00E30CF9" w:rsidRPr="00CB56EC" w:rsidRDefault="00E30CF9" w:rsidP="00E30CF9">
      <w:pPr>
        <w:pStyle w:val="BodyTextIndent2"/>
        <w:tabs>
          <w:tab w:val="left" w:pos="180"/>
        </w:tabs>
        <w:ind w:left="0"/>
        <w:jc w:val="left"/>
        <w:rPr>
          <w:rFonts w:ascii="Times New Roman" w:hAnsi="Times New Roman"/>
          <w:b w:val="0"/>
          <w:color w:val="auto"/>
          <w:sz w:val="18"/>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550"/>
        <w:gridCol w:w="1846"/>
        <w:gridCol w:w="1846"/>
      </w:tblGrid>
      <w:tr w:rsidR="008709F1" w:rsidRPr="00CB56EC" w14:paraId="6EBEF95C" w14:textId="77777777" w:rsidTr="00192802">
        <w:trPr>
          <w:trHeight w:val="251"/>
        </w:trPr>
        <w:tc>
          <w:tcPr>
            <w:tcW w:w="3964" w:type="dxa"/>
            <w:shd w:val="clear" w:color="auto" w:fill="auto"/>
            <w:vAlign w:val="center"/>
            <w:hideMark/>
          </w:tcPr>
          <w:p w14:paraId="1FA7532C" w14:textId="77777777" w:rsidR="008709F1" w:rsidRPr="00CB56EC" w:rsidRDefault="008709F1" w:rsidP="008709F1">
            <w:pPr>
              <w:jc w:val="right"/>
              <w:rPr>
                <w:sz w:val="18"/>
                <w:szCs w:val="18"/>
                <w:lang w:eastAsia="tr-TR"/>
              </w:rPr>
            </w:pPr>
            <w:r w:rsidRPr="00CB56EC">
              <w:rPr>
                <w:sz w:val="18"/>
                <w:szCs w:val="18"/>
                <w:lang w:eastAsia="tr-TR"/>
              </w:rPr>
              <w:t> </w:t>
            </w:r>
          </w:p>
        </w:tc>
        <w:tc>
          <w:tcPr>
            <w:tcW w:w="1318" w:type="dxa"/>
            <w:shd w:val="clear" w:color="auto" w:fill="auto"/>
            <w:vAlign w:val="center"/>
            <w:hideMark/>
          </w:tcPr>
          <w:p w14:paraId="712E7827" w14:textId="77777777" w:rsidR="008709F1" w:rsidRPr="00CB56EC" w:rsidRDefault="008709F1" w:rsidP="008709F1">
            <w:pPr>
              <w:jc w:val="right"/>
              <w:rPr>
                <w:b/>
                <w:bCs/>
                <w:sz w:val="18"/>
                <w:szCs w:val="18"/>
                <w:lang w:eastAsia="tr-TR"/>
              </w:rPr>
            </w:pPr>
            <w:r w:rsidRPr="00CB56EC">
              <w:rPr>
                <w:b/>
                <w:bCs/>
                <w:sz w:val="18"/>
                <w:szCs w:val="18"/>
                <w:lang w:eastAsia="tr-TR"/>
              </w:rPr>
              <w:t>Cari Dönem</w:t>
            </w:r>
          </w:p>
        </w:tc>
        <w:tc>
          <w:tcPr>
            <w:tcW w:w="1318" w:type="dxa"/>
            <w:shd w:val="clear" w:color="auto" w:fill="auto"/>
            <w:vAlign w:val="center"/>
            <w:hideMark/>
          </w:tcPr>
          <w:p w14:paraId="1EC460B6" w14:textId="77777777" w:rsidR="008709F1" w:rsidRPr="00CB56EC" w:rsidRDefault="008709F1" w:rsidP="008709F1">
            <w:pPr>
              <w:jc w:val="right"/>
              <w:rPr>
                <w:b/>
                <w:bCs/>
                <w:sz w:val="18"/>
                <w:szCs w:val="18"/>
                <w:lang w:eastAsia="tr-TR"/>
              </w:rPr>
            </w:pPr>
            <w:r w:rsidRPr="00CB56EC">
              <w:rPr>
                <w:b/>
                <w:bCs/>
                <w:sz w:val="18"/>
                <w:szCs w:val="18"/>
                <w:lang w:eastAsia="tr-TR"/>
              </w:rPr>
              <w:t>Önceki Dönem</w:t>
            </w:r>
          </w:p>
        </w:tc>
      </w:tr>
      <w:tr w:rsidR="008709F1" w:rsidRPr="00CB56EC" w14:paraId="69A1A406" w14:textId="77777777" w:rsidTr="00192802">
        <w:trPr>
          <w:trHeight w:hRule="exact" w:val="227"/>
        </w:trPr>
        <w:tc>
          <w:tcPr>
            <w:tcW w:w="3964" w:type="dxa"/>
            <w:shd w:val="clear" w:color="auto" w:fill="auto"/>
            <w:vAlign w:val="bottom"/>
          </w:tcPr>
          <w:p w14:paraId="2F71370F" w14:textId="77777777" w:rsidR="008709F1" w:rsidRPr="00CB56EC" w:rsidRDefault="008709F1" w:rsidP="008709F1">
            <w:pPr>
              <w:rPr>
                <w:b/>
                <w:bCs/>
                <w:color w:val="000000"/>
                <w:sz w:val="18"/>
                <w:szCs w:val="18"/>
                <w:lang w:eastAsia="tr-TR"/>
              </w:rPr>
            </w:pPr>
            <w:r w:rsidRPr="00CB56EC">
              <w:rPr>
                <w:sz w:val="18"/>
                <w:szCs w:val="18"/>
                <w:lang w:eastAsia="tr-TR"/>
              </w:rPr>
              <w:t>İştirak ve bağlı ortaklıklardan alınan kar payları</w:t>
            </w:r>
          </w:p>
        </w:tc>
        <w:tc>
          <w:tcPr>
            <w:tcW w:w="1318" w:type="dxa"/>
            <w:shd w:val="clear" w:color="auto" w:fill="auto"/>
            <w:vAlign w:val="bottom"/>
          </w:tcPr>
          <w:p w14:paraId="2559FF03" w14:textId="77777777" w:rsidR="008709F1" w:rsidRPr="00CB56EC" w:rsidRDefault="008709F1" w:rsidP="008709F1">
            <w:pPr>
              <w:jc w:val="right"/>
              <w:rPr>
                <w:b/>
              </w:rPr>
            </w:pPr>
            <w:r w:rsidRPr="00CB56EC">
              <w:rPr>
                <w:b/>
                <w:sz w:val="18"/>
                <w:szCs w:val="16"/>
                <w:lang w:eastAsia="tr-TR"/>
              </w:rPr>
              <w:t>-</w:t>
            </w:r>
          </w:p>
        </w:tc>
        <w:tc>
          <w:tcPr>
            <w:tcW w:w="1318" w:type="dxa"/>
            <w:shd w:val="clear" w:color="auto" w:fill="auto"/>
            <w:vAlign w:val="bottom"/>
          </w:tcPr>
          <w:p w14:paraId="0898D149" w14:textId="77777777" w:rsidR="008709F1" w:rsidRPr="00CB56EC" w:rsidRDefault="008709F1" w:rsidP="008709F1">
            <w:pPr>
              <w:jc w:val="right"/>
              <w:rPr>
                <w:b/>
              </w:rPr>
            </w:pPr>
            <w:r w:rsidRPr="00CB56EC">
              <w:rPr>
                <w:b/>
                <w:sz w:val="18"/>
                <w:szCs w:val="16"/>
                <w:lang w:eastAsia="tr-TR"/>
              </w:rPr>
              <w:t>-</w:t>
            </w:r>
          </w:p>
        </w:tc>
      </w:tr>
    </w:tbl>
    <w:p w14:paraId="791E7775" w14:textId="77777777" w:rsidR="008709F1" w:rsidRPr="00CB56EC" w:rsidRDefault="008709F1" w:rsidP="00E30CF9">
      <w:pPr>
        <w:pStyle w:val="BodyTextIndent2"/>
        <w:tabs>
          <w:tab w:val="left" w:pos="180"/>
        </w:tabs>
        <w:ind w:left="0"/>
        <w:jc w:val="left"/>
        <w:rPr>
          <w:rFonts w:ascii="Times New Roman" w:hAnsi="Times New Roman"/>
          <w:b w:val="0"/>
          <w:color w:val="auto"/>
          <w:sz w:val="20"/>
          <w:lang w:eastAsia="en-GB"/>
        </w:rPr>
      </w:pPr>
    </w:p>
    <w:p w14:paraId="20D9B852" w14:textId="0E2A6F2E" w:rsidR="00E30CF9" w:rsidRPr="00CB56EC" w:rsidRDefault="00E30CF9" w:rsidP="00E30CF9">
      <w:pPr>
        <w:autoSpaceDE w:val="0"/>
        <w:autoSpaceDN w:val="0"/>
        <w:adjustRightInd w:val="0"/>
        <w:ind w:hanging="567"/>
        <w:rPr>
          <w:b/>
          <w:bCs/>
          <w:iCs/>
        </w:rPr>
      </w:pPr>
      <w:r w:rsidRPr="00CB56EC">
        <w:rPr>
          <w:b/>
        </w:rPr>
        <w:t>4.2</w:t>
      </w:r>
      <w:r w:rsidRPr="00CB56EC">
        <w:rPr>
          <w:b/>
        </w:rPr>
        <w:tab/>
        <w:t xml:space="preserve">Kullanılan kredilere verilen </w:t>
      </w:r>
      <w:r w:rsidR="0018099E" w:rsidRPr="00CB56EC">
        <w:rPr>
          <w:b/>
        </w:rPr>
        <w:t>kâr</w:t>
      </w:r>
      <w:r w:rsidRPr="00CB56EC">
        <w:rPr>
          <w:b/>
        </w:rPr>
        <w:t xml:space="preserve"> payına ilişkin bilgiler</w:t>
      </w:r>
    </w:p>
    <w:p w14:paraId="5B80DC28" w14:textId="61989E1E" w:rsidR="00E30CF9" w:rsidRPr="00CB56EC" w:rsidRDefault="00E30CF9" w:rsidP="00E30CF9">
      <w:pPr>
        <w:tabs>
          <w:tab w:val="left" w:pos="-1980"/>
        </w:tabs>
        <w:rPr>
          <w:sz w:val="18"/>
          <w:lang w:eastAsia="en-GB"/>
        </w:rPr>
      </w:pPr>
    </w:p>
    <w:tbl>
      <w:tblPr>
        <w:tblW w:w="9236"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964"/>
        <w:gridCol w:w="1318"/>
        <w:gridCol w:w="1318"/>
        <w:gridCol w:w="1318"/>
        <w:gridCol w:w="1318"/>
      </w:tblGrid>
      <w:tr w:rsidR="00D76F72" w:rsidRPr="00CB56EC" w14:paraId="542E0F87" w14:textId="77777777" w:rsidTr="00192802">
        <w:trPr>
          <w:trHeight w:val="266"/>
        </w:trPr>
        <w:tc>
          <w:tcPr>
            <w:tcW w:w="3964" w:type="dxa"/>
            <w:shd w:val="clear" w:color="auto" w:fill="auto"/>
            <w:vAlign w:val="center"/>
            <w:hideMark/>
          </w:tcPr>
          <w:p w14:paraId="4557F0FA" w14:textId="77777777" w:rsidR="00D76F72" w:rsidRPr="00CB56EC" w:rsidRDefault="00D76F72" w:rsidP="008659F6">
            <w:pPr>
              <w:jc w:val="right"/>
              <w:rPr>
                <w:sz w:val="18"/>
                <w:szCs w:val="18"/>
                <w:lang w:eastAsia="tr-TR"/>
              </w:rPr>
            </w:pPr>
            <w:r w:rsidRPr="00CB56EC">
              <w:rPr>
                <w:sz w:val="18"/>
                <w:szCs w:val="18"/>
                <w:lang w:eastAsia="tr-TR"/>
              </w:rPr>
              <w:t> </w:t>
            </w:r>
          </w:p>
        </w:tc>
        <w:tc>
          <w:tcPr>
            <w:tcW w:w="2636" w:type="dxa"/>
            <w:gridSpan w:val="2"/>
            <w:shd w:val="clear" w:color="auto" w:fill="auto"/>
            <w:vAlign w:val="center"/>
            <w:hideMark/>
          </w:tcPr>
          <w:p w14:paraId="59C491D1" w14:textId="77777777" w:rsidR="00D76F72" w:rsidRPr="00CB56EC" w:rsidRDefault="00D76F72" w:rsidP="008659F6">
            <w:pPr>
              <w:jc w:val="center"/>
              <w:rPr>
                <w:b/>
                <w:bCs/>
                <w:sz w:val="18"/>
                <w:szCs w:val="18"/>
                <w:lang w:eastAsia="tr-TR"/>
              </w:rPr>
            </w:pPr>
            <w:r w:rsidRPr="00CB56EC">
              <w:rPr>
                <w:b/>
                <w:bCs/>
                <w:sz w:val="18"/>
                <w:szCs w:val="18"/>
                <w:lang w:eastAsia="tr-TR"/>
              </w:rPr>
              <w:t>Cari Dönem</w:t>
            </w:r>
          </w:p>
        </w:tc>
        <w:tc>
          <w:tcPr>
            <w:tcW w:w="2636" w:type="dxa"/>
            <w:gridSpan w:val="2"/>
            <w:shd w:val="clear" w:color="auto" w:fill="auto"/>
            <w:vAlign w:val="center"/>
            <w:hideMark/>
          </w:tcPr>
          <w:p w14:paraId="651AE773" w14:textId="77777777" w:rsidR="00D76F72" w:rsidRPr="00CB56EC" w:rsidRDefault="00D76F72" w:rsidP="008659F6">
            <w:pPr>
              <w:jc w:val="center"/>
              <w:rPr>
                <w:b/>
                <w:bCs/>
                <w:sz w:val="18"/>
                <w:szCs w:val="18"/>
                <w:lang w:eastAsia="tr-TR"/>
              </w:rPr>
            </w:pPr>
            <w:r w:rsidRPr="00CB56EC">
              <w:rPr>
                <w:b/>
                <w:bCs/>
                <w:sz w:val="18"/>
                <w:szCs w:val="18"/>
                <w:lang w:eastAsia="tr-TR"/>
              </w:rPr>
              <w:t>Önceki Dönem</w:t>
            </w:r>
          </w:p>
        </w:tc>
      </w:tr>
      <w:tr w:rsidR="00D76F72" w:rsidRPr="00CB56EC" w14:paraId="2C08D66A" w14:textId="77777777" w:rsidTr="00192802">
        <w:trPr>
          <w:trHeight w:val="251"/>
        </w:trPr>
        <w:tc>
          <w:tcPr>
            <w:tcW w:w="3964" w:type="dxa"/>
            <w:shd w:val="clear" w:color="auto" w:fill="auto"/>
            <w:vAlign w:val="center"/>
            <w:hideMark/>
          </w:tcPr>
          <w:p w14:paraId="06168557" w14:textId="77777777" w:rsidR="00D76F72" w:rsidRPr="00CB56EC" w:rsidRDefault="00D76F72" w:rsidP="008659F6">
            <w:pPr>
              <w:jc w:val="right"/>
              <w:rPr>
                <w:sz w:val="18"/>
                <w:szCs w:val="18"/>
                <w:lang w:eastAsia="tr-TR"/>
              </w:rPr>
            </w:pPr>
            <w:r w:rsidRPr="00CB56EC">
              <w:rPr>
                <w:sz w:val="18"/>
                <w:szCs w:val="18"/>
                <w:lang w:eastAsia="tr-TR"/>
              </w:rPr>
              <w:t> </w:t>
            </w:r>
          </w:p>
        </w:tc>
        <w:tc>
          <w:tcPr>
            <w:tcW w:w="1318" w:type="dxa"/>
            <w:shd w:val="clear" w:color="auto" w:fill="auto"/>
            <w:vAlign w:val="center"/>
            <w:hideMark/>
          </w:tcPr>
          <w:p w14:paraId="2905FF2C" w14:textId="77777777" w:rsidR="00D76F72" w:rsidRPr="00CB56EC" w:rsidRDefault="00D76F72" w:rsidP="008659F6">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661B0709" w14:textId="77777777" w:rsidR="00D76F72" w:rsidRPr="00CB56EC" w:rsidRDefault="00D76F72" w:rsidP="008659F6">
            <w:pPr>
              <w:jc w:val="right"/>
              <w:rPr>
                <w:b/>
                <w:bCs/>
                <w:sz w:val="18"/>
                <w:szCs w:val="18"/>
                <w:lang w:eastAsia="tr-TR"/>
              </w:rPr>
            </w:pPr>
            <w:r w:rsidRPr="00CB56EC">
              <w:rPr>
                <w:b/>
                <w:bCs/>
                <w:sz w:val="18"/>
                <w:szCs w:val="18"/>
                <w:lang w:eastAsia="tr-TR"/>
              </w:rPr>
              <w:t>YP</w:t>
            </w:r>
          </w:p>
        </w:tc>
        <w:tc>
          <w:tcPr>
            <w:tcW w:w="1318" w:type="dxa"/>
            <w:shd w:val="clear" w:color="auto" w:fill="auto"/>
            <w:vAlign w:val="center"/>
            <w:hideMark/>
          </w:tcPr>
          <w:p w14:paraId="35E9CC1F" w14:textId="77777777" w:rsidR="00D76F72" w:rsidRPr="00CB56EC" w:rsidRDefault="00D76F72" w:rsidP="008659F6">
            <w:pPr>
              <w:jc w:val="right"/>
              <w:rPr>
                <w:b/>
                <w:bCs/>
                <w:sz w:val="18"/>
                <w:szCs w:val="18"/>
                <w:lang w:eastAsia="tr-TR"/>
              </w:rPr>
            </w:pPr>
            <w:r w:rsidRPr="00CB56EC">
              <w:rPr>
                <w:b/>
                <w:bCs/>
                <w:sz w:val="18"/>
                <w:szCs w:val="18"/>
                <w:lang w:eastAsia="tr-TR"/>
              </w:rPr>
              <w:t>TP</w:t>
            </w:r>
          </w:p>
        </w:tc>
        <w:tc>
          <w:tcPr>
            <w:tcW w:w="1318" w:type="dxa"/>
            <w:shd w:val="clear" w:color="auto" w:fill="auto"/>
            <w:vAlign w:val="center"/>
            <w:hideMark/>
          </w:tcPr>
          <w:p w14:paraId="654891A8" w14:textId="77777777" w:rsidR="00D76F72" w:rsidRPr="00CB56EC" w:rsidRDefault="00D76F72" w:rsidP="008659F6">
            <w:pPr>
              <w:jc w:val="right"/>
              <w:rPr>
                <w:b/>
                <w:bCs/>
                <w:sz w:val="18"/>
                <w:szCs w:val="18"/>
                <w:lang w:eastAsia="tr-TR"/>
              </w:rPr>
            </w:pPr>
            <w:r w:rsidRPr="00CB56EC">
              <w:rPr>
                <w:b/>
                <w:bCs/>
                <w:sz w:val="18"/>
                <w:szCs w:val="18"/>
                <w:lang w:eastAsia="tr-TR"/>
              </w:rPr>
              <w:t>YP</w:t>
            </w:r>
          </w:p>
        </w:tc>
      </w:tr>
      <w:tr w:rsidR="00192802" w:rsidRPr="00192802" w14:paraId="6AFB8817" w14:textId="77777777" w:rsidTr="00192802">
        <w:trPr>
          <w:trHeight w:val="251"/>
        </w:trPr>
        <w:tc>
          <w:tcPr>
            <w:tcW w:w="3964" w:type="dxa"/>
            <w:shd w:val="clear" w:color="auto" w:fill="auto"/>
            <w:vAlign w:val="center"/>
          </w:tcPr>
          <w:p w14:paraId="779A8456" w14:textId="6227E268" w:rsidR="00192802" w:rsidRPr="00192802" w:rsidRDefault="00192802" w:rsidP="00192802">
            <w:pPr>
              <w:rPr>
                <w:b/>
                <w:sz w:val="18"/>
                <w:szCs w:val="18"/>
                <w:lang w:eastAsia="tr-TR"/>
              </w:rPr>
            </w:pPr>
            <w:r w:rsidRPr="00192802">
              <w:rPr>
                <w:b/>
                <w:sz w:val="18"/>
                <w:szCs w:val="18"/>
                <w:lang w:eastAsia="tr-TR"/>
              </w:rPr>
              <w:t>Bankalara</w:t>
            </w:r>
          </w:p>
        </w:tc>
        <w:tc>
          <w:tcPr>
            <w:tcW w:w="1318" w:type="dxa"/>
            <w:shd w:val="clear" w:color="auto" w:fill="auto"/>
            <w:vAlign w:val="bottom"/>
          </w:tcPr>
          <w:p w14:paraId="7DD3D289" w14:textId="697DEEC6" w:rsidR="00192802" w:rsidRPr="00192802" w:rsidRDefault="00192802" w:rsidP="00192802">
            <w:pPr>
              <w:jc w:val="right"/>
              <w:rPr>
                <w:b/>
                <w:color w:val="000000"/>
                <w:sz w:val="18"/>
                <w:szCs w:val="18"/>
              </w:rPr>
            </w:pPr>
            <w:r w:rsidRPr="00266763">
              <w:rPr>
                <w:b/>
                <w:color w:val="000000"/>
                <w:sz w:val="18"/>
                <w:szCs w:val="18"/>
              </w:rPr>
              <w:t>604</w:t>
            </w:r>
          </w:p>
        </w:tc>
        <w:tc>
          <w:tcPr>
            <w:tcW w:w="1318" w:type="dxa"/>
            <w:shd w:val="clear" w:color="auto" w:fill="auto"/>
            <w:vAlign w:val="bottom"/>
          </w:tcPr>
          <w:p w14:paraId="4240BA98" w14:textId="2A3AEBDC" w:rsidR="00192802" w:rsidRPr="00192802" w:rsidRDefault="00192802" w:rsidP="00192802">
            <w:pPr>
              <w:jc w:val="right"/>
              <w:rPr>
                <w:b/>
                <w:color w:val="000000"/>
                <w:sz w:val="18"/>
                <w:szCs w:val="18"/>
              </w:rPr>
            </w:pPr>
            <w:r w:rsidRPr="00266763">
              <w:rPr>
                <w:b/>
                <w:color w:val="000000"/>
                <w:sz w:val="18"/>
                <w:szCs w:val="18"/>
              </w:rPr>
              <w:t>207</w:t>
            </w:r>
          </w:p>
        </w:tc>
        <w:tc>
          <w:tcPr>
            <w:tcW w:w="1318" w:type="dxa"/>
            <w:shd w:val="clear" w:color="auto" w:fill="auto"/>
            <w:vAlign w:val="center"/>
          </w:tcPr>
          <w:p w14:paraId="4843378E" w14:textId="083DA69F" w:rsidR="00192802" w:rsidRPr="00192802" w:rsidRDefault="00192802" w:rsidP="00192802">
            <w:pPr>
              <w:jc w:val="right"/>
              <w:rPr>
                <w:b/>
                <w:sz w:val="18"/>
                <w:szCs w:val="18"/>
                <w:lang w:eastAsia="tr-TR"/>
              </w:rPr>
            </w:pPr>
            <w:r w:rsidRPr="00192802">
              <w:rPr>
                <w:b/>
                <w:sz w:val="18"/>
                <w:szCs w:val="18"/>
                <w:lang w:eastAsia="tr-TR"/>
              </w:rPr>
              <w:t>-</w:t>
            </w:r>
          </w:p>
        </w:tc>
        <w:tc>
          <w:tcPr>
            <w:tcW w:w="1318" w:type="dxa"/>
            <w:shd w:val="clear" w:color="auto" w:fill="auto"/>
            <w:vAlign w:val="center"/>
          </w:tcPr>
          <w:p w14:paraId="55B7105C" w14:textId="4EA02308" w:rsidR="00192802" w:rsidRPr="00192802" w:rsidRDefault="00192802" w:rsidP="00192802">
            <w:pPr>
              <w:jc w:val="right"/>
              <w:rPr>
                <w:b/>
                <w:sz w:val="18"/>
                <w:szCs w:val="18"/>
                <w:lang w:eastAsia="tr-TR"/>
              </w:rPr>
            </w:pPr>
            <w:r w:rsidRPr="00192802">
              <w:rPr>
                <w:b/>
                <w:sz w:val="18"/>
                <w:szCs w:val="18"/>
                <w:lang w:eastAsia="tr-TR"/>
              </w:rPr>
              <w:t>-</w:t>
            </w:r>
          </w:p>
        </w:tc>
      </w:tr>
      <w:tr w:rsidR="00192802" w:rsidRPr="00CB56EC" w14:paraId="44513A1E" w14:textId="77777777" w:rsidTr="00192802">
        <w:trPr>
          <w:trHeight w:hRule="exact" w:val="227"/>
        </w:trPr>
        <w:tc>
          <w:tcPr>
            <w:tcW w:w="3964" w:type="dxa"/>
            <w:shd w:val="clear" w:color="auto" w:fill="auto"/>
            <w:vAlign w:val="bottom"/>
            <w:hideMark/>
          </w:tcPr>
          <w:p w14:paraId="6A166810" w14:textId="5AFB7ADE" w:rsidR="00192802" w:rsidRPr="00CB56EC" w:rsidRDefault="00192802" w:rsidP="00192802">
            <w:pPr>
              <w:ind w:firstLine="113"/>
              <w:rPr>
                <w:color w:val="000000"/>
                <w:sz w:val="18"/>
                <w:szCs w:val="18"/>
                <w:lang w:eastAsia="tr-TR"/>
              </w:rPr>
            </w:pPr>
            <w:r w:rsidRPr="00CB56EC">
              <w:rPr>
                <w:color w:val="000000"/>
                <w:sz w:val="18"/>
                <w:szCs w:val="18"/>
                <w:lang w:eastAsia="tr-TR"/>
              </w:rPr>
              <w:t>T.C. Merkez Bankasına</w:t>
            </w:r>
          </w:p>
        </w:tc>
        <w:tc>
          <w:tcPr>
            <w:tcW w:w="1318" w:type="dxa"/>
            <w:shd w:val="clear" w:color="auto" w:fill="auto"/>
            <w:vAlign w:val="bottom"/>
            <w:hideMark/>
          </w:tcPr>
          <w:p w14:paraId="78A3198E" w14:textId="3F43F7D0" w:rsidR="00192802" w:rsidRPr="00703D75" w:rsidRDefault="00192802" w:rsidP="00192802">
            <w:pPr>
              <w:jc w:val="right"/>
              <w:rPr>
                <w:color w:val="000000"/>
                <w:sz w:val="18"/>
                <w:szCs w:val="18"/>
              </w:rPr>
            </w:pPr>
            <w:r w:rsidRPr="00192802">
              <w:rPr>
                <w:color w:val="000000"/>
                <w:sz w:val="18"/>
                <w:szCs w:val="18"/>
              </w:rPr>
              <w:t>-</w:t>
            </w:r>
          </w:p>
        </w:tc>
        <w:tc>
          <w:tcPr>
            <w:tcW w:w="1318" w:type="dxa"/>
            <w:shd w:val="clear" w:color="auto" w:fill="auto"/>
            <w:vAlign w:val="bottom"/>
            <w:hideMark/>
          </w:tcPr>
          <w:p w14:paraId="2418646F" w14:textId="2506074D" w:rsidR="00192802" w:rsidRPr="00703D75" w:rsidRDefault="00192802" w:rsidP="00192802">
            <w:pPr>
              <w:jc w:val="right"/>
              <w:rPr>
                <w:color w:val="000000"/>
                <w:sz w:val="18"/>
                <w:szCs w:val="18"/>
              </w:rPr>
            </w:pPr>
            <w:r w:rsidRPr="00192802">
              <w:rPr>
                <w:color w:val="000000"/>
                <w:sz w:val="18"/>
                <w:szCs w:val="18"/>
              </w:rPr>
              <w:t>-</w:t>
            </w:r>
          </w:p>
        </w:tc>
        <w:tc>
          <w:tcPr>
            <w:tcW w:w="1318" w:type="dxa"/>
            <w:shd w:val="clear" w:color="auto" w:fill="auto"/>
            <w:vAlign w:val="center"/>
            <w:hideMark/>
          </w:tcPr>
          <w:p w14:paraId="56D1B5F0" w14:textId="77777777" w:rsidR="00192802" w:rsidRPr="00CB56EC" w:rsidRDefault="00192802" w:rsidP="00192802">
            <w:pPr>
              <w:jc w:val="right"/>
            </w:pPr>
            <w:r w:rsidRPr="00CB56EC">
              <w:rPr>
                <w:color w:val="000000"/>
                <w:sz w:val="18"/>
                <w:szCs w:val="18"/>
              </w:rPr>
              <w:t>-</w:t>
            </w:r>
          </w:p>
        </w:tc>
        <w:tc>
          <w:tcPr>
            <w:tcW w:w="1318" w:type="dxa"/>
            <w:shd w:val="clear" w:color="auto" w:fill="auto"/>
            <w:vAlign w:val="center"/>
            <w:hideMark/>
          </w:tcPr>
          <w:p w14:paraId="463D9A32" w14:textId="77777777" w:rsidR="00192802" w:rsidRPr="00CB56EC" w:rsidRDefault="00192802" w:rsidP="00192802">
            <w:pPr>
              <w:jc w:val="right"/>
            </w:pPr>
            <w:r w:rsidRPr="00CB56EC">
              <w:rPr>
                <w:color w:val="000000"/>
                <w:sz w:val="18"/>
                <w:szCs w:val="18"/>
              </w:rPr>
              <w:t>-</w:t>
            </w:r>
          </w:p>
        </w:tc>
      </w:tr>
      <w:tr w:rsidR="00192802" w:rsidRPr="00CB56EC" w14:paraId="388641E0" w14:textId="77777777" w:rsidTr="00192802">
        <w:trPr>
          <w:trHeight w:hRule="exact" w:val="227"/>
        </w:trPr>
        <w:tc>
          <w:tcPr>
            <w:tcW w:w="3964" w:type="dxa"/>
            <w:shd w:val="clear" w:color="auto" w:fill="auto"/>
            <w:vAlign w:val="bottom"/>
            <w:hideMark/>
          </w:tcPr>
          <w:p w14:paraId="7B2F7573" w14:textId="0CEC5F52" w:rsidR="00192802" w:rsidRPr="00CB56EC" w:rsidRDefault="00192802" w:rsidP="00192802">
            <w:pPr>
              <w:ind w:firstLine="113"/>
              <w:rPr>
                <w:color w:val="000000"/>
                <w:sz w:val="18"/>
                <w:szCs w:val="18"/>
                <w:lang w:eastAsia="tr-TR"/>
              </w:rPr>
            </w:pPr>
            <w:r w:rsidRPr="00CB56EC">
              <w:rPr>
                <w:color w:val="000000"/>
                <w:sz w:val="18"/>
                <w:szCs w:val="18"/>
                <w:lang w:eastAsia="tr-TR"/>
              </w:rPr>
              <w:t>Yurtiçi Bankalara</w:t>
            </w:r>
          </w:p>
        </w:tc>
        <w:tc>
          <w:tcPr>
            <w:tcW w:w="1318" w:type="dxa"/>
            <w:shd w:val="clear" w:color="auto" w:fill="auto"/>
            <w:vAlign w:val="bottom"/>
            <w:hideMark/>
          </w:tcPr>
          <w:p w14:paraId="66B9B3D6" w14:textId="4AB56BE1" w:rsidR="00192802" w:rsidRPr="00703D75" w:rsidRDefault="00192802" w:rsidP="00192802">
            <w:pPr>
              <w:jc w:val="right"/>
              <w:rPr>
                <w:color w:val="000000"/>
                <w:sz w:val="18"/>
                <w:szCs w:val="18"/>
              </w:rPr>
            </w:pPr>
            <w:r w:rsidRPr="00266763">
              <w:rPr>
                <w:color w:val="000000"/>
                <w:sz w:val="18"/>
                <w:szCs w:val="18"/>
              </w:rPr>
              <w:t>604</w:t>
            </w:r>
          </w:p>
        </w:tc>
        <w:tc>
          <w:tcPr>
            <w:tcW w:w="1318" w:type="dxa"/>
            <w:shd w:val="clear" w:color="auto" w:fill="auto"/>
            <w:vAlign w:val="bottom"/>
            <w:hideMark/>
          </w:tcPr>
          <w:p w14:paraId="7D350AB4" w14:textId="523D2CDA" w:rsidR="00192802" w:rsidRPr="00703D75" w:rsidRDefault="00192802" w:rsidP="00192802">
            <w:pPr>
              <w:jc w:val="right"/>
              <w:rPr>
                <w:color w:val="000000"/>
                <w:sz w:val="18"/>
                <w:szCs w:val="18"/>
              </w:rPr>
            </w:pPr>
            <w:r w:rsidRPr="00192802">
              <w:rPr>
                <w:color w:val="000000"/>
                <w:sz w:val="18"/>
                <w:szCs w:val="18"/>
              </w:rPr>
              <w:t>-</w:t>
            </w:r>
          </w:p>
        </w:tc>
        <w:tc>
          <w:tcPr>
            <w:tcW w:w="1318" w:type="dxa"/>
            <w:shd w:val="clear" w:color="auto" w:fill="auto"/>
            <w:vAlign w:val="center"/>
            <w:hideMark/>
          </w:tcPr>
          <w:p w14:paraId="76E8A628" w14:textId="362944DA" w:rsidR="00192802" w:rsidRPr="00CB56EC" w:rsidRDefault="00192802" w:rsidP="00192802">
            <w:pPr>
              <w:jc w:val="right"/>
            </w:pPr>
            <w:r w:rsidRPr="00CB56EC">
              <w:rPr>
                <w:color w:val="000000"/>
                <w:sz w:val="18"/>
                <w:szCs w:val="18"/>
              </w:rPr>
              <w:t>-</w:t>
            </w:r>
          </w:p>
        </w:tc>
        <w:tc>
          <w:tcPr>
            <w:tcW w:w="1318" w:type="dxa"/>
            <w:shd w:val="clear" w:color="auto" w:fill="auto"/>
            <w:vAlign w:val="center"/>
            <w:hideMark/>
          </w:tcPr>
          <w:p w14:paraId="563B35A8" w14:textId="6018E103" w:rsidR="00192802" w:rsidRPr="00CB56EC" w:rsidRDefault="00192802" w:rsidP="00192802">
            <w:pPr>
              <w:jc w:val="right"/>
            </w:pPr>
            <w:r w:rsidRPr="00CB56EC">
              <w:rPr>
                <w:color w:val="000000"/>
                <w:sz w:val="18"/>
                <w:szCs w:val="18"/>
              </w:rPr>
              <w:t>-</w:t>
            </w:r>
          </w:p>
        </w:tc>
      </w:tr>
      <w:tr w:rsidR="00192802" w:rsidRPr="00CB56EC" w14:paraId="5FB447AB" w14:textId="77777777" w:rsidTr="00192802">
        <w:trPr>
          <w:trHeight w:hRule="exact" w:val="227"/>
        </w:trPr>
        <w:tc>
          <w:tcPr>
            <w:tcW w:w="3964" w:type="dxa"/>
            <w:shd w:val="clear" w:color="auto" w:fill="auto"/>
            <w:vAlign w:val="bottom"/>
            <w:hideMark/>
          </w:tcPr>
          <w:p w14:paraId="119A1208" w14:textId="6A0A8B29" w:rsidR="00192802" w:rsidRPr="00CB56EC" w:rsidRDefault="00192802" w:rsidP="00192802">
            <w:pPr>
              <w:ind w:firstLine="113"/>
              <w:rPr>
                <w:color w:val="000000"/>
                <w:sz w:val="18"/>
                <w:szCs w:val="18"/>
                <w:lang w:eastAsia="tr-TR"/>
              </w:rPr>
            </w:pPr>
            <w:r w:rsidRPr="00CB56EC">
              <w:rPr>
                <w:color w:val="000000"/>
                <w:sz w:val="18"/>
                <w:szCs w:val="18"/>
                <w:lang w:eastAsia="tr-TR"/>
              </w:rPr>
              <w:t>Yurtdışı Bankalara</w:t>
            </w:r>
          </w:p>
        </w:tc>
        <w:tc>
          <w:tcPr>
            <w:tcW w:w="1318" w:type="dxa"/>
            <w:shd w:val="clear" w:color="auto" w:fill="auto"/>
            <w:vAlign w:val="bottom"/>
            <w:hideMark/>
          </w:tcPr>
          <w:p w14:paraId="5EB286B6" w14:textId="4AED528C" w:rsidR="00192802" w:rsidRPr="00703D75" w:rsidRDefault="00192802" w:rsidP="00192802">
            <w:pPr>
              <w:jc w:val="right"/>
              <w:rPr>
                <w:color w:val="000000"/>
                <w:sz w:val="18"/>
                <w:szCs w:val="18"/>
              </w:rPr>
            </w:pPr>
            <w:r w:rsidRPr="00192802">
              <w:rPr>
                <w:color w:val="000000"/>
                <w:sz w:val="18"/>
                <w:szCs w:val="18"/>
              </w:rPr>
              <w:t>-</w:t>
            </w:r>
          </w:p>
        </w:tc>
        <w:tc>
          <w:tcPr>
            <w:tcW w:w="1318" w:type="dxa"/>
            <w:shd w:val="clear" w:color="auto" w:fill="auto"/>
            <w:vAlign w:val="bottom"/>
            <w:hideMark/>
          </w:tcPr>
          <w:p w14:paraId="01E6CABD" w14:textId="329E1826" w:rsidR="00192802" w:rsidRPr="00703D75" w:rsidRDefault="00192802" w:rsidP="00192802">
            <w:pPr>
              <w:jc w:val="right"/>
              <w:rPr>
                <w:color w:val="000000"/>
                <w:sz w:val="18"/>
                <w:szCs w:val="18"/>
              </w:rPr>
            </w:pPr>
            <w:r w:rsidRPr="00266763">
              <w:rPr>
                <w:color w:val="000000"/>
                <w:sz w:val="18"/>
                <w:szCs w:val="18"/>
              </w:rPr>
              <w:t>207</w:t>
            </w:r>
          </w:p>
        </w:tc>
        <w:tc>
          <w:tcPr>
            <w:tcW w:w="1318" w:type="dxa"/>
            <w:shd w:val="clear" w:color="auto" w:fill="auto"/>
            <w:vAlign w:val="center"/>
            <w:hideMark/>
          </w:tcPr>
          <w:p w14:paraId="0DFC673D" w14:textId="77777777" w:rsidR="00192802" w:rsidRPr="00CB56EC" w:rsidRDefault="00192802" w:rsidP="00192802">
            <w:pPr>
              <w:jc w:val="right"/>
            </w:pPr>
            <w:r w:rsidRPr="00CB56EC">
              <w:rPr>
                <w:color w:val="000000"/>
                <w:sz w:val="18"/>
                <w:szCs w:val="18"/>
              </w:rPr>
              <w:t>-</w:t>
            </w:r>
          </w:p>
        </w:tc>
        <w:tc>
          <w:tcPr>
            <w:tcW w:w="1318" w:type="dxa"/>
            <w:shd w:val="clear" w:color="auto" w:fill="auto"/>
            <w:vAlign w:val="center"/>
            <w:hideMark/>
          </w:tcPr>
          <w:p w14:paraId="271159F1" w14:textId="77777777" w:rsidR="00192802" w:rsidRPr="00CB56EC" w:rsidRDefault="00192802" w:rsidP="00192802">
            <w:pPr>
              <w:jc w:val="right"/>
            </w:pPr>
            <w:r w:rsidRPr="00CB56EC">
              <w:rPr>
                <w:color w:val="000000"/>
                <w:sz w:val="18"/>
                <w:szCs w:val="18"/>
              </w:rPr>
              <w:t>-</w:t>
            </w:r>
          </w:p>
        </w:tc>
      </w:tr>
      <w:tr w:rsidR="00192802" w:rsidRPr="00CB56EC" w14:paraId="18587448" w14:textId="77777777" w:rsidTr="00192802">
        <w:trPr>
          <w:trHeight w:hRule="exact" w:val="227"/>
        </w:trPr>
        <w:tc>
          <w:tcPr>
            <w:tcW w:w="3964" w:type="dxa"/>
            <w:shd w:val="clear" w:color="auto" w:fill="auto"/>
            <w:vAlign w:val="bottom"/>
          </w:tcPr>
          <w:p w14:paraId="222E5226" w14:textId="5FE7764B" w:rsidR="00192802" w:rsidRPr="00CB56EC" w:rsidRDefault="00192802" w:rsidP="00192802">
            <w:pPr>
              <w:ind w:firstLine="113"/>
              <w:rPr>
                <w:color w:val="000000"/>
                <w:sz w:val="18"/>
                <w:szCs w:val="18"/>
                <w:lang w:eastAsia="tr-TR"/>
              </w:rPr>
            </w:pPr>
            <w:r w:rsidRPr="00CB56EC">
              <w:rPr>
                <w:color w:val="000000"/>
                <w:sz w:val="18"/>
                <w:szCs w:val="18"/>
                <w:lang w:eastAsia="tr-TR"/>
              </w:rPr>
              <w:t>Yurtdışı Merkez ve Şubelere</w:t>
            </w:r>
          </w:p>
        </w:tc>
        <w:tc>
          <w:tcPr>
            <w:tcW w:w="1318" w:type="dxa"/>
            <w:shd w:val="clear" w:color="auto" w:fill="auto"/>
            <w:vAlign w:val="bottom"/>
          </w:tcPr>
          <w:p w14:paraId="66124C47" w14:textId="10489803" w:rsidR="00192802" w:rsidRPr="00703D75" w:rsidRDefault="00192802" w:rsidP="00192802">
            <w:pPr>
              <w:jc w:val="right"/>
              <w:rPr>
                <w:color w:val="000000"/>
                <w:sz w:val="18"/>
                <w:szCs w:val="18"/>
              </w:rPr>
            </w:pPr>
            <w:r w:rsidRPr="00192802">
              <w:rPr>
                <w:color w:val="000000"/>
                <w:sz w:val="18"/>
                <w:szCs w:val="18"/>
              </w:rPr>
              <w:t>-</w:t>
            </w:r>
          </w:p>
        </w:tc>
        <w:tc>
          <w:tcPr>
            <w:tcW w:w="1318" w:type="dxa"/>
            <w:shd w:val="clear" w:color="auto" w:fill="auto"/>
            <w:vAlign w:val="bottom"/>
          </w:tcPr>
          <w:p w14:paraId="67051CC7" w14:textId="2CCD2673" w:rsidR="00192802" w:rsidRPr="00703D75" w:rsidRDefault="00192802" w:rsidP="00192802">
            <w:pPr>
              <w:jc w:val="right"/>
              <w:rPr>
                <w:color w:val="000000"/>
                <w:sz w:val="18"/>
                <w:szCs w:val="18"/>
              </w:rPr>
            </w:pPr>
            <w:r w:rsidRPr="00192802">
              <w:rPr>
                <w:color w:val="000000"/>
                <w:sz w:val="18"/>
                <w:szCs w:val="18"/>
              </w:rPr>
              <w:t>-</w:t>
            </w:r>
          </w:p>
        </w:tc>
        <w:tc>
          <w:tcPr>
            <w:tcW w:w="1318" w:type="dxa"/>
            <w:shd w:val="clear" w:color="auto" w:fill="auto"/>
            <w:vAlign w:val="center"/>
          </w:tcPr>
          <w:p w14:paraId="4A2DE817" w14:textId="77777777" w:rsidR="00192802" w:rsidRPr="00CB56EC" w:rsidRDefault="00192802" w:rsidP="00192802">
            <w:pPr>
              <w:jc w:val="right"/>
            </w:pPr>
            <w:r w:rsidRPr="00CB56EC">
              <w:rPr>
                <w:color w:val="000000"/>
                <w:sz w:val="18"/>
                <w:szCs w:val="18"/>
              </w:rPr>
              <w:t>-</w:t>
            </w:r>
          </w:p>
        </w:tc>
        <w:tc>
          <w:tcPr>
            <w:tcW w:w="1318" w:type="dxa"/>
            <w:shd w:val="clear" w:color="auto" w:fill="auto"/>
            <w:vAlign w:val="center"/>
          </w:tcPr>
          <w:p w14:paraId="5E2DA67A" w14:textId="77777777" w:rsidR="00192802" w:rsidRPr="00CB56EC" w:rsidRDefault="00192802" w:rsidP="00192802">
            <w:pPr>
              <w:jc w:val="right"/>
            </w:pPr>
            <w:r w:rsidRPr="00CB56EC">
              <w:rPr>
                <w:color w:val="000000"/>
                <w:sz w:val="18"/>
                <w:szCs w:val="18"/>
              </w:rPr>
              <w:t>-</w:t>
            </w:r>
          </w:p>
        </w:tc>
      </w:tr>
      <w:tr w:rsidR="00192802" w:rsidRPr="00192802" w14:paraId="722E4F9D" w14:textId="77777777" w:rsidTr="00192802">
        <w:trPr>
          <w:trHeight w:hRule="exact" w:val="227"/>
        </w:trPr>
        <w:tc>
          <w:tcPr>
            <w:tcW w:w="3964" w:type="dxa"/>
            <w:shd w:val="clear" w:color="auto" w:fill="auto"/>
            <w:vAlign w:val="bottom"/>
          </w:tcPr>
          <w:p w14:paraId="052C3120" w14:textId="2CCAEBF1" w:rsidR="00192802" w:rsidRPr="00192802" w:rsidRDefault="00192802" w:rsidP="00192802">
            <w:pPr>
              <w:rPr>
                <w:b/>
                <w:color w:val="000000"/>
                <w:sz w:val="18"/>
                <w:szCs w:val="18"/>
                <w:lang w:eastAsia="tr-TR"/>
              </w:rPr>
            </w:pPr>
            <w:r w:rsidRPr="00192802">
              <w:rPr>
                <w:b/>
                <w:color w:val="000000"/>
                <w:sz w:val="18"/>
                <w:szCs w:val="18"/>
                <w:lang w:eastAsia="tr-TR"/>
              </w:rPr>
              <w:t>Diğer Kuruluşlara</w:t>
            </w:r>
          </w:p>
        </w:tc>
        <w:tc>
          <w:tcPr>
            <w:tcW w:w="1318" w:type="dxa"/>
            <w:shd w:val="clear" w:color="auto" w:fill="auto"/>
            <w:vAlign w:val="bottom"/>
          </w:tcPr>
          <w:p w14:paraId="0B654CDB" w14:textId="68EC2F16" w:rsidR="00192802" w:rsidRPr="00192802" w:rsidRDefault="00192802" w:rsidP="00192802">
            <w:pPr>
              <w:jc w:val="right"/>
              <w:rPr>
                <w:b/>
                <w:color w:val="000000"/>
                <w:sz w:val="18"/>
                <w:szCs w:val="18"/>
              </w:rPr>
            </w:pPr>
            <w:r w:rsidRPr="00192802">
              <w:rPr>
                <w:b/>
                <w:color w:val="000000"/>
                <w:sz w:val="18"/>
                <w:szCs w:val="18"/>
              </w:rPr>
              <w:t>-</w:t>
            </w:r>
          </w:p>
        </w:tc>
        <w:tc>
          <w:tcPr>
            <w:tcW w:w="1318" w:type="dxa"/>
            <w:shd w:val="clear" w:color="auto" w:fill="auto"/>
            <w:vAlign w:val="bottom"/>
          </w:tcPr>
          <w:p w14:paraId="484211D3" w14:textId="27C008A3" w:rsidR="00192802" w:rsidRPr="00192802" w:rsidRDefault="00192802" w:rsidP="00192802">
            <w:pPr>
              <w:jc w:val="right"/>
              <w:rPr>
                <w:b/>
                <w:color w:val="000000"/>
                <w:sz w:val="18"/>
                <w:szCs w:val="18"/>
              </w:rPr>
            </w:pPr>
            <w:r w:rsidRPr="00192802">
              <w:rPr>
                <w:b/>
                <w:color w:val="000000"/>
                <w:sz w:val="18"/>
                <w:szCs w:val="18"/>
              </w:rPr>
              <w:t>-</w:t>
            </w:r>
          </w:p>
        </w:tc>
        <w:tc>
          <w:tcPr>
            <w:tcW w:w="1318" w:type="dxa"/>
            <w:shd w:val="clear" w:color="auto" w:fill="auto"/>
            <w:vAlign w:val="center"/>
          </w:tcPr>
          <w:p w14:paraId="29B2A232" w14:textId="6684CAB2" w:rsidR="00192802" w:rsidRPr="00192802" w:rsidRDefault="00192802" w:rsidP="00192802">
            <w:pPr>
              <w:jc w:val="right"/>
              <w:rPr>
                <w:b/>
                <w:color w:val="000000"/>
                <w:sz w:val="18"/>
                <w:szCs w:val="18"/>
              </w:rPr>
            </w:pPr>
            <w:r w:rsidRPr="00192802">
              <w:rPr>
                <w:b/>
                <w:color w:val="000000"/>
                <w:sz w:val="18"/>
                <w:szCs w:val="18"/>
              </w:rPr>
              <w:t>-</w:t>
            </w:r>
          </w:p>
        </w:tc>
        <w:tc>
          <w:tcPr>
            <w:tcW w:w="1318" w:type="dxa"/>
            <w:shd w:val="clear" w:color="auto" w:fill="auto"/>
            <w:vAlign w:val="center"/>
          </w:tcPr>
          <w:p w14:paraId="45052A23" w14:textId="1F380940" w:rsidR="00192802" w:rsidRPr="00192802" w:rsidRDefault="00192802" w:rsidP="00192802">
            <w:pPr>
              <w:jc w:val="right"/>
              <w:rPr>
                <w:b/>
                <w:color w:val="000000"/>
                <w:sz w:val="18"/>
                <w:szCs w:val="18"/>
              </w:rPr>
            </w:pPr>
            <w:r w:rsidRPr="00192802">
              <w:rPr>
                <w:b/>
                <w:color w:val="000000"/>
                <w:sz w:val="18"/>
                <w:szCs w:val="18"/>
              </w:rPr>
              <w:t>-</w:t>
            </w:r>
          </w:p>
        </w:tc>
      </w:tr>
      <w:tr w:rsidR="00192802" w:rsidRPr="00192802" w14:paraId="38A2DE95" w14:textId="77777777" w:rsidTr="00192802">
        <w:trPr>
          <w:trHeight w:hRule="exact" w:val="227"/>
        </w:trPr>
        <w:tc>
          <w:tcPr>
            <w:tcW w:w="3964" w:type="dxa"/>
            <w:shd w:val="clear" w:color="auto" w:fill="auto"/>
            <w:vAlign w:val="bottom"/>
          </w:tcPr>
          <w:p w14:paraId="1471BF75" w14:textId="77777777" w:rsidR="00192802" w:rsidRPr="00192802" w:rsidRDefault="00192802" w:rsidP="00192802">
            <w:pPr>
              <w:rPr>
                <w:b/>
                <w:color w:val="000000"/>
                <w:sz w:val="18"/>
                <w:szCs w:val="18"/>
                <w:lang w:eastAsia="tr-TR"/>
              </w:rPr>
            </w:pPr>
            <w:r w:rsidRPr="00192802">
              <w:rPr>
                <w:b/>
                <w:color w:val="000000"/>
                <w:sz w:val="18"/>
                <w:szCs w:val="18"/>
                <w:lang w:eastAsia="tr-TR"/>
              </w:rPr>
              <w:t>Toplam</w:t>
            </w:r>
          </w:p>
        </w:tc>
        <w:tc>
          <w:tcPr>
            <w:tcW w:w="1318" w:type="dxa"/>
            <w:shd w:val="clear" w:color="auto" w:fill="auto"/>
            <w:vAlign w:val="bottom"/>
          </w:tcPr>
          <w:p w14:paraId="6ACAA20D" w14:textId="71F4D339" w:rsidR="00192802" w:rsidRPr="00192802" w:rsidRDefault="00192802" w:rsidP="00192802">
            <w:pPr>
              <w:jc w:val="right"/>
              <w:rPr>
                <w:b/>
                <w:color w:val="000000"/>
                <w:sz w:val="18"/>
                <w:szCs w:val="18"/>
              </w:rPr>
            </w:pPr>
            <w:r w:rsidRPr="00266763">
              <w:rPr>
                <w:b/>
                <w:color w:val="000000"/>
                <w:sz w:val="18"/>
                <w:szCs w:val="18"/>
              </w:rPr>
              <w:t>604</w:t>
            </w:r>
          </w:p>
        </w:tc>
        <w:tc>
          <w:tcPr>
            <w:tcW w:w="1318" w:type="dxa"/>
            <w:shd w:val="clear" w:color="auto" w:fill="auto"/>
            <w:vAlign w:val="bottom"/>
          </w:tcPr>
          <w:p w14:paraId="7AB7AF8D" w14:textId="4977154A" w:rsidR="00192802" w:rsidRPr="00192802" w:rsidRDefault="00192802" w:rsidP="00192802">
            <w:pPr>
              <w:jc w:val="right"/>
              <w:rPr>
                <w:b/>
                <w:color w:val="000000"/>
                <w:sz w:val="18"/>
                <w:szCs w:val="18"/>
              </w:rPr>
            </w:pPr>
            <w:r w:rsidRPr="00266763">
              <w:rPr>
                <w:b/>
                <w:color w:val="000000"/>
                <w:sz w:val="18"/>
                <w:szCs w:val="18"/>
              </w:rPr>
              <w:t>207</w:t>
            </w:r>
          </w:p>
        </w:tc>
        <w:tc>
          <w:tcPr>
            <w:tcW w:w="1318" w:type="dxa"/>
            <w:shd w:val="clear" w:color="auto" w:fill="auto"/>
            <w:vAlign w:val="center"/>
          </w:tcPr>
          <w:p w14:paraId="73D6A48A" w14:textId="5DB2C850" w:rsidR="00192802" w:rsidRPr="00192802" w:rsidRDefault="00192802" w:rsidP="00192802">
            <w:pPr>
              <w:jc w:val="right"/>
              <w:rPr>
                <w:b/>
              </w:rPr>
            </w:pPr>
            <w:r w:rsidRPr="00192802">
              <w:rPr>
                <w:b/>
                <w:color w:val="000000"/>
                <w:sz w:val="18"/>
                <w:szCs w:val="18"/>
              </w:rPr>
              <w:t>-</w:t>
            </w:r>
          </w:p>
        </w:tc>
        <w:tc>
          <w:tcPr>
            <w:tcW w:w="1318" w:type="dxa"/>
            <w:shd w:val="clear" w:color="auto" w:fill="auto"/>
            <w:vAlign w:val="center"/>
          </w:tcPr>
          <w:p w14:paraId="0C7326C4" w14:textId="5CC12CD2" w:rsidR="00192802" w:rsidRPr="00192802" w:rsidRDefault="00192802" w:rsidP="00192802">
            <w:pPr>
              <w:jc w:val="right"/>
              <w:rPr>
                <w:b/>
              </w:rPr>
            </w:pPr>
            <w:r w:rsidRPr="00192802">
              <w:rPr>
                <w:b/>
                <w:color w:val="000000"/>
                <w:sz w:val="18"/>
                <w:szCs w:val="18"/>
              </w:rPr>
              <w:t>-</w:t>
            </w:r>
          </w:p>
        </w:tc>
      </w:tr>
    </w:tbl>
    <w:p w14:paraId="6CC758A8" w14:textId="0CF7F588" w:rsidR="00E30CF9" w:rsidRPr="00CB56EC" w:rsidRDefault="00E30CF9" w:rsidP="00CD26DA">
      <w:pPr>
        <w:pageBreakBefore/>
        <w:autoSpaceDE w:val="0"/>
        <w:autoSpaceDN w:val="0"/>
        <w:adjustRightInd w:val="0"/>
        <w:rPr>
          <w:b/>
        </w:rPr>
      </w:pPr>
      <w:r w:rsidRPr="00CB56EC">
        <w:rPr>
          <w:b/>
        </w:rPr>
        <w:lastRenderedPageBreak/>
        <w:t xml:space="preserve">İştirakler ve bağlı ortaklıklara verilen </w:t>
      </w:r>
      <w:r w:rsidR="00D608DA" w:rsidRPr="00CB56EC">
        <w:rPr>
          <w:b/>
        </w:rPr>
        <w:t>kâr</w:t>
      </w:r>
      <w:r w:rsidRPr="00CB56EC">
        <w:rPr>
          <w:b/>
        </w:rPr>
        <w:t xml:space="preserve"> payı giderlerine ilişkin bilgiler</w:t>
      </w:r>
    </w:p>
    <w:p w14:paraId="36A10D08" w14:textId="77777777" w:rsidR="00E30CF9" w:rsidRPr="00CB56EC" w:rsidRDefault="00E30CF9" w:rsidP="00E30CF9">
      <w:pPr>
        <w:pStyle w:val="BodyTextIndent2"/>
        <w:tabs>
          <w:tab w:val="left" w:pos="180"/>
        </w:tabs>
        <w:ind w:left="0"/>
        <w:jc w:val="left"/>
        <w:rPr>
          <w:rFonts w:ascii="Times New Roman" w:hAnsi="Times New Roman"/>
          <w:b w:val="0"/>
          <w:color w:val="auto"/>
          <w:sz w:val="16"/>
          <w:lang w:eastAsia="en-GB"/>
        </w:rPr>
      </w:pPr>
    </w:p>
    <w:tbl>
      <w:tblPr>
        <w:tblW w:w="963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789"/>
        <w:gridCol w:w="1925"/>
        <w:gridCol w:w="1925"/>
      </w:tblGrid>
      <w:tr w:rsidR="00143698" w:rsidRPr="00D57106" w14:paraId="186F1C80" w14:textId="77777777" w:rsidTr="00192802">
        <w:trPr>
          <w:trHeight w:val="251"/>
        </w:trPr>
        <w:tc>
          <w:tcPr>
            <w:tcW w:w="3964" w:type="dxa"/>
            <w:shd w:val="clear" w:color="auto" w:fill="auto"/>
            <w:vAlign w:val="center"/>
            <w:hideMark/>
          </w:tcPr>
          <w:p w14:paraId="5B7DCA3D" w14:textId="77777777" w:rsidR="00143698" w:rsidRPr="00D57106" w:rsidRDefault="00143698" w:rsidP="00C62935">
            <w:pPr>
              <w:jc w:val="right"/>
              <w:rPr>
                <w:sz w:val="16"/>
                <w:szCs w:val="16"/>
                <w:lang w:eastAsia="tr-TR"/>
              </w:rPr>
            </w:pPr>
            <w:r w:rsidRPr="00D57106">
              <w:rPr>
                <w:sz w:val="16"/>
                <w:szCs w:val="16"/>
                <w:lang w:eastAsia="tr-TR"/>
              </w:rPr>
              <w:t> </w:t>
            </w:r>
          </w:p>
        </w:tc>
        <w:tc>
          <w:tcPr>
            <w:tcW w:w="1318" w:type="dxa"/>
            <w:shd w:val="clear" w:color="auto" w:fill="auto"/>
            <w:vAlign w:val="center"/>
            <w:hideMark/>
          </w:tcPr>
          <w:p w14:paraId="03C47A4E" w14:textId="77777777" w:rsidR="00143698" w:rsidRPr="00D57106" w:rsidRDefault="00143698" w:rsidP="00C62935">
            <w:pPr>
              <w:jc w:val="right"/>
              <w:rPr>
                <w:b/>
                <w:bCs/>
                <w:sz w:val="16"/>
                <w:szCs w:val="16"/>
                <w:lang w:eastAsia="tr-TR"/>
              </w:rPr>
            </w:pPr>
            <w:r w:rsidRPr="00D57106">
              <w:rPr>
                <w:b/>
                <w:bCs/>
                <w:sz w:val="16"/>
                <w:szCs w:val="16"/>
                <w:lang w:eastAsia="tr-TR"/>
              </w:rPr>
              <w:t>Cari Dönem</w:t>
            </w:r>
          </w:p>
        </w:tc>
        <w:tc>
          <w:tcPr>
            <w:tcW w:w="1318" w:type="dxa"/>
            <w:shd w:val="clear" w:color="auto" w:fill="auto"/>
            <w:vAlign w:val="center"/>
            <w:hideMark/>
          </w:tcPr>
          <w:p w14:paraId="2394A448" w14:textId="77777777" w:rsidR="00143698" w:rsidRPr="00D57106" w:rsidRDefault="00143698" w:rsidP="00C62935">
            <w:pPr>
              <w:jc w:val="right"/>
              <w:rPr>
                <w:b/>
                <w:bCs/>
                <w:sz w:val="16"/>
                <w:szCs w:val="16"/>
                <w:lang w:eastAsia="tr-TR"/>
              </w:rPr>
            </w:pPr>
            <w:r w:rsidRPr="00D57106">
              <w:rPr>
                <w:b/>
                <w:bCs/>
                <w:sz w:val="16"/>
                <w:szCs w:val="16"/>
                <w:lang w:eastAsia="tr-TR"/>
              </w:rPr>
              <w:t>Önceki Dönem</w:t>
            </w:r>
          </w:p>
        </w:tc>
      </w:tr>
      <w:tr w:rsidR="00143698" w:rsidRPr="00D57106" w14:paraId="39799E34" w14:textId="77777777" w:rsidTr="00192802">
        <w:trPr>
          <w:trHeight w:hRule="exact" w:val="227"/>
        </w:trPr>
        <w:tc>
          <w:tcPr>
            <w:tcW w:w="3964" w:type="dxa"/>
            <w:shd w:val="clear" w:color="auto" w:fill="auto"/>
            <w:vAlign w:val="bottom"/>
          </w:tcPr>
          <w:p w14:paraId="79A512C5" w14:textId="77777777" w:rsidR="00143698" w:rsidRPr="00D57106" w:rsidRDefault="00143698" w:rsidP="00C62935">
            <w:pPr>
              <w:rPr>
                <w:color w:val="000000"/>
                <w:sz w:val="16"/>
                <w:szCs w:val="16"/>
                <w:lang w:eastAsia="tr-TR"/>
              </w:rPr>
            </w:pPr>
            <w:r w:rsidRPr="00D57106">
              <w:rPr>
                <w:sz w:val="16"/>
                <w:szCs w:val="16"/>
                <w:lang w:eastAsia="tr-TR"/>
              </w:rPr>
              <w:t>İştirak ve bağlı ortaklıklara verilen kar payları</w:t>
            </w:r>
          </w:p>
        </w:tc>
        <w:tc>
          <w:tcPr>
            <w:tcW w:w="1318" w:type="dxa"/>
            <w:shd w:val="clear" w:color="auto" w:fill="auto"/>
            <w:vAlign w:val="bottom"/>
          </w:tcPr>
          <w:p w14:paraId="4CCDF937" w14:textId="11C5F009" w:rsidR="00143698" w:rsidRPr="00D57106" w:rsidRDefault="00192802" w:rsidP="00C62935">
            <w:pPr>
              <w:jc w:val="right"/>
              <w:rPr>
                <w:sz w:val="16"/>
                <w:szCs w:val="16"/>
              </w:rPr>
            </w:pPr>
            <w:r>
              <w:rPr>
                <w:sz w:val="16"/>
                <w:szCs w:val="16"/>
                <w:lang w:eastAsia="tr-TR"/>
              </w:rPr>
              <w:t>1,400</w:t>
            </w:r>
          </w:p>
        </w:tc>
        <w:tc>
          <w:tcPr>
            <w:tcW w:w="1318" w:type="dxa"/>
            <w:shd w:val="clear" w:color="auto" w:fill="auto"/>
            <w:vAlign w:val="bottom"/>
          </w:tcPr>
          <w:p w14:paraId="14DE9151" w14:textId="77777777" w:rsidR="00143698" w:rsidRPr="00D57106" w:rsidRDefault="00143698" w:rsidP="00C62935">
            <w:pPr>
              <w:jc w:val="right"/>
              <w:rPr>
                <w:sz w:val="16"/>
                <w:szCs w:val="16"/>
              </w:rPr>
            </w:pPr>
            <w:r w:rsidRPr="00D57106">
              <w:rPr>
                <w:sz w:val="16"/>
                <w:szCs w:val="16"/>
                <w:lang w:eastAsia="tr-TR"/>
              </w:rPr>
              <w:t>-</w:t>
            </w:r>
          </w:p>
        </w:tc>
      </w:tr>
    </w:tbl>
    <w:p w14:paraId="09B6F933" w14:textId="77777777" w:rsidR="00143698" w:rsidRPr="00584A7D" w:rsidRDefault="00143698" w:rsidP="00E30CF9">
      <w:pPr>
        <w:pStyle w:val="BodyTextIndent2"/>
        <w:tabs>
          <w:tab w:val="left" w:pos="180"/>
        </w:tabs>
        <w:ind w:left="0"/>
        <w:jc w:val="left"/>
        <w:rPr>
          <w:rFonts w:ascii="Times New Roman" w:hAnsi="Times New Roman"/>
          <w:b w:val="0"/>
          <w:color w:val="auto"/>
          <w:sz w:val="12"/>
          <w:szCs w:val="14"/>
          <w:lang w:eastAsia="en-GB"/>
        </w:rPr>
      </w:pPr>
    </w:p>
    <w:p w14:paraId="4B82D7DE" w14:textId="1F931044" w:rsidR="00E30CF9" w:rsidRPr="00CB56EC" w:rsidRDefault="00E30CF9" w:rsidP="004F01CF">
      <w:pPr>
        <w:autoSpaceDE w:val="0"/>
        <w:autoSpaceDN w:val="0"/>
        <w:adjustRightInd w:val="0"/>
        <w:jc w:val="both"/>
        <w:rPr>
          <w:b/>
        </w:rPr>
      </w:pPr>
      <w:r w:rsidRPr="00CB56EC">
        <w:rPr>
          <w:b/>
        </w:rPr>
        <w:t>İhraç edilen menkul kıymetlere verilen k</w:t>
      </w:r>
      <w:r w:rsidR="0018099E">
        <w:rPr>
          <w:b/>
        </w:rPr>
        <w:t>â</w:t>
      </w:r>
      <w:r w:rsidRPr="00CB56EC">
        <w:rPr>
          <w:b/>
        </w:rPr>
        <w:t>r paylarına ilişkin bilgiler</w:t>
      </w:r>
    </w:p>
    <w:p w14:paraId="75A03E48" w14:textId="77777777" w:rsidR="00E30CF9" w:rsidRPr="00CB56EC" w:rsidRDefault="00E30CF9" w:rsidP="00E30CF9">
      <w:pPr>
        <w:autoSpaceDE w:val="0"/>
        <w:autoSpaceDN w:val="0"/>
        <w:adjustRightInd w:val="0"/>
        <w:ind w:hanging="567"/>
        <w:jc w:val="both"/>
        <w:rPr>
          <w:b/>
          <w:sz w:val="12"/>
          <w:szCs w:val="16"/>
        </w:rPr>
      </w:pPr>
    </w:p>
    <w:p w14:paraId="1F8239CF" w14:textId="499EC3A4" w:rsidR="004F01CF" w:rsidRPr="00CB56EC" w:rsidRDefault="00616CA3" w:rsidP="004F01CF">
      <w:pPr>
        <w:autoSpaceDE w:val="0"/>
        <w:autoSpaceDN w:val="0"/>
        <w:adjustRightInd w:val="0"/>
        <w:jc w:val="both"/>
        <w:rPr>
          <w:color w:val="000000"/>
        </w:rPr>
      </w:pPr>
      <w:r w:rsidRPr="00CB56EC">
        <w:rPr>
          <w:color w:val="000000"/>
        </w:rPr>
        <w:t>Bulunmamaktadır (</w:t>
      </w:r>
      <w:r w:rsidR="00584A7D">
        <w:rPr>
          <w:color w:val="000000"/>
        </w:rPr>
        <w:t xml:space="preserve">31 </w:t>
      </w:r>
      <w:r w:rsidR="005F27DE">
        <w:rPr>
          <w:color w:val="000000"/>
        </w:rPr>
        <w:t xml:space="preserve">Mart </w:t>
      </w:r>
      <w:r w:rsidR="00584A7D">
        <w:rPr>
          <w:color w:val="000000"/>
        </w:rPr>
        <w:t>202</w:t>
      </w:r>
      <w:r w:rsidR="005F27DE">
        <w:rPr>
          <w:color w:val="000000"/>
        </w:rPr>
        <w:t>4</w:t>
      </w:r>
      <w:r w:rsidR="004F01CF" w:rsidRPr="00CB56EC">
        <w:rPr>
          <w:color w:val="000000"/>
        </w:rPr>
        <w:t xml:space="preserve"> – Bulunmamaktadır).</w:t>
      </w:r>
    </w:p>
    <w:p w14:paraId="0137362F" w14:textId="77777777" w:rsidR="00D76F72" w:rsidRPr="00584A7D" w:rsidRDefault="00D76F72" w:rsidP="00E30CF9">
      <w:pPr>
        <w:autoSpaceDE w:val="0"/>
        <w:autoSpaceDN w:val="0"/>
        <w:adjustRightInd w:val="0"/>
        <w:ind w:hanging="567"/>
        <w:rPr>
          <w:rFonts w:eastAsia="Arial Unicode MS"/>
          <w:b/>
          <w:sz w:val="16"/>
          <w:szCs w:val="16"/>
        </w:rPr>
      </w:pPr>
    </w:p>
    <w:p w14:paraId="6058CFC2" w14:textId="1400E3FE" w:rsidR="00E30CF9" w:rsidRPr="00CB56EC" w:rsidRDefault="00E30CF9" w:rsidP="00E30CF9">
      <w:pPr>
        <w:autoSpaceDE w:val="0"/>
        <w:autoSpaceDN w:val="0"/>
        <w:adjustRightInd w:val="0"/>
        <w:ind w:hanging="567"/>
        <w:rPr>
          <w:rFonts w:eastAsia="Arial Unicode MS"/>
          <w:b/>
          <w:sz w:val="16"/>
          <w:szCs w:val="16"/>
        </w:rPr>
      </w:pPr>
      <w:r w:rsidRPr="00CB56EC">
        <w:rPr>
          <w:rFonts w:eastAsia="Arial Unicode MS"/>
          <w:b/>
        </w:rPr>
        <w:t>4.3</w:t>
      </w:r>
      <w:r w:rsidRPr="00CB56EC">
        <w:rPr>
          <w:rFonts w:eastAsia="Arial Unicode MS"/>
          <w:b/>
        </w:rPr>
        <w:tab/>
        <w:t>Temettü gelirlerine ilişkin açıklamalar</w:t>
      </w:r>
    </w:p>
    <w:p w14:paraId="4A273425" w14:textId="77777777" w:rsidR="00E30CF9" w:rsidRPr="00CB56EC" w:rsidRDefault="00E30CF9" w:rsidP="00E30CF9">
      <w:pPr>
        <w:autoSpaceDE w:val="0"/>
        <w:autoSpaceDN w:val="0"/>
        <w:adjustRightInd w:val="0"/>
        <w:ind w:left="709"/>
        <w:rPr>
          <w:sz w:val="14"/>
          <w:lang w:eastAsia="en-GB"/>
        </w:rPr>
      </w:pPr>
    </w:p>
    <w:p w14:paraId="5D085425" w14:textId="62F46660" w:rsidR="00143698" w:rsidRPr="00CB56EC" w:rsidRDefault="004F01CF" w:rsidP="004F01CF">
      <w:pPr>
        <w:autoSpaceDE w:val="0"/>
        <w:autoSpaceDN w:val="0"/>
        <w:adjustRightInd w:val="0"/>
        <w:jc w:val="both"/>
        <w:rPr>
          <w:color w:val="000000"/>
        </w:rPr>
      </w:pPr>
      <w:r w:rsidRPr="00CB56EC">
        <w:rPr>
          <w:color w:val="000000"/>
        </w:rPr>
        <w:t>Bulunmamaktadır (</w:t>
      </w:r>
      <w:r w:rsidR="00584A7D">
        <w:rPr>
          <w:color w:val="000000"/>
        </w:rPr>
        <w:t xml:space="preserve">31 </w:t>
      </w:r>
      <w:r w:rsidR="005F27DE">
        <w:rPr>
          <w:color w:val="000000"/>
        </w:rPr>
        <w:t>Mart</w:t>
      </w:r>
      <w:r w:rsidR="00584A7D">
        <w:rPr>
          <w:color w:val="000000"/>
        </w:rPr>
        <w:t xml:space="preserve"> 202</w:t>
      </w:r>
      <w:r w:rsidR="005F27DE">
        <w:rPr>
          <w:color w:val="000000"/>
        </w:rPr>
        <w:t>4</w:t>
      </w:r>
      <w:r w:rsidRPr="00CB56EC">
        <w:rPr>
          <w:color w:val="000000"/>
        </w:rPr>
        <w:t xml:space="preserve"> – Bulunmamaktadır).</w:t>
      </w:r>
    </w:p>
    <w:p w14:paraId="5D57D6AC" w14:textId="77777777" w:rsidR="00E0428C" w:rsidRPr="00584A7D" w:rsidRDefault="00E0428C" w:rsidP="004F01CF">
      <w:pPr>
        <w:autoSpaceDE w:val="0"/>
        <w:autoSpaceDN w:val="0"/>
        <w:adjustRightInd w:val="0"/>
        <w:jc w:val="both"/>
        <w:rPr>
          <w:sz w:val="10"/>
          <w:szCs w:val="12"/>
        </w:rPr>
      </w:pPr>
    </w:p>
    <w:p w14:paraId="2390EE14" w14:textId="67E3BA79" w:rsidR="00E30CF9" w:rsidRPr="00CB56EC" w:rsidRDefault="00E30CF9" w:rsidP="00E30CF9">
      <w:pPr>
        <w:ind w:hanging="567"/>
        <w:rPr>
          <w:rFonts w:eastAsia="Arial Unicode MS"/>
          <w:b/>
        </w:rPr>
      </w:pPr>
      <w:r w:rsidRPr="00CB56EC">
        <w:rPr>
          <w:rFonts w:eastAsia="Arial Unicode MS"/>
          <w:b/>
        </w:rPr>
        <w:t>4.4</w:t>
      </w:r>
      <w:r w:rsidRPr="00CB56EC">
        <w:rPr>
          <w:rFonts w:eastAsia="Arial Unicode MS"/>
          <w:b/>
        </w:rPr>
        <w:tab/>
        <w:t>Katılma hesaplarına ödenen k</w:t>
      </w:r>
      <w:r w:rsidR="0018099E">
        <w:rPr>
          <w:rFonts w:eastAsia="Arial Unicode MS"/>
          <w:b/>
        </w:rPr>
        <w:t>â</w:t>
      </w:r>
      <w:r w:rsidRPr="00CB56EC">
        <w:rPr>
          <w:rFonts w:eastAsia="Arial Unicode MS"/>
          <w:b/>
        </w:rPr>
        <w:t>r paylarının vade yapısına göre gösterimi</w:t>
      </w:r>
    </w:p>
    <w:p w14:paraId="0A0A388E" w14:textId="77777777" w:rsidR="00143698" w:rsidRPr="00584A7D" w:rsidRDefault="00143698" w:rsidP="00E30CF9">
      <w:pPr>
        <w:autoSpaceDE w:val="0"/>
        <w:autoSpaceDN w:val="0"/>
        <w:adjustRightInd w:val="0"/>
        <w:ind w:hanging="567"/>
        <w:rPr>
          <w:rFonts w:eastAsia="Arial Unicode MS"/>
          <w:b/>
          <w:sz w:val="16"/>
          <w:szCs w:val="16"/>
        </w:rPr>
      </w:pPr>
    </w:p>
    <w:tbl>
      <w:tblPr>
        <w:tblW w:w="963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111"/>
        <w:gridCol w:w="816"/>
        <w:gridCol w:w="816"/>
        <w:gridCol w:w="816"/>
        <w:gridCol w:w="816"/>
        <w:gridCol w:w="816"/>
        <w:gridCol w:w="816"/>
        <w:gridCol w:w="816"/>
        <w:gridCol w:w="816"/>
      </w:tblGrid>
      <w:tr w:rsidR="00CE0BD2" w:rsidRPr="00D57106" w14:paraId="2CB49219" w14:textId="77777777" w:rsidTr="00BF2F32">
        <w:trPr>
          <w:trHeight w:val="213"/>
        </w:trPr>
        <w:tc>
          <w:tcPr>
            <w:tcW w:w="3111" w:type="dxa"/>
            <w:shd w:val="clear" w:color="auto" w:fill="auto"/>
            <w:vAlign w:val="center"/>
          </w:tcPr>
          <w:p w14:paraId="45285768" w14:textId="77777777" w:rsidR="00CE0BD2" w:rsidRPr="00D57106" w:rsidRDefault="00CE0BD2" w:rsidP="00CE0BD2">
            <w:pPr>
              <w:rPr>
                <w:b/>
                <w:bCs/>
                <w:color w:val="000000"/>
                <w:sz w:val="16"/>
                <w:szCs w:val="16"/>
                <w:lang w:eastAsia="tr-TR"/>
              </w:rPr>
            </w:pPr>
            <w:r w:rsidRPr="00D57106">
              <w:rPr>
                <w:b/>
                <w:bCs/>
                <w:color w:val="000000"/>
                <w:sz w:val="16"/>
                <w:szCs w:val="16"/>
                <w:lang w:eastAsia="tr-TR"/>
              </w:rPr>
              <w:t>Cari Dönem</w:t>
            </w:r>
          </w:p>
        </w:tc>
        <w:tc>
          <w:tcPr>
            <w:tcW w:w="6528" w:type="dxa"/>
            <w:gridSpan w:val="8"/>
            <w:shd w:val="clear" w:color="auto" w:fill="auto"/>
            <w:vAlign w:val="bottom"/>
          </w:tcPr>
          <w:p w14:paraId="37AE16FC" w14:textId="77777777" w:rsidR="00CE0BD2" w:rsidRPr="00D57106" w:rsidRDefault="00CE0BD2" w:rsidP="00636838">
            <w:pPr>
              <w:jc w:val="center"/>
              <w:rPr>
                <w:b/>
                <w:bCs/>
                <w:color w:val="000000"/>
                <w:sz w:val="16"/>
                <w:szCs w:val="16"/>
                <w:lang w:eastAsia="tr-TR"/>
              </w:rPr>
            </w:pPr>
            <w:r w:rsidRPr="00D57106">
              <w:rPr>
                <w:b/>
                <w:bCs/>
                <w:color w:val="000000"/>
                <w:sz w:val="16"/>
                <w:szCs w:val="16"/>
                <w:lang w:eastAsia="tr-TR"/>
              </w:rPr>
              <w:t>Katılma Hesapları</w:t>
            </w:r>
          </w:p>
        </w:tc>
      </w:tr>
      <w:tr w:rsidR="00E30CF9" w:rsidRPr="00D57106" w14:paraId="7C25FCF4" w14:textId="77777777" w:rsidTr="00BF2F32">
        <w:trPr>
          <w:trHeight w:val="213"/>
        </w:trPr>
        <w:tc>
          <w:tcPr>
            <w:tcW w:w="3111" w:type="dxa"/>
            <w:shd w:val="clear" w:color="auto" w:fill="auto"/>
            <w:vAlign w:val="center"/>
            <w:hideMark/>
          </w:tcPr>
          <w:p w14:paraId="265586AD" w14:textId="77777777" w:rsidR="00E30CF9" w:rsidRPr="00D57106" w:rsidRDefault="00F5647F" w:rsidP="00CE0BD2">
            <w:pPr>
              <w:rPr>
                <w:sz w:val="16"/>
                <w:szCs w:val="16"/>
                <w:lang w:eastAsia="tr-TR"/>
              </w:rPr>
            </w:pPr>
            <w:r w:rsidRPr="00D57106">
              <w:rPr>
                <w:b/>
                <w:bCs/>
                <w:color w:val="000000"/>
                <w:sz w:val="16"/>
                <w:szCs w:val="16"/>
                <w:lang w:eastAsia="tr-TR"/>
              </w:rPr>
              <w:t>Hesap adı</w:t>
            </w:r>
          </w:p>
        </w:tc>
        <w:tc>
          <w:tcPr>
            <w:tcW w:w="816" w:type="dxa"/>
            <w:shd w:val="clear" w:color="auto" w:fill="auto"/>
            <w:vAlign w:val="center"/>
            <w:hideMark/>
          </w:tcPr>
          <w:p w14:paraId="3A1C5A2A" w14:textId="73DFD122" w:rsidR="00E30CF9" w:rsidRPr="00D57106" w:rsidRDefault="00E30CF9" w:rsidP="00FE6961">
            <w:pPr>
              <w:jc w:val="right"/>
              <w:rPr>
                <w:b/>
                <w:bCs/>
                <w:color w:val="000000"/>
                <w:sz w:val="16"/>
                <w:szCs w:val="16"/>
                <w:lang w:eastAsia="tr-TR"/>
              </w:rPr>
            </w:pPr>
            <w:r w:rsidRPr="00D57106">
              <w:rPr>
                <w:b/>
                <w:bCs/>
                <w:color w:val="000000"/>
                <w:sz w:val="16"/>
                <w:szCs w:val="16"/>
                <w:lang w:eastAsia="tr-TR"/>
              </w:rPr>
              <w:t>1 aya</w:t>
            </w:r>
            <w:r w:rsidR="00CE0BD2" w:rsidRPr="00D57106">
              <w:rPr>
                <w:b/>
                <w:bCs/>
                <w:color w:val="000000"/>
                <w:sz w:val="16"/>
                <w:szCs w:val="16"/>
                <w:lang w:eastAsia="tr-TR"/>
              </w:rPr>
              <w:t xml:space="preserve"> kadar</w:t>
            </w:r>
          </w:p>
        </w:tc>
        <w:tc>
          <w:tcPr>
            <w:tcW w:w="816" w:type="dxa"/>
            <w:shd w:val="clear" w:color="auto" w:fill="auto"/>
            <w:vAlign w:val="center"/>
            <w:hideMark/>
          </w:tcPr>
          <w:p w14:paraId="6CBBC363" w14:textId="77777777" w:rsidR="00E30CF9" w:rsidRPr="00D57106" w:rsidRDefault="00E30CF9" w:rsidP="00FE6961">
            <w:pPr>
              <w:jc w:val="right"/>
              <w:rPr>
                <w:b/>
                <w:bCs/>
                <w:color w:val="000000"/>
                <w:sz w:val="16"/>
                <w:szCs w:val="16"/>
                <w:lang w:eastAsia="tr-TR"/>
              </w:rPr>
            </w:pPr>
            <w:r w:rsidRPr="00D57106">
              <w:rPr>
                <w:b/>
                <w:bCs/>
                <w:color w:val="000000"/>
                <w:sz w:val="16"/>
                <w:szCs w:val="16"/>
                <w:lang w:eastAsia="tr-TR"/>
              </w:rPr>
              <w:t xml:space="preserve">3 aya </w:t>
            </w:r>
            <w:r w:rsidR="00CE0BD2" w:rsidRPr="00D57106">
              <w:rPr>
                <w:b/>
                <w:bCs/>
                <w:color w:val="000000"/>
                <w:sz w:val="16"/>
                <w:szCs w:val="16"/>
                <w:lang w:eastAsia="tr-TR"/>
              </w:rPr>
              <w:t>kadar</w:t>
            </w:r>
          </w:p>
        </w:tc>
        <w:tc>
          <w:tcPr>
            <w:tcW w:w="816" w:type="dxa"/>
            <w:shd w:val="clear" w:color="auto" w:fill="auto"/>
            <w:vAlign w:val="center"/>
            <w:hideMark/>
          </w:tcPr>
          <w:p w14:paraId="7A43ADC3" w14:textId="6C67052D" w:rsidR="00E30CF9" w:rsidRPr="00D57106" w:rsidRDefault="00E30CF9" w:rsidP="00FE6961">
            <w:pPr>
              <w:jc w:val="right"/>
              <w:rPr>
                <w:b/>
                <w:bCs/>
                <w:color w:val="000000"/>
                <w:sz w:val="16"/>
                <w:szCs w:val="16"/>
                <w:lang w:eastAsia="tr-TR"/>
              </w:rPr>
            </w:pPr>
            <w:r w:rsidRPr="00D57106">
              <w:rPr>
                <w:b/>
                <w:bCs/>
                <w:color w:val="000000"/>
                <w:sz w:val="16"/>
                <w:szCs w:val="16"/>
                <w:lang w:eastAsia="tr-TR"/>
              </w:rPr>
              <w:t>6 aya</w:t>
            </w:r>
            <w:r w:rsidR="00CE0BD2" w:rsidRPr="00D57106">
              <w:rPr>
                <w:b/>
                <w:bCs/>
                <w:color w:val="000000"/>
                <w:sz w:val="16"/>
                <w:szCs w:val="16"/>
                <w:lang w:eastAsia="tr-TR"/>
              </w:rPr>
              <w:t xml:space="preserve"> kadar</w:t>
            </w:r>
          </w:p>
        </w:tc>
        <w:tc>
          <w:tcPr>
            <w:tcW w:w="816" w:type="dxa"/>
            <w:shd w:val="clear" w:color="auto" w:fill="auto"/>
            <w:vAlign w:val="center"/>
            <w:hideMark/>
          </w:tcPr>
          <w:p w14:paraId="116E1B56" w14:textId="77777777" w:rsidR="00E30CF9" w:rsidRPr="00D57106" w:rsidRDefault="00E30CF9" w:rsidP="00FE6961">
            <w:pPr>
              <w:jc w:val="right"/>
              <w:rPr>
                <w:b/>
                <w:bCs/>
                <w:color w:val="000000"/>
                <w:sz w:val="16"/>
                <w:szCs w:val="16"/>
                <w:lang w:eastAsia="tr-TR"/>
              </w:rPr>
            </w:pPr>
            <w:r w:rsidRPr="00D57106">
              <w:rPr>
                <w:b/>
                <w:bCs/>
                <w:color w:val="000000"/>
                <w:sz w:val="16"/>
                <w:szCs w:val="16"/>
                <w:lang w:eastAsia="tr-TR"/>
              </w:rPr>
              <w:t xml:space="preserve">9 aya </w:t>
            </w:r>
            <w:r w:rsidR="00CE0BD2" w:rsidRPr="00D57106">
              <w:rPr>
                <w:b/>
                <w:bCs/>
                <w:color w:val="000000"/>
                <w:sz w:val="16"/>
                <w:szCs w:val="16"/>
                <w:lang w:eastAsia="tr-TR"/>
              </w:rPr>
              <w:t>kadar</w:t>
            </w:r>
          </w:p>
        </w:tc>
        <w:tc>
          <w:tcPr>
            <w:tcW w:w="816" w:type="dxa"/>
            <w:shd w:val="clear" w:color="auto" w:fill="auto"/>
            <w:vAlign w:val="center"/>
            <w:hideMark/>
          </w:tcPr>
          <w:p w14:paraId="481B71B5" w14:textId="473E8B0E" w:rsidR="00E30CF9" w:rsidRPr="00D57106" w:rsidRDefault="00E30CF9" w:rsidP="00FE6961">
            <w:pPr>
              <w:jc w:val="right"/>
              <w:rPr>
                <w:b/>
                <w:bCs/>
                <w:color w:val="000000"/>
                <w:sz w:val="16"/>
                <w:szCs w:val="16"/>
                <w:lang w:eastAsia="tr-TR"/>
              </w:rPr>
            </w:pPr>
            <w:r w:rsidRPr="00D57106">
              <w:rPr>
                <w:b/>
                <w:bCs/>
                <w:color w:val="000000"/>
                <w:sz w:val="16"/>
                <w:szCs w:val="16"/>
                <w:lang w:eastAsia="tr-TR"/>
              </w:rPr>
              <w:t>1 yıla</w:t>
            </w:r>
            <w:r w:rsidR="00CE0BD2" w:rsidRPr="00D57106">
              <w:rPr>
                <w:b/>
                <w:bCs/>
                <w:color w:val="000000"/>
                <w:sz w:val="16"/>
                <w:szCs w:val="16"/>
                <w:lang w:eastAsia="tr-TR"/>
              </w:rPr>
              <w:t xml:space="preserve"> kadar</w:t>
            </w:r>
          </w:p>
        </w:tc>
        <w:tc>
          <w:tcPr>
            <w:tcW w:w="816" w:type="dxa"/>
            <w:shd w:val="clear" w:color="auto" w:fill="auto"/>
            <w:vAlign w:val="center"/>
            <w:hideMark/>
          </w:tcPr>
          <w:p w14:paraId="5FE600D2" w14:textId="77777777" w:rsidR="00E30CF9" w:rsidRPr="00D57106" w:rsidRDefault="00E30CF9" w:rsidP="00FE6961">
            <w:pPr>
              <w:jc w:val="right"/>
              <w:rPr>
                <w:b/>
                <w:bCs/>
                <w:color w:val="000000"/>
                <w:sz w:val="16"/>
                <w:szCs w:val="16"/>
                <w:lang w:eastAsia="tr-TR"/>
              </w:rPr>
            </w:pPr>
            <w:r w:rsidRPr="00D57106">
              <w:rPr>
                <w:b/>
                <w:bCs/>
                <w:color w:val="000000"/>
                <w:sz w:val="16"/>
                <w:szCs w:val="16"/>
                <w:lang w:eastAsia="tr-TR"/>
              </w:rPr>
              <w:t>1 yıldan</w:t>
            </w:r>
            <w:r w:rsidR="00CE0BD2" w:rsidRPr="00D57106">
              <w:rPr>
                <w:b/>
                <w:bCs/>
                <w:color w:val="000000"/>
                <w:sz w:val="16"/>
                <w:szCs w:val="16"/>
                <w:lang w:eastAsia="tr-TR"/>
              </w:rPr>
              <w:t xml:space="preserve"> uzun</w:t>
            </w:r>
          </w:p>
        </w:tc>
        <w:tc>
          <w:tcPr>
            <w:tcW w:w="816" w:type="dxa"/>
            <w:shd w:val="clear" w:color="auto" w:fill="auto"/>
            <w:vAlign w:val="center"/>
            <w:hideMark/>
          </w:tcPr>
          <w:p w14:paraId="15BA70DA" w14:textId="77777777" w:rsidR="00E30CF9" w:rsidRPr="00D57106" w:rsidRDefault="00CE0BD2" w:rsidP="00FE6961">
            <w:pPr>
              <w:jc w:val="right"/>
              <w:rPr>
                <w:b/>
                <w:bCs/>
                <w:color w:val="000000"/>
                <w:sz w:val="16"/>
                <w:szCs w:val="16"/>
                <w:lang w:eastAsia="tr-TR"/>
              </w:rPr>
            </w:pPr>
            <w:r w:rsidRPr="00D57106">
              <w:rPr>
                <w:b/>
                <w:bCs/>
                <w:color w:val="000000"/>
                <w:sz w:val="16"/>
                <w:szCs w:val="16"/>
                <w:lang w:eastAsia="tr-TR"/>
              </w:rPr>
              <w:t>Birikimli katılma hesabı</w:t>
            </w:r>
          </w:p>
        </w:tc>
        <w:tc>
          <w:tcPr>
            <w:tcW w:w="816" w:type="dxa"/>
            <w:shd w:val="clear" w:color="auto" w:fill="auto"/>
            <w:vAlign w:val="center"/>
            <w:hideMark/>
          </w:tcPr>
          <w:p w14:paraId="2C8818A3" w14:textId="77777777" w:rsidR="00E30CF9" w:rsidRPr="00D57106" w:rsidRDefault="00CE0BD2" w:rsidP="00FE6961">
            <w:pPr>
              <w:jc w:val="right"/>
              <w:rPr>
                <w:b/>
                <w:bCs/>
                <w:color w:val="000000"/>
                <w:sz w:val="16"/>
                <w:szCs w:val="16"/>
                <w:lang w:eastAsia="tr-TR"/>
              </w:rPr>
            </w:pPr>
            <w:r w:rsidRPr="00D57106">
              <w:rPr>
                <w:b/>
                <w:bCs/>
                <w:color w:val="000000"/>
                <w:sz w:val="16"/>
                <w:szCs w:val="16"/>
                <w:lang w:eastAsia="tr-TR"/>
              </w:rPr>
              <w:t>Toplam</w:t>
            </w:r>
          </w:p>
        </w:tc>
      </w:tr>
      <w:tr w:rsidR="00CE0BD2" w:rsidRPr="00BF2F32" w14:paraId="696BEDCC" w14:textId="77777777" w:rsidTr="00BF2F32">
        <w:trPr>
          <w:trHeight w:hRule="exact" w:val="284"/>
        </w:trPr>
        <w:tc>
          <w:tcPr>
            <w:tcW w:w="3111" w:type="dxa"/>
            <w:shd w:val="clear" w:color="auto" w:fill="auto"/>
            <w:vAlign w:val="bottom"/>
          </w:tcPr>
          <w:p w14:paraId="58661161" w14:textId="77777777" w:rsidR="00CE0BD2" w:rsidRPr="00BF2F32" w:rsidRDefault="00CE0BD2" w:rsidP="00CE0BD2">
            <w:pPr>
              <w:ind w:firstLine="57"/>
              <w:rPr>
                <w:b/>
                <w:bCs/>
                <w:color w:val="000000"/>
                <w:sz w:val="16"/>
                <w:szCs w:val="16"/>
                <w:lang w:eastAsia="tr-TR"/>
              </w:rPr>
            </w:pPr>
            <w:r w:rsidRPr="00BF2F32">
              <w:rPr>
                <w:b/>
                <w:bCs/>
                <w:color w:val="000000"/>
                <w:sz w:val="16"/>
                <w:szCs w:val="16"/>
                <w:lang w:eastAsia="tr-TR"/>
              </w:rPr>
              <w:t>Türk parası</w:t>
            </w:r>
          </w:p>
        </w:tc>
        <w:tc>
          <w:tcPr>
            <w:tcW w:w="816" w:type="dxa"/>
            <w:shd w:val="clear" w:color="auto" w:fill="auto"/>
            <w:vAlign w:val="bottom"/>
          </w:tcPr>
          <w:p w14:paraId="5EB59013" w14:textId="77777777" w:rsidR="00CE0BD2" w:rsidRPr="00BF2F32" w:rsidRDefault="00CE0BD2" w:rsidP="00636838">
            <w:pPr>
              <w:jc w:val="right"/>
              <w:rPr>
                <w:b/>
                <w:bCs/>
                <w:color w:val="000000"/>
                <w:sz w:val="16"/>
                <w:szCs w:val="16"/>
                <w:lang w:eastAsia="tr-TR"/>
              </w:rPr>
            </w:pPr>
          </w:p>
        </w:tc>
        <w:tc>
          <w:tcPr>
            <w:tcW w:w="816" w:type="dxa"/>
            <w:shd w:val="clear" w:color="auto" w:fill="auto"/>
            <w:vAlign w:val="bottom"/>
          </w:tcPr>
          <w:p w14:paraId="766520EF" w14:textId="77777777" w:rsidR="00CE0BD2" w:rsidRPr="00BF2F32" w:rsidRDefault="00CE0BD2" w:rsidP="00636838">
            <w:pPr>
              <w:jc w:val="right"/>
              <w:rPr>
                <w:b/>
                <w:bCs/>
                <w:sz w:val="16"/>
                <w:szCs w:val="16"/>
                <w:lang w:eastAsia="tr-TR"/>
              </w:rPr>
            </w:pPr>
          </w:p>
        </w:tc>
        <w:tc>
          <w:tcPr>
            <w:tcW w:w="816" w:type="dxa"/>
            <w:shd w:val="clear" w:color="auto" w:fill="auto"/>
            <w:vAlign w:val="bottom"/>
          </w:tcPr>
          <w:p w14:paraId="20AD7094" w14:textId="77777777" w:rsidR="00CE0BD2" w:rsidRPr="00BF2F32" w:rsidRDefault="00CE0BD2" w:rsidP="00636838">
            <w:pPr>
              <w:jc w:val="right"/>
              <w:rPr>
                <w:b/>
                <w:bCs/>
                <w:sz w:val="16"/>
                <w:szCs w:val="16"/>
                <w:lang w:eastAsia="tr-TR"/>
              </w:rPr>
            </w:pPr>
          </w:p>
        </w:tc>
        <w:tc>
          <w:tcPr>
            <w:tcW w:w="816" w:type="dxa"/>
            <w:shd w:val="clear" w:color="auto" w:fill="auto"/>
            <w:vAlign w:val="bottom"/>
          </w:tcPr>
          <w:p w14:paraId="38C4AC11" w14:textId="77777777" w:rsidR="00CE0BD2" w:rsidRPr="00BF2F32" w:rsidRDefault="00CE0BD2" w:rsidP="00636838">
            <w:pPr>
              <w:jc w:val="right"/>
              <w:rPr>
                <w:b/>
                <w:bCs/>
                <w:sz w:val="16"/>
                <w:szCs w:val="16"/>
                <w:lang w:eastAsia="tr-TR"/>
              </w:rPr>
            </w:pPr>
          </w:p>
        </w:tc>
        <w:tc>
          <w:tcPr>
            <w:tcW w:w="816" w:type="dxa"/>
            <w:shd w:val="clear" w:color="auto" w:fill="auto"/>
            <w:vAlign w:val="bottom"/>
          </w:tcPr>
          <w:p w14:paraId="6C09DAE5" w14:textId="77777777" w:rsidR="00CE0BD2" w:rsidRPr="00BF2F32" w:rsidRDefault="00CE0BD2" w:rsidP="00636838">
            <w:pPr>
              <w:jc w:val="right"/>
              <w:rPr>
                <w:b/>
                <w:bCs/>
                <w:sz w:val="16"/>
                <w:szCs w:val="16"/>
                <w:lang w:eastAsia="tr-TR"/>
              </w:rPr>
            </w:pPr>
          </w:p>
        </w:tc>
        <w:tc>
          <w:tcPr>
            <w:tcW w:w="816" w:type="dxa"/>
            <w:shd w:val="clear" w:color="auto" w:fill="auto"/>
            <w:vAlign w:val="bottom"/>
          </w:tcPr>
          <w:p w14:paraId="511F7169" w14:textId="77777777" w:rsidR="00CE0BD2" w:rsidRPr="00BF2F32" w:rsidRDefault="00CE0BD2" w:rsidP="00636838">
            <w:pPr>
              <w:jc w:val="right"/>
              <w:rPr>
                <w:b/>
                <w:bCs/>
                <w:sz w:val="16"/>
                <w:szCs w:val="16"/>
                <w:lang w:eastAsia="tr-TR"/>
              </w:rPr>
            </w:pPr>
          </w:p>
        </w:tc>
        <w:tc>
          <w:tcPr>
            <w:tcW w:w="816" w:type="dxa"/>
            <w:shd w:val="clear" w:color="auto" w:fill="auto"/>
            <w:vAlign w:val="bottom"/>
          </w:tcPr>
          <w:p w14:paraId="3E4EAA7A" w14:textId="77777777" w:rsidR="00CE0BD2" w:rsidRPr="00BF2F32" w:rsidRDefault="00CE0BD2" w:rsidP="00636838">
            <w:pPr>
              <w:jc w:val="right"/>
              <w:rPr>
                <w:b/>
                <w:bCs/>
                <w:sz w:val="16"/>
                <w:szCs w:val="16"/>
                <w:lang w:eastAsia="tr-TR"/>
              </w:rPr>
            </w:pPr>
          </w:p>
        </w:tc>
        <w:tc>
          <w:tcPr>
            <w:tcW w:w="816" w:type="dxa"/>
            <w:shd w:val="clear" w:color="auto" w:fill="auto"/>
            <w:vAlign w:val="bottom"/>
          </w:tcPr>
          <w:p w14:paraId="6AEEE249" w14:textId="77777777" w:rsidR="00CE0BD2" w:rsidRPr="00BF2F32" w:rsidRDefault="00CE0BD2" w:rsidP="00636838">
            <w:pPr>
              <w:jc w:val="right"/>
              <w:rPr>
                <w:b/>
                <w:bCs/>
                <w:sz w:val="16"/>
                <w:szCs w:val="16"/>
                <w:lang w:eastAsia="tr-TR"/>
              </w:rPr>
            </w:pPr>
          </w:p>
        </w:tc>
      </w:tr>
      <w:tr w:rsidR="00BF2F32" w:rsidRPr="00D57106" w14:paraId="3BAF4DB6" w14:textId="77777777" w:rsidTr="00BF2F32">
        <w:trPr>
          <w:trHeight w:hRule="exact" w:val="398"/>
        </w:trPr>
        <w:tc>
          <w:tcPr>
            <w:tcW w:w="3111" w:type="dxa"/>
            <w:shd w:val="clear" w:color="auto" w:fill="auto"/>
            <w:vAlign w:val="bottom"/>
            <w:hideMark/>
          </w:tcPr>
          <w:p w14:paraId="6C8E9EDF" w14:textId="77777777" w:rsidR="00BF2F32" w:rsidRPr="00D57106" w:rsidRDefault="00BF2F32" w:rsidP="00BF2F32">
            <w:pPr>
              <w:ind w:left="60"/>
              <w:rPr>
                <w:color w:val="000000"/>
                <w:sz w:val="16"/>
                <w:szCs w:val="16"/>
                <w:lang w:eastAsia="tr-TR"/>
              </w:rPr>
            </w:pPr>
            <w:r w:rsidRPr="00D57106">
              <w:rPr>
                <w:color w:val="000000"/>
                <w:sz w:val="16"/>
                <w:szCs w:val="16"/>
                <w:lang w:eastAsia="tr-TR"/>
              </w:rPr>
              <w:t>Özel cari hesap ve katılma hesapları aracılığı ile bankalardan toplanan fonlar</w:t>
            </w:r>
          </w:p>
        </w:tc>
        <w:tc>
          <w:tcPr>
            <w:tcW w:w="816" w:type="dxa"/>
            <w:shd w:val="clear" w:color="auto" w:fill="auto"/>
            <w:vAlign w:val="bottom"/>
            <w:hideMark/>
          </w:tcPr>
          <w:p w14:paraId="3671C334" w14:textId="75BFBB80"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455A74D6" w14:textId="4259734F"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3A411281" w14:textId="0A0E7552"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6D6FB3C1" w14:textId="0585079A"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714FEB98" w14:textId="0D3DB426"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220E296C" w14:textId="6B935B65"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1457C9D0" w14:textId="44529299"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06E5DF2C" w14:textId="4F08909F" w:rsidR="00BF2F32" w:rsidRPr="00D57106" w:rsidRDefault="00BF2F32" w:rsidP="00BF2F32">
            <w:pPr>
              <w:jc w:val="right"/>
              <w:rPr>
                <w:sz w:val="16"/>
                <w:szCs w:val="16"/>
                <w:lang w:eastAsia="tr-TR"/>
              </w:rPr>
            </w:pPr>
            <w:r w:rsidRPr="00BF2F32">
              <w:rPr>
                <w:sz w:val="16"/>
                <w:szCs w:val="16"/>
                <w:lang w:eastAsia="tr-TR"/>
              </w:rPr>
              <w:t>-</w:t>
            </w:r>
          </w:p>
        </w:tc>
      </w:tr>
      <w:tr w:rsidR="00BF2F32" w:rsidRPr="00D57106" w14:paraId="039FD51C" w14:textId="77777777" w:rsidTr="00BF2F32">
        <w:trPr>
          <w:trHeight w:hRule="exact" w:val="205"/>
        </w:trPr>
        <w:tc>
          <w:tcPr>
            <w:tcW w:w="3111" w:type="dxa"/>
            <w:shd w:val="clear" w:color="auto" w:fill="auto"/>
            <w:vAlign w:val="bottom"/>
            <w:hideMark/>
          </w:tcPr>
          <w:p w14:paraId="4F4517D5" w14:textId="77777777" w:rsidR="00BF2F32" w:rsidRPr="00D57106" w:rsidRDefault="00BF2F32" w:rsidP="00BF2F32">
            <w:pPr>
              <w:ind w:left="60"/>
              <w:rPr>
                <w:color w:val="000000"/>
                <w:sz w:val="16"/>
                <w:szCs w:val="16"/>
                <w:lang w:eastAsia="tr-TR"/>
              </w:rPr>
            </w:pPr>
            <w:r w:rsidRPr="00D57106">
              <w:rPr>
                <w:color w:val="000000"/>
                <w:sz w:val="16"/>
                <w:szCs w:val="16"/>
                <w:lang w:eastAsia="tr-TR"/>
              </w:rPr>
              <w:t xml:space="preserve">Gerçek kişilerin ticari olmayan katılma </w:t>
            </w:r>
            <w:proofErr w:type="spellStart"/>
            <w:r w:rsidRPr="00D57106">
              <w:rPr>
                <w:color w:val="000000"/>
                <w:sz w:val="16"/>
                <w:szCs w:val="16"/>
                <w:lang w:eastAsia="tr-TR"/>
              </w:rPr>
              <w:t>hs.</w:t>
            </w:r>
            <w:proofErr w:type="spellEnd"/>
          </w:p>
        </w:tc>
        <w:tc>
          <w:tcPr>
            <w:tcW w:w="816" w:type="dxa"/>
            <w:shd w:val="clear" w:color="auto" w:fill="auto"/>
            <w:vAlign w:val="bottom"/>
            <w:hideMark/>
          </w:tcPr>
          <w:p w14:paraId="28B0229E" w14:textId="3A951E74" w:rsidR="00BF2F32" w:rsidRPr="00D57106" w:rsidRDefault="00BF2F32" w:rsidP="00BF2F32">
            <w:pPr>
              <w:jc w:val="right"/>
              <w:rPr>
                <w:sz w:val="16"/>
                <w:szCs w:val="16"/>
                <w:lang w:eastAsia="tr-TR"/>
              </w:rPr>
            </w:pPr>
            <w:r w:rsidRPr="005C441A">
              <w:rPr>
                <w:sz w:val="16"/>
                <w:szCs w:val="16"/>
                <w:lang w:eastAsia="tr-TR"/>
              </w:rPr>
              <w:t>99,501</w:t>
            </w:r>
          </w:p>
        </w:tc>
        <w:tc>
          <w:tcPr>
            <w:tcW w:w="816" w:type="dxa"/>
            <w:shd w:val="clear" w:color="auto" w:fill="auto"/>
            <w:vAlign w:val="bottom"/>
            <w:hideMark/>
          </w:tcPr>
          <w:p w14:paraId="082CD1E2" w14:textId="67A3A8F4" w:rsidR="00BF2F32" w:rsidRPr="00D57106" w:rsidRDefault="00BF2F32" w:rsidP="00BF2F32">
            <w:pPr>
              <w:jc w:val="right"/>
              <w:rPr>
                <w:sz w:val="16"/>
                <w:szCs w:val="16"/>
                <w:lang w:eastAsia="tr-TR"/>
              </w:rPr>
            </w:pPr>
            <w:r w:rsidRPr="005C441A">
              <w:rPr>
                <w:sz w:val="16"/>
                <w:szCs w:val="16"/>
                <w:lang w:eastAsia="tr-TR"/>
              </w:rPr>
              <w:t>342,162</w:t>
            </w:r>
          </w:p>
        </w:tc>
        <w:tc>
          <w:tcPr>
            <w:tcW w:w="816" w:type="dxa"/>
            <w:shd w:val="clear" w:color="auto" w:fill="auto"/>
            <w:vAlign w:val="bottom"/>
            <w:hideMark/>
          </w:tcPr>
          <w:p w14:paraId="3A7C6D58" w14:textId="5D3E7FE1" w:rsidR="00BF2F32" w:rsidRPr="00D57106" w:rsidRDefault="00BF2F32" w:rsidP="00BF2F32">
            <w:pPr>
              <w:jc w:val="right"/>
              <w:rPr>
                <w:sz w:val="16"/>
                <w:szCs w:val="16"/>
                <w:lang w:eastAsia="tr-TR"/>
              </w:rPr>
            </w:pPr>
            <w:r w:rsidRPr="005C441A">
              <w:rPr>
                <w:sz w:val="16"/>
                <w:szCs w:val="16"/>
                <w:lang w:eastAsia="tr-TR"/>
              </w:rPr>
              <w:t>18,201</w:t>
            </w:r>
          </w:p>
        </w:tc>
        <w:tc>
          <w:tcPr>
            <w:tcW w:w="816" w:type="dxa"/>
            <w:shd w:val="clear" w:color="auto" w:fill="auto"/>
            <w:vAlign w:val="bottom"/>
            <w:hideMark/>
          </w:tcPr>
          <w:p w14:paraId="527BA32E" w14:textId="010EF06E" w:rsidR="00BF2F32" w:rsidRPr="00D57106" w:rsidRDefault="00BF2F32" w:rsidP="00BF2F32">
            <w:pPr>
              <w:jc w:val="right"/>
              <w:rPr>
                <w:sz w:val="16"/>
                <w:szCs w:val="16"/>
                <w:lang w:eastAsia="tr-TR"/>
              </w:rPr>
            </w:pPr>
            <w:r w:rsidRPr="005C441A">
              <w:rPr>
                <w:sz w:val="16"/>
                <w:szCs w:val="16"/>
                <w:lang w:eastAsia="tr-TR"/>
              </w:rPr>
              <w:t>357</w:t>
            </w:r>
          </w:p>
        </w:tc>
        <w:tc>
          <w:tcPr>
            <w:tcW w:w="816" w:type="dxa"/>
            <w:shd w:val="clear" w:color="auto" w:fill="auto"/>
            <w:vAlign w:val="bottom"/>
            <w:hideMark/>
          </w:tcPr>
          <w:p w14:paraId="6C301039" w14:textId="36BE704D" w:rsidR="00BF2F32" w:rsidRPr="00D57106" w:rsidRDefault="00BF2F32" w:rsidP="00BF2F32">
            <w:pPr>
              <w:jc w:val="right"/>
              <w:rPr>
                <w:sz w:val="16"/>
                <w:szCs w:val="16"/>
                <w:lang w:eastAsia="tr-TR"/>
              </w:rPr>
            </w:pPr>
            <w:r w:rsidRPr="005C441A">
              <w:rPr>
                <w:sz w:val="16"/>
                <w:szCs w:val="16"/>
                <w:lang w:eastAsia="tr-TR"/>
              </w:rPr>
              <w:t>84</w:t>
            </w:r>
          </w:p>
        </w:tc>
        <w:tc>
          <w:tcPr>
            <w:tcW w:w="816" w:type="dxa"/>
            <w:shd w:val="clear" w:color="auto" w:fill="auto"/>
            <w:vAlign w:val="bottom"/>
            <w:hideMark/>
          </w:tcPr>
          <w:p w14:paraId="0AEB45DC" w14:textId="32B57961" w:rsidR="00BF2F32" w:rsidRPr="00D57106" w:rsidRDefault="00BF2F32" w:rsidP="00BF2F32">
            <w:pPr>
              <w:jc w:val="right"/>
              <w:rPr>
                <w:sz w:val="16"/>
                <w:szCs w:val="16"/>
                <w:lang w:eastAsia="tr-TR"/>
              </w:rPr>
            </w:pPr>
            <w:r w:rsidRPr="005C441A">
              <w:rPr>
                <w:sz w:val="16"/>
                <w:szCs w:val="16"/>
                <w:lang w:eastAsia="tr-TR"/>
              </w:rPr>
              <w:t>75</w:t>
            </w:r>
          </w:p>
        </w:tc>
        <w:tc>
          <w:tcPr>
            <w:tcW w:w="816" w:type="dxa"/>
            <w:shd w:val="clear" w:color="auto" w:fill="auto"/>
            <w:vAlign w:val="bottom"/>
            <w:hideMark/>
          </w:tcPr>
          <w:p w14:paraId="7EE3B2CE" w14:textId="1543D76D"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004F7749" w14:textId="75133D05" w:rsidR="00BF2F32" w:rsidRPr="00D57106" w:rsidRDefault="00BF2F32" w:rsidP="00BF2F32">
            <w:pPr>
              <w:jc w:val="right"/>
              <w:rPr>
                <w:sz w:val="16"/>
                <w:szCs w:val="16"/>
                <w:lang w:eastAsia="tr-TR"/>
              </w:rPr>
            </w:pPr>
            <w:r w:rsidRPr="005C441A">
              <w:rPr>
                <w:sz w:val="16"/>
                <w:szCs w:val="16"/>
                <w:lang w:eastAsia="tr-TR"/>
              </w:rPr>
              <w:t>460,380</w:t>
            </w:r>
          </w:p>
        </w:tc>
      </w:tr>
      <w:tr w:rsidR="00BF2F32" w:rsidRPr="00D57106" w14:paraId="0778D7C7" w14:textId="77777777" w:rsidTr="00BF2F32">
        <w:trPr>
          <w:trHeight w:hRule="exact" w:val="227"/>
        </w:trPr>
        <w:tc>
          <w:tcPr>
            <w:tcW w:w="3111" w:type="dxa"/>
            <w:shd w:val="clear" w:color="auto" w:fill="auto"/>
            <w:vAlign w:val="bottom"/>
            <w:hideMark/>
          </w:tcPr>
          <w:p w14:paraId="25BF3F62" w14:textId="77777777" w:rsidR="00BF2F32" w:rsidRPr="00D57106" w:rsidRDefault="00BF2F32" w:rsidP="00BF2F32">
            <w:pPr>
              <w:ind w:left="60"/>
              <w:rPr>
                <w:color w:val="000000"/>
                <w:sz w:val="16"/>
                <w:szCs w:val="16"/>
                <w:lang w:eastAsia="tr-TR"/>
              </w:rPr>
            </w:pPr>
            <w:r w:rsidRPr="00D57106">
              <w:rPr>
                <w:color w:val="000000"/>
                <w:sz w:val="16"/>
                <w:szCs w:val="16"/>
                <w:lang w:eastAsia="tr-TR"/>
              </w:rPr>
              <w:t xml:space="preserve">Resmi kuruluş katılma </w:t>
            </w:r>
            <w:proofErr w:type="spellStart"/>
            <w:r w:rsidRPr="00D57106">
              <w:rPr>
                <w:color w:val="000000"/>
                <w:sz w:val="16"/>
                <w:szCs w:val="16"/>
                <w:lang w:eastAsia="tr-TR"/>
              </w:rPr>
              <w:t>hs.</w:t>
            </w:r>
            <w:proofErr w:type="spellEnd"/>
          </w:p>
        </w:tc>
        <w:tc>
          <w:tcPr>
            <w:tcW w:w="816" w:type="dxa"/>
            <w:shd w:val="clear" w:color="auto" w:fill="auto"/>
            <w:vAlign w:val="bottom"/>
            <w:hideMark/>
          </w:tcPr>
          <w:p w14:paraId="34EF5AE5" w14:textId="1AF58A7B"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5D7ED101" w14:textId="0035BB3D"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6524F255" w14:textId="085A429E"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55719CAA" w14:textId="4F98B9E3"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02941448" w14:textId="3909CC8F"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05DABE90" w14:textId="41C178BB"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33CD5AD4" w14:textId="0B209BA3"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6822508B" w14:textId="6DFF6FE2" w:rsidR="00BF2F32" w:rsidRPr="00D57106" w:rsidRDefault="00BF2F32" w:rsidP="00BF2F32">
            <w:pPr>
              <w:jc w:val="right"/>
              <w:rPr>
                <w:sz w:val="16"/>
                <w:szCs w:val="16"/>
                <w:lang w:eastAsia="tr-TR"/>
              </w:rPr>
            </w:pPr>
            <w:r w:rsidRPr="00BF2F32">
              <w:rPr>
                <w:sz w:val="16"/>
                <w:szCs w:val="16"/>
                <w:lang w:eastAsia="tr-TR"/>
              </w:rPr>
              <w:t>-</w:t>
            </w:r>
          </w:p>
        </w:tc>
      </w:tr>
      <w:tr w:rsidR="00BF2F32" w:rsidRPr="00D57106" w14:paraId="556B6DEF" w14:textId="77777777" w:rsidTr="00BF2F32">
        <w:trPr>
          <w:trHeight w:hRule="exact" w:val="227"/>
        </w:trPr>
        <w:tc>
          <w:tcPr>
            <w:tcW w:w="3111" w:type="dxa"/>
            <w:shd w:val="clear" w:color="auto" w:fill="auto"/>
            <w:vAlign w:val="bottom"/>
            <w:hideMark/>
          </w:tcPr>
          <w:p w14:paraId="41FA9F0C" w14:textId="77777777" w:rsidR="00BF2F32" w:rsidRPr="00D57106" w:rsidRDefault="00BF2F32" w:rsidP="00BF2F32">
            <w:pPr>
              <w:ind w:left="60"/>
              <w:rPr>
                <w:color w:val="000000"/>
                <w:sz w:val="16"/>
                <w:szCs w:val="16"/>
                <w:lang w:eastAsia="tr-TR"/>
              </w:rPr>
            </w:pPr>
            <w:r w:rsidRPr="00D57106">
              <w:rPr>
                <w:color w:val="000000"/>
                <w:sz w:val="16"/>
                <w:szCs w:val="16"/>
                <w:lang w:eastAsia="tr-TR"/>
              </w:rPr>
              <w:t xml:space="preserve">Ticari kuruluş katılma </w:t>
            </w:r>
            <w:proofErr w:type="spellStart"/>
            <w:r w:rsidRPr="00D57106">
              <w:rPr>
                <w:color w:val="000000"/>
                <w:sz w:val="16"/>
                <w:szCs w:val="16"/>
                <w:lang w:eastAsia="tr-TR"/>
              </w:rPr>
              <w:t>hs.</w:t>
            </w:r>
            <w:proofErr w:type="spellEnd"/>
          </w:p>
        </w:tc>
        <w:tc>
          <w:tcPr>
            <w:tcW w:w="816" w:type="dxa"/>
            <w:shd w:val="clear" w:color="auto" w:fill="auto"/>
            <w:vAlign w:val="bottom"/>
            <w:hideMark/>
          </w:tcPr>
          <w:p w14:paraId="46B45A36" w14:textId="33FBCA6E" w:rsidR="00BF2F32" w:rsidRPr="00D57106" w:rsidRDefault="00BF2F32" w:rsidP="00BF2F32">
            <w:pPr>
              <w:jc w:val="right"/>
              <w:rPr>
                <w:sz w:val="16"/>
                <w:szCs w:val="16"/>
                <w:lang w:eastAsia="tr-TR"/>
              </w:rPr>
            </w:pPr>
            <w:r w:rsidRPr="005C441A">
              <w:rPr>
                <w:sz w:val="16"/>
                <w:szCs w:val="16"/>
                <w:lang w:eastAsia="tr-TR"/>
              </w:rPr>
              <w:t>12,006</w:t>
            </w:r>
          </w:p>
        </w:tc>
        <w:tc>
          <w:tcPr>
            <w:tcW w:w="816" w:type="dxa"/>
            <w:shd w:val="clear" w:color="auto" w:fill="auto"/>
            <w:vAlign w:val="bottom"/>
            <w:hideMark/>
          </w:tcPr>
          <w:p w14:paraId="0FF5B511" w14:textId="3645B32F" w:rsidR="00BF2F32" w:rsidRPr="00D57106" w:rsidRDefault="00BF2F32" w:rsidP="00BF2F32">
            <w:pPr>
              <w:jc w:val="right"/>
              <w:rPr>
                <w:sz w:val="16"/>
                <w:szCs w:val="16"/>
                <w:lang w:eastAsia="tr-TR"/>
              </w:rPr>
            </w:pPr>
            <w:r w:rsidRPr="005C441A">
              <w:rPr>
                <w:sz w:val="16"/>
                <w:szCs w:val="16"/>
                <w:lang w:eastAsia="tr-TR"/>
              </w:rPr>
              <w:t>115,940</w:t>
            </w:r>
          </w:p>
        </w:tc>
        <w:tc>
          <w:tcPr>
            <w:tcW w:w="816" w:type="dxa"/>
            <w:shd w:val="clear" w:color="auto" w:fill="auto"/>
            <w:vAlign w:val="bottom"/>
            <w:hideMark/>
          </w:tcPr>
          <w:p w14:paraId="603012C8" w14:textId="0575726C" w:rsidR="00BF2F32" w:rsidRPr="00D57106" w:rsidRDefault="00BF2F32" w:rsidP="00BF2F32">
            <w:pPr>
              <w:jc w:val="right"/>
              <w:rPr>
                <w:sz w:val="16"/>
                <w:szCs w:val="16"/>
                <w:lang w:eastAsia="tr-TR"/>
              </w:rPr>
            </w:pPr>
            <w:r w:rsidRPr="005C441A">
              <w:rPr>
                <w:sz w:val="16"/>
                <w:szCs w:val="16"/>
                <w:lang w:eastAsia="tr-TR"/>
              </w:rPr>
              <w:t>88,416</w:t>
            </w:r>
          </w:p>
        </w:tc>
        <w:tc>
          <w:tcPr>
            <w:tcW w:w="816" w:type="dxa"/>
            <w:shd w:val="clear" w:color="auto" w:fill="auto"/>
            <w:vAlign w:val="bottom"/>
            <w:hideMark/>
          </w:tcPr>
          <w:p w14:paraId="2F4D790B" w14:textId="4C5E9F19"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4A297489" w14:textId="58500B99"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336887EF" w14:textId="6A4D7286"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4C339F56" w14:textId="111DB609"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737472F7" w14:textId="2FE8A59C" w:rsidR="00BF2F32" w:rsidRPr="00D57106" w:rsidRDefault="00BF2F32" w:rsidP="00BF2F32">
            <w:pPr>
              <w:jc w:val="right"/>
              <w:rPr>
                <w:sz w:val="16"/>
                <w:szCs w:val="16"/>
                <w:lang w:eastAsia="tr-TR"/>
              </w:rPr>
            </w:pPr>
            <w:r w:rsidRPr="005C441A">
              <w:rPr>
                <w:sz w:val="16"/>
                <w:szCs w:val="16"/>
                <w:lang w:eastAsia="tr-TR"/>
              </w:rPr>
              <w:t>216,362</w:t>
            </w:r>
          </w:p>
        </w:tc>
      </w:tr>
      <w:tr w:rsidR="00BF2F32" w:rsidRPr="00D57106" w14:paraId="21D10B57" w14:textId="77777777" w:rsidTr="00BF2F32">
        <w:trPr>
          <w:trHeight w:hRule="exact" w:val="227"/>
        </w:trPr>
        <w:tc>
          <w:tcPr>
            <w:tcW w:w="3111" w:type="dxa"/>
            <w:shd w:val="clear" w:color="auto" w:fill="auto"/>
            <w:vAlign w:val="bottom"/>
            <w:hideMark/>
          </w:tcPr>
          <w:p w14:paraId="15653B93" w14:textId="77777777" w:rsidR="00BF2F32" w:rsidRPr="00D57106" w:rsidRDefault="00BF2F32" w:rsidP="00BF2F32">
            <w:pPr>
              <w:ind w:left="60"/>
              <w:rPr>
                <w:color w:val="000000"/>
                <w:sz w:val="16"/>
                <w:szCs w:val="16"/>
                <w:lang w:eastAsia="tr-TR"/>
              </w:rPr>
            </w:pPr>
            <w:r w:rsidRPr="00D57106">
              <w:rPr>
                <w:color w:val="000000"/>
                <w:sz w:val="16"/>
                <w:szCs w:val="16"/>
                <w:lang w:eastAsia="tr-TR"/>
              </w:rPr>
              <w:t xml:space="preserve">Diğer kuruluş katılma </w:t>
            </w:r>
            <w:proofErr w:type="spellStart"/>
            <w:r w:rsidRPr="00D57106">
              <w:rPr>
                <w:color w:val="000000"/>
                <w:sz w:val="16"/>
                <w:szCs w:val="16"/>
                <w:lang w:eastAsia="tr-TR"/>
              </w:rPr>
              <w:t>hs.</w:t>
            </w:r>
            <w:proofErr w:type="spellEnd"/>
          </w:p>
        </w:tc>
        <w:tc>
          <w:tcPr>
            <w:tcW w:w="816" w:type="dxa"/>
            <w:shd w:val="clear" w:color="auto" w:fill="auto"/>
            <w:vAlign w:val="bottom"/>
            <w:hideMark/>
          </w:tcPr>
          <w:p w14:paraId="67AB3065" w14:textId="5151DE6B"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2D6C8329" w14:textId="2ADDFA1A" w:rsidR="00BF2F32" w:rsidRPr="00D57106" w:rsidRDefault="00BF2F32" w:rsidP="00BF2F32">
            <w:pPr>
              <w:jc w:val="right"/>
              <w:rPr>
                <w:sz w:val="16"/>
                <w:szCs w:val="16"/>
                <w:lang w:eastAsia="tr-TR"/>
              </w:rPr>
            </w:pPr>
            <w:r w:rsidRPr="005C441A">
              <w:rPr>
                <w:sz w:val="16"/>
                <w:szCs w:val="16"/>
                <w:lang w:eastAsia="tr-TR"/>
              </w:rPr>
              <w:t>105,721</w:t>
            </w:r>
          </w:p>
        </w:tc>
        <w:tc>
          <w:tcPr>
            <w:tcW w:w="816" w:type="dxa"/>
            <w:shd w:val="clear" w:color="auto" w:fill="auto"/>
            <w:vAlign w:val="bottom"/>
            <w:hideMark/>
          </w:tcPr>
          <w:p w14:paraId="36F08806" w14:textId="7823E013" w:rsidR="00BF2F32" w:rsidRPr="00D57106" w:rsidRDefault="00BF2F32" w:rsidP="00BF2F32">
            <w:pPr>
              <w:jc w:val="right"/>
              <w:rPr>
                <w:sz w:val="16"/>
                <w:szCs w:val="16"/>
                <w:lang w:eastAsia="tr-TR"/>
              </w:rPr>
            </w:pPr>
            <w:r w:rsidRPr="005C441A">
              <w:rPr>
                <w:sz w:val="16"/>
                <w:szCs w:val="16"/>
                <w:lang w:eastAsia="tr-TR"/>
              </w:rPr>
              <w:t>4,563</w:t>
            </w:r>
          </w:p>
        </w:tc>
        <w:tc>
          <w:tcPr>
            <w:tcW w:w="816" w:type="dxa"/>
            <w:shd w:val="clear" w:color="auto" w:fill="auto"/>
            <w:vAlign w:val="bottom"/>
            <w:hideMark/>
          </w:tcPr>
          <w:p w14:paraId="449F16A3" w14:textId="383DAD75"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2634377E" w14:textId="3909B0D8"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3C41B32B" w14:textId="6EDD21D4"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3F833CA8" w14:textId="08A471EC"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28BAD02D" w14:textId="1FD6D58E" w:rsidR="00BF2F32" w:rsidRPr="00D57106" w:rsidRDefault="00BF2F32" w:rsidP="00BF2F32">
            <w:pPr>
              <w:jc w:val="right"/>
              <w:rPr>
                <w:sz w:val="16"/>
                <w:szCs w:val="16"/>
                <w:lang w:eastAsia="tr-TR"/>
              </w:rPr>
            </w:pPr>
            <w:r w:rsidRPr="005C441A">
              <w:rPr>
                <w:sz w:val="16"/>
                <w:szCs w:val="16"/>
                <w:lang w:eastAsia="tr-TR"/>
              </w:rPr>
              <w:t>110,284</w:t>
            </w:r>
          </w:p>
        </w:tc>
      </w:tr>
      <w:tr w:rsidR="00BF2F32" w:rsidRPr="00BF2F32" w14:paraId="6B1FE50C" w14:textId="77777777" w:rsidTr="00BF2F32">
        <w:trPr>
          <w:trHeight w:hRule="exact" w:val="227"/>
        </w:trPr>
        <w:tc>
          <w:tcPr>
            <w:tcW w:w="3111" w:type="dxa"/>
            <w:shd w:val="clear" w:color="auto" w:fill="auto"/>
            <w:vAlign w:val="bottom"/>
          </w:tcPr>
          <w:p w14:paraId="6BACDCE6" w14:textId="77777777" w:rsidR="00BF2F32" w:rsidRPr="00BF2F32" w:rsidRDefault="00BF2F32" w:rsidP="00BF2F32">
            <w:pPr>
              <w:ind w:firstLine="57"/>
              <w:rPr>
                <w:b/>
                <w:bCs/>
                <w:color w:val="000000"/>
                <w:sz w:val="16"/>
                <w:szCs w:val="16"/>
                <w:lang w:eastAsia="tr-TR"/>
              </w:rPr>
            </w:pPr>
            <w:r w:rsidRPr="00BF2F32">
              <w:rPr>
                <w:b/>
                <w:bCs/>
                <w:color w:val="000000"/>
                <w:sz w:val="16"/>
                <w:szCs w:val="16"/>
                <w:lang w:eastAsia="tr-TR"/>
              </w:rPr>
              <w:t>Toplam</w:t>
            </w:r>
          </w:p>
        </w:tc>
        <w:tc>
          <w:tcPr>
            <w:tcW w:w="816" w:type="dxa"/>
            <w:shd w:val="clear" w:color="auto" w:fill="auto"/>
            <w:vAlign w:val="bottom"/>
          </w:tcPr>
          <w:p w14:paraId="61A34AA7" w14:textId="0B1B5B02" w:rsidR="00BF2F32" w:rsidRPr="00BF2F32" w:rsidRDefault="00BF2F32" w:rsidP="00BF2F32">
            <w:pPr>
              <w:jc w:val="right"/>
              <w:rPr>
                <w:b/>
                <w:bCs/>
                <w:sz w:val="16"/>
                <w:szCs w:val="16"/>
                <w:lang w:eastAsia="tr-TR"/>
              </w:rPr>
            </w:pPr>
            <w:r w:rsidRPr="005C441A">
              <w:rPr>
                <w:b/>
                <w:bCs/>
                <w:sz w:val="16"/>
                <w:szCs w:val="16"/>
                <w:lang w:eastAsia="tr-TR"/>
              </w:rPr>
              <w:t>111,507</w:t>
            </w:r>
          </w:p>
        </w:tc>
        <w:tc>
          <w:tcPr>
            <w:tcW w:w="816" w:type="dxa"/>
            <w:shd w:val="clear" w:color="auto" w:fill="auto"/>
            <w:vAlign w:val="bottom"/>
          </w:tcPr>
          <w:p w14:paraId="5073E679" w14:textId="2E909761" w:rsidR="00BF2F32" w:rsidRPr="00BF2F32" w:rsidRDefault="00BF2F32" w:rsidP="00BF2F32">
            <w:pPr>
              <w:jc w:val="right"/>
              <w:rPr>
                <w:b/>
                <w:bCs/>
                <w:sz w:val="16"/>
                <w:szCs w:val="16"/>
                <w:lang w:eastAsia="tr-TR"/>
              </w:rPr>
            </w:pPr>
            <w:r w:rsidRPr="005C441A">
              <w:rPr>
                <w:b/>
                <w:bCs/>
                <w:sz w:val="16"/>
                <w:szCs w:val="16"/>
                <w:lang w:eastAsia="tr-TR"/>
              </w:rPr>
              <w:t>563,823</w:t>
            </w:r>
          </w:p>
        </w:tc>
        <w:tc>
          <w:tcPr>
            <w:tcW w:w="816" w:type="dxa"/>
            <w:shd w:val="clear" w:color="auto" w:fill="auto"/>
            <w:vAlign w:val="bottom"/>
          </w:tcPr>
          <w:p w14:paraId="095D88D3" w14:textId="7C23BD88" w:rsidR="00BF2F32" w:rsidRPr="00BF2F32" w:rsidRDefault="00BF2F32" w:rsidP="00BF2F32">
            <w:pPr>
              <w:jc w:val="right"/>
              <w:rPr>
                <w:b/>
                <w:bCs/>
                <w:sz w:val="16"/>
                <w:szCs w:val="16"/>
                <w:lang w:eastAsia="tr-TR"/>
              </w:rPr>
            </w:pPr>
            <w:r w:rsidRPr="005C441A">
              <w:rPr>
                <w:b/>
                <w:bCs/>
                <w:sz w:val="16"/>
                <w:szCs w:val="16"/>
                <w:lang w:eastAsia="tr-TR"/>
              </w:rPr>
              <w:t>111,180</w:t>
            </w:r>
          </w:p>
        </w:tc>
        <w:tc>
          <w:tcPr>
            <w:tcW w:w="816" w:type="dxa"/>
            <w:shd w:val="clear" w:color="auto" w:fill="auto"/>
            <w:vAlign w:val="bottom"/>
          </w:tcPr>
          <w:p w14:paraId="6456CA76" w14:textId="4534F798" w:rsidR="00BF2F32" w:rsidRPr="00BF2F32" w:rsidRDefault="00BF2F32" w:rsidP="00BF2F32">
            <w:pPr>
              <w:jc w:val="right"/>
              <w:rPr>
                <w:b/>
                <w:bCs/>
                <w:sz w:val="16"/>
                <w:szCs w:val="16"/>
                <w:lang w:eastAsia="tr-TR"/>
              </w:rPr>
            </w:pPr>
            <w:r w:rsidRPr="005C441A">
              <w:rPr>
                <w:b/>
                <w:bCs/>
                <w:sz w:val="16"/>
                <w:szCs w:val="16"/>
                <w:lang w:eastAsia="tr-TR"/>
              </w:rPr>
              <w:t>357</w:t>
            </w:r>
          </w:p>
        </w:tc>
        <w:tc>
          <w:tcPr>
            <w:tcW w:w="816" w:type="dxa"/>
            <w:shd w:val="clear" w:color="auto" w:fill="auto"/>
            <w:vAlign w:val="bottom"/>
          </w:tcPr>
          <w:p w14:paraId="70A1F977" w14:textId="7D139A63" w:rsidR="00BF2F32" w:rsidRPr="00BF2F32" w:rsidRDefault="00BF2F32" w:rsidP="00BF2F32">
            <w:pPr>
              <w:jc w:val="right"/>
              <w:rPr>
                <w:b/>
                <w:bCs/>
                <w:sz w:val="16"/>
                <w:szCs w:val="16"/>
                <w:lang w:eastAsia="tr-TR"/>
              </w:rPr>
            </w:pPr>
            <w:r w:rsidRPr="005C441A">
              <w:rPr>
                <w:b/>
                <w:bCs/>
                <w:sz w:val="16"/>
                <w:szCs w:val="16"/>
                <w:lang w:eastAsia="tr-TR"/>
              </w:rPr>
              <w:t>84</w:t>
            </w:r>
          </w:p>
        </w:tc>
        <w:tc>
          <w:tcPr>
            <w:tcW w:w="816" w:type="dxa"/>
            <w:shd w:val="clear" w:color="auto" w:fill="auto"/>
            <w:vAlign w:val="bottom"/>
          </w:tcPr>
          <w:p w14:paraId="10EC39F4" w14:textId="257214C1" w:rsidR="00BF2F32" w:rsidRPr="00BF2F32" w:rsidRDefault="00BF2F32" w:rsidP="00BF2F32">
            <w:pPr>
              <w:jc w:val="right"/>
              <w:rPr>
                <w:b/>
                <w:bCs/>
                <w:sz w:val="16"/>
                <w:szCs w:val="16"/>
                <w:lang w:eastAsia="tr-TR"/>
              </w:rPr>
            </w:pPr>
            <w:r w:rsidRPr="005C441A">
              <w:rPr>
                <w:b/>
                <w:bCs/>
                <w:sz w:val="16"/>
                <w:szCs w:val="16"/>
                <w:lang w:eastAsia="tr-TR"/>
              </w:rPr>
              <w:t>75</w:t>
            </w:r>
          </w:p>
        </w:tc>
        <w:tc>
          <w:tcPr>
            <w:tcW w:w="816" w:type="dxa"/>
            <w:shd w:val="clear" w:color="auto" w:fill="auto"/>
            <w:vAlign w:val="bottom"/>
          </w:tcPr>
          <w:p w14:paraId="5177F286" w14:textId="3556C551" w:rsidR="00BF2F32" w:rsidRPr="00BF2F32" w:rsidRDefault="00BF2F32" w:rsidP="00BF2F32">
            <w:pPr>
              <w:jc w:val="right"/>
              <w:rPr>
                <w:b/>
                <w:bCs/>
                <w:sz w:val="16"/>
                <w:szCs w:val="16"/>
                <w:lang w:eastAsia="tr-TR"/>
              </w:rPr>
            </w:pPr>
            <w:r w:rsidRPr="00BF2F32">
              <w:rPr>
                <w:b/>
                <w:bCs/>
                <w:sz w:val="16"/>
                <w:szCs w:val="16"/>
                <w:lang w:eastAsia="tr-TR"/>
              </w:rPr>
              <w:t>-</w:t>
            </w:r>
          </w:p>
        </w:tc>
        <w:tc>
          <w:tcPr>
            <w:tcW w:w="816" w:type="dxa"/>
            <w:shd w:val="clear" w:color="auto" w:fill="auto"/>
            <w:vAlign w:val="bottom"/>
          </w:tcPr>
          <w:p w14:paraId="019FD0F5" w14:textId="13C65E54" w:rsidR="00BF2F32" w:rsidRPr="00BF2F32" w:rsidRDefault="00BF2F32" w:rsidP="00BF2F32">
            <w:pPr>
              <w:jc w:val="right"/>
              <w:rPr>
                <w:b/>
                <w:bCs/>
                <w:sz w:val="16"/>
                <w:szCs w:val="16"/>
                <w:lang w:eastAsia="tr-TR"/>
              </w:rPr>
            </w:pPr>
            <w:r w:rsidRPr="005C441A">
              <w:rPr>
                <w:b/>
                <w:bCs/>
                <w:sz w:val="16"/>
                <w:szCs w:val="16"/>
                <w:lang w:eastAsia="tr-TR"/>
              </w:rPr>
              <w:t>787,026</w:t>
            </w:r>
          </w:p>
        </w:tc>
      </w:tr>
      <w:tr w:rsidR="00BF2F32" w:rsidRPr="00BF2F32" w14:paraId="3102F998" w14:textId="77777777" w:rsidTr="00BF2F32">
        <w:trPr>
          <w:trHeight w:hRule="exact" w:val="227"/>
        </w:trPr>
        <w:tc>
          <w:tcPr>
            <w:tcW w:w="3111" w:type="dxa"/>
            <w:shd w:val="clear" w:color="auto" w:fill="auto"/>
            <w:vAlign w:val="bottom"/>
            <w:hideMark/>
          </w:tcPr>
          <w:p w14:paraId="1CBB23AA" w14:textId="77777777" w:rsidR="00BF2F32" w:rsidRPr="00BF2F32" w:rsidRDefault="00BF2F32" w:rsidP="00BF2F32">
            <w:pPr>
              <w:ind w:firstLine="57"/>
              <w:rPr>
                <w:b/>
                <w:bCs/>
                <w:color w:val="000000"/>
                <w:sz w:val="16"/>
                <w:szCs w:val="16"/>
                <w:lang w:eastAsia="tr-TR"/>
              </w:rPr>
            </w:pPr>
            <w:r w:rsidRPr="00BF2F32">
              <w:rPr>
                <w:b/>
                <w:bCs/>
                <w:color w:val="000000"/>
                <w:sz w:val="16"/>
                <w:szCs w:val="16"/>
                <w:lang w:eastAsia="tr-TR"/>
              </w:rPr>
              <w:t>Yabancı para</w:t>
            </w:r>
          </w:p>
        </w:tc>
        <w:tc>
          <w:tcPr>
            <w:tcW w:w="816" w:type="dxa"/>
            <w:shd w:val="clear" w:color="auto" w:fill="auto"/>
            <w:vAlign w:val="bottom"/>
            <w:hideMark/>
          </w:tcPr>
          <w:p w14:paraId="52540401" w14:textId="4FF6B99A" w:rsidR="00BF2F32" w:rsidRPr="00BF2F32" w:rsidRDefault="00BF2F32" w:rsidP="00BF2F32">
            <w:pPr>
              <w:jc w:val="right"/>
              <w:rPr>
                <w:b/>
                <w:bCs/>
                <w:sz w:val="16"/>
                <w:szCs w:val="16"/>
                <w:lang w:eastAsia="tr-TR"/>
              </w:rPr>
            </w:pPr>
            <w:r w:rsidRPr="005C441A">
              <w:rPr>
                <w:b/>
                <w:bCs/>
                <w:sz w:val="16"/>
                <w:szCs w:val="16"/>
                <w:lang w:eastAsia="tr-TR"/>
              </w:rPr>
              <w:t> </w:t>
            </w:r>
          </w:p>
        </w:tc>
        <w:tc>
          <w:tcPr>
            <w:tcW w:w="816" w:type="dxa"/>
            <w:shd w:val="clear" w:color="auto" w:fill="auto"/>
            <w:vAlign w:val="bottom"/>
            <w:hideMark/>
          </w:tcPr>
          <w:p w14:paraId="7C2A6CA2" w14:textId="41DD9443" w:rsidR="00BF2F32" w:rsidRPr="00BF2F32" w:rsidRDefault="00BF2F32" w:rsidP="00BF2F32">
            <w:pPr>
              <w:jc w:val="right"/>
              <w:rPr>
                <w:b/>
                <w:bCs/>
                <w:sz w:val="16"/>
                <w:szCs w:val="16"/>
                <w:lang w:eastAsia="tr-TR"/>
              </w:rPr>
            </w:pPr>
            <w:r w:rsidRPr="005C441A">
              <w:rPr>
                <w:b/>
                <w:bCs/>
                <w:sz w:val="16"/>
                <w:szCs w:val="16"/>
                <w:lang w:eastAsia="tr-TR"/>
              </w:rPr>
              <w:t> </w:t>
            </w:r>
          </w:p>
        </w:tc>
        <w:tc>
          <w:tcPr>
            <w:tcW w:w="816" w:type="dxa"/>
            <w:shd w:val="clear" w:color="auto" w:fill="auto"/>
            <w:vAlign w:val="bottom"/>
            <w:hideMark/>
          </w:tcPr>
          <w:p w14:paraId="02966DA1" w14:textId="111DC286" w:rsidR="00BF2F32" w:rsidRPr="00BF2F32" w:rsidRDefault="00BF2F32" w:rsidP="00BF2F32">
            <w:pPr>
              <w:jc w:val="right"/>
              <w:rPr>
                <w:b/>
                <w:bCs/>
                <w:sz w:val="16"/>
                <w:szCs w:val="16"/>
                <w:lang w:eastAsia="tr-TR"/>
              </w:rPr>
            </w:pPr>
            <w:r w:rsidRPr="005C441A">
              <w:rPr>
                <w:b/>
                <w:bCs/>
                <w:sz w:val="16"/>
                <w:szCs w:val="16"/>
                <w:lang w:eastAsia="tr-TR"/>
              </w:rPr>
              <w:t> </w:t>
            </w:r>
          </w:p>
        </w:tc>
        <w:tc>
          <w:tcPr>
            <w:tcW w:w="816" w:type="dxa"/>
            <w:shd w:val="clear" w:color="auto" w:fill="auto"/>
            <w:vAlign w:val="bottom"/>
            <w:hideMark/>
          </w:tcPr>
          <w:p w14:paraId="5FF866D1" w14:textId="7CBB2DBF" w:rsidR="00BF2F32" w:rsidRPr="00BF2F32" w:rsidRDefault="00BF2F32" w:rsidP="00BF2F32">
            <w:pPr>
              <w:jc w:val="right"/>
              <w:rPr>
                <w:b/>
                <w:bCs/>
                <w:sz w:val="16"/>
                <w:szCs w:val="16"/>
                <w:lang w:eastAsia="tr-TR"/>
              </w:rPr>
            </w:pPr>
            <w:r w:rsidRPr="005C441A">
              <w:rPr>
                <w:b/>
                <w:bCs/>
                <w:sz w:val="16"/>
                <w:szCs w:val="16"/>
                <w:lang w:eastAsia="tr-TR"/>
              </w:rPr>
              <w:t> </w:t>
            </w:r>
          </w:p>
        </w:tc>
        <w:tc>
          <w:tcPr>
            <w:tcW w:w="816" w:type="dxa"/>
            <w:shd w:val="clear" w:color="auto" w:fill="auto"/>
            <w:vAlign w:val="bottom"/>
            <w:hideMark/>
          </w:tcPr>
          <w:p w14:paraId="578D5C02" w14:textId="5B16B310" w:rsidR="00BF2F32" w:rsidRPr="00BF2F32" w:rsidRDefault="00BF2F32" w:rsidP="00BF2F32">
            <w:pPr>
              <w:jc w:val="right"/>
              <w:rPr>
                <w:b/>
                <w:bCs/>
                <w:sz w:val="16"/>
                <w:szCs w:val="16"/>
                <w:lang w:eastAsia="tr-TR"/>
              </w:rPr>
            </w:pPr>
            <w:r w:rsidRPr="005C441A">
              <w:rPr>
                <w:b/>
                <w:bCs/>
                <w:sz w:val="16"/>
                <w:szCs w:val="16"/>
                <w:lang w:eastAsia="tr-TR"/>
              </w:rPr>
              <w:t> </w:t>
            </w:r>
          </w:p>
        </w:tc>
        <w:tc>
          <w:tcPr>
            <w:tcW w:w="816" w:type="dxa"/>
            <w:shd w:val="clear" w:color="auto" w:fill="auto"/>
            <w:vAlign w:val="bottom"/>
            <w:hideMark/>
          </w:tcPr>
          <w:p w14:paraId="650FA1C6" w14:textId="0A927D59" w:rsidR="00BF2F32" w:rsidRPr="00BF2F32" w:rsidRDefault="00BF2F32" w:rsidP="00BF2F32">
            <w:pPr>
              <w:jc w:val="right"/>
              <w:rPr>
                <w:b/>
                <w:bCs/>
                <w:sz w:val="16"/>
                <w:szCs w:val="16"/>
                <w:lang w:eastAsia="tr-TR"/>
              </w:rPr>
            </w:pPr>
            <w:r w:rsidRPr="005C441A">
              <w:rPr>
                <w:b/>
                <w:bCs/>
                <w:sz w:val="16"/>
                <w:szCs w:val="16"/>
                <w:lang w:eastAsia="tr-TR"/>
              </w:rPr>
              <w:t> </w:t>
            </w:r>
          </w:p>
        </w:tc>
        <w:tc>
          <w:tcPr>
            <w:tcW w:w="816" w:type="dxa"/>
            <w:shd w:val="clear" w:color="auto" w:fill="auto"/>
            <w:vAlign w:val="bottom"/>
            <w:hideMark/>
          </w:tcPr>
          <w:p w14:paraId="23BE1C19" w14:textId="06E56525" w:rsidR="00BF2F32" w:rsidRPr="00BF2F32" w:rsidRDefault="00BF2F32" w:rsidP="00BF2F32">
            <w:pPr>
              <w:jc w:val="right"/>
              <w:rPr>
                <w:b/>
                <w:bCs/>
                <w:sz w:val="16"/>
                <w:szCs w:val="16"/>
                <w:lang w:eastAsia="tr-TR"/>
              </w:rPr>
            </w:pPr>
            <w:r w:rsidRPr="005C441A">
              <w:rPr>
                <w:b/>
                <w:bCs/>
                <w:sz w:val="16"/>
                <w:szCs w:val="16"/>
                <w:lang w:eastAsia="tr-TR"/>
              </w:rPr>
              <w:t> </w:t>
            </w:r>
          </w:p>
        </w:tc>
        <w:tc>
          <w:tcPr>
            <w:tcW w:w="816" w:type="dxa"/>
            <w:shd w:val="clear" w:color="auto" w:fill="auto"/>
            <w:vAlign w:val="bottom"/>
            <w:hideMark/>
          </w:tcPr>
          <w:p w14:paraId="4F48A587" w14:textId="4402DAF4" w:rsidR="00BF2F32" w:rsidRPr="00BF2F32" w:rsidRDefault="00BF2F32" w:rsidP="00BF2F32">
            <w:pPr>
              <w:jc w:val="right"/>
              <w:rPr>
                <w:b/>
                <w:bCs/>
                <w:sz w:val="16"/>
                <w:szCs w:val="16"/>
                <w:lang w:eastAsia="tr-TR"/>
              </w:rPr>
            </w:pPr>
            <w:r w:rsidRPr="005C441A">
              <w:rPr>
                <w:b/>
                <w:bCs/>
                <w:sz w:val="16"/>
                <w:szCs w:val="16"/>
                <w:lang w:eastAsia="tr-TR"/>
              </w:rPr>
              <w:t> </w:t>
            </w:r>
          </w:p>
        </w:tc>
      </w:tr>
      <w:tr w:rsidR="00BF2F32" w:rsidRPr="00D57106" w14:paraId="1714A001" w14:textId="77777777" w:rsidTr="00BF2F32">
        <w:trPr>
          <w:trHeight w:hRule="exact" w:val="227"/>
        </w:trPr>
        <w:tc>
          <w:tcPr>
            <w:tcW w:w="3111" w:type="dxa"/>
            <w:shd w:val="clear" w:color="auto" w:fill="auto"/>
            <w:vAlign w:val="bottom"/>
            <w:hideMark/>
          </w:tcPr>
          <w:p w14:paraId="5A2E15FB" w14:textId="77777777" w:rsidR="00BF2F32" w:rsidRPr="00D57106" w:rsidRDefault="00BF2F32" w:rsidP="00BF2F32">
            <w:pPr>
              <w:ind w:left="60"/>
              <w:rPr>
                <w:color w:val="000000"/>
                <w:sz w:val="16"/>
                <w:szCs w:val="16"/>
                <w:lang w:eastAsia="tr-TR"/>
              </w:rPr>
            </w:pPr>
            <w:r w:rsidRPr="00D57106">
              <w:rPr>
                <w:color w:val="000000"/>
                <w:sz w:val="16"/>
                <w:szCs w:val="16"/>
                <w:lang w:eastAsia="tr-TR"/>
              </w:rPr>
              <w:t>Bankalar</w:t>
            </w:r>
          </w:p>
        </w:tc>
        <w:tc>
          <w:tcPr>
            <w:tcW w:w="816" w:type="dxa"/>
            <w:shd w:val="clear" w:color="auto" w:fill="auto"/>
            <w:vAlign w:val="bottom"/>
            <w:hideMark/>
          </w:tcPr>
          <w:p w14:paraId="350E2F40" w14:textId="770CA2BA"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7C3787C2" w14:textId="322D2EED"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796011B0" w14:textId="3933F010"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759382A6" w14:textId="037D1CCE"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370801EE" w14:textId="6D91967C"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493EE964" w14:textId="12E28E30"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0D8C8AAE" w14:textId="71CD6894"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63B0F785" w14:textId="44044777" w:rsidR="00BF2F32" w:rsidRPr="00D57106" w:rsidRDefault="00BF2F32" w:rsidP="00BF2F32">
            <w:pPr>
              <w:jc w:val="right"/>
              <w:rPr>
                <w:sz w:val="16"/>
                <w:szCs w:val="16"/>
                <w:lang w:eastAsia="tr-TR"/>
              </w:rPr>
            </w:pPr>
            <w:r w:rsidRPr="00BF2F32">
              <w:rPr>
                <w:sz w:val="16"/>
                <w:szCs w:val="16"/>
                <w:lang w:eastAsia="tr-TR"/>
              </w:rPr>
              <w:t>-</w:t>
            </w:r>
          </w:p>
        </w:tc>
      </w:tr>
      <w:tr w:rsidR="00BF2F32" w:rsidRPr="00D57106" w14:paraId="3F2349C1" w14:textId="77777777" w:rsidTr="00BF2F32">
        <w:trPr>
          <w:trHeight w:hRule="exact" w:val="227"/>
        </w:trPr>
        <w:tc>
          <w:tcPr>
            <w:tcW w:w="3111" w:type="dxa"/>
            <w:shd w:val="clear" w:color="auto" w:fill="auto"/>
            <w:vAlign w:val="bottom"/>
            <w:hideMark/>
          </w:tcPr>
          <w:p w14:paraId="0D4B156B" w14:textId="77777777" w:rsidR="00BF2F32" w:rsidRPr="00D57106" w:rsidRDefault="00BF2F32" w:rsidP="00BF2F32">
            <w:pPr>
              <w:ind w:left="60"/>
              <w:rPr>
                <w:color w:val="000000"/>
                <w:sz w:val="16"/>
                <w:szCs w:val="16"/>
                <w:lang w:eastAsia="tr-TR"/>
              </w:rPr>
            </w:pPr>
            <w:r w:rsidRPr="00D57106">
              <w:rPr>
                <w:color w:val="000000"/>
                <w:sz w:val="16"/>
                <w:szCs w:val="16"/>
                <w:lang w:eastAsia="tr-TR"/>
              </w:rPr>
              <w:t xml:space="preserve">Gerçek kişilerin ticari olmayan katılma </w:t>
            </w:r>
            <w:proofErr w:type="spellStart"/>
            <w:r w:rsidRPr="00D57106">
              <w:rPr>
                <w:color w:val="000000"/>
                <w:sz w:val="16"/>
                <w:szCs w:val="16"/>
                <w:lang w:eastAsia="tr-TR"/>
              </w:rPr>
              <w:t>hs.</w:t>
            </w:r>
            <w:proofErr w:type="spellEnd"/>
          </w:p>
        </w:tc>
        <w:tc>
          <w:tcPr>
            <w:tcW w:w="816" w:type="dxa"/>
            <w:shd w:val="clear" w:color="auto" w:fill="auto"/>
            <w:vAlign w:val="bottom"/>
            <w:hideMark/>
          </w:tcPr>
          <w:p w14:paraId="14814F30" w14:textId="0A356A64" w:rsidR="00BF2F32" w:rsidRPr="00D57106" w:rsidRDefault="00BF2F32" w:rsidP="00BF2F32">
            <w:pPr>
              <w:jc w:val="right"/>
              <w:rPr>
                <w:sz w:val="16"/>
                <w:szCs w:val="16"/>
                <w:lang w:eastAsia="tr-TR"/>
              </w:rPr>
            </w:pPr>
            <w:r w:rsidRPr="005C441A">
              <w:rPr>
                <w:sz w:val="16"/>
                <w:szCs w:val="16"/>
                <w:lang w:eastAsia="tr-TR"/>
              </w:rPr>
              <w:t>7</w:t>
            </w:r>
          </w:p>
        </w:tc>
        <w:tc>
          <w:tcPr>
            <w:tcW w:w="816" w:type="dxa"/>
            <w:shd w:val="clear" w:color="auto" w:fill="auto"/>
            <w:vAlign w:val="bottom"/>
            <w:hideMark/>
          </w:tcPr>
          <w:p w14:paraId="3FC7A972" w14:textId="17F68E10" w:rsidR="00BF2F32" w:rsidRPr="00D57106" w:rsidRDefault="00BF2F32" w:rsidP="00BF2F32">
            <w:pPr>
              <w:jc w:val="right"/>
              <w:rPr>
                <w:sz w:val="16"/>
                <w:szCs w:val="16"/>
                <w:lang w:eastAsia="tr-TR"/>
              </w:rPr>
            </w:pPr>
            <w:r w:rsidRPr="005C441A">
              <w:rPr>
                <w:sz w:val="16"/>
                <w:szCs w:val="16"/>
                <w:lang w:eastAsia="tr-TR"/>
              </w:rPr>
              <w:t>1,711</w:t>
            </w:r>
          </w:p>
        </w:tc>
        <w:tc>
          <w:tcPr>
            <w:tcW w:w="816" w:type="dxa"/>
            <w:shd w:val="clear" w:color="auto" w:fill="auto"/>
            <w:vAlign w:val="bottom"/>
            <w:hideMark/>
          </w:tcPr>
          <w:p w14:paraId="69BC5F6A" w14:textId="7AF40AAB" w:rsidR="00BF2F32" w:rsidRPr="00D57106" w:rsidRDefault="00BF2F32" w:rsidP="00BF2F32">
            <w:pPr>
              <w:jc w:val="right"/>
              <w:rPr>
                <w:sz w:val="16"/>
                <w:szCs w:val="16"/>
                <w:lang w:eastAsia="tr-TR"/>
              </w:rPr>
            </w:pPr>
            <w:r w:rsidRPr="005C441A">
              <w:rPr>
                <w:sz w:val="16"/>
                <w:szCs w:val="16"/>
                <w:lang w:eastAsia="tr-TR"/>
              </w:rPr>
              <w:t>1</w:t>
            </w:r>
          </w:p>
        </w:tc>
        <w:tc>
          <w:tcPr>
            <w:tcW w:w="816" w:type="dxa"/>
            <w:shd w:val="clear" w:color="auto" w:fill="auto"/>
            <w:vAlign w:val="bottom"/>
            <w:hideMark/>
          </w:tcPr>
          <w:p w14:paraId="7AA56003" w14:textId="5B52E4C4" w:rsidR="00BF2F32" w:rsidRPr="00D57106" w:rsidRDefault="00BF2F32" w:rsidP="00BF2F32">
            <w:pPr>
              <w:jc w:val="right"/>
              <w:rPr>
                <w:sz w:val="16"/>
                <w:szCs w:val="16"/>
                <w:lang w:eastAsia="tr-TR"/>
              </w:rPr>
            </w:pPr>
            <w:r w:rsidRPr="005C441A">
              <w:rPr>
                <w:sz w:val="16"/>
                <w:szCs w:val="16"/>
                <w:lang w:eastAsia="tr-TR"/>
              </w:rPr>
              <w:t>505</w:t>
            </w:r>
          </w:p>
        </w:tc>
        <w:tc>
          <w:tcPr>
            <w:tcW w:w="816" w:type="dxa"/>
            <w:shd w:val="clear" w:color="auto" w:fill="auto"/>
            <w:vAlign w:val="bottom"/>
            <w:hideMark/>
          </w:tcPr>
          <w:p w14:paraId="3561529E" w14:textId="40F0A8E9" w:rsidR="00BF2F32" w:rsidRPr="00D57106" w:rsidRDefault="00BF2F32" w:rsidP="00BF2F32">
            <w:pPr>
              <w:jc w:val="right"/>
              <w:rPr>
                <w:sz w:val="16"/>
                <w:szCs w:val="16"/>
                <w:lang w:eastAsia="tr-TR"/>
              </w:rPr>
            </w:pPr>
            <w:r w:rsidRPr="005C441A">
              <w:rPr>
                <w:sz w:val="16"/>
                <w:szCs w:val="16"/>
                <w:lang w:eastAsia="tr-TR"/>
              </w:rPr>
              <w:t>-1</w:t>
            </w:r>
          </w:p>
        </w:tc>
        <w:tc>
          <w:tcPr>
            <w:tcW w:w="816" w:type="dxa"/>
            <w:shd w:val="clear" w:color="auto" w:fill="auto"/>
            <w:vAlign w:val="bottom"/>
            <w:hideMark/>
          </w:tcPr>
          <w:p w14:paraId="71AB573B" w14:textId="10ECE0FC" w:rsidR="00BF2F32" w:rsidRPr="00D57106" w:rsidRDefault="00BF2F32" w:rsidP="00BF2F32">
            <w:pPr>
              <w:jc w:val="right"/>
              <w:rPr>
                <w:sz w:val="16"/>
                <w:szCs w:val="16"/>
                <w:lang w:eastAsia="tr-TR"/>
              </w:rPr>
            </w:pPr>
            <w:r w:rsidRPr="005C441A">
              <w:rPr>
                <w:sz w:val="16"/>
                <w:szCs w:val="16"/>
                <w:lang w:eastAsia="tr-TR"/>
              </w:rPr>
              <w:t>2,041</w:t>
            </w:r>
          </w:p>
        </w:tc>
        <w:tc>
          <w:tcPr>
            <w:tcW w:w="816" w:type="dxa"/>
            <w:shd w:val="clear" w:color="auto" w:fill="auto"/>
            <w:vAlign w:val="bottom"/>
            <w:hideMark/>
          </w:tcPr>
          <w:p w14:paraId="553E587C" w14:textId="4620CA93"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53D5762C" w14:textId="1FAF2BB2" w:rsidR="00BF2F32" w:rsidRPr="00D57106" w:rsidRDefault="00BF2F32" w:rsidP="00BF2F32">
            <w:pPr>
              <w:jc w:val="right"/>
              <w:rPr>
                <w:sz w:val="16"/>
                <w:szCs w:val="16"/>
                <w:lang w:eastAsia="tr-TR"/>
              </w:rPr>
            </w:pPr>
            <w:r w:rsidRPr="005C441A">
              <w:rPr>
                <w:sz w:val="16"/>
                <w:szCs w:val="16"/>
                <w:lang w:eastAsia="tr-TR"/>
              </w:rPr>
              <w:t>4,264</w:t>
            </w:r>
          </w:p>
        </w:tc>
      </w:tr>
      <w:tr w:rsidR="00BF2F32" w:rsidRPr="00D57106" w14:paraId="208DFF67" w14:textId="77777777" w:rsidTr="00BF2F32">
        <w:trPr>
          <w:trHeight w:hRule="exact" w:val="227"/>
        </w:trPr>
        <w:tc>
          <w:tcPr>
            <w:tcW w:w="3111" w:type="dxa"/>
            <w:shd w:val="clear" w:color="auto" w:fill="auto"/>
            <w:vAlign w:val="bottom"/>
            <w:hideMark/>
          </w:tcPr>
          <w:p w14:paraId="47D14DCD" w14:textId="77777777" w:rsidR="00BF2F32" w:rsidRPr="00D57106" w:rsidRDefault="00BF2F32" w:rsidP="00BF2F32">
            <w:pPr>
              <w:ind w:left="60"/>
              <w:rPr>
                <w:color w:val="000000"/>
                <w:sz w:val="16"/>
                <w:szCs w:val="16"/>
                <w:lang w:eastAsia="tr-TR"/>
              </w:rPr>
            </w:pPr>
            <w:r w:rsidRPr="00D57106">
              <w:rPr>
                <w:color w:val="000000"/>
                <w:sz w:val="16"/>
                <w:szCs w:val="16"/>
                <w:lang w:eastAsia="tr-TR"/>
              </w:rPr>
              <w:t xml:space="preserve">Resmi kuruluş katılma </w:t>
            </w:r>
            <w:proofErr w:type="spellStart"/>
            <w:r w:rsidRPr="00D57106">
              <w:rPr>
                <w:color w:val="000000"/>
                <w:sz w:val="16"/>
                <w:szCs w:val="16"/>
                <w:lang w:eastAsia="tr-TR"/>
              </w:rPr>
              <w:t>hs.</w:t>
            </w:r>
            <w:proofErr w:type="spellEnd"/>
          </w:p>
        </w:tc>
        <w:tc>
          <w:tcPr>
            <w:tcW w:w="816" w:type="dxa"/>
            <w:shd w:val="clear" w:color="auto" w:fill="auto"/>
            <w:vAlign w:val="bottom"/>
            <w:hideMark/>
          </w:tcPr>
          <w:p w14:paraId="43A27F66" w14:textId="1D432793"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4BFE424C" w14:textId="46B2E5FA"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74423A11" w14:textId="64EB0108"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2BBAA3ED" w14:textId="010A4D87"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322F776B" w14:textId="37C531B7"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6204FFD0" w14:textId="606583D6"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74D6B463" w14:textId="0528AFA4"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6BD33465" w14:textId="24C159DC" w:rsidR="00BF2F32" w:rsidRPr="00D57106" w:rsidRDefault="00BF2F32" w:rsidP="00BF2F32">
            <w:pPr>
              <w:jc w:val="right"/>
              <w:rPr>
                <w:sz w:val="16"/>
                <w:szCs w:val="16"/>
                <w:lang w:eastAsia="tr-TR"/>
              </w:rPr>
            </w:pPr>
            <w:r w:rsidRPr="00BF2F32">
              <w:rPr>
                <w:sz w:val="16"/>
                <w:szCs w:val="16"/>
                <w:lang w:eastAsia="tr-TR"/>
              </w:rPr>
              <w:t>-</w:t>
            </w:r>
          </w:p>
        </w:tc>
      </w:tr>
      <w:tr w:rsidR="00BF2F32" w:rsidRPr="00D57106" w14:paraId="087D37F4" w14:textId="77777777" w:rsidTr="00BF2F32">
        <w:trPr>
          <w:trHeight w:hRule="exact" w:val="227"/>
        </w:trPr>
        <w:tc>
          <w:tcPr>
            <w:tcW w:w="3111" w:type="dxa"/>
            <w:shd w:val="clear" w:color="auto" w:fill="auto"/>
            <w:vAlign w:val="bottom"/>
            <w:hideMark/>
          </w:tcPr>
          <w:p w14:paraId="028BDDE0" w14:textId="77777777" w:rsidR="00BF2F32" w:rsidRPr="00D57106" w:rsidRDefault="00BF2F32" w:rsidP="00BF2F32">
            <w:pPr>
              <w:ind w:left="60"/>
              <w:rPr>
                <w:color w:val="000000"/>
                <w:sz w:val="16"/>
                <w:szCs w:val="16"/>
                <w:lang w:eastAsia="tr-TR"/>
              </w:rPr>
            </w:pPr>
            <w:r w:rsidRPr="00D57106">
              <w:rPr>
                <w:color w:val="000000"/>
                <w:sz w:val="16"/>
                <w:szCs w:val="16"/>
                <w:lang w:eastAsia="tr-TR"/>
              </w:rPr>
              <w:t xml:space="preserve">Ticari kuruluş katılma </w:t>
            </w:r>
            <w:proofErr w:type="spellStart"/>
            <w:r w:rsidRPr="00D57106">
              <w:rPr>
                <w:color w:val="000000"/>
                <w:sz w:val="16"/>
                <w:szCs w:val="16"/>
                <w:lang w:eastAsia="tr-TR"/>
              </w:rPr>
              <w:t>hs.</w:t>
            </w:r>
            <w:proofErr w:type="spellEnd"/>
          </w:p>
        </w:tc>
        <w:tc>
          <w:tcPr>
            <w:tcW w:w="816" w:type="dxa"/>
            <w:shd w:val="clear" w:color="auto" w:fill="auto"/>
            <w:vAlign w:val="bottom"/>
            <w:hideMark/>
          </w:tcPr>
          <w:p w14:paraId="4ACB8A7B" w14:textId="4481F040" w:rsidR="00BF2F32" w:rsidRPr="00D57106" w:rsidRDefault="00BF2F32" w:rsidP="00BF2F32">
            <w:pPr>
              <w:jc w:val="right"/>
              <w:rPr>
                <w:sz w:val="16"/>
                <w:szCs w:val="16"/>
                <w:lang w:eastAsia="tr-TR"/>
              </w:rPr>
            </w:pPr>
            <w:r w:rsidRPr="005C441A">
              <w:rPr>
                <w:sz w:val="16"/>
                <w:szCs w:val="16"/>
                <w:lang w:eastAsia="tr-TR"/>
              </w:rPr>
              <w:t>261</w:t>
            </w:r>
          </w:p>
        </w:tc>
        <w:tc>
          <w:tcPr>
            <w:tcW w:w="816" w:type="dxa"/>
            <w:shd w:val="clear" w:color="auto" w:fill="auto"/>
            <w:vAlign w:val="bottom"/>
            <w:hideMark/>
          </w:tcPr>
          <w:p w14:paraId="7D8C5BB0" w14:textId="10D94E05" w:rsidR="00BF2F32" w:rsidRPr="00D57106" w:rsidRDefault="00BF2F32" w:rsidP="00BF2F32">
            <w:pPr>
              <w:jc w:val="right"/>
              <w:rPr>
                <w:sz w:val="16"/>
                <w:szCs w:val="16"/>
                <w:lang w:eastAsia="tr-TR"/>
              </w:rPr>
            </w:pPr>
            <w:r w:rsidRPr="005C441A">
              <w:rPr>
                <w:sz w:val="16"/>
                <w:szCs w:val="16"/>
                <w:lang w:eastAsia="tr-TR"/>
              </w:rPr>
              <w:t>2,750</w:t>
            </w:r>
          </w:p>
        </w:tc>
        <w:tc>
          <w:tcPr>
            <w:tcW w:w="816" w:type="dxa"/>
            <w:shd w:val="clear" w:color="auto" w:fill="auto"/>
            <w:vAlign w:val="bottom"/>
            <w:hideMark/>
          </w:tcPr>
          <w:p w14:paraId="0CA658F7" w14:textId="4A6366DB" w:rsidR="00BF2F32" w:rsidRPr="00D57106" w:rsidRDefault="00BF2F32" w:rsidP="00BF2F32">
            <w:pPr>
              <w:jc w:val="right"/>
              <w:rPr>
                <w:sz w:val="16"/>
                <w:szCs w:val="16"/>
                <w:lang w:eastAsia="tr-TR"/>
              </w:rPr>
            </w:pPr>
            <w:r w:rsidRPr="005C441A">
              <w:rPr>
                <w:sz w:val="16"/>
                <w:szCs w:val="16"/>
                <w:lang w:eastAsia="tr-TR"/>
              </w:rPr>
              <w:t>102</w:t>
            </w:r>
          </w:p>
        </w:tc>
        <w:tc>
          <w:tcPr>
            <w:tcW w:w="816" w:type="dxa"/>
            <w:shd w:val="clear" w:color="auto" w:fill="auto"/>
            <w:vAlign w:val="bottom"/>
            <w:hideMark/>
          </w:tcPr>
          <w:p w14:paraId="64AFB01A" w14:textId="273D466B"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4303D460" w14:textId="7FB21930"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04F7352E" w14:textId="572E51C6"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1ABFD212" w14:textId="5CD8C8FF"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4BEAC465" w14:textId="3D671548" w:rsidR="00BF2F32" w:rsidRPr="00D57106" w:rsidRDefault="00BF2F32" w:rsidP="00BF2F32">
            <w:pPr>
              <w:jc w:val="right"/>
              <w:rPr>
                <w:sz w:val="16"/>
                <w:szCs w:val="16"/>
                <w:lang w:eastAsia="tr-TR"/>
              </w:rPr>
            </w:pPr>
            <w:r w:rsidRPr="005C441A">
              <w:rPr>
                <w:sz w:val="16"/>
                <w:szCs w:val="16"/>
                <w:lang w:eastAsia="tr-TR"/>
              </w:rPr>
              <w:t>3,113</w:t>
            </w:r>
          </w:p>
        </w:tc>
      </w:tr>
      <w:tr w:rsidR="00BF2F32" w:rsidRPr="00D57106" w14:paraId="2223B94A" w14:textId="77777777" w:rsidTr="00BF2F32">
        <w:trPr>
          <w:trHeight w:hRule="exact" w:val="227"/>
        </w:trPr>
        <w:tc>
          <w:tcPr>
            <w:tcW w:w="3111" w:type="dxa"/>
            <w:shd w:val="clear" w:color="auto" w:fill="auto"/>
            <w:vAlign w:val="bottom"/>
            <w:hideMark/>
          </w:tcPr>
          <w:p w14:paraId="46D83646" w14:textId="77777777" w:rsidR="00BF2F32" w:rsidRPr="00D57106" w:rsidRDefault="00BF2F32" w:rsidP="00BF2F32">
            <w:pPr>
              <w:ind w:left="60"/>
              <w:rPr>
                <w:color w:val="000000"/>
                <w:sz w:val="16"/>
                <w:szCs w:val="16"/>
                <w:lang w:eastAsia="tr-TR"/>
              </w:rPr>
            </w:pPr>
            <w:r w:rsidRPr="00D57106">
              <w:rPr>
                <w:color w:val="000000"/>
                <w:sz w:val="16"/>
                <w:szCs w:val="16"/>
                <w:lang w:eastAsia="tr-TR"/>
              </w:rPr>
              <w:t xml:space="preserve">Diğer kuruluş katılma </w:t>
            </w:r>
            <w:proofErr w:type="spellStart"/>
            <w:r w:rsidRPr="00D57106">
              <w:rPr>
                <w:color w:val="000000"/>
                <w:sz w:val="16"/>
                <w:szCs w:val="16"/>
                <w:lang w:eastAsia="tr-TR"/>
              </w:rPr>
              <w:t>hs.</w:t>
            </w:r>
            <w:proofErr w:type="spellEnd"/>
            <w:r w:rsidRPr="00D57106">
              <w:rPr>
                <w:color w:val="000000"/>
                <w:sz w:val="16"/>
                <w:szCs w:val="16"/>
                <w:lang w:eastAsia="tr-TR"/>
              </w:rPr>
              <w:t xml:space="preserve"> </w:t>
            </w:r>
          </w:p>
        </w:tc>
        <w:tc>
          <w:tcPr>
            <w:tcW w:w="816" w:type="dxa"/>
            <w:shd w:val="clear" w:color="auto" w:fill="auto"/>
            <w:vAlign w:val="bottom"/>
            <w:hideMark/>
          </w:tcPr>
          <w:p w14:paraId="6FA702D4" w14:textId="713AB2FF"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75247254" w14:textId="1D015B42"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1242EF56" w14:textId="792D341A"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2CE48298" w14:textId="3FDE516F"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5572DE94" w14:textId="0C075C5F"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32D1BA0B" w14:textId="7A481223"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32DB0F83" w14:textId="4A15E604"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18EEF46D" w14:textId="5C042353" w:rsidR="00BF2F32" w:rsidRPr="00D57106" w:rsidRDefault="00BF2F32" w:rsidP="00BF2F32">
            <w:pPr>
              <w:jc w:val="right"/>
              <w:rPr>
                <w:sz w:val="16"/>
                <w:szCs w:val="16"/>
                <w:lang w:eastAsia="tr-TR"/>
              </w:rPr>
            </w:pPr>
            <w:r w:rsidRPr="00BF2F32">
              <w:rPr>
                <w:sz w:val="16"/>
                <w:szCs w:val="16"/>
                <w:lang w:eastAsia="tr-TR"/>
              </w:rPr>
              <w:t>-</w:t>
            </w:r>
          </w:p>
        </w:tc>
      </w:tr>
      <w:tr w:rsidR="00BF2F32" w:rsidRPr="00D57106" w14:paraId="76CE66AB" w14:textId="77777777" w:rsidTr="00BF2F32">
        <w:trPr>
          <w:trHeight w:hRule="exact" w:val="227"/>
        </w:trPr>
        <w:tc>
          <w:tcPr>
            <w:tcW w:w="3111" w:type="dxa"/>
            <w:shd w:val="clear" w:color="auto" w:fill="auto"/>
            <w:vAlign w:val="bottom"/>
            <w:hideMark/>
          </w:tcPr>
          <w:p w14:paraId="4F880E7E" w14:textId="77777777" w:rsidR="00BF2F32" w:rsidRPr="00D57106" w:rsidRDefault="00BF2F32" w:rsidP="00BF2F32">
            <w:pPr>
              <w:ind w:left="60"/>
              <w:rPr>
                <w:color w:val="000000"/>
                <w:sz w:val="16"/>
                <w:szCs w:val="16"/>
                <w:lang w:eastAsia="tr-TR"/>
              </w:rPr>
            </w:pPr>
            <w:r w:rsidRPr="00D57106">
              <w:rPr>
                <w:color w:val="000000"/>
                <w:sz w:val="16"/>
                <w:szCs w:val="16"/>
                <w:lang w:eastAsia="tr-TR"/>
              </w:rPr>
              <w:t xml:space="preserve">Kıymetli maden katılma </w:t>
            </w:r>
            <w:proofErr w:type="spellStart"/>
            <w:r w:rsidRPr="00D57106">
              <w:rPr>
                <w:color w:val="000000"/>
                <w:sz w:val="16"/>
                <w:szCs w:val="16"/>
                <w:lang w:eastAsia="tr-TR"/>
              </w:rPr>
              <w:t>hs.</w:t>
            </w:r>
            <w:proofErr w:type="spellEnd"/>
          </w:p>
        </w:tc>
        <w:tc>
          <w:tcPr>
            <w:tcW w:w="816" w:type="dxa"/>
            <w:shd w:val="clear" w:color="auto" w:fill="auto"/>
            <w:vAlign w:val="bottom"/>
            <w:hideMark/>
          </w:tcPr>
          <w:p w14:paraId="31A0E3F9" w14:textId="20CA255E"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04568607" w14:textId="062AED60"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0660615C" w14:textId="56DF2A7A"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3A83BD58" w14:textId="6182EC3F"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6B03B846" w14:textId="0F7B25C5"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08C1576F" w14:textId="69DF450C"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7C43F67E" w14:textId="0FD2AAFA" w:rsidR="00BF2F32" w:rsidRPr="00D57106" w:rsidRDefault="00BF2F32" w:rsidP="00BF2F32">
            <w:pPr>
              <w:jc w:val="right"/>
              <w:rPr>
                <w:sz w:val="16"/>
                <w:szCs w:val="16"/>
                <w:lang w:eastAsia="tr-TR"/>
              </w:rPr>
            </w:pPr>
            <w:r w:rsidRPr="00BF2F32">
              <w:rPr>
                <w:sz w:val="16"/>
                <w:szCs w:val="16"/>
                <w:lang w:eastAsia="tr-TR"/>
              </w:rPr>
              <w:t>-</w:t>
            </w:r>
          </w:p>
        </w:tc>
        <w:tc>
          <w:tcPr>
            <w:tcW w:w="816" w:type="dxa"/>
            <w:shd w:val="clear" w:color="auto" w:fill="auto"/>
            <w:vAlign w:val="bottom"/>
            <w:hideMark/>
          </w:tcPr>
          <w:p w14:paraId="56543051" w14:textId="3B3171DB" w:rsidR="00BF2F32" w:rsidRPr="00D57106" w:rsidRDefault="00BF2F32" w:rsidP="00BF2F32">
            <w:pPr>
              <w:jc w:val="right"/>
              <w:rPr>
                <w:sz w:val="16"/>
                <w:szCs w:val="16"/>
                <w:lang w:eastAsia="tr-TR"/>
              </w:rPr>
            </w:pPr>
            <w:r w:rsidRPr="00BF2F32">
              <w:rPr>
                <w:sz w:val="16"/>
                <w:szCs w:val="16"/>
                <w:lang w:eastAsia="tr-TR"/>
              </w:rPr>
              <w:t>-</w:t>
            </w:r>
          </w:p>
        </w:tc>
      </w:tr>
      <w:tr w:rsidR="00BF2F32" w:rsidRPr="00BF2F32" w14:paraId="3FE409D4" w14:textId="77777777" w:rsidTr="00BF2F32">
        <w:trPr>
          <w:trHeight w:hRule="exact" w:val="227"/>
        </w:trPr>
        <w:tc>
          <w:tcPr>
            <w:tcW w:w="3111" w:type="dxa"/>
            <w:shd w:val="clear" w:color="auto" w:fill="auto"/>
            <w:vAlign w:val="bottom"/>
            <w:hideMark/>
          </w:tcPr>
          <w:p w14:paraId="6745A6C1" w14:textId="77777777" w:rsidR="00BF2F32" w:rsidRPr="00BF2F32" w:rsidRDefault="00BF2F32" w:rsidP="00BF2F32">
            <w:pPr>
              <w:ind w:firstLine="57"/>
              <w:rPr>
                <w:b/>
                <w:bCs/>
                <w:color w:val="000000"/>
                <w:sz w:val="16"/>
                <w:szCs w:val="16"/>
                <w:lang w:eastAsia="tr-TR"/>
              </w:rPr>
            </w:pPr>
            <w:r w:rsidRPr="00BF2F32">
              <w:rPr>
                <w:b/>
                <w:bCs/>
                <w:color w:val="000000"/>
                <w:sz w:val="16"/>
                <w:szCs w:val="16"/>
                <w:lang w:eastAsia="tr-TR"/>
              </w:rPr>
              <w:t>Toplam</w:t>
            </w:r>
          </w:p>
        </w:tc>
        <w:tc>
          <w:tcPr>
            <w:tcW w:w="816" w:type="dxa"/>
            <w:shd w:val="clear" w:color="auto" w:fill="auto"/>
            <w:vAlign w:val="bottom"/>
            <w:hideMark/>
          </w:tcPr>
          <w:p w14:paraId="761B2508" w14:textId="0AAA5A5C" w:rsidR="00BF2F32" w:rsidRPr="00BF2F32" w:rsidRDefault="00BF2F32" w:rsidP="00BF2F32">
            <w:pPr>
              <w:jc w:val="right"/>
              <w:rPr>
                <w:b/>
                <w:bCs/>
                <w:sz w:val="16"/>
                <w:szCs w:val="16"/>
                <w:lang w:eastAsia="tr-TR"/>
              </w:rPr>
            </w:pPr>
            <w:r w:rsidRPr="005C441A">
              <w:rPr>
                <w:b/>
                <w:bCs/>
                <w:sz w:val="16"/>
                <w:szCs w:val="16"/>
                <w:lang w:eastAsia="tr-TR"/>
              </w:rPr>
              <w:t>268</w:t>
            </w:r>
          </w:p>
        </w:tc>
        <w:tc>
          <w:tcPr>
            <w:tcW w:w="816" w:type="dxa"/>
            <w:shd w:val="clear" w:color="auto" w:fill="auto"/>
            <w:vAlign w:val="bottom"/>
            <w:hideMark/>
          </w:tcPr>
          <w:p w14:paraId="0A68ABD4" w14:textId="2E4BE980" w:rsidR="00BF2F32" w:rsidRPr="00BF2F32" w:rsidRDefault="00BF2F32" w:rsidP="00BF2F32">
            <w:pPr>
              <w:jc w:val="right"/>
              <w:rPr>
                <w:b/>
                <w:bCs/>
                <w:sz w:val="16"/>
                <w:szCs w:val="16"/>
                <w:lang w:eastAsia="tr-TR"/>
              </w:rPr>
            </w:pPr>
            <w:r w:rsidRPr="005C441A">
              <w:rPr>
                <w:b/>
                <w:bCs/>
                <w:sz w:val="16"/>
                <w:szCs w:val="16"/>
                <w:lang w:eastAsia="tr-TR"/>
              </w:rPr>
              <w:t>4,461</w:t>
            </w:r>
          </w:p>
        </w:tc>
        <w:tc>
          <w:tcPr>
            <w:tcW w:w="816" w:type="dxa"/>
            <w:shd w:val="clear" w:color="auto" w:fill="auto"/>
            <w:vAlign w:val="bottom"/>
            <w:hideMark/>
          </w:tcPr>
          <w:p w14:paraId="6C94AAAC" w14:textId="72357828" w:rsidR="00BF2F32" w:rsidRPr="00BF2F32" w:rsidRDefault="00BF2F32" w:rsidP="00BF2F32">
            <w:pPr>
              <w:jc w:val="right"/>
              <w:rPr>
                <w:b/>
                <w:bCs/>
                <w:sz w:val="16"/>
                <w:szCs w:val="16"/>
                <w:lang w:eastAsia="tr-TR"/>
              </w:rPr>
            </w:pPr>
            <w:r w:rsidRPr="005C441A">
              <w:rPr>
                <w:b/>
                <w:bCs/>
                <w:sz w:val="16"/>
                <w:szCs w:val="16"/>
                <w:lang w:eastAsia="tr-TR"/>
              </w:rPr>
              <w:t>103</w:t>
            </w:r>
          </w:p>
        </w:tc>
        <w:tc>
          <w:tcPr>
            <w:tcW w:w="816" w:type="dxa"/>
            <w:shd w:val="clear" w:color="auto" w:fill="auto"/>
            <w:vAlign w:val="bottom"/>
            <w:hideMark/>
          </w:tcPr>
          <w:p w14:paraId="1E646D57" w14:textId="6BCD304A" w:rsidR="00BF2F32" w:rsidRPr="00BF2F32" w:rsidRDefault="00BF2F32" w:rsidP="00BF2F32">
            <w:pPr>
              <w:jc w:val="right"/>
              <w:rPr>
                <w:b/>
                <w:bCs/>
                <w:sz w:val="16"/>
                <w:szCs w:val="16"/>
                <w:lang w:eastAsia="tr-TR"/>
              </w:rPr>
            </w:pPr>
            <w:r w:rsidRPr="005C441A">
              <w:rPr>
                <w:b/>
                <w:bCs/>
                <w:sz w:val="16"/>
                <w:szCs w:val="16"/>
                <w:lang w:eastAsia="tr-TR"/>
              </w:rPr>
              <w:t>505</w:t>
            </w:r>
          </w:p>
        </w:tc>
        <w:tc>
          <w:tcPr>
            <w:tcW w:w="816" w:type="dxa"/>
            <w:shd w:val="clear" w:color="auto" w:fill="auto"/>
            <w:vAlign w:val="bottom"/>
            <w:hideMark/>
          </w:tcPr>
          <w:p w14:paraId="0DC368F7" w14:textId="7449E564" w:rsidR="00BF2F32" w:rsidRPr="00BF2F32" w:rsidRDefault="00BF2F32" w:rsidP="00BF2F32">
            <w:pPr>
              <w:jc w:val="right"/>
              <w:rPr>
                <w:b/>
                <w:bCs/>
                <w:sz w:val="16"/>
                <w:szCs w:val="16"/>
                <w:lang w:eastAsia="tr-TR"/>
              </w:rPr>
            </w:pPr>
            <w:r w:rsidRPr="005C441A">
              <w:rPr>
                <w:b/>
                <w:bCs/>
                <w:sz w:val="16"/>
                <w:szCs w:val="16"/>
                <w:lang w:eastAsia="tr-TR"/>
              </w:rPr>
              <w:t>-1</w:t>
            </w:r>
          </w:p>
        </w:tc>
        <w:tc>
          <w:tcPr>
            <w:tcW w:w="816" w:type="dxa"/>
            <w:shd w:val="clear" w:color="auto" w:fill="auto"/>
            <w:vAlign w:val="bottom"/>
            <w:hideMark/>
          </w:tcPr>
          <w:p w14:paraId="1C9E94B7" w14:textId="5350A626" w:rsidR="00BF2F32" w:rsidRPr="00BF2F32" w:rsidRDefault="00BF2F32" w:rsidP="00BF2F32">
            <w:pPr>
              <w:jc w:val="right"/>
              <w:rPr>
                <w:b/>
                <w:bCs/>
                <w:sz w:val="16"/>
                <w:szCs w:val="16"/>
                <w:lang w:eastAsia="tr-TR"/>
              </w:rPr>
            </w:pPr>
            <w:r w:rsidRPr="005C441A">
              <w:rPr>
                <w:b/>
                <w:bCs/>
                <w:sz w:val="16"/>
                <w:szCs w:val="16"/>
                <w:lang w:eastAsia="tr-TR"/>
              </w:rPr>
              <w:t>2,041</w:t>
            </w:r>
          </w:p>
        </w:tc>
        <w:tc>
          <w:tcPr>
            <w:tcW w:w="816" w:type="dxa"/>
            <w:shd w:val="clear" w:color="auto" w:fill="auto"/>
            <w:vAlign w:val="bottom"/>
            <w:hideMark/>
          </w:tcPr>
          <w:p w14:paraId="0ABBE0D0" w14:textId="0221EC92" w:rsidR="00BF2F32" w:rsidRPr="00BF2F32" w:rsidRDefault="00BF2F32" w:rsidP="00BF2F32">
            <w:pPr>
              <w:jc w:val="right"/>
              <w:rPr>
                <w:b/>
                <w:bCs/>
                <w:sz w:val="16"/>
                <w:szCs w:val="16"/>
                <w:lang w:eastAsia="tr-TR"/>
              </w:rPr>
            </w:pPr>
            <w:r w:rsidRPr="00BF2F32">
              <w:rPr>
                <w:b/>
                <w:bCs/>
                <w:sz w:val="16"/>
                <w:szCs w:val="16"/>
                <w:lang w:eastAsia="tr-TR"/>
              </w:rPr>
              <w:t>-</w:t>
            </w:r>
          </w:p>
        </w:tc>
        <w:tc>
          <w:tcPr>
            <w:tcW w:w="816" w:type="dxa"/>
            <w:shd w:val="clear" w:color="auto" w:fill="auto"/>
            <w:vAlign w:val="bottom"/>
            <w:hideMark/>
          </w:tcPr>
          <w:p w14:paraId="64AC451B" w14:textId="6677F340" w:rsidR="00BF2F32" w:rsidRPr="00BF2F32" w:rsidRDefault="00BF2F32" w:rsidP="00BF2F32">
            <w:pPr>
              <w:jc w:val="right"/>
              <w:rPr>
                <w:b/>
                <w:bCs/>
                <w:sz w:val="16"/>
                <w:szCs w:val="16"/>
                <w:lang w:eastAsia="tr-TR"/>
              </w:rPr>
            </w:pPr>
            <w:r w:rsidRPr="005C441A">
              <w:rPr>
                <w:b/>
                <w:bCs/>
                <w:sz w:val="16"/>
                <w:szCs w:val="16"/>
                <w:lang w:eastAsia="tr-TR"/>
              </w:rPr>
              <w:t>7,377</w:t>
            </w:r>
          </w:p>
        </w:tc>
      </w:tr>
      <w:tr w:rsidR="00BF2F32" w:rsidRPr="00BF2F32" w14:paraId="01A11E4E" w14:textId="77777777" w:rsidTr="00BF2F32">
        <w:trPr>
          <w:trHeight w:hRule="exact" w:val="227"/>
        </w:trPr>
        <w:tc>
          <w:tcPr>
            <w:tcW w:w="3111" w:type="dxa"/>
            <w:shd w:val="clear" w:color="auto" w:fill="auto"/>
            <w:vAlign w:val="bottom"/>
            <w:hideMark/>
          </w:tcPr>
          <w:p w14:paraId="684EBC90" w14:textId="77777777" w:rsidR="00BF2F32" w:rsidRPr="00BF2F32" w:rsidRDefault="00BF2F32" w:rsidP="00BF2F32">
            <w:pPr>
              <w:ind w:firstLine="57"/>
              <w:rPr>
                <w:b/>
                <w:bCs/>
                <w:color w:val="000000"/>
                <w:sz w:val="16"/>
                <w:szCs w:val="16"/>
                <w:lang w:eastAsia="tr-TR"/>
              </w:rPr>
            </w:pPr>
            <w:r w:rsidRPr="00BF2F32">
              <w:rPr>
                <w:b/>
                <w:bCs/>
                <w:color w:val="000000"/>
                <w:sz w:val="16"/>
                <w:szCs w:val="16"/>
                <w:lang w:eastAsia="tr-TR"/>
              </w:rPr>
              <w:t>Genel toplam</w:t>
            </w:r>
          </w:p>
        </w:tc>
        <w:tc>
          <w:tcPr>
            <w:tcW w:w="816" w:type="dxa"/>
            <w:shd w:val="clear" w:color="auto" w:fill="auto"/>
            <w:vAlign w:val="bottom"/>
            <w:hideMark/>
          </w:tcPr>
          <w:p w14:paraId="2FA4C4A5" w14:textId="1C57998E" w:rsidR="00BF2F32" w:rsidRPr="00BF2F32" w:rsidRDefault="00BF2F32" w:rsidP="00BF2F32">
            <w:pPr>
              <w:jc w:val="right"/>
              <w:rPr>
                <w:b/>
                <w:bCs/>
                <w:sz w:val="16"/>
                <w:szCs w:val="16"/>
                <w:lang w:eastAsia="tr-TR"/>
              </w:rPr>
            </w:pPr>
            <w:r w:rsidRPr="005C441A">
              <w:rPr>
                <w:b/>
                <w:bCs/>
                <w:sz w:val="16"/>
                <w:szCs w:val="16"/>
                <w:lang w:eastAsia="tr-TR"/>
              </w:rPr>
              <w:t>111,775</w:t>
            </w:r>
          </w:p>
        </w:tc>
        <w:tc>
          <w:tcPr>
            <w:tcW w:w="816" w:type="dxa"/>
            <w:shd w:val="clear" w:color="auto" w:fill="auto"/>
            <w:vAlign w:val="bottom"/>
            <w:hideMark/>
          </w:tcPr>
          <w:p w14:paraId="5F18A9BC" w14:textId="19D7D446" w:rsidR="00BF2F32" w:rsidRPr="00BF2F32" w:rsidRDefault="00BF2F32" w:rsidP="00BF2F32">
            <w:pPr>
              <w:jc w:val="right"/>
              <w:rPr>
                <w:b/>
                <w:bCs/>
                <w:sz w:val="16"/>
                <w:szCs w:val="16"/>
                <w:lang w:eastAsia="tr-TR"/>
              </w:rPr>
            </w:pPr>
            <w:r w:rsidRPr="005C441A">
              <w:rPr>
                <w:b/>
                <w:bCs/>
                <w:sz w:val="16"/>
                <w:szCs w:val="16"/>
                <w:lang w:eastAsia="tr-TR"/>
              </w:rPr>
              <w:t>568,284</w:t>
            </w:r>
          </w:p>
        </w:tc>
        <w:tc>
          <w:tcPr>
            <w:tcW w:w="816" w:type="dxa"/>
            <w:shd w:val="clear" w:color="auto" w:fill="auto"/>
            <w:vAlign w:val="bottom"/>
            <w:hideMark/>
          </w:tcPr>
          <w:p w14:paraId="50346930" w14:textId="344A9C36" w:rsidR="00BF2F32" w:rsidRPr="00BF2F32" w:rsidRDefault="00BF2F32" w:rsidP="00BF2F32">
            <w:pPr>
              <w:jc w:val="right"/>
              <w:rPr>
                <w:b/>
                <w:bCs/>
                <w:sz w:val="16"/>
                <w:szCs w:val="16"/>
                <w:lang w:eastAsia="tr-TR"/>
              </w:rPr>
            </w:pPr>
            <w:r w:rsidRPr="005C441A">
              <w:rPr>
                <w:b/>
                <w:bCs/>
                <w:sz w:val="16"/>
                <w:szCs w:val="16"/>
                <w:lang w:eastAsia="tr-TR"/>
              </w:rPr>
              <w:t>111,283</w:t>
            </w:r>
          </w:p>
        </w:tc>
        <w:tc>
          <w:tcPr>
            <w:tcW w:w="816" w:type="dxa"/>
            <w:shd w:val="clear" w:color="auto" w:fill="auto"/>
            <w:vAlign w:val="bottom"/>
            <w:hideMark/>
          </w:tcPr>
          <w:p w14:paraId="05B432C1" w14:textId="111E92C5" w:rsidR="00BF2F32" w:rsidRPr="00BF2F32" w:rsidRDefault="00BF2F32" w:rsidP="00BF2F32">
            <w:pPr>
              <w:jc w:val="right"/>
              <w:rPr>
                <w:b/>
                <w:bCs/>
                <w:sz w:val="16"/>
                <w:szCs w:val="16"/>
                <w:lang w:eastAsia="tr-TR"/>
              </w:rPr>
            </w:pPr>
            <w:r w:rsidRPr="005C441A">
              <w:rPr>
                <w:b/>
                <w:bCs/>
                <w:sz w:val="16"/>
                <w:szCs w:val="16"/>
                <w:lang w:eastAsia="tr-TR"/>
              </w:rPr>
              <w:t>862</w:t>
            </w:r>
          </w:p>
        </w:tc>
        <w:tc>
          <w:tcPr>
            <w:tcW w:w="816" w:type="dxa"/>
            <w:shd w:val="clear" w:color="auto" w:fill="auto"/>
            <w:vAlign w:val="bottom"/>
            <w:hideMark/>
          </w:tcPr>
          <w:p w14:paraId="6D0BC132" w14:textId="31A26C45" w:rsidR="00BF2F32" w:rsidRPr="00BF2F32" w:rsidRDefault="00BF2F32" w:rsidP="00BF2F32">
            <w:pPr>
              <w:jc w:val="right"/>
              <w:rPr>
                <w:b/>
                <w:bCs/>
                <w:sz w:val="16"/>
                <w:szCs w:val="16"/>
                <w:lang w:eastAsia="tr-TR"/>
              </w:rPr>
            </w:pPr>
            <w:r w:rsidRPr="005C441A">
              <w:rPr>
                <w:b/>
                <w:bCs/>
                <w:sz w:val="16"/>
                <w:szCs w:val="16"/>
                <w:lang w:eastAsia="tr-TR"/>
              </w:rPr>
              <w:t>83</w:t>
            </w:r>
          </w:p>
        </w:tc>
        <w:tc>
          <w:tcPr>
            <w:tcW w:w="816" w:type="dxa"/>
            <w:shd w:val="clear" w:color="auto" w:fill="auto"/>
            <w:vAlign w:val="bottom"/>
            <w:hideMark/>
          </w:tcPr>
          <w:p w14:paraId="76FF8602" w14:textId="56A078C0" w:rsidR="00BF2F32" w:rsidRPr="00BF2F32" w:rsidRDefault="00BF2F32" w:rsidP="00BF2F32">
            <w:pPr>
              <w:jc w:val="right"/>
              <w:rPr>
                <w:b/>
                <w:bCs/>
                <w:sz w:val="16"/>
                <w:szCs w:val="16"/>
                <w:lang w:eastAsia="tr-TR"/>
              </w:rPr>
            </w:pPr>
            <w:r w:rsidRPr="005C441A">
              <w:rPr>
                <w:b/>
                <w:bCs/>
                <w:sz w:val="16"/>
                <w:szCs w:val="16"/>
                <w:lang w:eastAsia="tr-TR"/>
              </w:rPr>
              <w:t>2,116</w:t>
            </w:r>
          </w:p>
        </w:tc>
        <w:tc>
          <w:tcPr>
            <w:tcW w:w="816" w:type="dxa"/>
            <w:shd w:val="clear" w:color="auto" w:fill="auto"/>
            <w:vAlign w:val="bottom"/>
            <w:hideMark/>
          </w:tcPr>
          <w:p w14:paraId="43C4FBD4" w14:textId="2CAE9F4E" w:rsidR="00BF2F32" w:rsidRPr="00BF2F32" w:rsidRDefault="00BF2F32" w:rsidP="00BF2F32">
            <w:pPr>
              <w:jc w:val="right"/>
              <w:rPr>
                <w:b/>
                <w:bCs/>
                <w:sz w:val="16"/>
                <w:szCs w:val="16"/>
                <w:lang w:eastAsia="tr-TR"/>
              </w:rPr>
            </w:pPr>
            <w:r w:rsidRPr="00BF2F32">
              <w:rPr>
                <w:b/>
                <w:bCs/>
                <w:sz w:val="16"/>
                <w:szCs w:val="16"/>
                <w:lang w:eastAsia="tr-TR"/>
              </w:rPr>
              <w:t>-</w:t>
            </w:r>
          </w:p>
        </w:tc>
        <w:tc>
          <w:tcPr>
            <w:tcW w:w="816" w:type="dxa"/>
            <w:shd w:val="clear" w:color="auto" w:fill="auto"/>
            <w:vAlign w:val="bottom"/>
            <w:hideMark/>
          </w:tcPr>
          <w:p w14:paraId="76FDCCA7" w14:textId="3434BFDB" w:rsidR="00BF2F32" w:rsidRPr="00BF2F32" w:rsidRDefault="00BF2F32" w:rsidP="00BF2F32">
            <w:pPr>
              <w:jc w:val="right"/>
              <w:rPr>
                <w:b/>
                <w:bCs/>
                <w:sz w:val="16"/>
                <w:szCs w:val="16"/>
                <w:lang w:eastAsia="tr-TR"/>
              </w:rPr>
            </w:pPr>
            <w:r w:rsidRPr="005C441A">
              <w:rPr>
                <w:b/>
                <w:bCs/>
                <w:sz w:val="16"/>
                <w:szCs w:val="16"/>
                <w:lang w:eastAsia="tr-TR"/>
              </w:rPr>
              <w:t>794,403</w:t>
            </w:r>
          </w:p>
        </w:tc>
      </w:tr>
    </w:tbl>
    <w:p w14:paraId="1D143EBA" w14:textId="77777777" w:rsidR="00E30CF9" w:rsidRPr="00CB56EC" w:rsidRDefault="00E30CF9" w:rsidP="00E30CF9">
      <w:pPr>
        <w:autoSpaceDE w:val="0"/>
        <w:autoSpaceDN w:val="0"/>
        <w:adjustRightInd w:val="0"/>
        <w:rPr>
          <w:sz w:val="18"/>
          <w:highlight w:val="yellow"/>
          <w:lang w:eastAsia="en-GB"/>
        </w:rPr>
      </w:pPr>
    </w:p>
    <w:tbl>
      <w:tblPr>
        <w:tblW w:w="963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3111"/>
        <w:gridCol w:w="816"/>
        <w:gridCol w:w="816"/>
        <w:gridCol w:w="816"/>
        <w:gridCol w:w="816"/>
        <w:gridCol w:w="816"/>
        <w:gridCol w:w="816"/>
        <w:gridCol w:w="816"/>
        <w:gridCol w:w="816"/>
      </w:tblGrid>
      <w:tr w:rsidR="00584A7D" w:rsidRPr="00D57106" w14:paraId="3C06BBA3" w14:textId="77777777" w:rsidTr="00584A7D">
        <w:trPr>
          <w:trHeight w:val="213"/>
        </w:trPr>
        <w:tc>
          <w:tcPr>
            <w:tcW w:w="3111" w:type="dxa"/>
            <w:shd w:val="clear" w:color="auto" w:fill="auto"/>
            <w:vAlign w:val="center"/>
          </w:tcPr>
          <w:p w14:paraId="3BE8A021" w14:textId="0107E7A3" w:rsidR="00584A7D" w:rsidRPr="00D57106" w:rsidRDefault="00584A7D" w:rsidP="007A342B">
            <w:pPr>
              <w:rPr>
                <w:b/>
                <w:bCs/>
                <w:color w:val="000000"/>
                <w:sz w:val="16"/>
                <w:szCs w:val="16"/>
                <w:lang w:eastAsia="tr-TR"/>
              </w:rPr>
            </w:pPr>
            <w:r w:rsidRPr="00D57106">
              <w:rPr>
                <w:b/>
                <w:bCs/>
                <w:color w:val="000000"/>
                <w:sz w:val="16"/>
                <w:szCs w:val="16"/>
                <w:lang w:eastAsia="tr-TR"/>
              </w:rPr>
              <w:t>Önceki Dönem</w:t>
            </w:r>
          </w:p>
        </w:tc>
        <w:tc>
          <w:tcPr>
            <w:tcW w:w="6528" w:type="dxa"/>
            <w:gridSpan w:val="8"/>
            <w:shd w:val="clear" w:color="auto" w:fill="auto"/>
            <w:vAlign w:val="bottom"/>
          </w:tcPr>
          <w:p w14:paraId="6653E861" w14:textId="77777777" w:rsidR="00584A7D" w:rsidRPr="00D57106" w:rsidRDefault="00584A7D" w:rsidP="007A342B">
            <w:pPr>
              <w:jc w:val="center"/>
              <w:rPr>
                <w:b/>
                <w:bCs/>
                <w:color w:val="000000"/>
                <w:sz w:val="16"/>
                <w:szCs w:val="16"/>
                <w:lang w:eastAsia="tr-TR"/>
              </w:rPr>
            </w:pPr>
            <w:r w:rsidRPr="00D57106">
              <w:rPr>
                <w:b/>
                <w:bCs/>
                <w:color w:val="000000"/>
                <w:sz w:val="16"/>
                <w:szCs w:val="16"/>
                <w:lang w:eastAsia="tr-TR"/>
              </w:rPr>
              <w:t>Katılma Hesapları</w:t>
            </w:r>
          </w:p>
        </w:tc>
      </w:tr>
      <w:tr w:rsidR="00584A7D" w:rsidRPr="00D57106" w14:paraId="79D98ED3" w14:textId="77777777" w:rsidTr="00584A7D">
        <w:trPr>
          <w:trHeight w:val="213"/>
        </w:trPr>
        <w:tc>
          <w:tcPr>
            <w:tcW w:w="3111" w:type="dxa"/>
            <w:shd w:val="clear" w:color="auto" w:fill="auto"/>
            <w:vAlign w:val="center"/>
            <w:hideMark/>
          </w:tcPr>
          <w:p w14:paraId="6959335B" w14:textId="77777777" w:rsidR="00584A7D" w:rsidRPr="00D57106" w:rsidRDefault="00584A7D" w:rsidP="007A342B">
            <w:pPr>
              <w:rPr>
                <w:sz w:val="16"/>
                <w:szCs w:val="16"/>
                <w:lang w:eastAsia="tr-TR"/>
              </w:rPr>
            </w:pPr>
            <w:r w:rsidRPr="00D57106">
              <w:rPr>
                <w:b/>
                <w:bCs/>
                <w:color w:val="000000"/>
                <w:sz w:val="16"/>
                <w:szCs w:val="16"/>
                <w:lang w:eastAsia="tr-TR"/>
              </w:rPr>
              <w:t>Hesap adı</w:t>
            </w:r>
          </w:p>
        </w:tc>
        <w:tc>
          <w:tcPr>
            <w:tcW w:w="816" w:type="dxa"/>
            <w:shd w:val="clear" w:color="auto" w:fill="auto"/>
            <w:vAlign w:val="center"/>
            <w:hideMark/>
          </w:tcPr>
          <w:p w14:paraId="1E140D6A" w14:textId="77777777" w:rsidR="00584A7D" w:rsidRPr="00D57106" w:rsidRDefault="00584A7D" w:rsidP="007A342B">
            <w:pPr>
              <w:jc w:val="right"/>
              <w:rPr>
                <w:b/>
                <w:bCs/>
                <w:color w:val="000000"/>
                <w:sz w:val="16"/>
                <w:szCs w:val="16"/>
                <w:lang w:eastAsia="tr-TR"/>
              </w:rPr>
            </w:pPr>
            <w:r w:rsidRPr="00D57106">
              <w:rPr>
                <w:b/>
                <w:bCs/>
                <w:color w:val="000000"/>
                <w:sz w:val="16"/>
                <w:szCs w:val="16"/>
                <w:lang w:eastAsia="tr-TR"/>
              </w:rPr>
              <w:t>1 aya kadar</w:t>
            </w:r>
          </w:p>
        </w:tc>
        <w:tc>
          <w:tcPr>
            <w:tcW w:w="816" w:type="dxa"/>
            <w:shd w:val="clear" w:color="auto" w:fill="auto"/>
            <w:vAlign w:val="center"/>
            <w:hideMark/>
          </w:tcPr>
          <w:p w14:paraId="02536FCE" w14:textId="77777777" w:rsidR="00584A7D" w:rsidRPr="00D57106" w:rsidRDefault="00584A7D" w:rsidP="007A342B">
            <w:pPr>
              <w:jc w:val="right"/>
              <w:rPr>
                <w:b/>
                <w:bCs/>
                <w:color w:val="000000"/>
                <w:sz w:val="16"/>
                <w:szCs w:val="16"/>
                <w:lang w:eastAsia="tr-TR"/>
              </w:rPr>
            </w:pPr>
            <w:r w:rsidRPr="00D57106">
              <w:rPr>
                <w:b/>
                <w:bCs/>
                <w:color w:val="000000"/>
                <w:sz w:val="16"/>
                <w:szCs w:val="16"/>
                <w:lang w:eastAsia="tr-TR"/>
              </w:rPr>
              <w:t>3 aya kadar</w:t>
            </w:r>
          </w:p>
        </w:tc>
        <w:tc>
          <w:tcPr>
            <w:tcW w:w="816" w:type="dxa"/>
            <w:shd w:val="clear" w:color="auto" w:fill="auto"/>
            <w:vAlign w:val="center"/>
            <w:hideMark/>
          </w:tcPr>
          <w:p w14:paraId="55F4F293" w14:textId="77777777" w:rsidR="00584A7D" w:rsidRPr="00D57106" w:rsidRDefault="00584A7D" w:rsidP="007A342B">
            <w:pPr>
              <w:jc w:val="right"/>
              <w:rPr>
                <w:b/>
                <w:bCs/>
                <w:color w:val="000000"/>
                <w:sz w:val="16"/>
                <w:szCs w:val="16"/>
                <w:lang w:eastAsia="tr-TR"/>
              </w:rPr>
            </w:pPr>
            <w:r w:rsidRPr="00D57106">
              <w:rPr>
                <w:b/>
                <w:bCs/>
                <w:color w:val="000000"/>
                <w:sz w:val="16"/>
                <w:szCs w:val="16"/>
                <w:lang w:eastAsia="tr-TR"/>
              </w:rPr>
              <w:t>6 aya kadar</w:t>
            </w:r>
          </w:p>
        </w:tc>
        <w:tc>
          <w:tcPr>
            <w:tcW w:w="816" w:type="dxa"/>
            <w:shd w:val="clear" w:color="auto" w:fill="auto"/>
            <w:vAlign w:val="center"/>
            <w:hideMark/>
          </w:tcPr>
          <w:p w14:paraId="310AC8D9" w14:textId="77777777" w:rsidR="00584A7D" w:rsidRPr="00D57106" w:rsidRDefault="00584A7D" w:rsidP="007A342B">
            <w:pPr>
              <w:jc w:val="right"/>
              <w:rPr>
                <w:b/>
                <w:bCs/>
                <w:color w:val="000000"/>
                <w:sz w:val="16"/>
                <w:szCs w:val="16"/>
                <w:lang w:eastAsia="tr-TR"/>
              </w:rPr>
            </w:pPr>
            <w:r w:rsidRPr="00D57106">
              <w:rPr>
                <w:b/>
                <w:bCs/>
                <w:color w:val="000000"/>
                <w:sz w:val="16"/>
                <w:szCs w:val="16"/>
                <w:lang w:eastAsia="tr-TR"/>
              </w:rPr>
              <w:t>9 aya kadar</w:t>
            </w:r>
          </w:p>
        </w:tc>
        <w:tc>
          <w:tcPr>
            <w:tcW w:w="816" w:type="dxa"/>
            <w:shd w:val="clear" w:color="auto" w:fill="auto"/>
            <w:vAlign w:val="center"/>
            <w:hideMark/>
          </w:tcPr>
          <w:p w14:paraId="05C7F657" w14:textId="77777777" w:rsidR="00584A7D" w:rsidRPr="00D57106" w:rsidRDefault="00584A7D" w:rsidP="007A342B">
            <w:pPr>
              <w:jc w:val="right"/>
              <w:rPr>
                <w:b/>
                <w:bCs/>
                <w:color w:val="000000"/>
                <w:sz w:val="16"/>
                <w:szCs w:val="16"/>
                <w:lang w:eastAsia="tr-TR"/>
              </w:rPr>
            </w:pPr>
            <w:r w:rsidRPr="00D57106">
              <w:rPr>
                <w:b/>
                <w:bCs/>
                <w:color w:val="000000"/>
                <w:sz w:val="16"/>
                <w:szCs w:val="16"/>
                <w:lang w:eastAsia="tr-TR"/>
              </w:rPr>
              <w:t>1 yıla kadar</w:t>
            </w:r>
          </w:p>
        </w:tc>
        <w:tc>
          <w:tcPr>
            <w:tcW w:w="816" w:type="dxa"/>
            <w:shd w:val="clear" w:color="auto" w:fill="auto"/>
            <w:vAlign w:val="center"/>
            <w:hideMark/>
          </w:tcPr>
          <w:p w14:paraId="63422259" w14:textId="77777777" w:rsidR="00584A7D" w:rsidRPr="00D57106" w:rsidRDefault="00584A7D" w:rsidP="007A342B">
            <w:pPr>
              <w:jc w:val="right"/>
              <w:rPr>
                <w:b/>
                <w:bCs/>
                <w:color w:val="000000"/>
                <w:sz w:val="16"/>
                <w:szCs w:val="16"/>
                <w:lang w:eastAsia="tr-TR"/>
              </w:rPr>
            </w:pPr>
            <w:r w:rsidRPr="00D57106">
              <w:rPr>
                <w:b/>
                <w:bCs/>
                <w:color w:val="000000"/>
                <w:sz w:val="16"/>
                <w:szCs w:val="16"/>
                <w:lang w:eastAsia="tr-TR"/>
              </w:rPr>
              <w:t>1 yıldan uzun</w:t>
            </w:r>
          </w:p>
        </w:tc>
        <w:tc>
          <w:tcPr>
            <w:tcW w:w="816" w:type="dxa"/>
            <w:shd w:val="clear" w:color="auto" w:fill="auto"/>
            <w:vAlign w:val="center"/>
            <w:hideMark/>
          </w:tcPr>
          <w:p w14:paraId="7B2C99C1" w14:textId="77777777" w:rsidR="00584A7D" w:rsidRPr="00D57106" w:rsidRDefault="00584A7D" w:rsidP="007A342B">
            <w:pPr>
              <w:jc w:val="right"/>
              <w:rPr>
                <w:b/>
                <w:bCs/>
                <w:color w:val="000000"/>
                <w:sz w:val="16"/>
                <w:szCs w:val="16"/>
                <w:lang w:eastAsia="tr-TR"/>
              </w:rPr>
            </w:pPr>
            <w:r w:rsidRPr="00D57106">
              <w:rPr>
                <w:b/>
                <w:bCs/>
                <w:color w:val="000000"/>
                <w:sz w:val="16"/>
                <w:szCs w:val="16"/>
                <w:lang w:eastAsia="tr-TR"/>
              </w:rPr>
              <w:t>Birikimli katılma hesabı</w:t>
            </w:r>
          </w:p>
        </w:tc>
        <w:tc>
          <w:tcPr>
            <w:tcW w:w="816" w:type="dxa"/>
            <w:shd w:val="clear" w:color="auto" w:fill="auto"/>
            <w:vAlign w:val="center"/>
            <w:hideMark/>
          </w:tcPr>
          <w:p w14:paraId="791370C1" w14:textId="77777777" w:rsidR="00584A7D" w:rsidRPr="00D57106" w:rsidRDefault="00584A7D" w:rsidP="007A342B">
            <w:pPr>
              <w:jc w:val="right"/>
              <w:rPr>
                <w:b/>
                <w:bCs/>
                <w:color w:val="000000"/>
                <w:sz w:val="16"/>
                <w:szCs w:val="16"/>
                <w:lang w:eastAsia="tr-TR"/>
              </w:rPr>
            </w:pPr>
            <w:r w:rsidRPr="00D57106">
              <w:rPr>
                <w:b/>
                <w:bCs/>
                <w:color w:val="000000"/>
                <w:sz w:val="16"/>
                <w:szCs w:val="16"/>
                <w:lang w:eastAsia="tr-TR"/>
              </w:rPr>
              <w:t>Toplam</w:t>
            </w:r>
          </w:p>
        </w:tc>
      </w:tr>
      <w:tr w:rsidR="00584A7D" w:rsidRPr="00D57106" w14:paraId="11E1AB36" w14:textId="77777777" w:rsidTr="00584A7D">
        <w:trPr>
          <w:trHeight w:hRule="exact" w:val="284"/>
        </w:trPr>
        <w:tc>
          <w:tcPr>
            <w:tcW w:w="3111" w:type="dxa"/>
            <w:shd w:val="clear" w:color="auto" w:fill="auto"/>
            <w:vAlign w:val="bottom"/>
          </w:tcPr>
          <w:p w14:paraId="2A493874" w14:textId="77777777" w:rsidR="00584A7D" w:rsidRPr="00D57106" w:rsidRDefault="00584A7D" w:rsidP="007A342B">
            <w:pPr>
              <w:ind w:firstLine="57"/>
              <w:rPr>
                <w:b/>
                <w:bCs/>
                <w:color w:val="000000"/>
                <w:sz w:val="16"/>
                <w:szCs w:val="16"/>
                <w:lang w:eastAsia="tr-TR"/>
              </w:rPr>
            </w:pPr>
            <w:r w:rsidRPr="00D57106">
              <w:rPr>
                <w:b/>
                <w:bCs/>
                <w:color w:val="000000"/>
                <w:sz w:val="16"/>
                <w:szCs w:val="16"/>
                <w:lang w:eastAsia="tr-TR"/>
              </w:rPr>
              <w:t>Türk parası</w:t>
            </w:r>
          </w:p>
        </w:tc>
        <w:tc>
          <w:tcPr>
            <w:tcW w:w="816" w:type="dxa"/>
            <w:shd w:val="clear" w:color="auto" w:fill="auto"/>
            <w:vAlign w:val="bottom"/>
          </w:tcPr>
          <w:p w14:paraId="56078119" w14:textId="77777777" w:rsidR="00584A7D" w:rsidRPr="00D57106" w:rsidRDefault="00584A7D" w:rsidP="007A342B">
            <w:pPr>
              <w:jc w:val="right"/>
              <w:rPr>
                <w:b/>
                <w:bCs/>
                <w:color w:val="000000"/>
                <w:sz w:val="16"/>
                <w:szCs w:val="16"/>
                <w:lang w:eastAsia="tr-TR"/>
              </w:rPr>
            </w:pPr>
          </w:p>
        </w:tc>
        <w:tc>
          <w:tcPr>
            <w:tcW w:w="816" w:type="dxa"/>
            <w:shd w:val="clear" w:color="auto" w:fill="auto"/>
            <w:vAlign w:val="bottom"/>
          </w:tcPr>
          <w:p w14:paraId="78F07671" w14:textId="77777777" w:rsidR="00584A7D" w:rsidRPr="00D57106" w:rsidRDefault="00584A7D" w:rsidP="007A342B">
            <w:pPr>
              <w:jc w:val="right"/>
              <w:rPr>
                <w:b/>
                <w:sz w:val="16"/>
                <w:szCs w:val="16"/>
                <w:lang w:eastAsia="tr-TR"/>
              </w:rPr>
            </w:pPr>
          </w:p>
        </w:tc>
        <w:tc>
          <w:tcPr>
            <w:tcW w:w="816" w:type="dxa"/>
            <w:shd w:val="clear" w:color="auto" w:fill="auto"/>
            <w:vAlign w:val="bottom"/>
          </w:tcPr>
          <w:p w14:paraId="3BFCCF80" w14:textId="77777777" w:rsidR="00584A7D" w:rsidRPr="00D57106" w:rsidRDefault="00584A7D" w:rsidP="007A342B">
            <w:pPr>
              <w:jc w:val="right"/>
              <w:rPr>
                <w:b/>
                <w:sz w:val="16"/>
                <w:szCs w:val="16"/>
                <w:lang w:eastAsia="tr-TR"/>
              </w:rPr>
            </w:pPr>
          </w:p>
        </w:tc>
        <w:tc>
          <w:tcPr>
            <w:tcW w:w="816" w:type="dxa"/>
            <w:shd w:val="clear" w:color="auto" w:fill="auto"/>
            <w:vAlign w:val="bottom"/>
          </w:tcPr>
          <w:p w14:paraId="6CB1447A" w14:textId="77777777" w:rsidR="00584A7D" w:rsidRPr="00D57106" w:rsidRDefault="00584A7D" w:rsidP="007A342B">
            <w:pPr>
              <w:jc w:val="right"/>
              <w:rPr>
                <w:b/>
                <w:sz w:val="16"/>
                <w:szCs w:val="16"/>
                <w:lang w:eastAsia="tr-TR"/>
              </w:rPr>
            </w:pPr>
          </w:p>
        </w:tc>
        <w:tc>
          <w:tcPr>
            <w:tcW w:w="816" w:type="dxa"/>
            <w:shd w:val="clear" w:color="auto" w:fill="auto"/>
            <w:vAlign w:val="bottom"/>
          </w:tcPr>
          <w:p w14:paraId="679CFA7F" w14:textId="77777777" w:rsidR="00584A7D" w:rsidRPr="00D57106" w:rsidRDefault="00584A7D" w:rsidP="007A342B">
            <w:pPr>
              <w:jc w:val="right"/>
              <w:rPr>
                <w:b/>
                <w:sz w:val="16"/>
                <w:szCs w:val="16"/>
                <w:lang w:eastAsia="tr-TR"/>
              </w:rPr>
            </w:pPr>
          </w:p>
        </w:tc>
        <w:tc>
          <w:tcPr>
            <w:tcW w:w="816" w:type="dxa"/>
            <w:shd w:val="clear" w:color="auto" w:fill="auto"/>
            <w:vAlign w:val="bottom"/>
          </w:tcPr>
          <w:p w14:paraId="0C42D5D9" w14:textId="77777777" w:rsidR="00584A7D" w:rsidRPr="00D57106" w:rsidRDefault="00584A7D" w:rsidP="007A342B">
            <w:pPr>
              <w:jc w:val="right"/>
              <w:rPr>
                <w:b/>
                <w:sz w:val="16"/>
                <w:szCs w:val="16"/>
                <w:lang w:eastAsia="tr-TR"/>
              </w:rPr>
            </w:pPr>
          </w:p>
        </w:tc>
        <w:tc>
          <w:tcPr>
            <w:tcW w:w="816" w:type="dxa"/>
            <w:shd w:val="clear" w:color="auto" w:fill="auto"/>
            <w:vAlign w:val="bottom"/>
          </w:tcPr>
          <w:p w14:paraId="7B129509" w14:textId="77777777" w:rsidR="00584A7D" w:rsidRPr="00D57106" w:rsidRDefault="00584A7D" w:rsidP="007A342B">
            <w:pPr>
              <w:jc w:val="right"/>
              <w:rPr>
                <w:b/>
                <w:sz w:val="16"/>
                <w:szCs w:val="16"/>
                <w:lang w:eastAsia="tr-TR"/>
              </w:rPr>
            </w:pPr>
          </w:p>
        </w:tc>
        <w:tc>
          <w:tcPr>
            <w:tcW w:w="816" w:type="dxa"/>
            <w:shd w:val="clear" w:color="auto" w:fill="auto"/>
            <w:vAlign w:val="bottom"/>
          </w:tcPr>
          <w:p w14:paraId="12EC64BF" w14:textId="77777777" w:rsidR="00584A7D" w:rsidRPr="00D57106" w:rsidRDefault="00584A7D" w:rsidP="007A342B">
            <w:pPr>
              <w:jc w:val="right"/>
              <w:rPr>
                <w:b/>
                <w:sz w:val="16"/>
                <w:szCs w:val="16"/>
                <w:lang w:eastAsia="tr-TR"/>
              </w:rPr>
            </w:pPr>
          </w:p>
        </w:tc>
      </w:tr>
      <w:tr w:rsidR="005F27DE" w:rsidRPr="00D57106" w14:paraId="2FFB809F" w14:textId="77777777" w:rsidTr="00584A7D">
        <w:trPr>
          <w:trHeight w:hRule="exact" w:val="398"/>
        </w:trPr>
        <w:tc>
          <w:tcPr>
            <w:tcW w:w="3111" w:type="dxa"/>
            <w:shd w:val="clear" w:color="auto" w:fill="auto"/>
            <w:vAlign w:val="bottom"/>
            <w:hideMark/>
          </w:tcPr>
          <w:p w14:paraId="1971F675" w14:textId="77777777" w:rsidR="005F27DE" w:rsidRPr="00D57106" w:rsidRDefault="005F27DE" w:rsidP="005F27DE">
            <w:pPr>
              <w:ind w:left="60"/>
              <w:rPr>
                <w:color w:val="000000"/>
                <w:sz w:val="16"/>
                <w:szCs w:val="16"/>
                <w:lang w:eastAsia="tr-TR"/>
              </w:rPr>
            </w:pPr>
            <w:r w:rsidRPr="00D57106">
              <w:rPr>
                <w:color w:val="000000"/>
                <w:sz w:val="16"/>
                <w:szCs w:val="16"/>
                <w:lang w:eastAsia="tr-TR"/>
              </w:rPr>
              <w:t>Özel cari hesap ve katılma hesapları aracılığı ile bankalardan toplanan fonlar</w:t>
            </w:r>
          </w:p>
        </w:tc>
        <w:tc>
          <w:tcPr>
            <w:tcW w:w="816" w:type="dxa"/>
            <w:shd w:val="clear" w:color="auto" w:fill="auto"/>
            <w:vAlign w:val="bottom"/>
            <w:hideMark/>
          </w:tcPr>
          <w:p w14:paraId="4408B70D" w14:textId="4B316910"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1D6351AE" w14:textId="0C60431B"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06413F87" w14:textId="31F7872D"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102EE42E" w14:textId="0B8FC814"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71F46CC9" w14:textId="3A39234C"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48FE3E13" w14:textId="0B3B3928"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5CA03DD6" w14:textId="48A7AB99"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0A7119E8" w14:textId="2F7C5B10" w:rsidR="005F27DE" w:rsidRPr="005F27DE" w:rsidRDefault="005F27DE" w:rsidP="005F27DE">
            <w:pPr>
              <w:jc w:val="right"/>
              <w:rPr>
                <w:sz w:val="16"/>
                <w:szCs w:val="16"/>
                <w:lang w:eastAsia="tr-TR"/>
              </w:rPr>
            </w:pPr>
            <w:r w:rsidRPr="005F27DE">
              <w:rPr>
                <w:sz w:val="16"/>
                <w:szCs w:val="16"/>
                <w:lang w:eastAsia="tr-TR"/>
              </w:rPr>
              <w:t>-</w:t>
            </w:r>
          </w:p>
        </w:tc>
      </w:tr>
      <w:tr w:rsidR="005F27DE" w:rsidRPr="00D57106" w14:paraId="441DD969" w14:textId="77777777" w:rsidTr="00584A7D">
        <w:trPr>
          <w:trHeight w:hRule="exact" w:val="205"/>
        </w:trPr>
        <w:tc>
          <w:tcPr>
            <w:tcW w:w="3111" w:type="dxa"/>
            <w:shd w:val="clear" w:color="auto" w:fill="auto"/>
            <w:vAlign w:val="bottom"/>
            <w:hideMark/>
          </w:tcPr>
          <w:p w14:paraId="5E821519" w14:textId="77777777" w:rsidR="005F27DE" w:rsidRPr="00D57106" w:rsidRDefault="005F27DE" w:rsidP="005F27DE">
            <w:pPr>
              <w:ind w:left="60"/>
              <w:rPr>
                <w:color w:val="000000"/>
                <w:sz w:val="16"/>
                <w:szCs w:val="16"/>
                <w:lang w:eastAsia="tr-TR"/>
              </w:rPr>
            </w:pPr>
            <w:r w:rsidRPr="00D57106">
              <w:rPr>
                <w:color w:val="000000"/>
                <w:sz w:val="16"/>
                <w:szCs w:val="16"/>
                <w:lang w:eastAsia="tr-TR"/>
              </w:rPr>
              <w:t xml:space="preserve">Gerçek kişilerin ticari olmayan katılma </w:t>
            </w:r>
            <w:proofErr w:type="spellStart"/>
            <w:r w:rsidRPr="00D57106">
              <w:rPr>
                <w:color w:val="000000"/>
                <w:sz w:val="16"/>
                <w:szCs w:val="16"/>
                <w:lang w:eastAsia="tr-TR"/>
              </w:rPr>
              <w:t>hs.</w:t>
            </w:r>
            <w:proofErr w:type="spellEnd"/>
          </w:p>
        </w:tc>
        <w:tc>
          <w:tcPr>
            <w:tcW w:w="816" w:type="dxa"/>
            <w:shd w:val="clear" w:color="auto" w:fill="auto"/>
            <w:vAlign w:val="bottom"/>
            <w:hideMark/>
          </w:tcPr>
          <w:p w14:paraId="3F7048E8" w14:textId="305AA8A7" w:rsidR="005F27DE" w:rsidRPr="005F27DE" w:rsidRDefault="005F27DE" w:rsidP="005F27DE">
            <w:pPr>
              <w:jc w:val="right"/>
              <w:rPr>
                <w:sz w:val="16"/>
                <w:szCs w:val="16"/>
                <w:lang w:eastAsia="tr-TR"/>
              </w:rPr>
            </w:pPr>
            <w:r w:rsidRPr="005F27DE">
              <w:rPr>
                <w:sz w:val="16"/>
                <w:szCs w:val="16"/>
                <w:lang w:eastAsia="tr-TR"/>
              </w:rPr>
              <w:t>106</w:t>
            </w:r>
          </w:p>
        </w:tc>
        <w:tc>
          <w:tcPr>
            <w:tcW w:w="816" w:type="dxa"/>
            <w:shd w:val="clear" w:color="auto" w:fill="auto"/>
            <w:vAlign w:val="bottom"/>
            <w:hideMark/>
          </w:tcPr>
          <w:p w14:paraId="51A9CA8A" w14:textId="501A05C8" w:rsidR="005F27DE" w:rsidRPr="005F27DE" w:rsidRDefault="005F27DE" w:rsidP="005F27DE">
            <w:pPr>
              <w:jc w:val="right"/>
              <w:rPr>
                <w:sz w:val="16"/>
                <w:szCs w:val="16"/>
                <w:lang w:eastAsia="tr-TR"/>
              </w:rPr>
            </w:pPr>
            <w:r w:rsidRPr="005F27DE">
              <w:rPr>
                <w:sz w:val="16"/>
                <w:szCs w:val="16"/>
                <w:lang w:eastAsia="tr-TR"/>
              </w:rPr>
              <w:t>54,690</w:t>
            </w:r>
          </w:p>
        </w:tc>
        <w:tc>
          <w:tcPr>
            <w:tcW w:w="816" w:type="dxa"/>
            <w:shd w:val="clear" w:color="auto" w:fill="auto"/>
            <w:vAlign w:val="bottom"/>
            <w:hideMark/>
          </w:tcPr>
          <w:p w14:paraId="79CBFD4D" w14:textId="2D62E97F" w:rsidR="005F27DE" w:rsidRPr="005F27DE" w:rsidRDefault="005F27DE" w:rsidP="005F27DE">
            <w:pPr>
              <w:jc w:val="right"/>
              <w:rPr>
                <w:sz w:val="16"/>
                <w:szCs w:val="16"/>
                <w:lang w:eastAsia="tr-TR"/>
              </w:rPr>
            </w:pPr>
            <w:r w:rsidRPr="005F27DE">
              <w:rPr>
                <w:sz w:val="16"/>
                <w:szCs w:val="16"/>
                <w:lang w:eastAsia="tr-TR"/>
              </w:rPr>
              <w:t>78</w:t>
            </w:r>
          </w:p>
        </w:tc>
        <w:tc>
          <w:tcPr>
            <w:tcW w:w="816" w:type="dxa"/>
            <w:shd w:val="clear" w:color="auto" w:fill="auto"/>
            <w:vAlign w:val="bottom"/>
            <w:hideMark/>
          </w:tcPr>
          <w:p w14:paraId="21C165C4" w14:textId="2D03E2B9" w:rsidR="005F27DE" w:rsidRPr="005F27DE" w:rsidRDefault="005F27DE" w:rsidP="005F27DE">
            <w:pPr>
              <w:jc w:val="right"/>
              <w:rPr>
                <w:sz w:val="16"/>
                <w:szCs w:val="16"/>
                <w:lang w:eastAsia="tr-TR"/>
              </w:rPr>
            </w:pPr>
            <w:r w:rsidRPr="005F27DE">
              <w:rPr>
                <w:sz w:val="16"/>
                <w:szCs w:val="16"/>
                <w:lang w:eastAsia="tr-TR"/>
              </w:rPr>
              <w:t>6</w:t>
            </w:r>
          </w:p>
        </w:tc>
        <w:tc>
          <w:tcPr>
            <w:tcW w:w="816" w:type="dxa"/>
            <w:shd w:val="clear" w:color="auto" w:fill="auto"/>
            <w:vAlign w:val="bottom"/>
            <w:hideMark/>
          </w:tcPr>
          <w:p w14:paraId="1369CE2C" w14:textId="50F20923" w:rsidR="005F27DE" w:rsidRPr="005F27DE" w:rsidRDefault="005F27DE" w:rsidP="005F27DE">
            <w:pPr>
              <w:jc w:val="right"/>
              <w:rPr>
                <w:sz w:val="16"/>
                <w:szCs w:val="16"/>
                <w:lang w:eastAsia="tr-TR"/>
              </w:rPr>
            </w:pPr>
            <w:r w:rsidRPr="005F27DE">
              <w:rPr>
                <w:sz w:val="16"/>
                <w:szCs w:val="16"/>
                <w:lang w:eastAsia="tr-TR"/>
              </w:rPr>
              <w:t>6</w:t>
            </w:r>
          </w:p>
        </w:tc>
        <w:tc>
          <w:tcPr>
            <w:tcW w:w="816" w:type="dxa"/>
            <w:shd w:val="clear" w:color="auto" w:fill="auto"/>
            <w:vAlign w:val="bottom"/>
            <w:hideMark/>
          </w:tcPr>
          <w:p w14:paraId="5D1729C7" w14:textId="161B2073" w:rsidR="005F27DE" w:rsidRPr="005F27DE" w:rsidRDefault="005F27DE" w:rsidP="005F27DE">
            <w:pPr>
              <w:jc w:val="right"/>
              <w:rPr>
                <w:sz w:val="16"/>
                <w:szCs w:val="16"/>
                <w:lang w:eastAsia="tr-TR"/>
              </w:rPr>
            </w:pPr>
            <w:r w:rsidRPr="005F27DE">
              <w:rPr>
                <w:sz w:val="16"/>
                <w:szCs w:val="16"/>
                <w:lang w:eastAsia="tr-TR"/>
              </w:rPr>
              <w:t>2</w:t>
            </w:r>
          </w:p>
        </w:tc>
        <w:tc>
          <w:tcPr>
            <w:tcW w:w="816" w:type="dxa"/>
            <w:shd w:val="clear" w:color="auto" w:fill="auto"/>
            <w:vAlign w:val="bottom"/>
            <w:hideMark/>
          </w:tcPr>
          <w:p w14:paraId="5CAA8F2F" w14:textId="2B256237"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1643DA64" w14:textId="27338228" w:rsidR="005F27DE" w:rsidRPr="005F27DE" w:rsidRDefault="005F27DE" w:rsidP="005F27DE">
            <w:pPr>
              <w:jc w:val="right"/>
              <w:rPr>
                <w:sz w:val="16"/>
                <w:szCs w:val="16"/>
                <w:lang w:eastAsia="tr-TR"/>
              </w:rPr>
            </w:pPr>
            <w:r w:rsidRPr="005F27DE">
              <w:rPr>
                <w:sz w:val="16"/>
                <w:szCs w:val="16"/>
                <w:lang w:eastAsia="tr-TR"/>
              </w:rPr>
              <w:t>54,888</w:t>
            </w:r>
          </w:p>
        </w:tc>
      </w:tr>
      <w:tr w:rsidR="005F27DE" w:rsidRPr="00D57106" w14:paraId="5B60D1D8" w14:textId="77777777" w:rsidTr="00584A7D">
        <w:trPr>
          <w:trHeight w:hRule="exact" w:val="227"/>
        </w:trPr>
        <w:tc>
          <w:tcPr>
            <w:tcW w:w="3111" w:type="dxa"/>
            <w:shd w:val="clear" w:color="auto" w:fill="auto"/>
            <w:vAlign w:val="bottom"/>
            <w:hideMark/>
          </w:tcPr>
          <w:p w14:paraId="482A7BFE" w14:textId="77777777" w:rsidR="005F27DE" w:rsidRPr="00D57106" w:rsidRDefault="005F27DE" w:rsidP="005F27DE">
            <w:pPr>
              <w:ind w:left="60"/>
              <w:rPr>
                <w:color w:val="000000"/>
                <w:sz w:val="16"/>
                <w:szCs w:val="16"/>
                <w:lang w:eastAsia="tr-TR"/>
              </w:rPr>
            </w:pPr>
            <w:r w:rsidRPr="00D57106">
              <w:rPr>
                <w:color w:val="000000"/>
                <w:sz w:val="16"/>
                <w:szCs w:val="16"/>
                <w:lang w:eastAsia="tr-TR"/>
              </w:rPr>
              <w:t xml:space="preserve">Resmi kuruluş katılma </w:t>
            </w:r>
            <w:proofErr w:type="spellStart"/>
            <w:r w:rsidRPr="00D57106">
              <w:rPr>
                <w:color w:val="000000"/>
                <w:sz w:val="16"/>
                <w:szCs w:val="16"/>
                <w:lang w:eastAsia="tr-TR"/>
              </w:rPr>
              <w:t>hs.</w:t>
            </w:r>
            <w:proofErr w:type="spellEnd"/>
          </w:p>
        </w:tc>
        <w:tc>
          <w:tcPr>
            <w:tcW w:w="816" w:type="dxa"/>
            <w:shd w:val="clear" w:color="auto" w:fill="auto"/>
            <w:vAlign w:val="bottom"/>
            <w:hideMark/>
          </w:tcPr>
          <w:p w14:paraId="20E399DD" w14:textId="08AB20FB"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56927DEA" w14:textId="7AFE4168"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4CF5508D" w14:textId="775C95CB"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7A200331" w14:textId="27BF0122"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39276410" w14:textId="100395F4"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37369DFE" w14:textId="2FBD579D"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4557ED7E" w14:textId="09EBA4AC"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593EDAE8" w14:textId="4EDA09C7" w:rsidR="005F27DE" w:rsidRPr="005F27DE" w:rsidRDefault="005F27DE" w:rsidP="005F27DE">
            <w:pPr>
              <w:jc w:val="right"/>
              <w:rPr>
                <w:sz w:val="16"/>
                <w:szCs w:val="16"/>
                <w:lang w:eastAsia="tr-TR"/>
              </w:rPr>
            </w:pPr>
            <w:r w:rsidRPr="005F27DE">
              <w:rPr>
                <w:sz w:val="16"/>
                <w:szCs w:val="16"/>
                <w:lang w:eastAsia="tr-TR"/>
              </w:rPr>
              <w:t>-</w:t>
            </w:r>
          </w:p>
        </w:tc>
      </w:tr>
      <w:tr w:rsidR="005F27DE" w:rsidRPr="00D57106" w14:paraId="7DF0D36E" w14:textId="77777777" w:rsidTr="00584A7D">
        <w:trPr>
          <w:trHeight w:hRule="exact" w:val="227"/>
        </w:trPr>
        <w:tc>
          <w:tcPr>
            <w:tcW w:w="3111" w:type="dxa"/>
            <w:shd w:val="clear" w:color="auto" w:fill="auto"/>
            <w:vAlign w:val="bottom"/>
            <w:hideMark/>
          </w:tcPr>
          <w:p w14:paraId="2C5F23F6" w14:textId="77777777" w:rsidR="005F27DE" w:rsidRPr="00D57106" w:rsidRDefault="005F27DE" w:rsidP="005F27DE">
            <w:pPr>
              <w:ind w:left="60"/>
              <w:rPr>
                <w:color w:val="000000"/>
                <w:sz w:val="16"/>
                <w:szCs w:val="16"/>
                <w:lang w:eastAsia="tr-TR"/>
              </w:rPr>
            </w:pPr>
            <w:r w:rsidRPr="00D57106">
              <w:rPr>
                <w:color w:val="000000"/>
                <w:sz w:val="16"/>
                <w:szCs w:val="16"/>
                <w:lang w:eastAsia="tr-TR"/>
              </w:rPr>
              <w:t xml:space="preserve">Ticari kuruluş katılma </w:t>
            </w:r>
            <w:proofErr w:type="spellStart"/>
            <w:r w:rsidRPr="00D57106">
              <w:rPr>
                <w:color w:val="000000"/>
                <w:sz w:val="16"/>
                <w:szCs w:val="16"/>
                <w:lang w:eastAsia="tr-TR"/>
              </w:rPr>
              <w:t>hs.</w:t>
            </w:r>
            <w:proofErr w:type="spellEnd"/>
          </w:p>
        </w:tc>
        <w:tc>
          <w:tcPr>
            <w:tcW w:w="816" w:type="dxa"/>
            <w:shd w:val="clear" w:color="auto" w:fill="auto"/>
            <w:vAlign w:val="bottom"/>
            <w:hideMark/>
          </w:tcPr>
          <w:p w14:paraId="58F35BB3" w14:textId="671600DA"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0B11B8DF" w14:textId="6B7BB1DA" w:rsidR="005F27DE" w:rsidRPr="005F27DE" w:rsidRDefault="005F27DE" w:rsidP="005F27DE">
            <w:pPr>
              <w:jc w:val="right"/>
              <w:rPr>
                <w:sz w:val="16"/>
                <w:szCs w:val="16"/>
                <w:lang w:eastAsia="tr-TR"/>
              </w:rPr>
            </w:pPr>
            <w:r w:rsidRPr="005F27DE">
              <w:rPr>
                <w:sz w:val="16"/>
                <w:szCs w:val="16"/>
                <w:lang w:eastAsia="tr-TR"/>
              </w:rPr>
              <w:t>789</w:t>
            </w:r>
          </w:p>
        </w:tc>
        <w:tc>
          <w:tcPr>
            <w:tcW w:w="816" w:type="dxa"/>
            <w:shd w:val="clear" w:color="auto" w:fill="auto"/>
            <w:vAlign w:val="bottom"/>
            <w:hideMark/>
          </w:tcPr>
          <w:p w14:paraId="41EE0A7E" w14:textId="04A14CAC"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6415688D" w14:textId="17E586EF"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2458CED4" w14:textId="60776583"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7E035A2D" w14:textId="0B8BAF4F"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61A77545" w14:textId="5C755532"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704ABAE5" w14:textId="1AB7BDA6" w:rsidR="005F27DE" w:rsidRPr="005F27DE" w:rsidRDefault="005F27DE" w:rsidP="005F27DE">
            <w:pPr>
              <w:jc w:val="right"/>
              <w:rPr>
                <w:sz w:val="16"/>
                <w:szCs w:val="16"/>
                <w:lang w:eastAsia="tr-TR"/>
              </w:rPr>
            </w:pPr>
            <w:r w:rsidRPr="005F27DE">
              <w:rPr>
                <w:sz w:val="16"/>
                <w:szCs w:val="16"/>
                <w:lang w:eastAsia="tr-TR"/>
              </w:rPr>
              <w:t>789</w:t>
            </w:r>
          </w:p>
        </w:tc>
      </w:tr>
      <w:tr w:rsidR="005F27DE" w:rsidRPr="00D57106" w14:paraId="1BC65F04" w14:textId="77777777" w:rsidTr="00584A7D">
        <w:trPr>
          <w:trHeight w:hRule="exact" w:val="227"/>
        </w:trPr>
        <w:tc>
          <w:tcPr>
            <w:tcW w:w="3111" w:type="dxa"/>
            <w:shd w:val="clear" w:color="auto" w:fill="auto"/>
            <w:vAlign w:val="bottom"/>
            <w:hideMark/>
          </w:tcPr>
          <w:p w14:paraId="1AEC2710" w14:textId="77777777" w:rsidR="005F27DE" w:rsidRPr="00D57106" w:rsidRDefault="005F27DE" w:rsidP="005F27DE">
            <w:pPr>
              <w:ind w:left="60"/>
              <w:rPr>
                <w:color w:val="000000"/>
                <w:sz w:val="16"/>
                <w:szCs w:val="16"/>
                <w:lang w:eastAsia="tr-TR"/>
              </w:rPr>
            </w:pPr>
            <w:r w:rsidRPr="00D57106">
              <w:rPr>
                <w:color w:val="000000"/>
                <w:sz w:val="16"/>
                <w:szCs w:val="16"/>
                <w:lang w:eastAsia="tr-TR"/>
              </w:rPr>
              <w:t xml:space="preserve">Diğer kuruluş katılma </w:t>
            </w:r>
            <w:proofErr w:type="spellStart"/>
            <w:r w:rsidRPr="00D57106">
              <w:rPr>
                <w:color w:val="000000"/>
                <w:sz w:val="16"/>
                <w:szCs w:val="16"/>
                <w:lang w:eastAsia="tr-TR"/>
              </w:rPr>
              <w:t>hs.</w:t>
            </w:r>
            <w:proofErr w:type="spellEnd"/>
          </w:p>
        </w:tc>
        <w:tc>
          <w:tcPr>
            <w:tcW w:w="816" w:type="dxa"/>
            <w:shd w:val="clear" w:color="auto" w:fill="auto"/>
            <w:vAlign w:val="bottom"/>
            <w:hideMark/>
          </w:tcPr>
          <w:p w14:paraId="70A34D47" w14:textId="309D68C0"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43D88D09" w14:textId="1E8E90CD"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65A77001" w14:textId="1A0F8B57"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6380B91E" w14:textId="6C13CEBC"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5C4A9D2C" w14:textId="41B8A040"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357C82B1" w14:textId="0F498E93"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04AE94C0" w14:textId="5EB0FCE6"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388D3210" w14:textId="0D702286" w:rsidR="005F27DE" w:rsidRPr="005F27DE" w:rsidRDefault="005F27DE" w:rsidP="005F27DE">
            <w:pPr>
              <w:jc w:val="right"/>
              <w:rPr>
                <w:sz w:val="16"/>
                <w:szCs w:val="16"/>
                <w:lang w:eastAsia="tr-TR"/>
              </w:rPr>
            </w:pPr>
            <w:r w:rsidRPr="005F27DE">
              <w:rPr>
                <w:sz w:val="16"/>
                <w:szCs w:val="16"/>
                <w:lang w:eastAsia="tr-TR"/>
              </w:rPr>
              <w:t>-</w:t>
            </w:r>
          </w:p>
        </w:tc>
      </w:tr>
      <w:tr w:rsidR="005F27DE" w:rsidRPr="005F27DE" w14:paraId="3D61095E" w14:textId="77777777" w:rsidTr="00584A7D">
        <w:trPr>
          <w:trHeight w:hRule="exact" w:val="227"/>
        </w:trPr>
        <w:tc>
          <w:tcPr>
            <w:tcW w:w="3111" w:type="dxa"/>
            <w:shd w:val="clear" w:color="auto" w:fill="auto"/>
            <w:vAlign w:val="bottom"/>
          </w:tcPr>
          <w:p w14:paraId="2437CFB5" w14:textId="77777777" w:rsidR="005F27DE" w:rsidRPr="005F27DE" w:rsidRDefault="005F27DE" w:rsidP="005F27DE">
            <w:pPr>
              <w:ind w:firstLine="57"/>
              <w:rPr>
                <w:b/>
                <w:bCs/>
                <w:color w:val="000000"/>
                <w:sz w:val="16"/>
                <w:szCs w:val="16"/>
                <w:lang w:eastAsia="tr-TR"/>
              </w:rPr>
            </w:pPr>
            <w:r w:rsidRPr="005F27DE">
              <w:rPr>
                <w:b/>
                <w:bCs/>
                <w:color w:val="000000"/>
                <w:sz w:val="16"/>
                <w:szCs w:val="16"/>
                <w:lang w:eastAsia="tr-TR"/>
              </w:rPr>
              <w:t>Toplam</w:t>
            </w:r>
          </w:p>
        </w:tc>
        <w:tc>
          <w:tcPr>
            <w:tcW w:w="816" w:type="dxa"/>
            <w:shd w:val="clear" w:color="auto" w:fill="auto"/>
            <w:vAlign w:val="bottom"/>
          </w:tcPr>
          <w:p w14:paraId="0C280F86" w14:textId="087402D6" w:rsidR="005F27DE" w:rsidRPr="005F27DE" w:rsidRDefault="005F27DE" w:rsidP="005F27DE">
            <w:pPr>
              <w:jc w:val="right"/>
              <w:rPr>
                <w:b/>
                <w:bCs/>
                <w:sz w:val="16"/>
                <w:szCs w:val="16"/>
                <w:lang w:eastAsia="tr-TR"/>
              </w:rPr>
            </w:pPr>
            <w:r w:rsidRPr="005F27DE">
              <w:rPr>
                <w:b/>
                <w:bCs/>
                <w:sz w:val="16"/>
                <w:szCs w:val="16"/>
                <w:lang w:eastAsia="tr-TR"/>
              </w:rPr>
              <w:t>106</w:t>
            </w:r>
          </w:p>
        </w:tc>
        <w:tc>
          <w:tcPr>
            <w:tcW w:w="816" w:type="dxa"/>
            <w:shd w:val="clear" w:color="auto" w:fill="auto"/>
            <w:vAlign w:val="bottom"/>
          </w:tcPr>
          <w:p w14:paraId="77E84711" w14:textId="656001F0" w:rsidR="005F27DE" w:rsidRPr="005F27DE" w:rsidRDefault="005F27DE" w:rsidP="005F27DE">
            <w:pPr>
              <w:jc w:val="right"/>
              <w:rPr>
                <w:b/>
                <w:bCs/>
                <w:sz w:val="16"/>
                <w:szCs w:val="16"/>
                <w:lang w:eastAsia="tr-TR"/>
              </w:rPr>
            </w:pPr>
            <w:r w:rsidRPr="005F27DE">
              <w:rPr>
                <w:b/>
                <w:bCs/>
                <w:sz w:val="16"/>
                <w:szCs w:val="16"/>
                <w:lang w:eastAsia="tr-TR"/>
              </w:rPr>
              <w:t>55,479</w:t>
            </w:r>
          </w:p>
        </w:tc>
        <w:tc>
          <w:tcPr>
            <w:tcW w:w="816" w:type="dxa"/>
            <w:shd w:val="clear" w:color="auto" w:fill="auto"/>
            <w:vAlign w:val="bottom"/>
          </w:tcPr>
          <w:p w14:paraId="24FB4AA4" w14:textId="753AD9B3" w:rsidR="005F27DE" w:rsidRPr="005F27DE" w:rsidRDefault="005F27DE" w:rsidP="005F27DE">
            <w:pPr>
              <w:jc w:val="right"/>
              <w:rPr>
                <w:b/>
                <w:bCs/>
                <w:sz w:val="16"/>
                <w:szCs w:val="16"/>
                <w:lang w:eastAsia="tr-TR"/>
              </w:rPr>
            </w:pPr>
            <w:r w:rsidRPr="005F27DE">
              <w:rPr>
                <w:b/>
                <w:bCs/>
                <w:sz w:val="16"/>
                <w:szCs w:val="16"/>
                <w:lang w:eastAsia="tr-TR"/>
              </w:rPr>
              <w:t>78</w:t>
            </w:r>
          </w:p>
        </w:tc>
        <w:tc>
          <w:tcPr>
            <w:tcW w:w="816" w:type="dxa"/>
            <w:shd w:val="clear" w:color="auto" w:fill="auto"/>
            <w:vAlign w:val="bottom"/>
          </w:tcPr>
          <w:p w14:paraId="576B4BF8" w14:textId="4617D374" w:rsidR="005F27DE" w:rsidRPr="005F27DE" w:rsidRDefault="005F27DE" w:rsidP="005F27DE">
            <w:pPr>
              <w:jc w:val="right"/>
              <w:rPr>
                <w:b/>
                <w:bCs/>
                <w:sz w:val="16"/>
                <w:szCs w:val="16"/>
                <w:lang w:eastAsia="tr-TR"/>
              </w:rPr>
            </w:pPr>
            <w:r w:rsidRPr="005F27DE">
              <w:rPr>
                <w:b/>
                <w:bCs/>
                <w:sz w:val="16"/>
                <w:szCs w:val="16"/>
                <w:lang w:eastAsia="tr-TR"/>
              </w:rPr>
              <w:t>6</w:t>
            </w:r>
          </w:p>
        </w:tc>
        <w:tc>
          <w:tcPr>
            <w:tcW w:w="816" w:type="dxa"/>
            <w:shd w:val="clear" w:color="auto" w:fill="auto"/>
            <w:vAlign w:val="bottom"/>
          </w:tcPr>
          <w:p w14:paraId="4A4E537E" w14:textId="7F73FCF4" w:rsidR="005F27DE" w:rsidRPr="005F27DE" w:rsidRDefault="005F27DE" w:rsidP="005F27DE">
            <w:pPr>
              <w:jc w:val="right"/>
              <w:rPr>
                <w:b/>
                <w:bCs/>
                <w:sz w:val="16"/>
                <w:szCs w:val="16"/>
                <w:lang w:eastAsia="tr-TR"/>
              </w:rPr>
            </w:pPr>
            <w:r w:rsidRPr="005F27DE">
              <w:rPr>
                <w:b/>
                <w:bCs/>
                <w:sz w:val="16"/>
                <w:szCs w:val="16"/>
                <w:lang w:eastAsia="tr-TR"/>
              </w:rPr>
              <w:t>6</w:t>
            </w:r>
          </w:p>
        </w:tc>
        <w:tc>
          <w:tcPr>
            <w:tcW w:w="816" w:type="dxa"/>
            <w:shd w:val="clear" w:color="auto" w:fill="auto"/>
            <w:vAlign w:val="bottom"/>
          </w:tcPr>
          <w:p w14:paraId="39E5DFEA" w14:textId="0F46953C" w:rsidR="005F27DE" w:rsidRPr="005F27DE" w:rsidRDefault="005F27DE" w:rsidP="005F27DE">
            <w:pPr>
              <w:jc w:val="right"/>
              <w:rPr>
                <w:b/>
                <w:bCs/>
                <w:sz w:val="16"/>
                <w:szCs w:val="16"/>
                <w:lang w:eastAsia="tr-TR"/>
              </w:rPr>
            </w:pPr>
            <w:r w:rsidRPr="005F27DE">
              <w:rPr>
                <w:b/>
                <w:bCs/>
                <w:sz w:val="16"/>
                <w:szCs w:val="16"/>
                <w:lang w:eastAsia="tr-TR"/>
              </w:rPr>
              <w:t>2</w:t>
            </w:r>
          </w:p>
        </w:tc>
        <w:tc>
          <w:tcPr>
            <w:tcW w:w="816" w:type="dxa"/>
            <w:shd w:val="clear" w:color="auto" w:fill="auto"/>
            <w:vAlign w:val="bottom"/>
          </w:tcPr>
          <w:p w14:paraId="42CBF75D" w14:textId="71C9E0A8" w:rsidR="005F27DE" w:rsidRPr="005F27DE" w:rsidRDefault="005F27DE" w:rsidP="005F27DE">
            <w:pPr>
              <w:jc w:val="right"/>
              <w:rPr>
                <w:b/>
                <w:bCs/>
                <w:sz w:val="16"/>
                <w:szCs w:val="16"/>
                <w:lang w:eastAsia="tr-TR"/>
              </w:rPr>
            </w:pPr>
            <w:r w:rsidRPr="005F27DE">
              <w:rPr>
                <w:b/>
                <w:bCs/>
                <w:sz w:val="16"/>
                <w:szCs w:val="16"/>
                <w:lang w:eastAsia="tr-TR"/>
              </w:rPr>
              <w:t>-</w:t>
            </w:r>
          </w:p>
        </w:tc>
        <w:tc>
          <w:tcPr>
            <w:tcW w:w="816" w:type="dxa"/>
            <w:shd w:val="clear" w:color="auto" w:fill="auto"/>
            <w:vAlign w:val="bottom"/>
          </w:tcPr>
          <w:p w14:paraId="25DD7F15" w14:textId="22B43D71" w:rsidR="005F27DE" w:rsidRPr="005F27DE" w:rsidRDefault="005F27DE" w:rsidP="005F27DE">
            <w:pPr>
              <w:jc w:val="right"/>
              <w:rPr>
                <w:b/>
                <w:bCs/>
                <w:sz w:val="16"/>
                <w:szCs w:val="16"/>
                <w:lang w:eastAsia="tr-TR"/>
              </w:rPr>
            </w:pPr>
            <w:r w:rsidRPr="005F27DE">
              <w:rPr>
                <w:b/>
                <w:bCs/>
                <w:sz w:val="16"/>
                <w:szCs w:val="16"/>
                <w:lang w:eastAsia="tr-TR"/>
              </w:rPr>
              <w:t>55,677</w:t>
            </w:r>
          </w:p>
        </w:tc>
      </w:tr>
      <w:tr w:rsidR="005F27DE" w:rsidRPr="00D57106" w14:paraId="59106D29" w14:textId="77777777" w:rsidTr="00584A7D">
        <w:trPr>
          <w:trHeight w:hRule="exact" w:val="227"/>
        </w:trPr>
        <w:tc>
          <w:tcPr>
            <w:tcW w:w="3111" w:type="dxa"/>
            <w:shd w:val="clear" w:color="auto" w:fill="auto"/>
            <w:vAlign w:val="bottom"/>
            <w:hideMark/>
          </w:tcPr>
          <w:p w14:paraId="15135ABE" w14:textId="77777777" w:rsidR="005F27DE" w:rsidRPr="00D57106" w:rsidRDefault="005F27DE" w:rsidP="005F27DE">
            <w:pPr>
              <w:ind w:firstLine="57"/>
              <w:rPr>
                <w:b/>
                <w:bCs/>
                <w:color w:val="000000"/>
                <w:sz w:val="16"/>
                <w:szCs w:val="16"/>
                <w:lang w:eastAsia="tr-TR"/>
              </w:rPr>
            </w:pPr>
            <w:r w:rsidRPr="00D57106">
              <w:rPr>
                <w:b/>
                <w:bCs/>
                <w:color w:val="000000"/>
                <w:sz w:val="16"/>
                <w:szCs w:val="16"/>
                <w:lang w:eastAsia="tr-TR"/>
              </w:rPr>
              <w:t>Yabancı para</w:t>
            </w:r>
          </w:p>
        </w:tc>
        <w:tc>
          <w:tcPr>
            <w:tcW w:w="816" w:type="dxa"/>
            <w:shd w:val="clear" w:color="auto" w:fill="auto"/>
            <w:vAlign w:val="bottom"/>
            <w:hideMark/>
          </w:tcPr>
          <w:p w14:paraId="228CDD4D" w14:textId="77777777" w:rsidR="005F27DE" w:rsidRPr="005F27DE" w:rsidRDefault="005F27DE" w:rsidP="005F27DE">
            <w:pPr>
              <w:jc w:val="right"/>
              <w:rPr>
                <w:sz w:val="16"/>
                <w:szCs w:val="16"/>
                <w:lang w:eastAsia="tr-TR"/>
              </w:rPr>
            </w:pPr>
          </w:p>
        </w:tc>
        <w:tc>
          <w:tcPr>
            <w:tcW w:w="816" w:type="dxa"/>
            <w:shd w:val="clear" w:color="auto" w:fill="auto"/>
            <w:vAlign w:val="bottom"/>
            <w:hideMark/>
          </w:tcPr>
          <w:p w14:paraId="1112A83F" w14:textId="77777777" w:rsidR="005F27DE" w:rsidRPr="005F27DE" w:rsidRDefault="005F27DE" w:rsidP="005F27DE">
            <w:pPr>
              <w:jc w:val="right"/>
              <w:rPr>
                <w:sz w:val="16"/>
                <w:szCs w:val="16"/>
                <w:lang w:eastAsia="tr-TR"/>
              </w:rPr>
            </w:pPr>
          </w:p>
        </w:tc>
        <w:tc>
          <w:tcPr>
            <w:tcW w:w="816" w:type="dxa"/>
            <w:shd w:val="clear" w:color="auto" w:fill="auto"/>
            <w:vAlign w:val="bottom"/>
            <w:hideMark/>
          </w:tcPr>
          <w:p w14:paraId="13CD2120" w14:textId="77777777" w:rsidR="005F27DE" w:rsidRPr="005F27DE" w:rsidRDefault="005F27DE" w:rsidP="005F27DE">
            <w:pPr>
              <w:jc w:val="right"/>
              <w:rPr>
                <w:sz w:val="16"/>
                <w:szCs w:val="16"/>
                <w:lang w:eastAsia="tr-TR"/>
              </w:rPr>
            </w:pPr>
          </w:p>
        </w:tc>
        <w:tc>
          <w:tcPr>
            <w:tcW w:w="816" w:type="dxa"/>
            <w:shd w:val="clear" w:color="auto" w:fill="auto"/>
            <w:vAlign w:val="bottom"/>
            <w:hideMark/>
          </w:tcPr>
          <w:p w14:paraId="3F7C90DB" w14:textId="77777777" w:rsidR="005F27DE" w:rsidRPr="005F27DE" w:rsidRDefault="005F27DE" w:rsidP="005F27DE">
            <w:pPr>
              <w:jc w:val="right"/>
              <w:rPr>
                <w:sz w:val="16"/>
                <w:szCs w:val="16"/>
                <w:lang w:eastAsia="tr-TR"/>
              </w:rPr>
            </w:pPr>
          </w:p>
        </w:tc>
        <w:tc>
          <w:tcPr>
            <w:tcW w:w="816" w:type="dxa"/>
            <w:shd w:val="clear" w:color="auto" w:fill="auto"/>
            <w:vAlign w:val="bottom"/>
            <w:hideMark/>
          </w:tcPr>
          <w:p w14:paraId="28CDFF4C" w14:textId="77777777" w:rsidR="005F27DE" w:rsidRPr="005F27DE" w:rsidRDefault="005F27DE" w:rsidP="005F27DE">
            <w:pPr>
              <w:jc w:val="right"/>
              <w:rPr>
                <w:sz w:val="16"/>
                <w:szCs w:val="16"/>
                <w:lang w:eastAsia="tr-TR"/>
              </w:rPr>
            </w:pPr>
          </w:p>
        </w:tc>
        <w:tc>
          <w:tcPr>
            <w:tcW w:w="816" w:type="dxa"/>
            <w:shd w:val="clear" w:color="auto" w:fill="auto"/>
            <w:vAlign w:val="bottom"/>
            <w:hideMark/>
          </w:tcPr>
          <w:p w14:paraId="01C7C301" w14:textId="77777777" w:rsidR="005F27DE" w:rsidRPr="005F27DE" w:rsidRDefault="005F27DE" w:rsidP="005F27DE">
            <w:pPr>
              <w:jc w:val="right"/>
              <w:rPr>
                <w:sz w:val="16"/>
                <w:szCs w:val="16"/>
                <w:lang w:eastAsia="tr-TR"/>
              </w:rPr>
            </w:pPr>
          </w:p>
        </w:tc>
        <w:tc>
          <w:tcPr>
            <w:tcW w:w="816" w:type="dxa"/>
            <w:shd w:val="clear" w:color="auto" w:fill="auto"/>
            <w:vAlign w:val="bottom"/>
            <w:hideMark/>
          </w:tcPr>
          <w:p w14:paraId="6790C046" w14:textId="77777777" w:rsidR="005F27DE" w:rsidRPr="005F27DE" w:rsidRDefault="005F27DE" w:rsidP="005F27DE">
            <w:pPr>
              <w:jc w:val="right"/>
              <w:rPr>
                <w:sz w:val="16"/>
                <w:szCs w:val="16"/>
                <w:lang w:eastAsia="tr-TR"/>
              </w:rPr>
            </w:pPr>
          </w:p>
        </w:tc>
        <w:tc>
          <w:tcPr>
            <w:tcW w:w="816" w:type="dxa"/>
            <w:shd w:val="clear" w:color="auto" w:fill="auto"/>
            <w:vAlign w:val="bottom"/>
            <w:hideMark/>
          </w:tcPr>
          <w:p w14:paraId="372D1F24" w14:textId="77777777" w:rsidR="005F27DE" w:rsidRPr="005F27DE" w:rsidRDefault="005F27DE" w:rsidP="005F27DE">
            <w:pPr>
              <w:jc w:val="right"/>
              <w:rPr>
                <w:sz w:val="16"/>
                <w:szCs w:val="16"/>
                <w:lang w:eastAsia="tr-TR"/>
              </w:rPr>
            </w:pPr>
          </w:p>
        </w:tc>
      </w:tr>
      <w:tr w:rsidR="005F27DE" w:rsidRPr="00D57106" w14:paraId="76C71786" w14:textId="77777777" w:rsidTr="00584A7D">
        <w:trPr>
          <w:trHeight w:hRule="exact" w:val="227"/>
        </w:trPr>
        <w:tc>
          <w:tcPr>
            <w:tcW w:w="3111" w:type="dxa"/>
            <w:shd w:val="clear" w:color="auto" w:fill="auto"/>
            <w:vAlign w:val="bottom"/>
            <w:hideMark/>
          </w:tcPr>
          <w:p w14:paraId="6638A9DD" w14:textId="77777777" w:rsidR="005F27DE" w:rsidRPr="00D57106" w:rsidRDefault="005F27DE" w:rsidP="005F27DE">
            <w:pPr>
              <w:ind w:left="60"/>
              <w:rPr>
                <w:color w:val="000000"/>
                <w:sz w:val="16"/>
                <w:szCs w:val="16"/>
                <w:lang w:eastAsia="tr-TR"/>
              </w:rPr>
            </w:pPr>
            <w:r w:rsidRPr="00D57106">
              <w:rPr>
                <w:color w:val="000000"/>
                <w:sz w:val="16"/>
                <w:szCs w:val="16"/>
                <w:lang w:eastAsia="tr-TR"/>
              </w:rPr>
              <w:t>Bankalar</w:t>
            </w:r>
          </w:p>
        </w:tc>
        <w:tc>
          <w:tcPr>
            <w:tcW w:w="816" w:type="dxa"/>
            <w:shd w:val="clear" w:color="auto" w:fill="auto"/>
            <w:vAlign w:val="bottom"/>
            <w:hideMark/>
          </w:tcPr>
          <w:p w14:paraId="26D979AC" w14:textId="50CE593C"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001D9507" w14:textId="6249A8C7"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09EAE358" w14:textId="396C4F2C"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13206A7C" w14:textId="501D92CF"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5DA1CBC9" w14:textId="2736B503"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2313CA2E" w14:textId="2063BAD3"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494014F0" w14:textId="67186811"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3A7006F1" w14:textId="4A5BC2DD" w:rsidR="005F27DE" w:rsidRPr="005F27DE" w:rsidRDefault="005F27DE" w:rsidP="005F27DE">
            <w:pPr>
              <w:jc w:val="right"/>
              <w:rPr>
                <w:sz w:val="16"/>
                <w:szCs w:val="16"/>
                <w:lang w:eastAsia="tr-TR"/>
              </w:rPr>
            </w:pPr>
            <w:r w:rsidRPr="005F27DE">
              <w:rPr>
                <w:sz w:val="16"/>
                <w:szCs w:val="16"/>
                <w:lang w:eastAsia="tr-TR"/>
              </w:rPr>
              <w:t>-</w:t>
            </w:r>
          </w:p>
        </w:tc>
      </w:tr>
      <w:tr w:rsidR="005F27DE" w:rsidRPr="00D57106" w14:paraId="10712084" w14:textId="77777777" w:rsidTr="00584A7D">
        <w:trPr>
          <w:trHeight w:hRule="exact" w:val="227"/>
        </w:trPr>
        <w:tc>
          <w:tcPr>
            <w:tcW w:w="3111" w:type="dxa"/>
            <w:shd w:val="clear" w:color="auto" w:fill="auto"/>
            <w:vAlign w:val="bottom"/>
            <w:hideMark/>
          </w:tcPr>
          <w:p w14:paraId="4EDE76ED" w14:textId="77777777" w:rsidR="005F27DE" w:rsidRPr="00D57106" w:rsidRDefault="005F27DE" w:rsidP="005F27DE">
            <w:pPr>
              <w:ind w:left="60"/>
              <w:rPr>
                <w:color w:val="000000"/>
                <w:sz w:val="16"/>
                <w:szCs w:val="16"/>
                <w:lang w:eastAsia="tr-TR"/>
              </w:rPr>
            </w:pPr>
            <w:r w:rsidRPr="00D57106">
              <w:rPr>
                <w:color w:val="000000"/>
                <w:sz w:val="16"/>
                <w:szCs w:val="16"/>
                <w:lang w:eastAsia="tr-TR"/>
              </w:rPr>
              <w:t xml:space="preserve">Gerçek kişilerin ticari olmayan katılma </w:t>
            </w:r>
            <w:proofErr w:type="spellStart"/>
            <w:r w:rsidRPr="00D57106">
              <w:rPr>
                <w:color w:val="000000"/>
                <w:sz w:val="16"/>
                <w:szCs w:val="16"/>
                <w:lang w:eastAsia="tr-TR"/>
              </w:rPr>
              <w:t>hs.</w:t>
            </w:r>
            <w:proofErr w:type="spellEnd"/>
          </w:p>
        </w:tc>
        <w:tc>
          <w:tcPr>
            <w:tcW w:w="816" w:type="dxa"/>
            <w:shd w:val="clear" w:color="auto" w:fill="auto"/>
            <w:vAlign w:val="bottom"/>
            <w:hideMark/>
          </w:tcPr>
          <w:p w14:paraId="478536B1" w14:textId="2AFF9121"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5C9000E9" w14:textId="2F9BA6D1" w:rsidR="005F27DE" w:rsidRPr="005F27DE" w:rsidRDefault="005F27DE" w:rsidP="005F27DE">
            <w:pPr>
              <w:jc w:val="right"/>
              <w:rPr>
                <w:sz w:val="16"/>
                <w:szCs w:val="16"/>
                <w:lang w:eastAsia="tr-TR"/>
              </w:rPr>
            </w:pPr>
            <w:r w:rsidRPr="005F27DE">
              <w:rPr>
                <w:sz w:val="16"/>
                <w:szCs w:val="16"/>
                <w:lang w:eastAsia="tr-TR"/>
              </w:rPr>
              <w:t>1,334</w:t>
            </w:r>
          </w:p>
        </w:tc>
        <w:tc>
          <w:tcPr>
            <w:tcW w:w="816" w:type="dxa"/>
            <w:shd w:val="clear" w:color="auto" w:fill="auto"/>
            <w:vAlign w:val="bottom"/>
            <w:hideMark/>
          </w:tcPr>
          <w:p w14:paraId="1B7FD7F8" w14:textId="2B1C3FBE" w:rsidR="005F27DE" w:rsidRPr="005F27DE" w:rsidRDefault="005F27DE" w:rsidP="005F27DE">
            <w:pPr>
              <w:jc w:val="right"/>
              <w:rPr>
                <w:sz w:val="16"/>
                <w:szCs w:val="16"/>
                <w:lang w:eastAsia="tr-TR"/>
              </w:rPr>
            </w:pPr>
            <w:r w:rsidRPr="005F27DE">
              <w:rPr>
                <w:sz w:val="16"/>
                <w:szCs w:val="16"/>
                <w:lang w:eastAsia="tr-TR"/>
              </w:rPr>
              <w:t>6</w:t>
            </w:r>
          </w:p>
        </w:tc>
        <w:tc>
          <w:tcPr>
            <w:tcW w:w="816" w:type="dxa"/>
            <w:shd w:val="clear" w:color="auto" w:fill="auto"/>
            <w:vAlign w:val="bottom"/>
            <w:hideMark/>
          </w:tcPr>
          <w:p w14:paraId="128CF919" w14:textId="4D051F60" w:rsidR="005F27DE" w:rsidRPr="005F27DE" w:rsidRDefault="005F27DE" w:rsidP="005F27DE">
            <w:pPr>
              <w:jc w:val="right"/>
              <w:rPr>
                <w:sz w:val="16"/>
                <w:szCs w:val="16"/>
                <w:lang w:eastAsia="tr-TR"/>
              </w:rPr>
            </w:pPr>
            <w:r w:rsidRPr="005F27DE">
              <w:rPr>
                <w:sz w:val="16"/>
                <w:szCs w:val="16"/>
                <w:lang w:eastAsia="tr-TR"/>
              </w:rPr>
              <w:t>6</w:t>
            </w:r>
          </w:p>
        </w:tc>
        <w:tc>
          <w:tcPr>
            <w:tcW w:w="816" w:type="dxa"/>
            <w:shd w:val="clear" w:color="auto" w:fill="auto"/>
            <w:vAlign w:val="bottom"/>
            <w:hideMark/>
          </w:tcPr>
          <w:p w14:paraId="453CE9CE" w14:textId="63054852" w:rsidR="005F27DE" w:rsidRPr="005F27DE" w:rsidRDefault="005F27DE" w:rsidP="005F27DE">
            <w:pPr>
              <w:jc w:val="right"/>
              <w:rPr>
                <w:sz w:val="16"/>
                <w:szCs w:val="16"/>
                <w:lang w:eastAsia="tr-TR"/>
              </w:rPr>
            </w:pPr>
            <w:r w:rsidRPr="005F27DE">
              <w:rPr>
                <w:sz w:val="16"/>
                <w:szCs w:val="16"/>
                <w:lang w:eastAsia="tr-TR"/>
              </w:rPr>
              <w:t>6</w:t>
            </w:r>
          </w:p>
        </w:tc>
        <w:tc>
          <w:tcPr>
            <w:tcW w:w="816" w:type="dxa"/>
            <w:shd w:val="clear" w:color="auto" w:fill="auto"/>
            <w:vAlign w:val="bottom"/>
            <w:hideMark/>
          </w:tcPr>
          <w:p w14:paraId="4CE266BE" w14:textId="0DDCD91C" w:rsidR="005F27DE" w:rsidRPr="005F27DE" w:rsidRDefault="005F27DE" w:rsidP="005F27DE">
            <w:pPr>
              <w:jc w:val="right"/>
              <w:rPr>
                <w:sz w:val="16"/>
                <w:szCs w:val="16"/>
                <w:lang w:eastAsia="tr-TR"/>
              </w:rPr>
            </w:pPr>
            <w:r w:rsidRPr="005F27DE">
              <w:rPr>
                <w:sz w:val="16"/>
                <w:szCs w:val="16"/>
                <w:lang w:eastAsia="tr-TR"/>
              </w:rPr>
              <w:t>1,423</w:t>
            </w:r>
          </w:p>
        </w:tc>
        <w:tc>
          <w:tcPr>
            <w:tcW w:w="816" w:type="dxa"/>
            <w:shd w:val="clear" w:color="auto" w:fill="auto"/>
            <w:vAlign w:val="bottom"/>
            <w:hideMark/>
          </w:tcPr>
          <w:p w14:paraId="248C57E0" w14:textId="47EDC376"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3713DF7A" w14:textId="7A909164" w:rsidR="005F27DE" w:rsidRPr="005F27DE" w:rsidRDefault="005F27DE" w:rsidP="005F27DE">
            <w:pPr>
              <w:jc w:val="right"/>
              <w:rPr>
                <w:sz w:val="16"/>
                <w:szCs w:val="16"/>
                <w:lang w:eastAsia="tr-TR"/>
              </w:rPr>
            </w:pPr>
            <w:r w:rsidRPr="005F27DE">
              <w:rPr>
                <w:sz w:val="16"/>
                <w:szCs w:val="16"/>
                <w:lang w:eastAsia="tr-TR"/>
              </w:rPr>
              <w:t>2,775</w:t>
            </w:r>
          </w:p>
        </w:tc>
      </w:tr>
      <w:tr w:rsidR="005F27DE" w:rsidRPr="00D57106" w14:paraId="6239E545" w14:textId="77777777" w:rsidTr="00584A7D">
        <w:trPr>
          <w:trHeight w:hRule="exact" w:val="227"/>
        </w:trPr>
        <w:tc>
          <w:tcPr>
            <w:tcW w:w="3111" w:type="dxa"/>
            <w:shd w:val="clear" w:color="auto" w:fill="auto"/>
            <w:vAlign w:val="bottom"/>
            <w:hideMark/>
          </w:tcPr>
          <w:p w14:paraId="5EF92F95" w14:textId="77777777" w:rsidR="005F27DE" w:rsidRPr="00D57106" w:rsidRDefault="005F27DE" w:rsidP="005F27DE">
            <w:pPr>
              <w:ind w:left="60"/>
              <w:rPr>
                <w:color w:val="000000"/>
                <w:sz w:val="16"/>
                <w:szCs w:val="16"/>
                <w:lang w:eastAsia="tr-TR"/>
              </w:rPr>
            </w:pPr>
            <w:r w:rsidRPr="00D57106">
              <w:rPr>
                <w:color w:val="000000"/>
                <w:sz w:val="16"/>
                <w:szCs w:val="16"/>
                <w:lang w:eastAsia="tr-TR"/>
              </w:rPr>
              <w:t xml:space="preserve">Resmi kuruluş katılma </w:t>
            </w:r>
            <w:proofErr w:type="spellStart"/>
            <w:r w:rsidRPr="00D57106">
              <w:rPr>
                <w:color w:val="000000"/>
                <w:sz w:val="16"/>
                <w:szCs w:val="16"/>
                <w:lang w:eastAsia="tr-TR"/>
              </w:rPr>
              <w:t>hs.</w:t>
            </w:r>
            <w:proofErr w:type="spellEnd"/>
          </w:p>
        </w:tc>
        <w:tc>
          <w:tcPr>
            <w:tcW w:w="816" w:type="dxa"/>
            <w:shd w:val="clear" w:color="auto" w:fill="auto"/>
            <w:vAlign w:val="bottom"/>
            <w:hideMark/>
          </w:tcPr>
          <w:p w14:paraId="18A359D9" w14:textId="418D54CA"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4DBA90D4" w14:textId="5D7F5A6B"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0952FB4C" w14:textId="541A6AD9"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4F7F43C3" w14:textId="551C3D96"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60576FAC" w14:textId="677BD671"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1563FF8A" w14:textId="3AB84A2B"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384F13BF" w14:textId="2E5A50BF"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4CB54C38" w14:textId="61439CB1" w:rsidR="005F27DE" w:rsidRPr="005F27DE" w:rsidRDefault="005F27DE" w:rsidP="005F27DE">
            <w:pPr>
              <w:jc w:val="right"/>
              <w:rPr>
                <w:sz w:val="16"/>
                <w:szCs w:val="16"/>
                <w:lang w:eastAsia="tr-TR"/>
              </w:rPr>
            </w:pPr>
            <w:r w:rsidRPr="005F27DE">
              <w:rPr>
                <w:sz w:val="16"/>
                <w:szCs w:val="16"/>
                <w:lang w:eastAsia="tr-TR"/>
              </w:rPr>
              <w:t>-</w:t>
            </w:r>
          </w:p>
        </w:tc>
      </w:tr>
      <w:tr w:rsidR="005F27DE" w:rsidRPr="00D57106" w14:paraId="5F0FDA05" w14:textId="77777777" w:rsidTr="00584A7D">
        <w:trPr>
          <w:trHeight w:hRule="exact" w:val="227"/>
        </w:trPr>
        <w:tc>
          <w:tcPr>
            <w:tcW w:w="3111" w:type="dxa"/>
            <w:shd w:val="clear" w:color="auto" w:fill="auto"/>
            <w:vAlign w:val="bottom"/>
            <w:hideMark/>
          </w:tcPr>
          <w:p w14:paraId="621D7B9B" w14:textId="77777777" w:rsidR="005F27DE" w:rsidRPr="00D57106" w:rsidRDefault="005F27DE" w:rsidP="005F27DE">
            <w:pPr>
              <w:ind w:left="60"/>
              <w:rPr>
                <w:color w:val="000000"/>
                <w:sz w:val="16"/>
                <w:szCs w:val="16"/>
                <w:lang w:eastAsia="tr-TR"/>
              </w:rPr>
            </w:pPr>
            <w:r w:rsidRPr="00D57106">
              <w:rPr>
                <w:color w:val="000000"/>
                <w:sz w:val="16"/>
                <w:szCs w:val="16"/>
                <w:lang w:eastAsia="tr-TR"/>
              </w:rPr>
              <w:t xml:space="preserve">Ticari kuruluş katılma </w:t>
            </w:r>
            <w:proofErr w:type="spellStart"/>
            <w:r w:rsidRPr="00D57106">
              <w:rPr>
                <w:color w:val="000000"/>
                <w:sz w:val="16"/>
                <w:szCs w:val="16"/>
                <w:lang w:eastAsia="tr-TR"/>
              </w:rPr>
              <w:t>hs.</w:t>
            </w:r>
            <w:proofErr w:type="spellEnd"/>
          </w:p>
        </w:tc>
        <w:tc>
          <w:tcPr>
            <w:tcW w:w="816" w:type="dxa"/>
            <w:shd w:val="clear" w:color="auto" w:fill="auto"/>
            <w:vAlign w:val="bottom"/>
            <w:hideMark/>
          </w:tcPr>
          <w:p w14:paraId="201BC699" w14:textId="7F2078E2" w:rsidR="005F27DE" w:rsidRPr="005F27DE" w:rsidRDefault="005F27DE" w:rsidP="005F27DE">
            <w:pPr>
              <w:jc w:val="right"/>
              <w:rPr>
                <w:sz w:val="16"/>
                <w:szCs w:val="16"/>
                <w:lang w:eastAsia="tr-TR"/>
              </w:rPr>
            </w:pPr>
            <w:r w:rsidRPr="005F27DE">
              <w:rPr>
                <w:sz w:val="16"/>
                <w:szCs w:val="16"/>
                <w:lang w:eastAsia="tr-TR"/>
              </w:rPr>
              <w:t>65</w:t>
            </w:r>
          </w:p>
        </w:tc>
        <w:tc>
          <w:tcPr>
            <w:tcW w:w="816" w:type="dxa"/>
            <w:shd w:val="clear" w:color="auto" w:fill="auto"/>
            <w:vAlign w:val="bottom"/>
            <w:hideMark/>
          </w:tcPr>
          <w:p w14:paraId="649E9487" w14:textId="3E5500AC" w:rsidR="005F27DE" w:rsidRPr="005F27DE" w:rsidRDefault="005F27DE" w:rsidP="005F27DE">
            <w:pPr>
              <w:jc w:val="right"/>
              <w:rPr>
                <w:sz w:val="16"/>
                <w:szCs w:val="16"/>
                <w:lang w:eastAsia="tr-TR"/>
              </w:rPr>
            </w:pPr>
            <w:r w:rsidRPr="005F27DE">
              <w:rPr>
                <w:sz w:val="16"/>
                <w:szCs w:val="16"/>
                <w:lang w:eastAsia="tr-TR"/>
              </w:rPr>
              <w:t>101</w:t>
            </w:r>
          </w:p>
        </w:tc>
        <w:tc>
          <w:tcPr>
            <w:tcW w:w="816" w:type="dxa"/>
            <w:shd w:val="clear" w:color="auto" w:fill="auto"/>
            <w:vAlign w:val="bottom"/>
            <w:hideMark/>
          </w:tcPr>
          <w:p w14:paraId="32B4DAAE" w14:textId="66FFF1EA"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5F3624AB" w14:textId="3FA7BE29"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3B299DB2" w14:textId="58B47B56"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46938CE1" w14:textId="701206C1"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25907E10" w14:textId="767523D3"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3340FBFD" w14:textId="34307E19" w:rsidR="005F27DE" w:rsidRPr="005F27DE" w:rsidRDefault="005F27DE" w:rsidP="005F27DE">
            <w:pPr>
              <w:jc w:val="right"/>
              <w:rPr>
                <w:sz w:val="16"/>
                <w:szCs w:val="16"/>
                <w:lang w:eastAsia="tr-TR"/>
              </w:rPr>
            </w:pPr>
            <w:r w:rsidRPr="005F27DE">
              <w:rPr>
                <w:sz w:val="16"/>
                <w:szCs w:val="16"/>
                <w:lang w:eastAsia="tr-TR"/>
              </w:rPr>
              <w:t>166</w:t>
            </w:r>
          </w:p>
        </w:tc>
      </w:tr>
      <w:tr w:rsidR="005F27DE" w:rsidRPr="00D57106" w14:paraId="6C8CAFF2" w14:textId="77777777" w:rsidTr="00584A7D">
        <w:trPr>
          <w:trHeight w:hRule="exact" w:val="227"/>
        </w:trPr>
        <w:tc>
          <w:tcPr>
            <w:tcW w:w="3111" w:type="dxa"/>
            <w:shd w:val="clear" w:color="auto" w:fill="auto"/>
            <w:vAlign w:val="bottom"/>
            <w:hideMark/>
          </w:tcPr>
          <w:p w14:paraId="7E2BEC19" w14:textId="77777777" w:rsidR="005F27DE" w:rsidRPr="00D57106" w:rsidRDefault="005F27DE" w:rsidP="005F27DE">
            <w:pPr>
              <w:ind w:left="60"/>
              <w:rPr>
                <w:color w:val="000000"/>
                <w:sz w:val="16"/>
                <w:szCs w:val="16"/>
                <w:lang w:eastAsia="tr-TR"/>
              </w:rPr>
            </w:pPr>
            <w:r w:rsidRPr="00D57106">
              <w:rPr>
                <w:color w:val="000000"/>
                <w:sz w:val="16"/>
                <w:szCs w:val="16"/>
                <w:lang w:eastAsia="tr-TR"/>
              </w:rPr>
              <w:t xml:space="preserve">Diğer kuruluş katılma </w:t>
            </w:r>
            <w:proofErr w:type="spellStart"/>
            <w:r w:rsidRPr="00D57106">
              <w:rPr>
                <w:color w:val="000000"/>
                <w:sz w:val="16"/>
                <w:szCs w:val="16"/>
                <w:lang w:eastAsia="tr-TR"/>
              </w:rPr>
              <w:t>hs.</w:t>
            </w:r>
            <w:proofErr w:type="spellEnd"/>
            <w:r w:rsidRPr="00D57106">
              <w:rPr>
                <w:color w:val="000000"/>
                <w:sz w:val="16"/>
                <w:szCs w:val="16"/>
                <w:lang w:eastAsia="tr-TR"/>
              </w:rPr>
              <w:t xml:space="preserve"> </w:t>
            </w:r>
          </w:p>
        </w:tc>
        <w:tc>
          <w:tcPr>
            <w:tcW w:w="816" w:type="dxa"/>
            <w:shd w:val="clear" w:color="auto" w:fill="auto"/>
            <w:vAlign w:val="bottom"/>
            <w:hideMark/>
          </w:tcPr>
          <w:p w14:paraId="760D65B4" w14:textId="2FF47481"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7B039682" w14:textId="64DBA7A1"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53B1FDA0" w14:textId="6856F9D5"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6E5BBB77" w14:textId="0BBA853B"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5033A3FD" w14:textId="49AC451C"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68270024" w14:textId="794298E1"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3B3D601C" w14:textId="3322334C"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3C9CF5C1" w14:textId="7CCEF4B7" w:rsidR="005F27DE" w:rsidRPr="005F27DE" w:rsidRDefault="005F27DE" w:rsidP="005F27DE">
            <w:pPr>
              <w:jc w:val="right"/>
              <w:rPr>
                <w:sz w:val="16"/>
                <w:szCs w:val="16"/>
                <w:lang w:eastAsia="tr-TR"/>
              </w:rPr>
            </w:pPr>
            <w:r w:rsidRPr="005F27DE">
              <w:rPr>
                <w:sz w:val="16"/>
                <w:szCs w:val="16"/>
                <w:lang w:eastAsia="tr-TR"/>
              </w:rPr>
              <w:t>-</w:t>
            </w:r>
          </w:p>
        </w:tc>
      </w:tr>
      <w:tr w:rsidR="005F27DE" w:rsidRPr="00D57106" w14:paraId="6C0816E7" w14:textId="77777777" w:rsidTr="00584A7D">
        <w:trPr>
          <w:trHeight w:hRule="exact" w:val="227"/>
        </w:trPr>
        <w:tc>
          <w:tcPr>
            <w:tcW w:w="3111" w:type="dxa"/>
            <w:shd w:val="clear" w:color="auto" w:fill="auto"/>
            <w:vAlign w:val="bottom"/>
            <w:hideMark/>
          </w:tcPr>
          <w:p w14:paraId="6C46D803" w14:textId="77777777" w:rsidR="005F27DE" w:rsidRPr="00D57106" w:rsidRDefault="005F27DE" w:rsidP="005F27DE">
            <w:pPr>
              <w:ind w:left="60"/>
              <w:rPr>
                <w:color w:val="000000"/>
                <w:sz w:val="16"/>
                <w:szCs w:val="16"/>
                <w:lang w:eastAsia="tr-TR"/>
              </w:rPr>
            </w:pPr>
            <w:r w:rsidRPr="00D57106">
              <w:rPr>
                <w:color w:val="000000"/>
                <w:sz w:val="16"/>
                <w:szCs w:val="16"/>
                <w:lang w:eastAsia="tr-TR"/>
              </w:rPr>
              <w:t xml:space="preserve">Kıymetli maden katılma </w:t>
            </w:r>
            <w:proofErr w:type="spellStart"/>
            <w:r w:rsidRPr="00D57106">
              <w:rPr>
                <w:color w:val="000000"/>
                <w:sz w:val="16"/>
                <w:szCs w:val="16"/>
                <w:lang w:eastAsia="tr-TR"/>
              </w:rPr>
              <w:t>hs.</w:t>
            </w:r>
            <w:proofErr w:type="spellEnd"/>
          </w:p>
        </w:tc>
        <w:tc>
          <w:tcPr>
            <w:tcW w:w="816" w:type="dxa"/>
            <w:shd w:val="clear" w:color="auto" w:fill="auto"/>
            <w:vAlign w:val="bottom"/>
            <w:hideMark/>
          </w:tcPr>
          <w:p w14:paraId="74D9EA17" w14:textId="4D773BA2"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66F6700F" w14:textId="5A595669"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1735EB75" w14:textId="40D1022B"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0A96B296" w14:textId="7E6FD631"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524DD81E" w14:textId="76793FAD"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0F68D683" w14:textId="49C5AC81"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43FA0A60" w14:textId="6F5D9038" w:rsidR="005F27DE" w:rsidRPr="005F27DE" w:rsidRDefault="005F27DE" w:rsidP="005F27DE">
            <w:pPr>
              <w:jc w:val="right"/>
              <w:rPr>
                <w:sz w:val="16"/>
                <w:szCs w:val="16"/>
                <w:lang w:eastAsia="tr-TR"/>
              </w:rPr>
            </w:pPr>
            <w:r w:rsidRPr="005F27DE">
              <w:rPr>
                <w:sz w:val="16"/>
                <w:szCs w:val="16"/>
                <w:lang w:eastAsia="tr-TR"/>
              </w:rPr>
              <w:t>-</w:t>
            </w:r>
          </w:p>
        </w:tc>
        <w:tc>
          <w:tcPr>
            <w:tcW w:w="816" w:type="dxa"/>
            <w:shd w:val="clear" w:color="auto" w:fill="auto"/>
            <w:vAlign w:val="bottom"/>
            <w:hideMark/>
          </w:tcPr>
          <w:p w14:paraId="6A6CD3D9" w14:textId="12B60E56" w:rsidR="005F27DE" w:rsidRPr="005F27DE" w:rsidRDefault="005F27DE" w:rsidP="005F27DE">
            <w:pPr>
              <w:jc w:val="right"/>
              <w:rPr>
                <w:sz w:val="16"/>
                <w:szCs w:val="16"/>
                <w:lang w:eastAsia="tr-TR"/>
              </w:rPr>
            </w:pPr>
            <w:r w:rsidRPr="005F27DE">
              <w:rPr>
                <w:sz w:val="16"/>
                <w:szCs w:val="16"/>
                <w:lang w:eastAsia="tr-TR"/>
              </w:rPr>
              <w:t>-</w:t>
            </w:r>
          </w:p>
        </w:tc>
      </w:tr>
      <w:tr w:rsidR="005F27DE" w:rsidRPr="005F27DE" w14:paraId="5391F0CC" w14:textId="77777777" w:rsidTr="00584A7D">
        <w:trPr>
          <w:trHeight w:hRule="exact" w:val="227"/>
        </w:trPr>
        <w:tc>
          <w:tcPr>
            <w:tcW w:w="3111" w:type="dxa"/>
            <w:shd w:val="clear" w:color="auto" w:fill="auto"/>
            <w:vAlign w:val="bottom"/>
            <w:hideMark/>
          </w:tcPr>
          <w:p w14:paraId="0D638B6A" w14:textId="77777777" w:rsidR="005F27DE" w:rsidRPr="005F27DE" w:rsidRDefault="005F27DE" w:rsidP="005F27DE">
            <w:pPr>
              <w:ind w:firstLine="57"/>
              <w:rPr>
                <w:b/>
                <w:bCs/>
                <w:color w:val="000000"/>
                <w:sz w:val="16"/>
                <w:szCs w:val="16"/>
                <w:lang w:eastAsia="tr-TR"/>
              </w:rPr>
            </w:pPr>
            <w:r w:rsidRPr="005F27DE">
              <w:rPr>
                <w:b/>
                <w:bCs/>
                <w:color w:val="000000"/>
                <w:sz w:val="16"/>
                <w:szCs w:val="16"/>
                <w:lang w:eastAsia="tr-TR"/>
              </w:rPr>
              <w:t>Toplam</w:t>
            </w:r>
          </w:p>
        </w:tc>
        <w:tc>
          <w:tcPr>
            <w:tcW w:w="816" w:type="dxa"/>
            <w:shd w:val="clear" w:color="auto" w:fill="auto"/>
            <w:vAlign w:val="bottom"/>
            <w:hideMark/>
          </w:tcPr>
          <w:p w14:paraId="3EE81FC6" w14:textId="4BF055A7" w:rsidR="005F27DE" w:rsidRPr="005F27DE" w:rsidRDefault="005F27DE" w:rsidP="005F27DE">
            <w:pPr>
              <w:jc w:val="right"/>
              <w:rPr>
                <w:b/>
                <w:bCs/>
                <w:sz w:val="16"/>
                <w:szCs w:val="16"/>
                <w:lang w:eastAsia="tr-TR"/>
              </w:rPr>
            </w:pPr>
            <w:r w:rsidRPr="005F27DE">
              <w:rPr>
                <w:b/>
                <w:bCs/>
                <w:sz w:val="16"/>
                <w:szCs w:val="16"/>
                <w:lang w:eastAsia="tr-TR"/>
              </w:rPr>
              <w:t>65</w:t>
            </w:r>
          </w:p>
        </w:tc>
        <w:tc>
          <w:tcPr>
            <w:tcW w:w="816" w:type="dxa"/>
            <w:shd w:val="clear" w:color="auto" w:fill="auto"/>
            <w:vAlign w:val="bottom"/>
            <w:hideMark/>
          </w:tcPr>
          <w:p w14:paraId="6A17C698" w14:textId="10686BF9" w:rsidR="005F27DE" w:rsidRPr="005F27DE" w:rsidRDefault="005F27DE" w:rsidP="005F27DE">
            <w:pPr>
              <w:jc w:val="right"/>
              <w:rPr>
                <w:b/>
                <w:bCs/>
                <w:sz w:val="16"/>
                <w:szCs w:val="16"/>
                <w:lang w:eastAsia="tr-TR"/>
              </w:rPr>
            </w:pPr>
            <w:r w:rsidRPr="005F27DE">
              <w:rPr>
                <w:b/>
                <w:bCs/>
                <w:sz w:val="16"/>
                <w:szCs w:val="16"/>
                <w:lang w:eastAsia="tr-TR"/>
              </w:rPr>
              <w:t>1,435</w:t>
            </w:r>
          </w:p>
        </w:tc>
        <w:tc>
          <w:tcPr>
            <w:tcW w:w="816" w:type="dxa"/>
            <w:shd w:val="clear" w:color="auto" w:fill="auto"/>
            <w:vAlign w:val="bottom"/>
            <w:hideMark/>
          </w:tcPr>
          <w:p w14:paraId="2D2AA2FD" w14:textId="35198FE5" w:rsidR="005F27DE" w:rsidRPr="005F27DE" w:rsidRDefault="005F27DE" w:rsidP="005F27DE">
            <w:pPr>
              <w:jc w:val="right"/>
              <w:rPr>
                <w:b/>
                <w:bCs/>
                <w:sz w:val="16"/>
                <w:szCs w:val="16"/>
                <w:lang w:eastAsia="tr-TR"/>
              </w:rPr>
            </w:pPr>
            <w:r w:rsidRPr="005F27DE">
              <w:rPr>
                <w:b/>
                <w:bCs/>
                <w:sz w:val="16"/>
                <w:szCs w:val="16"/>
                <w:lang w:eastAsia="tr-TR"/>
              </w:rPr>
              <w:t>6</w:t>
            </w:r>
          </w:p>
        </w:tc>
        <w:tc>
          <w:tcPr>
            <w:tcW w:w="816" w:type="dxa"/>
            <w:shd w:val="clear" w:color="auto" w:fill="auto"/>
            <w:vAlign w:val="bottom"/>
            <w:hideMark/>
          </w:tcPr>
          <w:p w14:paraId="57BBA1B8" w14:textId="3CCC63DB" w:rsidR="005F27DE" w:rsidRPr="005F27DE" w:rsidRDefault="005F27DE" w:rsidP="005F27DE">
            <w:pPr>
              <w:jc w:val="right"/>
              <w:rPr>
                <w:b/>
                <w:bCs/>
                <w:sz w:val="16"/>
                <w:szCs w:val="16"/>
                <w:lang w:eastAsia="tr-TR"/>
              </w:rPr>
            </w:pPr>
            <w:r w:rsidRPr="005F27DE">
              <w:rPr>
                <w:b/>
                <w:bCs/>
                <w:sz w:val="16"/>
                <w:szCs w:val="16"/>
                <w:lang w:eastAsia="tr-TR"/>
              </w:rPr>
              <w:t>6</w:t>
            </w:r>
          </w:p>
        </w:tc>
        <w:tc>
          <w:tcPr>
            <w:tcW w:w="816" w:type="dxa"/>
            <w:shd w:val="clear" w:color="auto" w:fill="auto"/>
            <w:vAlign w:val="bottom"/>
            <w:hideMark/>
          </w:tcPr>
          <w:p w14:paraId="5437F991" w14:textId="3D365C4D" w:rsidR="005F27DE" w:rsidRPr="005F27DE" w:rsidRDefault="005F27DE" w:rsidP="005F27DE">
            <w:pPr>
              <w:jc w:val="right"/>
              <w:rPr>
                <w:b/>
                <w:bCs/>
                <w:sz w:val="16"/>
                <w:szCs w:val="16"/>
                <w:lang w:eastAsia="tr-TR"/>
              </w:rPr>
            </w:pPr>
            <w:r w:rsidRPr="005F27DE">
              <w:rPr>
                <w:b/>
                <w:bCs/>
                <w:sz w:val="16"/>
                <w:szCs w:val="16"/>
                <w:lang w:eastAsia="tr-TR"/>
              </w:rPr>
              <w:t>6</w:t>
            </w:r>
          </w:p>
        </w:tc>
        <w:tc>
          <w:tcPr>
            <w:tcW w:w="816" w:type="dxa"/>
            <w:shd w:val="clear" w:color="auto" w:fill="auto"/>
            <w:vAlign w:val="bottom"/>
            <w:hideMark/>
          </w:tcPr>
          <w:p w14:paraId="026E14D5" w14:textId="6685398B" w:rsidR="005F27DE" w:rsidRPr="005F27DE" w:rsidRDefault="005F27DE" w:rsidP="005F27DE">
            <w:pPr>
              <w:jc w:val="right"/>
              <w:rPr>
                <w:b/>
                <w:bCs/>
                <w:sz w:val="16"/>
                <w:szCs w:val="16"/>
                <w:lang w:eastAsia="tr-TR"/>
              </w:rPr>
            </w:pPr>
            <w:r w:rsidRPr="005F27DE">
              <w:rPr>
                <w:b/>
                <w:bCs/>
                <w:sz w:val="16"/>
                <w:szCs w:val="16"/>
                <w:lang w:eastAsia="tr-TR"/>
              </w:rPr>
              <w:t>1,423</w:t>
            </w:r>
          </w:p>
        </w:tc>
        <w:tc>
          <w:tcPr>
            <w:tcW w:w="816" w:type="dxa"/>
            <w:shd w:val="clear" w:color="auto" w:fill="auto"/>
            <w:vAlign w:val="bottom"/>
            <w:hideMark/>
          </w:tcPr>
          <w:p w14:paraId="5421EB19" w14:textId="5B003C10" w:rsidR="005F27DE" w:rsidRPr="005F27DE" w:rsidRDefault="005F27DE" w:rsidP="005F27DE">
            <w:pPr>
              <w:jc w:val="right"/>
              <w:rPr>
                <w:b/>
                <w:bCs/>
                <w:sz w:val="16"/>
                <w:szCs w:val="16"/>
                <w:lang w:eastAsia="tr-TR"/>
              </w:rPr>
            </w:pPr>
            <w:r w:rsidRPr="005F27DE">
              <w:rPr>
                <w:b/>
                <w:bCs/>
                <w:sz w:val="16"/>
                <w:szCs w:val="16"/>
                <w:lang w:eastAsia="tr-TR"/>
              </w:rPr>
              <w:t>-</w:t>
            </w:r>
          </w:p>
        </w:tc>
        <w:tc>
          <w:tcPr>
            <w:tcW w:w="816" w:type="dxa"/>
            <w:shd w:val="clear" w:color="auto" w:fill="auto"/>
            <w:vAlign w:val="bottom"/>
            <w:hideMark/>
          </w:tcPr>
          <w:p w14:paraId="3444EF02" w14:textId="17E9474E" w:rsidR="005F27DE" w:rsidRPr="005F27DE" w:rsidRDefault="005F27DE" w:rsidP="005F27DE">
            <w:pPr>
              <w:jc w:val="right"/>
              <w:rPr>
                <w:b/>
                <w:bCs/>
                <w:sz w:val="16"/>
                <w:szCs w:val="16"/>
                <w:lang w:eastAsia="tr-TR"/>
              </w:rPr>
            </w:pPr>
            <w:r w:rsidRPr="005F27DE">
              <w:rPr>
                <w:b/>
                <w:bCs/>
                <w:sz w:val="16"/>
                <w:szCs w:val="16"/>
                <w:lang w:eastAsia="tr-TR"/>
              </w:rPr>
              <w:t>2,941</w:t>
            </w:r>
          </w:p>
        </w:tc>
      </w:tr>
      <w:tr w:rsidR="005F27DE" w:rsidRPr="005F27DE" w14:paraId="11F23F8F" w14:textId="77777777" w:rsidTr="00584A7D">
        <w:trPr>
          <w:trHeight w:hRule="exact" w:val="227"/>
        </w:trPr>
        <w:tc>
          <w:tcPr>
            <w:tcW w:w="3111" w:type="dxa"/>
            <w:shd w:val="clear" w:color="auto" w:fill="auto"/>
            <w:vAlign w:val="bottom"/>
            <w:hideMark/>
          </w:tcPr>
          <w:p w14:paraId="1B38AE80" w14:textId="77777777" w:rsidR="005F27DE" w:rsidRPr="005F27DE" w:rsidRDefault="005F27DE" w:rsidP="005F27DE">
            <w:pPr>
              <w:ind w:firstLine="57"/>
              <w:rPr>
                <w:b/>
                <w:bCs/>
                <w:color w:val="000000"/>
                <w:sz w:val="16"/>
                <w:szCs w:val="16"/>
                <w:lang w:eastAsia="tr-TR"/>
              </w:rPr>
            </w:pPr>
            <w:r w:rsidRPr="005F27DE">
              <w:rPr>
                <w:b/>
                <w:bCs/>
                <w:color w:val="000000"/>
                <w:sz w:val="16"/>
                <w:szCs w:val="16"/>
                <w:lang w:eastAsia="tr-TR"/>
              </w:rPr>
              <w:t>Genel toplam</w:t>
            </w:r>
          </w:p>
        </w:tc>
        <w:tc>
          <w:tcPr>
            <w:tcW w:w="816" w:type="dxa"/>
            <w:shd w:val="clear" w:color="auto" w:fill="auto"/>
            <w:vAlign w:val="bottom"/>
            <w:hideMark/>
          </w:tcPr>
          <w:p w14:paraId="688B24C0" w14:textId="3FAB9CF6" w:rsidR="005F27DE" w:rsidRPr="005F27DE" w:rsidRDefault="005F27DE" w:rsidP="005F27DE">
            <w:pPr>
              <w:jc w:val="right"/>
              <w:rPr>
                <w:b/>
                <w:bCs/>
                <w:sz w:val="16"/>
                <w:szCs w:val="16"/>
                <w:lang w:eastAsia="tr-TR"/>
              </w:rPr>
            </w:pPr>
            <w:r w:rsidRPr="005F27DE">
              <w:rPr>
                <w:b/>
                <w:bCs/>
                <w:sz w:val="16"/>
                <w:szCs w:val="16"/>
                <w:lang w:eastAsia="tr-TR"/>
              </w:rPr>
              <w:t>171</w:t>
            </w:r>
          </w:p>
        </w:tc>
        <w:tc>
          <w:tcPr>
            <w:tcW w:w="816" w:type="dxa"/>
            <w:shd w:val="clear" w:color="auto" w:fill="auto"/>
            <w:vAlign w:val="bottom"/>
            <w:hideMark/>
          </w:tcPr>
          <w:p w14:paraId="3D0DBD71" w14:textId="70CD5EB5" w:rsidR="005F27DE" w:rsidRPr="005F27DE" w:rsidRDefault="005F27DE" w:rsidP="005F27DE">
            <w:pPr>
              <w:jc w:val="right"/>
              <w:rPr>
                <w:b/>
                <w:bCs/>
                <w:sz w:val="16"/>
                <w:szCs w:val="16"/>
                <w:lang w:eastAsia="tr-TR"/>
              </w:rPr>
            </w:pPr>
            <w:r w:rsidRPr="005F27DE">
              <w:rPr>
                <w:b/>
                <w:bCs/>
                <w:sz w:val="16"/>
                <w:szCs w:val="16"/>
                <w:lang w:eastAsia="tr-TR"/>
              </w:rPr>
              <w:t>56,914</w:t>
            </w:r>
          </w:p>
        </w:tc>
        <w:tc>
          <w:tcPr>
            <w:tcW w:w="816" w:type="dxa"/>
            <w:shd w:val="clear" w:color="auto" w:fill="auto"/>
            <w:vAlign w:val="bottom"/>
            <w:hideMark/>
          </w:tcPr>
          <w:p w14:paraId="5329788F" w14:textId="3ECCFC22" w:rsidR="005F27DE" w:rsidRPr="005F27DE" w:rsidRDefault="005F27DE" w:rsidP="005F27DE">
            <w:pPr>
              <w:jc w:val="right"/>
              <w:rPr>
                <w:b/>
                <w:bCs/>
                <w:sz w:val="16"/>
                <w:szCs w:val="16"/>
                <w:lang w:eastAsia="tr-TR"/>
              </w:rPr>
            </w:pPr>
            <w:r w:rsidRPr="005F27DE">
              <w:rPr>
                <w:b/>
                <w:bCs/>
                <w:sz w:val="16"/>
                <w:szCs w:val="16"/>
                <w:lang w:eastAsia="tr-TR"/>
              </w:rPr>
              <w:t>84</w:t>
            </w:r>
          </w:p>
        </w:tc>
        <w:tc>
          <w:tcPr>
            <w:tcW w:w="816" w:type="dxa"/>
            <w:shd w:val="clear" w:color="auto" w:fill="auto"/>
            <w:vAlign w:val="bottom"/>
            <w:hideMark/>
          </w:tcPr>
          <w:p w14:paraId="7902DDFD" w14:textId="43AE0D88" w:rsidR="005F27DE" w:rsidRPr="005F27DE" w:rsidRDefault="005F27DE" w:rsidP="005F27DE">
            <w:pPr>
              <w:jc w:val="right"/>
              <w:rPr>
                <w:b/>
                <w:bCs/>
                <w:sz w:val="16"/>
                <w:szCs w:val="16"/>
                <w:lang w:eastAsia="tr-TR"/>
              </w:rPr>
            </w:pPr>
            <w:r w:rsidRPr="005F27DE">
              <w:rPr>
                <w:b/>
                <w:bCs/>
                <w:sz w:val="16"/>
                <w:szCs w:val="16"/>
                <w:lang w:eastAsia="tr-TR"/>
              </w:rPr>
              <w:t>12</w:t>
            </w:r>
          </w:p>
        </w:tc>
        <w:tc>
          <w:tcPr>
            <w:tcW w:w="816" w:type="dxa"/>
            <w:shd w:val="clear" w:color="auto" w:fill="auto"/>
            <w:vAlign w:val="bottom"/>
            <w:hideMark/>
          </w:tcPr>
          <w:p w14:paraId="7E0B1D28" w14:textId="3D56AD99" w:rsidR="005F27DE" w:rsidRPr="005F27DE" w:rsidRDefault="005F27DE" w:rsidP="005F27DE">
            <w:pPr>
              <w:jc w:val="right"/>
              <w:rPr>
                <w:b/>
                <w:bCs/>
                <w:sz w:val="16"/>
                <w:szCs w:val="16"/>
                <w:lang w:eastAsia="tr-TR"/>
              </w:rPr>
            </w:pPr>
            <w:r w:rsidRPr="005F27DE">
              <w:rPr>
                <w:b/>
                <w:bCs/>
                <w:sz w:val="16"/>
                <w:szCs w:val="16"/>
                <w:lang w:eastAsia="tr-TR"/>
              </w:rPr>
              <w:t>12</w:t>
            </w:r>
          </w:p>
        </w:tc>
        <w:tc>
          <w:tcPr>
            <w:tcW w:w="816" w:type="dxa"/>
            <w:shd w:val="clear" w:color="auto" w:fill="auto"/>
            <w:vAlign w:val="bottom"/>
            <w:hideMark/>
          </w:tcPr>
          <w:p w14:paraId="0B6A7741" w14:textId="01E5AFF8" w:rsidR="005F27DE" w:rsidRPr="005F27DE" w:rsidRDefault="005F27DE" w:rsidP="005F27DE">
            <w:pPr>
              <w:jc w:val="right"/>
              <w:rPr>
                <w:b/>
                <w:bCs/>
                <w:sz w:val="16"/>
                <w:szCs w:val="16"/>
                <w:lang w:eastAsia="tr-TR"/>
              </w:rPr>
            </w:pPr>
            <w:r w:rsidRPr="005F27DE">
              <w:rPr>
                <w:b/>
                <w:bCs/>
                <w:sz w:val="16"/>
                <w:szCs w:val="16"/>
                <w:lang w:eastAsia="tr-TR"/>
              </w:rPr>
              <w:t>1,425</w:t>
            </w:r>
          </w:p>
        </w:tc>
        <w:tc>
          <w:tcPr>
            <w:tcW w:w="816" w:type="dxa"/>
            <w:shd w:val="clear" w:color="auto" w:fill="auto"/>
            <w:vAlign w:val="bottom"/>
            <w:hideMark/>
          </w:tcPr>
          <w:p w14:paraId="0E6DA580" w14:textId="031BC847" w:rsidR="005F27DE" w:rsidRPr="005F27DE" w:rsidRDefault="005F27DE" w:rsidP="005F27DE">
            <w:pPr>
              <w:jc w:val="right"/>
              <w:rPr>
                <w:b/>
                <w:bCs/>
                <w:sz w:val="16"/>
                <w:szCs w:val="16"/>
                <w:lang w:eastAsia="tr-TR"/>
              </w:rPr>
            </w:pPr>
            <w:r w:rsidRPr="005F27DE">
              <w:rPr>
                <w:b/>
                <w:bCs/>
                <w:sz w:val="16"/>
                <w:szCs w:val="16"/>
                <w:lang w:eastAsia="tr-TR"/>
              </w:rPr>
              <w:t>-</w:t>
            </w:r>
          </w:p>
        </w:tc>
        <w:tc>
          <w:tcPr>
            <w:tcW w:w="816" w:type="dxa"/>
            <w:shd w:val="clear" w:color="auto" w:fill="auto"/>
            <w:vAlign w:val="bottom"/>
            <w:hideMark/>
          </w:tcPr>
          <w:p w14:paraId="1F72CB69" w14:textId="16247E09" w:rsidR="005F27DE" w:rsidRPr="005F27DE" w:rsidRDefault="005F27DE" w:rsidP="005F27DE">
            <w:pPr>
              <w:jc w:val="right"/>
              <w:rPr>
                <w:b/>
                <w:bCs/>
                <w:sz w:val="16"/>
                <w:szCs w:val="16"/>
                <w:lang w:eastAsia="tr-TR"/>
              </w:rPr>
            </w:pPr>
            <w:r w:rsidRPr="005F27DE">
              <w:rPr>
                <w:b/>
                <w:bCs/>
                <w:sz w:val="16"/>
                <w:szCs w:val="16"/>
                <w:lang w:eastAsia="tr-TR"/>
              </w:rPr>
              <w:t>58,618</w:t>
            </w:r>
          </w:p>
        </w:tc>
      </w:tr>
    </w:tbl>
    <w:p w14:paraId="06BBE4E0" w14:textId="77777777" w:rsidR="004F01CF" w:rsidRPr="00CB56EC" w:rsidRDefault="004F01CF" w:rsidP="00E30CF9">
      <w:pPr>
        <w:autoSpaceDE w:val="0"/>
        <w:autoSpaceDN w:val="0"/>
        <w:adjustRightInd w:val="0"/>
        <w:rPr>
          <w:sz w:val="10"/>
          <w:highlight w:val="yellow"/>
          <w:lang w:eastAsia="en-GB"/>
        </w:rPr>
      </w:pPr>
    </w:p>
    <w:p w14:paraId="71480ACD" w14:textId="77777777" w:rsidR="00E30CF9" w:rsidRPr="00CB56EC" w:rsidRDefault="00E30CF9" w:rsidP="005F27DE">
      <w:pPr>
        <w:pageBreakBefore/>
        <w:autoSpaceDE w:val="0"/>
        <w:autoSpaceDN w:val="0"/>
        <w:adjustRightInd w:val="0"/>
        <w:ind w:hanging="567"/>
        <w:rPr>
          <w:lang w:eastAsia="en-GB"/>
        </w:rPr>
      </w:pPr>
      <w:r w:rsidRPr="00CB56EC">
        <w:rPr>
          <w:b/>
          <w:bCs/>
          <w:iCs/>
        </w:rPr>
        <w:lastRenderedPageBreak/>
        <w:t>4.5</w:t>
      </w:r>
      <w:r w:rsidRPr="00CB56EC">
        <w:rPr>
          <w:b/>
          <w:bCs/>
          <w:iCs/>
        </w:rPr>
        <w:tab/>
        <w:t>Ticari kar/zarara ilişkin açıklamalar (Net)</w:t>
      </w:r>
    </w:p>
    <w:p w14:paraId="73D33D1D" w14:textId="77777777" w:rsidR="00E30CF9" w:rsidRPr="00CB56EC" w:rsidRDefault="00E30CF9" w:rsidP="00E30CF9">
      <w:pPr>
        <w:autoSpaceDE w:val="0"/>
        <w:autoSpaceDN w:val="0"/>
        <w:adjustRightInd w:val="0"/>
        <w:rPr>
          <w:lang w:eastAsia="en-GB"/>
        </w:rPr>
      </w:pPr>
    </w:p>
    <w:tbl>
      <w:tblPr>
        <w:tblW w:w="9639"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940"/>
        <w:gridCol w:w="1349"/>
        <w:gridCol w:w="1350"/>
      </w:tblGrid>
      <w:tr w:rsidR="00C62935" w:rsidRPr="00CB56EC" w14:paraId="19D9F011" w14:textId="77777777" w:rsidTr="00BF2F32">
        <w:trPr>
          <w:trHeight w:hRule="exact" w:val="227"/>
        </w:trPr>
        <w:tc>
          <w:tcPr>
            <w:tcW w:w="6940" w:type="dxa"/>
            <w:shd w:val="clear" w:color="auto" w:fill="auto"/>
            <w:vAlign w:val="bottom"/>
            <w:hideMark/>
          </w:tcPr>
          <w:p w14:paraId="09DC73A8" w14:textId="77777777" w:rsidR="00C62935" w:rsidRPr="00CB56EC" w:rsidRDefault="00C62935" w:rsidP="00C62935">
            <w:pPr>
              <w:rPr>
                <w:b/>
                <w:sz w:val="18"/>
                <w:szCs w:val="18"/>
                <w:lang w:eastAsia="tr-TR"/>
              </w:rPr>
            </w:pPr>
            <w:r w:rsidRPr="00CB56EC">
              <w:rPr>
                <w:b/>
                <w:sz w:val="18"/>
                <w:szCs w:val="18"/>
                <w:lang w:eastAsia="tr-TR"/>
              </w:rPr>
              <w:t> </w:t>
            </w:r>
          </w:p>
        </w:tc>
        <w:tc>
          <w:tcPr>
            <w:tcW w:w="1349" w:type="dxa"/>
            <w:shd w:val="clear" w:color="auto" w:fill="auto"/>
            <w:vAlign w:val="bottom"/>
            <w:hideMark/>
          </w:tcPr>
          <w:p w14:paraId="694D99B8" w14:textId="77777777" w:rsidR="00C62935" w:rsidRPr="00CB56EC" w:rsidRDefault="00C62935" w:rsidP="00C62935">
            <w:pPr>
              <w:jc w:val="right"/>
              <w:rPr>
                <w:b/>
                <w:bCs/>
                <w:sz w:val="18"/>
                <w:szCs w:val="18"/>
                <w:lang w:eastAsia="tr-TR"/>
              </w:rPr>
            </w:pPr>
            <w:r w:rsidRPr="00CB56EC">
              <w:rPr>
                <w:b/>
                <w:bCs/>
                <w:sz w:val="18"/>
                <w:szCs w:val="18"/>
                <w:lang w:eastAsia="tr-TR"/>
              </w:rPr>
              <w:t>Cari Dönem</w:t>
            </w:r>
          </w:p>
        </w:tc>
        <w:tc>
          <w:tcPr>
            <w:tcW w:w="1350" w:type="dxa"/>
            <w:shd w:val="clear" w:color="auto" w:fill="auto"/>
            <w:vAlign w:val="bottom"/>
            <w:hideMark/>
          </w:tcPr>
          <w:p w14:paraId="610F0FB1" w14:textId="77777777" w:rsidR="00C62935" w:rsidRPr="00CB56EC" w:rsidRDefault="00C62935" w:rsidP="00C62935">
            <w:pPr>
              <w:jc w:val="right"/>
              <w:rPr>
                <w:b/>
                <w:bCs/>
                <w:sz w:val="18"/>
                <w:szCs w:val="18"/>
                <w:lang w:eastAsia="tr-TR"/>
              </w:rPr>
            </w:pPr>
            <w:r w:rsidRPr="00CB56EC">
              <w:rPr>
                <w:b/>
                <w:bCs/>
                <w:sz w:val="18"/>
                <w:szCs w:val="18"/>
                <w:lang w:eastAsia="tr-TR"/>
              </w:rPr>
              <w:t>Önceki Dönem</w:t>
            </w:r>
          </w:p>
        </w:tc>
      </w:tr>
      <w:tr w:rsidR="00BF2F32" w:rsidRPr="00BF2F32" w14:paraId="3421E7AC" w14:textId="77777777" w:rsidTr="00BF2F32">
        <w:trPr>
          <w:trHeight w:hRule="exact" w:val="227"/>
        </w:trPr>
        <w:tc>
          <w:tcPr>
            <w:tcW w:w="6940" w:type="dxa"/>
            <w:shd w:val="clear" w:color="auto" w:fill="auto"/>
            <w:vAlign w:val="bottom"/>
            <w:hideMark/>
          </w:tcPr>
          <w:p w14:paraId="58DB6BD4" w14:textId="77777777" w:rsidR="00BF2F32" w:rsidRPr="00BF2F32" w:rsidRDefault="00BF2F32" w:rsidP="00BF2F32">
            <w:pPr>
              <w:rPr>
                <w:b/>
                <w:bCs/>
                <w:color w:val="000000"/>
                <w:sz w:val="18"/>
                <w:szCs w:val="18"/>
                <w:lang w:eastAsia="tr-TR"/>
              </w:rPr>
            </w:pPr>
            <w:r w:rsidRPr="00BF2F32">
              <w:rPr>
                <w:b/>
                <w:bCs/>
                <w:color w:val="000000"/>
                <w:sz w:val="18"/>
                <w:szCs w:val="18"/>
                <w:lang w:eastAsia="tr-TR"/>
              </w:rPr>
              <w:t>Kâr</w:t>
            </w:r>
          </w:p>
        </w:tc>
        <w:tc>
          <w:tcPr>
            <w:tcW w:w="1349" w:type="dxa"/>
            <w:shd w:val="clear" w:color="auto" w:fill="auto"/>
            <w:vAlign w:val="bottom"/>
            <w:hideMark/>
          </w:tcPr>
          <w:p w14:paraId="74C491EF" w14:textId="287D98F3" w:rsidR="00BF2F32" w:rsidRPr="00BF2F32" w:rsidRDefault="00BF2F32" w:rsidP="00BF2F32">
            <w:pPr>
              <w:jc w:val="right"/>
              <w:rPr>
                <w:b/>
                <w:bCs/>
                <w:color w:val="000000"/>
                <w:sz w:val="18"/>
                <w:szCs w:val="18"/>
              </w:rPr>
            </w:pPr>
            <w:r w:rsidRPr="005C441A">
              <w:rPr>
                <w:b/>
                <w:bCs/>
                <w:color w:val="000000"/>
                <w:sz w:val="18"/>
                <w:szCs w:val="18"/>
              </w:rPr>
              <w:t>347,549</w:t>
            </w:r>
          </w:p>
        </w:tc>
        <w:tc>
          <w:tcPr>
            <w:tcW w:w="1350" w:type="dxa"/>
            <w:shd w:val="clear" w:color="auto" w:fill="auto"/>
            <w:vAlign w:val="bottom"/>
            <w:hideMark/>
          </w:tcPr>
          <w:p w14:paraId="341F6992" w14:textId="48D95E32" w:rsidR="00BF2F32" w:rsidRPr="00BF2F32" w:rsidRDefault="00BF2F32" w:rsidP="00BF2F32">
            <w:pPr>
              <w:jc w:val="right"/>
              <w:rPr>
                <w:b/>
                <w:bCs/>
                <w:sz w:val="18"/>
                <w:szCs w:val="18"/>
              </w:rPr>
            </w:pPr>
            <w:r w:rsidRPr="00BF2F32">
              <w:rPr>
                <w:b/>
                <w:bCs/>
                <w:color w:val="000000"/>
                <w:sz w:val="18"/>
                <w:szCs w:val="18"/>
              </w:rPr>
              <w:t>120,288</w:t>
            </w:r>
          </w:p>
        </w:tc>
      </w:tr>
      <w:tr w:rsidR="00BF2F32" w:rsidRPr="00CB56EC" w14:paraId="07071AC5" w14:textId="77777777" w:rsidTr="00BF2F32">
        <w:trPr>
          <w:trHeight w:hRule="exact" w:val="227"/>
        </w:trPr>
        <w:tc>
          <w:tcPr>
            <w:tcW w:w="6940" w:type="dxa"/>
            <w:shd w:val="clear" w:color="auto" w:fill="auto"/>
            <w:vAlign w:val="bottom"/>
          </w:tcPr>
          <w:p w14:paraId="13C17EF7" w14:textId="77777777" w:rsidR="00BF2F32" w:rsidRPr="00CB56EC" w:rsidRDefault="00BF2F32" w:rsidP="00BF2F32">
            <w:pPr>
              <w:rPr>
                <w:color w:val="000000"/>
                <w:sz w:val="18"/>
                <w:szCs w:val="18"/>
                <w:lang w:eastAsia="tr-TR"/>
              </w:rPr>
            </w:pPr>
            <w:r w:rsidRPr="00CB56EC">
              <w:rPr>
                <w:color w:val="000000"/>
                <w:sz w:val="18"/>
                <w:szCs w:val="18"/>
                <w:lang w:eastAsia="tr-TR"/>
              </w:rPr>
              <w:t>Sermaye piyasası işlemleri kârı</w:t>
            </w:r>
          </w:p>
        </w:tc>
        <w:tc>
          <w:tcPr>
            <w:tcW w:w="1349" w:type="dxa"/>
            <w:shd w:val="clear" w:color="auto" w:fill="auto"/>
            <w:vAlign w:val="bottom"/>
          </w:tcPr>
          <w:p w14:paraId="0130762B" w14:textId="373F83F1" w:rsidR="00BF2F32" w:rsidRPr="00BF2F32" w:rsidRDefault="00BF2F32" w:rsidP="00BF2F32">
            <w:pPr>
              <w:jc w:val="right"/>
              <w:rPr>
                <w:color w:val="000000"/>
                <w:sz w:val="18"/>
                <w:szCs w:val="18"/>
              </w:rPr>
            </w:pPr>
            <w:r w:rsidRPr="005C441A">
              <w:rPr>
                <w:color w:val="000000"/>
                <w:sz w:val="18"/>
                <w:szCs w:val="18"/>
              </w:rPr>
              <w:t>87,839</w:t>
            </w:r>
          </w:p>
        </w:tc>
        <w:tc>
          <w:tcPr>
            <w:tcW w:w="1350" w:type="dxa"/>
            <w:shd w:val="clear" w:color="auto" w:fill="auto"/>
            <w:vAlign w:val="bottom"/>
          </w:tcPr>
          <w:p w14:paraId="3B31F815" w14:textId="47FBC23B" w:rsidR="00BF2F32" w:rsidRPr="00CB56EC" w:rsidRDefault="00BF2F32" w:rsidP="00BF2F32">
            <w:pPr>
              <w:jc w:val="right"/>
              <w:rPr>
                <w:sz w:val="18"/>
                <w:szCs w:val="18"/>
              </w:rPr>
            </w:pPr>
            <w:r w:rsidRPr="00D14115">
              <w:rPr>
                <w:color w:val="000000"/>
                <w:sz w:val="18"/>
                <w:szCs w:val="18"/>
              </w:rPr>
              <w:t>98,318</w:t>
            </w:r>
          </w:p>
        </w:tc>
      </w:tr>
      <w:tr w:rsidR="00BF2F32" w:rsidRPr="00CB56EC" w14:paraId="3ED0B2ED" w14:textId="77777777" w:rsidTr="00BF2F32">
        <w:trPr>
          <w:trHeight w:hRule="exact" w:val="227"/>
        </w:trPr>
        <w:tc>
          <w:tcPr>
            <w:tcW w:w="6940" w:type="dxa"/>
            <w:shd w:val="clear" w:color="auto" w:fill="auto"/>
            <w:vAlign w:val="bottom"/>
          </w:tcPr>
          <w:p w14:paraId="369AAE0A" w14:textId="77777777" w:rsidR="00BF2F32" w:rsidRPr="00CB56EC" w:rsidRDefault="00BF2F32" w:rsidP="00BF2F32">
            <w:pPr>
              <w:rPr>
                <w:color w:val="000000"/>
                <w:sz w:val="18"/>
                <w:szCs w:val="18"/>
                <w:lang w:eastAsia="tr-TR"/>
              </w:rPr>
            </w:pPr>
            <w:r w:rsidRPr="00CB56EC">
              <w:rPr>
                <w:color w:val="000000"/>
                <w:sz w:val="18"/>
                <w:szCs w:val="18"/>
                <w:lang w:eastAsia="tr-TR"/>
              </w:rPr>
              <w:t>Türev finansal işlemlerden kâr</w:t>
            </w:r>
          </w:p>
        </w:tc>
        <w:tc>
          <w:tcPr>
            <w:tcW w:w="1349" w:type="dxa"/>
            <w:shd w:val="clear" w:color="auto" w:fill="auto"/>
            <w:vAlign w:val="bottom"/>
          </w:tcPr>
          <w:p w14:paraId="6713917E" w14:textId="42CB1C80" w:rsidR="00BF2F32" w:rsidRPr="00BF2F32" w:rsidRDefault="00BF2F32" w:rsidP="00BF2F32">
            <w:pPr>
              <w:jc w:val="right"/>
              <w:rPr>
                <w:color w:val="000000"/>
                <w:sz w:val="18"/>
                <w:szCs w:val="18"/>
              </w:rPr>
            </w:pPr>
            <w:r w:rsidRPr="005C441A">
              <w:rPr>
                <w:color w:val="000000"/>
                <w:sz w:val="18"/>
                <w:szCs w:val="18"/>
              </w:rPr>
              <w:t>100,164</w:t>
            </w:r>
          </w:p>
        </w:tc>
        <w:tc>
          <w:tcPr>
            <w:tcW w:w="1350" w:type="dxa"/>
            <w:shd w:val="clear" w:color="auto" w:fill="auto"/>
            <w:vAlign w:val="bottom"/>
          </w:tcPr>
          <w:p w14:paraId="74C18322" w14:textId="4A85D537" w:rsidR="00BF2F32" w:rsidRPr="00CB56EC" w:rsidRDefault="00BF2F32" w:rsidP="00BF2F32">
            <w:pPr>
              <w:jc w:val="right"/>
              <w:rPr>
                <w:sz w:val="18"/>
                <w:szCs w:val="18"/>
              </w:rPr>
            </w:pPr>
            <w:r w:rsidRPr="00D14115">
              <w:rPr>
                <w:color w:val="000000"/>
                <w:sz w:val="18"/>
                <w:szCs w:val="18"/>
              </w:rPr>
              <w:t>678</w:t>
            </w:r>
          </w:p>
        </w:tc>
      </w:tr>
      <w:tr w:rsidR="00BF2F32" w:rsidRPr="00CB56EC" w14:paraId="125B9F3C" w14:textId="77777777" w:rsidTr="00BF2F32">
        <w:trPr>
          <w:trHeight w:hRule="exact" w:val="227"/>
        </w:trPr>
        <w:tc>
          <w:tcPr>
            <w:tcW w:w="6940" w:type="dxa"/>
            <w:shd w:val="clear" w:color="auto" w:fill="auto"/>
            <w:vAlign w:val="bottom"/>
          </w:tcPr>
          <w:p w14:paraId="676D0670" w14:textId="77777777" w:rsidR="00BF2F32" w:rsidRPr="00CB56EC" w:rsidRDefault="00BF2F32" w:rsidP="00BF2F32">
            <w:pPr>
              <w:rPr>
                <w:color w:val="000000"/>
                <w:sz w:val="18"/>
                <w:szCs w:val="18"/>
                <w:lang w:eastAsia="tr-TR"/>
              </w:rPr>
            </w:pPr>
            <w:r w:rsidRPr="00CB56EC">
              <w:rPr>
                <w:color w:val="000000"/>
                <w:sz w:val="18"/>
                <w:szCs w:val="18"/>
                <w:lang w:eastAsia="tr-TR"/>
              </w:rPr>
              <w:t>Kambiyo işlemlerinden kâr</w:t>
            </w:r>
          </w:p>
        </w:tc>
        <w:tc>
          <w:tcPr>
            <w:tcW w:w="1349" w:type="dxa"/>
            <w:shd w:val="clear" w:color="auto" w:fill="auto"/>
            <w:vAlign w:val="bottom"/>
          </w:tcPr>
          <w:p w14:paraId="5C9CD672" w14:textId="7EAD4F4F" w:rsidR="00BF2F32" w:rsidRPr="00BF2F32" w:rsidRDefault="00BF2F32" w:rsidP="00BF2F32">
            <w:pPr>
              <w:jc w:val="right"/>
              <w:rPr>
                <w:color w:val="000000"/>
                <w:sz w:val="18"/>
                <w:szCs w:val="18"/>
              </w:rPr>
            </w:pPr>
            <w:r w:rsidRPr="005C441A">
              <w:rPr>
                <w:color w:val="000000"/>
                <w:sz w:val="18"/>
                <w:szCs w:val="18"/>
              </w:rPr>
              <w:t>159,546</w:t>
            </w:r>
          </w:p>
        </w:tc>
        <w:tc>
          <w:tcPr>
            <w:tcW w:w="1350" w:type="dxa"/>
            <w:shd w:val="clear" w:color="auto" w:fill="auto"/>
            <w:vAlign w:val="bottom"/>
          </w:tcPr>
          <w:p w14:paraId="07DBB280" w14:textId="4EFC88D1" w:rsidR="00BF2F32" w:rsidRPr="00CB56EC" w:rsidRDefault="00BF2F32" w:rsidP="00BF2F32">
            <w:pPr>
              <w:jc w:val="right"/>
              <w:rPr>
                <w:sz w:val="18"/>
                <w:szCs w:val="18"/>
              </w:rPr>
            </w:pPr>
            <w:r w:rsidRPr="00D14115">
              <w:rPr>
                <w:color w:val="000000"/>
                <w:sz w:val="18"/>
                <w:szCs w:val="18"/>
              </w:rPr>
              <w:t>21,292</w:t>
            </w:r>
          </w:p>
        </w:tc>
      </w:tr>
      <w:tr w:rsidR="00BF2F32" w:rsidRPr="00BF2F32" w14:paraId="061B61A3" w14:textId="77777777" w:rsidTr="00BF2F32">
        <w:trPr>
          <w:trHeight w:hRule="exact" w:val="227"/>
        </w:trPr>
        <w:tc>
          <w:tcPr>
            <w:tcW w:w="6940" w:type="dxa"/>
            <w:shd w:val="clear" w:color="auto" w:fill="auto"/>
            <w:vAlign w:val="bottom"/>
          </w:tcPr>
          <w:p w14:paraId="5FF88641" w14:textId="77777777" w:rsidR="00BF2F32" w:rsidRPr="00BF2F32" w:rsidRDefault="00BF2F32" w:rsidP="00BF2F32">
            <w:pPr>
              <w:rPr>
                <w:b/>
                <w:bCs/>
                <w:color w:val="000000"/>
                <w:sz w:val="18"/>
                <w:szCs w:val="18"/>
                <w:lang w:eastAsia="tr-TR"/>
              </w:rPr>
            </w:pPr>
            <w:r w:rsidRPr="00BF2F32">
              <w:rPr>
                <w:b/>
                <w:bCs/>
                <w:color w:val="000000"/>
                <w:sz w:val="18"/>
                <w:szCs w:val="18"/>
                <w:lang w:eastAsia="tr-TR"/>
              </w:rPr>
              <w:t>Zarar (-)</w:t>
            </w:r>
          </w:p>
        </w:tc>
        <w:tc>
          <w:tcPr>
            <w:tcW w:w="1349" w:type="dxa"/>
            <w:shd w:val="clear" w:color="auto" w:fill="auto"/>
            <w:vAlign w:val="bottom"/>
          </w:tcPr>
          <w:p w14:paraId="5C435410" w14:textId="7F25603A" w:rsidR="00BF2F32" w:rsidRPr="00BF2F32" w:rsidRDefault="00BF2F32" w:rsidP="00BF2F32">
            <w:pPr>
              <w:jc w:val="right"/>
              <w:rPr>
                <w:b/>
                <w:bCs/>
                <w:color w:val="000000"/>
                <w:sz w:val="18"/>
                <w:szCs w:val="18"/>
              </w:rPr>
            </w:pPr>
            <w:r w:rsidRPr="005C441A">
              <w:rPr>
                <w:b/>
                <w:bCs/>
                <w:color w:val="000000"/>
                <w:sz w:val="18"/>
                <w:szCs w:val="18"/>
              </w:rPr>
              <w:t>(192,787)</w:t>
            </w:r>
          </w:p>
        </w:tc>
        <w:tc>
          <w:tcPr>
            <w:tcW w:w="1350" w:type="dxa"/>
            <w:shd w:val="clear" w:color="auto" w:fill="auto"/>
            <w:vAlign w:val="bottom"/>
          </w:tcPr>
          <w:p w14:paraId="1DFCCB99" w14:textId="73720CF4" w:rsidR="00BF2F32" w:rsidRPr="00BF2F32" w:rsidRDefault="00BF2F32" w:rsidP="00BF2F32">
            <w:pPr>
              <w:jc w:val="right"/>
              <w:rPr>
                <w:b/>
                <w:bCs/>
                <w:sz w:val="18"/>
                <w:szCs w:val="18"/>
              </w:rPr>
            </w:pPr>
            <w:r w:rsidRPr="00BF2F32">
              <w:rPr>
                <w:b/>
                <w:bCs/>
                <w:color w:val="000000"/>
                <w:sz w:val="18"/>
                <w:szCs w:val="18"/>
              </w:rPr>
              <w:t>(12,372)</w:t>
            </w:r>
          </w:p>
        </w:tc>
      </w:tr>
      <w:tr w:rsidR="00BF2F32" w:rsidRPr="00CB56EC" w14:paraId="1CE56EB2" w14:textId="77777777" w:rsidTr="00BF2F32">
        <w:trPr>
          <w:trHeight w:hRule="exact" w:val="227"/>
        </w:trPr>
        <w:tc>
          <w:tcPr>
            <w:tcW w:w="6940" w:type="dxa"/>
            <w:shd w:val="clear" w:color="auto" w:fill="auto"/>
            <w:vAlign w:val="bottom"/>
          </w:tcPr>
          <w:p w14:paraId="637D4E67" w14:textId="77777777" w:rsidR="00BF2F32" w:rsidRPr="00CB56EC" w:rsidRDefault="00BF2F32" w:rsidP="00BF2F32">
            <w:pPr>
              <w:rPr>
                <w:color w:val="000000"/>
                <w:sz w:val="18"/>
                <w:szCs w:val="18"/>
                <w:lang w:eastAsia="tr-TR"/>
              </w:rPr>
            </w:pPr>
            <w:r w:rsidRPr="00CB56EC">
              <w:rPr>
                <w:color w:val="000000"/>
                <w:sz w:val="18"/>
                <w:szCs w:val="18"/>
                <w:lang w:eastAsia="tr-TR"/>
              </w:rPr>
              <w:t>Sermaye piyasası işlemleri zararı</w:t>
            </w:r>
          </w:p>
        </w:tc>
        <w:tc>
          <w:tcPr>
            <w:tcW w:w="1349" w:type="dxa"/>
            <w:shd w:val="clear" w:color="auto" w:fill="auto"/>
            <w:vAlign w:val="bottom"/>
          </w:tcPr>
          <w:p w14:paraId="5935BB5B" w14:textId="37994F0A" w:rsidR="00BF2F32" w:rsidRPr="00BF2F32" w:rsidRDefault="00BF2F32" w:rsidP="00BF2F32">
            <w:pPr>
              <w:jc w:val="right"/>
              <w:rPr>
                <w:color w:val="000000"/>
                <w:sz w:val="18"/>
                <w:szCs w:val="18"/>
              </w:rPr>
            </w:pPr>
            <w:r w:rsidRPr="00BF2F32">
              <w:rPr>
                <w:color w:val="000000"/>
                <w:sz w:val="18"/>
                <w:szCs w:val="18"/>
              </w:rPr>
              <w:t>-</w:t>
            </w:r>
          </w:p>
        </w:tc>
        <w:tc>
          <w:tcPr>
            <w:tcW w:w="1350" w:type="dxa"/>
            <w:shd w:val="clear" w:color="auto" w:fill="auto"/>
            <w:vAlign w:val="bottom"/>
          </w:tcPr>
          <w:p w14:paraId="7D616826" w14:textId="20132D88" w:rsidR="00BF2F32" w:rsidRPr="00CB56EC" w:rsidRDefault="00BF2F32" w:rsidP="00BF2F32">
            <w:pPr>
              <w:jc w:val="right"/>
              <w:rPr>
                <w:sz w:val="18"/>
                <w:szCs w:val="18"/>
              </w:rPr>
            </w:pPr>
            <w:r w:rsidRPr="004D08EE">
              <w:rPr>
                <w:color w:val="000000"/>
                <w:sz w:val="18"/>
                <w:szCs w:val="18"/>
              </w:rPr>
              <w:t>-</w:t>
            </w:r>
          </w:p>
        </w:tc>
      </w:tr>
      <w:tr w:rsidR="00BF2F32" w:rsidRPr="00CB56EC" w14:paraId="1424AFB1" w14:textId="77777777" w:rsidTr="00BF2F32">
        <w:trPr>
          <w:trHeight w:hRule="exact" w:val="227"/>
        </w:trPr>
        <w:tc>
          <w:tcPr>
            <w:tcW w:w="6940" w:type="dxa"/>
            <w:shd w:val="clear" w:color="auto" w:fill="auto"/>
            <w:vAlign w:val="bottom"/>
          </w:tcPr>
          <w:p w14:paraId="28D463EE" w14:textId="77777777" w:rsidR="00BF2F32" w:rsidRPr="00CB56EC" w:rsidRDefault="00BF2F32" w:rsidP="00BF2F32">
            <w:pPr>
              <w:rPr>
                <w:color w:val="000000"/>
                <w:sz w:val="18"/>
                <w:szCs w:val="18"/>
                <w:lang w:eastAsia="tr-TR"/>
              </w:rPr>
            </w:pPr>
            <w:r w:rsidRPr="00CB56EC">
              <w:rPr>
                <w:color w:val="000000"/>
                <w:sz w:val="18"/>
                <w:szCs w:val="18"/>
                <w:lang w:eastAsia="tr-TR"/>
              </w:rPr>
              <w:t>Türev finansal işlemlerden zarar</w:t>
            </w:r>
          </w:p>
        </w:tc>
        <w:tc>
          <w:tcPr>
            <w:tcW w:w="1349" w:type="dxa"/>
            <w:shd w:val="clear" w:color="auto" w:fill="auto"/>
            <w:vAlign w:val="bottom"/>
          </w:tcPr>
          <w:p w14:paraId="770A5CF3" w14:textId="59096672" w:rsidR="00BF2F32" w:rsidRPr="00BF2F32" w:rsidRDefault="00BF2F32" w:rsidP="00BF2F32">
            <w:pPr>
              <w:jc w:val="right"/>
              <w:rPr>
                <w:color w:val="000000"/>
                <w:sz w:val="18"/>
                <w:szCs w:val="18"/>
              </w:rPr>
            </w:pPr>
            <w:r w:rsidRPr="005C441A">
              <w:rPr>
                <w:color w:val="000000"/>
                <w:sz w:val="18"/>
                <w:szCs w:val="18"/>
              </w:rPr>
              <w:t>(80,821)</w:t>
            </w:r>
          </w:p>
        </w:tc>
        <w:tc>
          <w:tcPr>
            <w:tcW w:w="1350" w:type="dxa"/>
            <w:shd w:val="clear" w:color="auto" w:fill="auto"/>
            <w:vAlign w:val="bottom"/>
          </w:tcPr>
          <w:p w14:paraId="639CDF05" w14:textId="4938CB5C" w:rsidR="00BF2F32" w:rsidRPr="00CB56EC" w:rsidRDefault="00BF2F32" w:rsidP="00BF2F32">
            <w:pPr>
              <w:jc w:val="right"/>
              <w:rPr>
                <w:sz w:val="18"/>
                <w:szCs w:val="18"/>
              </w:rPr>
            </w:pPr>
            <w:r w:rsidRPr="00D14115">
              <w:rPr>
                <w:color w:val="000000"/>
                <w:sz w:val="18"/>
                <w:szCs w:val="18"/>
              </w:rPr>
              <w:t>(567)</w:t>
            </w:r>
          </w:p>
        </w:tc>
      </w:tr>
      <w:tr w:rsidR="00BF2F32" w:rsidRPr="00CB56EC" w14:paraId="09D57B95" w14:textId="77777777" w:rsidTr="00BF2F32">
        <w:trPr>
          <w:trHeight w:hRule="exact" w:val="227"/>
        </w:trPr>
        <w:tc>
          <w:tcPr>
            <w:tcW w:w="6940" w:type="dxa"/>
            <w:shd w:val="clear" w:color="auto" w:fill="auto"/>
            <w:vAlign w:val="bottom"/>
          </w:tcPr>
          <w:p w14:paraId="5E74C9DA" w14:textId="77777777" w:rsidR="00BF2F32" w:rsidRPr="00CB56EC" w:rsidRDefault="00BF2F32" w:rsidP="00BF2F32">
            <w:pPr>
              <w:rPr>
                <w:color w:val="000000"/>
                <w:sz w:val="18"/>
                <w:szCs w:val="18"/>
                <w:lang w:eastAsia="tr-TR"/>
              </w:rPr>
            </w:pPr>
            <w:r w:rsidRPr="00CB56EC">
              <w:rPr>
                <w:color w:val="000000"/>
                <w:sz w:val="18"/>
                <w:szCs w:val="18"/>
                <w:lang w:eastAsia="tr-TR"/>
              </w:rPr>
              <w:t>Kambiyo işlemlerinden zarar</w:t>
            </w:r>
          </w:p>
        </w:tc>
        <w:tc>
          <w:tcPr>
            <w:tcW w:w="1349" w:type="dxa"/>
            <w:shd w:val="clear" w:color="auto" w:fill="auto"/>
            <w:vAlign w:val="bottom"/>
          </w:tcPr>
          <w:p w14:paraId="4170A502" w14:textId="5B33405C" w:rsidR="00BF2F32" w:rsidRPr="00BF2F32" w:rsidRDefault="00BF2F32" w:rsidP="00BF2F32">
            <w:pPr>
              <w:jc w:val="right"/>
              <w:rPr>
                <w:color w:val="000000"/>
                <w:sz w:val="18"/>
                <w:szCs w:val="18"/>
              </w:rPr>
            </w:pPr>
            <w:r w:rsidRPr="005C441A">
              <w:rPr>
                <w:color w:val="000000"/>
                <w:sz w:val="18"/>
                <w:szCs w:val="18"/>
              </w:rPr>
              <w:t>(111,966)</w:t>
            </w:r>
          </w:p>
        </w:tc>
        <w:tc>
          <w:tcPr>
            <w:tcW w:w="1350" w:type="dxa"/>
            <w:shd w:val="clear" w:color="auto" w:fill="auto"/>
            <w:vAlign w:val="bottom"/>
          </w:tcPr>
          <w:p w14:paraId="19771E63" w14:textId="4935ACF5" w:rsidR="00BF2F32" w:rsidRPr="00CB56EC" w:rsidRDefault="00BF2F32" w:rsidP="00BF2F32">
            <w:pPr>
              <w:jc w:val="right"/>
              <w:rPr>
                <w:sz w:val="18"/>
                <w:szCs w:val="18"/>
              </w:rPr>
            </w:pPr>
            <w:r w:rsidRPr="00D14115">
              <w:rPr>
                <w:color w:val="000000"/>
                <w:sz w:val="18"/>
                <w:szCs w:val="18"/>
              </w:rPr>
              <w:t>(11,805)</w:t>
            </w:r>
          </w:p>
        </w:tc>
      </w:tr>
      <w:tr w:rsidR="00BF2F32" w:rsidRPr="00BF2F32" w14:paraId="77D30ABA" w14:textId="77777777" w:rsidTr="00BF2F32">
        <w:trPr>
          <w:trHeight w:hRule="exact" w:val="227"/>
        </w:trPr>
        <w:tc>
          <w:tcPr>
            <w:tcW w:w="6940" w:type="dxa"/>
            <w:shd w:val="clear" w:color="auto" w:fill="auto"/>
            <w:vAlign w:val="bottom"/>
          </w:tcPr>
          <w:p w14:paraId="5DF2BEC5" w14:textId="77777777" w:rsidR="00BF2F32" w:rsidRPr="00BF2F32" w:rsidRDefault="00BF2F32" w:rsidP="00BF2F32">
            <w:pPr>
              <w:rPr>
                <w:b/>
                <w:bCs/>
                <w:color w:val="000000"/>
                <w:sz w:val="18"/>
                <w:szCs w:val="18"/>
                <w:lang w:eastAsia="tr-TR"/>
              </w:rPr>
            </w:pPr>
            <w:r w:rsidRPr="00BF2F32">
              <w:rPr>
                <w:b/>
                <w:bCs/>
                <w:color w:val="000000"/>
                <w:sz w:val="18"/>
                <w:szCs w:val="18"/>
                <w:lang w:eastAsia="tr-TR"/>
              </w:rPr>
              <w:t>Ticari kar/zarar (net)</w:t>
            </w:r>
          </w:p>
        </w:tc>
        <w:tc>
          <w:tcPr>
            <w:tcW w:w="1349" w:type="dxa"/>
            <w:shd w:val="clear" w:color="auto" w:fill="auto"/>
            <w:vAlign w:val="bottom"/>
          </w:tcPr>
          <w:p w14:paraId="448D7BE2" w14:textId="1A1CEB62" w:rsidR="00BF2F32" w:rsidRPr="00BF2F32" w:rsidRDefault="00BF2F32" w:rsidP="00BF2F32">
            <w:pPr>
              <w:jc w:val="right"/>
              <w:rPr>
                <w:b/>
                <w:bCs/>
                <w:color w:val="000000"/>
                <w:sz w:val="18"/>
                <w:szCs w:val="18"/>
              </w:rPr>
            </w:pPr>
            <w:r w:rsidRPr="005C441A">
              <w:rPr>
                <w:b/>
                <w:bCs/>
                <w:color w:val="000000"/>
                <w:sz w:val="18"/>
                <w:szCs w:val="18"/>
              </w:rPr>
              <w:t>154,762</w:t>
            </w:r>
          </w:p>
        </w:tc>
        <w:tc>
          <w:tcPr>
            <w:tcW w:w="1350" w:type="dxa"/>
            <w:shd w:val="clear" w:color="auto" w:fill="auto"/>
            <w:vAlign w:val="bottom"/>
          </w:tcPr>
          <w:p w14:paraId="02D671A9" w14:textId="49606D1A" w:rsidR="00BF2F32" w:rsidRPr="00BF2F32" w:rsidRDefault="00BF2F32" w:rsidP="00BF2F32">
            <w:pPr>
              <w:jc w:val="right"/>
              <w:rPr>
                <w:b/>
                <w:bCs/>
                <w:sz w:val="18"/>
                <w:szCs w:val="18"/>
                <w:lang w:eastAsia="tr-TR"/>
              </w:rPr>
            </w:pPr>
            <w:r w:rsidRPr="00BF2F32">
              <w:rPr>
                <w:b/>
                <w:bCs/>
                <w:color w:val="000000"/>
                <w:sz w:val="18"/>
                <w:szCs w:val="18"/>
              </w:rPr>
              <w:t>107,916</w:t>
            </w:r>
          </w:p>
        </w:tc>
      </w:tr>
    </w:tbl>
    <w:p w14:paraId="764F7376" w14:textId="77777777" w:rsidR="00E30CF9" w:rsidRPr="00CB56EC" w:rsidRDefault="00E30CF9" w:rsidP="00E30CF9">
      <w:pPr>
        <w:autoSpaceDE w:val="0"/>
        <w:autoSpaceDN w:val="0"/>
        <w:adjustRightInd w:val="0"/>
        <w:rPr>
          <w:b/>
          <w:bCs/>
          <w:iCs/>
          <w:sz w:val="14"/>
          <w:highlight w:val="yellow"/>
        </w:rPr>
      </w:pPr>
    </w:p>
    <w:p w14:paraId="610D6A61" w14:textId="77777777" w:rsidR="00E30CF9" w:rsidRPr="00CB56EC" w:rsidRDefault="00E30CF9" w:rsidP="00E30CF9">
      <w:pPr>
        <w:autoSpaceDE w:val="0"/>
        <w:autoSpaceDN w:val="0"/>
        <w:adjustRightInd w:val="0"/>
        <w:ind w:hanging="567"/>
        <w:rPr>
          <w:b/>
          <w:bCs/>
          <w:iCs/>
        </w:rPr>
      </w:pPr>
      <w:r w:rsidRPr="00CB56EC">
        <w:rPr>
          <w:b/>
          <w:bCs/>
          <w:iCs/>
        </w:rPr>
        <w:t>4.6</w:t>
      </w:r>
      <w:r w:rsidRPr="00CB56EC">
        <w:rPr>
          <w:b/>
          <w:bCs/>
          <w:iCs/>
        </w:rPr>
        <w:tab/>
        <w:t>Diğer faaliyet gelirlerine ilişkin açıklamalar</w:t>
      </w:r>
    </w:p>
    <w:p w14:paraId="5AB6F676" w14:textId="77777777" w:rsidR="00E30CF9" w:rsidRPr="00CB56EC" w:rsidRDefault="00E30CF9" w:rsidP="00E30CF9">
      <w:pPr>
        <w:autoSpaceDE w:val="0"/>
        <w:autoSpaceDN w:val="0"/>
        <w:adjustRightInd w:val="0"/>
        <w:ind w:hanging="567"/>
        <w:rPr>
          <w:b/>
          <w:bCs/>
          <w:iCs/>
          <w:sz w:val="16"/>
          <w:szCs w:val="16"/>
        </w:rPr>
      </w:pPr>
    </w:p>
    <w:p w14:paraId="544A2436" w14:textId="01EA2BEF" w:rsidR="00C91FED" w:rsidRDefault="00E30CF9" w:rsidP="00D76F72">
      <w:pPr>
        <w:jc w:val="both"/>
        <w:rPr>
          <w:spacing w:val="-6"/>
        </w:rPr>
      </w:pPr>
      <w:r w:rsidRPr="00CB56EC">
        <w:rPr>
          <w:spacing w:val="-6"/>
        </w:rPr>
        <w:t>Diğer faaliyet gelirleri</w:t>
      </w:r>
      <w:r w:rsidR="00B651D4" w:rsidRPr="00CB56EC">
        <w:rPr>
          <w:spacing w:val="-6"/>
        </w:rPr>
        <w:t xml:space="preserve"> </w:t>
      </w:r>
      <w:r w:rsidR="00B651D4" w:rsidRPr="00471E01">
        <w:rPr>
          <w:spacing w:val="-6"/>
        </w:rPr>
        <w:t>top</w:t>
      </w:r>
      <w:r w:rsidR="00B651D4" w:rsidRPr="00BF2F32">
        <w:rPr>
          <w:spacing w:val="-6"/>
        </w:rPr>
        <w:t xml:space="preserve">lamı </w:t>
      </w:r>
      <w:r w:rsidR="00BF2F32" w:rsidRPr="00BF2F32">
        <w:rPr>
          <w:spacing w:val="-6"/>
        </w:rPr>
        <w:t>16,958</w:t>
      </w:r>
      <w:r w:rsidR="00B651D4" w:rsidRPr="00BF2F32">
        <w:rPr>
          <w:spacing w:val="-6"/>
        </w:rPr>
        <w:t xml:space="preserve"> TL (</w:t>
      </w:r>
      <w:r w:rsidR="00584A7D" w:rsidRPr="00BF2F32">
        <w:rPr>
          <w:spacing w:val="-6"/>
        </w:rPr>
        <w:t xml:space="preserve">31 </w:t>
      </w:r>
      <w:r w:rsidR="005F27DE" w:rsidRPr="00BF2F32">
        <w:rPr>
          <w:spacing w:val="-6"/>
        </w:rPr>
        <w:t>Mart</w:t>
      </w:r>
      <w:r w:rsidR="00584A7D" w:rsidRPr="00BF2F32">
        <w:rPr>
          <w:spacing w:val="-6"/>
        </w:rPr>
        <w:t xml:space="preserve"> 202</w:t>
      </w:r>
      <w:r w:rsidR="005F27DE" w:rsidRPr="00BF2F32">
        <w:rPr>
          <w:spacing w:val="-6"/>
        </w:rPr>
        <w:t>4</w:t>
      </w:r>
      <w:r w:rsidR="00B651D4" w:rsidRPr="00BF2F32">
        <w:rPr>
          <w:spacing w:val="-6"/>
        </w:rPr>
        <w:t xml:space="preserve"> – </w:t>
      </w:r>
      <w:r w:rsidR="005F27DE" w:rsidRPr="00BF2F32">
        <w:rPr>
          <w:spacing w:val="-6"/>
        </w:rPr>
        <w:t>871</w:t>
      </w:r>
      <w:r w:rsidR="00584A7D" w:rsidRPr="00BF2F32">
        <w:rPr>
          <w:spacing w:val="-6"/>
        </w:rPr>
        <w:t xml:space="preserve"> </w:t>
      </w:r>
      <w:r w:rsidR="00B651D4" w:rsidRPr="00BF2F32">
        <w:rPr>
          <w:spacing w:val="-6"/>
        </w:rPr>
        <w:t>TL) olup,</w:t>
      </w:r>
      <w:r w:rsidRPr="00BF2F32">
        <w:rPr>
          <w:spacing w:val="-6"/>
        </w:rPr>
        <w:t xml:space="preserve"> </w:t>
      </w:r>
      <w:r w:rsidR="00B651D4" w:rsidRPr="00BF2F32">
        <w:rPr>
          <w:spacing w:val="-6"/>
        </w:rPr>
        <w:t>içerisinde Banka’nın</w:t>
      </w:r>
      <w:r w:rsidRPr="00BF2F32">
        <w:rPr>
          <w:spacing w:val="-6"/>
        </w:rPr>
        <w:t xml:space="preserve"> gelirlerini önemli ölçüde etkileyen olağandışı kalemler </w:t>
      </w:r>
      <w:r w:rsidR="00B651D4" w:rsidRPr="00BF2F32">
        <w:rPr>
          <w:spacing w:val="-6"/>
        </w:rPr>
        <w:t>bulunmamaktadır</w:t>
      </w:r>
      <w:r w:rsidR="00B651D4" w:rsidRPr="00CB56EC">
        <w:rPr>
          <w:spacing w:val="-6"/>
        </w:rPr>
        <w:t>.</w:t>
      </w:r>
    </w:p>
    <w:p w14:paraId="46AB87C7" w14:textId="77777777" w:rsidR="00584A7D" w:rsidRPr="00CB56EC" w:rsidRDefault="00584A7D" w:rsidP="00D76F72">
      <w:pPr>
        <w:jc w:val="both"/>
        <w:rPr>
          <w:lang w:eastAsia="en-GB"/>
        </w:rPr>
      </w:pPr>
    </w:p>
    <w:p w14:paraId="3B5C0408" w14:textId="77777777" w:rsidR="00E30CF9" w:rsidRPr="00CB56EC" w:rsidRDefault="00E30CF9" w:rsidP="00584A7D">
      <w:pPr>
        <w:autoSpaceDE w:val="0"/>
        <w:autoSpaceDN w:val="0"/>
        <w:adjustRightInd w:val="0"/>
        <w:ind w:hanging="567"/>
        <w:rPr>
          <w:b/>
          <w:bCs/>
          <w:iCs/>
          <w:sz w:val="16"/>
          <w:szCs w:val="16"/>
        </w:rPr>
      </w:pPr>
      <w:r w:rsidRPr="00CB56EC">
        <w:rPr>
          <w:b/>
          <w:bCs/>
          <w:iCs/>
        </w:rPr>
        <w:t>4.7</w:t>
      </w:r>
      <w:r w:rsidRPr="00CB56EC">
        <w:rPr>
          <w:b/>
          <w:bCs/>
          <w:iCs/>
        </w:rPr>
        <w:tab/>
        <w:t>Bankaların kredi ve diğer alacaklarına ilişkin beklenen zarar karşılıkları</w:t>
      </w:r>
      <w:r w:rsidR="005F1190" w:rsidRPr="00CB56EC">
        <w:rPr>
          <w:b/>
          <w:bCs/>
          <w:iCs/>
          <w:vertAlign w:val="superscript"/>
        </w:rPr>
        <w:t>1</w:t>
      </w:r>
    </w:p>
    <w:p w14:paraId="54138DA2" w14:textId="77777777" w:rsidR="00E30CF9" w:rsidRPr="00CB56EC" w:rsidRDefault="00E30CF9" w:rsidP="00E30CF9">
      <w:pPr>
        <w:pStyle w:val="NormalIndent"/>
        <w:ind w:left="0"/>
        <w:jc w:val="both"/>
        <w:rPr>
          <w:noProof w:val="0"/>
          <w:sz w:val="20"/>
          <w:szCs w:val="20"/>
          <w:lang w:eastAsia="en-GB"/>
        </w:rPr>
      </w:pPr>
    </w:p>
    <w:tbl>
      <w:tblPr>
        <w:tblW w:w="9639" w:type="dxa"/>
        <w:tblBorders>
          <w:top w:val="single" w:sz="4" w:space="0" w:color="auto"/>
          <w:left w:val="single" w:sz="4" w:space="0" w:color="auto"/>
          <w:bottom w:val="thinThickSmallGap" w:sz="2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940"/>
        <w:gridCol w:w="1349"/>
        <w:gridCol w:w="1350"/>
      </w:tblGrid>
      <w:tr w:rsidR="00C62935" w:rsidRPr="00CB56EC" w14:paraId="707DF719" w14:textId="77777777" w:rsidTr="00BF2F32">
        <w:trPr>
          <w:trHeight w:hRule="exact" w:val="227"/>
        </w:trPr>
        <w:tc>
          <w:tcPr>
            <w:tcW w:w="6940" w:type="dxa"/>
            <w:tcBorders>
              <w:top w:val="single" w:sz="6" w:space="0" w:color="auto"/>
              <w:left w:val="single" w:sz="6" w:space="0" w:color="auto"/>
            </w:tcBorders>
            <w:shd w:val="clear" w:color="auto" w:fill="auto"/>
            <w:vAlign w:val="bottom"/>
            <w:hideMark/>
          </w:tcPr>
          <w:p w14:paraId="0D2D5AD1" w14:textId="77777777" w:rsidR="00C62935" w:rsidRPr="00CB56EC" w:rsidRDefault="00C62935" w:rsidP="00C62935">
            <w:pPr>
              <w:rPr>
                <w:b/>
                <w:sz w:val="18"/>
                <w:szCs w:val="18"/>
                <w:lang w:eastAsia="tr-TR"/>
              </w:rPr>
            </w:pPr>
            <w:r w:rsidRPr="00CB56EC">
              <w:rPr>
                <w:b/>
                <w:sz w:val="18"/>
                <w:szCs w:val="18"/>
                <w:lang w:eastAsia="tr-TR"/>
              </w:rPr>
              <w:t> </w:t>
            </w:r>
          </w:p>
        </w:tc>
        <w:tc>
          <w:tcPr>
            <w:tcW w:w="1349" w:type="dxa"/>
            <w:tcBorders>
              <w:top w:val="single" w:sz="6" w:space="0" w:color="auto"/>
            </w:tcBorders>
            <w:shd w:val="clear" w:color="auto" w:fill="auto"/>
            <w:vAlign w:val="bottom"/>
            <w:hideMark/>
          </w:tcPr>
          <w:p w14:paraId="2001CB09" w14:textId="77777777" w:rsidR="00C62935" w:rsidRPr="00CB56EC" w:rsidRDefault="00C62935" w:rsidP="00C62935">
            <w:pPr>
              <w:jc w:val="right"/>
              <w:rPr>
                <w:b/>
                <w:bCs/>
                <w:sz w:val="18"/>
                <w:szCs w:val="18"/>
                <w:lang w:eastAsia="tr-TR"/>
              </w:rPr>
            </w:pPr>
            <w:r w:rsidRPr="00CB56EC">
              <w:rPr>
                <w:b/>
                <w:bCs/>
                <w:sz w:val="18"/>
                <w:szCs w:val="18"/>
                <w:lang w:eastAsia="tr-TR"/>
              </w:rPr>
              <w:t>Cari Dönem</w:t>
            </w:r>
          </w:p>
        </w:tc>
        <w:tc>
          <w:tcPr>
            <w:tcW w:w="1350" w:type="dxa"/>
            <w:tcBorders>
              <w:top w:val="single" w:sz="6" w:space="0" w:color="auto"/>
              <w:right w:val="single" w:sz="6" w:space="0" w:color="auto"/>
            </w:tcBorders>
            <w:shd w:val="clear" w:color="auto" w:fill="auto"/>
            <w:vAlign w:val="bottom"/>
            <w:hideMark/>
          </w:tcPr>
          <w:p w14:paraId="7FD6DA34" w14:textId="77777777" w:rsidR="00C62935" w:rsidRPr="00CB56EC" w:rsidRDefault="00C62935" w:rsidP="00C62935">
            <w:pPr>
              <w:jc w:val="right"/>
              <w:rPr>
                <w:b/>
                <w:bCs/>
                <w:sz w:val="18"/>
                <w:szCs w:val="18"/>
                <w:lang w:eastAsia="tr-TR"/>
              </w:rPr>
            </w:pPr>
            <w:r w:rsidRPr="00CB56EC">
              <w:rPr>
                <w:b/>
                <w:bCs/>
                <w:sz w:val="18"/>
                <w:szCs w:val="18"/>
                <w:lang w:eastAsia="tr-TR"/>
              </w:rPr>
              <w:t>Önceki Dönem</w:t>
            </w:r>
          </w:p>
        </w:tc>
      </w:tr>
      <w:tr w:rsidR="00BF2F32" w:rsidRPr="00BF2F32" w14:paraId="765403DD" w14:textId="77777777" w:rsidTr="00BF2F32">
        <w:trPr>
          <w:trHeight w:hRule="exact" w:val="227"/>
        </w:trPr>
        <w:tc>
          <w:tcPr>
            <w:tcW w:w="6940" w:type="dxa"/>
            <w:tcBorders>
              <w:left w:val="single" w:sz="6" w:space="0" w:color="auto"/>
            </w:tcBorders>
            <w:shd w:val="clear" w:color="auto" w:fill="auto"/>
            <w:vAlign w:val="bottom"/>
            <w:hideMark/>
          </w:tcPr>
          <w:p w14:paraId="2B7D5DD0" w14:textId="77777777" w:rsidR="00BF2F32" w:rsidRPr="00BF2F32" w:rsidRDefault="00BF2F32" w:rsidP="00BF2F32">
            <w:pPr>
              <w:rPr>
                <w:b/>
                <w:bCs/>
                <w:color w:val="000000"/>
                <w:sz w:val="18"/>
                <w:szCs w:val="18"/>
                <w:lang w:eastAsia="tr-TR"/>
              </w:rPr>
            </w:pPr>
            <w:r w:rsidRPr="00BF2F32">
              <w:rPr>
                <w:b/>
                <w:bCs/>
                <w:color w:val="000000"/>
                <w:sz w:val="18"/>
                <w:szCs w:val="18"/>
                <w:lang w:eastAsia="tr-TR"/>
              </w:rPr>
              <w:t>Beklenen Kredi Zararı Karşılıkları</w:t>
            </w:r>
          </w:p>
        </w:tc>
        <w:tc>
          <w:tcPr>
            <w:tcW w:w="1349" w:type="dxa"/>
            <w:shd w:val="clear" w:color="auto" w:fill="auto"/>
            <w:vAlign w:val="bottom"/>
            <w:hideMark/>
          </w:tcPr>
          <w:p w14:paraId="0384C56A" w14:textId="34D8FCB1" w:rsidR="00BF2F32" w:rsidRPr="00BF2F32" w:rsidRDefault="00BF2F32" w:rsidP="00BF2F32">
            <w:pPr>
              <w:jc w:val="right"/>
              <w:rPr>
                <w:b/>
                <w:bCs/>
                <w:sz w:val="18"/>
                <w:szCs w:val="18"/>
                <w:lang w:eastAsia="tr-TR"/>
              </w:rPr>
            </w:pPr>
            <w:r w:rsidRPr="005C441A">
              <w:rPr>
                <w:b/>
                <w:bCs/>
                <w:sz w:val="18"/>
                <w:szCs w:val="18"/>
                <w:lang w:eastAsia="tr-TR"/>
              </w:rPr>
              <w:t>54,367</w:t>
            </w:r>
          </w:p>
        </w:tc>
        <w:tc>
          <w:tcPr>
            <w:tcW w:w="1350" w:type="dxa"/>
            <w:tcBorders>
              <w:right w:val="single" w:sz="6" w:space="0" w:color="auto"/>
            </w:tcBorders>
            <w:shd w:val="clear" w:color="auto" w:fill="auto"/>
            <w:vAlign w:val="bottom"/>
            <w:hideMark/>
          </w:tcPr>
          <w:p w14:paraId="1796269D" w14:textId="275B00CA" w:rsidR="00BF2F32" w:rsidRPr="00BF2F32" w:rsidRDefault="00BF2F32" w:rsidP="00BF2F32">
            <w:pPr>
              <w:jc w:val="right"/>
              <w:rPr>
                <w:b/>
                <w:bCs/>
                <w:sz w:val="18"/>
                <w:szCs w:val="18"/>
              </w:rPr>
            </w:pPr>
            <w:r w:rsidRPr="00BF2F32">
              <w:rPr>
                <w:b/>
                <w:bCs/>
                <w:sz w:val="18"/>
                <w:szCs w:val="18"/>
                <w:lang w:eastAsia="tr-TR"/>
              </w:rPr>
              <w:t>3,567</w:t>
            </w:r>
          </w:p>
        </w:tc>
      </w:tr>
      <w:tr w:rsidR="00BF2F32" w:rsidRPr="00CB56EC" w14:paraId="0947CDEC" w14:textId="77777777" w:rsidTr="00BF2F32">
        <w:trPr>
          <w:trHeight w:hRule="exact" w:val="227"/>
        </w:trPr>
        <w:tc>
          <w:tcPr>
            <w:tcW w:w="6940" w:type="dxa"/>
            <w:tcBorders>
              <w:left w:val="single" w:sz="6" w:space="0" w:color="auto"/>
            </w:tcBorders>
            <w:shd w:val="clear" w:color="auto" w:fill="auto"/>
            <w:vAlign w:val="bottom"/>
            <w:hideMark/>
          </w:tcPr>
          <w:p w14:paraId="10252348" w14:textId="77777777" w:rsidR="00BF2F32" w:rsidRPr="00CB56EC" w:rsidRDefault="00BF2F32" w:rsidP="00BF2F32">
            <w:pPr>
              <w:ind w:left="57"/>
              <w:rPr>
                <w:color w:val="000000"/>
                <w:sz w:val="18"/>
                <w:szCs w:val="18"/>
                <w:lang w:eastAsia="tr-TR"/>
              </w:rPr>
            </w:pPr>
            <w:r w:rsidRPr="00CB56EC">
              <w:rPr>
                <w:color w:val="000000"/>
                <w:sz w:val="18"/>
                <w:szCs w:val="18"/>
                <w:lang w:eastAsia="tr-TR"/>
              </w:rPr>
              <w:t>12 Aylık Beklenen Zarar Karşılığı (Birinci Aşama)</w:t>
            </w:r>
          </w:p>
        </w:tc>
        <w:tc>
          <w:tcPr>
            <w:tcW w:w="1349" w:type="dxa"/>
            <w:shd w:val="clear" w:color="auto" w:fill="auto"/>
            <w:vAlign w:val="bottom"/>
            <w:hideMark/>
          </w:tcPr>
          <w:p w14:paraId="7BC74D81" w14:textId="04BF361E" w:rsidR="00BF2F32" w:rsidRPr="00CB56EC" w:rsidRDefault="00BF2F32" w:rsidP="00BF2F32">
            <w:pPr>
              <w:jc w:val="right"/>
              <w:rPr>
                <w:sz w:val="18"/>
                <w:szCs w:val="18"/>
                <w:lang w:eastAsia="tr-TR"/>
              </w:rPr>
            </w:pPr>
            <w:r w:rsidRPr="005C441A">
              <w:rPr>
                <w:sz w:val="18"/>
                <w:szCs w:val="18"/>
                <w:lang w:eastAsia="tr-TR"/>
              </w:rPr>
              <w:t>8,741</w:t>
            </w:r>
          </w:p>
        </w:tc>
        <w:tc>
          <w:tcPr>
            <w:tcW w:w="1350" w:type="dxa"/>
            <w:tcBorders>
              <w:right w:val="single" w:sz="6" w:space="0" w:color="auto"/>
            </w:tcBorders>
            <w:shd w:val="clear" w:color="auto" w:fill="auto"/>
            <w:vAlign w:val="bottom"/>
            <w:hideMark/>
          </w:tcPr>
          <w:p w14:paraId="27F55197" w14:textId="70A25ADE" w:rsidR="00BF2F32" w:rsidRPr="00CB56EC" w:rsidRDefault="00BF2F32" w:rsidP="00BF2F32">
            <w:pPr>
              <w:jc w:val="right"/>
              <w:rPr>
                <w:sz w:val="18"/>
                <w:szCs w:val="18"/>
              </w:rPr>
            </w:pPr>
            <w:r>
              <w:rPr>
                <w:sz w:val="18"/>
                <w:szCs w:val="18"/>
                <w:lang w:eastAsia="tr-TR"/>
              </w:rPr>
              <w:t>3,567</w:t>
            </w:r>
          </w:p>
        </w:tc>
      </w:tr>
      <w:tr w:rsidR="00BF2F32" w:rsidRPr="00CB56EC" w14:paraId="395FAE16" w14:textId="77777777" w:rsidTr="00BF2F32">
        <w:trPr>
          <w:trHeight w:hRule="exact" w:val="227"/>
        </w:trPr>
        <w:tc>
          <w:tcPr>
            <w:tcW w:w="6940" w:type="dxa"/>
            <w:tcBorders>
              <w:left w:val="single" w:sz="6" w:space="0" w:color="auto"/>
            </w:tcBorders>
            <w:shd w:val="clear" w:color="auto" w:fill="auto"/>
            <w:vAlign w:val="bottom"/>
          </w:tcPr>
          <w:p w14:paraId="22B395D3" w14:textId="77777777" w:rsidR="00BF2F32" w:rsidRPr="00CB56EC" w:rsidRDefault="00BF2F32" w:rsidP="00BF2F32">
            <w:pPr>
              <w:ind w:left="57"/>
              <w:rPr>
                <w:color w:val="000000"/>
                <w:sz w:val="18"/>
                <w:szCs w:val="18"/>
                <w:lang w:eastAsia="tr-TR"/>
              </w:rPr>
            </w:pPr>
            <w:r w:rsidRPr="00CB56EC">
              <w:rPr>
                <w:color w:val="000000"/>
                <w:sz w:val="18"/>
                <w:szCs w:val="18"/>
                <w:lang w:eastAsia="tr-TR"/>
              </w:rPr>
              <w:t>Kredi Riskinde Önemli Artış (İkinci Aşama)</w:t>
            </w:r>
          </w:p>
        </w:tc>
        <w:tc>
          <w:tcPr>
            <w:tcW w:w="1349" w:type="dxa"/>
            <w:shd w:val="clear" w:color="auto" w:fill="auto"/>
            <w:vAlign w:val="bottom"/>
          </w:tcPr>
          <w:p w14:paraId="5E87973E" w14:textId="2B83D308" w:rsidR="00BF2F32" w:rsidRPr="00CB56EC" w:rsidRDefault="00BF2F32" w:rsidP="00BF2F32">
            <w:pPr>
              <w:jc w:val="right"/>
              <w:rPr>
                <w:sz w:val="18"/>
                <w:szCs w:val="18"/>
                <w:lang w:eastAsia="tr-TR"/>
              </w:rPr>
            </w:pPr>
            <w:r w:rsidRPr="005C441A">
              <w:rPr>
                <w:sz w:val="18"/>
                <w:szCs w:val="18"/>
                <w:lang w:eastAsia="tr-TR"/>
              </w:rPr>
              <w:t>407</w:t>
            </w:r>
          </w:p>
        </w:tc>
        <w:tc>
          <w:tcPr>
            <w:tcW w:w="1350" w:type="dxa"/>
            <w:tcBorders>
              <w:right w:val="single" w:sz="6" w:space="0" w:color="auto"/>
            </w:tcBorders>
            <w:shd w:val="clear" w:color="auto" w:fill="auto"/>
            <w:vAlign w:val="bottom"/>
          </w:tcPr>
          <w:p w14:paraId="12C20C54" w14:textId="478F4284" w:rsidR="00BF2F32" w:rsidRPr="00CB56EC" w:rsidRDefault="00BF2F32" w:rsidP="00BF2F32">
            <w:pPr>
              <w:jc w:val="right"/>
              <w:rPr>
                <w:sz w:val="18"/>
                <w:szCs w:val="18"/>
              </w:rPr>
            </w:pPr>
            <w:r w:rsidRPr="00D5711A">
              <w:rPr>
                <w:sz w:val="18"/>
                <w:szCs w:val="18"/>
                <w:lang w:eastAsia="tr-TR"/>
              </w:rPr>
              <w:t>-</w:t>
            </w:r>
          </w:p>
        </w:tc>
      </w:tr>
      <w:tr w:rsidR="00BF2F32" w:rsidRPr="00CB56EC" w14:paraId="4DCEE0EB" w14:textId="77777777" w:rsidTr="00BF2F32">
        <w:trPr>
          <w:trHeight w:hRule="exact" w:val="227"/>
        </w:trPr>
        <w:tc>
          <w:tcPr>
            <w:tcW w:w="6940" w:type="dxa"/>
            <w:tcBorders>
              <w:left w:val="single" w:sz="6" w:space="0" w:color="auto"/>
            </w:tcBorders>
            <w:shd w:val="clear" w:color="auto" w:fill="auto"/>
            <w:vAlign w:val="bottom"/>
          </w:tcPr>
          <w:p w14:paraId="26A644FB" w14:textId="77777777" w:rsidR="00BF2F32" w:rsidRPr="00CB56EC" w:rsidRDefault="00BF2F32" w:rsidP="00BF2F32">
            <w:pPr>
              <w:ind w:left="57"/>
              <w:rPr>
                <w:color w:val="000000"/>
                <w:sz w:val="18"/>
                <w:szCs w:val="18"/>
                <w:lang w:eastAsia="tr-TR"/>
              </w:rPr>
            </w:pPr>
            <w:r w:rsidRPr="00CB56EC">
              <w:rPr>
                <w:color w:val="000000"/>
                <w:sz w:val="18"/>
                <w:szCs w:val="18"/>
                <w:lang w:eastAsia="tr-TR"/>
              </w:rPr>
              <w:t>Temerrüt (Üçüncü Aşama)</w:t>
            </w:r>
          </w:p>
        </w:tc>
        <w:tc>
          <w:tcPr>
            <w:tcW w:w="1349" w:type="dxa"/>
            <w:shd w:val="clear" w:color="auto" w:fill="auto"/>
            <w:vAlign w:val="bottom"/>
          </w:tcPr>
          <w:p w14:paraId="53B1137F" w14:textId="6F7036C3" w:rsidR="00BF2F32" w:rsidRPr="00CB56EC" w:rsidRDefault="00BF2F32" w:rsidP="00BF2F32">
            <w:pPr>
              <w:jc w:val="right"/>
              <w:rPr>
                <w:sz w:val="18"/>
                <w:szCs w:val="18"/>
                <w:lang w:eastAsia="tr-TR"/>
              </w:rPr>
            </w:pPr>
            <w:r w:rsidRPr="005C441A">
              <w:rPr>
                <w:sz w:val="18"/>
                <w:szCs w:val="18"/>
                <w:lang w:eastAsia="tr-TR"/>
              </w:rPr>
              <w:t>45,219</w:t>
            </w:r>
          </w:p>
        </w:tc>
        <w:tc>
          <w:tcPr>
            <w:tcW w:w="1350" w:type="dxa"/>
            <w:tcBorders>
              <w:right w:val="single" w:sz="6" w:space="0" w:color="auto"/>
            </w:tcBorders>
            <w:shd w:val="clear" w:color="auto" w:fill="auto"/>
            <w:vAlign w:val="bottom"/>
          </w:tcPr>
          <w:p w14:paraId="4B45BF76" w14:textId="7F5CE9B3" w:rsidR="00BF2F32" w:rsidRPr="00CB56EC" w:rsidRDefault="00BF2F32" w:rsidP="00BF2F32">
            <w:pPr>
              <w:jc w:val="right"/>
              <w:rPr>
                <w:sz w:val="18"/>
                <w:szCs w:val="18"/>
              </w:rPr>
            </w:pPr>
            <w:r w:rsidRPr="00D5711A">
              <w:rPr>
                <w:sz w:val="18"/>
                <w:szCs w:val="18"/>
                <w:lang w:eastAsia="tr-TR"/>
              </w:rPr>
              <w:t>-</w:t>
            </w:r>
          </w:p>
        </w:tc>
      </w:tr>
      <w:tr w:rsidR="00BF2F32" w:rsidRPr="00BF2F32" w14:paraId="75BF6B54" w14:textId="77777777" w:rsidTr="00BF2F32">
        <w:trPr>
          <w:trHeight w:hRule="exact" w:val="227"/>
        </w:trPr>
        <w:tc>
          <w:tcPr>
            <w:tcW w:w="6940" w:type="dxa"/>
            <w:tcBorders>
              <w:left w:val="single" w:sz="6" w:space="0" w:color="auto"/>
            </w:tcBorders>
            <w:shd w:val="clear" w:color="auto" w:fill="auto"/>
            <w:vAlign w:val="bottom"/>
          </w:tcPr>
          <w:p w14:paraId="1497630D" w14:textId="77777777" w:rsidR="00BF2F32" w:rsidRPr="00BF2F32" w:rsidRDefault="00BF2F32" w:rsidP="00BF2F32">
            <w:pPr>
              <w:rPr>
                <w:b/>
                <w:bCs/>
                <w:color w:val="000000"/>
                <w:sz w:val="18"/>
                <w:szCs w:val="18"/>
                <w:lang w:eastAsia="tr-TR"/>
              </w:rPr>
            </w:pPr>
            <w:r w:rsidRPr="00BF2F32">
              <w:rPr>
                <w:b/>
                <w:bCs/>
                <w:color w:val="000000"/>
                <w:sz w:val="18"/>
                <w:szCs w:val="18"/>
                <w:lang w:eastAsia="tr-TR"/>
              </w:rPr>
              <w:t>Menkul Değerler Değer Düşüş Karşılıkları</w:t>
            </w:r>
          </w:p>
        </w:tc>
        <w:tc>
          <w:tcPr>
            <w:tcW w:w="1349" w:type="dxa"/>
            <w:shd w:val="clear" w:color="auto" w:fill="auto"/>
            <w:vAlign w:val="bottom"/>
          </w:tcPr>
          <w:p w14:paraId="0EBFAEBC" w14:textId="5E55186F" w:rsidR="00BF2F32" w:rsidRPr="00BF2F32" w:rsidRDefault="00BF2F32" w:rsidP="00BF2F32">
            <w:pPr>
              <w:jc w:val="right"/>
              <w:rPr>
                <w:b/>
                <w:bCs/>
                <w:sz w:val="18"/>
                <w:szCs w:val="18"/>
                <w:lang w:eastAsia="tr-TR"/>
              </w:rPr>
            </w:pPr>
            <w:r w:rsidRPr="00BF2F32">
              <w:rPr>
                <w:b/>
                <w:bCs/>
                <w:sz w:val="18"/>
                <w:szCs w:val="18"/>
                <w:lang w:eastAsia="tr-TR"/>
              </w:rPr>
              <w:t>-</w:t>
            </w:r>
          </w:p>
        </w:tc>
        <w:tc>
          <w:tcPr>
            <w:tcW w:w="1350" w:type="dxa"/>
            <w:tcBorders>
              <w:right w:val="single" w:sz="6" w:space="0" w:color="auto"/>
            </w:tcBorders>
            <w:shd w:val="clear" w:color="auto" w:fill="auto"/>
            <w:vAlign w:val="bottom"/>
          </w:tcPr>
          <w:p w14:paraId="6A9F20EF" w14:textId="4F4D72F9" w:rsidR="00BF2F32" w:rsidRPr="00BF2F32" w:rsidRDefault="00BF2F32" w:rsidP="00BF2F32">
            <w:pPr>
              <w:jc w:val="right"/>
              <w:rPr>
                <w:b/>
                <w:bCs/>
                <w:sz w:val="18"/>
                <w:szCs w:val="18"/>
              </w:rPr>
            </w:pPr>
            <w:r w:rsidRPr="00BF2F32">
              <w:rPr>
                <w:b/>
                <w:bCs/>
                <w:sz w:val="18"/>
                <w:szCs w:val="18"/>
                <w:lang w:eastAsia="tr-TR"/>
              </w:rPr>
              <w:t>306</w:t>
            </w:r>
          </w:p>
        </w:tc>
      </w:tr>
      <w:tr w:rsidR="00BF2F32" w:rsidRPr="00CB56EC" w14:paraId="79464A26" w14:textId="77777777" w:rsidTr="00BF2F32">
        <w:trPr>
          <w:trHeight w:hRule="exact" w:val="227"/>
        </w:trPr>
        <w:tc>
          <w:tcPr>
            <w:tcW w:w="6940" w:type="dxa"/>
            <w:tcBorders>
              <w:left w:val="single" w:sz="6" w:space="0" w:color="auto"/>
            </w:tcBorders>
            <w:shd w:val="clear" w:color="auto" w:fill="auto"/>
            <w:vAlign w:val="bottom"/>
          </w:tcPr>
          <w:p w14:paraId="4B85750B" w14:textId="77777777" w:rsidR="00BF2F32" w:rsidRPr="00CB56EC" w:rsidRDefault="00BF2F32" w:rsidP="00BF2F32">
            <w:pPr>
              <w:ind w:left="57"/>
              <w:rPr>
                <w:color w:val="000000"/>
                <w:sz w:val="18"/>
                <w:szCs w:val="18"/>
                <w:lang w:eastAsia="tr-TR"/>
              </w:rPr>
            </w:pPr>
            <w:r w:rsidRPr="00CB56EC">
              <w:rPr>
                <w:color w:val="000000"/>
                <w:sz w:val="18"/>
                <w:szCs w:val="18"/>
                <w:lang w:eastAsia="tr-TR"/>
              </w:rPr>
              <w:t>Gerçeğe Uygun Değer Farkı Kar veya Zarara Yansıtılan Finansal Varlıklar</w:t>
            </w:r>
          </w:p>
        </w:tc>
        <w:tc>
          <w:tcPr>
            <w:tcW w:w="1349" w:type="dxa"/>
            <w:shd w:val="clear" w:color="auto" w:fill="auto"/>
            <w:vAlign w:val="bottom"/>
          </w:tcPr>
          <w:p w14:paraId="59E806D4" w14:textId="2020A7C9" w:rsidR="00BF2F32" w:rsidRPr="00CB56EC" w:rsidRDefault="00BF2F32" w:rsidP="00BF2F32">
            <w:pPr>
              <w:jc w:val="right"/>
              <w:rPr>
                <w:sz w:val="18"/>
                <w:szCs w:val="18"/>
                <w:lang w:eastAsia="tr-TR"/>
              </w:rPr>
            </w:pPr>
            <w:r w:rsidRPr="00BF2F32">
              <w:rPr>
                <w:sz w:val="18"/>
                <w:szCs w:val="18"/>
                <w:lang w:eastAsia="tr-TR"/>
              </w:rPr>
              <w:t>-</w:t>
            </w:r>
          </w:p>
        </w:tc>
        <w:tc>
          <w:tcPr>
            <w:tcW w:w="1350" w:type="dxa"/>
            <w:tcBorders>
              <w:right w:val="single" w:sz="6" w:space="0" w:color="auto"/>
            </w:tcBorders>
            <w:shd w:val="clear" w:color="auto" w:fill="auto"/>
            <w:vAlign w:val="bottom"/>
          </w:tcPr>
          <w:p w14:paraId="355AD912" w14:textId="6DEA94C1" w:rsidR="00BF2F32" w:rsidRPr="00CB56EC" w:rsidRDefault="00BF2F32" w:rsidP="00BF2F32">
            <w:pPr>
              <w:jc w:val="right"/>
              <w:rPr>
                <w:sz w:val="18"/>
                <w:szCs w:val="18"/>
              </w:rPr>
            </w:pPr>
            <w:r>
              <w:rPr>
                <w:sz w:val="18"/>
                <w:szCs w:val="18"/>
                <w:lang w:eastAsia="tr-TR"/>
              </w:rPr>
              <w:t>306</w:t>
            </w:r>
          </w:p>
        </w:tc>
      </w:tr>
      <w:tr w:rsidR="00BF2F32" w:rsidRPr="00CB56EC" w14:paraId="61D30980" w14:textId="77777777" w:rsidTr="00BF2F32">
        <w:trPr>
          <w:trHeight w:hRule="exact" w:val="227"/>
        </w:trPr>
        <w:tc>
          <w:tcPr>
            <w:tcW w:w="6940" w:type="dxa"/>
            <w:tcBorders>
              <w:left w:val="single" w:sz="6" w:space="0" w:color="auto"/>
            </w:tcBorders>
            <w:shd w:val="clear" w:color="auto" w:fill="auto"/>
            <w:vAlign w:val="bottom"/>
          </w:tcPr>
          <w:p w14:paraId="18978001" w14:textId="77777777" w:rsidR="00BF2F32" w:rsidRPr="00CB56EC" w:rsidRDefault="00BF2F32" w:rsidP="00BF2F32">
            <w:pPr>
              <w:ind w:left="57"/>
              <w:rPr>
                <w:color w:val="000000"/>
                <w:sz w:val="18"/>
                <w:szCs w:val="18"/>
                <w:lang w:eastAsia="tr-TR"/>
              </w:rPr>
            </w:pPr>
            <w:r w:rsidRPr="00CB56EC">
              <w:rPr>
                <w:color w:val="000000"/>
                <w:sz w:val="18"/>
                <w:szCs w:val="18"/>
                <w:lang w:eastAsia="tr-TR"/>
              </w:rPr>
              <w:t>Gerçeğe Uygun Değer Farkı Diğer Kapsamlı Gelire Yansıtılan Varlıklar</w:t>
            </w:r>
          </w:p>
        </w:tc>
        <w:tc>
          <w:tcPr>
            <w:tcW w:w="1349" w:type="dxa"/>
            <w:shd w:val="clear" w:color="auto" w:fill="auto"/>
            <w:vAlign w:val="bottom"/>
          </w:tcPr>
          <w:p w14:paraId="071664EF" w14:textId="46B3812D" w:rsidR="00BF2F32" w:rsidRPr="00CB56EC" w:rsidRDefault="00BF2F32" w:rsidP="00BF2F32">
            <w:pPr>
              <w:jc w:val="right"/>
              <w:rPr>
                <w:sz w:val="18"/>
                <w:szCs w:val="18"/>
                <w:lang w:eastAsia="tr-TR"/>
              </w:rPr>
            </w:pPr>
            <w:r w:rsidRPr="00BF2F32">
              <w:rPr>
                <w:sz w:val="18"/>
                <w:szCs w:val="18"/>
                <w:lang w:eastAsia="tr-TR"/>
              </w:rPr>
              <w:t>-</w:t>
            </w:r>
          </w:p>
        </w:tc>
        <w:tc>
          <w:tcPr>
            <w:tcW w:w="1350" w:type="dxa"/>
            <w:tcBorders>
              <w:right w:val="single" w:sz="6" w:space="0" w:color="auto"/>
            </w:tcBorders>
            <w:shd w:val="clear" w:color="auto" w:fill="auto"/>
            <w:vAlign w:val="bottom"/>
          </w:tcPr>
          <w:p w14:paraId="012ACBA4" w14:textId="165E782F" w:rsidR="00BF2F32" w:rsidRPr="00CB56EC" w:rsidRDefault="00BF2F32" w:rsidP="00BF2F32">
            <w:pPr>
              <w:jc w:val="right"/>
              <w:rPr>
                <w:sz w:val="18"/>
                <w:szCs w:val="18"/>
              </w:rPr>
            </w:pPr>
            <w:r w:rsidRPr="00D5711A">
              <w:rPr>
                <w:sz w:val="18"/>
                <w:szCs w:val="18"/>
                <w:lang w:eastAsia="tr-TR"/>
              </w:rPr>
              <w:t>-</w:t>
            </w:r>
          </w:p>
        </w:tc>
      </w:tr>
      <w:tr w:rsidR="00BF2F32" w:rsidRPr="00BF2F32" w14:paraId="16C7DE60" w14:textId="77777777" w:rsidTr="00BF2F32">
        <w:trPr>
          <w:trHeight w:hRule="exact" w:val="227"/>
        </w:trPr>
        <w:tc>
          <w:tcPr>
            <w:tcW w:w="6940" w:type="dxa"/>
            <w:tcBorders>
              <w:left w:val="single" w:sz="6" w:space="0" w:color="auto"/>
            </w:tcBorders>
            <w:shd w:val="clear" w:color="auto" w:fill="auto"/>
            <w:vAlign w:val="bottom"/>
          </w:tcPr>
          <w:p w14:paraId="782052CF" w14:textId="77777777" w:rsidR="00BF2F32" w:rsidRPr="00BF2F32" w:rsidRDefault="00BF2F32" w:rsidP="00BF2F32">
            <w:pPr>
              <w:rPr>
                <w:b/>
                <w:bCs/>
                <w:color w:val="000000"/>
                <w:sz w:val="18"/>
                <w:szCs w:val="18"/>
                <w:lang w:eastAsia="tr-TR"/>
              </w:rPr>
            </w:pPr>
            <w:r w:rsidRPr="00BF2F32">
              <w:rPr>
                <w:b/>
                <w:bCs/>
                <w:color w:val="000000"/>
                <w:sz w:val="18"/>
                <w:szCs w:val="18"/>
                <w:lang w:eastAsia="tr-TR"/>
              </w:rPr>
              <w:t>İştirakler, Bağlı Ortaklıklar ve Birlikte Kontrol Edilen Ort. Değer Düşüş Karşılıkları</w:t>
            </w:r>
          </w:p>
        </w:tc>
        <w:tc>
          <w:tcPr>
            <w:tcW w:w="1349" w:type="dxa"/>
            <w:shd w:val="clear" w:color="auto" w:fill="auto"/>
            <w:vAlign w:val="bottom"/>
          </w:tcPr>
          <w:p w14:paraId="0B15B64E" w14:textId="213EBC07" w:rsidR="00BF2F32" w:rsidRPr="00BF2F32" w:rsidRDefault="00BF2F32" w:rsidP="00BF2F32">
            <w:pPr>
              <w:jc w:val="right"/>
              <w:rPr>
                <w:b/>
                <w:bCs/>
                <w:sz w:val="18"/>
                <w:szCs w:val="18"/>
                <w:lang w:eastAsia="tr-TR"/>
              </w:rPr>
            </w:pPr>
            <w:r w:rsidRPr="00BF2F32">
              <w:rPr>
                <w:b/>
                <w:bCs/>
                <w:sz w:val="18"/>
                <w:szCs w:val="18"/>
                <w:lang w:eastAsia="tr-TR"/>
              </w:rPr>
              <w:t>-</w:t>
            </w:r>
          </w:p>
        </w:tc>
        <w:tc>
          <w:tcPr>
            <w:tcW w:w="1350" w:type="dxa"/>
            <w:tcBorders>
              <w:right w:val="single" w:sz="6" w:space="0" w:color="auto"/>
            </w:tcBorders>
            <w:shd w:val="clear" w:color="auto" w:fill="auto"/>
            <w:vAlign w:val="bottom"/>
          </w:tcPr>
          <w:p w14:paraId="5AFF7F6A" w14:textId="38B03517" w:rsidR="00BF2F32" w:rsidRPr="00BF2F32" w:rsidRDefault="00BF2F32" w:rsidP="00BF2F32">
            <w:pPr>
              <w:jc w:val="right"/>
              <w:rPr>
                <w:b/>
                <w:bCs/>
                <w:sz w:val="18"/>
                <w:szCs w:val="18"/>
              </w:rPr>
            </w:pPr>
            <w:r w:rsidRPr="00BF2F32">
              <w:rPr>
                <w:b/>
                <w:bCs/>
                <w:sz w:val="18"/>
                <w:szCs w:val="18"/>
                <w:lang w:eastAsia="tr-TR"/>
              </w:rPr>
              <w:t>-</w:t>
            </w:r>
          </w:p>
        </w:tc>
      </w:tr>
      <w:tr w:rsidR="00BF2F32" w:rsidRPr="00CB56EC" w14:paraId="3DD38590" w14:textId="77777777" w:rsidTr="00BF2F32">
        <w:trPr>
          <w:trHeight w:hRule="exact" w:val="227"/>
        </w:trPr>
        <w:tc>
          <w:tcPr>
            <w:tcW w:w="6940" w:type="dxa"/>
            <w:tcBorders>
              <w:left w:val="single" w:sz="6" w:space="0" w:color="auto"/>
            </w:tcBorders>
            <w:shd w:val="clear" w:color="auto" w:fill="auto"/>
            <w:vAlign w:val="bottom"/>
          </w:tcPr>
          <w:p w14:paraId="0CAACCB0" w14:textId="77777777" w:rsidR="00BF2F32" w:rsidRPr="00CB56EC" w:rsidRDefault="00BF2F32" w:rsidP="00BF2F32">
            <w:pPr>
              <w:ind w:left="57"/>
              <w:rPr>
                <w:color w:val="000000"/>
                <w:sz w:val="18"/>
                <w:szCs w:val="18"/>
                <w:lang w:eastAsia="tr-TR"/>
              </w:rPr>
            </w:pPr>
            <w:r w:rsidRPr="00CB56EC">
              <w:rPr>
                <w:color w:val="000000"/>
                <w:sz w:val="18"/>
                <w:szCs w:val="18"/>
                <w:lang w:eastAsia="tr-TR"/>
              </w:rPr>
              <w:t>İştirakler</w:t>
            </w:r>
          </w:p>
        </w:tc>
        <w:tc>
          <w:tcPr>
            <w:tcW w:w="1349" w:type="dxa"/>
            <w:shd w:val="clear" w:color="auto" w:fill="auto"/>
            <w:vAlign w:val="bottom"/>
          </w:tcPr>
          <w:p w14:paraId="0F7B3E2D" w14:textId="2B854BDD" w:rsidR="00BF2F32" w:rsidRPr="00CB56EC" w:rsidRDefault="00BF2F32" w:rsidP="00BF2F32">
            <w:pPr>
              <w:jc w:val="right"/>
              <w:rPr>
                <w:sz w:val="18"/>
                <w:szCs w:val="18"/>
                <w:lang w:eastAsia="tr-TR"/>
              </w:rPr>
            </w:pPr>
            <w:r w:rsidRPr="00BF2F32">
              <w:rPr>
                <w:sz w:val="18"/>
                <w:szCs w:val="18"/>
                <w:lang w:eastAsia="tr-TR"/>
              </w:rPr>
              <w:t>-</w:t>
            </w:r>
          </w:p>
        </w:tc>
        <w:tc>
          <w:tcPr>
            <w:tcW w:w="1350" w:type="dxa"/>
            <w:tcBorders>
              <w:right w:val="single" w:sz="6" w:space="0" w:color="auto"/>
            </w:tcBorders>
            <w:shd w:val="clear" w:color="auto" w:fill="auto"/>
            <w:vAlign w:val="bottom"/>
          </w:tcPr>
          <w:p w14:paraId="060D0DB5" w14:textId="7F246FF2" w:rsidR="00BF2F32" w:rsidRPr="00CB56EC" w:rsidRDefault="00BF2F32" w:rsidP="00BF2F32">
            <w:pPr>
              <w:jc w:val="right"/>
              <w:rPr>
                <w:sz w:val="18"/>
                <w:szCs w:val="18"/>
              </w:rPr>
            </w:pPr>
            <w:r w:rsidRPr="00D5711A">
              <w:rPr>
                <w:sz w:val="18"/>
                <w:szCs w:val="18"/>
                <w:lang w:eastAsia="tr-TR"/>
              </w:rPr>
              <w:t>-</w:t>
            </w:r>
          </w:p>
        </w:tc>
      </w:tr>
      <w:tr w:rsidR="00BF2F32" w:rsidRPr="00CB56EC" w14:paraId="166AA81A" w14:textId="77777777" w:rsidTr="00BF2F32">
        <w:trPr>
          <w:trHeight w:hRule="exact" w:val="227"/>
        </w:trPr>
        <w:tc>
          <w:tcPr>
            <w:tcW w:w="6940" w:type="dxa"/>
            <w:tcBorders>
              <w:left w:val="single" w:sz="6" w:space="0" w:color="auto"/>
            </w:tcBorders>
            <w:shd w:val="clear" w:color="auto" w:fill="auto"/>
            <w:vAlign w:val="bottom"/>
          </w:tcPr>
          <w:p w14:paraId="76B7B09D" w14:textId="77777777" w:rsidR="00BF2F32" w:rsidRPr="00CB56EC" w:rsidRDefault="00BF2F32" w:rsidP="00BF2F32">
            <w:pPr>
              <w:ind w:left="57"/>
              <w:rPr>
                <w:color w:val="000000"/>
                <w:sz w:val="18"/>
                <w:szCs w:val="18"/>
                <w:lang w:eastAsia="tr-TR"/>
              </w:rPr>
            </w:pPr>
            <w:r w:rsidRPr="00CB56EC">
              <w:rPr>
                <w:color w:val="000000"/>
                <w:sz w:val="18"/>
                <w:szCs w:val="18"/>
                <w:lang w:eastAsia="tr-TR"/>
              </w:rPr>
              <w:t>Bağlı Ortaklıklar</w:t>
            </w:r>
          </w:p>
        </w:tc>
        <w:tc>
          <w:tcPr>
            <w:tcW w:w="1349" w:type="dxa"/>
            <w:shd w:val="clear" w:color="auto" w:fill="auto"/>
            <w:vAlign w:val="bottom"/>
          </w:tcPr>
          <w:p w14:paraId="7FFF65ED" w14:textId="56F79428" w:rsidR="00BF2F32" w:rsidRPr="00CB56EC" w:rsidRDefault="00BF2F32" w:rsidP="00BF2F32">
            <w:pPr>
              <w:jc w:val="right"/>
              <w:rPr>
                <w:sz w:val="18"/>
                <w:szCs w:val="18"/>
                <w:lang w:eastAsia="tr-TR"/>
              </w:rPr>
            </w:pPr>
            <w:r w:rsidRPr="00BF2F32">
              <w:rPr>
                <w:sz w:val="18"/>
                <w:szCs w:val="18"/>
                <w:lang w:eastAsia="tr-TR"/>
              </w:rPr>
              <w:t>-</w:t>
            </w:r>
          </w:p>
        </w:tc>
        <w:tc>
          <w:tcPr>
            <w:tcW w:w="1350" w:type="dxa"/>
            <w:tcBorders>
              <w:right w:val="single" w:sz="6" w:space="0" w:color="auto"/>
            </w:tcBorders>
            <w:shd w:val="clear" w:color="auto" w:fill="auto"/>
            <w:vAlign w:val="bottom"/>
          </w:tcPr>
          <w:p w14:paraId="03F62EB6" w14:textId="5604D293" w:rsidR="00BF2F32" w:rsidRPr="00CB56EC" w:rsidRDefault="00BF2F32" w:rsidP="00BF2F32">
            <w:pPr>
              <w:jc w:val="right"/>
              <w:rPr>
                <w:sz w:val="18"/>
                <w:szCs w:val="18"/>
              </w:rPr>
            </w:pPr>
            <w:r w:rsidRPr="00D5711A">
              <w:rPr>
                <w:sz w:val="18"/>
                <w:szCs w:val="18"/>
                <w:lang w:eastAsia="tr-TR"/>
              </w:rPr>
              <w:t>-</w:t>
            </w:r>
          </w:p>
        </w:tc>
      </w:tr>
      <w:tr w:rsidR="00BF2F32" w:rsidRPr="00CB56EC" w14:paraId="423FB0E4" w14:textId="77777777" w:rsidTr="00BF2F32">
        <w:trPr>
          <w:trHeight w:hRule="exact" w:val="227"/>
        </w:trPr>
        <w:tc>
          <w:tcPr>
            <w:tcW w:w="6940" w:type="dxa"/>
            <w:tcBorders>
              <w:left w:val="single" w:sz="6" w:space="0" w:color="auto"/>
            </w:tcBorders>
            <w:shd w:val="clear" w:color="auto" w:fill="auto"/>
            <w:vAlign w:val="bottom"/>
          </w:tcPr>
          <w:p w14:paraId="14BFB8D3" w14:textId="77777777" w:rsidR="00BF2F32" w:rsidRPr="00CB56EC" w:rsidRDefault="00BF2F32" w:rsidP="00BF2F32">
            <w:pPr>
              <w:ind w:left="57"/>
              <w:rPr>
                <w:color w:val="000000"/>
                <w:sz w:val="18"/>
                <w:szCs w:val="18"/>
                <w:lang w:eastAsia="tr-TR"/>
              </w:rPr>
            </w:pPr>
            <w:r w:rsidRPr="00CB56EC">
              <w:rPr>
                <w:color w:val="000000"/>
                <w:sz w:val="18"/>
                <w:szCs w:val="18"/>
                <w:lang w:eastAsia="tr-TR"/>
              </w:rPr>
              <w:t>Birlikte Kontrol Edilen Ortaklıklar</w:t>
            </w:r>
          </w:p>
        </w:tc>
        <w:tc>
          <w:tcPr>
            <w:tcW w:w="1349" w:type="dxa"/>
            <w:shd w:val="clear" w:color="auto" w:fill="auto"/>
            <w:vAlign w:val="bottom"/>
          </w:tcPr>
          <w:p w14:paraId="1A224627" w14:textId="3CD555B7" w:rsidR="00BF2F32" w:rsidRPr="00CB56EC" w:rsidRDefault="00BF2F32" w:rsidP="00BF2F32">
            <w:pPr>
              <w:jc w:val="right"/>
              <w:rPr>
                <w:sz w:val="18"/>
                <w:szCs w:val="18"/>
                <w:lang w:eastAsia="tr-TR"/>
              </w:rPr>
            </w:pPr>
            <w:r w:rsidRPr="00BF2F32">
              <w:rPr>
                <w:sz w:val="18"/>
                <w:szCs w:val="18"/>
                <w:lang w:eastAsia="tr-TR"/>
              </w:rPr>
              <w:t>-</w:t>
            </w:r>
          </w:p>
        </w:tc>
        <w:tc>
          <w:tcPr>
            <w:tcW w:w="1350" w:type="dxa"/>
            <w:tcBorders>
              <w:right w:val="single" w:sz="6" w:space="0" w:color="auto"/>
            </w:tcBorders>
            <w:shd w:val="clear" w:color="auto" w:fill="auto"/>
            <w:vAlign w:val="bottom"/>
          </w:tcPr>
          <w:p w14:paraId="2FEA154B" w14:textId="6B3CD838" w:rsidR="00BF2F32" w:rsidRPr="00CB56EC" w:rsidRDefault="00BF2F32" w:rsidP="00BF2F32">
            <w:pPr>
              <w:jc w:val="right"/>
              <w:rPr>
                <w:sz w:val="18"/>
                <w:szCs w:val="18"/>
              </w:rPr>
            </w:pPr>
            <w:r w:rsidRPr="00D5711A">
              <w:rPr>
                <w:sz w:val="18"/>
                <w:szCs w:val="18"/>
                <w:lang w:eastAsia="tr-TR"/>
              </w:rPr>
              <w:t>-</w:t>
            </w:r>
          </w:p>
        </w:tc>
      </w:tr>
      <w:tr w:rsidR="00BF2F32" w:rsidRPr="00BF2F32" w14:paraId="7AD9AF3B" w14:textId="77777777" w:rsidTr="00BF2F32">
        <w:trPr>
          <w:trHeight w:hRule="exact" w:val="227"/>
        </w:trPr>
        <w:tc>
          <w:tcPr>
            <w:tcW w:w="6940" w:type="dxa"/>
            <w:tcBorders>
              <w:left w:val="single" w:sz="6" w:space="0" w:color="auto"/>
            </w:tcBorders>
            <w:shd w:val="clear" w:color="auto" w:fill="auto"/>
            <w:vAlign w:val="bottom"/>
          </w:tcPr>
          <w:p w14:paraId="20720215" w14:textId="77777777" w:rsidR="00BF2F32" w:rsidRPr="00BF2F32" w:rsidRDefault="00BF2F32" w:rsidP="00BF2F32">
            <w:pPr>
              <w:rPr>
                <w:b/>
                <w:bCs/>
                <w:color w:val="000000"/>
                <w:sz w:val="18"/>
                <w:szCs w:val="18"/>
                <w:lang w:eastAsia="tr-TR"/>
              </w:rPr>
            </w:pPr>
            <w:r w:rsidRPr="00BF2F32">
              <w:rPr>
                <w:b/>
                <w:bCs/>
                <w:color w:val="000000"/>
                <w:sz w:val="18"/>
                <w:szCs w:val="18"/>
                <w:lang w:eastAsia="tr-TR"/>
              </w:rPr>
              <w:t>Diğer</w:t>
            </w:r>
            <w:r w:rsidRPr="00BF2F32">
              <w:rPr>
                <w:b/>
                <w:bCs/>
                <w:color w:val="000000"/>
                <w:sz w:val="18"/>
                <w:szCs w:val="18"/>
                <w:vertAlign w:val="superscript"/>
                <w:lang w:eastAsia="tr-TR"/>
              </w:rPr>
              <w:t>2</w:t>
            </w:r>
          </w:p>
        </w:tc>
        <w:tc>
          <w:tcPr>
            <w:tcW w:w="1349" w:type="dxa"/>
            <w:shd w:val="clear" w:color="auto" w:fill="auto"/>
            <w:vAlign w:val="bottom"/>
          </w:tcPr>
          <w:p w14:paraId="50C69EA5" w14:textId="1F9EDAA3" w:rsidR="00BF2F32" w:rsidRPr="00BF2F32" w:rsidRDefault="00BF2F32" w:rsidP="00BF2F32">
            <w:pPr>
              <w:jc w:val="right"/>
              <w:rPr>
                <w:b/>
                <w:bCs/>
                <w:sz w:val="18"/>
                <w:szCs w:val="18"/>
                <w:lang w:eastAsia="tr-TR"/>
              </w:rPr>
            </w:pPr>
            <w:r w:rsidRPr="005C441A">
              <w:rPr>
                <w:b/>
                <w:bCs/>
                <w:sz w:val="18"/>
                <w:szCs w:val="18"/>
                <w:lang w:eastAsia="tr-TR"/>
              </w:rPr>
              <w:t>3,001</w:t>
            </w:r>
          </w:p>
        </w:tc>
        <w:tc>
          <w:tcPr>
            <w:tcW w:w="1350" w:type="dxa"/>
            <w:tcBorders>
              <w:right w:val="single" w:sz="6" w:space="0" w:color="auto"/>
            </w:tcBorders>
            <w:shd w:val="clear" w:color="auto" w:fill="auto"/>
            <w:vAlign w:val="bottom"/>
          </w:tcPr>
          <w:p w14:paraId="6EC0F090" w14:textId="6236B879" w:rsidR="00BF2F32" w:rsidRPr="00BF2F32" w:rsidRDefault="00BF2F32" w:rsidP="00BF2F32">
            <w:pPr>
              <w:jc w:val="right"/>
              <w:rPr>
                <w:b/>
                <w:bCs/>
                <w:sz w:val="18"/>
                <w:szCs w:val="18"/>
              </w:rPr>
            </w:pPr>
            <w:r w:rsidRPr="00BF2F32">
              <w:rPr>
                <w:b/>
                <w:bCs/>
                <w:sz w:val="18"/>
                <w:szCs w:val="18"/>
                <w:lang w:eastAsia="tr-TR"/>
              </w:rPr>
              <w:t>2,586</w:t>
            </w:r>
          </w:p>
        </w:tc>
      </w:tr>
      <w:tr w:rsidR="00BF2F32" w:rsidRPr="00BF2F32" w14:paraId="53D2A7E9" w14:textId="77777777" w:rsidTr="00BF2F32">
        <w:trPr>
          <w:trHeight w:hRule="exact" w:val="227"/>
        </w:trPr>
        <w:tc>
          <w:tcPr>
            <w:tcW w:w="6940" w:type="dxa"/>
            <w:tcBorders>
              <w:left w:val="single" w:sz="6" w:space="0" w:color="auto"/>
              <w:bottom w:val="thinThickSmallGap" w:sz="24" w:space="0" w:color="auto"/>
            </w:tcBorders>
            <w:shd w:val="clear" w:color="auto" w:fill="auto"/>
            <w:vAlign w:val="bottom"/>
          </w:tcPr>
          <w:p w14:paraId="0C24726F" w14:textId="77777777" w:rsidR="00BF2F32" w:rsidRPr="00BF2F32" w:rsidRDefault="00BF2F32" w:rsidP="00BF2F32">
            <w:pPr>
              <w:rPr>
                <w:b/>
                <w:bCs/>
                <w:color w:val="000000"/>
                <w:sz w:val="18"/>
                <w:szCs w:val="18"/>
                <w:lang w:eastAsia="tr-TR"/>
              </w:rPr>
            </w:pPr>
            <w:r w:rsidRPr="00BF2F32">
              <w:rPr>
                <w:b/>
                <w:bCs/>
                <w:color w:val="000000"/>
                <w:sz w:val="18"/>
                <w:szCs w:val="18"/>
                <w:lang w:eastAsia="tr-TR"/>
              </w:rPr>
              <w:t>Toplam</w:t>
            </w:r>
          </w:p>
        </w:tc>
        <w:tc>
          <w:tcPr>
            <w:tcW w:w="1349" w:type="dxa"/>
            <w:tcBorders>
              <w:bottom w:val="thinThickSmallGap" w:sz="24" w:space="0" w:color="auto"/>
            </w:tcBorders>
            <w:shd w:val="clear" w:color="auto" w:fill="auto"/>
            <w:vAlign w:val="bottom"/>
          </w:tcPr>
          <w:p w14:paraId="6D46B382" w14:textId="3F593092" w:rsidR="00BF2F32" w:rsidRPr="00BF2F32" w:rsidRDefault="00BF2F32" w:rsidP="00BF2F32">
            <w:pPr>
              <w:jc w:val="right"/>
              <w:rPr>
                <w:b/>
                <w:bCs/>
                <w:sz w:val="18"/>
                <w:szCs w:val="18"/>
                <w:lang w:eastAsia="tr-TR"/>
              </w:rPr>
            </w:pPr>
            <w:r w:rsidRPr="005C441A">
              <w:rPr>
                <w:b/>
                <w:bCs/>
                <w:sz w:val="18"/>
                <w:szCs w:val="18"/>
                <w:lang w:eastAsia="tr-TR"/>
              </w:rPr>
              <w:t>57,368</w:t>
            </w:r>
          </w:p>
        </w:tc>
        <w:tc>
          <w:tcPr>
            <w:tcW w:w="1350" w:type="dxa"/>
            <w:tcBorders>
              <w:bottom w:val="thinThickSmallGap" w:sz="24" w:space="0" w:color="auto"/>
              <w:right w:val="single" w:sz="6" w:space="0" w:color="auto"/>
            </w:tcBorders>
            <w:shd w:val="clear" w:color="auto" w:fill="auto"/>
            <w:vAlign w:val="bottom"/>
          </w:tcPr>
          <w:p w14:paraId="4C61825B" w14:textId="5C7C8840" w:rsidR="00BF2F32" w:rsidRPr="00BF2F32" w:rsidRDefault="00BF2F32" w:rsidP="00BF2F32">
            <w:pPr>
              <w:jc w:val="right"/>
              <w:rPr>
                <w:b/>
                <w:bCs/>
                <w:sz w:val="18"/>
                <w:szCs w:val="18"/>
              </w:rPr>
            </w:pPr>
            <w:r w:rsidRPr="00BF2F32">
              <w:rPr>
                <w:b/>
                <w:bCs/>
                <w:sz w:val="18"/>
                <w:szCs w:val="18"/>
                <w:lang w:eastAsia="tr-TR"/>
              </w:rPr>
              <w:t>6,459</w:t>
            </w:r>
          </w:p>
        </w:tc>
      </w:tr>
    </w:tbl>
    <w:p w14:paraId="53808117" w14:textId="77777777" w:rsidR="005F1190" w:rsidRPr="00CB56EC" w:rsidRDefault="005F1190" w:rsidP="005F1190">
      <w:pPr>
        <w:autoSpaceDE w:val="0"/>
        <w:autoSpaceDN w:val="0"/>
        <w:adjustRightInd w:val="0"/>
        <w:ind w:left="540" w:hanging="540"/>
        <w:rPr>
          <w:rFonts w:eastAsia="Arial Unicode MS"/>
          <w:sz w:val="12"/>
          <w:szCs w:val="12"/>
        </w:rPr>
      </w:pPr>
      <w:r w:rsidRPr="00CB56EC">
        <w:rPr>
          <w:rFonts w:eastAsia="Arial Unicode MS"/>
          <w:sz w:val="16"/>
          <w:vertAlign w:val="superscript"/>
        </w:rPr>
        <w:t xml:space="preserve">1 </w:t>
      </w:r>
      <w:r w:rsidRPr="00CB56EC">
        <w:rPr>
          <w:rFonts w:eastAsia="Arial Unicode MS"/>
          <w:sz w:val="12"/>
          <w:szCs w:val="12"/>
        </w:rPr>
        <w:t>Gelir tablosunda “Diğer Karşılık Giderleri” satırında yer alan karşılıkları da içermektedir.</w:t>
      </w:r>
    </w:p>
    <w:p w14:paraId="03E53B55" w14:textId="77777777" w:rsidR="005F1190" w:rsidRPr="00CB56EC" w:rsidRDefault="005F1190" w:rsidP="005F1190">
      <w:pPr>
        <w:autoSpaceDE w:val="0"/>
        <w:autoSpaceDN w:val="0"/>
        <w:adjustRightInd w:val="0"/>
        <w:ind w:left="540" w:hanging="540"/>
        <w:rPr>
          <w:rFonts w:eastAsia="Arial Unicode MS"/>
          <w:sz w:val="16"/>
          <w:szCs w:val="16"/>
        </w:rPr>
      </w:pPr>
      <w:r w:rsidRPr="00CB56EC">
        <w:rPr>
          <w:rFonts w:eastAsia="Arial Unicode MS"/>
          <w:sz w:val="16"/>
          <w:vertAlign w:val="superscript"/>
        </w:rPr>
        <w:t xml:space="preserve">2 </w:t>
      </w:r>
      <w:r w:rsidRPr="00CB56EC">
        <w:rPr>
          <w:rFonts w:eastAsia="Arial Unicode MS"/>
          <w:sz w:val="12"/>
          <w:szCs w:val="12"/>
        </w:rPr>
        <w:t>Katılma hesaplarına dağıtılacak kârdan ayrılan karşılıkları içermektedir.</w:t>
      </w:r>
    </w:p>
    <w:p w14:paraId="0C21D58B" w14:textId="0E84CD15" w:rsidR="00D27096" w:rsidRDefault="00D27096" w:rsidP="00E30CF9">
      <w:pPr>
        <w:pStyle w:val="NormalIndent"/>
        <w:ind w:left="0"/>
        <w:jc w:val="both"/>
        <w:rPr>
          <w:noProof w:val="0"/>
          <w:sz w:val="20"/>
          <w:szCs w:val="20"/>
          <w:lang w:eastAsia="en-GB"/>
        </w:rPr>
      </w:pPr>
      <w:r>
        <w:rPr>
          <w:noProof w:val="0"/>
          <w:sz w:val="20"/>
          <w:szCs w:val="20"/>
          <w:lang w:eastAsia="en-GB"/>
        </w:rPr>
        <w:br w:type="page"/>
      </w:r>
    </w:p>
    <w:p w14:paraId="0909E8AD" w14:textId="77777777" w:rsidR="00E30CF9" w:rsidRPr="00CB56EC" w:rsidRDefault="00E30CF9" w:rsidP="00584A7D">
      <w:pPr>
        <w:pageBreakBefore/>
        <w:autoSpaceDE w:val="0"/>
        <w:autoSpaceDN w:val="0"/>
        <w:adjustRightInd w:val="0"/>
        <w:ind w:hanging="567"/>
        <w:rPr>
          <w:b/>
          <w:bCs/>
          <w:iCs/>
        </w:rPr>
      </w:pPr>
      <w:r w:rsidRPr="00CB56EC">
        <w:rPr>
          <w:b/>
          <w:bCs/>
          <w:iCs/>
        </w:rPr>
        <w:lastRenderedPageBreak/>
        <w:t>4.8</w:t>
      </w:r>
      <w:r w:rsidRPr="00CB56EC">
        <w:rPr>
          <w:b/>
          <w:bCs/>
          <w:iCs/>
        </w:rPr>
        <w:tab/>
        <w:t>Diğer faaliyet giderlerine ilişkin bilgiler</w:t>
      </w:r>
    </w:p>
    <w:p w14:paraId="5C2FEAA5" w14:textId="77777777" w:rsidR="00E30CF9" w:rsidRPr="00CB56EC" w:rsidRDefault="00E30CF9" w:rsidP="00E30CF9">
      <w:pPr>
        <w:autoSpaceDE w:val="0"/>
        <w:autoSpaceDN w:val="0"/>
        <w:adjustRightInd w:val="0"/>
        <w:ind w:hanging="567"/>
        <w:rPr>
          <w:lang w:eastAsia="en-GB"/>
        </w:rPr>
      </w:pPr>
    </w:p>
    <w:tbl>
      <w:tblPr>
        <w:tblW w:w="9639" w:type="dxa"/>
        <w:tblBorders>
          <w:top w:val="single" w:sz="4" w:space="0" w:color="auto"/>
          <w:left w:val="single" w:sz="4" w:space="0" w:color="auto"/>
          <w:bottom w:val="thinThickSmallGap" w:sz="2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6940"/>
        <w:gridCol w:w="1349"/>
        <w:gridCol w:w="1350"/>
      </w:tblGrid>
      <w:tr w:rsidR="00C62935" w:rsidRPr="00CB56EC" w14:paraId="734473E5" w14:textId="77777777" w:rsidTr="00BF2F32">
        <w:trPr>
          <w:trHeight w:hRule="exact" w:val="227"/>
        </w:trPr>
        <w:tc>
          <w:tcPr>
            <w:tcW w:w="6940" w:type="dxa"/>
            <w:tcBorders>
              <w:top w:val="single" w:sz="6" w:space="0" w:color="auto"/>
              <w:left w:val="single" w:sz="6" w:space="0" w:color="auto"/>
            </w:tcBorders>
            <w:shd w:val="clear" w:color="auto" w:fill="auto"/>
            <w:vAlign w:val="bottom"/>
            <w:hideMark/>
          </w:tcPr>
          <w:p w14:paraId="3549A5D1" w14:textId="77777777" w:rsidR="00C62935" w:rsidRPr="00CB56EC" w:rsidRDefault="00C62935" w:rsidP="00C62935">
            <w:pPr>
              <w:rPr>
                <w:b/>
                <w:sz w:val="18"/>
                <w:szCs w:val="18"/>
                <w:lang w:eastAsia="tr-TR"/>
              </w:rPr>
            </w:pPr>
            <w:r w:rsidRPr="00CB56EC">
              <w:rPr>
                <w:b/>
                <w:sz w:val="18"/>
                <w:szCs w:val="18"/>
                <w:lang w:eastAsia="tr-TR"/>
              </w:rPr>
              <w:t> </w:t>
            </w:r>
          </w:p>
        </w:tc>
        <w:tc>
          <w:tcPr>
            <w:tcW w:w="1349" w:type="dxa"/>
            <w:tcBorders>
              <w:top w:val="single" w:sz="6" w:space="0" w:color="auto"/>
            </w:tcBorders>
            <w:shd w:val="clear" w:color="auto" w:fill="auto"/>
            <w:vAlign w:val="bottom"/>
            <w:hideMark/>
          </w:tcPr>
          <w:p w14:paraId="656B0FA7" w14:textId="77777777" w:rsidR="00C62935" w:rsidRPr="00CB56EC" w:rsidRDefault="00C62935" w:rsidP="00C62935">
            <w:pPr>
              <w:jc w:val="right"/>
              <w:rPr>
                <w:b/>
                <w:bCs/>
                <w:sz w:val="18"/>
                <w:szCs w:val="18"/>
                <w:lang w:eastAsia="tr-TR"/>
              </w:rPr>
            </w:pPr>
            <w:r w:rsidRPr="00CB56EC">
              <w:rPr>
                <w:b/>
                <w:bCs/>
                <w:sz w:val="18"/>
                <w:szCs w:val="18"/>
                <w:lang w:eastAsia="tr-TR"/>
              </w:rPr>
              <w:t>Cari Dönem</w:t>
            </w:r>
          </w:p>
        </w:tc>
        <w:tc>
          <w:tcPr>
            <w:tcW w:w="1350" w:type="dxa"/>
            <w:tcBorders>
              <w:top w:val="single" w:sz="6" w:space="0" w:color="auto"/>
              <w:right w:val="single" w:sz="6" w:space="0" w:color="auto"/>
            </w:tcBorders>
            <w:shd w:val="clear" w:color="auto" w:fill="auto"/>
            <w:vAlign w:val="bottom"/>
            <w:hideMark/>
          </w:tcPr>
          <w:p w14:paraId="57445382" w14:textId="77777777" w:rsidR="00C62935" w:rsidRPr="00CB56EC" w:rsidRDefault="00C62935" w:rsidP="00C62935">
            <w:pPr>
              <w:jc w:val="right"/>
              <w:rPr>
                <w:b/>
                <w:bCs/>
                <w:sz w:val="18"/>
                <w:szCs w:val="18"/>
                <w:lang w:eastAsia="tr-TR"/>
              </w:rPr>
            </w:pPr>
            <w:r w:rsidRPr="00CB56EC">
              <w:rPr>
                <w:b/>
                <w:bCs/>
                <w:sz w:val="18"/>
                <w:szCs w:val="18"/>
                <w:lang w:eastAsia="tr-TR"/>
              </w:rPr>
              <w:t>Önceki Dönem</w:t>
            </w:r>
          </w:p>
        </w:tc>
      </w:tr>
      <w:tr w:rsidR="00BF2F32" w:rsidRPr="00CB56EC" w14:paraId="07932640" w14:textId="77777777" w:rsidTr="00BF2F32">
        <w:trPr>
          <w:trHeight w:hRule="exact" w:val="227"/>
        </w:trPr>
        <w:tc>
          <w:tcPr>
            <w:tcW w:w="6940" w:type="dxa"/>
            <w:tcBorders>
              <w:left w:val="single" w:sz="6" w:space="0" w:color="auto"/>
            </w:tcBorders>
            <w:shd w:val="clear" w:color="auto" w:fill="auto"/>
            <w:vAlign w:val="bottom"/>
            <w:hideMark/>
          </w:tcPr>
          <w:p w14:paraId="241F17F2" w14:textId="77777777" w:rsidR="00BF2F32" w:rsidRPr="00CB56EC" w:rsidRDefault="00BF2F32" w:rsidP="00BF2F32">
            <w:pPr>
              <w:rPr>
                <w:color w:val="000000"/>
                <w:sz w:val="18"/>
                <w:szCs w:val="18"/>
                <w:lang w:eastAsia="tr-TR"/>
              </w:rPr>
            </w:pPr>
            <w:r w:rsidRPr="00CB56EC">
              <w:rPr>
                <w:color w:val="000000"/>
                <w:sz w:val="18"/>
                <w:szCs w:val="18"/>
                <w:lang w:eastAsia="tr-TR"/>
              </w:rPr>
              <w:t>Kıdem Tazminatı Karşılığı</w:t>
            </w:r>
          </w:p>
        </w:tc>
        <w:tc>
          <w:tcPr>
            <w:tcW w:w="1349" w:type="dxa"/>
            <w:shd w:val="clear" w:color="auto" w:fill="auto"/>
            <w:vAlign w:val="bottom"/>
            <w:hideMark/>
          </w:tcPr>
          <w:p w14:paraId="57E66D37" w14:textId="7AB75684" w:rsidR="00BF2F32" w:rsidRPr="00CB56EC" w:rsidRDefault="00BF2F32" w:rsidP="00BF2F32">
            <w:pPr>
              <w:jc w:val="right"/>
              <w:rPr>
                <w:sz w:val="18"/>
                <w:szCs w:val="18"/>
                <w:lang w:eastAsia="tr-TR"/>
              </w:rPr>
            </w:pPr>
            <w:r w:rsidRPr="005C441A">
              <w:rPr>
                <w:sz w:val="18"/>
                <w:szCs w:val="18"/>
                <w:lang w:eastAsia="tr-TR"/>
              </w:rPr>
              <w:t>855</w:t>
            </w:r>
          </w:p>
        </w:tc>
        <w:tc>
          <w:tcPr>
            <w:tcW w:w="1350" w:type="dxa"/>
            <w:tcBorders>
              <w:right w:val="single" w:sz="6" w:space="0" w:color="auto"/>
            </w:tcBorders>
            <w:shd w:val="clear" w:color="auto" w:fill="auto"/>
            <w:vAlign w:val="bottom"/>
            <w:hideMark/>
          </w:tcPr>
          <w:p w14:paraId="3DF8A9B4" w14:textId="29E15617" w:rsidR="00BF2F32" w:rsidRPr="00CB56EC" w:rsidRDefault="00BF2F32" w:rsidP="00BF2F32">
            <w:pPr>
              <w:jc w:val="right"/>
              <w:rPr>
                <w:sz w:val="18"/>
                <w:szCs w:val="18"/>
              </w:rPr>
            </w:pPr>
            <w:r>
              <w:rPr>
                <w:sz w:val="18"/>
                <w:szCs w:val="18"/>
                <w:lang w:eastAsia="tr-TR"/>
              </w:rPr>
              <w:t>417</w:t>
            </w:r>
          </w:p>
        </w:tc>
      </w:tr>
      <w:tr w:rsidR="00BF2F32" w:rsidRPr="00CB56EC" w14:paraId="013B0B50" w14:textId="77777777" w:rsidTr="00BF2F32">
        <w:trPr>
          <w:trHeight w:hRule="exact" w:val="227"/>
        </w:trPr>
        <w:tc>
          <w:tcPr>
            <w:tcW w:w="6940" w:type="dxa"/>
            <w:tcBorders>
              <w:left w:val="single" w:sz="6" w:space="0" w:color="auto"/>
            </w:tcBorders>
            <w:shd w:val="clear" w:color="auto" w:fill="auto"/>
            <w:vAlign w:val="bottom"/>
          </w:tcPr>
          <w:p w14:paraId="332F2025" w14:textId="77777777" w:rsidR="00BF2F32" w:rsidRPr="00CB56EC" w:rsidRDefault="00BF2F32" w:rsidP="00BF2F32">
            <w:pPr>
              <w:rPr>
                <w:color w:val="000000"/>
                <w:sz w:val="18"/>
                <w:szCs w:val="18"/>
                <w:lang w:eastAsia="tr-TR"/>
              </w:rPr>
            </w:pPr>
            <w:r w:rsidRPr="00CB56EC">
              <w:rPr>
                <w:color w:val="000000"/>
                <w:sz w:val="18"/>
                <w:szCs w:val="18"/>
                <w:lang w:eastAsia="tr-TR"/>
              </w:rPr>
              <w:t>Banka Sosyal Yardım Sandığı Varlık Açıkları Karşılığı</w:t>
            </w:r>
          </w:p>
        </w:tc>
        <w:tc>
          <w:tcPr>
            <w:tcW w:w="1349" w:type="dxa"/>
            <w:shd w:val="clear" w:color="auto" w:fill="auto"/>
            <w:vAlign w:val="bottom"/>
          </w:tcPr>
          <w:p w14:paraId="31F0FC71" w14:textId="30A36F25" w:rsidR="00BF2F32" w:rsidRPr="00CB56EC" w:rsidRDefault="00BF2F32" w:rsidP="00BF2F32">
            <w:pPr>
              <w:jc w:val="right"/>
              <w:rPr>
                <w:sz w:val="18"/>
                <w:szCs w:val="18"/>
                <w:lang w:eastAsia="tr-TR"/>
              </w:rPr>
            </w:pPr>
            <w:r w:rsidRPr="00BF2F32">
              <w:rPr>
                <w:sz w:val="18"/>
                <w:szCs w:val="18"/>
                <w:lang w:eastAsia="tr-TR"/>
              </w:rPr>
              <w:t>-</w:t>
            </w:r>
          </w:p>
        </w:tc>
        <w:tc>
          <w:tcPr>
            <w:tcW w:w="1350" w:type="dxa"/>
            <w:tcBorders>
              <w:right w:val="single" w:sz="6" w:space="0" w:color="auto"/>
            </w:tcBorders>
            <w:shd w:val="clear" w:color="auto" w:fill="auto"/>
            <w:vAlign w:val="bottom"/>
          </w:tcPr>
          <w:p w14:paraId="05113C18" w14:textId="3F8801D1" w:rsidR="00BF2F32" w:rsidRPr="00CB56EC" w:rsidRDefault="00BF2F32" w:rsidP="00BF2F32">
            <w:pPr>
              <w:jc w:val="right"/>
              <w:rPr>
                <w:sz w:val="18"/>
                <w:szCs w:val="18"/>
                <w:lang w:eastAsia="tr-TR"/>
              </w:rPr>
            </w:pPr>
            <w:r w:rsidRPr="00D5711A">
              <w:rPr>
                <w:sz w:val="18"/>
                <w:szCs w:val="18"/>
                <w:lang w:eastAsia="tr-TR"/>
              </w:rPr>
              <w:t>-</w:t>
            </w:r>
          </w:p>
        </w:tc>
      </w:tr>
      <w:tr w:rsidR="00BF2F32" w:rsidRPr="00CB56EC" w14:paraId="45364644" w14:textId="77777777" w:rsidTr="00BF2F32">
        <w:trPr>
          <w:trHeight w:hRule="exact" w:val="227"/>
        </w:trPr>
        <w:tc>
          <w:tcPr>
            <w:tcW w:w="6940" w:type="dxa"/>
            <w:tcBorders>
              <w:left w:val="single" w:sz="6" w:space="0" w:color="auto"/>
            </w:tcBorders>
            <w:shd w:val="clear" w:color="auto" w:fill="auto"/>
            <w:vAlign w:val="bottom"/>
            <w:hideMark/>
          </w:tcPr>
          <w:p w14:paraId="512D9E14" w14:textId="77777777" w:rsidR="00BF2F32" w:rsidRPr="00CB56EC" w:rsidRDefault="00BF2F32" w:rsidP="00BF2F32">
            <w:pPr>
              <w:rPr>
                <w:color w:val="000000"/>
                <w:sz w:val="18"/>
                <w:szCs w:val="18"/>
                <w:lang w:eastAsia="tr-TR"/>
              </w:rPr>
            </w:pPr>
            <w:r w:rsidRPr="00CB56EC">
              <w:rPr>
                <w:color w:val="000000"/>
                <w:sz w:val="18"/>
                <w:szCs w:val="18"/>
                <w:lang w:eastAsia="tr-TR"/>
              </w:rPr>
              <w:t>Maddi Duran Varlık Değer Düşüş Giderleri</w:t>
            </w:r>
          </w:p>
        </w:tc>
        <w:tc>
          <w:tcPr>
            <w:tcW w:w="1349" w:type="dxa"/>
            <w:shd w:val="clear" w:color="auto" w:fill="auto"/>
            <w:vAlign w:val="bottom"/>
            <w:hideMark/>
          </w:tcPr>
          <w:p w14:paraId="5E1650F0" w14:textId="56628FD1" w:rsidR="00BF2F32" w:rsidRPr="00CB56EC" w:rsidRDefault="00BF2F32" w:rsidP="00BF2F32">
            <w:pPr>
              <w:jc w:val="right"/>
              <w:rPr>
                <w:sz w:val="18"/>
                <w:szCs w:val="18"/>
                <w:lang w:eastAsia="tr-TR"/>
              </w:rPr>
            </w:pPr>
            <w:r w:rsidRPr="00BF2F32">
              <w:rPr>
                <w:sz w:val="18"/>
                <w:szCs w:val="18"/>
                <w:lang w:eastAsia="tr-TR"/>
              </w:rPr>
              <w:t>-</w:t>
            </w:r>
          </w:p>
        </w:tc>
        <w:tc>
          <w:tcPr>
            <w:tcW w:w="1350" w:type="dxa"/>
            <w:tcBorders>
              <w:right w:val="single" w:sz="6" w:space="0" w:color="auto"/>
            </w:tcBorders>
            <w:shd w:val="clear" w:color="auto" w:fill="auto"/>
            <w:vAlign w:val="bottom"/>
            <w:hideMark/>
          </w:tcPr>
          <w:p w14:paraId="192BED2B" w14:textId="1134C35B" w:rsidR="00BF2F32" w:rsidRPr="00CB56EC" w:rsidRDefault="00BF2F32" w:rsidP="00BF2F32">
            <w:pPr>
              <w:jc w:val="right"/>
              <w:rPr>
                <w:sz w:val="18"/>
                <w:szCs w:val="18"/>
              </w:rPr>
            </w:pPr>
            <w:r w:rsidRPr="00D5711A">
              <w:rPr>
                <w:sz w:val="18"/>
                <w:szCs w:val="18"/>
                <w:lang w:eastAsia="tr-TR"/>
              </w:rPr>
              <w:t>-</w:t>
            </w:r>
          </w:p>
        </w:tc>
      </w:tr>
      <w:tr w:rsidR="00BF2F32" w:rsidRPr="00CB56EC" w14:paraId="6EB4C367" w14:textId="77777777" w:rsidTr="00BF2F32">
        <w:trPr>
          <w:trHeight w:hRule="exact" w:val="227"/>
        </w:trPr>
        <w:tc>
          <w:tcPr>
            <w:tcW w:w="6940" w:type="dxa"/>
            <w:tcBorders>
              <w:left w:val="single" w:sz="6" w:space="0" w:color="auto"/>
            </w:tcBorders>
            <w:shd w:val="clear" w:color="auto" w:fill="auto"/>
            <w:vAlign w:val="bottom"/>
          </w:tcPr>
          <w:p w14:paraId="4E3268A8" w14:textId="77777777" w:rsidR="00BF2F32" w:rsidRPr="00CB56EC" w:rsidRDefault="00BF2F32" w:rsidP="00BF2F32">
            <w:pPr>
              <w:rPr>
                <w:color w:val="000000"/>
                <w:sz w:val="18"/>
                <w:szCs w:val="18"/>
                <w:lang w:eastAsia="tr-TR"/>
              </w:rPr>
            </w:pPr>
            <w:r w:rsidRPr="00CB56EC">
              <w:rPr>
                <w:color w:val="000000"/>
                <w:sz w:val="18"/>
                <w:szCs w:val="18"/>
                <w:lang w:eastAsia="tr-TR"/>
              </w:rPr>
              <w:t>Maddi Duran Varlık Amortisman Giderleri</w:t>
            </w:r>
          </w:p>
        </w:tc>
        <w:tc>
          <w:tcPr>
            <w:tcW w:w="1349" w:type="dxa"/>
            <w:shd w:val="clear" w:color="auto" w:fill="auto"/>
            <w:vAlign w:val="bottom"/>
          </w:tcPr>
          <w:p w14:paraId="7EE5D995" w14:textId="5455CB4B" w:rsidR="00BF2F32" w:rsidRPr="00CB56EC" w:rsidRDefault="00BF2F32" w:rsidP="00BF2F32">
            <w:pPr>
              <w:jc w:val="right"/>
              <w:rPr>
                <w:sz w:val="18"/>
                <w:szCs w:val="18"/>
                <w:lang w:eastAsia="tr-TR"/>
              </w:rPr>
            </w:pPr>
            <w:r w:rsidRPr="005C441A">
              <w:rPr>
                <w:sz w:val="18"/>
                <w:szCs w:val="18"/>
                <w:lang w:eastAsia="tr-TR"/>
              </w:rPr>
              <w:t>11,560</w:t>
            </w:r>
          </w:p>
        </w:tc>
        <w:tc>
          <w:tcPr>
            <w:tcW w:w="1350" w:type="dxa"/>
            <w:tcBorders>
              <w:right w:val="single" w:sz="6" w:space="0" w:color="auto"/>
            </w:tcBorders>
            <w:shd w:val="clear" w:color="auto" w:fill="auto"/>
            <w:vAlign w:val="bottom"/>
          </w:tcPr>
          <w:p w14:paraId="52D92030" w14:textId="4E11A701" w:rsidR="00BF2F32" w:rsidRPr="00CB56EC" w:rsidRDefault="00BF2F32" w:rsidP="00BF2F32">
            <w:pPr>
              <w:jc w:val="right"/>
              <w:rPr>
                <w:sz w:val="18"/>
                <w:szCs w:val="18"/>
              </w:rPr>
            </w:pPr>
            <w:r>
              <w:rPr>
                <w:sz w:val="18"/>
                <w:szCs w:val="18"/>
                <w:lang w:eastAsia="tr-TR"/>
              </w:rPr>
              <w:t>4,469</w:t>
            </w:r>
          </w:p>
        </w:tc>
      </w:tr>
      <w:tr w:rsidR="00BF2F32" w:rsidRPr="00CB56EC" w14:paraId="3D6C997B" w14:textId="77777777" w:rsidTr="00BF2F32">
        <w:trPr>
          <w:trHeight w:hRule="exact" w:val="227"/>
        </w:trPr>
        <w:tc>
          <w:tcPr>
            <w:tcW w:w="6940" w:type="dxa"/>
            <w:tcBorders>
              <w:left w:val="single" w:sz="6" w:space="0" w:color="auto"/>
            </w:tcBorders>
            <w:shd w:val="clear" w:color="auto" w:fill="auto"/>
            <w:vAlign w:val="bottom"/>
          </w:tcPr>
          <w:p w14:paraId="27B92AD3" w14:textId="77777777" w:rsidR="00BF2F32" w:rsidRPr="00CB56EC" w:rsidRDefault="00BF2F32" w:rsidP="00BF2F32">
            <w:pPr>
              <w:rPr>
                <w:color w:val="000000"/>
                <w:sz w:val="18"/>
                <w:szCs w:val="18"/>
                <w:lang w:eastAsia="tr-TR"/>
              </w:rPr>
            </w:pPr>
            <w:r w:rsidRPr="00CB56EC">
              <w:rPr>
                <w:color w:val="000000"/>
                <w:sz w:val="18"/>
                <w:szCs w:val="18"/>
                <w:lang w:eastAsia="tr-TR"/>
              </w:rPr>
              <w:t>Maddi Olmayan Duran Varlık Değer Düşüş Giderleri</w:t>
            </w:r>
          </w:p>
        </w:tc>
        <w:tc>
          <w:tcPr>
            <w:tcW w:w="1349" w:type="dxa"/>
            <w:shd w:val="clear" w:color="auto" w:fill="auto"/>
            <w:vAlign w:val="bottom"/>
          </w:tcPr>
          <w:p w14:paraId="05ACA36B" w14:textId="083C89C4" w:rsidR="00BF2F32" w:rsidRPr="00CB56EC" w:rsidRDefault="00BF2F32" w:rsidP="00BF2F32">
            <w:pPr>
              <w:jc w:val="right"/>
              <w:rPr>
                <w:sz w:val="18"/>
                <w:szCs w:val="18"/>
                <w:lang w:eastAsia="tr-TR"/>
              </w:rPr>
            </w:pPr>
            <w:r w:rsidRPr="00BF2F32">
              <w:rPr>
                <w:sz w:val="18"/>
                <w:szCs w:val="18"/>
                <w:lang w:eastAsia="tr-TR"/>
              </w:rPr>
              <w:t>-</w:t>
            </w:r>
          </w:p>
        </w:tc>
        <w:tc>
          <w:tcPr>
            <w:tcW w:w="1350" w:type="dxa"/>
            <w:tcBorders>
              <w:right w:val="single" w:sz="6" w:space="0" w:color="auto"/>
            </w:tcBorders>
            <w:shd w:val="clear" w:color="auto" w:fill="auto"/>
            <w:vAlign w:val="bottom"/>
          </w:tcPr>
          <w:p w14:paraId="4B05ED47" w14:textId="4A595709" w:rsidR="00BF2F32" w:rsidRPr="00CB56EC" w:rsidRDefault="00BF2F32" w:rsidP="00BF2F32">
            <w:pPr>
              <w:jc w:val="right"/>
              <w:rPr>
                <w:sz w:val="18"/>
                <w:szCs w:val="18"/>
              </w:rPr>
            </w:pPr>
            <w:r w:rsidRPr="00D5711A">
              <w:rPr>
                <w:sz w:val="18"/>
                <w:szCs w:val="18"/>
                <w:lang w:eastAsia="tr-TR"/>
              </w:rPr>
              <w:t>-</w:t>
            </w:r>
          </w:p>
        </w:tc>
      </w:tr>
      <w:tr w:rsidR="00BF2F32" w:rsidRPr="00CB56EC" w14:paraId="47B66EFA" w14:textId="77777777" w:rsidTr="00BF2F32">
        <w:trPr>
          <w:trHeight w:hRule="exact" w:val="227"/>
        </w:trPr>
        <w:tc>
          <w:tcPr>
            <w:tcW w:w="6940" w:type="dxa"/>
            <w:tcBorders>
              <w:left w:val="single" w:sz="6" w:space="0" w:color="auto"/>
            </w:tcBorders>
            <w:shd w:val="clear" w:color="auto" w:fill="auto"/>
            <w:vAlign w:val="center"/>
          </w:tcPr>
          <w:p w14:paraId="0A48D19D" w14:textId="77777777" w:rsidR="00BF2F32" w:rsidRPr="00CB56EC" w:rsidRDefault="00BF2F32" w:rsidP="00BF2F32">
            <w:pPr>
              <w:rPr>
                <w:color w:val="000000"/>
                <w:sz w:val="18"/>
                <w:szCs w:val="18"/>
                <w:lang w:eastAsia="tr-TR"/>
              </w:rPr>
            </w:pPr>
            <w:r w:rsidRPr="00CB56EC">
              <w:rPr>
                <w:color w:val="000000"/>
                <w:sz w:val="18"/>
                <w:szCs w:val="18"/>
                <w:lang w:eastAsia="tr-TR"/>
              </w:rPr>
              <w:t>Şerefiye Değer Düşüş Gideri</w:t>
            </w:r>
          </w:p>
        </w:tc>
        <w:tc>
          <w:tcPr>
            <w:tcW w:w="1349" w:type="dxa"/>
            <w:shd w:val="clear" w:color="auto" w:fill="auto"/>
            <w:vAlign w:val="bottom"/>
          </w:tcPr>
          <w:p w14:paraId="269E23EB" w14:textId="160D53CD" w:rsidR="00BF2F32" w:rsidRPr="00CB56EC" w:rsidRDefault="00BF2F32" w:rsidP="00BF2F32">
            <w:pPr>
              <w:jc w:val="right"/>
              <w:rPr>
                <w:sz w:val="18"/>
                <w:szCs w:val="18"/>
                <w:lang w:eastAsia="tr-TR"/>
              </w:rPr>
            </w:pPr>
            <w:r w:rsidRPr="00BF2F32">
              <w:rPr>
                <w:sz w:val="18"/>
                <w:szCs w:val="18"/>
                <w:lang w:eastAsia="tr-TR"/>
              </w:rPr>
              <w:t>-</w:t>
            </w:r>
          </w:p>
        </w:tc>
        <w:tc>
          <w:tcPr>
            <w:tcW w:w="1350" w:type="dxa"/>
            <w:tcBorders>
              <w:right w:val="single" w:sz="6" w:space="0" w:color="auto"/>
            </w:tcBorders>
            <w:shd w:val="clear" w:color="auto" w:fill="auto"/>
            <w:vAlign w:val="bottom"/>
          </w:tcPr>
          <w:p w14:paraId="1BD4A479" w14:textId="4A7C2AB6" w:rsidR="00BF2F32" w:rsidRPr="00CB56EC" w:rsidRDefault="00BF2F32" w:rsidP="00BF2F32">
            <w:pPr>
              <w:jc w:val="right"/>
              <w:rPr>
                <w:sz w:val="18"/>
                <w:szCs w:val="18"/>
                <w:lang w:eastAsia="tr-TR"/>
              </w:rPr>
            </w:pPr>
            <w:r w:rsidRPr="00D5711A">
              <w:rPr>
                <w:sz w:val="18"/>
                <w:szCs w:val="18"/>
                <w:lang w:eastAsia="tr-TR"/>
              </w:rPr>
              <w:t>-</w:t>
            </w:r>
          </w:p>
        </w:tc>
      </w:tr>
      <w:tr w:rsidR="00BF2F32" w:rsidRPr="00CB56EC" w14:paraId="488A4CA0" w14:textId="77777777" w:rsidTr="00BF2F32">
        <w:trPr>
          <w:trHeight w:hRule="exact" w:val="227"/>
        </w:trPr>
        <w:tc>
          <w:tcPr>
            <w:tcW w:w="6940" w:type="dxa"/>
            <w:tcBorders>
              <w:left w:val="single" w:sz="6" w:space="0" w:color="auto"/>
            </w:tcBorders>
            <w:shd w:val="clear" w:color="auto" w:fill="auto"/>
            <w:vAlign w:val="bottom"/>
          </w:tcPr>
          <w:p w14:paraId="3CCC4F6D" w14:textId="77777777" w:rsidR="00BF2F32" w:rsidRPr="00CB56EC" w:rsidRDefault="00BF2F32" w:rsidP="00BF2F32">
            <w:pPr>
              <w:rPr>
                <w:color w:val="000000"/>
                <w:sz w:val="18"/>
                <w:szCs w:val="18"/>
                <w:lang w:eastAsia="tr-TR"/>
              </w:rPr>
            </w:pPr>
            <w:r w:rsidRPr="00CB56EC">
              <w:rPr>
                <w:color w:val="000000"/>
                <w:sz w:val="18"/>
                <w:szCs w:val="18"/>
                <w:lang w:eastAsia="tr-TR"/>
              </w:rPr>
              <w:t>Maddi Olmayan Duran Varlık Amortisman Giderleri</w:t>
            </w:r>
          </w:p>
        </w:tc>
        <w:tc>
          <w:tcPr>
            <w:tcW w:w="1349" w:type="dxa"/>
            <w:shd w:val="clear" w:color="auto" w:fill="auto"/>
            <w:vAlign w:val="bottom"/>
          </w:tcPr>
          <w:p w14:paraId="050FE3F0" w14:textId="02A422C7" w:rsidR="00BF2F32" w:rsidRPr="00CB56EC" w:rsidRDefault="00BF2F32" w:rsidP="00BF2F32">
            <w:pPr>
              <w:jc w:val="right"/>
              <w:rPr>
                <w:sz w:val="18"/>
                <w:szCs w:val="18"/>
                <w:lang w:eastAsia="tr-TR"/>
              </w:rPr>
            </w:pPr>
            <w:r w:rsidRPr="005C441A">
              <w:rPr>
                <w:sz w:val="18"/>
                <w:szCs w:val="18"/>
                <w:lang w:eastAsia="tr-TR"/>
              </w:rPr>
              <w:t>8,509</w:t>
            </w:r>
          </w:p>
        </w:tc>
        <w:tc>
          <w:tcPr>
            <w:tcW w:w="1350" w:type="dxa"/>
            <w:tcBorders>
              <w:right w:val="single" w:sz="6" w:space="0" w:color="auto"/>
            </w:tcBorders>
            <w:shd w:val="clear" w:color="auto" w:fill="auto"/>
            <w:vAlign w:val="bottom"/>
          </w:tcPr>
          <w:p w14:paraId="4DA831C6" w14:textId="6C47C9DE" w:rsidR="00BF2F32" w:rsidRPr="00CB56EC" w:rsidRDefault="00BF2F32" w:rsidP="00BF2F32">
            <w:pPr>
              <w:jc w:val="right"/>
              <w:rPr>
                <w:sz w:val="18"/>
                <w:szCs w:val="18"/>
              </w:rPr>
            </w:pPr>
            <w:r>
              <w:rPr>
                <w:sz w:val="18"/>
                <w:szCs w:val="18"/>
                <w:lang w:eastAsia="tr-TR"/>
              </w:rPr>
              <w:t>3,613</w:t>
            </w:r>
          </w:p>
        </w:tc>
      </w:tr>
      <w:tr w:rsidR="00BF2F32" w:rsidRPr="00CB56EC" w14:paraId="142D0825" w14:textId="77777777" w:rsidTr="00BF2F32">
        <w:trPr>
          <w:trHeight w:hRule="exact" w:val="227"/>
        </w:trPr>
        <w:tc>
          <w:tcPr>
            <w:tcW w:w="6940" w:type="dxa"/>
            <w:tcBorders>
              <w:left w:val="single" w:sz="6" w:space="0" w:color="auto"/>
            </w:tcBorders>
            <w:shd w:val="clear" w:color="auto" w:fill="auto"/>
            <w:vAlign w:val="center"/>
          </w:tcPr>
          <w:p w14:paraId="7CAA6BD7" w14:textId="77777777" w:rsidR="00BF2F32" w:rsidRPr="00CB56EC" w:rsidRDefault="00BF2F32" w:rsidP="00BF2F32">
            <w:pPr>
              <w:rPr>
                <w:color w:val="000000"/>
                <w:sz w:val="18"/>
                <w:szCs w:val="18"/>
                <w:lang w:eastAsia="tr-TR"/>
              </w:rPr>
            </w:pPr>
            <w:r w:rsidRPr="00CB56EC">
              <w:rPr>
                <w:color w:val="000000"/>
                <w:sz w:val="18"/>
                <w:szCs w:val="18"/>
                <w:lang w:eastAsia="tr-TR"/>
              </w:rPr>
              <w:t>Özkaynak Yöntemi Uygulanan Ortaklık Payları Değer Düşüş Gideri</w:t>
            </w:r>
          </w:p>
        </w:tc>
        <w:tc>
          <w:tcPr>
            <w:tcW w:w="1349" w:type="dxa"/>
            <w:shd w:val="clear" w:color="auto" w:fill="auto"/>
            <w:vAlign w:val="bottom"/>
          </w:tcPr>
          <w:p w14:paraId="30F80F84" w14:textId="66002980" w:rsidR="00BF2F32" w:rsidRPr="00CB56EC" w:rsidRDefault="00BF2F32" w:rsidP="00BF2F32">
            <w:pPr>
              <w:jc w:val="right"/>
              <w:rPr>
                <w:sz w:val="18"/>
                <w:szCs w:val="18"/>
                <w:lang w:eastAsia="tr-TR"/>
              </w:rPr>
            </w:pPr>
            <w:r w:rsidRPr="00BF2F32">
              <w:rPr>
                <w:sz w:val="18"/>
                <w:szCs w:val="18"/>
                <w:lang w:eastAsia="tr-TR"/>
              </w:rPr>
              <w:t>-</w:t>
            </w:r>
          </w:p>
        </w:tc>
        <w:tc>
          <w:tcPr>
            <w:tcW w:w="1350" w:type="dxa"/>
            <w:tcBorders>
              <w:right w:val="single" w:sz="6" w:space="0" w:color="auto"/>
            </w:tcBorders>
            <w:shd w:val="clear" w:color="auto" w:fill="auto"/>
            <w:vAlign w:val="bottom"/>
          </w:tcPr>
          <w:p w14:paraId="377810E6" w14:textId="5337E8FB" w:rsidR="00BF2F32" w:rsidRPr="00CB56EC" w:rsidRDefault="00BF2F32" w:rsidP="00BF2F32">
            <w:pPr>
              <w:jc w:val="right"/>
              <w:rPr>
                <w:sz w:val="18"/>
                <w:szCs w:val="18"/>
                <w:lang w:eastAsia="tr-TR"/>
              </w:rPr>
            </w:pPr>
            <w:r w:rsidRPr="00D5711A">
              <w:rPr>
                <w:sz w:val="18"/>
                <w:szCs w:val="18"/>
                <w:lang w:eastAsia="tr-TR"/>
              </w:rPr>
              <w:t>-</w:t>
            </w:r>
          </w:p>
        </w:tc>
      </w:tr>
      <w:tr w:rsidR="00BF2F32" w:rsidRPr="00CB56EC" w14:paraId="5F00B1CD" w14:textId="77777777" w:rsidTr="00BF2F32">
        <w:trPr>
          <w:trHeight w:hRule="exact" w:val="227"/>
        </w:trPr>
        <w:tc>
          <w:tcPr>
            <w:tcW w:w="6940" w:type="dxa"/>
            <w:tcBorders>
              <w:left w:val="single" w:sz="6" w:space="0" w:color="auto"/>
            </w:tcBorders>
            <w:shd w:val="clear" w:color="auto" w:fill="auto"/>
            <w:vAlign w:val="center"/>
          </w:tcPr>
          <w:p w14:paraId="1E9E3CF3" w14:textId="77777777" w:rsidR="00BF2F32" w:rsidRPr="00CB56EC" w:rsidRDefault="00BF2F32" w:rsidP="00BF2F32">
            <w:pPr>
              <w:rPr>
                <w:color w:val="000000"/>
                <w:sz w:val="18"/>
                <w:szCs w:val="18"/>
                <w:lang w:eastAsia="tr-TR"/>
              </w:rPr>
            </w:pPr>
            <w:r w:rsidRPr="00CB56EC">
              <w:rPr>
                <w:color w:val="000000"/>
                <w:sz w:val="18"/>
                <w:szCs w:val="18"/>
                <w:lang w:eastAsia="tr-TR"/>
              </w:rPr>
              <w:t>Elden Çıkarılacak Kıymetler Değer Düşüş Giderleri</w:t>
            </w:r>
          </w:p>
        </w:tc>
        <w:tc>
          <w:tcPr>
            <w:tcW w:w="1349" w:type="dxa"/>
            <w:shd w:val="clear" w:color="auto" w:fill="auto"/>
            <w:vAlign w:val="bottom"/>
          </w:tcPr>
          <w:p w14:paraId="3794F106" w14:textId="03D8E2B1" w:rsidR="00BF2F32" w:rsidRPr="00CB56EC" w:rsidRDefault="00BF2F32" w:rsidP="00BF2F32">
            <w:pPr>
              <w:jc w:val="right"/>
              <w:rPr>
                <w:sz w:val="18"/>
                <w:szCs w:val="18"/>
                <w:lang w:eastAsia="tr-TR"/>
              </w:rPr>
            </w:pPr>
            <w:r w:rsidRPr="00BF2F32">
              <w:rPr>
                <w:sz w:val="18"/>
                <w:szCs w:val="18"/>
                <w:lang w:eastAsia="tr-TR"/>
              </w:rPr>
              <w:t>-</w:t>
            </w:r>
          </w:p>
        </w:tc>
        <w:tc>
          <w:tcPr>
            <w:tcW w:w="1350" w:type="dxa"/>
            <w:tcBorders>
              <w:right w:val="single" w:sz="6" w:space="0" w:color="auto"/>
            </w:tcBorders>
            <w:shd w:val="clear" w:color="auto" w:fill="auto"/>
            <w:vAlign w:val="bottom"/>
          </w:tcPr>
          <w:p w14:paraId="67EF363D" w14:textId="2EA1C1B5" w:rsidR="00BF2F32" w:rsidRPr="00CB56EC" w:rsidRDefault="00BF2F32" w:rsidP="00BF2F32">
            <w:pPr>
              <w:jc w:val="right"/>
              <w:rPr>
                <w:sz w:val="18"/>
                <w:szCs w:val="18"/>
                <w:lang w:eastAsia="tr-TR"/>
              </w:rPr>
            </w:pPr>
            <w:r w:rsidRPr="00D5711A">
              <w:rPr>
                <w:sz w:val="18"/>
                <w:szCs w:val="18"/>
                <w:lang w:eastAsia="tr-TR"/>
              </w:rPr>
              <w:t>-</w:t>
            </w:r>
          </w:p>
        </w:tc>
      </w:tr>
      <w:tr w:rsidR="00BF2F32" w:rsidRPr="00CB56EC" w14:paraId="776C7B13" w14:textId="77777777" w:rsidTr="00BF2F32">
        <w:trPr>
          <w:trHeight w:hRule="exact" w:val="227"/>
        </w:trPr>
        <w:tc>
          <w:tcPr>
            <w:tcW w:w="6940" w:type="dxa"/>
            <w:tcBorders>
              <w:left w:val="single" w:sz="6" w:space="0" w:color="auto"/>
            </w:tcBorders>
            <w:shd w:val="clear" w:color="auto" w:fill="auto"/>
            <w:vAlign w:val="bottom"/>
          </w:tcPr>
          <w:p w14:paraId="38B1F80A" w14:textId="77777777" w:rsidR="00BF2F32" w:rsidRPr="00CB56EC" w:rsidRDefault="00BF2F32" w:rsidP="00BF2F32">
            <w:pPr>
              <w:rPr>
                <w:color w:val="000000"/>
                <w:sz w:val="18"/>
                <w:szCs w:val="18"/>
                <w:lang w:eastAsia="tr-TR"/>
              </w:rPr>
            </w:pPr>
            <w:r w:rsidRPr="00CB56EC">
              <w:rPr>
                <w:color w:val="000000"/>
                <w:sz w:val="18"/>
                <w:szCs w:val="18"/>
                <w:lang w:eastAsia="tr-TR"/>
              </w:rPr>
              <w:t>Elden Çıkarılacak Kıymetler Amortisman Giderleri</w:t>
            </w:r>
          </w:p>
        </w:tc>
        <w:tc>
          <w:tcPr>
            <w:tcW w:w="1349" w:type="dxa"/>
            <w:shd w:val="clear" w:color="auto" w:fill="auto"/>
            <w:vAlign w:val="bottom"/>
          </w:tcPr>
          <w:p w14:paraId="1E85670F" w14:textId="0F3171E1" w:rsidR="00BF2F32" w:rsidRPr="00CB56EC" w:rsidRDefault="00BF2F32" w:rsidP="00BF2F32">
            <w:pPr>
              <w:jc w:val="right"/>
              <w:rPr>
                <w:sz w:val="18"/>
                <w:szCs w:val="18"/>
                <w:lang w:eastAsia="tr-TR"/>
              </w:rPr>
            </w:pPr>
            <w:r w:rsidRPr="00BF2F32">
              <w:rPr>
                <w:sz w:val="18"/>
                <w:szCs w:val="18"/>
                <w:lang w:eastAsia="tr-TR"/>
              </w:rPr>
              <w:t>-</w:t>
            </w:r>
          </w:p>
        </w:tc>
        <w:tc>
          <w:tcPr>
            <w:tcW w:w="1350" w:type="dxa"/>
            <w:tcBorders>
              <w:right w:val="single" w:sz="6" w:space="0" w:color="auto"/>
            </w:tcBorders>
            <w:shd w:val="clear" w:color="auto" w:fill="auto"/>
            <w:vAlign w:val="bottom"/>
          </w:tcPr>
          <w:p w14:paraId="7ECF729A" w14:textId="6D480BF8" w:rsidR="00BF2F32" w:rsidRPr="00CB56EC" w:rsidRDefault="00BF2F32" w:rsidP="00BF2F32">
            <w:pPr>
              <w:jc w:val="right"/>
              <w:rPr>
                <w:sz w:val="18"/>
                <w:szCs w:val="18"/>
              </w:rPr>
            </w:pPr>
            <w:r w:rsidRPr="00D5711A">
              <w:rPr>
                <w:sz w:val="18"/>
                <w:szCs w:val="18"/>
                <w:lang w:eastAsia="tr-TR"/>
              </w:rPr>
              <w:t>-</w:t>
            </w:r>
          </w:p>
        </w:tc>
      </w:tr>
      <w:tr w:rsidR="00BF2F32" w:rsidRPr="00CB56EC" w14:paraId="138521E4" w14:textId="77777777" w:rsidTr="00BF2F32">
        <w:trPr>
          <w:trHeight w:hRule="exact" w:val="449"/>
        </w:trPr>
        <w:tc>
          <w:tcPr>
            <w:tcW w:w="6940" w:type="dxa"/>
            <w:tcBorders>
              <w:left w:val="single" w:sz="6" w:space="0" w:color="auto"/>
            </w:tcBorders>
            <w:shd w:val="clear" w:color="auto" w:fill="auto"/>
            <w:vAlign w:val="bottom"/>
          </w:tcPr>
          <w:p w14:paraId="17BA6EEE" w14:textId="77777777" w:rsidR="00BF2F32" w:rsidRPr="00CB56EC" w:rsidRDefault="00BF2F32" w:rsidP="00BF2F32">
            <w:pPr>
              <w:rPr>
                <w:color w:val="000000"/>
                <w:sz w:val="18"/>
                <w:szCs w:val="18"/>
                <w:lang w:eastAsia="tr-TR"/>
              </w:rPr>
            </w:pPr>
            <w:r w:rsidRPr="00CB56EC">
              <w:rPr>
                <w:color w:val="000000"/>
                <w:sz w:val="18"/>
                <w:szCs w:val="18"/>
                <w:lang w:eastAsia="tr-TR"/>
              </w:rPr>
              <w:t>Satış Amaçlı Elde Tutulan ve Durdurulan Faaliyetlere İlişkin Duran Varlıklar Değer Düşüş Giderleri</w:t>
            </w:r>
          </w:p>
        </w:tc>
        <w:tc>
          <w:tcPr>
            <w:tcW w:w="1349" w:type="dxa"/>
            <w:shd w:val="clear" w:color="auto" w:fill="auto"/>
            <w:vAlign w:val="bottom"/>
          </w:tcPr>
          <w:p w14:paraId="663E7102" w14:textId="1CED1DD3" w:rsidR="00BF2F32" w:rsidRPr="00CB56EC" w:rsidRDefault="00BF2F32" w:rsidP="00BF2F32">
            <w:pPr>
              <w:jc w:val="right"/>
              <w:rPr>
                <w:sz w:val="18"/>
                <w:szCs w:val="18"/>
                <w:lang w:eastAsia="tr-TR"/>
              </w:rPr>
            </w:pPr>
            <w:r w:rsidRPr="00BF2F32">
              <w:rPr>
                <w:sz w:val="18"/>
                <w:szCs w:val="18"/>
                <w:lang w:eastAsia="tr-TR"/>
              </w:rPr>
              <w:t>-</w:t>
            </w:r>
          </w:p>
        </w:tc>
        <w:tc>
          <w:tcPr>
            <w:tcW w:w="1350" w:type="dxa"/>
            <w:tcBorders>
              <w:right w:val="single" w:sz="6" w:space="0" w:color="auto"/>
            </w:tcBorders>
            <w:shd w:val="clear" w:color="auto" w:fill="auto"/>
            <w:vAlign w:val="bottom"/>
          </w:tcPr>
          <w:p w14:paraId="04823DAF" w14:textId="1E5A5BAC" w:rsidR="00BF2F32" w:rsidRPr="00CB56EC" w:rsidRDefault="00BF2F32" w:rsidP="00BF2F32">
            <w:pPr>
              <w:jc w:val="right"/>
              <w:rPr>
                <w:sz w:val="18"/>
                <w:szCs w:val="18"/>
                <w:lang w:eastAsia="tr-TR"/>
              </w:rPr>
            </w:pPr>
            <w:r w:rsidRPr="00D5711A">
              <w:rPr>
                <w:sz w:val="18"/>
                <w:szCs w:val="18"/>
                <w:lang w:eastAsia="tr-TR"/>
              </w:rPr>
              <w:t>-</w:t>
            </w:r>
          </w:p>
        </w:tc>
      </w:tr>
      <w:tr w:rsidR="00BF2F32" w:rsidRPr="00CB56EC" w14:paraId="3342567C" w14:textId="77777777" w:rsidTr="00BF2F32">
        <w:trPr>
          <w:trHeight w:hRule="exact" w:val="227"/>
        </w:trPr>
        <w:tc>
          <w:tcPr>
            <w:tcW w:w="6940" w:type="dxa"/>
            <w:tcBorders>
              <w:left w:val="single" w:sz="6" w:space="0" w:color="auto"/>
            </w:tcBorders>
            <w:shd w:val="clear" w:color="auto" w:fill="auto"/>
            <w:vAlign w:val="bottom"/>
          </w:tcPr>
          <w:p w14:paraId="7571EDF5" w14:textId="77777777" w:rsidR="00BF2F32" w:rsidRPr="00CB56EC" w:rsidRDefault="00BF2F32" w:rsidP="00BF2F32">
            <w:pPr>
              <w:rPr>
                <w:color w:val="000000"/>
                <w:sz w:val="18"/>
                <w:szCs w:val="18"/>
                <w:lang w:eastAsia="tr-TR"/>
              </w:rPr>
            </w:pPr>
            <w:r w:rsidRPr="00CB56EC">
              <w:rPr>
                <w:color w:val="000000"/>
                <w:sz w:val="18"/>
                <w:szCs w:val="18"/>
                <w:lang w:eastAsia="tr-TR"/>
              </w:rPr>
              <w:t>Diğer İşletme Giderleri</w:t>
            </w:r>
          </w:p>
        </w:tc>
        <w:tc>
          <w:tcPr>
            <w:tcW w:w="1349" w:type="dxa"/>
            <w:shd w:val="clear" w:color="auto" w:fill="auto"/>
            <w:vAlign w:val="bottom"/>
          </w:tcPr>
          <w:p w14:paraId="2EC2D0CF" w14:textId="7AAF1BD3" w:rsidR="00BF2F32" w:rsidRPr="00CB56EC" w:rsidRDefault="00BF2F32" w:rsidP="00BF2F32">
            <w:pPr>
              <w:jc w:val="right"/>
              <w:rPr>
                <w:sz w:val="18"/>
                <w:szCs w:val="18"/>
                <w:lang w:eastAsia="tr-TR"/>
              </w:rPr>
            </w:pPr>
            <w:r w:rsidRPr="005C441A">
              <w:rPr>
                <w:sz w:val="18"/>
                <w:szCs w:val="18"/>
                <w:lang w:eastAsia="tr-TR"/>
              </w:rPr>
              <w:t>83,402</w:t>
            </w:r>
          </w:p>
        </w:tc>
        <w:tc>
          <w:tcPr>
            <w:tcW w:w="1350" w:type="dxa"/>
            <w:tcBorders>
              <w:right w:val="single" w:sz="6" w:space="0" w:color="auto"/>
            </w:tcBorders>
            <w:shd w:val="clear" w:color="auto" w:fill="auto"/>
            <w:vAlign w:val="bottom"/>
          </w:tcPr>
          <w:p w14:paraId="02D151F8" w14:textId="1D05C78B" w:rsidR="00BF2F32" w:rsidRPr="00CB56EC" w:rsidRDefault="00BF2F32" w:rsidP="00BF2F32">
            <w:pPr>
              <w:jc w:val="right"/>
              <w:rPr>
                <w:sz w:val="18"/>
                <w:szCs w:val="18"/>
              </w:rPr>
            </w:pPr>
            <w:r>
              <w:rPr>
                <w:sz w:val="18"/>
                <w:szCs w:val="18"/>
                <w:lang w:eastAsia="tr-TR"/>
              </w:rPr>
              <w:t>53,368</w:t>
            </w:r>
          </w:p>
        </w:tc>
      </w:tr>
      <w:tr w:rsidR="00BF2F32" w:rsidRPr="00CB56EC" w14:paraId="4D0AADFF" w14:textId="77777777" w:rsidTr="00BF2F32">
        <w:trPr>
          <w:trHeight w:hRule="exact" w:val="227"/>
        </w:trPr>
        <w:tc>
          <w:tcPr>
            <w:tcW w:w="6940" w:type="dxa"/>
            <w:tcBorders>
              <w:left w:val="single" w:sz="6" w:space="0" w:color="auto"/>
            </w:tcBorders>
            <w:shd w:val="clear" w:color="auto" w:fill="auto"/>
            <w:vAlign w:val="bottom"/>
          </w:tcPr>
          <w:p w14:paraId="12FCA027" w14:textId="77777777" w:rsidR="00BF2F32" w:rsidRPr="00CB56EC" w:rsidRDefault="00BF2F32" w:rsidP="00BF2F32">
            <w:pPr>
              <w:ind w:firstLineChars="100" w:firstLine="180"/>
              <w:rPr>
                <w:color w:val="000000"/>
                <w:sz w:val="18"/>
                <w:szCs w:val="18"/>
                <w:lang w:eastAsia="tr-TR"/>
              </w:rPr>
            </w:pPr>
            <w:r w:rsidRPr="00CB56EC">
              <w:rPr>
                <w:color w:val="000000"/>
                <w:sz w:val="18"/>
                <w:szCs w:val="18"/>
                <w:lang w:eastAsia="tr-TR"/>
              </w:rPr>
              <w:t>TFRS 16 İstisnalarına İlişkin Kiralama Giderleri</w:t>
            </w:r>
          </w:p>
        </w:tc>
        <w:tc>
          <w:tcPr>
            <w:tcW w:w="1349" w:type="dxa"/>
            <w:shd w:val="clear" w:color="auto" w:fill="auto"/>
            <w:vAlign w:val="bottom"/>
          </w:tcPr>
          <w:p w14:paraId="0098BF21" w14:textId="560C214B" w:rsidR="00BF2F32" w:rsidRPr="00CB56EC" w:rsidRDefault="00BF2F32" w:rsidP="00BF2F32">
            <w:pPr>
              <w:jc w:val="right"/>
              <w:rPr>
                <w:sz w:val="18"/>
                <w:szCs w:val="18"/>
                <w:lang w:eastAsia="tr-TR"/>
              </w:rPr>
            </w:pPr>
            <w:r w:rsidRPr="005C441A">
              <w:rPr>
                <w:sz w:val="18"/>
                <w:szCs w:val="18"/>
                <w:lang w:eastAsia="tr-TR"/>
              </w:rPr>
              <w:t>2,482</w:t>
            </w:r>
          </w:p>
        </w:tc>
        <w:tc>
          <w:tcPr>
            <w:tcW w:w="1350" w:type="dxa"/>
            <w:tcBorders>
              <w:right w:val="single" w:sz="6" w:space="0" w:color="auto"/>
            </w:tcBorders>
            <w:shd w:val="clear" w:color="auto" w:fill="auto"/>
            <w:vAlign w:val="bottom"/>
          </w:tcPr>
          <w:p w14:paraId="7EE908FC" w14:textId="7AB2A007" w:rsidR="00BF2F32" w:rsidRPr="00CB56EC" w:rsidRDefault="00BF2F32" w:rsidP="00BF2F32">
            <w:pPr>
              <w:jc w:val="right"/>
              <w:rPr>
                <w:sz w:val="18"/>
                <w:szCs w:val="18"/>
                <w:lang w:eastAsia="tr-TR"/>
              </w:rPr>
            </w:pPr>
            <w:r>
              <w:rPr>
                <w:sz w:val="18"/>
                <w:szCs w:val="18"/>
                <w:lang w:eastAsia="tr-TR"/>
              </w:rPr>
              <w:t>2,319</w:t>
            </w:r>
          </w:p>
        </w:tc>
      </w:tr>
      <w:tr w:rsidR="00BF2F32" w:rsidRPr="00CB56EC" w14:paraId="6F3292F2" w14:textId="77777777" w:rsidTr="00BF2F32">
        <w:trPr>
          <w:trHeight w:hRule="exact" w:val="227"/>
        </w:trPr>
        <w:tc>
          <w:tcPr>
            <w:tcW w:w="6940" w:type="dxa"/>
            <w:tcBorders>
              <w:left w:val="single" w:sz="6" w:space="0" w:color="auto"/>
            </w:tcBorders>
            <w:shd w:val="clear" w:color="auto" w:fill="auto"/>
            <w:vAlign w:val="bottom"/>
          </w:tcPr>
          <w:p w14:paraId="2DC1FE28" w14:textId="77777777" w:rsidR="00BF2F32" w:rsidRPr="00CB56EC" w:rsidRDefault="00BF2F32" w:rsidP="00BF2F32">
            <w:pPr>
              <w:ind w:firstLineChars="100" w:firstLine="180"/>
              <w:rPr>
                <w:color w:val="000000"/>
                <w:sz w:val="18"/>
                <w:szCs w:val="18"/>
                <w:lang w:eastAsia="tr-TR"/>
              </w:rPr>
            </w:pPr>
            <w:r w:rsidRPr="00CB56EC">
              <w:rPr>
                <w:color w:val="000000"/>
                <w:sz w:val="18"/>
                <w:szCs w:val="18"/>
                <w:lang w:eastAsia="tr-TR"/>
              </w:rPr>
              <w:t>Bakım ve Onarım Giderleri</w:t>
            </w:r>
          </w:p>
        </w:tc>
        <w:tc>
          <w:tcPr>
            <w:tcW w:w="1349" w:type="dxa"/>
            <w:shd w:val="clear" w:color="auto" w:fill="auto"/>
            <w:vAlign w:val="bottom"/>
          </w:tcPr>
          <w:p w14:paraId="06401B4D" w14:textId="287F48C7" w:rsidR="00BF2F32" w:rsidRPr="00CB56EC" w:rsidRDefault="00BF2F32" w:rsidP="00BF2F32">
            <w:pPr>
              <w:jc w:val="right"/>
              <w:rPr>
                <w:sz w:val="18"/>
                <w:szCs w:val="18"/>
                <w:lang w:eastAsia="tr-TR"/>
              </w:rPr>
            </w:pPr>
            <w:r w:rsidRPr="005C441A">
              <w:rPr>
                <w:sz w:val="18"/>
                <w:szCs w:val="18"/>
                <w:lang w:eastAsia="tr-TR"/>
              </w:rPr>
              <w:t>2,889</w:t>
            </w:r>
          </w:p>
        </w:tc>
        <w:tc>
          <w:tcPr>
            <w:tcW w:w="1350" w:type="dxa"/>
            <w:tcBorders>
              <w:right w:val="single" w:sz="6" w:space="0" w:color="auto"/>
            </w:tcBorders>
            <w:shd w:val="clear" w:color="auto" w:fill="auto"/>
            <w:vAlign w:val="bottom"/>
          </w:tcPr>
          <w:p w14:paraId="6464197C" w14:textId="17B9CEB0" w:rsidR="00BF2F32" w:rsidRPr="00CB56EC" w:rsidRDefault="00BF2F32" w:rsidP="00BF2F32">
            <w:pPr>
              <w:jc w:val="right"/>
              <w:rPr>
                <w:sz w:val="18"/>
                <w:szCs w:val="18"/>
              </w:rPr>
            </w:pPr>
            <w:r>
              <w:rPr>
                <w:sz w:val="18"/>
                <w:szCs w:val="18"/>
                <w:lang w:eastAsia="tr-TR"/>
              </w:rPr>
              <w:t>396</w:t>
            </w:r>
          </w:p>
        </w:tc>
      </w:tr>
      <w:tr w:rsidR="00BF2F32" w:rsidRPr="00CB56EC" w14:paraId="1411EA16" w14:textId="77777777" w:rsidTr="00BF2F32">
        <w:trPr>
          <w:trHeight w:hRule="exact" w:val="227"/>
        </w:trPr>
        <w:tc>
          <w:tcPr>
            <w:tcW w:w="6940" w:type="dxa"/>
            <w:tcBorders>
              <w:left w:val="single" w:sz="6" w:space="0" w:color="auto"/>
            </w:tcBorders>
            <w:shd w:val="clear" w:color="auto" w:fill="auto"/>
            <w:vAlign w:val="bottom"/>
          </w:tcPr>
          <w:p w14:paraId="023C3325" w14:textId="77777777" w:rsidR="00BF2F32" w:rsidRPr="00CB56EC" w:rsidRDefault="00BF2F32" w:rsidP="00BF2F32">
            <w:pPr>
              <w:ind w:firstLineChars="100" w:firstLine="180"/>
              <w:rPr>
                <w:color w:val="000000"/>
                <w:sz w:val="18"/>
                <w:szCs w:val="18"/>
                <w:lang w:eastAsia="tr-TR"/>
              </w:rPr>
            </w:pPr>
            <w:r w:rsidRPr="00CB56EC">
              <w:rPr>
                <w:color w:val="000000"/>
                <w:sz w:val="18"/>
                <w:szCs w:val="18"/>
                <w:lang w:eastAsia="tr-TR"/>
              </w:rPr>
              <w:t>Reklam ve İlan Giderleri</w:t>
            </w:r>
          </w:p>
        </w:tc>
        <w:tc>
          <w:tcPr>
            <w:tcW w:w="1349" w:type="dxa"/>
            <w:shd w:val="clear" w:color="auto" w:fill="auto"/>
            <w:vAlign w:val="bottom"/>
          </w:tcPr>
          <w:p w14:paraId="5A82D534" w14:textId="4A9994E1" w:rsidR="00BF2F32" w:rsidRPr="00CB56EC" w:rsidRDefault="00BF2F32" w:rsidP="00BF2F32">
            <w:pPr>
              <w:jc w:val="right"/>
              <w:rPr>
                <w:sz w:val="18"/>
                <w:szCs w:val="18"/>
                <w:lang w:eastAsia="tr-TR"/>
              </w:rPr>
            </w:pPr>
            <w:r w:rsidRPr="005C441A">
              <w:rPr>
                <w:sz w:val="18"/>
                <w:szCs w:val="18"/>
                <w:lang w:eastAsia="tr-TR"/>
              </w:rPr>
              <w:t>17,348</w:t>
            </w:r>
          </w:p>
        </w:tc>
        <w:tc>
          <w:tcPr>
            <w:tcW w:w="1350" w:type="dxa"/>
            <w:tcBorders>
              <w:right w:val="single" w:sz="6" w:space="0" w:color="auto"/>
            </w:tcBorders>
            <w:shd w:val="clear" w:color="auto" w:fill="auto"/>
            <w:vAlign w:val="bottom"/>
          </w:tcPr>
          <w:p w14:paraId="6839FFA9" w14:textId="46AEA6F2" w:rsidR="00BF2F32" w:rsidRPr="00CB56EC" w:rsidRDefault="00BF2F32" w:rsidP="00BF2F32">
            <w:pPr>
              <w:jc w:val="right"/>
              <w:rPr>
                <w:sz w:val="18"/>
                <w:szCs w:val="18"/>
                <w:lang w:eastAsia="tr-TR"/>
              </w:rPr>
            </w:pPr>
            <w:r>
              <w:rPr>
                <w:sz w:val="18"/>
                <w:szCs w:val="18"/>
                <w:lang w:eastAsia="tr-TR"/>
              </w:rPr>
              <w:t>13,193</w:t>
            </w:r>
          </w:p>
        </w:tc>
      </w:tr>
      <w:tr w:rsidR="00BF2F32" w:rsidRPr="00CB56EC" w14:paraId="61E9B1FC" w14:textId="77777777" w:rsidTr="00BF2F32">
        <w:trPr>
          <w:trHeight w:hRule="exact" w:val="227"/>
        </w:trPr>
        <w:tc>
          <w:tcPr>
            <w:tcW w:w="6940" w:type="dxa"/>
            <w:tcBorders>
              <w:left w:val="single" w:sz="6" w:space="0" w:color="auto"/>
            </w:tcBorders>
            <w:shd w:val="clear" w:color="auto" w:fill="auto"/>
            <w:vAlign w:val="bottom"/>
          </w:tcPr>
          <w:p w14:paraId="0E4E12DB" w14:textId="349F09B2" w:rsidR="00BF2F32" w:rsidRPr="00CB56EC" w:rsidRDefault="00BF2F32" w:rsidP="00BF2F32">
            <w:pPr>
              <w:ind w:firstLineChars="100" w:firstLine="180"/>
              <w:rPr>
                <w:color w:val="000000"/>
                <w:sz w:val="18"/>
                <w:szCs w:val="18"/>
                <w:lang w:eastAsia="tr-TR"/>
              </w:rPr>
            </w:pPr>
            <w:r w:rsidRPr="00CB56EC">
              <w:rPr>
                <w:color w:val="000000"/>
                <w:sz w:val="18"/>
                <w:szCs w:val="18"/>
                <w:lang w:eastAsia="tr-TR"/>
              </w:rPr>
              <w:t>Diğer Giderler</w:t>
            </w:r>
            <w:r w:rsidRPr="00CB56EC">
              <w:rPr>
                <w:color w:val="000000"/>
                <w:sz w:val="18"/>
                <w:szCs w:val="18"/>
                <w:vertAlign w:val="superscript"/>
                <w:lang w:eastAsia="tr-TR"/>
              </w:rPr>
              <w:t>1</w:t>
            </w:r>
            <w:r w:rsidRPr="00CB56EC">
              <w:rPr>
                <w:color w:val="000000"/>
                <w:sz w:val="18"/>
                <w:szCs w:val="18"/>
                <w:lang w:eastAsia="tr-TR"/>
              </w:rPr>
              <w:t xml:space="preserve"> </w:t>
            </w:r>
          </w:p>
        </w:tc>
        <w:tc>
          <w:tcPr>
            <w:tcW w:w="1349" w:type="dxa"/>
            <w:shd w:val="clear" w:color="auto" w:fill="auto"/>
            <w:vAlign w:val="bottom"/>
          </w:tcPr>
          <w:p w14:paraId="64360C43" w14:textId="43985585" w:rsidR="00BF2F32" w:rsidRPr="00CB56EC" w:rsidRDefault="00BF2F32" w:rsidP="00BF2F32">
            <w:pPr>
              <w:jc w:val="right"/>
              <w:rPr>
                <w:sz w:val="18"/>
                <w:szCs w:val="18"/>
                <w:lang w:eastAsia="tr-TR"/>
              </w:rPr>
            </w:pPr>
            <w:r w:rsidRPr="005C441A">
              <w:rPr>
                <w:sz w:val="18"/>
                <w:szCs w:val="18"/>
                <w:lang w:eastAsia="tr-TR"/>
              </w:rPr>
              <w:t>60,683</w:t>
            </w:r>
          </w:p>
        </w:tc>
        <w:tc>
          <w:tcPr>
            <w:tcW w:w="1350" w:type="dxa"/>
            <w:tcBorders>
              <w:right w:val="single" w:sz="6" w:space="0" w:color="auto"/>
            </w:tcBorders>
            <w:shd w:val="clear" w:color="auto" w:fill="auto"/>
            <w:vAlign w:val="bottom"/>
          </w:tcPr>
          <w:p w14:paraId="088142BB" w14:textId="0F14C744" w:rsidR="00BF2F32" w:rsidRPr="00CB56EC" w:rsidRDefault="00BF2F32" w:rsidP="00BF2F32">
            <w:pPr>
              <w:jc w:val="right"/>
              <w:rPr>
                <w:sz w:val="18"/>
                <w:szCs w:val="18"/>
              </w:rPr>
            </w:pPr>
            <w:r>
              <w:rPr>
                <w:sz w:val="18"/>
                <w:szCs w:val="18"/>
                <w:lang w:eastAsia="tr-TR"/>
              </w:rPr>
              <w:t>37,460</w:t>
            </w:r>
          </w:p>
        </w:tc>
      </w:tr>
      <w:tr w:rsidR="00BF2F32" w:rsidRPr="00CB56EC" w14:paraId="12FF0A7D" w14:textId="77777777" w:rsidTr="00BF2F32">
        <w:trPr>
          <w:trHeight w:hRule="exact" w:val="227"/>
        </w:trPr>
        <w:tc>
          <w:tcPr>
            <w:tcW w:w="6940" w:type="dxa"/>
            <w:tcBorders>
              <w:left w:val="single" w:sz="6" w:space="0" w:color="auto"/>
            </w:tcBorders>
            <w:shd w:val="clear" w:color="auto" w:fill="auto"/>
            <w:vAlign w:val="bottom"/>
          </w:tcPr>
          <w:p w14:paraId="5D5DF746" w14:textId="77777777" w:rsidR="00BF2F32" w:rsidRPr="00CB56EC" w:rsidRDefault="00BF2F32" w:rsidP="00BF2F32">
            <w:pPr>
              <w:rPr>
                <w:color w:val="000000"/>
                <w:sz w:val="18"/>
                <w:szCs w:val="18"/>
                <w:lang w:eastAsia="tr-TR"/>
              </w:rPr>
            </w:pPr>
            <w:r w:rsidRPr="00CB56EC">
              <w:rPr>
                <w:color w:val="000000"/>
                <w:sz w:val="18"/>
                <w:szCs w:val="18"/>
                <w:lang w:eastAsia="tr-TR"/>
              </w:rPr>
              <w:t>Aktiflerin Satışından Doğan Zararlar</w:t>
            </w:r>
          </w:p>
        </w:tc>
        <w:tc>
          <w:tcPr>
            <w:tcW w:w="1349" w:type="dxa"/>
            <w:shd w:val="clear" w:color="auto" w:fill="auto"/>
            <w:vAlign w:val="bottom"/>
          </w:tcPr>
          <w:p w14:paraId="78E41364" w14:textId="452481E7" w:rsidR="00BF2F32" w:rsidRPr="00CB56EC" w:rsidRDefault="00BF2F32" w:rsidP="00BF2F32">
            <w:pPr>
              <w:jc w:val="right"/>
              <w:rPr>
                <w:sz w:val="18"/>
                <w:szCs w:val="18"/>
                <w:lang w:eastAsia="tr-TR"/>
              </w:rPr>
            </w:pPr>
            <w:r w:rsidRPr="00BF2F32">
              <w:rPr>
                <w:sz w:val="18"/>
                <w:szCs w:val="18"/>
                <w:lang w:eastAsia="tr-TR"/>
              </w:rPr>
              <w:t>-</w:t>
            </w:r>
          </w:p>
        </w:tc>
        <w:tc>
          <w:tcPr>
            <w:tcW w:w="1350" w:type="dxa"/>
            <w:tcBorders>
              <w:right w:val="single" w:sz="6" w:space="0" w:color="auto"/>
            </w:tcBorders>
            <w:shd w:val="clear" w:color="auto" w:fill="auto"/>
            <w:vAlign w:val="bottom"/>
          </w:tcPr>
          <w:p w14:paraId="60C8D0CC" w14:textId="7DAEBDF1" w:rsidR="00BF2F32" w:rsidRPr="00CB56EC" w:rsidRDefault="00BF2F32" w:rsidP="00BF2F32">
            <w:pPr>
              <w:jc w:val="right"/>
              <w:rPr>
                <w:sz w:val="18"/>
                <w:szCs w:val="18"/>
              </w:rPr>
            </w:pPr>
            <w:r w:rsidRPr="00D5711A">
              <w:rPr>
                <w:sz w:val="18"/>
                <w:szCs w:val="18"/>
                <w:lang w:eastAsia="tr-TR"/>
              </w:rPr>
              <w:t>-</w:t>
            </w:r>
          </w:p>
        </w:tc>
      </w:tr>
      <w:tr w:rsidR="00BF2F32" w:rsidRPr="00CB56EC" w14:paraId="7FA1FAAB" w14:textId="77777777" w:rsidTr="00BF2F32">
        <w:trPr>
          <w:trHeight w:hRule="exact" w:val="227"/>
        </w:trPr>
        <w:tc>
          <w:tcPr>
            <w:tcW w:w="6940" w:type="dxa"/>
            <w:tcBorders>
              <w:left w:val="single" w:sz="6" w:space="0" w:color="auto"/>
            </w:tcBorders>
            <w:shd w:val="clear" w:color="auto" w:fill="auto"/>
            <w:vAlign w:val="bottom"/>
          </w:tcPr>
          <w:p w14:paraId="5D4211DC" w14:textId="4A1E3104" w:rsidR="00BF2F32" w:rsidRPr="00CB56EC" w:rsidRDefault="00BF2F32" w:rsidP="00BF2F32">
            <w:pPr>
              <w:rPr>
                <w:color w:val="000000"/>
                <w:sz w:val="18"/>
                <w:szCs w:val="18"/>
                <w:lang w:eastAsia="tr-TR"/>
              </w:rPr>
            </w:pPr>
            <w:r w:rsidRPr="00CB56EC">
              <w:rPr>
                <w:color w:val="000000"/>
                <w:sz w:val="18"/>
                <w:szCs w:val="18"/>
                <w:lang w:eastAsia="tr-TR"/>
              </w:rPr>
              <w:t>Diğer</w:t>
            </w:r>
            <w:r w:rsidRPr="00CB56EC">
              <w:rPr>
                <w:color w:val="000000"/>
                <w:sz w:val="18"/>
                <w:szCs w:val="18"/>
                <w:vertAlign w:val="superscript"/>
                <w:lang w:eastAsia="tr-TR"/>
              </w:rPr>
              <w:t>2</w:t>
            </w:r>
          </w:p>
        </w:tc>
        <w:tc>
          <w:tcPr>
            <w:tcW w:w="1349" w:type="dxa"/>
            <w:shd w:val="clear" w:color="auto" w:fill="auto"/>
            <w:vAlign w:val="bottom"/>
          </w:tcPr>
          <w:p w14:paraId="4AB40475" w14:textId="05318E8C" w:rsidR="00BF2F32" w:rsidRPr="00CB56EC" w:rsidRDefault="00BF2F32" w:rsidP="00BF2F32">
            <w:pPr>
              <w:jc w:val="right"/>
              <w:rPr>
                <w:sz w:val="18"/>
                <w:szCs w:val="18"/>
                <w:lang w:eastAsia="tr-TR"/>
              </w:rPr>
            </w:pPr>
            <w:r w:rsidRPr="005C441A">
              <w:rPr>
                <w:sz w:val="18"/>
                <w:szCs w:val="18"/>
                <w:lang w:eastAsia="tr-TR"/>
              </w:rPr>
              <w:t>44,415</w:t>
            </w:r>
          </w:p>
        </w:tc>
        <w:tc>
          <w:tcPr>
            <w:tcW w:w="1350" w:type="dxa"/>
            <w:tcBorders>
              <w:right w:val="single" w:sz="6" w:space="0" w:color="auto"/>
            </w:tcBorders>
            <w:shd w:val="clear" w:color="auto" w:fill="auto"/>
            <w:vAlign w:val="bottom"/>
          </w:tcPr>
          <w:p w14:paraId="771BC6AE" w14:textId="796F4768" w:rsidR="00BF2F32" w:rsidRPr="00CB56EC" w:rsidRDefault="00BF2F32" w:rsidP="00BF2F32">
            <w:pPr>
              <w:jc w:val="right"/>
              <w:rPr>
                <w:sz w:val="18"/>
                <w:szCs w:val="18"/>
              </w:rPr>
            </w:pPr>
            <w:r>
              <w:rPr>
                <w:sz w:val="18"/>
                <w:szCs w:val="18"/>
                <w:lang w:eastAsia="tr-TR"/>
              </w:rPr>
              <w:t>54,808</w:t>
            </w:r>
          </w:p>
        </w:tc>
      </w:tr>
      <w:tr w:rsidR="00BF2F32" w:rsidRPr="00BF2F32" w14:paraId="71701F1F" w14:textId="77777777" w:rsidTr="00BF2F32">
        <w:trPr>
          <w:trHeight w:hRule="exact" w:val="227"/>
        </w:trPr>
        <w:tc>
          <w:tcPr>
            <w:tcW w:w="6940" w:type="dxa"/>
            <w:tcBorders>
              <w:left w:val="single" w:sz="6" w:space="0" w:color="auto"/>
              <w:bottom w:val="thinThickSmallGap" w:sz="24" w:space="0" w:color="auto"/>
            </w:tcBorders>
            <w:shd w:val="clear" w:color="auto" w:fill="auto"/>
            <w:vAlign w:val="bottom"/>
          </w:tcPr>
          <w:p w14:paraId="041A5CE6" w14:textId="77777777" w:rsidR="00BF2F32" w:rsidRPr="00BF2F32" w:rsidRDefault="00BF2F32" w:rsidP="00BF2F32">
            <w:pPr>
              <w:rPr>
                <w:b/>
                <w:bCs/>
                <w:color w:val="000000"/>
                <w:sz w:val="18"/>
                <w:szCs w:val="18"/>
                <w:lang w:eastAsia="tr-TR"/>
              </w:rPr>
            </w:pPr>
            <w:r w:rsidRPr="00BF2F32">
              <w:rPr>
                <w:b/>
                <w:bCs/>
                <w:color w:val="000000"/>
                <w:sz w:val="18"/>
                <w:szCs w:val="18"/>
                <w:lang w:eastAsia="tr-TR"/>
              </w:rPr>
              <w:t>Toplam</w:t>
            </w:r>
          </w:p>
        </w:tc>
        <w:tc>
          <w:tcPr>
            <w:tcW w:w="1349" w:type="dxa"/>
            <w:tcBorders>
              <w:bottom w:val="thinThickSmallGap" w:sz="24" w:space="0" w:color="auto"/>
            </w:tcBorders>
            <w:shd w:val="clear" w:color="auto" w:fill="auto"/>
            <w:vAlign w:val="bottom"/>
          </w:tcPr>
          <w:p w14:paraId="026A90E4" w14:textId="104A7B8A" w:rsidR="00BF2F32" w:rsidRPr="00BF2F32" w:rsidRDefault="00BF2F32" w:rsidP="00BF2F32">
            <w:pPr>
              <w:jc w:val="right"/>
              <w:rPr>
                <w:b/>
                <w:bCs/>
                <w:sz w:val="18"/>
                <w:szCs w:val="18"/>
                <w:lang w:eastAsia="tr-TR"/>
              </w:rPr>
            </w:pPr>
            <w:r w:rsidRPr="005C441A">
              <w:rPr>
                <w:b/>
                <w:bCs/>
                <w:sz w:val="18"/>
                <w:szCs w:val="18"/>
                <w:lang w:eastAsia="tr-TR"/>
              </w:rPr>
              <w:t>148,741</w:t>
            </w:r>
          </w:p>
        </w:tc>
        <w:tc>
          <w:tcPr>
            <w:tcW w:w="1350" w:type="dxa"/>
            <w:tcBorders>
              <w:bottom w:val="thinThickSmallGap" w:sz="24" w:space="0" w:color="auto"/>
              <w:right w:val="single" w:sz="6" w:space="0" w:color="auto"/>
            </w:tcBorders>
            <w:shd w:val="clear" w:color="auto" w:fill="auto"/>
            <w:vAlign w:val="bottom"/>
          </w:tcPr>
          <w:p w14:paraId="4D452A2F" w14:textId="2923B066" w:rsidR="00BF2F32" w:rsidRPr="00BF2F32" w:rsidRDefault="00BF2F32" w:rsidP="00BF2F32">
            <w:pPr>
              <w:jc w:val="right"/>
              <w:rPr>
                <w:b/>
                <w:bCs/>
                <w:sz w:val="18"/>
                <w:szCs w:val="18"/>
              </w:rPr>
            </w:pPr>
            <w:r w:rsidRPr="00BF2F32">
              <w:rPr>
                <w:b/>
                <w:bCs/>
                <w:sz w:val="18"/>
                <w:szCs w:val="18"/>
                <w:lang w:eastAsia="tr-TR"/>
              </w:rPr>
              <w:t>116,675</w:t>
            </w:r>
          </w:p>
        </w:tc>
      </w:tr>
    </w:tbl>
    <w:p w14:paraId="28737F5A" w14:textId="30D67847" w:rsidR="00ED6A09" w:rsidRPr="00CB56EC" w:rsidRDefault="00ED6A09" w:rsidP="006B3401">
      <w:pPr>
        <w:autoSpaceDE w:val="0"/>
        <w:autoSpaceDN w:val="0"/>
        <w:adjustRightInd w:val="0"/>
        <w:ind w:left="540" w:hanging="540"/>
        <w:rPr>
          <w:rFonts w:eastAsia="Arial Unicode MS"/>
          <w:sz w:val="12"/>
          <w:szCs w:val="12"/>
        </w:rPr>
      </w:pPr>
      <w:r w:rsidRPr="00CB56EC">
        <w:rPr>
          <w:rFonts w:eastAsia="Arial Unicode MS"/>
          <w:sz w:val="16"/>
          <w:vertAlign w:val="superscript"/>
        </w:rPr>
        <w:t xml:space="preserve">1 </w:t>
      </w:r>
      <w:r w:rsidR="00BF2F32" w:rsidRPr="00BF2F32">
        <w:rPr>
          <w:rFonts w:eastAsia="Arial Unicode MS"/>
          <w:sz w:val="12"/>
          <w:szCs w:val="12"/>
        </w:rPr>
        <w:t>22,690</w:t>
      </w:r>
      <w:r w:rsidR="00A168F7" w:rsidRPr="00BF2F32">
        <w:rPr>
          <w:rFonts w:eastAsia="Arial Unicode MS"/>
          <w:sz w:val="12"/>
          <w:szCs w:val="12"/>
        </w:rPr>
        <w:t xml:space="preserve"> </w:t>
      </w:r>
      <w:r w:rsidR="00B1102F" w:rsidRPr="00BF2F32">
        <w:rPr>
          <w:rFonts w:eastAsia="Arial Unicode MS"/>
          <w:sz w:val="12"/>
          <w:szCs w:val="12"/>
        </w:rPr>
        <w:t xml:space="preserve">TL </w:t>
      </w:r>
      <w:r w:rsidR="00904C17" w:rsidRPr="00BF2F32">
        <w:rPr>
          <w:rFonts w:eastAsia="Arial Unicode MS"/>
          <w:sz w:val="12"/>
          <w:szCs w:val="12"/>
        </w:rPr>
        <w:t>(</w:t>
      </w:r>
      <w:r w:rsidR="00584A7D" w:rsidRPr="00BF2F32">
        <w:rPr>
          <w:rFonts w:eastAsia="Arial Unicode MS"/>
          <w:sz w:val="12"/>
          <w:szCs w:val="12"/>
        </w:rPr>
        <w:t xml:space="preserve">31 </w:t>
      </w:r>
      <w:r w:rsidR="00F47C91" w:rsidRPr="00BF2F32">
        <w:rPr>
          <w:rFonts w:eastAsia="Arial Unicode MS"/>
          <w:sz w:val="12"/>
          <w:szCs w:val="12"/>
        </w:rPr>
        <w:t>Mart</w:t>
      </w:r>
      <w:r w:rsidR="00584A7D" w:rsidRPr="00BF2F32">
        <w:rPr>
          <w:rFonts w:eastAsia="Arial Unicode MS"/>
          <w:sz w:val="12"/>
          <w:szCs w:val="12"/>
        </w:rPr>
        <w:t xml:space="preserve"> 202</w:t>
      </w:r>
      <w:r w:rsidR="00F47C91" w:rsidRPr="00BF2F32">
        <w:rPr>
          <w:rFonts w:eastAsia="Arial Unicode MS"/>
          <w:sz w:val="12"/>
          <w:szCs w:val="12"/>
        </w:rPr>
        <w:t>4</w:t>
      </w:r>
      <w:r w:rsidR="00904C17" w:rsidRPr="00BF2F32">
        <w:rPr>
          <w:rFonts w:eastAsia="Arial Unicode MS"/>
          <w:sz w:val="12"/>
          <w:szCs w:val="12"/>
        </w:rPr>
        <w:t xml:space="preserve"> – </w:t>
      </w:r>
      <w:r w:rsidR="00F47C91" w:rsidRPr="00BF2F32">
        <w:rPr>
          <w:rFonts w:eastAsia="Arial Unicode MS"/>
          <w:sz w:val="12"/>
          <w:szCs w:val="12"/>
        </w:rPr>
        <w:t>15,509</w:t>
      </w:r>
      <w:r w:rsidR="00904C17" w:rsidRPr="00BF2F32">
        <w:rPr>
          <w:rFonts w:eastAsia="Arial Unicode MS"/>
          <w:sz w:val="12"/>
          <w:szCs w:val="12"/>
        </w:rPr>
        <w:t xml:space="preserve"> TL) </w:t>
      </w:r>
      <w:r w:rsidR="00B1102F" w:rsidRPr="00BF2F32">
        <w:rPr>
          <w:rFonts w:eastAsia="Arial Unicode MS"/>
          <w:sz w:val="12"/>
          <w:szCs w:val="12"/>
        </w:rPr>
        <w:t>tutarında</w:t>
      </w:r>
      <w:r w:rsidRPr="00BF2F32">
        <w:rPr>
          <w:rFonts w:eastAsia="Arial Unicode MS"/>
          <w:sz w:val="12"/>
          <w:szCs w:val="12"/>
        </w:rPr>
        <w:t xml:space="preserve"> bilgisayar kullanım giderlerini</w:t>
      </w:r>
      <w:r w:rsidR="00563B8D" w:rsidRPr="00BF2F32">
        <w:rPr>
          <w:rFonts w:eastAsia="Arial Unicode MS"/>
          <w:sz w:val="12"/>
          <w:szCs w:val="12"/>
        </w:rPr>
        <w:t xml:space="preserve"> ve </w:t>
      </w:r>
      <w:r w:rsidR="00BF2F32" w:rsidRPr="00BF2F32">
        <w:rPr>
          <w:rFonts w:eastAsia="Arial Unicode MS"/>
          <w:sz w:val="12"/>
          <w:szCs w:val="12"/>
        </w:rPr>
        <w:t>21,096</w:t>
      </w:r>
      <w:r w:rsidR="00563B8D" w:rsidRPr="00BF2F32">
        <w:rPr>
          <w:rFonts w:eastAsia="Arial Unicode MS"/>
          <w:sz w:val="12"/>
          <w:szCs w:val="12"/>
        </w:rPr>
        <w:t xml:space="preserve"> TL</w:t>
      </w:r>
      <w:r w:rsidR="00904C17" w:rsidRPr="00CB56EC">
        <w:rPr>
          <w:rFonts w:eastAsia="Arial Unicode MS"/>
          <w:sz w:val="12"/>
          <w:szCs w:val="12"/>
        </w:rPr>
        <w:t xml:space="preserve"> (</w:t>
      </w:r>
      <w:r w:rsidR="00F47C91" w:rsidRPr="005103A7">
        <w:rPr>
          <w:rFonts w:eastAsia="Arial Unicode MS"/>
          <w:sz w:val="12"/>
          <w:szCs w:val="12"/>
        </w:rPr>
        <w:t xml:space="preserve">31 </w:t>
      </w:r>
      <w:r w:rsidR="00F47C91">
        <w:rPr>
          <w:rFonts w:eastAsia="Arial Unicode MS"/>
          <w:sz w:val="12"/>
          <w:szCs w:val="12"/>
        </w:rPr>
        <w:t>Mart</w:t>
      </w:r>
      <w:r w:rsidR="00F47C91" w:rsidRPr="005103A7">
        <w:rPr>
          <w:rFonts w:eastAsia="Arial Unicode MS"/>
          <w:sz w:val="12"/>
          <w:szCs w:val="12"/>
        </w:rPr>
        <w:t xml:space="preserve"> 202</w:t>
      </w:r>
      <w:r w:rsidR="00F47C91">
        <w:rPr>
          <w:rFonts w:eastAsia="Arial Unicode MS"/>
          <w:sz w:val="12"/>
          <w:szCs w:val="12"/>
        </w:rPr>
        <w:t>4</w:t>
      </w:r>
      <w:r w:rsidR="00F47C91" w:rsidRPr="005103A7">
        <w:rPr>
          <w:rFonts w:eastAsia="Arial Unicode MS"/>
          <w:sz w:val="12"/>
          <w:szCs w:val="12"/>
        </w:rPr>
        <w:t xml:space="preserve"> </w:t>
      </w:r>
      <w:r w:rsidR="00904C17" w:rsidRPr="0093238C">
        <w:rPr>
          <w:rFonts w:eastAsia="Arial Unicode MS"/>
          <w:sz w:val="12"/>
          <w:szCs w:val="12"/>
        </w:rPr>
        <w:t xml:space="preserve">– </w:t>
      </w:r>
      <w:r w:rsidR="0093238C" w:rsidRPr="0093238C">
        <w:rPr>
          <w:rFonts w:eastAsia="Arial Unicode MS"/>
          <w:sz w:val="12"/>
          <w:szCs w:val="12"/>
        </w:rPr>
        <w:t>10,</w:t>
      </w:r>
      <w:r w:rsidR="00F47C91">
        <w:rPr>
          <w:rFonts w:eastAsia="Arial Unicode MS"/>
          <w:sz w:val="12"/>
          <w:szCs w:val="12"/>
        </w:rPr>
        <w:t>7</w:t>
      </w:r>
      <w:r w:rsidR="0093238C" w:rsidRPr="0093238C">
        <w:rPr>
          <w:rFonts w:eastAsia="Arial Unicode MS"/>
          <w:sz w:val="12"/>
          <w:szCs w:val="12"/>
        </w:rPr>
        <w:t>63</w:t>
      </w:r>
      <w:r w:rsidR="00904C17" w:rsidRPr="0093238C">
        <w:rPr>
          <w:rFonts w:eastAsia="Arial Unicode MS"/>
          <w:sz w:val="12"/>
          <w:szCs w:val="12"/>
        </w:rPr>
        <w:t xml:space="preserve"> </w:t>
      </w:r>
      <w:r w:rsidR="0093238C" w:rsidRPr="0093238C">
        <w:rPr>
          <w:rFonts w:eastAsia="Arial Unicode MS"/>
          <w:sz w:val="12"/>
          <w:szCs w:val="12"/>
        </w:rPr>
        <w:t>TL) tutarında</w:t>
      </w:r>
      <w:r w:rsidR="00563B8D" w:rsidRPr="00CB56EC">
        <w:rPr>
          <w:rFonts w:eastAsia="Arial Unicode MS"/>
          <w:sz w:val="12"/>
          <w:szCs w:val="12"/>
        </w:rPr>
        <w:t xml:space="preserve"> haberleşme giderlerini</w:t>
      </w:r>
      <w:r w:rsidRPr="00CB56EC">
        <w:rPr>
          <w:rFonts w:eastAsia="Arial Unicode MS"/>
          <w:sz w:val="12"/>
          <w:szCs w:val="12"/>
        </w:rPr>
        <w:t xml:space="preserve"> içermektedir.</w:t>
      </w:r>
    </w:p>
    <w:p w14:paraId="71E9672D" w14:textId="14A6C891" w:rsidR="00ED6A09" w:rsidRPr="00CB56EC" w:rsidRDefault="00ED6A09" w:rsidP="009B6591">
      <w:pPr>
        <w:autoSpaceDE w:val="0"/>
        <w:autoSpaceDN w:val="0"/>
        <w:adjustRightInd w:val="0"/>
        <w:ind w:left="142" w:hanging="142"/>
        <w:rPr>
          <w:rFonts w:eastAsia="Arial Unicode MS"/>
          <w:sz w:val="16"/>
          <w:szCs w:val="16"/>
        </w:rPr>
      </w:pPr>
      <w:r w:rsidRPr="00CB56EC">
        <w:rPr>
          <w:rFonts w:eastAsia="Arial Unicode MS"/>
          <w:sz w:val="16"/>
          <w:vertAlign w:val="superscript"/>
        </w:rPr>
        <w:t xml:space="preserve">2 </w:t>
      </w:r>
      <w:r w:rsidR="00BF2F32" w:rsidRPr="00BF2F32">
        <w:rPr>
          <w:rFonts w:eastAsia="Arial Unicode MS"/>
          <w:sz w:val="12"/>
          <w:szCs w:val="12"/>
        </w:rPr>
        <w:t>29,389</w:t>
      </w:r>
      <w:r w:rsidR="00F47C91" w:rsidRPr="00BF2F32">
        <w:rPr>
          <w:rFonts w:eastAsia="Arial Unicode MS"/>
          <w:sz w:val="12"/>
          <w:szCs w:val="12"/>
        </w:rPr>
        <w:t xml:space="preserve"> </w:t>
      </w:r>
      <w:r w:rsidRPr="00BF2F32">
        <w:rPr>
          <w:rFonts w:eastAsia="Arial Unicode MS"/>
          <w:sz w:val="12"/>
          <w:szCs w:val="12"/>
        </w:rPr>
        <w:t>TL</w:t>
      </w:r>
      <w:r w:rsidR="00904C17" w:rsidRPr="00BF2F32">
        <w:rPr>
          <w:rFonts w:eastAsia="Arial Unicode MS"/>
          <w:sz w:val="12"/>
          <w:szCs w:val="12"/>
        </w:rPr>
        <w:t xml:space="preserve"> (</w:t>
      </w:r>
      <w:r w:rsidR="00F47C91" w:rsidRPr="00BF2F32">
        <w:rPr>
          <w:rFonts w:eastAsia="Arial Unicode MS"/>
          <w:sz w:val="12"/>
          <w:szCs w:val="12"/>
        </w:rPr>
        <w:t xml:space="preserve">31 Mart 2024 </w:t>
      </w:r>
      <w:r w:rsidR="006B3401" w:rsidRPr="00BF2F32">
        <w:rPr>
          <w:rFonts w:eastAsia="Arial Unicode MS"/>
          <w:sz w:val="12"/>
          <w:szCs w:val="12"/>
        </w:rPr>
        <w:t>–</w:t>
      </w:r>
      <w:r w:rsidR="00F47C91" w:rsidRPr="00BF2F32">
        <w:rPr>
          <w:rFonts w:eastAsia="Arial Unicode MS"/>
          <w:sz w:val="12"/>
          <w:szCs w:val="12"/>
        </w:rPr>
        <w:t>39,221</w:t>
      </w:r>
      <w:r w:rsidR="006B3401" w:rsidRPr="00BF2F32">
        <w:rPr>
          <w:rFonts w:eastAsia="Arial Unicode MS"/>
          <w:sz w:val="12"/>
          <w:szCs w:val="12"/>
        </w:rPr>
        <w:t xml:space="preserve"> </w:t>
      </w:r>
      <w:r w:rsidR="0093238C" w:rsidRPr="00BF2F32">
        <w:rPr>
          <w:rFonts w:eastAsia="Arial Unicode MS"/>
          <w:sz w:val="12"/>
          <w:szCs w:val="12"/>
        </w:rPr>
        <w:t>TL) tutarında</w:t>
      </w:r>
      <w:r w:rsidRPr="00BF2F32">
        <w:rPr>
          <w:rFonts w:eastAsia="Arial Unicode MS"/>
          <w:sz w:val="12"/>
          <w:szCs w:val="12"/>
        </w:rPr>
        <w:t xml:space="preserve"> denetim ve müşavirlik ücretleri giderlerini </w:t>
      </w:r>
      <w:r w:rsidR="00563B8D" w:rsidRPr="00BF2F32">
        <w:rPr>
          <w:rFonts w:eastAsia="Arial Unicode MS"/>
          <w:sz w:val="12"/>
          <w:szCs w:val="12"/>
        </w:rPr>
        <w:t xml:space="preserve">ve </w:t>
      </w:r>
      <w:r w:rsidR="00BF2F32" w:rsidRPr="00BF2F32">
        <w:rPr>
          <w:rFonts w:eastAsia="Arial Unicode MS"/>
          <w:sz w:val="12"/>
          <w:szCs w:val="12"/>
        </w:rPr>
        <w:t>7,602</w:t>
      </w:r>
      <w:r w:rsidR="00563B8D" w:rsidRPr="00BF2F32">
        <w:rPr>
          <w:rFonts w:eastAsia="Arial Unicode MS"/>
          <w:sz w:val="12"/>
          <w:szCs w:val="12"/>
        </w:rPr>
        <w:t xml:space="preserve"> TL</w:t>
      </w:r>
      <w:r w:rsidR="00904C17" w:rsidRPr="00A168F7">
        <w:rPr>
          <w:rFonts w:eastAsia="Arial Unicode MS"/>
          <w:sz w:val="12"/>
          <w:szCs w:val="12"/>
        </w:rPr>
        <w:t xml:space="preserve"> (</w:t>
      </w:r>
      <w:r w:rsidR="00F47C91" w:rsidRPr="005103A7">
        <w:rPr>
          <w:rFonts w:eastAsia="Arial Unicode MS"/>
          <w:sz w:val="12"/>
          <w:szCs w:val="12"/>
        </w:rPr>
        <w:t xml:space="preserve">31 </w:t>
      </w:r>
      <w:r w:rsidR="00F47C91">
        <w:rPr>
          <w:rFonts w:eastAsia="Arial Unicode MS"/>
          <w:sz w:val="12"/>
          <w:szCs w:val="12"/>
        </w:rPr>
        <w:t>Mart</w:t>
      </w:r>
      <w:r w:rsidR="00F47C91" w:rsidRPr="005103A7">
        <w:rPr>
          <w:rFonts w:eastAsia="Arial Unicode MS"/>
          <w:sz w:val="12"/>
          <w:szCs w:val="12"/>
        </w:rPr>
        <w:t xml:space="preserve"> 202</w:t>
      </w:r>
      <w:r w:rsidR="00F47C91">
        <w:rPr>
          <w:rFonts w:eastAsia="Arial Unicode MS"/>
          <w:sz w:val="12"/>
          <w:szCs w:val="12"/>
        </w:rPr>
        <w:t>4</w:t>
      </w:r>
      <w:r w:rsidR="00F47C91" w:rsidRPr="005103A7">
        <w:rPr>
          <w:rFonts w:eastAsia="Arial Unicode MS"/>
          <w:sz w:val="12"/>
          <w:szCs w:val="12"/>
        </w:rPr>
        <w:t xml:space="preserve"> </w:t>
      </w:r>
      <w:r w:rsidR="00904C17" w:rsidRPr="0093238C">
        <w:rPr>
          <w:rFonts w:eastAsia="Arial Unicode MS"/>
          <w:sz w:val="12"/>
          <w:szCs w:val="12"/>
        </w:rPr>
        <w:t xml:space="preserve">– </w:t>
      </w:r>
      <w:r w:rsidR="00F47C91">
        <w:rPr>
          <w:rFonts w:eastAsia="Arial Unicode MS"/>
          <w:sz w:val="12"/>
          <w:szCs w:val="12"/>
        </w:rPr>
        <w:t>9,027</w:t>
      </w:r>
      <w:r w:rsidR="00904C17" w:rsidRPr="0093238C">
        <w:rPr>
          <w:rFonts w:eastAsia="Arial Unicode MS"/>
          <w:sz w:val="12"/>
          <w:szCs w:val="12"/>
        </w:rPr>
        <w:t xml:space="preserve"> </w:t>
      </w:r>
      <w:r w:rsidR="0093238C" w:rsidRPr="0093238C">
        <w:rPr>
          <w:rFonts w:eastAsia="Arial Unicode MS"/>
          <w:sz w:val="12"/>
          <w:szCs w:val="12"/>
        </w:rPr>
        <w:t>TL)</w:t>
      </w:r>
      <w:r w:rsidR="0093238C" w:rsidRPr="00CB56EC">
        <w:rPr>
          <w:rFonts w:eastAsia="Arial Unicode MS"/>
          <w:sz w:val="12"/>
          <w:szCs w:val="12"/>
        </w:rPr>
        <w:t xml:space="preserve"> tutarında</w:t>
      </w:r>
      <w:r w:rsidR="00563B8D" w:rsidRPr="00CB56EC">
        <w:rPr>
          <w:rFonts w:eastAsia="Arial Unicode MS"/>
          <w:sz w:val="12"/>
          <w:szCs w:val="12"/>
        </w:rPr>
        <w:t xml:space="preserve"> vergi, resim, harç giderlerini</w:t>
      </w:r>
      <w:r w:rsidR="009B6591" w:rsidRPr="00CB56EC">
        <w:rPr>
          <w:rFonts w:eastAsia="Arial Unicode MS"/>
          <w:sz w:val="12"/>
          <w:szCs w:val="12"/>
        </w:rPr>
        <w:t xml:space="preserve"> </w:t>
      </w:r>
      <w:r w:rsidRPr="00CB56EC">
        <w:rPr>
          <w:rFonts w:eastAsia="Arial Unicode MS"/>
          <w:sz w:val="12"/>
          <w:szCs w:val="12"/>
        </w:rPr>
        <w:t>içermektedir.</w:t>
      </w:r>
    </w:p>
    <w:p w14:paraId="077F86E2" w14:textId="77777777" w:rsidR="00ED6A09" w:rsidRPr="00CB56EC" w:rsidRDefault="00ED6A09" w:rsidP="00B162D3">
      <w:pPr>
        <w:pStyle w:val="CommentText"/>
        <w:jc w:val="both"/>
      </w:pPr>
    </w:p>
    <w:p w14:paraId="04D80C72" w14:textId="0A6CAC48" w:rsidR="00E30CF9" w:rsidRPr="00CB56EC" w:rsidRDefault="00E30CF9" w:rsidP="00F47C91">
      <w:pPr>
        <w:autoSpaceDE w:val="0"/>
        <w:autoSpaceDN w:val="0"/>
        <w:adjustRightInd w:val="0"/>
        <w:ind w:hanging="567"/>
        <w:jc w:val="both"/>
        <w:rPr>
          <w:b/>
          <w:bCs/>
          <w:iCs/>
        </w:rPr>
      </w:pPr>
      <w:r w:rsidRPr="00CB56EC">
        <w:rPr>
          <w:b/>
          <w:bCs/>
          <w:iCs/>
        </w:rPr>
        <w:t>4.9</w:t>
      </w:r>
      <w:r w:rsidRPr="00CB56EC">
        <w:rPr>
          <w:b/>
          <w:bCs/>
          <w:iCs/>
        </w:rPr>
        <w:tab/>
        <w:t>Sürdürülen faaliyetler ile durdurulan faaliyetler vergi öncesi kar/zarara ilişkin açıklamalar</w:t>
      </w:r>
    </w:p>
    <w:p w14:paraId="6F622782" w14:textId="77777777" w:rsidR="00E30CF9" w:rsidRPr="00CB56EC" w:rsidRDefault="00E30CF9" w:rsidP="00081D2D">
      <w:pPr>
        <w:autoSpaceDE w:val="0"/>
        <w:autoSpaceDN w:val="0"/>
        <w:adjustRightInd w:val="0"/>
        <w:jc w:val="both"/>
        <w:rPr>
          <w:b/>
          <w:bCs/>
          <w:iCs/>
          <w:sz w:val="16"/>
          <w:szCs w:val="16"/>
          <w:highlight w:val="yellow"/>
        </w:rPr>
      </w:pPr>
    </w:p>
    <w:p w14:paraId="2392ABFA" w14:textId="3E029C53" w:rsidR="008A7548" w:rsidRPr="00CB56EC" w:rsidRDefault="00E30CF9" w:rsidP="001377AC">
      <w:pPr>
        <w:autoSpaceDE w:val="0"/>
        <w:autoSpaceDN w:val="0"/>
        <w:adjustRightInd w:val="0"/>
        <w:jc w:val="both"/>
        <w:rPr>
          <w:spacing w:val="-4"/>
        </w:rPr>
      </w:pPr>
      <w:r w:rsidRPr="00CB56EC">
        <w:rPr>
          <w:spacing w:val="-4"/>
        </w:rPr>
        <w:t xml:space="preserve">Banka’nın vergi öncesi </w:t>
      </w:r>
      <w:r w:rsidR="007E6D27" w:rsidRPr="00BF2F32">
        <w:rPr>
          <w:spacing w:val="-4"/>
        </w:rPr>
        <w:t>zararı</w:t>
      </w:r>
      <w:r w:rsidRPr="00BF2F32">
        <w:rPr>
          <w:spacing w:val="-4"/>
        </w:rPr>
        <w:t xml:space="preserve"> </w:t>
      </w:r>
      <w:r w:rsidR="0049072B">
        <w:rPr>
          <w:spacing w:val="-4"/>
        </w:rPr>
        <w:t>168,817</w:t>
      </w:r>
      <w:r w:rsidRPr="00BF2F32">
        <w:rPr>
          <w:spacing w:val="-4"/>
        </w:rPr>
        <w:t xml:space="preserve"> TL</w:t>
      </w:r>
      <w:r w:rsidRPr="00CB56EC">
        <w:rPr>
          <w:spacing w:val="-4"/>
        </w:rPr>
        <w:t xml:space="preserve"> (</w:t>
      </w:r>
      <w:r w:rsidR="00F47C91">
        <w:t>31 Mart 2024</w:t>
      </w:r>
      <w:r w:rsidRPr="00CB56EC">
        <w:t>-</w:t>
      </w:r>
      <w:r w:rsidRPr="00CB56EC">
        <w:rPr>
          <w:spacing w:val="-4"/>
        </w:rPr>
        <w:t xml:space="preserve"> </w:t>
      </w:r>
      <w:r w:rsidR="00F47C91">
        <w:rPr>
          <w:spacing w:val="-4"/>
        </w:rPr>
        <w:t>100,665</w:t>
      </w:r>
      <w:r w:rsidRPr="00CB56EC">
        <w:rPr>
          <w:spacing w:val="-4"/>
        </w:rPr>
        <w:t xml:space="preserve"> TL</w:t>
      </w:r>
      <w:r w:rsidR="0017699E" w:rsidRPr="00CB56EC">
        <w:rPr>
          <w:spacing w:val="-4"/>
        </w:rPr>
        <w:t xml:space="preserve"> </w:t>
      </w:r>
      <w:r w:rsidR="00F47C91">
        <w:rPr>
          <w:spacing w:val="-4"/>
        </w:rPr>
        <w:t>zarar</w:t>
      </w:r>
      <w:r w:rsidRPr="00CB56EC">
        <w:rPr>
          <w:spacing w:val="-4"/>
        </w:rPr>
        <w:t xml:space="preserve">) olarak gerçekleşmiştir. </w:t>
      </w:r>
    </w:p>
    <w:p w14:paraId="4CDC5223" w14:textId="77777777" w:rsidR="008A7548" w:rsidRPr="00CB56EC" w:rsidRDefault="008A7548" w:rsidP="001377AC">
      <w:pPr>
        <w:autoSpaceDE w:val="0"/>
        <w:autoSpaceDN w:val="0"/>
        <w:adjustRightInd w:val="0"/>
        <w:jc w:val="both"/>
        <w:rPr>
          <w:spacing w:val="-4"/>
        </w:rPr>
      </w:pPr>
    </w:p>
    <w:p w14:paraId="3B47EB05" w14:textId="54D76EF2" w:rsidR="00E30CF9" w:rsidRPr="00CB56EC" w:rsidRDefault="00E30CF9" w:rsidP="001377AC">
      <w:pPr>
        <w:autoSpaceDE w:val="0"/>
        <w:autoSpaceDN w:val="0"/>
        <w:adjustRightInd w:val="0"/>
        <w:jc w:val="both"/>
        <w:rPr>
          <w:spacing w:val="-4"/>
          <w:highlight w:val="yellow"/>
        </w:rPr>
      </w:pPr>
      <w:r w:rsidRPr="00CB56EC">
        <w:rPr>
          <w:spacing w:val="-4"/>
        </w:rPr>
        <w:t xml:space="preserve">Vergi öncesi </w:t>
      </w:r>
      <w:r w:rsidR="00BD7FF4" w:rsidRPr="00B805A8">
        <w:rPr>
          <w:spacing w:val="-4"/>
        </w:rPr>
        <w:t xml:space="preserve">zararının </w:t>
      </w:r>
      <w:r w:rsidR="00BF2F32" w:rsidRPr="00BF2F32">
        <w:rPr>
          <w:spacing w:val="-4"/>
        </w:rPr>
        <w:t>105,480</w:t>
      </w:r>
      <w:r w:rsidR="00F47C91" w:rsidRPr="00BF2F32">
        <w:rPr>
          <w:spacing w:val="-4"/>
        </w:rPr>
        <w:t xml:space="preserve"> </w:t>
      </w:r>
      <w:r w:rsidR="002C26A5" w:rsidRPr="00BF2F32">
        <w:rPr>
          <w:spacing w:val="-4"/>
        </w:rPr>
        <w:t>TL’lik (</w:t>
      </w:r>
      <w:r w:rsidR="00F47C91" w:rsidRPr="00BF2F32">
        <w:t>31 Mart 2024</w:t>
      </w:r>
      <w:r w:rsidRPr="00BF2F32">
        <w:rPr>
          <w:spacing w:val="-4"/>
        </w:rPr>
        <w:t xml:space="preserve">– </w:t>
      </w:r>
      <w:r w:rsidR="00F47C91" w:rsidRPr="00BF2F32">
        <w:rPr>
          <w:spacing w:val="-4"/>
        </w:rPr>
        <w:t>49,878</w:t>
      </w:r>
      <w:r w:rsidR="007E6D27" w:rsidRPr="00BF2F32">
        <w:rPr>
          <w:spacing w:val="-4"/>
        </w:rPr>
        <w:t xml:space="preserve"> </w:t>
      </w:r>
      <w:r w:rsidRPr="00BF2F32">
        <w:rPr>
          <w:spacing w:val="-4"/>
        </w:rPr>
        <w:t>TL) kısmı net kar payı gelirlerinden</w:t>
      </w:r>
      <w:r w:rsidR="008A7548" w:rsidRPr="00BF2F32">
        <w:rPr>
          <w:spacing w:val="-4"/>
        </w:rPr>
        <w:t>,</w:t>
      </w:r>
      <w:r w:rsidRPr="00BF2F32">
        <w:rPr>
          <w:spacing w:val="-4"/>
        </w:rPr>
        <w:t xml:space="preserve"> </w:t>
      </w:r>
      <w:r w:rsidR="00BF2F32" w:rsidRPr="00BF2F32">
        <w:rPr>
          <w:spacing w:val="-4"/>
        </w:rPr>
        <w:t>89</w:t>
      </w:r>
      <w:r w:rsidR="00F47C91" w:rsidRPr="00BF2F32">
        <w:rPr>
          <w:spacing w:val="-4"/>
        </w:rPr>
        <w:t xml:space="preserve"> </w:t>
      </w:r>
      <w:r w:rsidR="008A7548" w:rsidRPr="00BF2F32">
        <w:rPr>
          <w:spacing w:val="-4"/>
        </w:rPr>
        <w:t>TL’lik (</w:t>
      </w:r>
      <w:r w:rsidR="00F47C91" w:rsidRPr="00BF2F32">
        <w:t>31 Mart 2024</w:t>
      </w:r>
      <w:r w:rsidR="008A7548" w:rsidRPr="00BF2F32">
        <w:rPr>
          <w:spacing w:val="-4"/>
        </w:rPr>
        <w:t xml:space="preserve">– </w:t>
      </w:r>
      <w:r w:rsidR="00F47C91" w:rsidRPr="00BF2F32">
        <w:rPr>
          <w:spacing w:val="-4"/>
        </w:rPr>
        <w:t>1,778</w:t>
      </w:r>
      <w:r w:rsidR="00EB48F6" w:rsidRPr="00BF2F32">
        <w:rPr>
          <w:spacing w:val="-4"/>
        </w:rPr>
        <w:t xml:space="preserve"> </w:t>
      </w:r>
      <w:r w:rsidR="008A7548" w:rsidRPr="00BF2F32">
        <w:rPr>
          <w:spacing w:val="-4"/>
        </w:rPr>
        <w:t>TL</w:t>
      </w:r>
      <w:r w:rsidR="0017699E" w:rsidRPr="00BF2F32">
        <w:rPr>
          <w:spacing w:val="-4"/>
        </w:rPr>
        <w:t xml:space="preserve"> gider</w:t>
      </w:r>
      <w:r w:rsidR="008A7548" w:rsidRPr="00BF2F32">
        <w:rPr>
          <w:spacing w:val="-4"/>
        </w:rPr>
        <w:t xml:space="preserve">) kısmı net ücret ve komisyon </w:t>
      </w:r>
      <w:r w:rsidR="00BF2F32" w:rsidRPr="00BF2F32">
        <w:rPr>
          <w:spacing w:val="-4"/>
        </w:rPr>
        <w:t>gelirlerinden</w:t>
      </w:r>
      <w:r w:rsidR="008A7548" w:rsidRPr="00BF2F32">
        <w:rPr>
          <w:spacing w:val="-4"/>
        </w:rPr>
        <w:t xml:space="preserve">, </w:t>
      </w:r>
      <w:r w:rsidR="00BF2F32" w:rsidRPr="00BF2F32">
        <w:rPr>
          <w:spacing w:val="-4"/>
        </w:rPr>
        <w:t>154,762</w:t>
      </w:r>
      <w:r w:rsidR="00F47C91" w:rsidRPr="00BF2F32">
        <w:rPr>
          <w:spacing w:val="-4"/>
        </w:rPr>
        <w:t xml:space="preserve"> </w:t>
      </w:r>
      <w:r w:rsidR="008A7548" w:rsidRPr="00BF2F32">
        <w:rPr>
          <w:spacing w:val="-4"/>
        </w:rPr>
        <w:t>TL’lik (</w:t>
      </w:r>
      <w:r w:rsidR="00F47C91" w:rsidRPr="00BF2F32">
        <w:t>31 Mart 2024</w:t>
      </w:r>
      <w:r w:rsidR="00E86A70" w:rsidRPr="00BF2F32">
        <w:t xml:space="preserve"> </w:t>
      </w:r>
      <w:r w:rsidR="008A7548" w:rsidRPr="00BF2F32">
        <w:rPr>
          <w:spacing w:val="-4"/>
        </w:rPr>
        <w:t xml:space="preserve">– </w:t>
      </w:r>
      <w:r w:rsidR="00F47C91" w:rsidRPr="00BF2F32">
        <w:rPr>
          <w:spacing w:val="-4"/>
        </w:rPr>
        <w:t>107,916</w:t>
      </w:r>
      <w:r w:rsidR="008A7548" w:rsidRPr="00BF2F32">
        <w:rPr>
          <w:spacing w:val="-4"/>
        </w:rPr>
        <w:t xml:space="preserve"> TL) kısmı </w:t>
      </w:r>
      <w:r w:rsidR="00081D2D" w:rsidRPr="00BF2F32">
        <w:rPr>
          <w:spacing w:val="-4"/>
        </w:rPr>
        <w:t xml:space="preserve">net </w:t>
      </w:r>
      <w:r w:rsidR="008A7548" w:rsidRPr="00BF2F32">
        <w:rPr>
          <w:spacing w:val="-4"/>
        </w:rPr>
        <w:t xml:space="preserve">ticari kâr ve zarardan, </w:t>
      </w:r>
      <w:r w:rsidR="00BF2F32" w:rsidRPr="00BF2F32">
        <w:rPr>
          <w:spacing w:val="-4"/>
        </w:rPr>
        <w:t>16,958</w:t>
      </w:r>
      <w:r w:rsidR="00F47C91" w:rsidRPr="00BF2F32">
        <w:rPr>
          <w:spacing w:val="-4"/>
        </w:rPr>
        <w:t xml:space="preserve"> </w:t>
      </w:r>
      <w:r w:rsidR="008A7548" w:rsidRPr="00BF2F32">
        <w:rPr>
          <w:spacing w:val="-4"/>
        </w:rPr>
        <w:t>TL’lik (</w:t>
      </w:r>
      <w:r w:rsidR="00F47C91" w:rsidRPr="00BF2F32">
        <w:t>31 Mart 2024</w:t>
      </w:r>
      <w:r w:rsidR="008A7548" w:rsidRPr="00BF2F32">
        <w:rPr>
          <w:spacing w:val="-4"/>
        </w:rPr>
        <w:t xml:space="preserve"> – </w:t>
      </w:r>
      <w:r w:rsidR="00F47C91" w:rsidRPr="00BF2F32">
        <w:rPr>
          <w:spacing w:val="-4"/>
        </w:rPr>
        <w:t>871</w:t>
      </w:r>
      <w:r w:rsidR="008A7548" w:rsidRPr="00BF2F32">
        <w:rPr>
          <w:spacing w:val="-4"/>
        </w:rPr>
        <w:t xml:space="preserve"> TL) kısmı diğer faaliyet gelirlerinden, </w:t>
      </w:r>
      <w:r w:rsidR="00BF2F32" w:rsidRPr="00BF2F32">
        <w:rPr>
          <w:spacing w:val="-4"/>
        </w:rPr>
        <w:t>57,368</w:t>
      </w:r>
      <w:r w:rsidR="00F47C91" w:rsidRPr="00BF2F32">
        <w:rPr>
          <w:spacing w:val="-4"/>
        </w:rPr>
        <w:t xml:space="preserve"> </w:t>
      </w:r>
      <w:r w:rsidR="008A7548" w:rsidRPr="00BF2F32">
        <w:rPr>
          <w:spacing w:val="-4"/>
        </w:rPr>
        <w:t>TL’lik (</w:t>
      </w:r>
      <w:r w:rsidR="00F47C91" w:rsidRPr="00BF2F32">
        <w:t>31 Mart 2024</w:t>
      </w:r>
      <w:r w:rsidR="008A7548" w:rsidRPr="00BF2F32">
        <w:rPr>
          <w:spacing w:val="-4"/>
        </w:rPr>
        <w:t xml:space="preserve"> – </w:t>
      </w:r>
      <w:r w:rsidR="00F47C91" w:rsidRPr="00BF2F32">
        <w:rPr>
          <w:spacing w:val="-4"/>
        </w:rPr>
        <w:t>6,459</w:t>
      </w:r>
      <w:r w:rsidR="0017699E" w:rsidRPr="00BF2F32">
        <w:rPr>
          <w:spacing w:val="-4"/>
        </w:rPr>
        <w:t xml:space="preserve"> TL</w:t>
      </w:r>
      <w:r w:rsidR="008A7548" w:rsidRPr="00BF2F32">
        <w:rPr>
          <w:spacing w:val="-4"/>
        </w:rPr>
        <w:t xml:space="preserve">) kısmı </w:t>
      </w:r>
      <w:r w:rsidR="00081D2D" w:rsidRPr="00BF2F32">
        <w:rPr>
          <w:spacing w:val="-4"/>
        </w:rPr>
        <w:t xml:space="preserve">karşılık giderlerinden, </w:t>
      </w:r>
      <w:r w:rsidR="00BF2F32" w:rsidRPr="00BF2F32">
        <w:rPr>
          <w:spacing w:val="-4"/>
        </w:rPr>
        <w:t>388,738</w:t>
      </w:r>
      <w:r w:rsidR="00F47C91" w:rsidRPr="00BF2F32">
        <w:rPr>
          <w:spacing w:val="-4"/>
        </w:rPr>
        <w:t xml:space="preserve"> </w:t>
      </w:r>
      <w:r w:rsidR="00081D2D" w:rsidRPr="00BF2F32">
        <w:rPr>
          <w:spacing w:val="-4"/>
        </w:rPr>
        <w:t>TL’lik</w:t>
      </w:r>
      <w:r w:rsidR="00081D2D" w:rsidRPr="00B805A8">
        <w:rPr>
          <w:spacing w:val="-4"/>
        </w:rPr>
        <w:t xml:space="preserve"> (</w:t>
      </w:r>
      <w:r w:rsidR="00F47C91">
        <w:t>31 Mart 2024</w:t>
      </w:r>
      <w:r w:rsidR="00081D2D" w:rsidRPr="00B805A8">
        <w:rPr>
          <w:spacing w:val="-4"/>
        </w:rPr>
        <w:t xml:space="preserve"> – </w:t>
      </w:r>
      <w:r w:rsidR="00F47C91">
        <w:rPr>
          <w:spacing w:val="-4"/>
        </w:rPr>
        <w:t>251,093</w:t>
      </w:r>
      <w:r w:rsidR="00081D2D" w:rsidRPr="00B805A8">
        <w:rPr>
          <w:spacing w:val="-4"/>
        </w:rPr>
        <w:t xml:space="preserve"> TL) personel giderleri </w:t>
      </w:r>
      <w:r w:rsidR="00C73A0E" w:rsidRPr="00B805A8">
        <w:rPr>
          <w:spacing w:val="-4"/>
        </w:rPr>
        <w:t>dâhil</w:t>
      </w:r>
      <w:r w:rsidR="00081D2D" w:rsidRPr="00B805A8">
        <w:rPr>
          <w:spacing w:val="-4"/>
        </w:rPr>
        <w:t xml:space="preserve"> diğer faaliyet giderlerinden </w:t>
      </w:r>
      <w:r w:rsidRPr="00B805A8">
        <w:rPr>
          <w:spacing w:val="-4"/>
        </w:rPr>
        <w:t>oluşmaktadır.</w:t>
      </w:r>
      <w:r w:rsidRPr="00CB56EC">
        <w:rPr>
          <w:spacing w:val="-4"/>
        </w:rPr>
        <w:t xml:space="preserve"> </w:t>
      </w:r>
    </w:p>
    <w:p w14:paraId="511004A5" w14:textId="77777777" w:rsidR="00E30CF9" w:rsidRPr="00CB56EC" w:rsidRDefault="00E30CF9" w:rsidP="001377AC">
      <w:pPr>
        <w:autoSpaceDE w:val="0"/>
        <w:autoSpaceDN w:val="0"/>
        <w:adjustRightInd w:val="0"/>
        <w:jc w:val="both"/>
        <w:rPr>
          <w:b/>
          <w:bCs/>
          <w:iCs/>
          <w:sz w:val="16"/>
          <w:szCs w:val="16"/>
          <w:highlight w:val="yellow"/>
        </w:rPr>
      </w:pPr>
    </w:p>
    <w:p w14:paraId="6E8F0202" w14:textId="77777777" w:rsidR="00E30CF9" w:rsidRPr="00CB56EC" w:rsidRDefault="00E30CF9" w:rsidP="001377AC">
      <w:pPr>
        <w:autoSpaceDE w:val="0"/>
        <w:autoSpaceDN w:val="0"/>
        <w:adjustRightInd w:val="0"/>
        <w:ind w:hanging="567"/>
        <w:jc w:val="both"/>
        <w:rPr>
          <w:b/>
          <w:bCs/>
          <w:iCs/>
        </w:rPr>
      </w:pPr>
      <w:r w:rsidRPr="00CB56EC">
        <w:rPr>
          <w:b/>
          <w:bCs/>
          <w:iCs/>
        </w:rPr>
        <w:t>4.10</w:t>
      </w:r>
      <w:r w:rsidRPr="00CB56EC">
        <w:rPr>
          <w:b/>
          <w:bCs/>
          <w:iCs/>
        </w:rPr>
        <w:tab/>
        <w:t>Sürdürülen faaliyetler ile durdurulan faaliyetler vergi karşılığına ilişkin açıklamalar</w:t>
      </w:r>
    </w:p>
    <w:p w14:paraId="7F4CFF48" w14:textId="77777777" w:rsidR="00E30CF9" w:rsidRPr="00CB56EC" w:rsidRDefault="00E30CF9" w:rsidP="001377AC">
      <w:pPr>
        <w:tabs>
          <w:tab w:val="left" w:pos="360"/>
        </w:tabs>
        <w:autoSpaceDE w:val="0"/>
        <w:autoSpaceDN w:val="0"/>
        <w:adjustRightInd w:val="0"/>
        <w:jc w:val="both"/>
        <w:rPr>
          <w:b/>
          <w:bCs/>
          <w:iCs/>
          <w:sz w:val="16"/>
          <w:szCs w:val="16"/>
        </w:rPr>
      </w:pPr>
    </w:p>
    <w:p w14:paraId="47EA7766" w14:textId="671F1E3C" w:rsidR="00E30CF9" w:rsidRPr="00CB56EC" w:rsidRDefault="00E30CF9" w:rsidP="001377AC">
      <w:pPr>
        <w:autoSpaceDE w:val="0"/>
        <w:autoSpaceDN w:val="0"/>
        <w:jc w:val="both"/>
        <w:rPr>
          <w:spacing w:val="-6"/>
        </w:rPr>
      </w:pPr>
      <w:r w:rsidRPr="00CB56EC">
        <w:rPr>
          <w:spacing w:val="-6"/>
        </w:rPr>
        <w:t xml:space="preserve">Banka’nın </w:t>
      </w:r>
      <w:r w:rsidR="00081D2D" w:rsidRPr="00CB56EC">
        <w:rPr>
          <w:spacing w:val="-6"/>
        </w:rPr>
        <w:t xml:space="preserve">cari dönem vergi </w:t>
      </w:r>
      <w:r w:rsidR="00081D2D" w:rsidRPr="00BF2F32">
        <w:rPr>
          <w:spacing w:val="-6"/>
        </w:rPr>
        <w:t>karşılığı gideri</w:t>
      </w:r>
      <w:r w:rsidRPr="00BF2F32">
        <w:rPr>
          <w:spacing w:val="-6"/>
        </w:rPr>
        <w:t xml:space="preserve"> </w:t>
      </w:r>
      <w:r w:rsidR="00081D2D" w:rsidRPr="00BF2F32">
        <w:rPr>
          <w:spacing w:val="-6"/>
        </w:rPr>
        <w:t xml:space="preserve">bulunmamaktadır </w:t>
      </w:r>
      <w:r w:rsidR="002C26A5" w:rsidRPr="00BF2F32">
        <w:rPr>
          <w:spacing w:val="-6"/>
        </w:rPr>
        <w:t>(</w:t>
      </w:r>
      <w:r w:rsidR="00F47C91" w:rsidRPr="00BF2F32">
        <w:t>31 Mart 2024</w:t>
      </w:r>
      <w:r w:rsidRPr="00BF2F32">
        <w:t xml:space="preserve"> </w:t>
      </w:r>
      <w:r w:rsidRPr="00BF2F32">
        <w:rPr>
          <w:spacing w:val="-6"/>
        </w:rPr>
        <w:t xml:space="preserve">– </w:t>
      </w:r>
      <w:r w:rsidR="001377AC" w:rsidRPr="00BF2F32">
        <w:rPr>
          <w:spacing w:val="-6"/>
        </w:rPr>
        <w:t>Bulunmamaktadır</w:t>
      </w:r>
      <w:r w:rsidRPr="00BF2F32">
        <w:rPr>
          <w:spacing w:val="-6"/>
        </w:rPr>
        <w:t>)</w:t>
      </w:r>
      <w:r w:rsidR="00081D2D" w:rsidRPr="00BF2F32">
        <w:rPr>
          <w:spacing w:val="-6"/>
        </w:rPr>
        <w:t xml:space="preserve">. Banka’nın cari </w:t>
      </w:r>
      <w:r w:rsidR="00C73A0E" w:rsidRPr="00BF2F32">
        <w:rPr>
          <w:spacing w:val="-6"/>
        </w:rPr>
        <w:t xml:space="preserve">dönemde </w:t>
      </w:r>
      <w:r w:rsidR="00BF2F32" w:rsidRPr="00BF2F32">
        <w:rPr>
          <w:spacing w:val="-4"/>
        </w:rPr>
        <w:t>5,797</w:t>
      </w:r>
      <w:r w:rsidR="00F47C91" w:rsidRPr="00BF2F32">
        <w:rPr>
          <w:spacing w:val="-4"/>
        </w:rPr>
        <w:t xml:space="preserve"> </w:t>
      </w:r>
      <w:r w:rsidR="002C26A5" w:rsidRPr="00BF2F32">
        <w:rPr>
          <w:spacing w:val="-6"/>
        </w:rPr>
        <w:t>TL (</w:t>
      </w:r>
      <w:r w:rsidR="00F47C91" w:rsidRPr="00BF2F32">
        <w:t>31 Mart 2024</w:t>
      </w:r>
      <w:r w:rsidRPr="00BF2F32">
        <w:rPr>
          <w:spacing w:val="-6"/>
        </w:rPr>
        <w:t xml:space="preserve"> – </w:t>
      </w:r>
      <w:r w:rsidR="00F47C91" w:rsidRPr="00BF2F32">
        <w:rPr>
          <w:spacing w:val="-6"/>
        </w:rPr>
        <w:t>7,501</w:t>
      </w:r>
      <w:r w:rsidRPr="00BF2F32">
        <w:rPr>
          <w:spacing w:val="-6"/>
        </w:rPr>
        <w:t xml:space="preserve"> TL) tutarında ertelenmiş vergi gideri ve </w:t>
      </w:r>
      <w:r w:rsidR="00BF2F32" w:rsidRPr="00BF2F32">
        <w:rPr>
          <w:spacing w:val="-4"/>
        </w:rPr>
        <w:t>78,970</w:t>
      </w:r>
      <w:r w:rsidR="00F47C91" w:rsidRPr="00BF2F32">
        <w:rPr>
          <w:spacing w:val="-4"/>
        </w:rPr>
        <w:t xml:space="preserve"> </w:t>
      </w:r>
      <w:r w:rsidR="00081D2D" w:rsidRPr="00BF2F32">
        <w:rPr>
          <w:spacing w:val="-6"/>
        </w:rPr>
        <w:t>TL</w:t>
      </w:r>
      <w:r w:rsidR="002C26A5" w:rsidRPr="00BF2F32">
        <w:rPr>
          <w:spacing w:val="-6"/>
        </w:rPr>
        <w:t xml:space="preserve"> (</w:t>
      </w:r>
      <w:r w:rsidR="00F47C91" w:rsidRPr="00BF2F32">
        <w:t>31 Mart 2024</w:t>
      </w:r>
      <w:r w:rsidRPr="00BF2F32">
        <w:rPr>
          <w:spacing w:val="-6"/>
        </w:rPr>
        <w:t xml:space="preserve"> – </w:t>
      </w:r>
      <w:r w:rsidR="00F47C91" w:rsidRPr="00BF2F32">
        <w:rPr>
          <w:spacing w:val="-6"/>
        </w:rPr>
        <w:t>69,006</w:t>
      </w:r>
      <w:r w:rsidRPr="00BF2F32">
        <w:rPr>
          <w:spacing w:val="-6"/>
        </w:rPr>
        <w:t xml:space="preserve">) tutarında ertelenmiş vergi geliri </w:t>
      </w:r>
      <w:r w:rsidR="000C71A2" w:rsidRPr="00BF2F32">
        <w:rPr>
          <w:spacing w:val="-6"/>
        </w:rPr>
        <w:t>bulunmaktadır.</w:t>
      </w:r>
    </w:p>
    <w:p w14:paraId="08F362D8" w14:textId="77777777" w:rsidR="00E30CF9" w:rsidRPr="00CB56EC" w:rsidRDefault="00E30CF9" w:rsidP="00E30CF9">
      <w:pPr>
        <w:autoSpaceDE w:val="0"/>
        <w:autoSpaceDN w:val="0"/>
        <w:jc w:val="both"/>
        <w:rPr>
          <w:spacing w:val="-6"/>
        </w:rPr>
      </w:pPr>
    </w:p>
    <w:p w14:paraId="7C23A353" w14:textId="77777777" w:rsidR="00E30CF9" w:rsidRPr="00CB56EC" w:rsidRDefault="00E30CF9" w:rsidP="00E30CF9">
      <w:pPr>
        <w:autoSpaceDE w:val="0"/>
        <w:autoSpaceDN w:val="0"/>
        <w:adjustRightInd w:val="0"/>
        <w:ind w:hanging="567"/>
        <w:jc w:val="both"/>
        <w:rPr>
          <w:b/>
          <w:bCs/>
          <w:iCs/>
        </w:rPr>
      </w:pPr>
      <w:r w:rsidRPr="00CB56EC">
        <w:rPr>
          <w:b/>
          <w:bCs/>
          <w:iCs/>
        </w:rPr>
        <w:t>4.11</w:t>
      </w:r>
      <w:r w:rsidRPr="00CB56EC">
        <w:rPr>
          <w:b/>
          <w:bCs/>
          <w:iCs/>
        </w:rPr>
        <w:tab/>
        <w:t>Sürdürülen faaliyetler ile durdurulan faaliyetler dönem net kar/zararına ilişkin açıklama</w:t>
      </w:r>
    </w:p>
    <w:p w14:paraId="7E3DA374" w14:textId="77777777" w:rsidR="00E30CF9" w:rsidRPr="00CB56EC" w:rsidRDefault="00E30CF9" w:rsidP="00E30CF9">
      <w:pPr>
        <w:autoSpaceDE w:val="0"/>
        <w:autoSpaceDN w:val="0"/>
        <w:adjustRightInd w:val="0"/>
        <w:jc w:val="both"/>
        <w:rPr>
          <w:b/>
          <w:bCs/>
          <w:iCs/>
          <w:sz w:val="16"/>
          <w:szCs w:val="16"/>
        </w:rPr>
      </w:pPr>
    </w:p>
    <w:p w14:paraId="1DB4A688" w14:textId="77777777" w:rsidR="00E30CF9" w:rsidRPr="00CB56EC" w:rsidRDefault="00E30CF9" w:rsidP="000C71A2">
      <w:pPr>
        <w:autoSpaceDE w:val="0"/>
        <w:autoSpaceDN w:val="0"/>
        <w:adjustRightInd w:val="0"/>
        <w:jc w:val="both"/>
        <w:rPr>
          <w:b/>
          <w:bCs/>
          <w:iCs/>
        </w:rPr>
      </w:pPr>
      <w:r w:rsidRPr="00CB56EC">
        <w:rPr>
          <w:bCs/>
          <w:iCs/>
        </w:rPr>
        <w:t>Vergi sonrası faaliyet kar/zararı içinde durdurulan faaliyetlerden kaynaklanan kar/zarar yoktur.</w:t>
      </w:r>
    </w:p>
    <w:p w14:paraId="36657FF4" w14:textId="77777777" w:rsidR="00E30CF9" w:rsidRPr="00CB56EC" w:rsidRDefault="00E30CF9" w:rsidP="00E30CF9">
      <w:pPr>
        <w:autoSpaceDE w:val="0"/>
        <w:autoSpaceDN w:val="0"/>
        <w:adjustRightInd w:val="0"/>
        <w:rPr>
          <w:b/>
          <w:bCs/>
          <w:iCs/>
          <w:sz w:val="16"/>
          <w:szCs w:val="16"/>
        </w:rPr>
      </w:pPr>
    </w:p>
    <w:p w14:paraId="6EEA9798" w14:textId="77777777" w:rsidR="00E30CF9" w:rsidRPr="00CB56EC" w:rsidRDefault="00E30CF9" w:rsidP="00F47C91">
      <w:pPr>
        <w:pageBreakBefore/>
        <w:autoSpaceDE w:val="0"/>
        <w:autoSpaceDN w:val="0"/>
        <w:adjustRightInd w:val="0"/>
        <w:ind w:hanging="567"/>
        <w:rPr>
          <w:b/>
          <w:bCs/>
          <w:iCs/>
        </w:rPr>
      </w:pPr>
      <w:r w:rsidRPr="00CB56EC">
        <w:rPr>
          <w:b/>
          <w:bCs/>
          <w:iCs/>
        </w:rPr>
        <w:lastRenderedPageBreak/>
        <w:t>4.12</w:t>
      </w:r>
      <w:r w:rsidRPr="00CB56EC">
        <w:rPr>
          <w:b/>
          <w:bCs/>
          <w:iCs/>
        </w:rPr>
        <w:tab/>
        <w:t>Net dönem kar/zararına ilişkin açıklamalar</w:t>
      </w:r>
    </w:p>
    <w:p w14:paraId="38C687E6" w14:textId="77777777" w:rsidR="00E30CF9" w:rsidRPr="00CB56EC" w:rsidRDefault="00E30CF9" w:rsidP="00E30CF9">
      <w:pPr>
        <w:pStyle w:val="BodyTextIndent2"/>
        <w:ind w:left="540" w:hanging="540"/>
        <w:jc w:val="left"/>
        <w:rPr>
          <w:rFonts w:ascii="Times New Roman" w:eastAsia="Arial Unicode MS" w:hAnsi="Times New Roman"/>
          <w:b w:val="0"/>
          <w:color w:val="auto"/>
          <w:sz w:val="16"/>
          <w:szCs w:val="16"/>
        </w:rPr>
      </w:pPr>
    </w:p>
    <w:p w14:paraId="335848C3" w14:textId="77777777" w:rsidR="00E30CF9" w:rsidRPr="00CB56EC" w:rsidRDefault="00E30CF9" w:rsidP="004F01CF">
      <w:pPr>
        <w:autoSpaceDE w:val="0"/>
        <w:autoSpaceDN w:val="0"/>
        <w:adjustRightInd w:val="0"/>
        <w:jc w:val="both"/>
        <w:rPr>
          <w:spacing w:val="-6"/>
        </w:rPr>
      </w:pPr>
      <w:r w:rsidRPr="00CB56EC">
        <w:rPr>
          <w:b/>
          <w:spacing w:val="-6"/>
        </w:rPr>
        <w:t>Olağan bankacılık işlemlerinden kaynaklanan gelir ve gider kalemlerinin niteliği, boyutu ve tekrarlanma oranının açıklanması Banka’nın dönem içindeki performansının anlaşılması için gerekli ise, bu kalemlerin nit</w:t>
      </w:r>
      <w:r w:rsidR="002C26A5" w:rsidRPr="00CB56EC">
        <w:rPr>
          <w:b/>
          <w:spacing w:val="-6"/>
        </w:rPr>
        <w:t>eliği ve tutarı</w:t>
      </w:r>
    </w:p>
    <w:p w14:paraId="5CEC423F" w14:textId="77777777" w:rsidR="00E30CF9" w:rsidRPr="00CB56EC" w:rsidRDefault="00E30CF9" w:rsidP="00E30CF9">
      <w:pPr>
        <w:autoSpaceDE w:val="0"/>
        <w:autoSpaceDN w:val="0"/>
        <w:adjustRightInd w:val="0"/>
        <w:ind w:hanging="567"/>
        <w:jc w:val="both"/>
        <w:rPr>
          <w:spacing w:val="-6"/>
        </w:rPr>
      </w:pPr>
    </w:p>
    <w:p w14:paraId="6EB649D1" w14:textId="1612A33D" w:rsidR="00E30CF9" w:rsidRPr="00CB56EC" w:rsidRDefault="002F639E" w:rsidP="000C71A2">
      <w:pPr>
        <w:autoSpaceDE w:val="0"/>
        <w:autoSpaceDN w:val="0"/>
        <w:adjustRightInd w:val="0"/>
        <w:jc w:val="both"/>
      </w:pPr>
      <w:r>
        <w:rPr>
          <w:bCs/>
          <w:iCs/>
        </w:rPr>
        <w:t xml:space="preserve">31 </w:t>
      </w:r>
      <w:r w:rsidR="00F47C91">
        <w:rPr>
          <w:bCs/>
          <w:iCs/>
        </w:rPr>
        <w:t xml:space="preserve">Mart </w:t>
      </w:r>
      <w:r>
        <w:rPr>
          <w:bCs/>
          <w:iCs/>
        </w:rPr>
        <w:t>202</w:t>
      </w:r>
      <w:r w:rsidR="004040CD">
        <w:rPr>
          <w:bCs/>
          <w:iCs/>
        </w:rPr>
        <w:t>5</w:t>
      </w:r>
      <w:r w:rsidR="00E30CF9" w:rsidRPr="00CB56EC">
        <w:rPr>
          <w:bCs/>
          <w:iCs/>
        </w:rPr>
        <w:t xml:space="preserve"> tarihi itibarıyla </w:t>
      </w:r>
      <w:r w:rsidR="00E30CF9" w:rsidRPr="0093238C">
        <w:rPr>
          <w:bCs/>
          <w:iCs/>
        </w:rPr>
        <w:t xml:space="preserve">sona eren hesap dönemi içinde gelir kalemleri içerisinde net </w:t>
      </w:r>
      <w:r w:rsidR="0093238C" w:rsidRPr="0093238C">
        <w:rPr>
          <w:bCs/>
          <w:iCs/>
        </w:rPr>
        <w:t>kâr</w:t>
      </w:r>
      <w:r w:rsidR="00E30CF9" w:rsidRPr="0093238C">
        <w:rPr>
          <w:bCs/>
          <w:iCs/>
        </w:rPr>
        <w:t xml:space="preserve"> payı </w:t>
      </w:r>
      <w:r w:rsidR="00C73A0E" w:rsidRPr="004040CD">
        <w:rPr>
          <w:bCs/>
          <w:iCs/>
        </w:rPr>
        <w:t xml:space="preserve">geliri </w:t>
      </w:r>
      <w:r w:rsidR="004040CD" w:rsidRPr="004040CD">
        <w:rPr>
          <w:spacing w:val="-4"/>
        </w:rPr>
        <w:t>105,480</w:t>
      </w:r>
      <w:r w:rsidR="00F47C91" w:rsidRPr="004040CD">
        <w:rPr>
          <w:spacing w:val="-4"/>
        </w:rPr>
        <w:t xml:space="preserve"> </w:t>
      </w:r>
      <w:r w:rsidR="000C71A2" w:rsidRPr="004040CD">
        <w:rPr>
          <w:bCs/>
          <w:iCs/>
        </w:rPr>
        <w:t>TL</w:t>
      </w:r>
      <w:r w:rsidR="000C71A2" w:rsidRPr="0093238C">
        <w:rPr>
          <w:bCs/>
          <w:iCs/>
        </w:rPr>
        <w:t xml:space="preserve"> </w:t>
      </w:r>
      <w:r w:rsidR="002C26A5" w:rsidRPr="0093238C">
        <w:rPr>
          <w:bCs/>
          <w:iCs/>
        </w:rPr>
        <w:t>(</w:t>
      </w:r>
      <w:r w:rsidR="00F47C91">
        <w:rPr>
          <w:bCs/>
          <w:iCs/>
        </w:rPr>
        <w:t>31 Mart 2024</w:t>
      </w:r>
      <w:r w:rsidR="00E30CF9" w:rsidRPr="0093238C">
        <w:rPr>
          <w:bCs/>
          <w:iCs/>
        </w:rPr>
        <w:t xml:space="preserve"> – </w:t>
      </w:r>
      <w:r w:rsidR="00F47C91">
        <w:rPr>
          <w:bCs/>
          <w:iCs/>
        </w:rPr>
        <w:t>49,878</w:t>
      </w:r>
      <w:r w:rsidR="000839D6" w:rsidRPr="0093238C">
        <w:rPr>
          <w:bCs/>
          <w:iCs/>
        </w:rPr>
        <w:t xml:space="preserve"> </w:t>
      </w:r>
      <w:r w:rsidR="00E30CF9" w:rsidRPr="0093238C">
        <w:rPr>
          <w:bCs/>
          <w:iCs/>
        </w:rPr>
        <w:t>TL</w:t>
      </w:r>
      <w:r w:rsidR="00E30CF9" w:rsidRPr="00B805A8">
        <w:rPr>
          <w:bCs/>
          <w:iCs/>
        </w:rPr>
        <w:t>).</w:t>
      </w:r>
    </w:p>
    <w:p w14:paraId="623ADC72" w14:textId="77777777" w:rsidR="00E30CF9" w:rsidRPr="00CB56EC" w:rsidRDefault="00E30CF9" w:rsidP="00E30CF9">
      <w:pPr>
        <w:pStyle w:val="BodyTextIndent2"/>
        <w:jc w:val="left"/>
        <w:rPr>
          <w:rFonts w:ascii="Times New Roman" w:eastAsia="Arial Unicode MS" w:hAnsi="Times New Roman"/>
          <w:b w:val="0"/>
          <w:color w:val="auto"/>
          <w:sz w:val="16"/>
          <w:szCs w:val="16"/>
        </w:rPr>
      </w:pPr>
    </w:p>
    <w:p w14:paraId="0727F5A2" w14:textId="77777777" w:rsidR="00E30CF9" w:rsidRPr="00CB56EC" w:rsidRDefault="00E30CF9" w:rsidP="004F01CF">
      <w:pPr>
        <w:autoSpaceDE w:val="0"/>
        <w:autoSpaceDN w:val="0"/>
        <w:adjustRightInd w:val="0"/>
        <w:jc w:val="both"/>
        <w:rPr>
          <w:spacing w:val="-6"/>
        </w:rPr>
      </w:pPr>
      <w:r w:rsidRPr="00CB56EC">
        <w:rPr>
          <w:b/>
          <w:spacing w:val="-6"/>
        </w:rPr>
        <w:t>Finansal tablo kalemlerine ilişkin olarak yapıla</w:t>
      </w:r>
      <w:r w:rsidR="00740AB0" w:rsidRPr="00CB56EC">
        <w:rPr>
          <w:b/>
          <w:spacing w:val="-6"/>
        </w:rPr>
        <w:t>n bir tahmindeki değişikliğin kâ</w:t>
      </w:r>
      <w:r w:rsidRPr="00CB56EC">
        <w:rPr>
          <w:b/>
          <w:spacing w:val="-6"/>
        </w:rPr>
        <w:t>r zarara etkisi, daha sonraki dönemleri de etkilemesi olasılığı varsa, o dönemler</w:t>
      </w:r>
      <w:r w:rsidR="002C26A5" w:rsidRPr="00CB56EC">
        <w:rPr>
          <w:b/>
          <w:spacing w:val="-6"/>
        </w:rPr>
        <w:t>i de kapsayacak şekilde etkisi:</w:t>
      </w:r>
    </w:p>
    <w:p w14:paraId="2306F0C4" w14:textId="77777777" w:rsidR="00E30CF9" w:rsidRPr="00CB56EC" w:rsidRDefault="00E30CF9" w:rsidP="00E30CF9">
      <w:pPr>
        <w:autoSpaceDE w:val="0"/>
        <w:autoSpaceDN w:val="0"/>
        <w:adjustRightInd w:val="0"/>
        <w:jc w:val="both"/>
        <w:rPr>
          <w:spacing w:val="-6"/>
          <w:sz w:val="16"/>
          <w:szCs w:val="16"/>
        </w:rPr>
      </w:pPr>
    </w:p>
    <w:p w14:paraId="5C4F496C" w14:textId="4EC8371B" w:rsidR="000C71A2" w:rsidRPr="00CB56EC" w:rsidRDefault="000C71A2" w:rsidP="000C71A2">
      <w:pPr>
        <w:autoSpaceDE w:val="0"/>
        <w:autoSpaceDN w:val="0"/>
        <w:adjustRightInd w:val="0"/>
        <w:jc w:val="both"/>
        <w:rPr>
          <w:color w:val="000000"/>
        </w:rPr>
      </w:pPr>
      <w:r w:rsidRPr="0093238C">
        <w:rPr>
          <w:color w:val="000000"/>
        </w:rPr>
        <w:t>Bulunmamaktadır (</w:t>
      </w:r>
      <w:r w:rsidR="00F47C91">
        <w:rPr>
          <w:color w:val="000000"/>
        </w:rPr>
        <w:t>31 Mart 2024</w:t>
      </w:r>
      <w:r w:rsidRPr="00CB56EC">
        <w:rPr>
          <w:color w:val="000000"/>
        </w:rPr>
        <w:t xml:space="preserve"> – Bulunmamaktadır).</w:t>
      </w:r>
    </w:p>
    <w:p w14:paraId="68C0933E" w14:textId="77777777" w:rsidR="00E30CF9" w:rsidRPr="00CB56EC" w:rsidRDefault="00E30CF9" w:rsidP="00E30CF9">
      <w:pPr>
        <w:tabs>
          <w:tab w:val="num" w:pos="2880"/>
          <w:tab w:val="num" w:pos="3060"/>
        </w:tabs>
        <w:autoSpaceDE w:val="0"/>
        <w:autoSpaceDN w:val="0"/>
        <w:adjustRightInd w:val="0"/>
        <w:ind w:left="180"/>
        <w:rPr>
          <w:sz w:val="16"/>
          <w:szCs w:val="16"/>
        </w:rPr>
      </w:pPr>
    </w:p>
    <w:p w14:paraId="3EDD97A7" w14:textId="77777777" w:rsidR="00E30CF9" w:rsidRPr="00CB56EC" w:rsidRDefault="002C26A5" w:rsidP="000C71A2">
      <w:pPr>
        <w:autoSpaceDE w:val="0"/>
        <w:autoSpaceDN w:val="0"/>
        <w:adjustRightInd w:val="0"/>
      </w:pPr>
      <w:r w:rsidRPr="00CB56EC">
        <w:rPr>
          <w:b/>
        </w:rPr>
        <w:t>Azınlık paylarına ait kar/zarar</w:t>
      </w:r>
    </w:p>
    <w:p w14:paraId="560FAB3F" w14:textId="77777777" w:rsidR="00E30CF9" w:rsidRPr="00CB56EC" w:rsidRDefault="00E30CF9" w:rsidP="000C71A2">
      <w:pPr>
        <w:autoSpaceDE w:val="0"/>
        <w:autoSpaceDN w:val="0"/>
        <w:adjustRightInd w:val="0"/>
      </w:pPr>
    </w:p>
    <w:p w14:paraId="322977F7" w14:textId="2953F81D" w:rsidR="000C71A2" w:rsidRPr="00CB56EC" w:rsidRDefault="000C71A2" w:rsidP="000C71A2">
      <w:pPr>
        <w:autoSpaceDE w:val="0"/>
        <w:autoSpaceDN w:val="0"/>
        <w:adjustRightInd w:val="0"/>
        <w:jc w:val="both"/>
        <w:rPr>
          <w:color w:val="000000"/>
        </w:rPr>
      </w:pPr>
      <w:r w:rsidRPr="0093238C">
        <w:rPr>
          <w:color w:val="000000"/>
        </w:rPr>
        <w:t>Bulunmamaktadır (</w:t>
      </w:r>
      <w:r w:rsidR="00F47C91">
        <w:rPr>
          <w:color w:val="000000"/>
        </w:rPr>
        <w:t>31 Mart 2024</w:t>
      </w:r>
      <w:r w:rsidRPr="00CB56EC">
        <w:rPr>
          <w:color w:val="000000"/>
        </w:rPr>
        <w:t xml:space="preserve"> – Bulunmamaktadır).</w:t>
      </w:r>
    </w:p>
    <w:p w14:paraId="7BEBFDAB" w14:textId="77777777" w:rsidR="00E30CF9" w:rsidRPr="00CB56EC" w:rsidRDefault="00E30CF9" w:rsidP="00E30CF9">
      <w:pPr>
        <w:autoSpaceDE w:val="0"/>
        <w:autoSpaceDN w:val="0"/>
        <w:adjustRightInd w:val="0"/>
        <w:ind w:hanging="567"/>
        <w:rPr>
          <w:b/>
          <w:bCs/>
          <w:iCs/>
          <w:color w:val="000000"/>
        </w:rPr>
      </w:pPr>
    </w:p>
    <w:p w14:paraId="276F7924" w14:textId="77777777" w:rsidR="00E30CF9" w:rsidRPr="00CB56EC" w:rsidRDefault="00E30CF9" w:rsidP="00E30CF9">
      <w:pPr>
        <w:autoSpaceDE w:val="0"/>
        <w:autoSpaceDN w:val="0"/>
        <w:adjustRightInd w:val="0"/>
        <w:ind w:hanging="567"/>
        <w:rPr>
          <w:b/>
          <w:bCs/>
          <w:iCs/>
          <w:color w:val="000000"/>
        </w:rPr>
      </w:pPr>
      <w:r w:rsidRPr="00CB56EC">
        <w:rPr>
          <w:b/>
          <w:bCs/>
          <w:iCs/>
          <w:color w:val="000000"/>
        </w:rPr>
        <w:t>4.13</w:t>
      </w:r>
      <w:r w:rsidRPr="00CB56EC">
        <w:rPr>
          <w:b/>
          <w:bCs/>
          <w:iCs/>
          <w:color w:val="000000"/>
        </w:rPr>
        <w:tab/>
        <w:t>Gelir tablosunda yer alan diğer kalemlerin, gelir tablosu toplamının %10’unu aşması halinde bu kalemlerin en az %20’sini oluşturan alt hesaplar</w:t>
      </w:r>
    </w:p>
    <w:p w14:paraId="7A8722D5" w14:textId="77777777" w:rsidR="00E30CF9" w:rsidRPr="00CB56EC" w:rsidRDefault="00E30CF9" w:rsidP="00E30CF9">
      <w:pPr>
        <w:tabs>
          <w:tab w:val="num" w:pos="1080"/>
        </w:tabs>
        <w:autoSpaceDE w:val="0"/>
        <w:autoSpaceDN w:val="0"/>
        <w:adjustRightInd w:val="0"/>
        <w:ind w:left="-360"/>
        <w:rPr>
          <w:b/>
          <w:bCs/>
          <w:iCs/>
          <w:color w:val="000000"/>
          <w:sz w:val="16"/>
          <w:szCs w:val="16"/>
        </w:rPr>
      </w:pPr>
    </w:p>
    <w:p w14:paraId="2D502D88" w14:textId="43407FFF" w:rsidR="00C91FED" w:rsidRPr="00CB56EC" w:rsidRDefault="002F639E" w:rsidP="0060604A">
      <w:pPr>
        <w:autoSpaceDE w:val="0"/>
        <w:autoSpaceDN w:val="0"/>
        <w:adjustRightInd w:val="0"/>
        <w:jc w:val="both"/>
        <w:rPr>
          <w:color w:val="000000"/>
        </w:rPr>
      </w:pPr>
      <w:r>
        <w:rPr>
          <w:color w:val="000000"/>
        </w:rPr>
        <w:t xml:space="preserve">31 </w:t>
      </w:r>
      <w:r w:rsidR="00F47C91">
        <w:rPr>
          <w:color w:val="000000"/>
        </w:rPr>
        <w:t>Mart</w:t>
      </w:r>
      <w:r>
        <w:rPr>
          <w:color w:val="000000"/>
        </w:rPr>
        <w:t xml:space="preserve"> 202</w:t>
      </w:r>
      <w:r w:rsidR="00F47C91">
        <w:rPr>
          <w:color w:val="000000"/>
        </w:rPr>
        <w:t>5</w:t>
      </w:r>
      <w:r w:rsidR="00E30CF9" w:rsidRPr="00CB56EC">
        <w:rPr>
          <w:color w:val="000000"/>
        </w:rPr>
        <w:t xml:space="preserve"> tarihi itibarıyla </w:t>
      </w:r>
      <w:r w:rsidR="0060604A" w:rsidRPr="00CB56EC">
        <w:rPr>
          <w:color w:val="000000"/>
        </w:rPr>
        <w:t>gelir tablosundaki diğer kalemler gelir tablosu toplamının %10’unu aşmamaktadır.</w:t>
      </w:r>
    </w:p>
    <w:p w14:paraId="09DF3A93" w14:textId="77777777" w:rsidR="00C91FED" w:rsidRPr="00CB56EC" w:rsidRDefault="00C91FED">
      <w:pPr>
        <w:spacing w:after="160" w:line="259" w:lineRule="auto"/>
        <w:rPr>
          <w:color w:val="000000"/>
        </w:rPr>
      </w:pPr>
      <w:r w:rsidRPr="00CB56EC">
        <w:rPr>
          <w:color w:val="000000"/>
        </w:rPr>
        <w:br w:type="page"/>
      </w:r>
    </w:p>
    <w:p w14:paraId="77EF8076" w14:textId="77777777" w:rsidR="00E30CF9" w:rsidRPr="00CB56EC" w:rsidRDefault="00E30CF9" w:rsidP="002C26A5">
      <w:pPr>
        <w:pageBreakBefore/>
        <w:ind w:right="181" w:hanging="567"/>
        <w:rPr>
          <w:b/>
        </w:rPr>
      </w:pPr>
      <w:r w:rsidRPr="00CB56EC">
        <w:rPr>
          <w:b/>
        </w:rPr>
        <w:lastRenderedPageBreak/>
        <w:t>5.</w:t>
      </w:r>
      <w:r w:rsidRPr="00CB56EC">
        <w:rPr>
          <w:b/>
        </w:rPr>
        <w:tab/>
        <w:t>Özkaynak Değişim Tablosuna İlişkin Açıklama ve Dipnotlar</w:t>
      </w:r>
    </w:p>
    <w:p w14:paraId="3A2028B4" w14:textId="77777777" w:rsidR="00E30CF9" w:rsidRPr="00CB56EC" w:rsidRDefault="00E30CF9" w:rsidP="00E30CF9">
      <w:pPr>
        <w:ind w:right="183" w:hanging="567"/>
        <w:rPr>
          <w:b/>
          <w:sz w:val="12"/>
        </w:rPr>
      </w:pPr>
    </w:p>
    <w:p w14:paraId="7EC6425A" w14:textId="77777777" w:rsidR="0005512E" w:rsidRPr="00CB56EC" w:rsidRDefault="0005512E" w:rsidP="0005512E">
      <w:pPr>
        <w:autoSpaceDE w:val="0"/>
        <w:autoSpaceDN w:val="0"/>
        <w:adjustRightInd w:val="0"/>
        <w:rPr>
          <w:b/>
          <w:bCs/>
          <w:iCs/>
        </w:rPr>
      </w:pPr>
      <w:r w:rsidRPr="00CB56EC">
        <w:rPr>
          <w:b/>
          <w:bCs/>
          <w:iCs/>
        </w:rPr>
        <w:t>Kâr dağıtımına ilişkin açıklamalar</w:t>
      </w:r>
    </w:p>
    <w:p w14:paraId="16EC630B" w14:textId="77777777" w:rsidR="0005512E" w:rsidRPr="00CB56EC" w:rsidRDefault="0005512E" w:rsidP="00E30CF9">
      <w:pPr>
        <w:ind w:right="183"/>
        <w:rPr>
          <w:b/>
          <w:sz w:val="14"/>
          <w:szCs w:val="14"/>
        </w:rPr>
      </w:pPr>
    </w:p>
    <w:p w14:paraId="01D304D7" w14:textId="226E0D6D" w:rsidR="00F70912" w:rsidRPr="00CB56EC" w:rsidRDefault="00F70912" w:rsidP="00056F89">
      <w:pPr>
        <w:autoSpaceDE w:val="0"/>
        <w:autoSpaceDN w:val="0"/>
        <w:adjustRightInd w:val="0"/>
        <w:jc w:val="both"/>
        <w:rPr>
          <w:color w:val="000000"/>
        </w:rPr>
      </w:pPr>
      <w:bookmarkStart w:id="32" w:name="_Hlk197000573"/>
      <w:r w:rsidRPr="00F70912">
        <w:rPr>
          <w:color w:val="000000"/>
        </w:rPr>
        <w:t>Bulunmamaktadır</w:t>
      </w:r>
      <w:r>
        <w:rPr>
          <w:color w:val="000000"/>
        </w:rPr>
        <w:t>.</w:t>
      </w:r>
    </w:p>
    <w:bookmarkEnd w:id="32"/>
    <w:p w14:paraId="05A069A7" w14:textId="2480DD07" w:rsidR="0005512E" w:rsidRPr="00CB56EC" w:rsidRDefault="0005512E" w:rsidP="0005512E">
      <w:pPr>
        <w:autoSpaceDE w:val="0"/>
        <w:autoSpaceDN w:val="0"/>
        <w:adjustRightInd w:val="0"/>
        <w:jc w:val="both"/>
        <w:rPr>
          <w:color w:val="000000"/>
        </w:rPr>
      </w:pPr>
    </w:p>
    <w:p w14:paraId="3FCF0C24" w14:textId="77777777" w:rsidR="0005512E" w:rsidRPr="00CB56EC" w:rsidRDefault="0005512E" w:rsidP="0005512E">
      <w:pPr>
        <w:autoSpaceDE w:val="0"/>
        <w:autoSpaceDN w:val="0"/>
        <w:adjustRightInd w:val="0"/>
        <w:rPr>
          <w:b/>
          <w:bCs/>
          <w:iCs/>
        </w:rPr>
      </w:pPr>
      <w:r w:rsidRPr="00CB56EC">
        <w:rPr>
          <w:b/>
          <w:bCs/>
          <w:iCs/>
        </w:rPr>
        <w:t>Gerçeğe uygun değer farkı diğer kapsamlı gelire yansıtılan finansal varlıklara ilişkin açıklamalar</w:t>
      </w:r>
      <w:r w:rsidRPr="00CB56EC">
        <w:rPr>
          <w:b/>
          <w:bCs/>
          <w:iCs/>
        </w:rPr>
        <w:tab/>
      </w:r>
    </w:p>
    <w:p w14:paraId="05119A2C" w14:textId="77777777" w:rsidR="0005512E" w:rsidRPr="00CB56EC" w:rsidRDefault="0005512E" w:rsidP="0005512E">
      <w:pPr>
        <w:autoSpaceDE w:val="0"/>
        <w:autoSpaceDN w:val="0"/>
        <w:adjustRightInd w:val="0"/>
        <w:rPr>
          <w:b/>
          <w:bCs/>
          <w:iCs/>
        </w:rPr>
      </w:pPr>
    </w:p>
    <w:p w14:paraId="0F543C57" w14:textId="77777777" w:rsidR="00E86403" w:rsidRPr="00CB56EC" w:rsidRDefault="00E86403" w:rsidP="00E86403">
      <w:pPr>
        <w:autoSpaceDE w:val="0"/>
        <w:autoSpaceDN w:val="0"/>
        <w:adjustRightInd w:val="0"/>
        <w:jc w:val="both"/>
        <w:rPr>
          <w:color w:val="000000"/>
        </w:rPr>
      </w:pPr>
      <w:r w:rsidRPr="00CB56EC">
        <w:rPr>
          <w:color w:val="000000"/>
        </w:rPr>
        <w:t xml:space="preserve">Gerçeğe uygun değer farkı diğer kapsamlı gelire yansıtılan finansal varlıkların gerçeğe uygun değerlerindeki değişikliklerden kaynaklanan “Gerçekleşmemiş kâr/zararlar” ilgili finansal varlığa karşılık gelen değerin tahsili, varlığın satılması, elden çıkarılması veya zafiyete uğraması durumlarından birinin gerçekleşmesine kadar dönemin gelir tablosuna yansıtılmamakta; </w:t>
      </w:r>
      <w:proofErr w:type="spellStart"/>
      <w:r w:rsidRPr="00CB56EC">
        <w:rPr>
          <w:color w:val="000000"/>
        </w:rPr>
        <w:t>özkaynaklar</w:t>
      </w:r>
      <w:proofErr w:type="spellEnd"/>
      <w:r w:rsidRPr="00CB56EC">
        <w:rPr>
          <w:color w:val="000000"/>
        </w:rPr>
        <w:t xml:space="preserve"> altında “Menkul değerler değerleme farkları” hesabında muhasebeleştirilmektedir.  </w:t>
      </w:r>
    </w:p>
    <w:p w14:paraId="2D9B8B7B" w14:textId="77777777" w:rsidR="00E86403" w:rsidRPr="00CB56EC" w:rsidRDefault="00E86403" w:rsidP="00E86403">
      <w:pPr>
        <w:autoSpaceDE w:val="0"/>
        <w:autoSpaceDN w:val="0"/>
        <w:adjustRightInd w:val="0"/>
        <w:jc w:val="both"/>
        <w:rPr>
          <w:color w:val="000000"/>
        </w:rPr>
      </w:pPr>
    </w:p>
    <w:p w14:paraId="4342B82A" w14:textId="7FC5A895" w:rsidR="00E86403" w:rsidRPr="00CB56EC" w:rsidRDefault="002F639E" w:rsidP="00E86403">
      <w:pPr>
        <w:autoSpaceDE w:val="0"/>
        <w:autoSpaceDN w:val="0"/>
        <w:adjustRightInd w:val="0"/>
        <w:jc w:val="both"/>
        <w:rPr>
          <w:color w:val="000000"/>
        </w:rPr>
      </w:pPr>
      <w:r>
        <w:rPr>
          <w:color w:val="000000"/>
        </w:rPr>
        <w:t xml:space="preserve">31 </w:t>
      </w:r>
      <w:r w:rsidR="00024848">
        <w:rPr>
          <w:color w:val="000000"/>
        </w:rPr>
        <w:t>Mart</w:t>
      </w:r>
      <w:r w:rsidRPr="00A5612C">
        <w:rPr>
          <w:color w:val="000000"/>
        </w:rPr>
        <w:t xml:space="preserve"> 202</w:t>
      </w:r>
      <w:r w:rsidR="00024848">
        <w:rPr>
          <w:color w:val="000000"/>
        </w:rPr>
        <w:t>5</w:t>
      </w:r>
      <w:r w:rsidR="00E86403" w:rsidRPr="00A5612C">
        <w:rPr>
          <w:color w:val="000000"/>
        </w:rPr>
        <w:t xml:space="preserve"> tarihi itibarıyla gerçeğe uygun değer farkı diğer kapsamlı gelire yansıtılan finansal varlıkların ilişkin </w:t>
      </w:r>
      <w:r w:rsidR="00E86403" w:rsidRPr="004B0BC1">
        <w:rPr>
          <w:color w:val="000000"/>
        </w:rPr>
        <w:t xml:space="preserve">net </w:t>
      </w:r>
      <w:r w:rsidR="004B0BC1" w:rsidRPr="004B0BC1">
        <w:rPr>
          <w:color w:val="000000"/>
        </w:rPr>
        <w:t>19,414</w:t>
      </w:r>
      <w:r w:rsidR="004C5AA8" w:rsidRPr="004B0BC1">
        <w:rPr>
          <w:color w:val="000000"/>
        </w:rPr>
        <w:t xml:space="preserve"> </w:t>
      </w:r>
      <w:r w:rsidR="00E86403" w:rsidRPr="004B0BC1">
        <w:rPr>
          <w:color w:val="000000"/>
        </w:rPr>
        <w:t>TL (</w:t>
      </w:r>
      <w:r w:rsidR="00584A7D" w:rsidRPr="004B0BC1">
        <w:rPr>
          <w:color w:val="000000"/>
        </w:rPr>
        <w:t xml:space="preserve">31 </w:t>
      </w:r>
      <w:r w:rsidR="00024848" w:rsidRPr="004B0BC1">
        <w:rPr>
          <w:color w:val="000000"/>
        </w:rPr>
        <w:t>Mart</w:t>
      </w:r>
      <w:r w:rsidR="00584A7D" w:rsidRPr="004B0BC1">
        <w:rPr>
          <w:color w:val="000000"/>
        </w:rPr>
        <w:t xml:space="preserve"> 202</w:t>
      </w:r>
      <w:r w:rsidR="00024848" w:rsidRPr="004B0BC1">
        <w:rPr>
          <w:color w:val="000000"/>
        </w:rPr>
        <w:t>4</w:t>
      </w:r>
      <w:r w:rsidR="00E86403" w:rsidRPr="004B0BC1">
        <w:rPr>
          <w:color w:val="000000"/>
        </w:rPr>
        <w:t xml:space="preserve"> – </w:t>
      </w:r>
      <w:r w:rsidR="00024848" w:rsidRPr="004B0BC1">
        <w:rPr>
          <w:color w:val="000000"/>
        </w:rPr>
        <w:t>526 TL artış</w:t>
      </w:r>
      <w:r w:rsidR="00E86403" w:rsidRPr="004B0BC1">
        <w:rPr>
          <w:color w:val="000000"/>
        </w:rPr>
        <w:t xml:space="preserve">) tutarında menkul değer değerleme </w:t>
      </w:r>
      <w:r w:rsidR="004B0BC1" w:rsidRPr="004B0BC1">
        <w:rPr>
          <w:color w:val="000000"/>
        </w:rPr>
        <w:t>azalış</w:t>
      </w:r>
      <w:r w:rsidR="00E86403" w:rsidRPr="004B0BC1">
        <w:rPr>
          <w:color w:val="000000"/>
        </w:rPr>
        <w:t xml:space="preserve"> farkları</w:t>
      </w:r>
      <w:r w:rsidR="00E86403" w:rsidRPr="00CB56EC">
        <w:rPr>
          <w:color w:val="000000"/>
        </w:rPr>
        <w:t xml:space="preserve"> bulunmaktadır.</w:t>
      </w:r>
    </w:p>
    <w:p w14:paraId="719FEBDC" w14:textId="77777777" w:rsidR="00E86403" w:rsidRPr="00CB56EC" w:rsidRDefault="00E86403" w:rsidP="00E86403">
      <w:pPr>
        <w:autoSpaceDE w:val="0"/>
        <w:autoSpaceDN w:val="0"/>
        <w:adjustRightInd w:val="0"/>
        <w:jc w:val="both"/>
        <w:rPr>
          <w:color w:val="000000"/>
        </w:rPr>
      </w:pPr>
    </w:p>
    <w:p w14:paraId="1F285780" w14:textId="77777777" w:rsidR="00E86403" w:rsidRPr="00CB56EC" w:rsidRDefault="00E86403" w:rsidP="00E86403">
      <w:pPr>
        <w:autoSpaceDE w:val="0"/>
        <w:autoSpaceDN w:val="0"/>
        <w:adjustRightInd w:val="0"/>
        <w:rPr>
          <w:b/>
          <w:bCs/>
          <w:iCs/>
        </w:rPr>
      </w:pPr>
      <w:r w:rsidRPr="00CB56EC">
        <w:rPr>
          <w:b/>
          <w:bCs/>
          <w:iCs/>
        </w:rPr>
        <w:t>Kâr yedekleri ve geçmiş yıllar kâr/zararına ilişkin açıklamalar</w:t>
      </w:r>
    </w:p>
    <w:p w14:paraId="69B197A6" w14:textId="77777777" w:rsidR="00E86403" w:rsidRPr="00CB56EC" w:rsidRDefault="00E86403" w:rsidP="00E86403">
      <w:pPr>
        <w:autoSpaceDE w:val="0"/>
        <w:autoSpaceDN w:val="0"/>
        <w:adjustRightInd w:val="0"/>
        <w:rPr>
          <w:b/>
          <w:bCs/>
          <w:iCs/>
        </w:rPr>
      </w:pPr>
    </w:p>
    <w:p w14:paraId="3FC0C608" w14:textId="5532D7B4" w:rsidR="00F70912" w:rsidRDefault="00F70912" w:rsidP="00056F89">
      <w:pPr>
        <w:autoSpaceDE w:val="0"/>
        <w:autoSpaceDN w:val="0"/>
        <w:adjustRightInd w:val="0"/>
        <w:jc w:val="both"/>
        <w:rPr>
          <w:color w:val="000000"/>
        </w:rPr>
      </w:pPr>
      <w:r w:rsidRPr="00F70912">
        <w:rPr>
          <w:color w:val="000000"/>
        </w:rPr>
        <w:t>Bulunmamaktadır</w:t>
      </w:r>
      <w:r>
        <w:rPr>
          <w:color w:val="000000"/>
        </w:rPr>
        <w:t>.</w:t>
      </w:r>
    </w:p>
    <w:p w14:paraId="1D16CE2F" w14:textId="16D68E76" w:rsidR="004C5AA8" w:rsidRDefault="004C5AA8" w:rsidP="0005512E">
      <w:pPr>
        <w:autoSpaceDE w:val="0"/>
        <w:autoSpaceDN w:val="0"/>
        <w:adjustRightInd w:val="0"/>
        <w:jc w:val="both"/>
        <w:rPr>
          <w:color w:val="000000"/>
        </w:rPr>
      </w:pPr>
    </w:p>
    <w:p w14:paraId="62D25F93" w14:textId="679BB1A0" w:rsidR="004C5AA8" w:rsidRPr="00CB56EC" w:rsidRDefault="004C5AA8" w:rsidP="004C5AA8">
      <w:pPr>
        <w:tabs>
          <w:tab w:val="num" w:pos="2340"/>
          <w:tab w:val="num" w:pos="3060"/>
        </w:tabs>
        <w:autoSpaceDE w:val="0"/>
        <w:autoSpaceDN w:val="0"/>
        <w:adjustRightInd w:val="0"/>
        <w:ind w:hanging="567"/>
        <w:jc w:val="both"/>
      </w:pPr>
      <w:r>
        <w:rPr>
          <w:b/>
        </w:rPr>
        <w:tab/>
      </w:r>
      <w:r w:rsidRPr="00CB56EC">
        <w:rPr>
          <w:b/>
        </w:rPr>
        <w:t>Cari dönem içinde yapılan sermaye artırımları ve kaynakları ile arttırılan sermaye payına ilişkin diğer bilgiler</w:t>
      </w:r>
    </w:p>
    <w:p w14:paraId="6D3D75B7" w14:textId="33899655" w:rsidR="004C5AA8" w:rsidRDefault="004C5AA8" w:rsidP="0005512E">
      <w:pPr>
        <w:autoSpaceDE w:val="0"/>
        <w:autoSpaceDN w:val="0"/>
        <w:adjustRightInd w:val="0"/>
        <w:jc w:val="both"/>
        <w:rPr>
          <w:color w:val="000000"/>
        </w:rPr>
      </w:pPr>
    </w:p>
    <w:p w14:paraId="64A0D7C5" w14:textId="3ECF1657" w:rsidR="005536E4" w:rsidRPr="00CB56EC" w:rsidRDefault="00024848" w:rsidP="00A5612C">
      <w:pPr>
        <w:pStyle w:val="BodyText"/>
      </w:pPr>
      <w:r>
        <w:t>Bulunmamaktadır.</w:t>
      </w:r>
    </w:p>
    <w:p w14:paraId="405907C1" w14:textId="77777777" w:rsidR="004C5AA8" w:rsidRPr="00CB56EC" w:rsidRDefault="004C5AA8" w:rsidP="0005512E">
      <w:pPr>
        <w:autoSpaceDE w:val="0"/>
        <w:autoSpaceDN w:val="0"/>
        <w:adjustRightInd w:val="0"/>
        <w:jc w:val="both"/>
        <w:rPr>
          <w:color w:val="000000"/>
        </w:rPr>
      </w:pPr>
    </w:p>
    <w:p w14:paraId="607584AB" w14:textId="53D6D8F1" w:rsidR="00C91FED" w:rsidRPr="00CB56EC" w:rsidRDefault="00C91FED">
      <w:pPr>
        <w:spacing w:after="160" w:line="259" w:lineRule="auto"/>
        <w:rPr>
          <w:color w:val="000000"/>
        </w:rPr>
      </w:pPr>
      <w:r w:rsidRPr="00CB56EC">
        <w:rPr>
          <w:color w:val="000000"/>
        </w:rPr>
        <w:br w:type="page"/>
      </w:r>
    </w:p>
    <w:p w14:paraId="176F6C2A" w14:textId="77777777" w:rsidR="00E30CF9" w:rsidRPr="00CB56EC" w:rsidRDefault="00E30CF9" w:rsidP="0005512E">
      <w:pPr>
        <w:pageBreakBefore/>
        <w:ind w:right="181" w:hanging="567"/>
        <w:rPr>
          <w:b/>
        </w:rPr>
      </w:pPr>
      <w:r w:rsidRPr="00CB56EC">
        <w:rPr>
          <w:b/>
        </w:rPr>
        <w:lastRenderedPageBreak/>
        <w:t>6.</w:t>
      </w:r>
      <w:r w:rsidRPr="00CB56EC">
        <w:rPr>
          <w:b/>
        </w:rPr>
        <w:tab/>
        <w:t>Nakit akış tablosuna ilişkin açıklama ve dipnotlar</w:t>
      </w:r>
    </w:p>
    <w:p w14:paraId="28954B25" w14:textId="77777777" w:rsidR="00E30CF9" w:rsidRPr="00CB56EC" w:rsidRDefault="00E30CF9" w:rsidP="00E30CF9">
      <w:pPr>
        <w:ind w:left="540"/>
        <w:rPr>
          <w:b/>
          <w:sz w:val="12"/>
          <w:szCs w:val="12"/>
        </w:rPr>
      </w:pPr>
    </w:p>
    <w:p w14:paraId="027093A7" w14:textId="77777777" w:rsidR="00E30CF9" w:rsidRPr="00CB56EC" w:rsidRDefault="00E30CF9" w:rsidP="00E30CF9">
      <w:pPr>
        <w:ind w:hanging="567"/>
        <w:rPr>
          <w:b/>
        </w:rPr>
      </w:pPr>
      <w:r w:rsidRPr="00CB56EC">
        <w:rPr>
          <w:b/>
        </w:rPr>
        <w:t>6.1.</w:t>
      </w:r>
      <w:r w:rsidRPr="00CB56EC">
        <w:rPr>
          <w:b/>
        </w:rPr>
        <w:tab/>
        <w:t>Nakit ve nakde eşdeğer varlıklara ilişkin bilgiler</w:t>
      </w:r>
    </w:p>
    <w:p w14:paraId="33DD0C8A" w14:textId="77777777" w:rsidR="00E30CF9" w:rsidRPr="00CB56EC" w:rsidRDefault="00E30CF9" w:rsidP="00E30CF9">
      <w:pPr>
        <w:ind w:left="900" w:right="49"/>
        <w:rPr>
          <w:sz w:val="12"/>
          <w:szCs w:val="12"/>
        </w:rPr>
      </w:pPr>
    </w:p>
    <w:p w14:paraId="4236DDAE" w14:textId="77777777" w:rsidR="00E30CF9" w:rsidRPr="00CB56EC" w:rsidRDefault="00E30CF9" w:rsidP="00C85308">
      <w:pPr>
        <w:ind w:right="49"/>
        <w:jc w:val="both"/>
        <w:rPr>
          <w:b/>
          <w:bCs/>
        </w:rPr>
      </w:pPr>
      <w:r w:rsidRPr="00CB56EC">
        <w:rPr>
          <w:b/>
          <w:bCs/>
        </w:rPr>
        <w:t>Nakit ve nakde eşdeğer varlıkları oluşturan unsurlar, bu unsurların belirlenmesinde kullanılan muhasebe politikası:</w:t>
      </w:r>
    </w:p>
    <w:p w14:paraId="4DE33AFF" w14:textId="77777777" w:rsidR="00E30CF9" w:rsidRPr="00CB56EC" w:rsidRDefault="00E30CF9" w:rsidP="00C85308">
      <w:pPr>
        <w:ind w:left="1260" w:right="49"/>
        <w:rPr>
          <w:sz w:val="12"/>
          <w:szCs w:val="12"/>
        </w:rPr>
      </w:pPr>
    </w:p>
    <w:p w14:paraId="215B19DC" w14:textId="55243CE7" w:rsidR="00C85308" w:rsidRPr="00CB56EC" w:rsidRDefault="00C85308" w:rsidP="00C85308">
      <w:pPr>
        <w:ind w:right="49"/>
        <w:jc w:val="both"/>
      </w:pPr>
      <w:r w:rsidRPr="00CB56EC">
        <w:t>Nakit ve nakde eşdeğer varlıkları oluşturan unsurların bilançoda kayıtlı tutarları (reeskont bakiyeleri, zorunlu karşılık bakiyeleri, 3 aydan uzun vadeli plasmanlar ve bloke hesaplar hariç) nakit ve nakde eşdeğer varlıklar olarak dikkate alınmıştır</w:t>
      </w:r>
    </w:p>
    <w:p w14:paraId="3EFBE2DD" w14:textId="77777777" w:rsidR="00E30CF9" w:rsidRPr="00CB56EC" w:rsidRDefault="00E30CF9" w:rsidP="00E30CF9">
      <w:pPr>
        <w:ind w:right="183" w:hanging="567"/>
        <w:rPr>
          <w:sz w:val="10"/>
        </w:rPr>
      </w:pPr>
    </w:p>
    <w:p w14:paraId="603B1F3C" w14:textId="77777777" w:rsidR="00E30CF9" w:rsidRPr="00CB56EC" w:rsidRDefault="00E14C5D" w:rsidP="00C85308">
      <w:pPr>
        <w:ind w:right="183"/>
        <w:rPr>
          <w:b/>
          <w:bCs/>
        </w:rPr>
      </w:pPr>
      <w:r w:rsidRPr="00CB56EC">
        <w:rPr>
          <w:b/>
          <w:bCs/>
        </w:rPr>
        <w:t xml:space="preserve">Dönemdeki </w:t>
      </w:r>
      <w:r w:rsidR="00E30CF9" w:rsidRPr="00CB56EC">
        <w:rPr>
          <w:b/>
          <w:bCs/>
        </w:rPr>
        <w:t>nakit ve nakde eşdeğer varlıklar:</w:t>
      </w:r>
    </w:p>
    <w:p w14:paraId="572A30AA" w14:textId="77777777" w:rsidR="00E14C5D" w:rsidRPr="00CB56EC" w:rsidRDefault="00E14C5D" w:rsidP="00E30CF9">
      <w:pPr>
        <w:ind w:firstLine="720"/>
        <w:rPr>
          <w:szCs w:val="12"/>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6391"/>
        <w:gridCol w:w="1425"/>
        <w:gridCol w:w="1426"/>
      </w:tblGrid>
      <w:tr w:rsidR="00E14C5D" w:rsidRPr="00CB56EC" w14:paraId="4502F942" w14:textId="77777777" w:rsidTr="00AF2E57">
        <w:trPr>
          <w:trHeight w:hRule="exact" w:val="227"/>
        </w:trPr>
        <w:tc>
          <w:tcPr>
            <w:tcW w:w="6391" w:type="dxa"/>
            <w:tcBorders>
              <w:top w:val="single" w:sz="6" w:space="0" w:color="auto"/>
            </w:tcBorders>
            <w:shd w:val="clear" w:color="auto" w:fill="auto"/>
            <w:vAlign w:val="bottom"/>
            <w:hideMark/>
          </w:tcPr>
          <w:p w14:paraId="0899CADE" w14:textId="77777777" w:rsidR="00E14C5D" w:rsidRPr="00CB56EC" w:rsidRDefault="00E14C5D" w:rsidP="00AE7CA8">
            <w:pPr>
              <w:rPr>
                <w:b/>
                <w:sz w:val="18"/>
                <w:szCs w:val="18"/>
                <w:lang w:eastAsia="tr-TR"/>
              </w:rPr>
            </w:pPr>
            <w:r w:rsidRPr="00CB56EC">
              <w:rPr>
                <w:b/>
                <w:sz w:val="18"/>
                <w:szCs w:val="18"/>
                <w:lang w:eastAsia="tr-TR"/>
              </w:rPr>
              <w:t> </w:t>
            </w:r>
          </w:p>
        </w:tc>
        <w:tc>
          <w:tcPr>
            <w:tcW w:w="1425" w:type="dxa"/>
            <w:tcBorders>
              <w:top w:val="single" w:sz="6" w:space="0" w:color="auto"/>
            </w:tcBorders>
            <w:shd w:val="clear" w:color="auto" w:fill="auto"/>
            <w:vAlign w:val="bottom"/>
            <w:hideMark/>
          </w:tcPr>
          <w:p w14:paraId="0F0869B6" w14:textId="77777777" w:rsidR="00E14C5D" w:rsidRPr="00CB56EC" w:rsidRDefault="00E14C5D" w:rsidP="00AE7CA8">
            <w:pPr>
              <w:jc w:val="right"/>
              <w:rPr>
                <w:b/>
                <w:bCs/>
                <w:sz w:val="18"/>
                <w:szCs w:val="18"/>
                <w:lang w:eastAsia="tr-TR"/>
              </w:rPr>
            </w:pPr>
            <w:r w:rsidRPr="00CB56EC">
              <w:rPr>
                <w:b/>
                <w:bCs/>
                <w:sz w:val="18"/>
                <w:szCs w:val="18"/>
                <w:lang w:eastAsia="tr-TR"/>
              </w:rPr>
              <w:t>Cari Dönem</w:t>
            </w:r>
          </w:p>
        </w:tc>
        <w:tc>
          <w:tcPr>
            <w:tcW w:w="1426" w:type="dxa"/>
            <w:tcBorders>
              <w:top w:val="single" w:sz="6" w:space="0" w:color="auto"/>
            </w:tcBorders>
            <w:shd w:val="clear" w:color="auto" w:fill="auto"/>
            <w:vAlign w:val="bottom"/>
            <w:hideMark/>
          </w:tcPr>
          <w:p w14:paraId="50CC3465" w14:textId="77777777" w:rsidR="00E14C5D" w:rsidRPr="00CB56EC" w:rsidRDefault="00E14C5D" w:rsidP="00AE7CA8">
            <w:pPr>
              <w:jc w:val="right"/>
              <w:rPr>
                <w:b/>
                <w:bCs/>
                <w:sz w:val="18"/>
                <w:szCs w:val="18"/>
                <w:lang w:eastAsia="tr-TR"/>
              </w:rPr>
            </w:pPr>
            <w:r w:rsidRPr="00CB56EC">
              <w:rPr>
                <w:b/>
                <w:bCs/>
                <w:sz w:val="18"/>
                <w:szCs w:val="18"/>
                <w:lang w:eastAsia="tr-TR"/>
              </w:rPr>
              <w:t>Önceki Dönem</w:t>
            </w:r>
          </w:p>
        </w:tc>
      </w:tr>
      <w:tr w:rsidR="00024848" w:rsidRPr="00CB56EC" w14:paraId="4059F5A6" w14:textId="77777777" w:rsidTr="00AF2E57">
        <w:trPr>
          <w:trHeight w:hRule="exact" w:val="227"/>
        </w:trPr>
        <w:tc>
          <w:tcPr>
            <w:tcW w:w="6391" w:type="dxa"/>
            <w:shd w:val="clear" w:color="auto" w:fill="auto"/>
            <w:vAlign w:val="bottom"/>
            <w:hideMark/>
          </w:tcPr>
          <w:p w14:paraId="1E212867" w14:textId="77777777" w:rsidR="00024848" w:rsidRPr="00CB56EC" w:rsidRDefault="00024848" w:rsidP="00024848">
            <w:pPr>
              <w:rPr>
                <w:rFonts w:eastAsia="Arial Unicode MS"/>
                <w:b/>
              </w:rPr>
            </w:pPr>
            <w:bookmarkStart w:id="33" w:name="_Hlk190022696"/>
            <w:r w:rsidRPr="00CB56EC">
              <w:rPr>
                <w:b/>
              </w:rPr>
              <w:t>Nakit</w:t>
            </w:r>
          </w:p>
        </w:tc>
        <w:tc>
          <w:tcPr>
            <w:tcW w:w="1425" w:type="dxa"/>
            <w:shd w:val="clear" w:color="auto" w:fill="auto"/>
            <w:vAlign w:val="bottom"/>
            <w:hideMark/>
          </w:tcPr>
          <w:p w14:paraId="7917BF92" w14:textId="10C2DC9E" w:rsidR="00024848" w:rsidRPr="00CB56EC" w:rsidRDefault="00AF2E57" w:rsidP="00024848">
            <w:pPr>
              <w:jc w:val="right"/>
              <w:rPr>
                <w:b/>
                <w:sz w:val="18"/>
                <w:szCs w:val="18"/>
              </w:rPr>
            </w:pPr>
            <w:r>
              <w:rPr>
                <w:b/>
                <w:sz w:val="18"/>
                <w:szCs w:val="18"/>
                <w:lang w:eastAsia="tr-TR"/>
              </w:rPr>
              <w:t>1,474,579</w:t>
            </w:r>
          </w:p>
        </w:tc>
        <w:tc>
          <w:tcPr>
            <w:tcW w:w="1426" w:type="dxa"/>
            <w:shd w:val="clear" w:color="auto" w:fill="auto"/>
            <w:vAlign w:val="bottom"/>
            <w:hideMark/>
          </w:tcPr>
          <w:p w14:paraId="1F1D412C" w14:textId="6ACCDFBC" w:rsidR="00024848" w:rsidRPr="00CB56EC" w:rsidRDefault="00024848" w:rsidP="00024848">
            <w:pPr>
              <w:jc w:val="right"/>
              <w:rPr>
                <w:b/>
                <w:sz w:val="18"/>
                <w:szCs w:val="18"/>
              </w:rPr>
            </w:pPr>
            <w:r>
              <w:rPr>
                <w:b/>
                <w:sz w:val="18"/>
                <w:szCs w:val="18"/>
                <w:lang w:eastAsia="tr-TR"/>
              </w:rPr>
              <w:t>436,461</w:t>
            </w:r>
          </w:p>
        </w:tc>
      </w:tr>
      <w:tr w:rsidR="00024848" w:rsidRPr="00CB56EC" w14:paraId="3E96A1FA" w14:textId="77777777" w:rsidTr="00AF2E57">
        <w:trPr>
          <w:trHeight w:hRule="exact" w:val="227"/>
        </w:trPr>
        <w:tc>
          <w:tcPr>
            <w:tcW w:w="6391" w:type="dxa"/>
            <w:shd w:val="clear" w:color="auto" w:fill="auto"/>
            <w:vAlign w:val="bottom"/>
            <w:hideMark/>
          </w:tcPr>
          <w:p w14:paraId="5631B1C7" w14:textId="77777777" w:rsidR="00024848" w:rsidRPr="00CB56EC" w:rsidRDefault="00024848" w:rsidP="00024848">
            <w:pPr>
              <w:ind w:left="165"/>
              <w:rPr>
                <w:snapToGrid w:val="0"/>
              </w:rPr>
            </w:pPr>
            <w:r w:rsidRPr="00CB56EC">
              <w:rPr>
                <w:snapToGrid w:val="0"/>
              </w:rPr>
              <w:t>Kasa ve Efektif Deposu</w:t>
            </w:r>
          </w:p>
        </w:tc>
        <w:tc>
          <w:tcPr>
            <w:tcW w:w="1425" w:type="dxa"/>
            <w:shd w:val="clear" w:color="auto" w:fill="auto"/>
            <w:vAlign w:val="bottom"/>
            <w:hideMark/>
          </w:tcPr>
          <w:p w14:paraId="4B7DFC47" w14:textId="77777777" w:rsidR="00024848" w:rsidRPr="00CB56EC" w:rsidRDefault="00024848" w:rsidP="00024848">
            <w:pPr>
              <w:jc w:val="right"/>
              <w:rPr>
                <w:sz w:val="18"/>
                <w:szCs w:val="18"/>
              </w:rPr>
            </w:pPr>
            <w:r w:rsidRPr="00CB56EC">
              <w:rPr>
                <w:sz w:val="18"/>
                <w:szCs w:val="18"/>
                <w:lang w:eastAsia="tr-TR"/>
              </w:rPr>
              <w:t>-</w:t>
            </w:r>
          </w:p>
        </w:tc>
        <w:tc>
          <w:tcPr>
            <w:tcW w:w="1426" w:type="dxa"/>
            <w:shd w:val="clear" w:color="auto" w:fill="auto"/>
            <w:vAlign w:val="bottom"/>
            <w:hideMark/>
          </w:tcPr>
          <w:p w14:paraId="3B441998" w14:textId="1262EFF1" w:rsidR="00024848" w:rsidRPr="00CB56EC" w:rsidRDefault="00024848" w:rsidP="00024848">
            <w:pPr>
              <w:jc w:val="right"/>
              <w:rPr>
                <w:sz w:val="18"/>
                <w:szCs w:val="18"/>
              </w:rPr>
            </w:pPr>
            <w:r w:rsidRPr="00D5711A">
              <w:rPr>
                <w:sz w:val="18"/>
                <w:szCs w:val="18"/>
                <w:lang w:eastAsia="tr-TR"/>
              </w:rPr>
              <w:t>-</w:t>
            </w:r>
          </w:p>
        </w:tc>
      </w:tr>
      <w:tr w:rsidR="00024848" w:rsidRPr="00CB56EC" w14:paraId="1D9D830E" w14:textId="77777777" w:rsidTr="00AF2E57">
        <w:trPr>
          <w:trHeight w:hRule="exact" w:val="227"/>
        </w:trPr>
        <w:tc>
          <w:tcPr>
            <w:tcW w:w="6391" w:type="dxa"/>
            <w:shd w:val="clear" w:color="auto" w:fill="auto"/>
            <w:vAlign w:val="bottom"/>
          </w:tcPr>
          <w:p w14:paraId="33D0D1C8" w14:textId="77777777" w:rsidR="00024848" w:rsidRPr="00CB56EC" w:rsidRDefault="00024848" w:rsidP="00024848">
            <w:pPr>
              <w:ind w:left="165"/>
              <w:rPr>
                <w:snapToGrid w:val="0"/>
              </w:rPr>
            </w:pPr>
            <w:r w:rsidRPr="00CB56EC">
              <w:rPr>
                <w:snapToGrid w:val="0"/>
              </w:rPr>
              <w:t>T.C. Merkez Bankası</w:t>
            </w:r>
          </w:p>
        </w:tc>
        <w:tc>
          <w:tcPr>
            <w:tcW w:w="1425" w:type="dxa"/>
            <w:shd w:val="clear" w:color="auto" w:fill="auto"/>
            <w:vAlign w:val="bottom"/>
          </w:tcPr>
          <w:p w14:paraId="6D0CB6F3" w14:textId="100C9AB6" w:rsidR="00024848" w:rsidRPr="00CB56EC" w:rsidRDefault="00AF2E57" w:rsidP="00024848">
            <w:pPr>
              <w:jc w:val="right"/>
              <w:rPr>
                <w:sz w:val="18"/>
                <w:szCs w:val="18"/>
                <w:lang w:eastAsia="tr-TR"/>
              </w:rPr>
            </w:pPr>
            <w:r>
              <w:rPr>
                <w:sz w:val="18"/>
                <w:szCs w:val="18"/>
                <w:lang w:eastAsia="tr-TR"/>
              </w:rPr>
              <w:t>1,467,133</w:t>
            </w:r>
          </w:p>
        </w:tc>
        <w:tc>
          <w:tcPr>
            <w:tcW w:w="1426" w:type="dxa"/>
            <w:shd w:val="clear" w:color="auto" w:fill="auto"/>
            <w:vAlign w:val="bottom"/>
          </w:tcPr>
          <w:p w14:paraId="1BD38B8E" w14:textId="07ADFE2C" w:rsidR="00024848" w:rsidRPr="00CB56EC" w:rsidRDefault="00024848" w:rsidP="00024848">
            <w:pPr>
              <w:jc w:val="right"/>
              <w:rPr>
                <w:sz w:val="18"/>
                <w:szCs w:val="18"/>
                <w:lang w:eastAsia="tr-TR"/>
              </w:rPr>
            </w:pPr>
            <w:r>
              <w:rPr>
                <w:sz w:val="18"/>
                <w:szCs w:val="18"/>
                <w:lang w:eastAsia="tr-TR"/>
              </w:rPr>
              <w:t>280,977</w:t>
            </w:r>
          </w:p>
        </w:tc>
      </w:tr>
      <w:tr w:rsidR="00024848" w:rsidRPr="00CB56EC" w14:paraId="0F665A0B" w14:textId="77777777" w:rsidTr="00AF2E57">
        <w:trPr>
          <w:trHeight w:hRule="exact" w:val="227"/>
        </w:trPr>
        <w:tc>
          <w:tcPr>
            <w:tcW w:w="6391" w:type="dxa"/>
            <w:shd w:val="clear" w:color="auto" w:fill="auto"/>
            <w:vAlign w:val="bottom"/>
          </w:tcPr>
          <w:p w14:paraId="3EB979F7" w14:textId="77777777" w:rsidR="00024848" w:rsidRPr="00CB56EC" w:rsidRDefault="00024848" w:rsidP="00024848">
            <w:pPr>
              <w:ind w:left="165"/>
              <w:rPr>
                <w:snapToGrid w:val="0"/>
              </w:rPr>
            </w:pPr>
            <w:r w:rsidRPr="00CB56EC">
              <w:rPr>
                <w:snapToGrid w:val="0"/>
              </w:rPr>
              <w:t>Diğer</w:t>
            </w:r>
          </w:p>
        </w:tc>
        <w:tc>
          <w:tcPr>
            <w:tcW w:w="1425" w:type="dxa"/>
            <w:shd w:val="clear" w:color="auto" w:fill="auto"/>
            <w:vAlign w:val="bottom"/>
          </w:tcPr>
          <w:p w14:paraId="6C88D650" w14:textId="7CC559A5" w:rsidR="00024848" w:rsidRPr="00CB56EC" w:rsidRDefault="00AF2E57" w:rsidP="00024848">
            <w:pPr>
              <w:jc w:val="right"/>
              <w:rPr>
                <w:sz w:val="18"/>
                <w:szCs w:val="18"/>
              </w:rPr>
            </w:pPr>
            <w:r>
              <w:rPr>
                <w:sz w:val="18"/>
                <w:szCs w:val="18"/>
                <w:lang w:eastAsia="tr-TR"/>
              </w:rPr>
              <w:t>7,446</w:t>
            </w:r>
          </w:p>
        </w:tc>
        <w:tc>
          <w:tcPr>
            <w:tcW w:w="1426" w:type="dxa"/>
            <w:shd w:val="clear" w:color="auto" w:fill="auto"/>
            <w:vAlign w:val="bottom"/>
          </w:tcPr>
          <w:p w14:paraId="5892B63E" w14:textId="4E595709" w:rsidR="00024848" w:rsidRPr="00CB56EC" w:rsidRDefault="00024848" w:rsidP="00024848">
            <w:pPr>
              <w:jc w:val="right"/>
              <w:rPr>
                <w:sz w:val="18"/>
                <w:szCs w:val="18"/>
              </w:rPr>
            </w:pPr>
            <w:r>
              <w:rPr>
                <w:sz w:val="18"/>
                <w:szCs w:val="18"/>
                <w:lang w:eastAsia="tr-TR"/>
              </w:rPr>
              <w:t>155,484</w:t>
            </w:r>
          </w:p>
        </w:tc>
      </w:tr>
      <w:tr w:rsidR="00024848" w:rsidRPr="00CB56EC" w14:paraId="382DC03A" w14:textId="77777777" w:rsidTr="00AF2E57">
        <w:trPr>
          <w:trHeight w:hRule="exact" w:val="227"/>
        </w:trPr>
        <w:tc>
          <w:tcPr>
            <w:tcW w:w="6391" w:type="dxa"/>
            <w:shd w:val="clear" w:color="auto" w:fill="auto"/>
            <w:vAlign w:val="bottom"/>
          </w:tcPr>
          <w:p w14:paraId="64991297" w14:textId="77777777" w:rsidR="00024848" w:rsidRPr="00CB56EC" w:rsidRDefault="00024848" w:rsidP="00024848">
            <w:pPr>
              <w:ind w:left="165"/>
              <w:rPr>
                <w:snapToGrid w:val="0"/>
              </w:rPr>
            </w:pPr>
          </w:p>
        </w:tc>
        <w:tc>
          <w:tcPr>
            <w:tcW w:w="1425" w:type="dxa"/>
            <w:shd w:val="clear" w:color="auto" w:fill="auto"/>
            <w:vAlign w:val="bottom"/>
          </w:tcPr>
          <w:p w14:paraId="5F6B0657" w14:textId="77777777" w:rsidR="00024848" w:rsidRPr="00CB56EC" w:rsidRDefault="00024848" w:rsidP="00024848">
            <w:pPr>
              <w:jc w:val="right"/>
              <w:rPr>
                <w:sz w:val="18"/>
                <w:szCs w:val="18"/>
                <w:lang w:eastAsia="tr-TR"/>
              </w:rPr>
            </w:pPr>
          </w:p>
        </w:tc>
        <w:tc>
          <w:tcPr>
            <w:tcW w:w="1426" w:type="dxa"/>
            <w:shd w:val="clear" w:color="auto" w:fill="auto"/>
            <w:vAlign w:val="bottom"/>
          </w:tcPr>
          <w:p w14:paraId="27DF2F7E" w14:textId="77777777" w:rsidR="00024848" w:rsidRPr="00CB56EC" w:rsidRDefault="00024848" w:rsidP="00024848">
            <w:pPr>
              <w:jc w:val="right"/>
              <w:rPr>
                <w:sz w:val="18"/>
                <w:szCs w:val="18"/>
                <w:lang w:eastAsia="tr-TR"/>
              </w:rPr>
            </w:pPr>
          </w:p>
        </w:tc>
      </w:tr>
      <w:tr w:rsidR="00024848" w:rsidRPr="00CB56EC" w14:paraId="4D59A107" w14:textId="77777777" w:rsidTr="00AF2E57">
        <w:trPr>
          <w:trHeight w:hRule="exact" w:val="227"/>
        </w:trPr>
        <w:tc>
          <w:tcPr>
            <w:tcW w:w="6391" w:type="dxa"/>
            <w:shd w:val="clear" w:color="auto" w:fill="auto"/>
            <w:vAlign w:val="bottom"/>
          </w:tcPr>
          <w:p w14:paraId="4E344789" w14:textId="77777777" w:rsidR="00024848" w:rsidRPr="00CB56EC" w:rsidRDefault="00024848" w:rsidP="00024848">
            <w:pPr>
              <w:pStyle w:val="Heading9"/>
              <w:ind w:left="0"/>
              <w:rPr>
                <w:b/>
                <w:snapToGrid w:val="0"/>
                <w:sz w:val="20"/>
              </w:rPr>
            </w:pPr>
            <w:r w:rsidRPr="00CB56EC">
              <w:rPr>
                <w:b/>
                <w:snapToGrid w:val="0"/>
                <w:sz w:val="20"/>
              </w:rPr>
              <w:t>Nakde eşdeğer varlıklar</w:t>
            </w:r>
          </w:p>
        </w:tc>
        <w:tc>
          <w:tcPr>
            <w:tcW w:w="1425" w:type="dxa"/>
            <w:shd w:val="clear" w:color="auto" w:fill="auto"/>
            <w:vAlign w:val="bottom"/>
          </w:tcPr>
          <w:p w14:paraId="46A94423" w14:textId="4E4CDEF3" w:rsidR="00024848" w:rsidRPr="00CB56EC" w:rsidRDefault="00AF2E57" w:rsidP="00024848">
            <w:pPr>
              <w:jc w:val="right"/>
              <w:rPr>
                <w:b/>
                <w:sz w:val="18"/>
                <w:szCs w:val="18"/>
              </w:rPr>
            </w:pPr>
            <w:r>
              <w:rPr>
                <w:b/>
                <w:sz w:val="18"/>
                <w:szCs w:val="18"/>
                <w:lang w:eastAsia="tr-TR"/>
              </w:rPr>
              <w:t>1,709,089</w:t>
            </w:r>
          </w:p>
        </w:tc>
        <w:tc>
          <w:tcPr>
            <w:tcW w:w="1426" w:type="dxa"/>
            <w:shd w:val="clear" w:color="auto" w:fill="auto"/>
            <w:vAlign w:val="bottom"/>
          </w:tcPr>
          <w:p w14:paraId="66A7C5BC" w14:textId="6EE0C62F" w:rsidR="00024848" w:rsidRPr="00CB56EC" w:rsidRDefault="00024848" w:rsidP="00024848">
            <w:pPr>
              <w:jc w:val="right"/>
              <w:rPr>
                <w:b/>
                <w:sz w:val="18"/>
                <w:szCs w:val="18"/>
              </w:rPr>
            </w:pPr>
            <w:r>
              <w:rPr>
                <w:b/>
                <w:sz w:val="18"/>
                <w:szCs w:val="18"/>
                <w:lang w:eastAsia="tr-TR"/>
              </w:rPr>
              <w:t>286,920</w:t>
            </w:r>
          </w:p>
        </w:tc>
      </w:tr>
      <w:tr w:rsidR="00024848" w:rsidRPr="00CB56EC" w14:paraId="7B16EAF8" w14:textId="77777777" w:rsidTr="00AF2E57">
        <w:trPr>
          <w:trHeight w:hRule="exact" w:val="227"/>
        </w:trPr>
        <w:tc>
          <w:tcPr>
            <w:tcW w:w="6391" w:type="dxa"/>
            <w:shd w:val="clear" w:color="auto" w:fill="auto"/>
            <w:vAlign w:val="bottom"/>
          </w:tcPr>
          <w:p w14:paraId="02835A52" w14:textId="77777777" w:rsidR="00024848" w:rsidRPr="00CB56EC" w:rsidRDefault="00024848" w:rsidP="00024848">
            <w:pPr>
              <w:ind w:left="165"/>
              <w:rPr>
                <w:rFonts w:eastAsia="Arial Unicode MS"/>
              </w:rPr>
            </w:pPr>
            <w:r w:rsidRPr="00CB56EC">
              <w:rPr>
                <w:snapToGrid w:val="0"/>
              </w:rPr>
              <w:t>Bankalar</w:t>
            </w:r>
          </w:p>
        </w:tc>
        <w:tc>
          <w:tcPr>
            <w:tcW w:w="1425" w:type="dxa"/>
            <w:shd w:val="clear" w:color="auto" w:fill="auto"/>
            <w:vAlign w:val="bottom"/>
          </w:tcPr>
          <w:p w14:paraId="042CA7ED" w14:textId="5B28289F" w:rsidR="00024848" w:rsidRPr="00CB56EC" w:rsidRDefault="00AF2E57" w:rsidP="00024848">
            <w:pPr>
              <w:jc w:val="right"/>
              <w:rPr>
                <w:sz w:val="18"/>
                <w:szCs w:val="18"/>
              </w:rPr>
            </w:pPr>
            <w:r>
              <w:rPr>
                <w:sz w:val="18"/>
                <w:szCs w:val="18"/>
                <w:lang w:eastAsia="tr-TR"/>
              </w:rPr>
              <w:t>199,819</w:t>
            </w:r>
          </w:p>
        </w:tc>
        <w:tc>
          <w:tcPr>
            <w:tcW w:w="1426" w:type="dxa"/>
            <w:shd w:val="clear" w:color="auto" w:fill="auto"/>
            <w:vAlign w:val="bottom"/>
          </w:tcPr>
          <w:p w14:paraId="4032E20D" w14:textId="23B6C10B" w:rsidR="00024848" w:rsidRPr="00CB56EC" w:rsidRDefault="00024848" w:rsidP="00024848">
            <w:pPr>
              <w:jc w:val="right"/>
              <w:rPr>
                <w:sz w:val="18"/>
                <w:szCs w:val="18"/>
              </w:rPr>
            </w:pPr>
            <w:r>
              <w:rPr>
                <w:sz w:val="18"/>
                <w:szCs w:val="18"/>
                <w:lang w:eastAsia="tr-TR"/>
              </w:rPr>
              <w:t>56,324</w:t>
            </w:r>
          </w:p>
        </w:tc>
      </w:tr>
      <w:tr w:rsidR="00024848" w:rsidRPr="00CB56EC" w14:paraId="1211CDED" w14:textId="77777777" w:rsidTr="00AF2E57">
        <w:trPr>
          <w:trHeight w:hRule="exact" w:val="227"/>
        </w:trPr>
        <w:tc>
          <w:tcPr>
            <w:tcW w:w="6391" w:type="dxa"/>
            <w:shd w:val="clear" w:color="auto" w:fill="auto"/>
            <w:vAlign w:val="bottom"/>
          </w:tcPr>
          <w:p w14:paraId="39413058" w14:textId="77777777" w:rsidR="00024848" w:rsidRPr="00CB56EC" w:rsidRDefault="00024848" w:rsidP="00024848">
            <w:pPr>
              <w:ind w:left="165"/>
              <w:rPr>
                <w:snapToGrid w:val="0"/>
              </w:rPr>
            </w:pPr>
            <w:r w:rsidRPr="00CB56EC">
              <w:rPr>
                <w:snapToGrid w:val="0"/>
              </w:rPr>
              <w:t>Para Piyasasından Alacaklar</w:t>
            </w:r>
          </w:p>
        </w:tc>
        <w:tc>
          <w:tcPr>
            <w:tcW w:w="1425" w:type="dxa"/>
            <w:shd w:val="clear" w:color="auto" w:fill="auto"/>
            <w:vAlign w:val="bottom"/>
          </w:tcPr>
          <w:p w14:paraId="14E86A60" w14:textId="12307D24" w:rsidR="00024848" w:rsidRPr="00CB56EC" w:rsidRDefault="00AF2E57" w:rsidP="00024848">
            <w:pPr>
              <w:jc w:val="right"/>
              <w:rPr>
                <w:sz w:val="18"/>
                <w:szCs w:val="18"/>
              </w:rPr>
            </w:pPr>
            <w:r>
              <w:rPr>
                <w:sz w:val="18"/>
                <w:szCs w:val="18"/>
                <w:lang w:eastAsia="tr-TR"/>
              </w:rPr>
              <w:t>1,509,270</w:t>
            </w:r>
          </w:p>
        </w:tc>
        <w:tc>
          <w:tcPr>
            <w:tcW w:w="1426" w:type="dxa"/>
            <w:shd w:val="clear" w:color="auto" w:fill="auto"/>
            <w:vAlign w:val="bottom"/>
          </w:tcPr>
          <w:p w14:paraId="3345A683" w14:textId="0B79789A" w:rsidR="00024848" w:rsidRPr="00CB56EC" w:rsidRDefault="00024848" w:rsidP="00024848">
            <w:pPr>
              <w:jc w:val="right"/>
              <w:rPr>
                <w:sz w:val="18"/>
                <w:szCs w:val="18"/>
              </w:rPr>
            </w:pPr>
            <w:r>
              <w:rPr>
                <w:sz w:val="18"/>
                <w:szCs w:val="18"/>
                <w:lang w:eastAsia="tr-TR"/>
              </w:rPr>
              <w:t>230,596</w:t>
            </w:r>
          </w:p>
        </w:tc>
      </w:tr>
      <w:tr w:rsidR="00024848" w:rsidRPr="00CB56EC" w14:paraId="4B577DA4" w14:textId="77777777" w:rsidTr="00AF2E57">
        <w:trPr>
          <w:trHeight w:hRule="exact" w:val="227"/>
        </w:trPr>
        <w:tc>
          <w:tcPr>
            <w:tcW w:w="6391" w:type="dxa"/>
            <w:shd w:val="clear" w:color="auto" w:fill="auto"/>
            <w:vAlign w:val="bottom"/>
          </w:tcPr>
          <w:p w14:paraId="5015CADF" w14:textId="77777777" w:rsidR="00024848" w:rsidRPr="00CB56EC" w:rsidRDefault="00024848" w:rsidP="00024848">
            <w:pPr>
              <w:ind w:left="165"/>
              <w:rPr>
                <w:snapToGrid w:val="0"/>
              </w:rPr>
            </w:pPr>
          </w:p>
        </w:tc>
        <w:tc>
          <w:tcPr>
            <w:tcW w:w="1425" w:type="dxa"/>
            <w:shd w:val="clear" w:color="auto" w:fill="auto"/>
            <w:vAlign w:val="bottom"/>
          </w:tcPr>
          <w:p w14:paraId="6F14BBAE" w14:textId="77777777" w:rsidR="00024848" w:rsidRPr="00CB56EC" w:rsidRDefault="00024848" w:rsidP="00024848">
            <w:pPr>
              <w:jc w:val="right"/>
              <w:rPr>
                <w:sz w:val="18"/>
                <w:szCs w:val="18"/>
                <w:lang w:eastAsia="tr-TR"/>
              </w:rPr>
            </w:pPr>
          </w:p>
        </w:tc>
        <w:tc>
          <w:tcPr>
            <w:tcW w:w="1426" w:type="dxa"/>
            <w:shd w:val="clear" w:color="auto" w:fill="auto"/>
            <w:vAlign w:val="bottom"/>
          </w:tcPr>
          <w:p w14:paraId="0970E6EB" w14:textId="77777777" w:rsidR="00024848" w:rsidRPr="00CB56EC" w:rsidRDefault="00024848" w:rsidP="00024848">
            <w:pPr>
              <w:jc w:val="right"/>
              <w:rPr>
                <w:sz w:val="18"/>
                <w:szCs w:val="18"/>
                <w:lang w:eastAsia="tr-TR"/>
              </w:rPr>
            </w:pPr>
          </w:p>
        </w:tc>
      </w:tr>
      <w:tr w:rsidR="00024848" w:rsidRPr="00CB56EC" w14:paraId="5C35FE58" w14:textId="77777777" w:rsidTr="00AF2E57">
        <w:trPr>
          <w:trHeight w:hRule="exact" w:val="227"/>
        </w:trPr>
        <w:tc>
          <w:tcPr>
            <w:tcW w:w="6391" w:type="dxa"/>
            <w:shd w:val="clear" w:color="auto" w:fill="auto"/>
            <w:vAlign w:val="bottom"/>
          </w:tcPr>
          <w:p w14:paraId="767BE639" w14:textId="77777777" w:rsidR="00024848" w:rsidRPr="00CB56EC" w:rsidRDefault="00024848" w:rsidP="00024848">
            <w:pPr>
              <w:pStyle w:val="Heading9"/>
              <w:ind w:left="0"/>
              <w:rPr>
                <w:b/>
                <w:snapToGrid w:val="0"/>
                <w:sz w:val="20"/>
              </w:rPr>
            </w:pPr>
            <w:r w:rsidRPr="00CB56EC">
              <w:rPr>
                <w:b/>
                <w:snapToGrid w:val="0"/>
                <w:sz w:val="20"/>
              </w:rPr>
              <w:t xml:space="preserve">Toplam Nakit ve Nakde Eşdeğer Varlık </w:t>
            </w:r>
          </w:p>
        </w:tc>
        <w:tc>
          <w:tcPr>
            <w:tcW w:w="1425" w:type="dxa"/>
            <w:shd w:val="clear" w:color="auto" w:fill="auto"/>
            <w:vAlign w:val="bottom"/>
          </w:tcPr>
          <w:p w14:paraId="0A3C1D42" w14:textId="26906668" w:rsidR="00024848" w:rsidRPr="00CB56EC" w:rsidRDefault="00AF2E57" w:rsidP="00024848">
            <w:pPr>
              <w:jc w:val="right"/>
              <w:rPr>
                <w:b/>
                <w:sz w:val="18"/>
                <w:szCs w:val="18"/>
              </w:rPr>
            </w:pPr>
            <w:r>
              <w:rPr>
                <w:b/>
                <w:sz w:val="18"/>
                <w:szCs w:val="18"/>
                <w:lang w:eastAsia="tr-TR"/>
              </w:rPr>
              <w:t>3,183,668</w:t>
            </w:r>
          </w:p>
        </w:tc>
        <w:tc>
          <w:tcPr>
            <w:tcW w:w="1426" w:type="dxa"/>
            <w:shd w:val="clear" w:color="auto" w:fill="auto"/>
            <w:vAlign w:val="bottom"/>
          </w:tcPr>
          <w:p w14:paraId="3F3B2CE4" w14:textId="7C673D61" w:rsidR="00024848" w:rsidRPr="00CB56EC" w:rsidRDefault="00024848" w:rsidP="00024848">
            <w:pPr>
              <w:jc w:val="right"/>
              <w:rPr>
                <w:b/>
                <w:sz w:val="18"/>
                <w:szCs w:val="18"/>
              </w:rPr>
            </w:pPr>
            <w:r>
              <w:rPr>
                <w:b/>
                <w:sz w:val="18"/>
                <w:szCs w:val="18"/>
                <w:lang w:eastAsia="tr-TR"/>
              </w:rPr>
              <w:t>723,381</w:t>
            </w:r>
          </w:p>
        </w:tc>
      </w:tr>
      <w:tr w:rsidR="00024848" w:rsidRPr="00CB56EC" w14:paraId="481592DD" w14:textId="77777777" w:rsidTr="00AF2E57">
        <w:trPr>
          <w:trHeight w:hRule="exact" w:val="227"/>
        </w:trPr>
        <w:tc>
          <w:tcPr>
            <w:tcW w:w="6391" w:type="dxa"/>
            <w:shd w:val="clear" w:color="auto" w:fill="auto"/>
            <w:vAlign w:val="bottom"/>
          </w:tcPr>
          <w:p w14:paraId="1E6B55CE" w14:textId="77777777" w:rsidR="00024848" w:rsidRPr="00CB56EC" w:rsidRDefault="00024848" w:rsidP="00024848">
            <w:pPr>
              <w:rPr>
                <w:b/>
                <w:snapToGrid w:val="0"/>
              </w:rPr>
            </w:pPr>
          </w:p>
        </w:tc>
        <w:tc>
          <w:tcPr>
            <w:tcW w:w="1425" w:type="dxa"/>
            <w:shd w:val="clear" w:color="auto" w:fill="auto"/>
            <w:vAlign w:val="bottom"/>
          </w:tcPr>
          <w:p w14:paraId="16C77F87" w14:textId="77777777" w:rsidR="00024848" w:rsidRPr="00CB56EC" w:rsidRDefault="00024848" w:rsidP="00024848">
            <w:pPr>
              <w:jc w:val="right"/>
              <w:rPr>
                <w:b/>
                <w:sz w:val="18"/>
                <w:szCs w:val="18"/>
                <w:lang w:eastAsia="tr-TR"/>
              </w:rPr>
            </w:pPr>
          </w:p>
        </w:tc>
        <w:tc>
          <w:tcPr>
            <w:tcW w:w="1426" w:type="dxa"/>
            <w:shd w:val="clear" w:color="auto" w:fill="auto"/>
            <w:vAlign w:val="bottom"/>
          </w:tcPr>
          <w:p w14:paraId="7E7420A7" w14:textId="77777777" w:rsidR="00024848" w:rsidRPr="00CB56EC" w:rsidRDefault="00024848" w:rsidP="00024848">
            <w:pPr>
              <w:jc w:val="right"/>
              <w:rPr>
                <w:b/>
                <w:sz w:val="18"/>
                <w:szCs w:val="18"/>
                <w:lang w:eastAsia="tr-TR"/>
              </w:rPr>
            </w:pPr>
          </w:p>
        </w:tc>
      </w:tr>
      <w:tr w:rsidR="00024848" w:rsidRPr="00CB56EC" w14:paraId="79CA63F9" w14:textId="77777777" w:rsidTr="00AF2E57">
        <w:trPr>
          <w:trHeight w:hRule="exact" w:val="227"/>
        </w:trPr>
        <w:tc>
          <w:tcPr>
            <w:tcW w:w="6391" w:type="dxa"/>
            <w:shd w:val="clear" w:color="auto" w:fill="auto"/>
            <w:vAlign w:val="bottom"/>
          </w:tcPr>
          <w:p w14:paraId="7EB00D36" w14:textId="77777777" w:rsidR="00024848" w:rsidRPr="00CB56EC" w:rsidRDefault="00024848" w:rsidP="00024848">
            <w:pPr>
              <w:ind w:left="165"/>
              <w:rPr>
                <w:snapToGrid w:val="0"/>
              </w:rPr>
            </w:pPr>
            <w:r w:rsidRPr="00CB56EC">
              <w:rPr>
                <w:snapToGrid w:val="0"/>
              </w:rPr>
              <w:t>Zorunlu karşılıklar- Serbest Olmayan Tutar</w:t>
            </w:r>
          </w:p>
        </w:tc>
        <w:tc>
          <w:tcPr>
            <w:tcW w:w="1425" w:type="dxa"/>
            <w:shd w:val="clear" w:color="auto" w:fill="auto"/>
            <w:vAlign w:val="bottom"/>
          </w:tcPr>
          <w:p w14:paraId="42F7C428" w14:textId="4C6D5791" w:rsidR="00024848" w:rsidRPr="00CB56EC" w:rsidRDefault="00024848" w:rsidP="00024848">
            <w:pPr>
              <w:jc w:val="right"/>
              <w:rPr>
                <w:sz w:val="18"/>
                <w:szCs w:val="18"/>
                <w:lang w:eastAsia="tr-TR"/>
              </w:rPr>
            </w:pPr>
            <w:r w:rsidRPr="00CB56EC">
              <w:rPr>
                <w:sz w:val="18"/>
                <w:szCs w:val="18"/>
                <w:lang w:eastAsia="tr-TR"/>
              </w:rPr>
              <w:t>(</w:t>
            </w:r>
            <w:r w:rsidR="00AF2E57">
              <w:rPr>
                <w:sz w:val="18"/>
                <w:szCs w:val="18"/>
                <w:lang w:eastAsia="tr-TR"/>
              </w:rPr>
              <w:t>440,457</w:t>
            </w:r>
            <w:r w:rsidRPr="00CB56EC">
              <w:rPr>
                <w:sz w:val="18"/>
                <w:szCs w:val="18"/>
                <w:lang w:eastAsia="tr-TR"/>
              </w:rPr>
              <w:t>)</w:t>
            </w:r>
          </w:p>
        </w:tc>
        <w:tc>
          <w:tcPr>
            <w:tcW w:w="1426" w:type="dxa"/>
            <w:shd w:val="clear" w:color="auto" w:fill="auto"/>
            <w:vAlign w:val="bottom"/>
          </w:tcPr>
          <w:p w14:paraId="362D0FF8" w14:textId="7369C0C3" w:rsidR="00024848" w:rsidRPr="00CB56EC" w:rsidRDefault="00024848" w:rsidP="00024848">
            <w:pPr>
              <w:jc w:val="right"/>
              <w:rPr>
                <w:sz w:val="18"/>
                <w:szCs w:val="18"/>
                <w:lang w:eastAsia="tr-TR"/>
              </w:rPr>
            </w:pPr>
            <w:r w:rsidRPr="00D5711A">
              <w:rPr>
                <w:sz w:val="18"/>
                <w:szCs w:val="18"/>
                <w:lang w:eastAsia="tr-TR"/>
              </w:rPr>
              <w:t>(</w:t>
            </w:r>
            <w:r>
              <w:rPr>
                <w:sz w:val="18"/>
                <w:szCs w:val="18"/>
                <w:lang w:eastAsia="tr-TR"/>
              </w:rPr>
              <w:t>218,359</w:t>
            </w:r>
            <w:r w:rsidRPr="00D5711A">
              <w:rPr>
                <w:sz w:val="18"/>
                <w:szCs w:val="18"/>
                <w:lang w:eastAsia="tr-TR"/>
              </w:rPr>
              <w:t>)</w:t>
            </w:r>
          </w:p>
        </w:tc>
      </w:tr>
      <w:tr w:rsidR="00024848" w:rsidRPr="00CB56EC" w14:paraId="232B225B" w14:textId="77777777" w:rsidTr="00AF2E57">
        <w:trPr>
          <w:trHeight w:hRule="exact" w:val="227"/>
        </w:trPr>
        <w:tc>
          <w:tcPr>
            <w:tcW w:w="6391" w:type="dxa"/>
            <w:shd w:val="clear" w:color="auto" w:fill="auto"/>
            <w:vAlign w:val="bottom"/>
          </w:tcPr>
          <w:p w14:paraId="646A4137" w14:textId="77777777" w:rsidR="00024848" w:rsidRPr="00CB56EC" w:rsidRDefault="00024848" w:rsidP="00024848">
            <w:pPr>
              <w:ind w:left="165"/>
              <w:rPr>
                <w:snapToGrid w:val="0"/>
              </w:rPr>
            </w:pPr>
            <w:r w:rsidRPr="00CB56EC">
              <w:rPr>
                <w:snapToGrid w:val="0"/>
              </w:rPr>
              <w:t>Reeskontlar</w:t>
            </w:r>
          </w:p>
        </w:tc>
        <w:tc>
          <w:tcPr>
            <w:tcW w:w="1425" w:type="dxa"/>
            <w:shd w:val="clear" w:color="auto" w:fill="auto"/>
            <w:vAlign w:val="bottom"/>
          </w:tcPr>
          <w:p w14:paraId="5B54BB43" w14:textId="5EDC2B70" w:rsidR="00024848" w:rsidRPr="00CB56EC" w:rsidRDefault="00024848" w:rsidP="00024848">
            <w:pPr>
              <w:jc w:val="right"/>
              <w:rPr>
                <w:sz w:val="18"/>
                <w:szCs w:val="18"/>
                <w:lang w:eastAsia="tr-TR"/>
              </w:rPr>
            </w:pPr>
            <w:r w:rsidRPr="00CB56EC">
              <w:rPr>
                <w:sz w:val="18"/>
                <w:szCs w:val="18"/>
                <w:lang w:eastAsia="tr-TR"/>
              </w:rPr>
              <w:t>(</w:t>
            </w:r>
            <w:r w:rsidR="00AF2E57">
              <w:rPr>
                <w:sz w:val="18"/>
                <w:szCs w:val="18"/>
                <w:lang w:eastAsia="tr-TR"/>
              </w:rPr>
              <w:t>66,562</w:t>
            </w:r>
            <w:r w:rsidRPr="00CB56EC">
              <w:rPr>
                <w:sz w:val="18"/>
                <w:szCs w:val="18"/>
                <w:lang w:eastAsia="tr-TR"/>
              </w:rPr>
              <w:t>)</w:t>
            </w:r>
          </w:p>
        </w:tc>
        <w:tc>
          <w:tcPr>
            <w:tcW w:w="1426" w:type="dxa"/>
            <w:shd w:val="clear" w:color="auto" w:fill="auto"/>
            <w:vAlign w:val="bottom"/>
          </w:tcPr>
          <w:p w14:paraId="5CA0E2D6" w14:textId="2D021F92" w:rsidR="00024848" w:rsidRPr="00CB56EC" w:rsidRDefault="00024848" w:rsidP="00024848">
            <w:pPr>
              <w:jc w:val="right"/>
              <w:rPr>
                <w:sz w:val="18"/>
                <w:szCs w:val="18"/>
                <w:lang w:eastAsia="tr-TR"/>
              </w:rPr>
            </w:pPr>
            <w:r>
              <w:rPr>
                <w:sz w:val="18"/>
                <w:szCs w:val="18"/>
                <w:lang w:eastAsia="tr-TR"/>
              </w:rPr>
              <w:t>(596)</w:t>
            </w:r>
          </w:p>
        </w:tc>
      </w:tr>
      <w:tr w:rsidR="00024848" w:rsidRPr="00CB56EC" w14:paraId="0C15DE0A" w14:textId="77777777" w:rsidTr="00AF2E57">
        <w:trPr>
          <w:trHeight w:hRule="exact" w:val="227"/>
        </w:trPr>
        <w:tc>
          <w:tcPr>
            <w:tcW w:w="6391" w:type="dxa"/>
            <w:shd w:val="clear" w:color="auto" w:fill="auto"/>
            <w:vAlign w:val="bottom"/>
          </w:tcPr>
          <w:p w14:paraId="48D1C524" w14:textId="77777777" w:rsidR="00024848" w:rsidRPr="00CB56EC" w:rsidRDefault="00024848" w:rsidP="00024848">
            <w:pPr>
              <w:rPr>
                <w:b/>
                <w:snapToGrid w:val="0"/>
              </w:rPr>
            </w:pPr>
          </w:p>
        </w:tc>
        <w:tc>
          <w:tcPr>
            <w:tcW w:w="1425" w:type="dxa"/>
            <w:shd w:val="clear" w:color="auto" w:fill="auto"/>
            <w:vAlign w:val="bottom"/>
          </w:tcPr>
          <w:p w14:paraId="3284C5E1" w14:textId="77777777" w:rsidR="00024848" w:rsidRPr="00CB56EC" w:rsidRDefault="00024848" w:rsidP="00024848">
            <w:pPr>
              <w:jc w:val="right"/>
              <w:rPr>
                <w:b/>
                <w:sz w:val="18"/>
                <w:szCs w:val="18"/>
                <w:lang w:eastAsia="tr-TR"/>
              </w:rPr>
            </w:pPr>
          </w:p>
        </w:tc>
        <w:tc>
          <w:tcPr>
            <w:tcW w:w="1426" w:type="dxa"/>
            <w:shd w:val="clear" w:color="auto" w:fill="auto"/>
            <w:vAlign w:val="bottom"/>
          </w:tcPr>
          <w:p w14:paraId="2AA80D60" w14:textId="77777777" w:rsidR="00024848" w:rsidRPr="00CB56EC" w:rsidRDefault="00024848" w:rsidP="00024848">
            <w:pPr>
              <w:jc w:val="right"/>
              <w:rPr>
                <w:b/>
                <w:sz w:val="18"/>
                <w:szCs w:val="18"/>
                <w:lang w:eastAsia="tr-TR"/>
              </w:rPr>
            </w:pPr>
          </w:p>
        </w:tc>
      </w:tr>
      <w:tr w:rsidR="00024848" w:rsidRPr="00CB56EC" w14:paraId="5FF4B17F" w14:textId="77777777" w:rsidTr="00AF2E57">
        <w:trPr>
          <w:trHeight w:hRule="exact" w:val="227"/>
        </w:trPr>
        <w:tc>
          <w:tcPr>
            <w:tcW w:w="6391" w:type="dxa"/>
            <w:tcBorders>
              <w:bottom w:val="thinThickSmallGap" w:sz="24" w:space="0" w:color="auto"/>
            </w:tcBorders>
            <w:shd w:val="clear" w:color="auto" w:fill="auto"/>
            <w:vAlign w:val="bottom"/>
          </w:tcPr>
          <w:p w14:paraId="3DF3E805" w14:textId="77777777" w:rsidR="00024848" w:rsidRPr="00CB56EC" w:rsidRDefault="00024848" w:rsidP="00024848">
            <w:pPr>
              <w:rPr>
                <w:b/>
                <w:snapToGrid w:val="0"/>
              </w:rPr>
            </w:pPr>
            <w:r w:rsidRPr="00CB56EC">
              <w:rPr>
                <w:b/>
                <w:snapToGrid w:val="0"/>
              </w:rPr>
              <w:t>Nakit Akım Tablosundaki Nakit ve Nakde Eşdeğer Varlıklar</w:t>
            </w:r>
          </w:p>
        </w:tc>
        <w:tc>
          <w:tcPr>
            <w:tcW w:w="1425" w:type="dxa"/>
            <w:tcBorders>
              <w:bottom w:val="thinThickSmallGap" w:sz="24" w:space="0" w:color="auto"/>
            </w:tcBorders>
            <w:shd w:val="clear" w:color="auto" w:fill="auto"/>
            <w:vAlign w:val="bottom"/>
          </w:tcPr>
          <w:p w14:paraId="5118DF1B" w14:textId="48FDE535" w:rsidR="00024848" w:rsidRPr="00CB56EC" w:rsidRDefault="00AF2E57" w:rsidP="00024848">
            <w:pPr>
              <w:jc w:val="right"/>
              <w:rPr>
                <w:b/>
                <w:sz w:val="18"/>
                <w:szCs w:val="18"/>
              </w:rPr>
            </w:pPr>
            <w:r>
              <w:rPr>
                <w:b/>
                <w:sz w:val="18"/>
                <w:szCs w:val="18"/>
                <w:lang w:eastAsia="tr-TR"/>
              </w:rPr>
              <w:t>2,676,649</w:t>
            </w:r>
          </w:p>
        </w:tc>
        <w:tc>
          <w:tcPr>
            <w:tcW w:w="1426" w:type="dxa"/>
            <w:tcBorders>
              <w:bottom w:val="thinThickSmallGap" w:sz="24" w:space="0" w:color="auto"/>
            </w:tcBorders>
            <w:shd w:val="clear" w:color="auto" w:fill="auto"/>
            <w:vAlign w:val="bottom"/>
          </w:tcPr>
          <w:p w14:paraId="4234001A" w14:textId="268B1732" w:rsidR="00024848" w:rsidRPr="00CB56EC" w:rsidRDefault="00024848" w:rsidP="00024848">
            <w:pPr>
              <w:jc w:val="right"/>
              <w:rPr>
                <w:b/>
                <w:sz w:val="18"/>
                <w:szCs w:val="18"/>
              </w:rPr>
            </w:pPr>
            <w:r>
              <w:rPr>
                <w:b/>
                <w:sz w:val="18"/>
                <w:szCs w:val="18"/>
                <w:lang w:eastAsia="tr-TR"/>
              </w:rPr>
              <w:t>504,426</w:t>
            </w:r>
          </w:p>
        </w:tc>
      </w:tr>
      <w:bookmarkEnd w:id="33"/>
    </w:tbl>
    <w:p w14:paraId="494A3CFD" w14:textId="77777777" w:rsidR="00E14C5D" w:rsidRPr="00CB56EC" w:rsidRDefault="00E14C5D" w:rsidP="00E30CF9">
      <w:pPr>
        <w:ind w:firstLine="720"/>
        <w:rPr>
          <w:szCs w:val="12"/>
        </w:rPr>
      </w:pPr>
    </w:p>
    <w:p w14:paraId="4012864F" w14:textId="77777777" w:rsidR="00E30CF9" w:rsidRPr="00CB56EC" w:rsidRDefault="00E30CF9" w:rsidP="00E30CF9">
      <w:pPr>
        <w:tabs>
          <w:tab w:val="left" w:pos="0"/>
          <w:tab w:val="left" w:pos="709"/>
        </w:tabs>
        <w:ind w:right="49" w:hanging="567"/>
        <w:jc w:val="both"/>
        <w:rPr>
          <w:b/>
        </w:rPr>
      </w:pPr>
      <w:r w:rsidRPr="00CB56EC">
        <w:rPr>
          <w:b/>
        </w:rPr>
        <w:t>6.2.</w:t>
      </w:r>
      <w:r w:rsidRPr="00CB56EC">
        <w:rPr>
          <w:b/>
        </w:rPr>
        <w:tab/>
        <w:t xml:space="preserve">Banka’nın elinde bulunan ancak, yasal sınırlamalar veya diğer nedenlerle Banka’nın </w:t>
      </w:r>
      <w:r w:rsidR="00E14C5D" w:rsidRPr="00CB56EC">
        <w:rPr>
          <w:b/>
        </w:rPr>
        <w:t>serbest kullanımında</w:t>
      </w:r>
      <w:r w:rsidRPr="00CB56EC">
        <w:rPr>
          <w:b/>
        </w:rPr>
        <w:t xml:space="preserve"> olmayan nakit ve nakde eşdeğer varlık mevcuduna ilişkin bilgi </w:t>
      </w:r>
    </w:p>
    <w:p w14:paraId="21B75AB8" w14:textId="77777777" w:rsidR="00E30CF9" w:rsidRPr="00CB56EC" w:rsidRDefault="00E30CF9" w:rsidP="00CF6067">
      <w:pPr>
        <w:autoSpaceDE w:val="0"/>
        <w:autoSpaceDN w:val="0"/>
        <w:adjustRightInd w:val="0"/>
        <w:rPr>
          <w:b/>
          <w:sz w:val="16"/>
          <w:szCs w:val="16"/>
        </w:rPr>
      </w:pPr>
    </w:p>
    <w:p w14:paraId="12200C67" w14:textId="322A6CA4" w:rsidR="00E30CF9" w:rsidRPr="00CB56EC" w:rsidRDefault="00CF6067" w:rsidP="00CF6067">
      <w:pPr>
        <w:autoSpaceDE w:val="0"/>
        <w:autoSpaceDN w:val="0"/>
        <w:adjustRightInd w:val="0"/>
        <w:jc w:val="both"/>
      </w:pPr>
      <w:r w:rsidRPr="00CB56EC">
        <w:t xml:space="preserve">Banka, T.C. Merkez Bankası’nda zorunlu karşılık bakiyesi </w:t>
      </w:r>
      <w:r w:rsidRPr="00F77366">
        <w:t xml:space="preserve">olarak </w:t>
      </w:r>
      <w:r w:rsidR="00AF2E57" w:rsidRPr="00AF2E57">
        <w:t>440,457</w:t>
      </w:r>
      <w:r w:rsidR="00C62D73" w:rsidRPr="00AF2E57">
        <w:t xml:space="preserve"> </w:t>
      </w:r>
      <w:r w:rsidRPr="00AF2E57">
        <w:t>TL tutarında serbest kullanımında olmayan nakit ve eşdeğer varlık mevcudu bulundurmaktadır (</w:t>
      </w:r>
      <w:r w:rsidR="00024848" w:rsidRPr="00AF2E57">
        <w:t>31 Mart 2024</w:t>
      </w:r>
      <w:r w:rsidRPr="00AF2E57">
        <w:t xml:space="preserve"> </w:t>
      </w:r>
      <w:r w:rsidR="00024848" w:rsidRPr="00AF2E57">
        <w:t>–</w:t>
      </w:r>
      <w:r w:rsidR="00024848" w:rsidRPr="00CB56EC">
        <w:t xml:space="preserve"> </w:t>
      </w:r>
      <w:r w:rsidR="00024848">
        <w:t>218,359</w:t>
      </w:r>
      <w:r w:rsidR="00C60E0C">
        <w:t xml:space="preserve"> TL</w:t>
      </w:r>
      <w:r w:rsidRPr="00CB56EC">
        <w:t>).</w:t>
      </w:r>
    </w:p>
    <w:p w14:paraId="728890CC" w14:textId="77777777" w:rsidR="00CF6067" w:rsidRPr="00CB56EC" w:rsidRDefault="00CF6067" w:rsidP="00CF6067">
      <w:pPr>
        <w:autoSpaceDE w:val="0"/>
        <w:autoSpaceDN w:val="0"/>
        <w:adjustRightInd w:val="0"/>
        <w:jc w:val="both"/>
      </w:pPr>
    </w:p>
    <w:p w14:paraId="7C27E9F3" w14:textId="77777777" w:rsidR="00E30CF9" w:rsidRPr="00CB56EC" w:rsidRDefault="00E30CF9" w:rsidP="00E30CF9">
      <w:pPr>
        <w:tabs>
          <w:tab w:val="left" w:pos="709"/>
        </w:tabs>
        <w:ind w:right="183" w:hanging="567"/>
        <w:rPr>
          <w:b/>
        </w:rPr>
      </w:pPr>
      <w:r w:rsidRPr="00CB56EC">
        <w:rPr>
          <w:b/>
        </w:rPr>
        <w:t>6.3.</w:t>
      </w:r>
      <w:r w:rsidRPr="00CB56EC">
        <w:rPr>
          <w:b/>
        </w:rPr>
        <w:tab/>
        <w:t>Nakit akım tablosunda yer alan diğer kalemlerine ilişkin açıklamalar</w:t>
      </w:r>
    </w:p>
    <w:p w14:paraId="22471B9F" w14:textId="77777777" w:rsidR="00E30CF9" w:rsidRPr="00CB56EC" w:rsidRDefault="00E30CF9" w:rsidP="00E30CF9">
      <w:pPr>
        <w:tabs>
          <w:tab w:val="left" w:pos="180"/>
        </w:tabs>
        <w:ind w:right="183" w:hanging="540"/>
        <w:rPr>
          <w:b/>
          <w:sz w:val="16"/>
          <w:szCs w:val="16"/>
        </w:rPr>
      </w:pPr>
    </w:p>
    <w:p w14:paraId="1CFB5E7B" w14:textId="348F5FE0" w:rsidR="00E30CF9" w:rsidRPr="00CB56EC" w:rsidRDefault="00E30CF9" w:rsidP="00664A37">
      <w:pPr>
        <w:autoSpaceDE w:val="0"/>
        <w:autoSpaceDN w:val="0"/>
        <w:adjustRightInd w:val="0"/>
        <w:jc w:val="both"/>
      </w:pPr>
      <w:r w:rsidRPr="00CB56EC">
        <w:t xml:space="preserve">“Bankacılık faaliyet konusu </w:t>
      </w:r>
      <w:r w:rsidR="004536D9" w:rsidRPr="00CB56EC">
        <w:t xml:space="preserve">varlık </w:t>
      </w:r>
      <w:r w:rsidRPr="00CB56EC">
        <w:t xml:space="preserve">ve </w:t>
      </w:r>
      <w:r w:rsidR="004536D9" w:rsidRPr="00CB56EC">
        <w:t xml:space="preserve">yükümlülüklerdeki </w:t>
      </w:r>
      <w:r w:rsidRPr="00CB56EC">
        <w:t xml:space="preserve">değişim öncesi faaliyet kârı” içinde </w:t>
      </w:r>
      <w:r w:rsidRPr="00C60E0C">
        <w:t>yer alan</w:t>
      </w:r>
      <w:r w:rsidRPr="00AF2E57">
        <w:t xml:space="preserve"> </w:t>
      </w:r>
      <w:r w:rsidR="00AF2E57" w:rsidRPr="00AF2E57">
        <w:t>13,922</w:t>
      </w:r>
      <w:r w:rsidR="00024848" w:rsidRPr="00AF2E57">
        <w:t xml:space="preserve"> </w:t>
      </w:r>
      <w:r w:rsidR="00E14C5D" w:rsidRPr="00AF2E57">
        <w:t xml:space="preserve">TL </w:t>
      </w:r>
      <w:r w:rsidR="00E14C5D" w:rsidRPr="00AF2E57">
        <w:br/>
        <w:t>(</w:t>
      </w:r>
      <w:r w:rsidR="00024848" w:rsidRPr="00AF2E57">
        <w:t>31 Mart 2024</w:t>
      </w:r>
      <w:r w:rsidRPr="00AF2E57">
        <w:t xml:space="preserve"> – </w:t>
      </w:r>
      <w:r w:rsidR="00024848" w:rsidRPr="00AF2E57">
        <w:t>11,033</w:t>
      </w:r>
      <w:r w:rsidR="00C62D73" w:rsidRPr="00AF2E57">
        <w:t xml:space="preserve"> </w:t>
      </w:r>
      <w:r w:rsidRPr="00AF2E57">
        <w:t>TL) tutarınd</w:t>
      </w:r>
      <w:r w:rsidR="00664A37" w:rsidRPr="00AF2E57">
        <w:t xml:space="preserve">aki “Diğer” kalemi, esas olarak </w:t>
      </w:r>
      <w:r w:rsidR="005A0E65" w:rsidRPr="00AF2E57">
        <w:t>ödenen ücret ve komisyon, vergi resim</w:t>
      </w:r>
      <w:r w:rsidR="005A0E65" w:rsidRPr="00CB56EC">
        <w:t xml:space="preserve"> harç giderleri</w:t>
      </w:r>
      <w:r w:rsidR="00664A37" w:rsidRPr="00CB56EC">
        <w:t xml:space="preserve"> gibi kalemlerden oluşmaktadır. </w:t>
      </w:r>
    </w:p>
    <w:p w14:paraId="7264659A" w14:textId="77777777" w:rsidR="00E30CF9" w:rsidRPr="00CB56EC" w:rsidRDefault="00E30CF9" w:rsidP="00664A37">
      <w:pPr>
        <w:autoSpaceDE w:val="0"/>
        <w:autoSpaceDN w:val="0"/>
        <w:adjustRightInd w:val="0"/>
        <w:jc w:val="both"/>
        <w:rPr>
          <w:sz w:val="14"/>
          <w:szCs w:val="14"/>
        </w:rPr>
      </w:pPr>
    </w:p>
    <w:p w14:paraId="109ACBBF" w14:textId="08F1861D" w:rsidR="00664A37" w:rsidRPr="00CB56EC" w:rsidRDefault="00664A37" w:rsidP="006374B4">
      <w:pPr>
        <w:autoSpaceDE w:val="0"/>
        <w:autoSpaceDN w:val="0"/>
        <w:adjustRightInd w:val="0"/>
        <w:jc w:val="both"/>
      </w:pPr>
      <w:r w:rsidRPr="00CB56EC">
        <w:t>“Bankacılık faaliy</w:t>
      </w:r>
      <w:r w:rsidRPr="00AF2E57">
        <w:t xml:space="preserve">etleri konusu </w:t>
      </w:r>
      <w:r w:rsidR="00CD0EDE" w:rsidRPr="00AF2E57">
        <w:t xml:space="preserve">varlık ve yükümlülüklerdeki </w:t>
      </w:r>
      <w:r w:rsidRPr="00AF2E57">
        <w:t xml:space="preserve">değişim” içinde yer alan </w:t>
      </w:r>
      <w:r w:rsidR="00AF2E57" w:rsidRPr="00AF2E57">
        <w:t>17,532</w:t>
      </w:r>
      <w:r w:rsidR="00024848" w:rsidRPr="00AF2E57">
        <w:t xml:space="preserve"> </w:t>
      </w:r>
      <w:r w:rsidRPr="00AF2E57">
        <w:t>TL (</w:t>
      </w:r>
      <w:r w:rsidR="00024848" w:rsidRPr="00AF2E57">
        <w:t xml:space="preserve">31 Mart </w:t>
      </w:r>
      <w:r w:rsidR="00AF2E57" w:rsidRPr="00AF2E57">
        <w:t>2024 –</w:t>
      </w:r>
      <w:r w:rsidRPr="00AF2E57">
        <w:t xml:space="preserve"> </w:t>
      </w:r>
      <w:r w:rsidR="00024848" w:rsidRPr="00AF2E57">
        <w:t>2,556</w:t>
      </w:r>
      <w:r w:rsidRPr="00AF2E57">
        <w:t xml:space="preserve"> TL) tutarındaki</w:t>
      </w:r>
      <w:r w:rsidRPr="00CB56EC">
        <w:t xml:space="preserve"> “Diğer varlıklarda net artış/azalış” kalemi, esas olarak diğer aktiflerdeki değişimlerinden oluşmaktadır.</w:t>
      </w:r>
    </w:p>
    <w:p w14:paraId="1D87092C" w14:textId="77777777" w:rsidR="00664A37" w:rsidRPr="00CB56EC" w:rsidRDefault="00664A37" w:rsidP="006374B4">
      <w:pPr>
        <w:autoSpaceDE w:val="0"/>
        <w:autoSpaceDN w:val="0"/>
        <w:adjustRightInd w:val="0"/>
        <w:jc w:val="both"/>
      </w:pPr>
    </w:p>
    <w:p w14:paraId="6077ABF5" w14:textId="15DAC109" w:rsidR="00E30CF9" w:rsidRPr="00CB56EC" w:rsidRDefault="00E30CF9" w:rsidP="006374B4">
      <w:pPr>
        <w:autoSpaceDE w:val="0"/>
        <w:autoSpaceDN w:val="0"/>
        <w:adjustRightInd w:val="0"/>
        <w:jc w:val="both"/>
      </w:pPr>
      <w:r w:rsidRPr="00CB56EC">
        <w:t xml:space="preserve">“Bankacılık faaliyetleri konusu </w:t>
      </w:r>
      <w:r w:rsidR="00CD0EDE" w:rsidRPr="00CB56EC">
        <w:t xml:space="preserve">varlık ve yükümlülüklerdeki </w:t>
      </w:r>
      <w:r w:rsidRPr="00CB56EC">
        <w:t xml:space="preserve">değişim” içinde yer </w:t>
      </w:r>
      <w:r w:rsidR="006374B4" w:rsidRPr="00C60E0C">
        <w:t xml:space="preserve">alan </w:t>
      </w:r>
      <w:r w:rsidR="00AF2E57" w:rsidRPr="00AF2E57">
        <w:t>1,370,368</w:t>
      </w:r>
      <w:r w:rsidR="00024848" w:rsidRPr="00F77366">
        <w:t xml:space="preserve"> </w:t>
      </w:r>
      <w:r w:rsidR="00E14C5D" w:rsidRPr="00F77366">
        <w:t>TL</w:t>
      </w:r>
      <w:r w:rsidR="00E14C5D" w:rsidRPr="00CB56EC">
        <w:t xml:space="preserve"> (</w:t>
      </w:r>
      <w:r w:rsidR="00024848">
        <w:t>31 Mart 2024</w:t>
      </w:r>
      <w:r w:rsidRPr="00CB56EC">
        <w:t xml:space="preserve"> – </w:t>
      </w:r>
      <w:r w:rsidR="00024848">
        <w:t>23,267</w:t>
      </w:r>
      <w:r w:rsidR="00C62D73" w:rsidRPr="00CB56EC">
        <w:t xml:space="preserve"> </w:t>
      </w:r>
      <w:r w:rsidRPr="00CB56EC">
        <w:t>TL) tutarındaki “Diğer borçlardaki net artış/azalış” kalemi muhtelif borçlardaki, diğer yabancı kaynaklardaki ve ödenecek vergi, resim, harç ve primlerdeki değişimlerden oluşmaktadır.</w:t>
      </w:r>
    </w:p>
    <w:p w14:paraId="6A0CC113" w14:textId="77777777" w:rsidR="00E30CF9" w:rsidRPr="00CB56EC" w:rsidRDefault="00E30CF9" w:rsidP="006374B4">
      <w:pPr>
        <w:autoSpaceDE w:val="0"/>
        <w:autoSpaceDN w:val="0"/>
        <w:adjustRightInd w:val="0"/>
        <w:jc w:val="both"/>
        <w:rPr>
          <w:sz w:val="14"/>
          <w:szCs w:val="14"/>
        </w:rPr>
      </w:pPr>
    </w:p>
    <w:p w14:paraId="0657E566" w14:textId="7C49FAD3" w:rsidR="00E30CF9" w:rsidRPr="00CB56EC" w:rsidRDefault="00E30CF9" w:rsidP="006374B4">
      <w:pPr>
        <w:tabs>
          <w:tab w:val="left" w:pos="180"/>
        </w:tabs>
        <w:ind w:right="49"/>
        <w:jc w:val="both"/>
      </w:pPr>
      <w:r w:rsidRPr="00F77366">
        <w:t>D</w:t>
      </w:r>
      <w:r w:rsidRPr="00AF2E57">
        <w:t xml:space="preserve">öviz kurundaki değişimin nakit ve nakde eşdeğer varlıklar üzerindeki etkisi </w:t>
      </w:r>
      <w:r w:rsidR="002F639E" w:rsidRPr="00AF2E57">
        <w:t xml:space="preserve">31 </w:t>
      </w:r>
      <w:r w:rsidR="001D49DF" w:rsidRPr="00AF2E57">
        <w:t>Mart</w:t>
      </w:r>
      <w:r w:rsidR="002F639E" w:rsidRPr="00AF2E57">
        <w:t xml:space="preserve"> 202</w:t>
      </w:r>
      <w:r w:rsidR="001D49DF" w:rsidRPr="00AF2E57">
        <w:t>5</w:t>
      </w:r>
      <w:r w:rsidRPr="00AF2E57">
        <w:t xml:space="preserve"> tarihi itibarıyla yaklaşık </w:t>
      </w:r>
      <w:r w:rsidR="00AF2E57" w:rsidRPr="00AF2E57">
        <w:t>21,670</w:t>
      </w:r>
      <w:r w:rsidR="00024848" w:rsidRPr="00C60E0C">
        <w:t xml:space="preserve"> </w:t>
      </w:r>
      <w:r w:rsidR="00E14C5D" w:rsidRPr="00C60E0C">
        <w:t>TL (</w:t>
      </w:r>
      <w:r w:rsidR="00024848">
        <w:t>31 Mart 2024</w:t>
      </w:r>
      <w:r w:rsidRPr="00C60E0C">
        <w:t xml:space="preserve"> – </w:t>
      </w:r>
      <w:r w:rsidR="00024848">
        <w:t>4,086</w:t>
      </w:r>
      <w:r w:rsidRPr="00C60E0C">
        <w:t xml:space="preserve"> TL</w:t>
      </w:r>
      <w:r w:rsidRPr="00CB56EC">
        <w:t xml:space="preserve">) olarak hesaplanmıştır. </w:t>
      </w:r>
    </w:p>
    <w:p w14:paraId="75083851" w14:textId="59E51EEE" w:rsidR="00C91FED" w:rsidRPr="00CB56EC" w:rsidRDefault="00C91FED">
      <w:pPr>
        <w:spacing w:after="160" w:line="259" w:lineRule="auto"/>
        <w:rPr>
          <w:b/>
          <w:sz w:val="16"/>
          <w:szCs w:val="16"/>
        </w:rPr>
      </w:pPr>
      <w:r w:rsidRPr="00CB56EC">
        <w:rPr>
          <w:b/>
          <w:sz w:val="16"/>
          <w:szCs w:val="16"/>
        </w:rPr>
        <w:br w:type="page"/>
      </w:r>
    </w:p>
    <w:p w14:paraId="57657974" w14:textId="77777777" w:rsidR="00E30CF9" w:rsidRPr="00CB56EC" w:rsidRDefault="00E30CF9" w:rsidP="00E14C5D">
      <w:pPr>
        <w:pageBreakBefore/>
        <w:ind w:hanging="567"/>
        <w:rPr>
          <w:b/>
        </w:rPr>
      </w:pPr>
      <w:r w:rsidRPr="00CB56EC">
        <w:rPr>
          <w:b/>
        </w:rPr>
        <w:lastRenderedPageBreak/>
        <w:t>7.</w:t>
      </w:r>
      <w:r w:rsidRPr="00CB56EC">
        <w:rPr>
          <w:b/>
        </w:rPr>
        <w:tab/>
        <w:t xml:space="preserve">Banka’nın </w:t>
      </w:r>
      <w:r w:rsidR="00E14C5D" w:rsidRPr="00CB56EC">
        <w:rPr>
          <w:b/>
        </w:rPr>
        <w:t>dâhil</w:t>
      </w:r>
      <w:r w:rsidRPr="00CB56EC">
        <w:rPr>
          <w:b/>
        </w:rPr>
        <w:t xml:space="preserve"> olduğu risk grubu ile ilgili açıklamalar</w:t>
      </w:r>
    </w:p>
    <w:p w14:paraId="6AF1450F" w14:textId="77777777" w:rsidR="00E30CF9" w:rsidRPr="00CB56EC" w:rsidRDefault="00E30CF9" w:rsidP="00E30CF9">
      <w:pPr>
        <w:autoSpaceDE w:val="0"/>
        <w:autoSpaceDN w:val="0"/>
        <w:adjustRightInd w:val="0"/>
        <w:ind w:left="540" w:hanging="540"/>
        <w:rPr>
          <w:rFonts w:eastAsia="Arial Unicode MS"/>
          <w:b/>
          <w:sz w:val="16"/>
          <w:szCs w:val="16"/>
        </w:rPr>
      </w:pPr>
    </w:p>
    <w:p w14:paraId="44F33C32" w14:textId="77777777" w:rsidR="00E30CF9" w:rsidRPr="00CB56EC" w:rsidRDefault="00E30CF9" w:rsidP="00E30CF9">
      <w:pPr>
        <w:autoSpaceDE w:val="0"/>
        <w:autoSpaceDN w:val="0"/>
        <w:adjustRightInd w:val="0"/>
        <w:ind w:hanging="567"/>
        <w:jc w:val="both"/>
        <w:rPr>
          <w:b/>
          <w:bCs/>
          <w:iCs/>
        </w:rPr>
      </w:pPr>
      <w:r w:rsidRPr="00CB56EC">
        <w:rPr>
          <w:b/>
          <w:bCs/>
          <w:iCs/>
        </w:rPr>
        <w:t>7.1</w:t>
      </w:r>
      <w:r w:rsidRPr="00CB56EC">
        <w:rPr>
          <w:b/>
          <w:bCs/>
          <w:iCs/>
        </w:rPr>
        <w:tab/>
        <w:t xml:space="preserve">Banka’nın </w:t>
      </w:r>
      <w:r w:rsidR="00E14C5D" w:rsidRPr="00CB56EC">
        <w:rPr>
          <w:b/>
          <w:bCs/>
          <w:iCs/>
        </w:rPr>
        <w:t>dâhil</w:t>
      </w:r>
      <w:r w:rsidRPr="00CB56EC">
        <w:rPr>
          <w:b/>
          <w:bCs/>
          <w:iCs/>
        </w:rPr>
        <w:t xml:space="preserve"> olduğu risk grubuna ilişkin işlemlerin hacmi, dönem sonunda sonuçlanmamış kredi ve toplanan fonlar ile döneme ilişkin gelir ve giderler</w:t>
      </w:r>
    </w:p>
    <w:p w14:paraId="42592BCC" w14:textId="77777777" w:rsidR="00E14C5D" w:rsidRPr="00CB56EC" w:rsidRDefault="00E14C5D" w:rsidP="00E30CF9">
      <w:pPr>
        <w:autoSpaceDE w:val="0"/>
        <w:autoSpaceDN w:val="0"/>
        <w:adjustRightInd w:val="0"/>
        <w:rPr>
          <w:rFonts w:eastAsia="Arial Unicode MS"/>
          <w:szCs w:val="16"/>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69"/>
        <w:gridCol w:w="1282"/>
        <w:gridCol w:w="998"/>
        <w:gridCol w:w="998"/>
        <w:gridCol w:w="998"/>
        <w:gridCol w:w="998"/>
        <w:gridCol w:w="999"/>
      </w:tblGrid>
      <w:tr w:rsidR="004717E4" w:rsidRPr="00CB56EC" w14:paraId="3698B64E" w14:textId="77777777" w:rsidTr="00F30615">
        <w:trPr>
          <w:trHeight w:hRule="exact" w:val="716"/>
        </w:trPr>
        <w:tc>
          <w:tcPr>
            <w:tcW w:w="2969" w:type="dxa"/>
            <w:tcBorders>
              <w:top w:val="single" w:sz="6" w:space="0" w:color="auto"/>
              <w:left w:val="single" w:sz="6" w:space="0" w:color="auto"/>
              <w:bottom w:val="dotted" w:sz="4" w:space="0" w:color="auto"/>
            </w:tcBorders>
            <w:shd w:val="clear" w:color="auto" w:fill="auto"/>
            <w:vAlign w:val="bottom"/>
          </w:tcPr>
          <w:p w14:paraId="71F1FE95" w14:textId="77777777" w:rsidR="004717E4" w:rsidRPr="00CB56EC" w:rsidRDefault="004717E4" w:rsidP="00E14C5D">
            <w:pPr>
              <w:tabs>
                <w:tab w:val="num" w:pos="3060"/>
                <w:tab w:val="num" w:pos="3420"/>
              </w:tabs>
              <w:autoSpaceDE w:val="0"/>
              <w:autoSpaceDN w:val="0"/>
              <w:adjustRightInd w:val="0"/>
              <w:rPr>
                <w:b/>
                <w:bCs/>
                <w:sz w:val="18"/>
                <w:szCs w:val="18"/>
              </w:rPr>
            </w:pPr>
            <w:r w:rsidRPr="00CB56EC">
              <w:rPr>
                <w:b/>
                <w:bCs/>
                <w:sz w:val="18"/>
                <w:szCs w:val="18"/>
              </w:rPr>
              <w:t>Cari dönem</w:t>
            </w:r>
          </w:p>
          <w:p w14:paraId="6BC09349" w14:textId="77777777" w:rsidR="004717E4" w:rsidRPr="00CB56EC" w:rsidRDefault="004717E4" w:rsidP="00E14C5D">
            <w:pPr>
              <w:tabs>
                <w:tab w:val="num" w:pos="3060"/>
                <w:tab w:val="num" w:pos="3420"/>
              </w:tabs>
              <w:autoSpaceDE w:val="0"/>
              <w:autoSpaceDN w:val="0"/>
              <w:adjustRightInd w:val="0"/>
              <w:rPr>
                <w:b/>
                <w:bCs/>
                <w:sz w:val="18"/>
                <w:szCs w:val="18"/>
              </w:rPr>
            </w:pPr>
          </w:p>
          <w:p w14:paraId="55DF4CC8" w14:textId="77777777" w:rsidR="004717E4" w:rsidRPr="00CB56EC" w:rsidRDefault="004717E4" w:rsidP="00E14C5D">
            <w:pPr>
              <w:tabs>
                <w:tab w:val="num" w:pos="3060"/>
                <w:tab w:val="num" w:pos="3420"/>
              </w:tabs>
              <w:autoSpaceDE w:val="0"/>
              <w:autoSpaceDN w:val="0"/>
              <w:adjustRightInd w:val="0"/>
              <w:rPr>
                <w:b/>
                <w:bCs/>
                <w:sz w:val="18"/>
                <w:szCs w:val="18"/>
                <w:lang w:eastAsia="en-GB"/>
              </w:rPr>
            </w:pPr>
            <w:r w:rsidRPr="00CB56EC">
              <w:rPr>
                <w:b/>
                <w:bCs/>
                <w:color w:val="000000"/>
                <w:sz w:val="18"/>
                <w:szCs w:val="18"/>
                <w:lang w:eastAsia="tr-TR"/>
              </w:rPr>
              <w:t>Banka'nın dâhil olduğu risk grubu</w:t>
            </w:r>
          </w:p>
          <w:p w14:paraId="729178D5" w14:textId="77777777" w:rsidR="004717E4" w:rsidRPr="00CB56EC" w:rsidRDefault="004717E4" w:rsidP="00AE7CA8">
            <w:pPr>
              <w:rPr>
                <w:b/>
                <w:sz w:val="18"/>
                <w:szCs w:val="18"/>
                <w:lang w:eastAsia="tr-TR"/>
              </w:rPr>
            </w:pPr>
          </w:p>
        </w:tc>
        <w:tc>
          <w:tcPr>
            <w:tcW w:w="2280" w:type="dxa"/>
            <w:gridSpan w:val="2"/>
            <w:tcBorders>
              <w:top w:val="single" w:sz="6" w:space="0" w:color="auto"/>
              <w:bottom w:val="dotted" w:sz="4" w:space="0" w:color="auto"/>
            </w:tcBorders>
            <w:shd w:val="clear" w:color="auto" w:fill="auto"/>
            <w:vAlign w:val="center"/>
          </w:tcPr>
          <w:p w14:paraId="51D57DF6" w14:textId="77777777" w:rsidR="004717E4" w:rsidRPr="00CB56EC" w:rsidRDefault="004717E4" w:rsidP="004717E4">
            <w:pPr>
              <w:jc w:val="center"/>
              <w:rPr>
                <w:b/>
                <w:bCs/>
                <w:sz w:val="18"/>
                <w:szCs w:val="18"/>
                <w:lang w:eastAsia="tr-TR"/>
              </w:rPr>
            </w:pPr>
            <w:r w:rsidRPr="00CB56EC">
              <w:rPr>
                <w:b/>
                <w:bCs/>
                <w:color w:val="000000"/>
                <w:sz w:val="18"/>
                <w:szCs w:val="18"/>
                <w:lang w:eastAsia="tr-TR"/>
              </w:rPr>
              <w:t>İştirak, bağlı ortaklıklar ve birlikte kontrol edilen ortaklıklar (iş ortaklıkları</w:t>
            </w:r>
          </w:p>
        </w:tc>
        <w:tc>
          <w:tcPr>
            <w:tcW w:w="1996" w:type="dxa"/>
            <w:gridSpan w:val="2"/>
            <w:tcBorders>
              <w:top w:val="single" w:sz="6" w:space="0" w:color="auto"/>
              <w:bottom w:val="dotted" w:sz="4" w:space="0" w:color="auto"/>
            </w:tcBorders>
            <w:shd w:val="clear" w:color="auto" w:fill="auto"/>
            <w:vAlign w:val="center"/>
          </w:tcPr>
          <w:p w14:paraId="064E2681" w14:textId="77777777" w:rsidR="004717E4" w:rsidRPr="00CB56EC" w:rsidRDefault="004717E4" w:rsidP="004717E4">
            <w:pPr>
              <w:jc w:val="center"/>
              <w:rPr>
                <w:b/>
                <w:bCs/>
                <w:sz w:val="18"/>
                <w:szCs w:val="18"/>
                <w:lang w:eastAsia="tr-TR"/>
              </w:rPr>
            </w:pPr>
            <w:r w:rsidRPr="00CB56EC">
              <w:rPr>
                <w:b/>
                <w:bCs/>
                <w:color w:val="000000"/>
                <w:sz w:val="18"/>
                <w:szCs w:val="18"/>
                <w:lang w:eastAsia="tr-TR"/>
              </w:rPr>
              <w:t>Bankanın doğrudan ve dolaylı ortaklıkları</w:t>
            </w:r>
          </w:p>
        </w:tc>
        <w:tc>
          <w:tcPr>
            <w:tcW w:w="1997" w:type="dxa"/>
            <w:gridSpan w:val="2"/>
            <w:tcBorders>
              <w:top w:val="single" w:sz="6" w:space="0" w:color="auto"/>
              <w:bottom w:val="dotted" w:sz="4" w:space="0" w:color="auto"/>
              <w:right w:val="single" w:sz="6" w:space="0" w:color="auto"/>
            </w:tcBorders>
            <w:shd w:val="clear" w:color="auto" w:fill="auto"/>
            <w:vAlign w:val="center"/>
          </w:tcPr>
          <w:p w14:paraId="7F27D80F" w14:textId="77777777" w:rsidR="004717E4" w:rsidRPr="00CB56EC" w:rsidRDefault="004717E4" w:rsidP="004717E4">
            <w:pPr>
              <w:jc w:val="center"/>
              <w:rPr>
                <w:b/>
                <w:bCs/>
                <w:sz w:val="18"/>
                <w:szCs w:val="18"/>
                <w:lang w:eastAsia="tr-TR"/>
              </w:rPr>
            </w:pPr>
            <w:r w:rsidRPr="00CB56EC">
              <w:rPr>
                <w:b/>
                <w:bCs/>
                <w:color w:val="000000"/>
                <w:sz w:val="18"/>
                <w:szCs w:val="18"/>
                <w:lang w:eastAsia="tr-TR"/>
              </w:rPr>
              <w:t xml:space="preserve">Risk grubuna </w:t>
            </w:r>
            <w:r w:rsidR="00C73A0E" w:rsidRPr="00CB56EC">
              <w:rPr>
                <w:b/>
                <w:bCs/>
                <w:color w:val="000000"/>
                <w:sz w:val="18"/>
                <w:szCs w:val="18"/>
                <w:lang w:eastAsia="tr-TR"/>
              </w:rPr>
              <w:t>dâhil</w:t>
            </w:r>
            <w:r w:rsidRPr="00CB56EC">
              <w:rPr>
                <w:b/>
                <w:bCs/>
                <w:color w:val="000000"/>
                <w:sz w:val="18"/>
                <w:szCs w:val="18"/>
                <w:lang w:eastAsia="tr-TR"/>
              </w:rPr>
              <w:t xml:space="preserve"> olan diğer gerçek ve tüzel kişiler</w:t>
            </w:r>
          </w:p>
        </w:tc>
      </w:tr>
      <w:tr w:rsidR="00E14C5D" w:rsidRPr="00CB56EC" w14:paraId="4C428862" w14:textId="77777777" w:rsidTr="00F30615">
        <w:trPr>
          <w:trHeight w:hRule="exact" w:val="227"/>
        </w:trPr>
        <w:tc>
          <w:tcPr>
            <w:tcW w:w="2969" w:type="dxa"/>
            <w:tcBorders>
              <w:top w:val="dotted" w:sz="4" w:space="0" w:color="auto"/>
              <w:left w:val="single" w:sz="6" w:space="0" w:color="auto"/>
              <w:bottom w:val="dotted" w:sz="4" w:space="0" w:color="auto"/>
            </w:tcBorders>
            <w:shd w:val="clear" w:color="auto" w:fill="auto"/>
            <w:vAlign w:val="bottom"/>
            <w:hideMark/>
          </w:tcPr>
          <w:p w14:paraId="1B9695BF" w14:textId="77777777" w:rsidR="00E14C5D" w:rsidRPr="00CB56EC" w:rsidRDefault="00E14C5D" w:rsidP="00E14C5D">
            <w:pPr>
              <w:rPr>
                <w:b/>
                <w:sz w:val="18"/>
                <w:szCs w:val="18"/>
                <w:lang w:eastAsia="tr-TR"/>
              </w:rPr>
            </w:pPr>
          </w:p>
        </w:tc>
        <w:tc>
          <w:tcPr>
            <w:tcW w:w="1282" w:type="dxa"/>
            <w:tcBorders>
              <w:top w:val="dotted" w:sz="4" w:space="0" w:color="auto"/>
              <w:bottom w:val="dotted" w:sz="4" w:space="0" w:color="auto"/>
            </w:tcBorders>
            <w:shd w:val="clear" w:color="auto" w:fill="auto"/>
            <w:vAlign w:val="bottom"/>
          </w:tcPr>
          <w:p w14:paraId="7AFB77D5" w14:textId="77777777" w:rsidR="00E14C5D" w:rsidRPr="00CB56EC" w:rsidRDefault="00E14C5D" w:rsidP="004717E4">
            <w:pPr>
              <w:jc w:val="right"/>
              <w:rPr>
                <w:b/>
                <w:bCs/>
                <w:color w:val="000000"/>
                <w:sz w:val="18"/>
                <w:szCs w:val="18"/>
                <w:lang w:eastAsia="tr-TR"/>
              </w:rPr>
            </w:pPr>
            <w:r w:rsidRPr="00CB56EC">
              <w:rPr>
                <w:b/>
                <w:bCs/>
                <w:color w:val="000000"/>
                <w:sz w:val="18"/>
                <w:szCs w:val="18"/>
                <w:lang w:eastAsia="tr-TR"/>
              </w:rPr>
              <w:t>Nakdi</w:t>
            </w:r>
          </w:p>
        </w:tc>
        <w:tc>
          <w:tcPr>
            <w:tcW w:w="998" w:type="dxa"/>
            <w:tcBorders>
              <w:top w:val="dotted" w:sz="4" w:space="0" w:color="auto"/>
              <w:bottom w:val="dotted" w:sz="4" w:space="0" w:color="auto"/>
            </w:tcBorders>
            <w:shd w:val="clear" w:color="auto" w:fill="auto"/>
            <w:vAlign w:val="bottom"/>
          </w:tcPr>
          <w:p w14:paraId="1C31101B" w14:textId="77777777" w:rsidR="00E14C5D" w:rsidRPr="00CB56EC" w:rsidRDefault="00E14C5D" w:rsidP="004717E4">
            <w:pPr>
              <w:jc w:val="right"/>
              <w:rPr>
                <w:b/>
                <w:bCs/>
                <w:color w:val="000000"/>
                <w:sz w:val="18"/>
                <w:szCs w:val="18"/>
                <w:lang w:eastAsia="tr-TR"/>
              </w:rPr>
            </w:pPr>
            <w:proofErr w:type="spellStart"/>
            <w:proofErr w:type="gramStart"/>
            <w:r w:rsidRPr="00CB56EC">
              <w:rPr>
                <w:b/>
                <w:bCs/>
                <w:color w:val="000000"/>
                <w:sz w:val="18"/>
                <w:szCs w:val="18"/>
                <w:lang w:eastAsia="tr-TR"/>
              </w:rPr>
              <w:t>G.Nakdi</w:t>
            </w:r>
            <w:proofErr w:type="spellEnd"/>
            <w:proofErr w:type="gramEnd"/>
          </w:p>
        </w:tc>
        <w:tc>
          <w:tcPr>
            <w:tcW w:w="998" w:type="dxa"/>
            <w:tcBorders>
              <w:top w:val="dotted" w:sz="4" w:space="0" w:color="auto"/>
              <w:bottom w:val="dotted" w:sz="4" w:space="0" w:color="auto"/>
            </w:tcBorders>
            <w:shd w:val="clear" w:color="auto" w:fill="auto"/>
            <w:vAlign w:val="bottom"/>
          </w:tcPr>
          <w:p w14:paraId="21439AAD" w14:textId="77777777" w:rsidR="00E14C5D" w:rsidRPr="00CB56EC" w:rsidRDefault="00E14C5D" w:rsidP="004717E4">
            <w:pPr>
              <w:jc w:val="right"/>
              <w:rPr>
                <w:b/>
                <w:bCs/>
                <w:color w:val="000000"/>
                <w:sz w:val="18"/>
                <w:szCs w:val="18"/>
                <w:lang w:eastAsia="tr-TR"/>
              </w:rPr>
            </w:pPr>
            <w:r w:rsidRPr="00CB56EC">
              <w:rPr>
                <w:b/>
                <w:bCs/>
                <w:color w:val="000000"/>
                <w:sz w:val="18"/>
                <w:szCs w:val="18"/>
                <w:lang w:eastAsia="tr-TR"/>
              </w:rPr>
              <w:t>Nakdi</w:t>
            </w:r>
          </w:p>
        </w:tc>
        <w:tc>
          <w:tcPr>
            <w:tcW w:w="998" w:type="dxa"/>
            <w:tcBorders>
              <w:top w:val="dotted" w:sz="4" w:space="0" w:color="auto"/>
              <w:bottom w:val="dotted" w:sz="4" w:space="0" w:color="auto"/>
            </w:tcBorders>
            <w:shd w:val="clear" w:color="auto" w:fill="auto"/>
            <w:vAlign w:val="bottom"/>
          </w:tcPr>
          <w:p w14:paraId="3991A189" w14:textId="77777777" w:rsidR="00E14C5D" w:rsidRPr="00CB56EC" w:rsidRDefault="00E14C5D" w:rsidP="004717E4">
            <w:pPr>
              <w:jc w:val="right"/>
              <w:rPr>
                <w:b/>
                <w:bCs/>
                <w:color w:val="000000"/>
                <w:sz w:val="18"/>
                <w:szCs w:val="18"/>
                <w:lang w:eastAsia="tr-TR"/>
              </w:rPr>
            </w:pPr>
            <w:proofErr w:type="spellStart"/>
            <w:proofErr w:type="gramStart"/>
            <w:r w:rsidRPr="00CB56EC">
              <w:rPr>
                <w:b/>
                <w:bCs/>
                <w:color w:val="000000"/>
                <w:sz w:val="18"/>
                <w:szCs w:val="18"/>
                <w:lang w:eastAsia="tr-TR"/>
              </w:rPr>
              <w:t>G.Nakdi</w:t>
            </w:r>
            <w:proofErr w:type="spellEnd"/>
            <w:proofErr w:type="gramEnd"/>
          </w:p>
        </w:tc>
        <w:tc>
          <w:tcPr>
            <w:tcW w:w="998" w:type="dxa"/>
            <w:tcBorders>
              <w:top w:val="dotted" w:sz="4" w:space="0" w:color="auto"/>
              <w:bottom w:val="dotted" w:sz="4" w:space="0" w:color="auto"/>
            </w:tcBorders>
            <w:shd w:val="clear" w:color="auto" w:fill="auto"/>
            <w:vAlign w:val="bottom"/>
            <w:hideMark/>
          </w:tcPr>
          <w:p w14:paraId="22EED193" w14:textId="77777777" w:rsidR="00E14C5D" w:rsidRPr="00CB56EC" w:rsidRDefault="00E14C5D" w:rsidP="004717E4">
            <w:pPr>
              <w:jc w:val="right"/>
              <w:rPr>
                <w:b/>
                <w:bCs/>
                <w:color w:val="000000"/>
                <w:sz w:val="18"/>
                <w:szCs w:val="18"/>
                <w:lang w:eastAsia="tr-TR"/>
              </w:rPr>
            </w:pPr>
            <w:r w:rsidRPr="00CB56EC">
              <w:rPr>
                <w:b/>
                <w:bCs/>
                <w:color w:val="000000"/>
                <w:sz w:val="18"/>
                <w:szCs w:val="18"/>
                <w:lang w:eastAsia="tr-TR"/>
              </w:rPr>
              <w:t>Nakdi</w:t>
            </w:r>
          </w:p>
        </w:tc>
        <w:tc>
          <w:tcPr>
            <w:tcW w:w="999" w:type="dxa"/>
            <w:tcBorders>
              <w:top w:val="dotted" w:sz="4" w:space="0" w:color="auto"/>
              <w:bottom w:val="dotted" w:sz="4" w:space="0" w:color="auto"/>
              <w:right w:val="single" w:sz="6" w:space="0" w:color="auto"/>
            </w:tcBorders>
            <w:shd w:val="clear" w:color="auto" w:fill="auto"/>
            <w:vAlign w:val="bottom"/>
            <w:hideMark/>
          </w:tcPr>
          <w:p w14:paraId="3EEAAED9" w14:textId="77777777" w:rsidR="00E14C5D" w:rsidRPr="00CB56EC" w:rsidRDefault="00E14C5D" w:rsidP="004717E4">
            <w:pPr>
              <w:jc w:val="right"/>
              <w:rPr>
                <w:b/>
                <w:bCs/>
                <w:color w:val="000000"/>
                <w:sz w:val="18"/>
                <w:szCs w:val="18"/>
                <w:lang w:eastAsia="tr-TR"/>
              </w:rPr>
            </w:pPr>
            <w:proofErr w:type="spellStart"/>
            <w:proofErr w:type="gramStart"/>
            <w:r w:rsidRPr="00CB56EC">
              <w:rPr>
                <w:b/>
                <w:bCs/>
                <w:color w:val="000000"/>
                <w:sz w:val="18"/>
                <w:szCs w:val="18"/>
                <w:lang w:eastAsia="tr-TR"/>
              </w:rPr>
              <w:t>G.Nakdi</w:t>
            </w:r>
            <w:proofErr w:type="spellEnd"/>
            <w:proofErr w:type="gramEnd"/>
          </w:p>
        </w:tc>
      </w:tr>
      <w:tr w:rsidR="00E14C5D" w:rsidRPr="00CB56EC" w14:paraId="608686AA" w14:textId="77777777" w:rsidTr="00F30615">
        <w:trPr>
          <w:trHeight w:hRule="exact" w:val="227"/>
        </w:trPr>
        <w:tc>
          <w:tcPr>
            <w:tcW w:w="2969" w:type="dxa"/>
            <w:tcBorders>
              <w:top w:val="dotted" w:sz="4" w:space="0" w:color="auto"/>
            </w:tcBorders>
            <w:shd w:val="clear" w:color="auto" w:fill="auto"/>
            <w:vAlign w:val="bottom"/>
            <w:hideMark/>
          </w:tcPr>
          <w:p w14:paraId="2F76F15E" w14:textId="77777777" w:rsidR="00E14C5D" w:rsidRPr="00CB56EC" w:rsidRDefault="00E14C5D" w:rsidP="004717E4">
            <w:pPr>
              <w:rPr>
                <w:b/>
                <w:bCs/>
                <w:color w:val="000000"/>
                <w:sz w:val="18"/>
                <w:szCs w:val="18"/>
                <w:lang w:eastAsia="tr-TR"/>
              </w:rPr>
            </w:pPr>
            <w:r w:rsidRPr="00CB56EC">
              <w:rPr>
                <w:b/>
                <w:bCs/>
                <w:color w:val="000000"/>
                <w:sz w:val="18"/>
                <w:szCs w:val="18"/>
                <w:lang w:eastAsia="tr-TR"/>
              </w:rPr>
              <w:t>Krediler ve diğer alacaklar</w:t>
            </w:r>
          </w:p>
        </w:tc>
        <w:tc>
          <w:tcPr>
            <w:tcW w:w="1282" w:type="dxa"/>
            <w:tcBorders>
              <w:top w:val="dotted" w:sz="4" w:space="0" w:color="auto"/>
            </w:tcBorders>
            <w:shd w:val="clear" w:color="auto" w:fill="auto"/>
            <w:vAlign w:val="bottom"/>
          </w:tcPr>
          <w:p w14:paraId="01166DDB" w14:textId="77777777" w:rsidR="00E14C5D" w:rsidRPr="00CB56EC" w:rsidRDefault="00E14C5D" w:rsidP="004717E4">
            <w:pPr>
              <w:jc w:val="right"/>
              <w:rPr>
                <w:b/>
                <w:sz w:val="18"/>
                <w:szCs w:val="18"/>
                <w:lang w:eastAsia="tr-TR"/>
              </w:rPr>
            </w:pPr>
          </w:p>
        </w:tc>
        <w:tc>
          <w:tcPr>
            <w:tcW w:w="998" w:type="dxa"/>
            <w:tcBorders>
              <w:top w:val="dotted" w:sz="4" w:space="0" w:color="auto"/>
            </w:tcBorders>
            <w:shd w:val="clear" w:color="auto" w:fill="auto"/>
            <w:vAlign w:val="bottom"/>
          </w:tcPr>
          <w:p w14:paraId="548121B4" w14:textId="77777777" w:rsidR="00E14C5D" w:rsidRPr="00CB56EC" w:rsidRDefault="00E14C5D" w:rsidP="004717E4">
            <w:pPr>
              <w:jc w:val="right"/>
              <w:rPr>
                <w:b/>
                <w:sz w:val="18"/>
                <w:szCs w:val="18"/>
                <w:lang w:eastAsia="tr-TR"/>
              </w:rPr>
            </w:pPr>
          </w:p>
        </w:tc>
        <w:tc>
          <w:tcPr>
            <w:tcW w:w="998" w:type="dxa"/>
            <w:tcBorders>
              <w:top w:val="dotted" w:sz="4" w:space="0" w:color="auto"/>
            </w:tcBorders>
            <w:shd w:val="clear" w:color="auto" w:fill="auto"/>
            <w:vAlign w:val="bottom"/>
          </w:tcPr>
          <w:p w14:paraId="78F6EA9A" w14:textId="77777777" w:rsidR="00E14C5D" w:rsidRPr="00CB56EC" w:rsidRDefault="00E14C5D" w:rsidP="004717E4">
            <w:pPr>
              <w:jc w:val="right"/>
              <w:rPr>
                <w:b/>
                <w:sz w:val="18"/>
                <w:szCs w:val="18"/>
                <w:lang w:eastAsia="tr-TR"/>
              </w:rPr>
            </w:pPr>
          </w:p>
        </w:tc>
        <w:tc>
          <w:tcPr>
            <w:tcW w:w="998" w:type="dxa"/>
            <w:tcBorders>
              <w:top w:val="dotted" w:sz="4" w:space="0" w:color="auto"/>
            </w:tcBorders>
            <w:shd w:val="clear" w:color="auto" w:fill="auto"/>
            <w:vAlign w:val="bottom"/>
          </w:tcPr>
          <w:p w14:paraId="3393170C" w14:textId="77777777" w:rsidR="00E14C5D" w:rsidRPr="00CB56EC" w:rsidRDefault="00E14C5D" w:rsidP="004717E4">
            <w:pPr>
              <w:jc w:val="right"/>
              <w:rPr>
                <w:b/>
                <w:sz w:val="18"/>
                <w:szCs w:val="18"/>
                <w:lang w:eastAsia="tr-TR"/>
              </w:rPr>
            </w:pPr>
          </w:p>
        </w:tc>
        <w:tc>
          <w:tcPr>
            <w:tcW w:w="998" w:type="dxa"/>
            <w:tcBorders>
              <w:top w:val="dotted" w:sz="4" w:space="0" w:color="auto"/>
            </w:tcBorders>
            <w:shd w:val="clear" w:color="auto" w:fill="auto"/>
            <w:vAlign w:val="bottom"/>
            <w:hideMark/>
          </w:tcPr>
          <w:p w14:paraId="2CE80000" w14:textId="77777777" w:rsidR="00E14C5D" w:rsidRPr="00CB56EC" w:rsidRDefault="00E14C5D" w:rsidP="004717E4">
            <w:pPr>
              <w:jc w:val="right"/>
              <w:rPr>
                <w:b/>
                <w:sz w:val="18"/>
                <w:szCs w:val="18"/>
              </w:rPr>
            </w:pPr>
          </w:p>
        </w:tc>
        <w:tc>
          <w:tcPr>
            <w:tcW w:w="999" w:type="dxa"/>
            <w:tcBorders>
              <w:top w:val="dotted" w:sz="4" w:space="0" w:color="auto"/>
            </w:tcBorders>
            <w:shd w:val="clear" w:color="auto" w:fill="auto"/>
            <w:vAlign w:val="bottom"/>
            <w:hideMark/>
          </w:tcPr>
          <w:p w14:paraId="5B54D544" w14:textId="77777777" w:rsidR="00E14C5D" w:rsidRPr="00CB56EC" w:rsidRDefault="00E14C5D" w:rsidP="004717E4">
            <w:pPr>
              <w:jc w:val="right"/>
              <w:rPr>
                <w:b/>
                <w:sz w:val="18"/>
                <w:szCs w:val="18"/>
              </w:rPr>
            </w:pPr>
          </w:p>
        </w:tc>
      </w:tr>
      <w:tr w:rsidR="00511BEC" w:rsidRPr="00CB56EC" w14:paraId="3901A1CF" w14:textId="77777777" w:rsidTr="00F30615">
        <w:trPr>
          <w:trHeight w:hRule="exact" w:val="227"/>
        </w:trPr>
        <w:tc>
          <w:tcPr>
            <w:tcW w:w="2969" w:type="dxa"/>
            <w:shd w:val="clear" w:color="auto" w:fill="auto"/>
            <w:vAlign w:val="bottom"/>
            <w:hideMark/>
          </w:tcPr>
          <w:p w14:paraId="23E9165B" w14:textId="77777777" w:rsidR="00511BEC" w:rsidRPr="00CB56EC" w:rsidRDefault="00511BEC" w:rsidP="00511BEC">
            <w:pPr>
              <w:ind w:firstLineChars="100" w:firstLine="180"/>
              <w:rPr>
                <w:color w:val="404040"/>
                <w:sz w:val="18"/>
                <w:szCs w:val="18"/>
                <w:lang w:eastAsia="tr-TR"/>
              </w:rPr>
            </w:pPr>
            <w:r w:rsidRPr="00CB56EC">
              <w:rPr>
                <w:color w:val="404040"/>
                <w:sz w:val="18"/>
                <w:szCs w:val="18"/>
                <w:lang w:eastAsia="tr-TR"/>
              </w:rPr>
              <w:t xml:space="preserve">Dönem Başı Bakiyesi </w:t>
            </w:r>
          </w:p>
        </w:tc>
        <w:tc>
          <w:tcPr>
            <w:tcW w:w="1282" w:type="dxa"/>
            <w:shd w:val="clear" w:color="auto" w:fill="auto"/>
            <w:vAlign w:val="bottom"/>
          </w:tcPr>
          <w:p w14:paraId="400B586E" w14:textId="1FA156F5" w:rsidR="00511BEC" w:rsidRPr="00CB56EC" w:rsidRDefault="00511BEC" w:rsidP="00511BEC">
            <w:pPr>
              <w:jc w:val="right"/>
              <w:rPr>
                <w:sz w:val="18"/>
                <w:szCs w:val="18"/>
                <w:lang w:eastAsia="tr-TR"/>
              </w:rPr>
            </w:pPr>
            <w:r w:rsidRPr="003D14C0">
              <w:rPr>
                <w:sz w:val="18"/>
                <w:szCs w:val="18"/>
                <w:lang w:eastAsia="tr-TR"/>
              </w:rPr>
              <w:t>-</w:t>
            </w:r>
          </w:p>
        </w:tc>
        <w:tc>
          <w:tcPr>
            <w:tcW w:w="998" w:type="dxa"/>
            <w:shd w:val="clear" w:color="auto" w:fill="auto"/>
            <w:vAlign w:val="bottom"/>
          </w:tcPr>
          <w:p w14:paraId="0E4C56B8" w14:textId="7071ABE7" w:rsidR="00511BEC" w:rsidRPr="00CB56EC" w:rsidRDefault="00511BEC" w:rsidP="00511BEC">
            <w:pPr>
              <w:jc w:val="right"/>
              <w:rPr>
                <w:sz w:val="18"/>
                <w:szCs w:val="18"/>
                <w:lang w:eastAsia="tr-TR"/>
              </w:rPr>
            </w:pPr>
            <w:r w:rsidRPr="003D14C0">
              <w:rPr>
                <w:sz w:val="18"/>
                <w:szCs w:val="18"/>
                <w:lang w:eastAsia="tr-TR"/>
              </w:rPr>
              <w:t>-</w:t>
            </w:r>
          </w:p>
        </w:tc>
        <w:tc>
          <w:tcPr>
            <w:tcW w:w="998" w:type="dxa"/>
            <w:shd w:val="clear" w:color="auto" w:fill="auto"/>
            <w:vAlign w:val="bottom"/>
          </w:tcPr>
          <w:p w14:paraId="21A793C2" w14:textId="529B8AAF" w:rsidR="00511BEC" w:rsidRPr="00CB56EC" w:rsidRDefault="00511BEC" w:rsidP="00511BEC">
            <w:pPr>
              <w:jc w:val="right"/>
              <w:rPr>
                <w:sz w:val="18"/>
                <w:szCs w:val="18"/>
                <w:lang w:eastAsia="tr-TR"/>
              </w:rPr>
            </w:pPr>
            <w:r w:rsidRPr="00DE551A">
              <w:rPr>
                <w:sz w:val="18"/>
                <w:szCs w:val="18"/>
                <w:lang w:eastAsia="tr-TR"/>
              </w:rPr>
              <w:t>137,645</w:t>
            </w:r>
          </w:p>
        </w:tc>
        <w:tc>
          <w:tcPr>
            <w:tcW w:w="998" w:type="dxa"/>
            <w:shd w:val="clear" w:color="auto" w:fill="auto"/>
            <w:vAlign w:val="bottom"/>
          </w:tcPr>
          <w:p w14:paraId="34DC34D2" w14:textId="6FB12C2E" w:rsidR="00511BEC" w:rsidRPr="00CB56EC" w:rsidRDefault="00511BEC" w:rsidP="00511BEC">
            <w:pPr>
              <w:jc w:val="right"/>
              <w:rPr>
                <w:sz w:val="18"/>
                <w:szCs w:val="18"/>
                <w:lang w:eastAsia="tr-TR"/>
              </w:rPr>
            </w:pPr>
            <w:r w:rsidRPr="00DE551A">
              <w:rPr>
                <w:sz w:val="18"/>
                <w:szCs w:val="18"/>
                <w:lang w:eastAsia="tr-TR"/>
              </w:rPr>
              <w:t>195,190</w:t>
            </w:r>
          </w:p>
        </w:tc>
        <w:tc>
          <w:tcPr>
            <w:tcW w:w="998" w:type="dxa"/>
            <w:shd w:val="clear" w:color="auto" w:fill="auto"/>
            <w:vAlign w:val="bottom"/>
            <w:hideMark/>
          </w:tcPr>
          <w:p w14:paraId="7EE330BB" w14:textId="387A6719" w:rsidR="00511BEC" w:rsidRPr="00CB56EC" w:rsidRDefault="00511BEC" w:rsidP="00511BEC">
            <w:pPr>
              <w:jc w:val="right"/>
              <w:rPr>
                <w:sz w:val="18"/>
                <w:szCs w:val="18"/>
                <w:lang w:eastAsia="tr-TR"/>
              </w:rPr>
            </w:pPr>
            <w:r w:rsidRPr="00DE551A">
              <w:rPr>
                <w:sz w:val="18"/>
                <w:szCs w:val="18"/>
                <w:lang w:eastAsia="tr-TR"/>
              </w:rPr>
              <w:t>15,753</w:t>
            </w:r>
          </w:p>
        </w:tc>
        <w:tc>
          <w:tcPr>
            <w:tcW w:w="999" w:type="dxa"/>
            <w:shd w:val="clear" w:color="auto" w:fill="auto"/>
            <w:vAlign w:val="bottom"/>
            <w:hideMark/>
          </w:tcPr>
          <w:p w14:paraId="6CD16AF8" w14:textId="7557CD21" w:rsidR="00511BEC" w:rsidRPr="00CB56EC" w:rsidRDefault="00511BEC" w:rsidP="00511BEC">
            <w:pPr>
              <w:jc w:val="right"/>
              <w:rPr>
                <w:sz w:val="18"/>
                <w:szCs w:val="18"/>
                <w:lang w:eastAsia="tr-TR"/>
              </w:rPr>
            </w:pPr>
            <w:r w:rsidRPr="00DE551A">
              <w:rPr>
                <w:sz w:val="18"/>
                <w:szCs w:val="18"/>
                <w:lang w:eastAsia="tr-TR"/>
              </w:rPr>
              <w:t>1,002</w:t>
            </w:r>
          </w:p>
        </w:tc>
      </w:tr>
      <w:tr w:rsidR="00511BEC" w:rsidRPr="00CB56EC" w14:paraId="44264173" w14:textId="77777777" w:rsidTr="00F30615">
        <w:trPr>
          <w:trHeight w:hRule="exact" w:val="227"/>
        </w:trPr>
        <w:tc>
          <w:tcPr>
            <w:tcW w:w="2969" w:type="dxa"/>
            <w:shd w:val="clear" w:color="auto" w:fill="auto"/>
            <w:vAlign w:val="bottom"/>
          </w:tcPr>
          <w:p w14:paraId="0EA94377" w14:textId="77777777" w:rsidR="00511BEC" w:rsidRPr="00CB56EC" w:rsidRDefault="00511BEC" w:rsidP="00511BEC">
            <w:pPr>
              <w:ind w:firstLineChars="100" w:firstLine="180"/>
              <w:rPr>
                <w:color w:val="404040"/>
                <w:sz w:val="18"/>
                <w:szCs w:val="18"/>
                <w:lang w:eastAsia="tr-TR"/>
              </w:rPr>
            </w:pPr>
            <w:r w:rsidRPr="00CB56EC">
              <w:rPr>
                <w:color w:val="404040"/>
                <w:sz w:val="18"/>
                <w:szCs w:val="18"/>
                <w:lang w:eastAsia="tr-TR"/>
              </w:rPr>
              <w:t>Dönem Sonu Bakiyesi</w:t>
            </w:r>
          </w:p>
        </w:tc>
        <w:tc>
          <w:tcPr>
            <w:tcW w:w="1282" w:type="dxa"/>
            <w:shd w:val="clear" w:color="auto" w:fill="auto"/>
            <w:vAlign w:val="bottom"/>
          </w:tcPr>
          <w:p w14:paraId="0E8DE7BA" w14:textId="064075BB" w:rsidR="00511BEC" w:rsidRPr="00CB56EC" w:rsidRDefault="00F30615" w:rsidP="00511BEC">
            <w:pPr>
              <w:jc w:val="right"/>
              <w:rPr>
                <w:sz w:val="18"/>
                <w:szCs w:val="18"/>
                <w:lang w:eastAsia="tr-TR"/>
              </w:rPr>
            </w:pPr>
            <w:r>
              <w:rPr>
                <w:sz w:val="18"/>
                <w:szCs w:val="18"/>
                <w:lang w:eastAsia="tr-TR"/>
              </w:rPr>
              <w:t>1</w:t>
            </w:r>
          </w:p>
        </w:tc>
        <w:tc>
          <w:tcPr>
            <w:tcW w:w="998" w:type="dxa"/>
            <w:shd w:val="clear" w:color="auto" w:fill="auto"/>
            <w:vAlign w:val="bottom"/>
          </w:tcPr>
          <w:p w14:paraId="74FF8696" w14:textId="4C97CB30" w:rsidR="00511BEC" w:rsidRPr="00CB56EC" w:rsidRDefault="00511BEC" w:rsidP="00511BEC">
            <w:pPr>
              <w:jc w:val="right"/>
              <w:rPr>
                <w:sz w:val="18"/>
                <w:szCs w:val="18"/>
                <w:lang w:eastAsia="tr-TR"/>
              </w:rPr>
            </w:pPr>
            <w:r w:rsidRPr="003D14C0">
              <w:rPr>
                <w:sz w:val="18"/>
                <w:szCs w:val="18"/>
                <w:lang w:eastAsia="tr-TR"/>
              </w:rPr>
              <w:t>-</w:t>
            </w:r>
          </w:p>
        </w:tc>
        <w:tc>
          <w:tcPr>
            <w:tcW w:w="998" w:type="dxa"/>
            <w:shd w:val="clear" w:color="auto" w:fill="auto"/>
            <w:vAlign w:val="bottom"/>
          </w:tcPr>
          <w:p w14:paraId="09DB154B" w14:textId="4CBCB270" w:rsidR="00511BEC" w:rsidRPr="00CB56EC" w:rsidRDefault="00F30615" w:rsidP="00511BEC">
            <w:pPr>
              <w:jc w:val="right"/>
              <w:rPr>
                <w:sz w:val="18"/>
                <w:szCs w:val="18"/>
                <w:lang w:eastAsia="tr-TR"/>
              </w:rPr>
            </w:pPr>
            <w:r>
              <w:rPr>
                <w:sz w:val="18"/>
                <w:szCs w:val="18"/>
                <w:lang w:eastAsia="tr-TR"/>
              </w:rPr>
              <w:t>-</w:t>
            </w:r>
          </w:p>
        </w:tc>
        <w:tc>
          <w:tcPr>
            <w:tcW w:w="998" w:type="dxa"/>
            <w:shd w:val="clear" w:color="auto" w:fill="auto"/>
            <w:vAlign w:val="bottom"/>
          </w:tcPr>
          <w:p w14:paraId="34CC87D5" w14:textId="39220D25" w:rsidR="00511BEC" w:rsidRPr="00CB56EC" w:rsidRDefault="00F30615" w:rsidP="00511BEC">
            <w:pPr>
              <w:jc w:val="right"/>
              <w:rPr>
                <w:sz w:val="18"/>
                <w:szCs w:val="18"/>
                <w:lang w:eastAsia="tr-TR"/>
              </w:rPr>
            </w:pPr>
            <w:r>
              <w:rPr>
                <w:sz w:val="18"/>
                <w:szCs w:val="18"/>
                <w:lang w:eastAsia="tr-TR"/>
              </w:rPr>
              <w:t>433,897</w:t>
            </w:r>
          </w:p>
        </w:tc>
        <w:tc>
          <w:tcPr>
            <w:tcW w:w="998" w:type="dxa"/>
            <w:shd w:val="clear" w:color="auto" w:fill="auto"/>
            <w:vAlign w:val="bottom"/>
          </w:tcPr>
          <w:p w14:paraId="2583C8F4" w14:textId="738D8D56" w:rsidR="00511BEC" w:rsidRPr="00CB56EC" w:rsidRDefault="00F30615" w:rsidP="00511BEC">
            <w:pPr>
              <w:jc w:val="right"/>
              <w:rPr>
                <w:sz w:val="18"/>
                <w:szCs w:val="18"/>
                <w:lang w:eastAsia="tr-TR"/>
              </w:rPr>
            </w:pPr>
            <w:r>
              <w:rPr>
                <w:sz w:val="18"/>
                <w:szCs w:val="18"/>
                <w:lang w:eastAsia="tr-TR"/>
              </w:rPr>
              <w:t>60,986</w:t>
            </w:r>
          </w:p>
        </w:tc>
        <w:tc>
          <w:tcPr>
            <w:tcW w:w="999" w:type="dxa"/>
            <w:shd w:val="clear" w:color="auto" w:fill="auto"/>
            <w:vAlign w:val="bottom"/>
          </w:tcPr>
          <w:p w14:paraId="4BC0F28F" w14:textId="22CCAD02" w:rsidR="00511BEC" w:rsidRPr="00CB56EC" w:rsidRDefault="00511BEC" w:rsidP="00511BEC">
            <w:pPr>
              <w:jc w:val="right"/>
              <w:rPr>
                <w:sz w:val="18"/>
                <w:szCs w:val="18"/>
                <w:lang w:eastAsia="tr-TR"/>
              </w:rPr>
            </w:pPr>
            <w:r w:rsidRPr="00DE551A">
              <w:rPr>
                <w:sz w:val="18"/>
                <w:szCs w:val="18"/>
                <w:lang w:eastAsia="tr-TR"/>
              </w:rPr>
              <w:t>1,002</w:t>
            </w:r>
          </w:p>
        </w:tc>
      </w:tr>
      <w:tr w:rsidR="00511BEC" w:rsidRPr="00CB56EC" w14:paraId="2D242036" w14:textId="77777777" w:rsidTr="00F30615">
        <w:trPr>
          <w:trHeight w:hRule="exact" w:val="227"/>
        </w:trPr>
        <w:tc>
          <w:tcPr>
            <w:tcW w:w="2969" w:type="dxa"/>
            <w:tcBorders>
              <w:bottom w:val="thinThickSmallGap" w:sz="24" w:space="0" w:color="auto"/>
            </w:tcBorders>
            <w:shd w:val="clear" w:color="auto" w:fill="auto"/>
            <w:vAlign w:val="bottom"/>
          </w:tcPr>
          <w:p w14:paraId="0AA9A907" w14:textId="77777777" w:rsidR="00511BEC" w:rsidRPr="00CB56EC" w:rsidRDefault="00511BEC" w:rsidP="00511BEC">
            <w:pPr>
              <w:rPr>
                <w:color w:val="404040"/>
                <w:sz w:val="18"/>
                <w:szCs w:val="18"/>
                <w:lang w:eastAsia="tr-TR"/>
              </w:rPr>
            </w:pPr>
            <w:r w:rsidRPr="00CB56EC">
              <w:rPr>
                <w:color w:val="404040"/>
                <w:sz w:val="18"/>
                <w:szCs w:val="18"/>
                <w:lang w:eastAsia="tr-TR"/>
              </w:rPr>
              <w:t>Alınan kâr payı ve komisyon gelirleri</w:t>
            </w:r>
          </w:p>
        </w:tc>
        <w:tc>
          <w:tcPr>
            <w:tcW w:w="1282" w:type="dxa"/>
            <w:tcBorders>
              <w:bottom w:val="thinThickSmallGap" w:sz="24" w:space="0" w:color="auto"/>
            </w:tcBorders>
            <w:shd w:val="clear" w:color="auto" w:fill="auto"/>
            <w:vAlign w:val="bottom"/>
          </w:tcPr>
          <w:p w14:paraId="29C639A0" w14:textId="632578EA" w:rsidR="00511BEC" w:rsidRPr="00CB56EC" w:rsidRDefault="00511BEC" w:rsidP="00511BEC">
            <w:pPr>
              <w:jc w:val="right"/>
              <w:rPr>
                <w:sz w:val="18"/>
                <w:szCs w:val="18"/>
                <w:lang w:eastAsia="tr-TR"/>
              </w:rPr>
            </w:pPr>
            <w:r w:rsidRPr="003D14C0">
              <w:rPr>
                <w:sz w:val="18"/>
                <w:szCs w:val="18"/>
                <w:lang w:eastAsia="tr-TR"/>
              </w:rPr>
              <w:t>-</w:t>
            </w:r>
          </w:p>
        </w:tc>
        <w:tc>
          <w:tcPr>
            <w:tcW w:w="998" w:type="dxa"/>
            <w:tcBorders>
              <w:bottom w:val="thinThickSmallGap" w:sz="24" w:space="0" w:color="auto"/>
            </w:tcBorders>
            <w:shd w:val="clear" w:color="auto" w:fill="auto"/>
            <w:vAlign w:val="bottom"/>
          </w:tcPr>
          <w:p w14:paraId="349D7EED" w14:textId="27B8526E" w:rsidR="00511BEC" w:rsidRPr="00CB56EC" w:rsidRDefault="00511BEC" w:rsidP="00511BEC">
            <w:pPr>
              <w:jc w:val="right"/>
              <w:rPr>
                <w:sz w:val="18"/>
                <w:szCs w:val="18"/>
                <w:lang w:eastAsia="tr-TR"/>
              </w:rPr>
            </w:pPr>
            <w:r w:rsidRPr="003D14C0">
              <w:rPr>
                <w:sz w:val="18"/>
                <w:szCs w:val="18"/>
                <w:lang w:eastAsia="tr-TR"/>
              </w:rPr>
              <w:t>-</w:t>
            </w:r>
          </w:p>
        </w:tc>
        <w:tc>
          <w:tcPr>
            <w:tcW w:w="998" w:type="dxa"/>
            <w:tcBorders>
              <w:bottom w:val="thinThickSmallGap" w:sz="24" w:space="0" w:color="auto"/>
            </w:tcBorders>
            <w:shd w:val="clear" w:color="auto" w:fill="auto"/>
            <w:vAlign w:val="bottom"/>
          </w:tcPr>
          <w:p w14:paraId="191B0EBC" w14:textId="3E3819BD" w:rsidR="00511BEC" w:rsidRPr="00CB56EC" w:rsidRDefault="00F30615" w:rsidP="00511BEC">
            <w:pPr>
              <w:jc w:val="right"/>
              <w:rPr>
                <w:sz w:val="18"/>
                <w:szCs w:val="18"/>
                <w:lang w:eastAsia="tr-TR"/>
              </w:rPr>
            </w:pPr>
            <w:r>
              <w:rPr>
                <w:sz w:val="18"/>
                <w:szCs w:val="18"/>
                <w:lang w:eastAsia="tr-TR"/>
              </w:rPr>
              <w:t>1,610</w:t>
            </w:r>
          </w:p>
        </w:tc>
        <w:tc>
          <w:tcPr>
            <w:tcW w:w="998" w:type="dxa"/>
            <w:tcBorders>
              <w:bottom w:val="thinThickSmallGap" w:sz="24" w:space="0" w:color="auto"/>
            </w:tcBorders>
            <w:shd w:val="clear" w:color="auto" w:fill="auto"/>
            <w:vAlign w:val="bottom"/>
          </w:tcPr>
          <w:p w14:paraId="3E110476" w14:textId="5A6DD5B8" w:rsidR="00511BEC" w:rsidRPr="00CB56EC" w:rsidRDefault="00F30615" w:rsidP="00511BEC">
            <w:pPr>
              <w:jc w:val="right"/>
              <w:rPr>
                <w:sz w:val="18"/>
                <w:szCs w:val="18"/>
                <w:lang w:eastAsia="tr-TR"/>
              </w:rPr>
            </w:pPr>
            <w:r>
              <w:rPr>
                <w:sz w:val="18"/>
                <w:szCs w:val="18"/>
                <w:lang w:eastAsia="tr-TR"/>
              </w:rPr>
              <w:t>152</w:t>
            </w:r>
          </w:p>
        </w:tc>
        <w:tc>
          <w:tcPr>
            <w:tcW w:w="998" w:type="dxa"/>
            <w:tcBorders>
              <w:bottom w:val="thinThickSmallGap" w:sz="24" w:space="0" w:color="auto"/>
            </w:tcBorders>
            <w:shd w:val="clear" w:color="auto" w:fill="auto"/>
            <w:vAlign w:val="bottom"/>
          </w:tcPr>
          <w:p w14:paraId="2DE4E541" w14:textId="463030BA" w:rsidR="00511BEC" w:rsidRPr="00CB56EC" w:rsidRDefault="00F30615" w:rsidP="00511BEC">
            <w:pPr>
              <w:jc w:val="right"/>
              <w:rPr>
                <w:sz w:val="18"/>
                <w:szCs w:val="18"/>
                <w:lang w:eastAsia="tr-TR"/>
              </w:rPr>
            </w:pPr>
            <w:r>
              <w:rPr>
                <w:sz w:val="18"/>
                <w:szCs w:val="18"/>
                <w:lang w:eastAsia="tr-TR"/>
              </w:rPr>
              <w:t>2,256</w:t>
            </w:r>
          </w:p>
        </w:tc>
        <w:tc>
          <w:tcPr>
            <w:tcW w:w="999" w:type="dxa"/>
            <w:tcBorders>
              <w:bottom w:val="thinThickSmallGap" w:sz="24" w:space="0" w:color="auto"/>
            </w:tcBorders>
            <w:shd w:val="clear" w:color="auto" w:fill="auto"/>
            <w:vAlign w:val="bottom"/>
          </w:tcPr>
          <w:p w14:paraId="413BC5E8" w14:textId="02CEBC64" w:rsidR="00511BEC" w:rsidRPr="00CB56EC" w:rsidRDefault="00F30615" w:rsidP="00511BEC">
            <w:pPr>
              <w:jc w:val="right"/>
              <w:rPr>
                <w:sz w:val="18"/>
                <w:szCs w:val="18"/>
                <w:lang w:eastAsia="tr-TR"/>
              </w:rPr>
            </w:pPr>
            <w:r>
              <w:rPr>
                <w:sz w:val="18"/>
                <w:szCs w:val="18"/>
                <w:lang w:eastAsia="tr-TR"/>
              </w:rPr>
              <w:t>1</w:t>
            </w:r>
          </w:p>
        </w:tc>
      </w:tr>
    </w:tbl>
    <w:p w14:paraId="5DF483AB" w14:textId="77777777" w:rsidR="00E14C5D" w:rsidRPr="00CB56EC" w:rsidRDefault="00E14C5D" w:rsidP="00E30CF9">
      <w:pPr>
        <w:autoSpaceDE w:val="0"/>
        <w:autoSpaceDN w:val="0"/>
        <w:adjustRightInd w:val="0"/>
        <w:rPr>
          <w:rFonts w:eastAsia="Arial Unicode MS"/>
          <w:szCs w:val="16"/>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69"/>
        <w:gridCol w:w="1282"/>
        <w:gridCol w:w="998"/>
        <w:gridCol w:w="998"/>
        <w:gridCol w:w="998"/>
        <w:gridCol w:w="998"/>
        <w:gridCol w:w="999"/>
      </w:tblGrid>
      <w:tr w:rsidR="004717E4" w:rsidRPr="00CB56EC" w14:paraId="197FAC14" w14:textId="77777777" w:rsidTr="007A5808">
        <w:trPr>
          <w:trHeight w:hRule="exact" w:val="716"/>
        </w:trPr>
        <w:tc>
          <w:tcPr>
            <w:tcW w:w="2969" w:type="dxa"/>
            <w:tcBorders>
              <w:top w:val="single" w:sz="6" w:space="0" w:color="auto"/>
              <w:left w:val="single" w:sz="6" w:space="0" w:color="auto"/>
              <w:bottom w:val="dotted" w:sz="4" w:space="0" w:color="auto"/>
            </w:tcBorders>
            <w:shd w:val="clear" w:color="auto" w:fill="auto"/>
            <w:vAlign w:val="bottom"/>
          </w:tcPr>
          <w:p w14:paraId="086C1EFA" w14:textId="77777777" w:rsidR="004717E4" w:rsidRPr="00CB56EC" w:rsidRDefault="004717E4" w:rsidP="00AE7CA8">
            <w:pPr>
              <w:tabs>
                <w:tab w:val="num" w:pos="3060"/>
                <w:tab w:val="num" w:pos="3420"/>
              </w:tabs>
              <w:autoSpaceDE w:val="0"/>
              <w:autoSpaceDN w:val="0"/>
              <w:adjustRightInd w:val="0"/>
              <w:rPr>
                <w:b/>
                <w:bCs/>
                <w:sz w:val="18"/>
                <w:szCs w:val="18"/>
              </w:rPr>
            </w:pPr>
            <w:r w:rsidRPr="00CB56EC">
              <w:rPr>
                <w:b/>
                <w:bCs/>
                <w:sz w:val="18"/>
                <w:szCs w:val="18"/>
              </w:rPr>
              <w:t>Önceki dönem</w:t>
            </w:r>
          </w:p>
          <w:p w14:paraId="36ED06DB" w14:textId="77777777" w:rsidR="004717E4" w:rsidRPr="00CB56EC" w:rsidRDefault="004717E4" w:rsidP="00AE7CA8">
            <w:pPr>
              <w:tabs>
                <w:tab w:val="num" w:pos="3060"/>
                <w:tab w:val="num" w:pos="3420"/>
              </w:tabs>
              <w:autoSpaceDE w:val="0"/>
              <w:autoSpaceDN w:val="0"/>
              <w:adjustRightInd w:val="0"/>
              <w:rPr>
                <w:b/>
                <w:bCs/>
                <w:sz w:val="18"/>
                <w:szCs w:val="18"/>
              </w:rPr>
            </w:pPr>
          </w:p>
          <w:p w14:paraId="3E2CD594" w14:textId="77777777" w:rsidR="004717E4" w:rsidRPr="00CB56EC" w:rsidRDefault="004717E4" w:rsidP="00AE7CA8">
            <w:pPr>
              <w:tabs>
                <w:tab w:val="num" w:pos="3060"/>
                <w:tab w:val="num" w:pos="3420"/>
              </w:tabs>
              <w:autoSpaceDE w:val="0"/>
              <w:autoSpaceDN w:val="0"/>
              <w:adjustRightInd w:val="0"/>
              <w:rPr>
                <w:b/>
                <w:bCs/>
                <w:sz w:val="18"/>
                <w:szCs w:val="18"/>
                <w:lang w:eastAsia="en-GB"/>
              </w:rPr>
            </w:pPr>
            <w:r w:rsidRPr="00CB56EC">
              <w:rPr>
                <w:b/>
                <w:bCs/>
                <w:color w:val="000000"/>
                <w:sz w:val="18"/>
                <w:szCs w:val="18"/>
                <w:lang w:eastAsia="tr-TR"/>
              </w:rPr>
              <w:t>Banka'nın dâhil olduğu risk grubu</w:t>
            </w:r>
          </w:p>
          <w:p w14:paraId="590A5652" w14:textId="77777777" w:rsidR="004717E4" w:rsidRPr="00CB56EC" w:rsidRDefault="004717E4" w:rsidP="00AE7CA8">
            <w:pPr>
              <w:rPr>
                <w:b/>
                <w:sz w:val="18"/>
                <w:szCs w:val="18"/>
                <w:lang w:eastAsia="tr-TR"/>
              </w:rPr>
            </w:pPr>
          </w:p>
        </w:tc>
        <w:tc>
          <w:tcPr>
            <w:tcW w:w="2280" w:type="dxa"/>
            <w:gridSpan w:val="2"/>
            <w:tcBorders>
              <w:top w:val="single" w:sz="6" w:space="0" w:color="auto"/>
              <w:bottom w:val="dotted" w:sz="4" w:space="0" w:color="auto"/>
            </w:tcBorders>
            <w:shd w:val="clear" w:color="auto" w:fill="auto"/>
            <w:vAlign w:val="center"/>
          </w:tcPr>
          <w:p w14:paraId="7C9E7388" w14:textId="77777777" w:rsidR="004717E4" w:rsidRPr="00CB56EC" w:rsidRDefault="004717E4" w:rsidP="00AE7CA8">
            <w:pPr>
              <w:jc w:val="center"/>
              <w:rPr>
                <w:b/>
                <w:bCs/>
                <w:sz w:val="18"/>
                <w:szCs w:val="18"/>
                <w:lang w:eastAsia="tr-TR"/>
              </w:rPr>
            </w:pPr>
            <w:r w:rsidRPr="00CB56EC">
              <w:rPr>
                <w:b/>
                <w:bCs/>
                <w:color w:val="000000"/>
                <w:sz w:val="18"/>
                <w:szCs w:val="18"/>
                <w:lang w:eastAsia="tr-TR"/>
              </w:rPr>
              <w:t>İştirak, bağlı ortaklıklar ve birlikte kontrol edilen ortaklıklar (iş ortaklıkları</w:t>
            </w:r>
          </w:p>
        </w:tc>
        <w:tc>
          <w:tcPr>
            <w:tcW w:w="1996" w:type="dxa"/>
            <w:gridSpan w:val="2"/>
            <w:tcBorders>
              <w:top w:val="single" w:sz="6" w:space="0" w:color="auto"/>
              <w:bottom w:val="dotted" w:sz="4" w:space="0" w:color="auto"/>
            </w:tcBorders>
            <w:shd w:val="clear" w:color="auto" w:fill="auto"/>
            <w:vAlign w:val="center"/>
          </w:tcPr>
          <w:p w14:paraId="65C33040" w14:textId="77777777" w:rsidR="004717E4" w:rsidRPr="00CB56EC" w:rsidRDefault="004717E4" w:rsidP="00AE7CA8">
            <w:pPr>
              <w:jc w:val="center"/>
              <w:rPr>
                <w:b/>
                <w:bCs/>
                <w:sz w:val="18"/>
                <w:szCs w:val="18"/>
                <w:lang w:eastAsia="tr-TR"/>
              </w:rPr>
            </w:pPr>
            <w:r w:rsidRPr="00CB56EC">
              <w:rPr>
                <w:b/>
                <w:bCs/>
                <w:color w:val="000000"/>
                <w:sz w:val="18"/>
                <w:szCs w:val="18"/>
                <w:lang w:eastAsia="tr-TR"/>
              </w:rPr>
              <w:t>Bankanın doğrudan ve dolaylı ortaklıkları</w:t>
            </w:r>
          </w:p>
        </w:tc>
        <w:tc>
          <w:tcPr>
            <w:tcW w:w="1997" w:type="dxa"/>
            <w:gridSpan w:val="2"/>
            <w:tcBorders>
              <w:top w:val="single" w:sz="6" w:space="0" w:color="auto"/>
              <w:bottom w:val="dotted" w:sz="4" w:space="0" w:color="auto"/>
              <w:right w:val="single" w:sz="6" w:space="0" w:color="auto"/>
            </w:tcBorders>
            <w:shd w:val="clear" w:color="auto" w:fill="auto"/>
            <w:vAlign w:val="center"/>
          </w:tcPr>
          <w:p w14:paraId="0C1EED3B" w14:textId="77777777" w:rsidR="004717E4" w:rsidRPr="00CB56EC" w:rsidRDefault="004717E4" w:rsidP="00AE7CA8">
            <w:pPr>
              <w:jc w:val="center"/>
              <w:rPr>
                <w:b/>
                <w:bCs/>
                <w:sz w:val="18"/>
                <w:szCs w:val="18"/>
                <w:lang w:eastAsia="tr-TR"/>
              </w:rPr>
            </w:pPr>
            <w:r w:rsidRPr="00CB56EC">
              <w:rPr>
                <w:b/>
                <w:bCs/>
                <w:color w:val="000000"/>
                <w:sz w:val="18"/>
                <w:szCs w:val="18"/>
                <w:lang w:eastAsia="tr-TR"/>
              </w:rPr>
              <w:t xml:space="preserve">Risk grubuna </w:t>
            </w:r>
            <w:r w:rsidR="00C73A0E" w:rsidRPr="00CB56EC">
              <w:rPr>
                <w:b/>
                <w:bCs/>
                <w:color w:val="000000"/>
                <w:sz w:val="18"/>
                <w:szCs w:val="18"/>
                <w:lang w:eastAsia="tr-TR"/>
              </w:rPr>
              <w:t>dâhil</w:t>
            </w:r>
            <w:r w:rsidRPr="00CB56EC">
              <w:rPr>
                <w:b/>
                <w:bCs/>
                <w:color w:val="000000"/>
                <w:sz w:val="18"/>
                <w:szCs w:val="18"/>
                <w:lang w:eastAsia="tr-TR"/>
              </w:rPr>
              <w:t xml:space="preserve"> olan diğer gerçek ve tüzel kişiler</w:t>
            </w:r>
          </w:p>
        </w:tc>
      </w:tr>
      <w:tr w:rsidR="004717E4" w:rsidRPr="00CB56EC" w14:paraId="3C2C49EC" w14:textId="77777777" w:rsidTr="007A5808">
        <w:trPr>
          <w:trHeight w:hRule="exact" w:val="227"/>
        </w:trPr>
        <w:tc>
          <w:tcPr>
            <w:tcW w:w="2969" w:type="dxa"/>
            <w:tcBorders>
              <w:top w:val="dotted" w:sz="4" w:space="0" w:color="auto"/>
              <w:left w:val="single" w:sz="6" w:space="0" w:color="auto"/>
              <w:bottom w:val="dotted" w:sz="4" w:space="0" w:color="auto"/>
            </w:tcBorders>
            <w:shd w:val="clear" w:color="auto" w:fill="auto"/>
            <w:vAlign w:val="bottom"/>
            <w:hideMark/>
          </w:tcPr>
          <w:p w14:paraId="51F94538" w14:textId="77777777" w:rsidR="004717E4" w:rsidRPr="00CB56EC" w:rsidRDefault="004717E4" w:rsidP="00AE7CA8">
            <w:pPr>
              <w:rPr>
                <w:b/>
                <w:sz w:val="18"/>
                <w:szCs w:val="18"/>
                <w:lang w:eastAsia="tr-TR"/>
              </w:rPr>
            </w:pPr>
          </w:p>
        </w:tc>
        <w:tc>
          <w:tcPr>
            <w:tcW w:w="1282" w:type="dxa"/>
            <w:tcBorders>
              <w:top w:val="dotted" w:sz="4" w:space="0" w:color="auto"/>
              <w:bottom w:val="dotted" w:sz="4" w:space="0" w:color="auto"/>
            </w:tcBorders>
            <w:shd w:val="clear" w:color="auto" w:fill="auto"/>
            <w:vAlign w:val="bottom"/>
          </w:tcPr>
          <w:p w14:paraId="62E159E5" w14:textId="77777777" w:rsidR="004717E4" w:rsidRPr="00CB56EC" w:rsidRDefault="004717E4" w:rsidP="004717E4">
            <w:pPr>
              <w:jc w:val="right"/>
              <w:rPr>
                <w:b/>
                <w:bCs/>
                <w:color w:val="000000"/>
                <w:sz w:val="18"/>
                <w:szCs w:val="18"/>
                <w:lang w:eastAsia="tr-TR"/>
              </w:rPr>
            </w:pPr>
            <w:r w:rsidRPr="00CB56EC">
              <w:rPr>
                <w:b/>
                <w:bCs/>
                <w:color w:val="000000"/>
                <w:sz w:val="18"/>
                <w:szCs w:val="18"/>
                <w:lang w:eastAsia="tr-TR"/>
              </w:rPr>
              <w:t>Nakdi</w:t>
            </w:r>
          </w:p>
        </w:tc>
        <w:tc>
          <w:tcPr>
            <w:tcW w:w="998" w:type="dxa"/>
            <w:tcBorders>
              <w:top w:val="dotted" w:sz="4" w:space="0" w:color="auto"/>
              <w:bottom w:val="dotted" w:sz="4" w:space="0" w:color="auto"/>
            </w:tcBorders>
            <w:shd w:val="clear" w:color="auto" w:fill="auto"/>
            <w:vAlign w:val="bottom"/>
          </w:tcPr>
          <w:p w14:paraId="7A429D40" w14:textId="77777777" w:rsidR="004717E4" w:rsidRPr="00CB56EC" w:rsidRDefault="004717E4" w:rsidP="004717E4">
            <w:pPr>
              <w:jc w:val="right"/>
              <w:rPr>
                <w:b/>
                <w:bCs/>
                <w:color w:val="000000"/>
                <w:sz w:val="18"/>
                <w:szCs w:val="18"/>
                <w:lang w:eastAsia="tr-TR"/>
              </w:rPr>
            </w:pPr>
            <w:proofErr w:type="spellStart"/>
            <w:proofErr w:type="gramStart"/>
            <w:r w:rsidRPr="00CB56EC">
              <w:rPr>
                <w:b/>
                <w:bCs/>
                <w:color w:val="000000"/>
                <w:sz w:val="18"/>
                <w:szCs w:val="18"/>
                <w:lang w:eastAsia="tr-TR"/>
              </w:rPr>
              <w:t>G.Nakdi</w:t>
            </w:r>
            <w:proofErr w:type="spellEnd"/>
            <w:proofErr w:type="gramEnd"/>
          </w:p>
        </w:tc>
        <w:tc>
          <w:tcPr>
            <w:tcW w:w="998" w:type="dxa"/>
            <w:tcBorders>
              <w:top w:val="dotted" w:sz="4" w:space="0" w:color="auto"/>
              <w:bottom w:val="dotted" w:sz="4" w:space="0" w:color="auto"/>
            </w:tcBorders>
            <w:shd w:val="clear" w:color="auto" w:fill="auto"/>
            <w:vAlign w:val="bottom"/>
          </w:tcPr>
          <w:p w14:paraId="68979224" w14:textId="77777777" w:rsidR="004717E4" w:rsidRPr="00CB56EC" w:rsidRDefault="004717E4" w:rsidP="004717E4">
            <w:pPr>
              <w:jc w:val="right"/>
              <w:rPr>
                <w:b/>
                <w:bCs/>
                <w:color w:val="000000"/>
                <w:sz w:val="18"/>
                <w:szCs w:val="18"/>
                <w:lang w:eastAsia="tr-TR"/>
              </w:rPr>
            </w:pPr>
            <w:r w:rsidRPr="00CB56EC">
              <w:rPr>
                <w:b/>
                <w:bCs/>
                <w:color w:val="000000"/>
                <w:sz w:val="18"/>
                <w:szCs w:val="18"/>
                <w:lang w:eastAsia="tr-TR"/>
              </w:rPr>
              <w:t>Nakdi</w:t>
            </w:r>
          </w:p>
        </w:tc>
        <w:tc>
          <w:tcPr>
            <w:tcW w:w="998" w:type="dxa"/>
            <w:tcBorders>
              <w:top w:val="dotted" w:sz="4" w:space="0" w:color="auto"/>
              <w:bottom w:val="dotted" w:sz="4" w:space="0" w:color="auto"/>
            </w:tcBorders>
            <w:shd w:val="clear" w:color="auto" w:fill="auto"/>
            <w:vAlign w:val="bottom"/>
          </w:tcPr>
          <w:p w14:paraId="19CE4C84" w14:textId="77777777" w:rsidR="004717E4" w:rsidRPr="00CB56EC" w:rsidRDefault="004717E4" w:rsidP="004717E4">
            <w:pPr>
              <w:jc w:val="right"/>
              <w:rPr>
                <w:b/>
                <w:bCs/>
                <w:color w:val="000000"/>
                <w:sz w:val="18"/>
                <w:szCs w:val="18"/>
                <w:lang w:eastAsia="tr-TR"/>
              </w:rPr>
            </w:pPr>
            <w:proofErr w:type="spellStart"/>
            <w:proofErr w:type="gramStart"/>
            <w:r w:rsidRPr="00CB56EC">
              <w:rPr>
                <w:b/>
                <w:bCs/>
                <w:color w:val="000000"/>
                <w:sz w:val="18"/>
                <w:szCs w:val="18"/>
                <w:lang w:eastAsia="tr-TR"/>
              </w:rPr>
              <w:t>G.Nakdi</w:t>
            </w:r>
            <w:proofErr w:type="spellEnd"/>
            <w:proofErr w:type="gramEnd"/>
          </w:p>
        </w:tc>
        <w:tc>
          <w:tcPr>
            <w:tcW w:w="998" w:type="dxa"/>
            <w:tcBorders>
              <w:top w:val="dotted" w:sz="4" w:space="0" w:color="auto"/>
              <w:bottom w:val="dotted" w:sz="4" w:space="0" w:color="auto"/>
            </w:tcBorders>
            <w:shd w:val="clear" w:color="auto" w:fill="auto"/>
            <w:vAlign w:val="bottom"/>
            <w:hideMark/>
          </w:tcPr>
          <w:p w14:paraId="1A5A2AD7" w14:textId="77777777" w:rsidR="004717E4" w:rsidRPr="00CB56EC" w:rsidRDefault="004717E4" w:rsidP="004717E4">
            <w:pPr>
              <w:jc w:val="right"/>
              <w:rPr>
                <w:b/>
                <w:bCs/>
                <w:color w:val="000000"/>
                <w:sz w:val="18"/>
                <w:szCs w:val="18"/>
                <w:lang w:eastAsia="tr-TR"/>
              </w:rPr>
            </w:pPr>
            <w:r w:rsidRPr="00CB56EC">
              <w:rPr>
                <w:b/>
                <w:bCs/>
                <w:color w:val="000000"/>
                <w:sz w:val="18"/>
                <w:szCs w:val="18"/>
                <w:lang w:eastAsia="tr-TR"/>
              </w:rPr>
              <w:t>Nakdi</w:t>
            </w:r>
          </w:p>
        </w:tc>
        <w:tc>
          <w:tcPr>
            <w:tcW w:w="999" w:type="dxa"/>
            <w:tcBorders>
              <w:top w:val="dotted" w:sz="4" w:space="0" w:color="auto"/>
              <w:bottom w:val="dotted" w:sz="4" w:space="0" w:color="auto"/>
              <w:right w:val="single" w:sz="6" w:space="0" w:color="auto"/>
            </w:tcBorders>
            <w:shd w:val="clear" w:color="auto" w:fill="auto"/>
            <w:vAlign w:val="bottom"/>
            <w:hideMark/>
          </w:tcPr>
          <w:p w14:paraId="102A2724" w14:textId="77777777" w:rsidR="004717E4" w:rsidRPr="00CB56EC" w:rsidRDefault="004717E4" w:rsidP="004717E4">
            <w:pPr>
              <w:jc w:val="right"/>
              <w:rPr>
                <w:b/>
                <w:bCs/>
                <w:color w:val="000000"/>
                <w:sz w:val="18"/>
                <w:szCs w:val="18"/>
                <w:lang w:eastAsia="tr-TR"/>
              </w:rPr>
            </w:pPr>
            <w:proofErr w:type="spellStart"/>
            <w:proofErr w:type="gramStart"/>
            <w:r w:rsidRPr="00CB56EC">
              <w:rPr>
                <w:b/>
                <w:bCs/>
                <w:color w:val="000000"/>
                <w:sz w:val="18"/>
                <w:szCs w:val="18"/>
                <w:lang w:eastAsia="tr-TR"/>
              </w:rPr>
              <w:t>G.Nakdi</w:t>
            </w:r>
            <w:proofErr w:type="spellEnd"/>
            <w:proofErr w:type="gramEnd"/>
          </w:p>
        </w:tc>
      </w:tr>
      <w:tr w:rsidR="004717E4" w:rsidRPr="00CB56EC" w14:paraId="64175D8B" w14:textId="77777777" w:rsidTr="007A5808">
        <w:trPr>
          <w:trHeight w:hRule="exact" w:val="227"/>
        </w:trPr>
        <w:tc>
          <w:tcPr>
            <w:tcW w:w="2969" w:type="dxa"/>
            <w:tcBorders>
              <w:top w:val="dotted" w:sz="4" w:space="0" w:color="auto"/>
            </w:tcBorders>
            <w:shd w:val="clear" w:color="auto" w:fill="auto"/>
            <w:vAlign w:val="bottom"/>
            <w:hideMark/>
          </w:tcPr>
          <w:p w14:paraId="0A1CC545" w14:textId="77777777" w:rsidR="004717E4" w:rsidRPr="00CB56EC" w:rsidRDefault="004717E4" w:rsidP="004717E4">
            <w:pPr>
              <w:rPr>
                <w:b/>
                <w:bCs/>
                <w:color w:val="000000"/>
                <w:sz w:val="18"/>
                <w:szCs w:val="18"/>
                <w:lang w:eastAsia="tr-TR"/>
              </w:rPr>
            </w:pPr>
            <w:r w:rsidRPr="00CB56EC">
              <w:rPr>
                <w:b/>
                <w:bCs/>
                <w:color w:val="000000"/>
                <w:sz w:val="18"/>
                <w:szCs w:val="18"/>
                <w:lang w:eastAsia="tr-TR"/>
              </w:rPr>
              <w:t>Krediler ve diğer alacaklar</w:t>
            </w:r>
          </w:p>
        </w:tc>
        <w:tc>
          <w:tcPr>
            <w:tcW w:w="1282" w:type="dxa"/>
            <w:tcBorders>
              <w:top w:val="dotted" w:sz="4" w:space="0" w:color="auto"/>
            </w:tcBorders>
            <w:shd w:val="clear" w:color="auto" w:fill="auto"/>
            <w:vAlign w:val="bottom"/>
          </w:tcPr>
          <w:p w14:paraId="0CC89613" w14:textId="77777777" w:rsidR="004717E4" w:rsidRPr="00CB56EC" w:rsidRDefault="004717E4" w:rsidP="004717E4">
            <w:pPr>
              <w:jc w:val="right"/>
              <w:rPr>
                <w:b/>
                <w:sz w:val="18"/>
                <w:szCs w:val="18"/>
              </w:rPr>
            </w:pPr>
          </w:p>
        </w:tc>
        <w:tc>
          <w:tcPr>
            <w:tcW w:w="998" w:type="dxa"/>
            <w:tcBorders>
              <w:top w:val="dotted" w:sz="4" w:space="0" w:color="auto"/>
            </w:tcBorders>
            <w:shd w:val="clear" w:color="auto" w:fill="auto"/>
            <w:vAlign w:val="bottom"/>
          </w:tcPr>
          <w:p w14:paraId="06321E9D" w14:textId="77777777" w:rsidR="004717E4" w:rsidRPr="00CB56EC" w:rsidRDefault="004717E4" w:rsidP="004717E4">
            <w:pPr>
              <w:jc w:val="right"/>
              <w:rPr>
                <w:b/>
                <w:sz w:val="18"/>
                <w:szCs w:val="18"/>
              </w:rPr>
            </w:pPr>
          </w:p>
        </w:tc>
        <w:tc>
          <w:tcPr>
            <w:tcW w:w="998" w:type="dxa"/>
            <w:tcBorders>
              <w:top w:val="dotted" w:sz="4" w:space="0" w:color="auto"/>
            </w:tcBorders>
            <w:shd w:val="clear" w:color="auto" w:fill="auto"/>
            <w:vAlign w:val="bottom"/>
          </w:tcPr>
          <w:p w14:paraId="4BCD19FE" w14:textId="77777777" w:rsidR="004717E4" w:rsidRPr="00CB56EC" w:rsidRDefault="004717E4" w:rsidP="004717E4">
            <w:pPr>
              <w:jc w:val="right"/>
              <w:rPr>
                <w:b/>
                <w:sz w:val="18"/>
                <w:szCs w:val="18"/>
              </w:rPr>
            </w:pPr>
          </w:p>
        </w:tc>
        <w:tc>
          <w:tcPr>
            <w:tcW w:w="998" w:type="dxa"/>
            <w:tcBorders>
              <w:top w:val="dotted" w:sz="4" w:space="0" w:color="auto"/>
            </w:tcBorders>
            <w:shd w:val="clear" w:color="auto" w:fill="auto"/>
            <w:vAlign w:val="bottom"/>
          </w:tcPr>
          <w:p w14:paraId="166AFE84" w14:textId="77777777" w:rsidR="004717E4" w:rsidRPr="00CB56EC" w:rsidRDefault="004717E4" w:rsidP="004717E4">
            <w:pPr>
              <w:jc w:val="right"/>
              <w:rPr>
                <w:b/>
                <w:sz w:val="18"/>
                <w:szCs w:val="18"/>
              </w:rPr>
            </w:pPr>
          </w:p>
        </w:tc>
        <w:tc>
          <w:tcPr>
            <w:tcW w:w="998" w:type="dxa"/>
            <w:tcBorders>
              <w:top w:val="dotted" w:sz="4" w:space="0" w:color="auto"/>
            </w:tcBorders>
            <w:shd w:val="clear" w:color="auto" w:fill="auto"/>
            <w:vAlign w:val="bottom"/>
          </w:tcPr>
          <w:p w14:paraId="21B2CE3E" w14:textId="77777777" w:rsidR="004717E4" w:rsidRPr="00CB56EC" w:rsidRDefault="004717E4" w:rsidP="004717E4">
            <w:pPr>
              <w:jc w:val="right"/>
              <w:rPr>
                <w:b/>
                <w:sz w:val="18"/>
                <w:szCs w:val="18"/>
              </w:rPr>
            </w:pPr>
          </w:p>
        </w:tc>
        <w:tc>
          <w:tcPr>
            <w:tcW w:w="999" w:type="dxa"/>
            <w:tcBorders>
              <w:top w:val="dotted" w:sz="4" w:space="0" w:color="auto"/>
            </w:tcBorders>
            <w:shd w:val="clear" w:color="auto" w:fill="auto"/>
            <w:vAlign w:val="bottom"/>
          </w:tcPr>
          <w:p w14:paraId="639EF484" w14:textId="77777777" w:rsidR="004717E4" w:rsidRPr="00CB56EC" w:rsidRDefault="004717E4" w:rsidP="004717E4">
            <w:pPr>
              <w:jc w:val="right"/>
              <w:rPr>
                <w:b/>
                <w:sz w:val="18"/>
                <w:szCs w:val="18"/>
              </w:rPr>
            </w:pPr>
          </w:p>
        </w:tc>
      </w:tr>
      <w:tr w:rsidR="00511BEC" w:rsidRPr="00CB56EC" w14:paraId="17F904D2" w14:textId="77777777" w:rsidTr="009D36F2">
        <w:trPr>
          <w:trHeight w:hRule="exact" w:val="227"/>
        </w:trPr>
        <w:tc>
          <w:tcPr>
            <w:tcW w:w="2969" w:type="dxa"/>
            <w:shd w:val="clear" w:color="auto" w:fill="auto"/>
            <w:vAlign w:val="bottom"/>
            <w:hideMark/>
          </w:tcPr>
          <w:p w14:paraId="6F6C856B" w14:textId="77777777" w:rsidR="00511BEC" w:rsidRPr="00CB56EC" w:rsidRDefault="00511BEC" w:rsidP="00511BEC">
            <w:pPr>
              <w:ind w:firstLineChars="100" w:firstLine="180"/>
              <w:rPr>
                <w:color w:val="404040"/>
                <w:sz w:val="18"/>
                <w:szCs w:val="18"/>
                <w:lang w:eastAsia="tr-TR"/>
              </w:rPr>
            </w:pPr>
            <w:r w:rsidRPr="00CB56EC">
              <w:rPr>
                <w:color w:val="404040"/>
                <w:sz w:val="18"/>
                <w:szCs w:val="18"/>
                <w:lang w:eastAsia="tr-TR"/>
              </w:rPr>
              <w:t xml:space="preserve">Dönem Başı Bakiyesi </w:t>
            </w:r>
          </w:p>
        </w:tc>
        <w:tc>
          <w:tcPr>
            <w:tcW w:w="1282" w:type="dxa"/>
            <w:shd w:val="clear" w:color="auto" w:fill="auto"/>
            <w:vAlign w:val="bottom"/>
          </w:tcPr>
          <w:p w14:paraId="3147579A" w14:textId="0FDBD0E3" w:rsidR="00511BEC" w:rsidRPr="00CB56EC" w:rsidRDefault="00511BEC" w:rsidP="00511BEC">
            <w:pPr>
              <w:jc w:val="right"/>
              <w:rPr>
                <w:sz w:val="18"/>
                <w:szCs w:val="18"/>
              </w:rPr>
            </w:pPr>
            <w:r w:rsidRPr="003D14C0">
              <w:rPr>
                <w:sz w:val="18"/>
                <w:szCs w:val="18"/>
                <w:lang w:eastAsia="tr-TR"/>
              </w:rPr>
              <w:t>-</w:t>
            </w:r>
          </w:p>
        </w:tc>
        <w:tc>
          <w:tcPr>
            <w:tcW w:w="998" w:type="dxa"/>
            <w:shd w:val="clear" w:color="auto" w:fill="auto"/>
            <w:vAlign w:val="bottom"/>
          </w:tcPr>
          <w:p w14:paraId="18F880FF" w14:textId="572BF234" w:rsidR="00511BEC" w:rsidRPr="00CB56EC" w:rsidRDefault="00511BEC" w:rsidP="00511BEC">
            <w:pPr>
              <w:jc w:val="right"/>
              <w:rPr>
                <w:sz w:val="18"/>
                <w:szCs w:val="18"/>
              </w:rPr>
            </w:pPr>
            <w:r w:rsidRPr="003D14C0">
              <w:rPr>
                <w:sz w:val="18"/>
                <w:szCs w:val="18"/>
                <w:lang w:eastAsia="tr-TR"/>
              </w:rPr>
              <w:t>-</w:t>
            </w:r>
          </w:p>
        </w:tc>
        <w:tc>
          <w:tcPr>
            <w:tcW w:w="998" w:type="dxa"/>
            <w:shd w:val="clear" w:color="auto" w:fill="auto"/>
            <w:vAlign w:val="bottom"/>
          </w:tcPr>
          <w:p w14:paraId="10796625" w14:textId="750E57E0" w:rsidR="00511BEC" w:rsidRPr="00CB56EC" w:rsidRDefault="00511BEC" w:rsidP="00511BEC">
            <w:pPr>
              <w:jc w:val="right"/>
              <w:rPr>
                <w:sz w:val="18"/>
                <w:szCs w:val="18"/>
              </w:rPr>
            </w:pPr>
            <w:r w:rsidRPr="00DE551A">
              <w:rPr>
                <w:sz w:val="18"/>
                <w:szCs w:val="18"/>
                <w:lang w:eastAsia="tr-TR"/>
              </w:rPr>
              <w:t>296,793</w:t>
            </w:r>
          </w:p>
        </w:tc>
        <w:tc>
          <w:tcPr>
            <w:tcW w:w="998" w:type="dxa"/>
            <w:shd w:val="clear" w:color="auto" w:fill="auto"/>
            <w:vAlign w:val="bottom"/>
          </w:tcPr>
          <w:p w14:paraId="1C505310" w14:textId="4BBABF64" w:rsidR="00511BEC" w:rsidRPr="00CB56EC" w:rsidRDefault="00511BEC" w:rsidP="00511BEC">
            <w:pPr>
              <w:jc w:val="right"/>
              <w:rPr>
                <w:sz w:val="18"/>
                <w:szCs w:val="18"/>
              </w:rPr>
            </w:pPr>
            <w:r w:rsidRPr="003D14C0">
              <w:rPr>
                <w:sz w:val="18"/>
                <w:szCs w:val="18"/>
                <w:lang w:eastAsia="tr-TR"/>
              </w:rPr>
              <w:t>-</w:t>
            </w:r>
          </w:p>
        </w:tc>
        <w:tc>
          <w:tcPr>
            <w:tcW w:w="998" w:type="dxa"/>
            <w:shd w:val="clear" w:color="auto" w:fill="auto"/>
            <w:vAlign w:val="bottom"/>
            <w:hideMark/>
          </w:tcPr>
          <w:p w14:paraId="508F5A70" w14:textId="6DD8BE4C" w:rsidR="00511BEC" w:rsidRPr="00CB56EC" w:rsidRDefault="00511BEC" w:rsidP="00511BEC">
            <w:pPr>
              <w:jc w:val="right"/>
              <w:rPr>
                <w:sz w:val="18"/>
                <w:szCs w:val="18"/>
              </w:rPr>
            </w:pPr>
            <w:r w:rsidRPr="00DE551A">
              <w:rPr>
                <w:sz w:val="18"/>
                <w:szCs w:val="18"/>
                <w:lang w:eastAsia="tr-TR"/>
              </w:rPr>
              <w:t>198,634</w:t>
            </w:r>
          </w:p>
        </w:tc>
        <w:tc>
          <w:tcPr>
            <w:tcW w:w="999" w:type="dxa"/>
            <w:shd w:val="clear" w:color="auto" w:fill="auto"/>
            <w:vAlign w:val="bottom"/>
            <w:hideMark/>
          </w:tcPr>
          <w:p w14:paraId="268D5B6C" w14:textId="13B4EA59" w:rsidR="00511BEC" w:rsidRPr="00CB56EC" w:rsidRDefault="00511BEC" w:rsidP="00511BEC">
            <w:pPr>
              <w:jc w:val="right"/>
              <w:rPr>
                <w:sz w:val="18"/>
                <w:szCs w:val="18"/>
              </w:rPr>
            </w:pPr>
            <w:r w:rsidRPr="003D14C0">
              <w:rPr>
                <w:sz w:val="18"/>
                <w:szCs w:val="18"/>
                <w:lang w:eastAsia="tr-TR"/>
              </w:rPr>
              <w:t>-</w:t>
            </w:r>
          </w:p>
        </w:tc>
      </w:tr>
      <w:tr w:rsidR="00511BEC" w:rsidRPr="00CB56EC" w14:paraId="645B3E68" w14:textId="77777777" w:rsidTr="009D36F2">
        <w:trPr>
          <w:trHeight w:hRule="exact" w:val="227"/>
        </w:trPr>
        <w:tc>
          <w:tcPr>
            <w:tcW w:w="2969" w:type="dxa"/>
            <w:shd w:val="clear" w:color="auto" w:fill="auto"/>
            <w:vAlign w:val="bottom"/>
          </w:tcPr>
          <w:p w14:paraId="473AA3D0" w14:textId="77777777" w:rsidR="00511BEC" w:rsidRPr="00CB56EC" w:rsidRDefault="00511BEC" w:rsidP="00511BEC">
            <w:pPr>
              <w:ind w:firstLineChars="100" w:firstLine="180"/>
              <w:rPr>
                <w:color w:val="404040"/>
                <w:sz w:val="18"/>
                <w:szCs w:val="18"/>
                <w:lang w:eastAsia="tr-TR"/>
              </w:rPr>
            </w:pPr>
            <w:r w:rsidRPr="00CB56EC">
              <w:rPr>
                <w:color w:val="404040"/>
                <w:sz w:val="18"/>
                <w:szCs w:val="18"/>
                <w:lang w:eastAsia="tr-TR"/>
              </w:rPr>
              <w:t>Dönem Sonu Bakiyesi</w:t>
            </w:r>
          </w:p>
        </w:tc>
        <w:tc>
          <w:tcPr>
            <w:tcW w:w="1282" w:type="dxa"/>
            <w:shd w:val="clear" w:color="auto" w:fill="auto"/>
            <w:vAlign w:val="bottom"/>
          </w:tcPr>
          <w:p w14:paraId="2FAB2CE5" w14:textId="73E6D1C9" w:rsidR="00511BEC" w:rsidRPr="00CB56EC" w:rsidRDefault="00511BEC" w:rsidP="00511BEC">
            <w:pPr>
              <w:jc w:val="right"/>
              <w:rPr>
                <w:sz w:val="18"/>
                <w:szCs w:val="18"/>
              </w:rPr>
            </w:pPr>
            <w:r w:rsidRPr="003D14C0">
              <w:rPr>
                <w:sz w:val="18"/>
                <w:szCs w:val="18"/>
                <w:lang w:eastAsia="tr-TR"/>
              </w:rPr>
              <w:t>-</w:t>
            </w:r>
          </w:p>
        </w:tc>
        <w:tc>
          <w:tcPr>
            <w:tcW w:w="998" w:type="dxa"/>
            <w:shd w:val="clear" w:color="auto" w:fill="auto"/>
            <w:vAlign w:val="bottom"/>
          </w:tcPr>
          <w:p w14:paraId="54E607DC" w14:textId="37FA9737" w:rsidR="00511BEC" w:rsidRPr="00CB56EC" w:rsidRDefault="00511BEC" w:rsidP="00511BEC">
            <w:pPr>
              <w:jc w:val="right"/>
              <w:rPr>
                <w:sz w:val="18"/>
                <w:szCs w:val="18"/>
              </w:rPr>
            </w:pPr>
            <w:r w:rsidRPr="003D14C0">
              <w:rPr>
                <w:sz w:val="18"/>
                <w:szCs w:val="18"/>
                <w:lang w:eastAsia="tr-TR"/>
              </w:rPr>
              <w:t>-</w:t>
            </w:r>
          </w:p>
        </w:tc>
        <w:tc>
          <w:tcPr>
            <w:tcW w:w="998" w:type="dxa"/>
            <w:shd w:val="clear" w:color="auto" w:fill="auto"/>
            <w:vAlign w:val="bottom"/>
          </w:tcPr>
          <w:p w14:paraId="17C86561" w14:textId="319DB269" w:rsidR="00511BEC" w:rsidRPr="00CB56EC" w:rsidRDefault="00511BEC" w:rsidP="00511BEC">
            <w:pPr>
              <w:jc w:val="right"/>
              <w:rPr>
                <w:sz w:val="18"/>
                <w:szCs w:val="18"/>
              </w:rPr>
            </w:pPr>
            <w:r w:rsidRPr="00DE551A">
              <w:rPr>
                <w:sz w:val="18"/>
                <w:szCs w:val="18"/>
                <w:lang w:eastAsia="tr-TR"/>
              </w:rPr>
              <w:t>137,645</w:t>
            </w:r>
          </w:p>
        </w:tc>
        <w:tc>
          <w:tcPr>
            <w:tcW w:w="998" w:type="dxa"/>
            <w:shd w:val="clear" w:color="auto" w:fill="auto"/>
            <w:vAlign w:val="bottom"/>
          </w:tcPr>
          <w:p w14:paraId="7DE607A3" w14:textId="6032CC22" w:rsidR="00511BEC" w:rsidRPr="00CB56EC" w:rsidRDefault="00511BEC" w:rsidP="00511BEC">
            <w:pPr>
              <w:jc w:val="right"/>
              <w:rPr>
                <w:sz w:val="18"/>
                <w:szCs w:val="18"/>
              </w:rPr>
            </w:pPr>
            <w:r w:rsidRPr="00DE551A">
              <w:rPr>
                <w:sz w:val="18"/>
                <w:szCs w:val="18"/>
                <w:lang w:eastAsia="tr-TR"/>
              </w:rPr>
              <w:t>195,190</w:t>
            </w:r>
          </w:p>
        </w:tc>
        <w:tc>
          <w:tcPr>
            <w:tcW w:w="998" w:type="dxa"/>
            <w:shd w:val="clear" w:color="auto" w:fill="auto"/>
            <w:vAlign w:val="bottom"/>
          </w:tcPr>
          <w:p w14:paraId="7CBFEA67" w14:textId="5A111C4B" w:rsidR="00511BEC" w:rsidRPr="00CB56EC" w:rsidRDefault="00511BEC" w:rsidP="00511BEC">
            <w:pPr>
              <w:jc w:val="right"/>
              <w:rPr>
                <w:sz w:val="18"/>
                <w:szCs w:val="18"/>
              </w:rPr>
            </w:pPr>
            <w:r w:rsidRPr="00DE551A">
              <w:rPr>
                <w:sz w:val="18"/>
                <w:szCs w:val="18"/>
                <w:lang w:eastAsia="tr-TR"/>
              </w:rPr>
              <w:t>15,753</w:t>
            </w:r>
          </w:p>
        </w:tc>
        <w:tc>
          <w:tcPr>
            <w:tcW w:w="999" w:type="dxa"/>
            <w:shd w:val="clear" w:color="auto" w:fill="auto"/>
            <w:vAlign w:val="bottom"/>
          </w:tcPr>
          <w:p w14:paraId="69906ABA" w14:textId="47C201B6" w:rsidR="00511BEC" w:rsidRPr="00CB56EC" w:rsidRDefault="00511BEC" w:rsidP="00511BEC">
            <w:pPr>
              <w:jc w:val="right"/>
              <w:rPr>
                <w:sz w:val="18"/>
                <w:szCs w:val="18"/>
              </w:rPr>
            </w:pPr>
            <w:r w:rsidRPr="00DE551A">
              <w:rPr>
                <w:sz w:val="18"/>
                <w:szCs w:val="18"/>
                <w:lang w:eastAsia="tr-TR"/>
              </w:rPr>
              <w:t>1,002</w:t>
            </w:r>
          </w:p>
        </w:tc>
      </w:tr>
      <w:tr w:rsidR="00511BEC" w:rsidRPr="00CB56EC" w14:paraId="35DCF194" w14:textId="77777777" w:rsidTr="007A5808">
        <w:trPr>
          <w:trHeight w:hRule="exact" w:val="227"/>
        </w:trPr>
        <w:tc>
          <w:tcPr>
            <w:tcW w:w="2969" w:type="dxa"/>
            <w:tcBorders>
              <w:bottom w:val="thinThickSmallGap" w:sz="24" w:space="0" w:color="auto"/>
            </w:tcBorders>
            <w:shd w:val="clear" w:color="auto" w:fill="auto"/>
            <w:vAlign w:val="bottom"/>
          </w:tcPr>
          <w:p w14:paraId="1B75F7A5" w14:textId="77777777" w:rsidR="00511BEC" w:rsidRPr="00CB56EC" w:rsidRDefault="00511BEC" w:rsidP="00511BEC">
            <w:pPr>
              <w:rPr>
                <w:color w:val="404040"/>
                <w:sz w:val="18"/>
                <w:szCs w:val="18"/>
                <w:lang w:eastAsia="tr-TR"/>
              </w:rPr>
            </w:pPr>
            <w:r w:rsidRPr="00CB56EC">
              <w:rPr>
                <w:color w:val="404040"/>
                <w:sz w:val="18"/>
                <w:szCs w:val="18"/>
                <w:lang w:eastAsia="tr-TR"/>
              </w:rPr>
              <w:t>Alınan kâr payı ve komisyon gelirleri</w:t>
            </w:r>
          </w:p>
        </w:tc>
        <w:tc>
          <w:tcPr>
            <w:tcW w:w="1282" w:type="dxa"/>
            <w:tcBorders>
              <w:bottom w:val="thinThickSmallGap" w:sz="24" w:space="0" w:color="auto"/>
            </w:tcBorders>
            <w:shd w:val="clear" w:color="auto" w:fill="auto"/>
            <w:vAlign w:val="bottom"/>
          </w:tcPr>
          <w:p w14:paraId="17AA42F2" w14:textId="28B6D4E2" w:rsidR="00511BEC" w:rsidRPr="00CB56EC" w:rsidRDefault="00511BEC" w:rsidP="00511BEC">
            <w:pPr>
              <w:jc w:val="right"/>
              <w:rPr>
                <w:sz w:val="18"/>
                <w:szCs w:val="18"/>
              </w:rPr>
            </w:pPr>
            <w:r w:rsidRPr="00D5711A">
              <w:rPr>
                <w:sz w:val="18"/>
                <w:szCs w:val="18"/>
                <w:lang w:eastAsia="tr-TR"/>
              </w:rPr>
              <w:t>-</w:t>
            </w:r>
          </w:p>
        </w:tc>
        <w:tc>
          <w:tcPr>
            <w:tcW w:w="998" w:type="dxa"/>
            <w:tcBorders>
              <w:bottom w:val="thinThickSmallGap" w:sz="24" w:space="0" w:color="auto"/>
            </w:tcBorders>
            <w:shd w:val="clear" w:color="auto" w:fill="auto"/>
            <w:vAlign w:val="bottom"/>
          </w:tcPr>
          <w:p w14:paraId="79D6F4C2" w14:textId="0530A316" w:rsidR="00511BEC" w:rsidRPr="00CB56EC" w:rsidRDefault="00511BEC" w:rsidP="00511BEC">
            <w:pPr>
              <w:jc w:val="right"/>
              <w:rPr>
                <w:sz w:val="18"/>
                <w:szCs w:val="18"/>
              </w:rPr>
            </w:pPr>
            <w:r w:rsidRPr="00D5711A">
              <w:rPr>
                <w:sz w:val="18"/>
                <w:szCs w:val="18"/>
                <w:lang w:eastAsia="tr-TR"/>
              </w:rPr>
              <w:t>-</w:t>
            </w:r>
          </w:p>
        </w:tc>
        <w:tc>
          <w:tcPr>
            <w:tcW w:w="998" w:type="dxa"/>
            <w:tcBorders>
              <w:bottom w:val="thinThickSmallGap" w:sz="24" w:space="0" w:color="auto"/>
            </w:tcBorders>
            <w:shd w:val="clear" w:color="auto" w:fill="auto"/>
            <w:vAlign w:val="bottom"/>
          </w:tcPr>
          <w:p w14:paraId="4678B52E" w14:textId="6607E584" w:rsidR="00511BEC" w:rsidRPr="00CB56EC" w:rsidRDefault="00511BEC" w:rsidP="00511BEC">
            <w:pPr>
              <w:jc w:val="right"/>
              <w:rPr>
                <w:sz w:val="18"/>
                <w:szCs w:val="18"/>
              </w:rPr>
            </w:pPr>
            <w:r>
              <w:rPr>
                <w:sz w:val="18"/>
                <w:szCs w:val="18"/>
                <w:lang w:eastAsia="tr-TR"/>
              </w:rPr>
              <w:t>12,556</w:t>
            </w:r>
          </w:p>
        </w:tc>
        <w:tc>
          <w:tcPr>
            <w:tcW w:w="998" w:type="dxa"/>
            <w:tcBorders>
              <w:bottom w:val="thinThickSmallGap" w:sz="24" w:space="0" w:color="auto"/>
            </w:tcBorders>
            <w:shd w:val="clear" w:color="auto" w:fill="auto"/>
            <w:vAlign w:val="bottom"/>
          </w:tcPr>
          <w:p w14:paraId="1FCB858C" w14:textId="1DC172C9" w:rsidR="00511BEC" w:rsidRPr="00CB56EC" w:rsidRDefault="00511BEC" w:rsidP="00511BEC">
            <w:pPr>
              <w:jc w:val="right"/>
              <w:rPr>
                <w:sz w:val="18"/>
                <w:szCs w:val="18"/>
              </w:rPr>
            </w:pPr>
            <w:r w:rsidRPr="00D5711A">
              <w:rPr>
                <w:sz w:val="18"/>
                <w:szCs w:val="18"/>
                <w:lang w:eastAsia="tr-TR"/>
              </w:rPr>
              <w:t>-</w:t>
            </w:r>
          </w:p>
        </w:tc>
        <w:tc>
          <w:tcPr>
            <w:tcW w:w="998" w:type="dxa"/>
            <w:tcBorders>
              <w:bottom w:val="thinThickSmallGap" w:sz="24" w:space="0" w:color="auto"/>
            </w:tcBorders>
            <w:shd w:val="clear" w:color="auto" w:fill="auto"/>
            <w:vAlign w:val="bottom"/>
          </w:tcPr>
          <w:p w14:paraId="5DCF0B8C" w14:textId="12707418" w:rsidR="00511BEC" w:rsidRPr="00CB56EC" w:rsidRDefault="00511BEC" w:rsidP="00511BEC">
            <w:pPr>
              <w:jc w:val="right"/>
              <w:rPr>
                <w:sz w:val="18"/>
                <w:szCs w:val="18"/>
              </w:rPr>
            </w:pPr>
            <w:r>
              <w:rPr>
                <w:sz w:val="18"/>
                <w:szCs w:val="18"/>
                <w:lang w:eastAsia="tr-TR"/>
              </w:rPr>
              <w:t>26,215</w:t>
            </w:r>
          </w:p>
        </w:tc>
        <w:tc>
          <w:tcPr>
            <w:tcW w:w="999" w:type="dxa"/>
            <w:tcBorders>
              <w:bottom w:val="thinThickSmallGap" w:sz="24" w:space="0" w:color="auto"/>
            </w:tcBorders>
            <w:shd w:val="clear" w:color="auto" w:fill="auto"/>
            <w:vAlign w:val="bottom"/>
          </w:tcPr>
          <w:p w14:paraId="6AFAE2D5" w14:textId="68C68DDC" w:rsidR="00511BEC" w:rsidRPr="00CB56EC" w:rsidRDefault="00511BEC" w:rsidP="00511BEC">
            <w:pPr>
              <w:jc w:val="right"/>
              <w:rPr>
                <w:sz w:val="18"/>
                <w:szCs w:val="18"/>
              </w:rPr>
            </w:pPr>
            <w:r w:rsidRPr="00D5711A">
              <w:rPr>
                <w:sz w:val="18"/>
                <w:szCs w:val="18"/>
                <w:lang w:eastAsia="tr-TR"/>
              </w:rPr>
              <w:t>-</w:t>
            </w:r>
          </w:p>
        </w:tc>
      </w:tr>
    </w:tbl>
    <w:p w14:paraId="782C7954" w14:textId="77777777" w:rsidR="00E14C5D" w:rsidRPr="00CB56EC" w:rsidRDefault="00E14C5D" w:rsidP="00E30CF9">
      <w:pPr>
        <w:autoSpaceDE w:val="0"/>
        <w:autoSpaceDN w:val="0"/>
        <w:adjustRightInd w:val="0"/>
        <w:rPr>
          <w:rFonts w:eastAsia="Arial Unicode MS"/>
          <w:szCs w:val="16"/>
        </w:rPr>
      </w:pPr>
    </w:p>
    <w:p w14:paraId="5D377F0E" w14:textId="77777777" w:rsidR="00E30CF9" w:rsidRPr="00CB56EC" w:rsidRDefault="00E30CF9" w:rsidP="00E30CF9">
      <w:pPr>
        <w:pStyle w:val="xl79"/>
        <w:pBdr>
          <w:left w:val="none" w:sz="0" w:space="0" w:color="auto"/>
          <w:bottom w:val="none" w:sz="0" w:space="0" w:color="auto"/>
          <w:right w:val="none" w:sz="0" w:space="0" w:color="auto"/>
        </w:pBdr>
        <w:spacing w:before="0" w:beforeAutospacing="0" w:after="0" w:afterAutospacing="0"/>
        <w:ind w:hanging="426"/>
        <w:rPr>
          <w:b/>
          <w:iCs/>
          <w:sz w:val="20"/>
          <w:szCs w:val="20"/>
        </w:rPr>
      </w:pPr>
      <w:r w:rsidRPr="00CB56EC">
        <w:rPr>
          <w:b/>
          <w:bCs/>
          <w:iCs/>
          <w:sz w:val="20"/>
          <w:szCs w:val="20"/>
        </w:rPr>
        <w:t xml:space="preserve">7.2 </w:t>
      </w:r>
      <w:r w:rsidRPr="00CB56EC">
        <w:rPr>
          <w:b/>
          <w:bCs/>
          <w:iCs/>
          <w:sz w:val="20"/>
          <w:szCs w:val="20"/>
        </w:rPr>
        <w:tab/>
        <w:t xml:space="preserve">Banka’nın dahil olduğu risk grubuna ait </w:t>
      </w:r>
      <w:r w:rsidR="009D36F2" w:rsidRPr="00CB56EC">
        <w:rPr>
          <w:b/>
          <w:bCs/>
          <w:iCs/>
          <w:sz w:val="20"/>
          <w:szCs w:val="20"/>
        </w:rPr>
        <w:t xml:space="preserve">özel cari </w:t>
      </w:r>
      <w:r w:rsidRPr="00CB56EC">
        <w:rPr>
          <w:b/>
          <w:bCs/>
          <w:iCs/>
          <w:sz w:val="20"/>
          <w:szCs w:val="20"/>
        </w:rPr>
        <w:t xml:space="preserve">ve </w:t>
      </w:r>
      <w:r w:rsidR="009D36F2" w:rsidRPr="00CB56EC">
        <w:rPr>
          <w:b/>
          <w:bCs/>
          <w:iCs/>
          <w:sz w:val="20"/>
          <w:szCs w:val="20"/>
        </w:rPr>
        <w:t xml:space="preserve">katılma </w:t>
      </w:r>
      <w:r w:rsidRPr="00CB56EC">
        <w:rPr>
          <w:b/>
          <w:bCs/>
          <w:iCs/>
          <w:sz w:val="20"/>
          <w:szCs w:val="20"/>
        </w:rPr>
        <w:t>hesaplarına ilişkin bilgiler</w:t>
      </w:r>
    </w:p>
    <w:p w14:paraId="35121986" w14:textId="77777777" w:rsidR="00E30CF9" w:rsidRPr="00CB56EC" w:rsidRDefault="00E30CF9" w:rsidP="00E30CF9">
      <w:pPr>
        <w:pStyle w:val="BodyText"/>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69"/>
        <w:gridCol w:w="1282"/>
        <w:gridCol w:w="998"/>
        <w:gridCol w:w="998"/>
        <w:gridCol w:w="998"/>
        <w:gridCol w:w="998"/>
        <w:gridCol w:w="999"/>
      </w:tblGrid>
      <w:tr w:rsidR="004717E4" w:rsidRPr="00CB56EC" w14:paraId="606CC3CD" w14:textId="77777777" w:rsidTr="00F30615">
        <w:trPr>
          <w:trHeight w:hRule="exact" w:val="716"/>
        </w:trPr>
        <w:tc>
          <w:tcPr>
            <w:tcW w:w="2969" w:type="dxa"/>
            <w:tcBorders>
              <w:top w:val="single" w:sz="6" w:space="0" w:color="auto"/>
              <w:bottom w:val="dotted" w:sz="4" w:space="0" w:color="auto"/>
            </w:tcBorders>
            <w:shd w:val="clear" w:color="auto" w:fill="auto"/>
            <w:vAlign w:val="center"/>
          </w:tcPr>
          <w:p w14:paraId="1269F091" w14:textId="77777777" w:rsidR="004717E4" w:rsidRPr="00CB56EC" w:rsidRDefault="004717E4" w:rsidP="009D36F2">
            <w:pPr>
              <w:tabs>
                <w:tab w:val="num" w:pos="3060"/>
                <w:tab w:val="num" w:pos="3420"/>
              </w:tabs>
              <w:autoSpaceDE w:val="0"/>
              <w:autoSpaceDN w:val="0"/>
              <w:adjustRightInd w:val="0"/>
              <w:rPr>
                <w:b/>
                <w:bCs/>
                <w:sz w:val="18"/>
                <w:szCs w:val="18"/>
                <w:lang w:eastAsia="en-GB"/>
              </w:rPr>
            </w:pPr>
          </w:p>
          <w:p w14:paraId="053E97B6" w14:textId="77777777" w:rsidR="004717E4" w:rsidRPr="00CB56EC" w:rsidRDefault="004717E4" w:rsidP="009D36F2">
            <w:pPr>
              <w:rPr>
                <w:b/>
                <w:sz w:val="18"/>
                <w:szCs w:val="18"/>
                <w:lang w:eastAsia="tr-TR"/>
              </w:rPr>
            </w:pPr>
            <w:r w:rsidRPr="00CB56EC">
              <w:rPr>
                <w:b/>
                <w:bCs/>
                <w:color w:val="000000"/>
                <w:sz w:val="18"/>
                <w:szCs w:val="18"/>
                <w:lang w:eastAsia="tr-TR"/>
              </w:rPr>
              <w:t>Banka'nın dâhil olduğu risk grubu</w:t>
            </w:r>
          </w:p>
        </w:tc>
        <w:tc>
          <w:tcPr>
            <w:tcW w:w="2280" w:type="dxa"/>
            <w:gridSpan w:val="2"/>
            <w:tcBorders>
              <w:top w:val="single" w:sz="6" w:space="0" w:color="auto"/>
              <w:bottom w:val="dotted" w:sz="4" w:space="0" w:color="auto"/>
            </w:tcBorders>
            <w:shd w:val="clear" w:color="auto" w:fill="auto"/>
            <w:vAlign w:val="center"/>
          </w:tcPr>
          <w:p w14:paraId="4D4EDAF6" w14:textId="77777777" w:rsidR="004717E4" w:rsidRPr="00CB56EC" w:rsidRDefault="004717E4" w:rsidP="00AE7CA8">
            <w:pPr>
              <w:jc w:val="center"/>
              <w:rPr>
                <w:b/>
                <w:bCs/>
                <w:sz w:val="18"/>
                <w:szCs w:val="18"/>
                <w:lang w:eastAsia="tr-TR"/>
              </w:rPr>
            </w:pPr>
            <w:r w:rsidRPr="00CB56EC">
              <w:rPr>
                <w:b/>
                <w:bCs/>
                <w:color w:val="000000"/>
                <w:sz w:val="18"/>
                <w:szCs w:val="18"/>
                <w:lang w:eastAsia="tr-TR"/>
              </w:rPr>
              <w:t>İştirak, bağlı ortaklıklar ve birlikte kontrol edilen ortaklıklar (iş ortaklıkları</w:t>
            </w:r>
          </w:p>
        </w:tc>
        <w:tc>
          <w:tcPr>
            <w:tcW w:w="1996" w:type="dxa"/>
            <w:gridSpan w:val="2"/>
            <w:tcBorders>
              <w:top w:val="single" w:sz="6" w:space="0" w:color="auto"/>
              <w:bottom w:val="dotted" w:sz="4" w:space="0" w:color="auto"/>
            </w:tcBorders>
            <w:shd w:val="clear" w:color="auto" w:fill="auto"/>
            <w:vAlign w:val="center"/>
          </w:tcPr>
          <w:p w14:paraId="6532F1E5" w14:textId="77777777" w:rsidR="004717E4" w:rsidRPr="00CB56EC" w:rsidRDefault="004717E4" w:rsidP="00AE7CA8">
            <w:pPr>
              <w:jc w:val="center"/>
              <w:rPr>
                <w:b/>
                <w:bCs/>
                <w:sz w:val="18"/>
                <w:szCs w:val="18"/>
                <w:lang w:eastAsia="tr-TR"/>
              </w:rPr>
            </w:pPr>
            <w:r w:rsidRPr="00CB56EC">
              <w:rPr>
                <w:b/>
                <w:bCs/>
                <w:color w:val="000000"/>
                <w:sz w:val="18"/>
                <w:szCs w:val="18"/>
                <w:lang w:eastAsia="tr-TR"/>
              </w:rPr>
              <w:t>Bankanın doğrudan ve dolaylı ortaklıkları</w:t>
            </w:r>
          </w:p>
        </w:tc>
        <w:tc>
          <w:tcPr>
            <w:tcW w:w="1997" w:type="dxa"/>
            <w:gridSpan w:val="2"/>
            <w:tcBorders>
              <w:top w:val="single" w:sz="6" w:space="0" w:color="auto"/>
              <w:bottom w:val="dotted" w:sz="4" w:space="0" w:color="auto"/>
            </w:tcBorders>
            <w:shd w:val="clear" w:color="auto" w:fill="auto"/>
            <w:vAlign w:val="center"/>
          </w:tcPr>
          <w:p w14:paraId="6E76D8EC" w14:textId="77777777" w:rsidR="004717E4" w:rsidRPr="00CB56EC" w:rsidRDefault="004717E4" w:rsidP="00AE7CA8">
            <w:pPr>
              <w:jc w:val="center"/>
              <w:rPr>
                <w:b/>
                <w:bCs/>
                <w:sz w:val="18"/>
                <w:szCs w:val="18"/>
                <w:lang w:eastAsia="tr-TR"/>
              </w:rPr>
            </w:pPr>
            <w:r w:rsidRPr="00CB56EC">
              <w:rPr>
                <w:b/>
                <w:bCs/>
                <w:color w:val="000000"/>
                <w:sz w:val="18"/>
                <w:szCs w:val="18"/>
                <w:lang w:eastAsia="tr-TR"/>
              </w:rPr>
              <w:t xml:space="preserve">Risk grubuna </w:t>
            </w:r>
            <w:r w:rsidR="00C73A0E" w:rsidRPr="00CB56EC">
              <w:rPr>
                <w:b/>
                <w:bCs/>
                <w:color w:val="000000"/>
                <w:sz w:val="18"/>
                <w:szCs w:val="18"/>
                <w:lang w:eastAsia="tr-TR"/>
              </w:rPr>
              <w:t>dâhil</w:t>
            </w:r>
            <w:r w:rsidRPr="00CB56EC">
              <w:rPr>
                <w:b/>
                <w:bCs/>
                <w:color w:val="000000"/>
                <w:sz w:val="18"/>
                <w:szCs w:val="18"/>
                <w:lang w:eastAsia="tr-TR"/>
              </w:rPr>
              <w:t xml:space="preserve"> olan diğer gerçek ve tüzel kişiler</w:t>
            </w:r>
          </w:p>
        </w:tc>
      </w:tr>
      <w:tr w:rsidR="009D36F2" w:rsidRPr="00CB56EC" w14:paraId="46080D8F" w14:textId="77777777" w:rsidTr="00F30615">
        <w:trPr>
          <w:trHeight w:hRule="exact" w:val="390"/>
        </w:trPr>
        <w:tc>
          <w:tcPr>
            <w:tcW w:w="2969" w:type="dxa"/>
            <w:tcBorders>
              <w:top w:val="dotted" w:sz="4" w:space="0" w:color="auto"/>
              <w:bottom w:val="dotted" w:sz="4" w:space="0" w:color="auto"/>
            </w:tcBorders>
            <w:shd w:val="clear" w:color="auto" w:fill="auto"/>
            <w:vAlign w:val="bottom"/>
            <w:hideMark/>
          </w:tcPr>
          <w:p w14:paraId="47A0893B" w14:textId="77777777" w:rsidR="009D36F2" w:rsidRPr="00CB56EC" w:rsidRDefault="009D36F2" w:rsidP="009D36F2">
            <w:pPr>
              <w:rPr>
                <w:b/>
                <w:sz w:val="18"/>
                <w:szCs w:val="18"/>
                <w:lang w:eastAsia="tr-TR"/>
              </w:rPr>
            </w:pPr>
          </w:p>
        </w:tc>
        <w:tc>
          <w:tcPr>
            <w:tcW w:w="1282" w:type="dxa"/>
            <w:tcBorders>
              <w:top w:val="dotted" w:sz="4" w:space="0" w:color="auto"/>
              <w:bottom w:val="dotted" w:sz="4" w:space="0" w:color="auto"/>
            </w:tcBorders>
            <w:shd w:val="clear" w:color="auto" w:fill="auto"/>
            <w:vAlign w:val="bottom"/>
          </w:tcPr>
          <w:p w14:paraId="74BD7CA3" w14:textId="77777777" w:rsidR="009D36F2" w:rsidRPr="00CB56EC" w:rsidRDefault="009D36F2" w:rsidP="009D36F2">
            <w:pPr>
              <w:jc w:val="center"/>
              <w:rPr>
                <w:b/>
                <w:bCs/>
                <w:color w:val="000000"/>
                <w:sz w:val="18"/>
                <w:szCs w:val="18"/>
                <w:lang w:eastAsia="tr-TR"/>
              </w:rPr>
            </w:pPr>
            <w:r w:rsidRPr="00CB56EC">
              <w:rPr>
                <w:b/>
                <w:bCs/>
                <w:color w:val="000000"/>
                <w:sz w:val="18"/>
                <w:szCs w:val="18"/>
                <w:lang w:eastAsia="tr-TR"/>
              </w:rPr>
              <w:t>Cari</w:t>
            </w:r>
          </w:p>
          <w:p w14:paraId="2463821C" w14:textId="77777777" w:rsidR="009D36F2" w:rsidRPr="00CB56EC" w:rsidRDefault="009D36F2" w:rsidP="009D36F2">
            <w:pPr>
              <w:jc w:val="center"/>
              <w:rPr>
                <w:b/>
                <w:bCs/>
                <w:color w:val="000000"/>
                <w:sz w:val="18"/>
                <w:szCs w:val="18"/>
                <w:lang w:eastAsia="tr-TR"/>
              </w:rPr>
            </w:pPr>
            <w:r w:rsidRPr="00CB56EC">
              <w:rPr>
                <w:b/>
                <w:bCs/>
                <w:color w:val="000000"/>
                <w:sz w:val="18"/>
                <w:szCs w:val="18"/>
                <w:lang w:eastAsia="tr-TR"/>
              </w:rPr>
              <w:t>Dönem</w:t>
            </w:r>
          </w:p>
        </w:tc>
        <w:tc>
          <w:tcPr>
            <w:tcW w:w="998" w:type="dxa"/>
            <w:tcBorders>
              <w:top w:val="dotted" w:sz="4" w:space="0" w:color="auto"/>
              <w:bottom w:val="dotted" w:sz="4" w:space="0" w:color="auto"/>
            </w:tcBorders>
            <w:shd w:val="clear" w:color="auto" w:fill="auto"/>
            <w:vAlign w:val="bottom"/>
          </w:tcPr>
          <w:p w14:paraId="1883409E" w14:textId="77777777" w:rsidR="009D36F2" w:rsidRPr="00CB56EC" w:rsidRDefault="009D36F2" w:rsidP="009D36F2">
            <w:pPr>
              <w:jc w:val="center"/>
              <w:rPr>
                <w:b/>
                <w:bCs/>
                <w:color w:val="000000"/>
                <w:sz w:val="18"/>
                <w:szCs w:val="18"/>
                <w:lang w:eastAsia="tr-TR"/>
              </w:rPr>
            </w:pPr>
            <w:r w:rsidRPr="00CB56EC">
              <w:rPr>
                <w:b/>
                <w:bCs/>
                <w:color w:val="000000"/>
                <w:sz w:val="18"/>
                <w:szCs w:val="18"/>
                <w:lang w:eastAsia="tr-TR"/>
              </w:rPr>
              <w:t>Önceki Dönem</w:t>
            </w:r>
          </w:p>
        </w:tc>
        <w:tc>
          <w:tcPr>
            <w:tcW w:w="998" w:type="dxa"/>
            <w:tcBorders>
              <w:top w:val="dotted" w:sz="4" w:space="0" w:color="auto"/>
              <w:bottom w:val="dotted" w:sz="4" w:space="0" w:color="auto"/>
            </w:tcBorders>
            <w:shd w:val="clear" w:color="auto" w:fill="auto"/>
            <w:vAlign w:val="bottom"/>
          </w:tcPr>
          <w:p w14:paraId="7E52BC12" w14:textId="77777777" w:rsidR="009D36F2" w:rsidRPr="00CB56EC" w:rsidRDefault="009D36F2" w:rsidP="009D36F2">
            <w:pPr>
              <w:jc w:val="center"/>
              <w:rPr>
                <w:b/>
                <w:bCs/>
                <w:color w:val="000000"/>
                <w:sz w:val="18"/>
                <w:szCs w:val="18"/>
                <w:lang w:eastAsia="tr-TR"/>
              </w:rPr>
            </w:pPr>
            <w:r w:rsidRPr="00CB56EC">
              <w:rPr>
                <w:b/>
                <w:bCs/>
                <w:color w:val="000000"/>
                <w:sz w:val="18"/>
                <w:szCs w:val="18"/>
                <w:lang w:eastAsia="tr-TR"/>
              </w:rPr>
              <w:t>Cari</w:t>
            </w:r>
          </w:p>
          <w:p w14:paraId="4705F41A" w14:textId="77777777" w:rsidR="009D36F2" w:rsidRPr="00CB56EC" w:rsidRDefault="009D36F2" w:rsidP="009D36F2">
            <w:pPr>
              <w:jc w:val="center"/>
              <w:rPr>
                <w:b/>
                <w:bCs/>
                <w:color w:val="000000"/>
                <w:sz w:val="18"/>
                <w:szCs w:val="18"/>
                <w:lang w:eastAsia="tr-TR"/>
              </w:rPr>
            </w:pPr>
            <w:r w:rsidRPr="00CB56EC">
              <w:rPr>
                <w:b/>
                <w:bCs/>
                <w:color w:val="000000"/>
                <w:sz w:val="18"/>
                <w:szCs w:val="18"/>
                <w:lang w:eastAsia="tr-TR"/>
              </w:rPr>
              <w:t>Dönem</w:t>
            </w:r>
          </w:p>
        </w:tc>
        <w:tc>
          <w:tcPr>
            <w:tcW w:w="998" w:type="dxa"/>
            <w:tcBorders>
              <w:top w:val="dotted" w:sz="4" w:space="0" w:color="auto"/>
              <w:bottom w:val="dotted" w:sz="4" w:space="0" w:color="auto"/>
            </w:tcBorders>
            <w:shd w:val="clear" w:color="auto" w:fill="auto"/>
            <w:vAlign w:val="bottom"/>
          </w:tcPr>
          <w:p w14:paraId="4A726322" w14:textId="77777777" w:rsidR="009D36F2" w:rsidRPr="00CB56EC" w:rsidRDefault="009D36F2" w:rsidP="009D36F2">
            <w:pPr>
              <w:jc w:val="center"/>
              <w:rPr>
                <w:b/>
                <w:bCs/>
                <w:color w:val="000000"/>
                <w:sz w:val="18"/>
                <w:szCs w:val="18"/>
                <w:lang w:eastAsia="tr-TR"/>
              </w:rPr>
            </w:pPr>
            <w:r w:rsidRPr="00CB56EC">
              <w:rPr>
                <w:b/>
                <w:bCs/>
                <w:color w:val="000000"/>
                <w:sz w:val="18"/>
                <w:szCs w:val="18"/>
                <w:lang w:eastAsia="tr-TR"/>
              </w:rPr>
              <w:t>Önceki Dönem</w:t>
            </w:r>
          </w:p>
        </w:tc>
        <w:tc>
          <w:tcPr>
            <w:tcW w:w="998" w:type="dxa"/>
            <w:tcBorders>
              <w:top w:val="dotted" w:sz="4" w:space="0" w:color="auto"/>
              <w:bottom w:val="dotted" w:sz="4" w:space="0" w:color="auto"/>
            </w:tcBorders>
            <w:shd w:val="clear" w:color="auto" w:fill="auto"/>
            <w:vAlign w:val="bottom"/>
            <w:hideMark/>
          </w:tcPr>
          <w:p w14:paraId="2151F974" w14:textId="77777777" w:rsidR="009D36F2" w:rsidRPr="00CB56EC" w:rsidRDefault="009D36F2" w:rsidP="009D36F2">
            <w:pPr>
              <w:jc w:val="center"/>
              <w:rPr>
                <w:b/>
                <w:bCs/>
                <w:color w:val="000000"/>
                <w:sz w:val="18"/>
                <w:szCs w:val="18"/>
                <w:lang w:eastAsia="tr-TR"/>
              </w:rPr>
            </w:pPr>
            <w:r w:rsidRPr="00CB56EC">
              <w:rPr>
                <w:b/>
                <w:bCs/>
                <w:color w:val="000000"/>
                <w:sz w:val="18"/>
                <w:szCs w:val="18"/>
                <w:lang w:eastAsia="tr-TR"/>
              </w:rPr>
              <w:t>Cari</w:t>
            </w:r>
          </w:p>
          <w:p w14:paraId="60DB9268" w14:textId="77777777" w:rsidR="009D36F2" w:rsidRPr="00CB56EC" w:rsidRDefault="009D36F2" w:rsidP="009D36F2">
            <w:pPr>
              <w:jc w:val="center"/>
              <w:rPr>
                <w:b/>
                <w:bCs/>
                <w:color w:val="000000"/>
                <w:sz w:val="18"/>
                <w:szCs w:val="18"/>
                <w:lang w:eastAsia="tr-TR"/>
              </w:rPr>
            </w:pPr>
            <w:r w:rsidRPr="00CB56EC">
              <w:rPr>
                <w:b/>
                <w:bCs/>
                <w:color w:val="000000"/>
                <w:sz w:val="18"/>
                <w:szCs w:val="18"/>
                <w:lang w:eastAsia="tr-TR"/>
              </w:rPr>
              <w:t>Dönem</w:t>
            </w:r>
          </w:p>
        </w:tc>
        <w:tc>
          <w:tcPr>
            <w:tcW w:w="999" w:type="dxa"/>
            <w:tcBorders>
              <w:top w:val="dotted" w:sz="4" w:space="0" w:color="auto"/>
              <w:bottom w:val="dotted" w:sz="4" w:space="0" w:color="auto"/>
            </w:tcBorders>
            <w:shd w:val="clear" w:color="auto" w:fill="auto"/>
            <w:vAlign w:val="bottom"/>
            <w:hideMark/>
          </w:tcPr>
          <w:p w14:paraId="628C939E" w14:textId="77777777" w:rsidR="009D36F2" w:rsidRPr="00CB56EC" w:rsidRDefault="009D36F2" w:rsidP="009D36F2">
            <w:pPr>
              <w:jc w:val="center"/>
              <w:rPr>
                <w:b/>
                <w:bCs/>
                <w:color w:val="000000"/>
                <w:sz w:val="18"/>
                <w:szCs w:val="18"/>
                <w:lang w:eastAsia="tr-TR"/>
              </w:rPr>
            </w:pPr>
            <w:r w:rsidRPr="00CB56EC">
              <w:rPr>
                <w:b/>
                <w:bCs/>
                <w:color w:val="000000"/>
                <w:sz w:val="18"/>
                <w:szCs w:val="18"/>
                <w:lang w:eastAsia="tr-TR"/>
              </w:rPr>
              <w:t>Önceki Dönem</w:t>
            </w:r>
          </w:p>
        </w:tc>
      </w:tr>
      <w:tr w:rsidR="009D36F2" w:rsidRPr="00CB56EC" w14:paraId="7E4AFB70" w14:textId="77777777" w:rsidTr="00F30615">
        <w:trPr>
          <w:trHeight w:hRule="exact" w:val="227"/>
        </w:trPr>
        <w:tc>
          <w:tcPr>
            <w:tcW w:w="2969" w:type="dxa"/>
            <w:tcBorders>
              <w:top w:val="dotted" w:sz="4" w:space="0" w:color="auto"/>
            </w:tcBorders>
            <w:shd w:val="clear" w:color="auto" w:fill="auto"/>
            <w:vAlign w:val="bottom"/>
            <w:hideMark/>
          </w:tcPr>
          <w:p w14:paraId="3DFCF5C6" w14:textId="77777777" w:rsidR="009D36F2" w:rsidRPr="00CB56EC" w:rsidRDefault="009D36F2" w:rsidP="009D36F2">
            <w:pPr>
              <w:rPr>
                <w:b/>
                <w:bCs/>
                <w:sz w:val="18"/>
                <w:szCs w:val="18"/>
                <w:lang w:eastAsia="tr-TR"/>
              </w:rPr>
            </w:pPr>
            <w:r w:rsidRPr="00CB56EC">
              <w:rPr>
                <w:b/>
                <w:bCs/>
                <w:sz w:val="18"/>
                <w:szCs w:val="18"/>
                <w:lang w:eastAsia="tr-TR"/>
              </w:rPr>
              <w:t>Özel cari ve katılma hesapları</w:t>
            </w:r>
          </w:p>
        </w:tc>
        <w:tc>
          <w:tcPr>
            <w:tcW w:w="1282" w:type="dxa"/>
            <w:tcBorders>
              <w:top w:val="dotted" w:sz="4" w:space="0" w:color="auto"/>
            </w:tcBorders>
            <w:shd w:val="clear" w:color="auto" w:fill="auto"/>
            <w:vAlign w:val="bottom"/>
          </w:tcPr>
          <w:p w14:paraId="2C6D8A11" w14:textId="77777777" w:rsidR="009D36F2" w:rsidRPr="00CB56EC" w:rsidRDefault="009D36F2" w:rsidP="009D36F2">
            <w:pPr>
              <w:jc w:val="right"/>
              <w:rPr>
                <w:b/>
                <w:sz w:val="18"/>
                <w:szCs w:val="18"/>
              </w:rPr>
            </w:pPr>
          </w:p>
        </w:tc>
        <w:tc>
          <w:tcPr>
            <w:tcW w:w="998" w:type="dxa"/>
            <w:tcBorders>
              <w:top w:val="dotted" w:sz="4" w:space="0" w:color="auto"/>
            </w:tcBorders>
            <w:shd w:val="clear" w:color="auto" w:fill="auto"/>
            <w:vAlign w:val="bottom"/>
          </w:tcPr>
          <w:p w14:paraId="01567F8D" w14:textId="77777777" w:rsidR="009D36F2" w:rsidRPr="00CB56EC" w:rsidRDefault="009D36F2" w:rsidP="009D36F2">
            <w:pPr>
              <w:jc w:val="right"/>
              <w:rPr>
                <w:b/>
                <w:sz w:val="18"/>
                <w:szCs w:val="18"/>
              </w:rPr>
            </w:pPr>
          </w:p>
        </w:tc>
        <w:tc>
          <w:tcPr>
            <w:tcW w:w="998" w:type="dxa"/>
            <w:tcBorders>
              <w:top w:val="dotted" w:sz="4" w:space="0" w:color="auto"/>
            </w:tcBorders>
            <w:shd w:val="clear" w:color="auto" w:fill="auto"/>
            <w:vAlign w:val="bottom"/>
          </w:tcPr>
          <w:p w14:paraId="6E6801BC" w14:textId="77777777" w:rsidR="009D36F2" w:rsidRPr="00CB56EC" w:rsidRDefault="009D36F2" w:rsidP="009D36F2">
            <w:pPr>
              <w:jc w:val="right"/>
              <w:rPr>
                <w:b/>
                <w:sz w:val="18"/>
                <w:szCs w:val="18"/>
              </w:rPr>
            </w:pPr>
          </w:p>
        </w:tc>
        <w:tc>
          <w:tcPr>
            <w:tcW w:w="998" w:type="dxa"/>
            <w:tcBorders>
              <w:top w:val="dotted" w:sz="4" w:space="0" w:color="auto"/>
            </w:tcBorders>
            <w:shd w:val="clear" w:color="auto" w:fill="auto"/>
            <w:vAlign w:val="bottom"/>
          </w:tcPr>
          <w:p w14:paraId="27178E5F" w14:textId="77777777" w:rsidR="009D36F2" w:rsidRPr="00CB56EC" w:rsidRDefault="009D36F2" w:rsidP="009D36F2">
            <w:pPr>
              <w:jc w:val="right"/>
              <w:rPr>
                <w:b/>
                <w:sz w:val="18"/>
                <w:szCs w:val="18"/>
              </w:rPr>
            </w:pPr>
          </w:p>
        </w:tc>
        <w:tc>
          <w:tcPr>
            <w:tcW w:w="998" w:type="dxa"/>
            <w:tcBorders>
              <w:top w:val="dotted" w:sz="4" w:space="0" w:color="auto"/>
            </w:tcBorders>
            <w:shd w:val="clear" w:color="auto" w:fill="auto"/>
            <w:vAlign w:val="bottom"/>
            <w:hideMark/>
          </w:tcPr>
          <w:p w14:paraId="4DBDA84E" w14:textId="77777777" w:rsidR="009D36F2" w:rsidRPr="00CB56EC" w:rsidRDefault="009D36F2" w:rsidP="009D36F2">
            <w:pPr>
              <w:jc w:val="right"/>
              <w:rPr>
                <w:b/>
                <w:sz w:val="18"/>
                <w:szCs w:val="18"/>
              </w:rPr>
            </w:pPr>
          </w:p>
        </w:tc>
        <w:tc>
          <w:tcPr>
            <w:tcW w:w="999" w:type="dxa"/>
            <w:tcBorders>
              <w:top w:val="dotted" w:sz="4" w:space="0" w:color="auto"/>
            </w:tcBorders>
            <w:shd w:val="clear" w:color="auto" w:fill="auto"/>
            <w:vAlign w:val="bottom"/>
            <w:hideMark/>
          </w:tcPr>
          <w:p w14:paraId="7FEE9159" w14:textId="77777777" w:rsidR="009D36F2" w:rsidRPr="00CB56EC" w:rsidRDefault="009D36F2" w:rsidP="009D36F2">
            <w:pPr>
              <w:jc w:val="right"/>
              <w:rPr>
                <w:b/>
                <w:sz w:val="18"/>
                <w:szCs w:val="18"/>
              </w:rPr>
            </w:pPr>
          </w:p>
        </w:tc>
      </w:tr>
      <w:tr w:rsidR="00511BEC" w:rsidRPr="00CB56EC" w14:paraId="76C8107E" w14:textId="77777777" w:rsidTr="00F30615">
        <w:trPr>
          <w:trHeight w:hRule="exact" w:val="227"/>
        </w:trPr>
        <w:tc>
          <w:tcPr>
            <w:tcW w:w="2969" w:type="dxa"/>
            <w:shd w:val="clear" w:color="auto" w:fill="auto"/>
            <w:vAlign w:val="bottom"/>
            <w:hideMark/>
          </w:tcPr>
          <w:p w14:paraId="1D9CFE7C" w14:textId="77777777" w:rsidR="00511BEC" w:rsidRPr="00CB56EC" w:rsidRDefault="00511BEC" w:rsidP="00511BEC">
            <w:pPr>
              <w:ind w:firstLineChars="100" w:firstLine="180"/>
              <w:rPr>
                <w:sz w:val="18"/>
                <w:szCs w:val="18"/>
                <w:lang w:eastAsia="tr-TR"/>
              </w:rPr>
            </w:pPr>
            <w:r w:rsidRPr="00CB56EC">
              <w:rPr>
                <w:sz w:val="18"/>
                <w:szCs w:val="18"/>
                <w:lang w:eastAsia="tr-TR"/>
              </w:rPr>
              <w:t xml:space="preserve">Dönem Başı Bakiyesi </w:t>
            </w:r>
          </w:p>
        </w:tc>
        <w:tc>
          <w:tcPr>
            <w:tcW w:w="1282" w:type="dxa"/>
            <w:shd w:val="clear" w:color="auto" w:fill="auto"/>
            <w:vAlign w:val="bottom"/>
          </w:tcPr>
          <w:p w14:paraId="2ADBAC32" w14:textId="068C14F8" w:rsidR="00511BEC" w:rsidRPr="00CB56EC" w:rsidRDefault="00511BEC" w:rsidP="00511BEC">
            <w:pPr>
              <w:jc w:val="right"/>
              <w:rPr>
                <w:sz w:val="18"/>
                <w:szCs w:val="18"/>
                <w:lang w:eastAsia="tr-TR"/>
              </w:rPr>
            </w:pPr>
            <w:r>
              <w:rPr>
                <w:sz w:val="18"/>
                <w:szCs w:val="18"/>
                <w:lang w:eastAsia="tr-TR"/>
              </w:rPr>
              <w:t>16,010</w:t>
            </w:r>
          </w:p>
        </w:tc>
        <w:tc>
          <w:tcPr>
            <w:tcW w:w="998" w:type="dxa"/>
            <w:shd w:val="clear" w:color="auto" w:fill="auto"/>
            <w:vAlign w:val="bottom"/>
          </w:tcPr>
          <w:p w14:paraId="4869C923" w14:textId="5160EAEA" w:rsidR="00511BEC" w:rsidRPr="00CB56EC" w:rsidRDefault="00511BEC" w:rsidP="00511BEC">
            <w:pPr>
              <w:jc w:val="right"/>
              <w:rPr>
                <w:sz w:val="18"/>
                <w:szCs w:val="18"/>
                <w:lang w:eastAsia="tr-TR"/>
              </w:rPr>
            </w:pPr>
            <w:r w:rsidRPr="00830E28">
              <w:rPr>
                <w:sz w:val="18"/>
                <w:szCs w:val="18"/>
                <w:lang w:eastAsia="tr-TR"/>
              </w:rPr>
              <w:t>-</w:t>
            </w:r>
          </w:p>
        </w:tc>
        <w:tc>
          <w:tcPr>
            <w:tcW w:w="998" w:type="dxa"/>
            <w:shd w:val="clear" w:color="auto" w:fill="auto"/>
            <w:vAlign w:val="bottom"/>
          </w:tcPr>
          <w:p w14:paraId="1D562ECA" w14:textId="1B4A5837" w:rsidR="00511BEC" w:rsidRPr="00CB56EC" w:rsidRDefault="00511BEC" w:rsidP="00511BEC">
            <w:pPr>
              <w:jc w:val="right"/>
              <w:rPr>
                <w:sz w:val="18"/>
                <w:szCs w:val="18"/>
                <w:lang w:eastAsia="tr-TR"/>
              </w:rPr>
            </w:pPr>
            <w:r>
              <w:rPr>
                <w:sz w:val="18"/>
                <w:szCs w:val="18"/>
                <w:lang w:eastAsia="tr-TR"/>
              </w:rPr>
              <w:t>1,431,764</w:t>
            </w:r>
          </w:p>
        </w:tc>
        <w:tc>
          <w:tcPr>
            <w:tcW w:w="998" w:type="dxa"/>
            <w:shd w:val="clear" w:color="auto" w:fill="auto"/>
            <w:vAlign w:val="bottom"/>
          </w:tcPr>
          <w:p w14:paraId="0E4DC484" w14:textId="3866A5CC" w:rsidR="00511BEC" w:rsidRPr="00CB56EC" w:rsidRDefault="00511BEC" w:rsidP="00511BEC">
            <w:pPr>
              <w:jc w:val="right"/>
              <w:rPr>
                <w:sz w:val="18"/>
                <w:szCs w:val="18"/>
                <w:lang w:eastAsia="tr-TR"/>
              </w:rPr>
            </w:pPr>
            <w:r w:rsidRPr="00DE551A">
              <w:rPr>
                <w:sz w:val="18"/>
                <w:szCs w:val="18"/>
                <w:lang w:eastAsia="tr-TR"/>
              </w:rPr>
              <w:t>418,150</w:t>
            </w:r>
          </w:p>
        </w:tc>
        <w:tc>
          <w:tcPr>
            <w:tcW w:w="998" w:type="dxa"/>
            <w:shd w:val="clear" w:color="auto" w:fill="auto"/>
            <w:vAlign w:val="bottom"/>
            <w:hideMark/>
          </w:tcPr>
          <w:p w14:paraId="5878BA38" w14:textId="4C7D0E1B" w:rsidR="00511BEC" w:rsidRPr="00CB56EC" w:rsidRDefault="00511BEC" w:rsidP="00511BEC">
            <w:pPr>
              <w:jc w:val="right"/>
              <w:rPr>
                <w:sz w:val="18"/>
                <w:szCs w:val="18"/>
                <w:lang w:eastAsia="tr-TR"/>
              </w:rPr>
            </w:pPr>
            <w:r>
              <w:rPr>
                <w:sz w:val="18"/>
                <w:szCs w:val="18"/>
                <w:lang w:eastAsia="tr-TR"/>
              </w:rPr>
              <w:t>1,292,699</w:t>
            </w:r>
          </w:p>
        </w:tc>
        <w:tc>
          <w:tcPr>
            <w:tcW w:w="999" w:type="dxa"/>
            <w:shd w:val="clear" w:color="auto" w:fill="auto"/>
            <w:vAlign w:val="bottom"/>
            <w:hideMark/>
          </w:tcPr>
          <w:p w14:paraId="2A8CCE03" w14:textId="4D625FFC" w:rsidR="00511BEC" w:rsidRPr="00CB56EC" w:rsidRDefault="00511BEC" w:rsidP="00511BEC">
            <w:pPr>
              <w:jc w:val="right"/>
              <w:rPr>
                <w:sz w:val="18"/>
                <w:szCs w:val="18"/>
                <w:lang w:eastAsia="tr-TR"/>
              </w:rPr>
            </w:pPr>
            <w:r w:rsidRPr="00DE551A">
              <w:rPr>
                <w:sz w:val="18"/>
                <w:szCs w:val="18"/>
                <w:lang w:eastAsia="tr-TR"/>
              </w:rPr>
              <w:t>18,797</w:t>
            </w:r>
          </w:p>
        </w:tc>
      </w:tr>
      <w:tr w:rsidR="00511BEC" w:rsidRPr="00CB56EC" w14:paraId="5540FCD2" w14:textId="77777777" w:rsidTr="00F30615">
        <w:trPr>
          <w:trHeight w:hRule="exact" w:val="227"/>
        </w:trPr>
        <w:tc>
          <w:tcPr>
            <w:tcW w:w="2969" w:type="dxa"/>
            <w:shd w:val="clear" w:color="auto" w:fill="auto"/>
            <w:vAlign w:val="bottom"/>
          </w:tcPr>
          <w:p w14:paraId="742DB5F2" w14:textId="77777777" w:rsidR="00511BEC" w:rsidRPr="00CB56EC" w:rsidRDefault="00511BEC" w:rsidP="00511BEC">
            <w:pPr>
              <w:ind w:firstLineChars="100" w:firstLine="180"/>
              <w:rPr>
                <w:sz w:val="18"/>
                <w:szCs w:val="18"/>
                <w:lang w:eastAsia="tr-TR"/>
              </w:rPr>
            </w:pPr>
            <w:r w:rsidRPr="00CB56EC">
              <w:rPr>
                <w:sz w:val="18"/>
                <w:szCs w:val="18"/>
                <w:lang w:eastAsia="tr-TR"/>
              </w:rPr>
              <w:t>Dönem Sonu Bakiyesi</w:t>
            </w:r>
          </w:p>
        </w:tc>
        <w:tc>
          <w:tcPr>
            <w:tcW w:w="1282" w:type="dxa"/>
            <w:shd w:val="clear" w:color="auto" w:fill="auto"/>
            <w:vAlign w:val="bottom"/>
          </w:tcPr>
          <w:p w14:paraId="18A9EEA4" w14:textId="06A06FE3" w:rsidR="00511BEC" w:rsidRPr="00CB56EC" w:rsidRDefault="00F30615" w:rsidP="00511BEC">
            <w:pPr>
              <w:jc w:val="right"/>
              <w:rPr>
                <w:sz w:val="18"/>
                <w:szCs w:val="18"/>
                <w:lang w:eastAsia="tr-TR"/>
              </w:rPr>
            </w:pPr>
            <w:r>
              <w:rPr>
                <w:sz w:val="18"/>
                <w:szCs w:val="18"/>
                <w:lang w:eastAsia="tr-TR"/>
              </w:rPr>
              <w:t>11,852</w:t>
            </w:r>
          </w:p>
        </w:tc>
        <w:tc>
          <w:tcPr>
            <w:tcW w:w="998" w:type="dxa"/>
            <w:shd w:val="clear" w:color="auto" w:fill="auto"/>
            <w:vAlign w:val="bottom"/>
          </w:tcPr>
          <w:p w14:paraId="4A34C871" w14:textId="2208540A" w:rsidR="00511BEC" w:rsidRPr="00CB56EC" w:rsidRDefault="00511BEC" w:rsidP="00511BEC">
            <w:pPr>
              <w:jc w:val="right"/>
              <w:rPr>
                <w:sz w:val="18"/>
                <w:szCs w:val="18"/>
                <w:lang w:eastAsia="tr-TR"/>
              </w:rPr>
            </w:pPr>
            <w:r w:rsidRPr="00DE551A">
              <w:rPr>
                <w:sz w:val="18"/>
                <w:szCs w:val="18"/>
                <w:lang w:eastAsia="tr-TR"/>
              </w:rPr>
              <w:t>16,010</w:t>
            </w:r>
          </w:p>
        </w:tc>
        <w:tc>
          <w:tcPr>
            <w:tcW w:w="998" w:type="dxa"/>
            <w:shd w:val="clear" w:color="auto" w:fill="auto"/>
            <w:vAlign w:val="bottom"/>
          </w:tcPr>
          <w:p w14:paraId="65FA8019" w14:textId="7E0E75DD" w:rsidR="00511BEC" w:rsidRPr="00CB56EC" w:rsidRDefault="00F30615" w:rsidP="00511BEC">
            <w:pPr>
              <w:jc w:val="right"/>
              <w:rPr>
                <w:sz w:val="18"/>
                <w:szCs w:val="18"/>
                <w:lang w:eastAsia="tr-TR"/>
              </w:rPr>
            </w:pPr>
            <w:r>
              <w:rPr>
                <w:sz w:val="18"/>
                <w:szCs w:val="18"/>
                <w:lang w:eastAsia="tr-TR"/>
              </w:rPr>
              <w:t>447,373</w:t>
            </w:r>
          </w:p>
        </w:tc>
        <w:tc>
          <w:tcPr>
            <w:tcW w:w="998" w:type="dxa"/>
            <w:shd w:val="clear" w:color="auto" w:fill="auto"/>
            <w:vAlign w:val="bottom"/>
          </w:tcPr>
          <w:p w14:paraId="5611323F" w14:textId="15BAB98A" w:rsidR="00511BEC" w:rsidRPr="00CB56EC" w:rsidRDefault="00511BEC" w:rsidP="00511BEC">
            <w:pPr>
              <w:jc w:val="right"/>
              <w:rPr>
                <w:sz w:val="18"/>
                <w:szCs w:val="18"/>
                <w:lang w:eastAsia="tr-TR"/>
              </w:rPr>
            </w:pPr>
            <w:r w:rsidRPr="00DE551A">
              <w:rPr>
                <w:sz w:val="18"/>
                <w:szCs w:val="18"/>
                <w:lang w:eastAsia="tr-TR"/>
              </w:rPr>
              <w:t>1,431,764</w:t>
            </w:r>
          </w:p>
        </w:tc>
        <w:tc>
          <w:tcPr>
            <w:tcW w:w="998" w:type="dxa"/>
            <w:shd w:val="clear" w:color="auto" w:fill="auto"/>
            <w:vAlign w:val="bottom"/>
          </w:tcPr>
          <w:p w14:paraId="6CC17BB1" w14:textId="35533FCA" w:rsidR="00511BEC" w:rsidRPr="00CB56EC" w:rsidRDefault="00F30615" w:rsidP="00511BEC">
            <w:pPr>
              <w:jc w:val="right"/>
              <w:rPr>
                <w:sz w:val="18"/>
                <w:szCs w:val="18"/>
                <w:lang w:eastAsia="tr-TR"/>
              </w:rPr>
            </w:pPr>
            <w:r>
              <w:rPr>
                <w:sz w:val="18"/>
                <w:szCs w:val="18"/>
                <w:lang w:eastAsia="tr-TR"/>
              </w:rPr>
              <w:t>1,120,043</w:t>
            </w:r>
          </w:p>
        </w:tc>
        <w:tc>
          <w:tcPr>
            <w:tcW w:w="999" w:type="dxa"/>
            <w:shd w:val="clear" w:color="auto" w:fill="auto"/>
            <w:vAlign w:val="bottom"/>
          </w:tcPr>
          <w:p w14:paraId="55B32937" w14:textId="43742467" w:rsidR="00511BEC" w:rsidRPr="00CB56EC" w:rsidRDefault="00511BEC" w:rsidP="00511BEC">
            <w:pPr>
              <w:jc w:val="right"/>
              <w:rPr>
                <w:sz w:val="18"/>
                <w:szCs w:val="18"/>
                <w:lang w:eastAsia="tr-TR"/>
              </w:rPr>
            </w:pPr>
            <w:r w:rsidRPr="00DE551A">
              <w:rPr>
                <w:sz w:val="18"/>
                <w:szCs w:val="18"/>
                <w:lang w:eastAsia="tr-TR"/>
              </w:rPr>
              <w:t>1,292,699</w:t>
            </w:r>
          </w:p>
        </w:tc>
      </w:tr>
      <w:tr w:rsidR="00511BEC" w:rsidRPr="00CB56EC" w14:paraId="378944C6" w14:textId="77777777" w:rsidTr="00F30615">
        <w:trPr>
          <w:trHeight w:hRule="exact" w:val="227"/>
        </w:trPr>
        <w:tc>
          <w:tcPr>
            <w:tcW w:w="2969" w:type="dxa"/>
            <w:tcBorders>
              <w:bottom w:val="thinThickSmallGap" w:sz="24" w:space="0" w:color="auto"/>
            </w:tcBorders>
            <w:shd w:val="clear" w:color="auto" w:fill="auto"/>
            <w:vAlign w:val="bottom"/>
          </w:tcPr>
          <w:p w14:paraId="392FD5F6" w14:textId="77777777" w:rsidR="00511BEC" w:rsidRPr="00CB56EC" w:rsidRDefault="00511BEC" w:rsidP="00511BEC">
            <w:pPr>
              <w:rPr>
                <w:sz w:val="18"/>
                <w:szCs w:val="18"/>
                <w:lang w:eastAsia="tr-TR"/>
              </w:rPr>
            </w:pPr>
            <w:r w:rsidRPr="00CB56EC">
              <w:rPr>
                <w:sz w:val="18"/>
                <w:szCs w:val="18"/>
                <w:lang w:eastAsia="tr-TR"/>
              </w:rPr>
              <w:t xml:space="preserve">Katılma hesapları </w:t>
            </w:r>
            <w:proofErr w:type="gramStart"/>
            <w:r w:rsidRPr="00CB56EC">
              <w:rPr>
                <w:sz w:val="18"/>
                <w:szCs w:val="18"/>
                <w:lang w:eastAsia="tr-TR"/>
              </w:rPr>
              <w:t>kar</w:t>
            </w:r>
            <w:proofErr w:type="gramEnd"/>
            <w:r w:rsidRPr="00CB56EC">
              <w:rPr>
                <w:sz w:val="18"/>
                <w:szCs w:val="18"/>
                <w:lang w:eastAsia="tr-TR"/>
              </w:rPr>
              <w:t xml:space="preserve"> payı gideri</w:t>
            </w:r>
          </w:p>
        </w:tc>
        <w:tc>
          <w:tcPr>
            <w:tcW w:w="1282" w:type="dxa"/>
            <w:tcBorders>
              <w:bottom w:val="thinThickSmallGap" w:sz="24" w:space="0" w:color="auto"/>
            </w:tcBorders>
            <w:shd w:val="clear" w:color="auto" w:fill="auto"/>
            <w:vAlign w:val="bottom"/>
          </w:tcPr>
          <w:p w14:paraId="7B3017C1" w14:textId="59F84340" w:rsidR="00511BEC" w:rsidRPr="00CB56EC" w:rsidRDefault="00F30615" w:rsidP="00511BEC">
            <w:pPr>
              <w:jc w:val="right"/>
              <w:rPr>
                <w:sz w:val="18"/>
                <w:szCs w:val="18"/>
                <w:lang w:eastAsia="tr-TR"/>
              </w:rPr>
            </w:pPr>
            <w:r>
              <w:rPr>
                <w:sz w:val="18"/>
                <w:szCs w:val="18"/>
                <w:lang w:eastAsia="tr-TR"/>
              </w:rPr>
              <w:t>1,400</w:t>
            </w:r>
          </w:p>
        </w:tc>
        <w:tc>
          <w:tcPr>
            <w:tcW w:w="998" w:type="dxa"/>
            <w:tcBorders>
              <w:bottom w:val="thinThickSmallGap" w:sz="24" w:space="0" w:color="auto"/>
            </w:tcBorders>
            <w:shd w:val="clear" w:color="auto" w:fill="auto"/>
            <w:vAlign w:val="bottom"/>
          </w:tcPr>
          <w:p w14:paraId="7F0C3BB3" w14:textId="5528E8A2" w:rsidR="00511BEC" w:rsidRPr="00CB56EC" w:rsidRDefault="00511BEC" w:rsidP="00511BEC">
            <w:pPr>
              <w:jc w:val="right"/>
              <w:rPr>
                <w:sz w:val="18"/>
                <w:szCs w:val="18"/>
                <w:lang w:eastAsia="tr-TR"/>
              </w:rPr>
            </w:pPr>
            <w:r>
              <w:rPr>
                <w:sz w:val="18"/>
                <w:szCs w:val="18"/>
                <w:lang w:eastAsia="tr-TR"/>
              </w:rPr>
              <w:t>-</w:t>
            </w:r>
          </w:p>
        </w:tc>
        <w:tc>
          <w:tcPr>
            <w:tcW w:w="998" w:type="dxa"/>
            <w:tcBorders>
              <w:bottom w:val="thinThickSmallGap" w:sz="24" w:space="0" w:color="auto"/>
            </w:tcBorders>
            <w:shd w:val="clear" w:color="auto" w:fill="auto"/>
            <w:vAlign w:val="bottom"/>
          </w:tcPr>
          <w:p w14:paraId="135B3425" w14:textId="716BFBBB" w:rsidR="00511BEC" w:rsidRPr="00CB56EC" w:rsidRDefault="00F30615" w:rsidP="00511BEC">
            <w:pPr>
              <w:jc w:val="right"/>
              <w:rPr>
                <w:sz w:val="18"/>
                <w:szCs w:val="18"/>
                <w:lang w:eastAsia="tr-TR"/>
              </w:rPr>
            </w:pPr>
            <w:r>
              <w:rPr>
                <w:sz w:val="18"/>
                <w:szCs w:val="18"/>
                <w:lang w:eastAsia="tr-TR"/>
              </w:rPr>
              <w:t>1,411</w:t>
            </w:r>
          </w:p>
        </w:tc>
        <w:tc>
          <w:tcPr>
            <w:tcW w:w="998" w:type="dxa"/>
            <w:tcBorders>
              <w:bottom w:val="thinThickSmallGap" w:sz="24" w:space="0" w:color="auto"/>
            </w:tcBorders>
            <w:shd w:val="clear" w:color="auto" w:fill="auto"/>
            <w:vAlign w:val="bottom"/>
          </w:tcPr>
          <w:p w14:paraId="2CEC3B7F" w14:textId="21712F7E" w:rsidR="00511BEC" w:rsidRPr="00CB56EC" w:rsidRDefault="00511BEC" w:rsidP="00511BEC">
            <w:pPr>
              <w:jc w:val="right"/>
              <w:rPr>
                <w:sz w:val="18"/>
                <w:szCs w:val="18"/>
                <w:lang w:eastAsia="tr-TR"/>
              </w:rPr>
            </w:pPr>
            <w:r>
              <w:rPr>
                <w:sz w:val="18"/>
                <w:szCs w:val="18"/>
                <w:lang w:eastAsia="tr-TR"/>
              </w:rPr>
              <w:t>-</w:t>
            </w:r>
          </w:p>
        </w:tc>
        <w:tc>
          <w:tcPr>
            <w:tcW w:w="998" w:type="dxa"/>
            <w:tcBorders>
              <w:bottom w:val="thinThickSmallGap" w:sz="24" w:space="0" w:color="auto"/>
            </w:tcBorders>
            <w:shd w:val="clear" w:color="auto" w:fill="auto"/>
            <w:vAlign w:val="bottom"/>
          </w:tcPr>
          <w:p w14:paraId="7DB3389F" w14:textId="35CA2D9E" w:rsidR="00511BEC" w:rsidRPr="00CB56EC" w:rsidRDefault="00F30615" w:rsidP="00511BEC">
            <w:pPr>
              <w:jc w:val="right"/>
              <w:rPr>
                <w:sz w:val="18"/>
                <w:szCs w:val="18"/>
                <w:lang w:eastAsia="tr-TR"/>
              </w:rPr>
            </w:pPr>
            <w:r>
              <w:rPr>
                <w:sz w:val="18"/>
                <w:szCs w:val="18"/>
                <w:lang w:eastAsia="tr-TR"/>
              </w:rPr>
              <w:t>31,514</w:t>
            </w:r>
          </w:p>
        </w:tc>
        <w:tc>
          <w:tcPr>
            <w:tcW w:w="999" w:type="dxa"/>
            <w:tcBorders>
              <w:bottom w:val="thinThickSmallGap" w:sz="24" w:space="0" w:color="auto"/>
            </w:tcBorders>
            <w:shd w:val="clear" w:color="auto" w:fill="auto"/>
            <w:vAlign w:val="bottom"/>
          </w:tcPr>
          <w:p w14:paraId="5F902285" w14:textId="45B35427" w:rsidR="00511BEC" w:rsidRPr="00CB56EC" w:rsidRDefault="00511BEC" w:rsidP="00511BEC">
            <w:pPr>
              <w:jc w:val="right"/>
              <w:rPr>
                <w:sz w:val="18"/>
                <w:szCs w:val="18"/>
                <w:lang w:eastAsia="tr-TR"/>
              </w:rPr>
            </w:pPr>
            <w:r>
              <w:rPr>
                <w:sz w:val="18"/>
                <w:szCs w:val="18"/>
                <w:lang w:eastAsia="tr-TR"/>
              </w:rPr>
              <w:t>3,077</w:t>
            </w:r>
          </w:p>
        </w:tc>
      </w:tr>
    </w:tbl>
    <w:p w14:paraId="28202E75" w14:textId="77777777" w:rsidR="004717E4" w:rsidRPr="00CB56EC" w:rsidRDefault="004717E4" w:rsidP="00E30CF9">
      <w:pPr>
        <w:pStyle w:val="BodyText"/>
        <w:rPr>
          <w:lang w:eastAsia="en-GB"/>
        </w:rPr>
      </w:pPr>
    </w:p>
    <w:p w14:paraId="75A2FFC3" w14:textId="77777777" w:rsidR="00E30CF9" w:rsidRPr="00CB56EC" w:rsidRDefault="00E30CF9" w:rsidP="00E30CF9">
      <w:pPr>
        <w:autoSpaceDE w:val="0"/>
        <w:autoSpaceDN w:val="0"/>
        <w:adjustRightInd w:val="0"/>
        <w:ind w:hanging="567"/>
        <w:jc w:val="both"/>
        <w:rPr>
          <w:b/>
          <w:bCs/>
          <w:iCs/>
        </w:rPr>
      </w:pPr>
      <w:r w:rsidRPr="00CB56EC">
        <w:rPr>
          <w:b/>
          <w:bCs/>
          <w:iCs/>
        </w:rPr>
        <w:t>7.3</w:t>
      </w:r>
      <w:r w:rsidRPr="00CB56EC">
        <w:rPr>
          <w:b/>
          <w:bCs/>
          <w:iCs/>
        </w:rPr>
        <w:tab/>
        <w:t>Banka’nın dahil olduğu risk grubu ile yaptığı vadeli işlemler ile opsiyon sözleşmeleri ile benzeri diğer sözleşmelere ilişkin bilgiler</w:t>
      </w:r>
    </w:p>
    <w:p w14:paraId="093AE410" w14:textId="77777777" w:rsidR="004717E4" w:rsidRPr="00CB56EC" w:rsidRDefault="004717E4" w:rsidP="00E30CF9">
      <w:pPr>
        <w:tabs>
          <w:tab w:val="left" w:pos="709"/>
        </w:tabs>
        <w:rPr>
          <w:lang w:eastAsia="en-GB"/>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69"/>
        <w:gridCol w:w="1282"/>
        <w:gridCol w:w="998"/>
        <w:gridCol w:w="998"/>
        <w:gridCol w:w="998"/>
        <w:gridCol w:w="998"/>
        <w:gridCol w:w="999"/>
      </w:tblGrid>
      <w:tr w:rsidR="004717E4" w:rsidRPr="00CB56EC" w14:paraId="7D8B4BA8" w14:textId="77777777" w:rsidTr="00830E28">
        <w:trPr>
          <w:trHeight w:hRule="exact" w:val="716"/>
        </w:trPr>
        <w:tc>
          <w:tcPr>
            <w:tcW w:w="2969" w:type="dxa"/>
            <w:shd w:val="clear" w:color="auto" w:fill="auto"/>
            <w:vAlign w:val="bottom"/>
          </w:tcPr>
          <w:p w14:paraId="334BF5FB" w14:textId="77777777" w:rsidR="004717E4" w:rsidRPr="00CB56EC" w:rsidRDefault="004717E4" w:rsidP="00AE7CA8">
            <w:pPr>
              <w:tabs>
                <w:tab w:val="num" w:pos="3060"/>
                <w:tab w:val="num" w:pos="3420"/>
              </w:tabs>
              <w:autoSpaceDE w:val="0"/>
              <w:autoSpaceDN w:val="0"/>
              <w:adjustRightInd w:val="0"/>
              <w:rPr>
                <w:b/>
                <w:bCs/>
                <w:sz w:val="18"/>
                <w:szCs w:val="18"/>
                <w:lang w:eastAsia="en-GB"/>
              </w:rPr>
            </w:pPr>
          </w:p>
          <w:p w14:paraId="0428728F" w14:textId="77777777" w:rsidR="004717E4" w:rsidRPr="00CB56EC" w:rsidRDefault="004717E4" w:rsidP="00AE7CA8">
            <w:pPr>
              <w:rPr>
                <w:b/>
                <w:sz w:val="18"/>
                <w:szCs w:val="18"/>
                <w:lang w:eastAsia="tr-TR"/>
              </w:rPr>
            </w:pPr>
            <w:r w:rsidRPr="00CB56EC">
              <w:rPr>
                <w:b/>
                <w:bCs/>
                <w:color w:val="000000"/>
                <w:sz w:val="18"/>
                <w:szCs w:val="18"/>
                <w:lang w:eastAsia="tr-TR"/>
              </w:rPr>
              <w:t>Banka'nın dâhil olduğu risk grubu</w:t>
            </w:r>
          </w:p>
        </w:tc>
        <w:tc>
          <w:tcPr>
            <w:tcW w:w="2280" w:type="dxa"/>
            <w:gridSpan w:val="2"/>
            <w:shd w:val="clear" w:color="auto" w:fill="auto"/>
            <w:vAlign w:val="center"/>
          </w:tcPr>
          <w:p w14:paraId="1EBF794B" w14:textId="77777777" w:rsidR="004717E4" w:rsidRPr="00CB56EC" w:rsidRDefault="004717E4" w:rsidP="00AE7CA8">
            <w:pPr>
              <w:jc w:val="center"/>
              <w:rPr>
                <w:b/>
                <w:bCs/>
                <w:sz w:val="18"/>
                <w:szCs w:val="18"/>
                <w:lang w:eastAsia="tr-TR"/>
              </w:rPr>
            </w:pPr>
            <w:r w:rsidRPr="00CB56EC">
              <w:rPr>
                <w:b/>
                <w:bCs/>
                <w:color w:val="000000"/>
                <w:sz w:val="18"/>
                <w:szCs w:val="18"/>
                <w:lang w:eastAsia="tr-TR"/>
              </w:rPr>
              <w:t>İştirak, bağlı ortaklıklar ve birlikte kontrol edilen ortaklıklar (iş ortaklıkları</w:t>
            </w:r>
          </w:p>
        </w:tc>
        <w:tc>
          <w:tcPr>
            <w:tcW w:w="1996" w:type="dxa"/>
            <w:gridSpan w:val="2"/>
            <w:shd w:val="clear" w:color="auto" w:fill="auto"/>
            <w:vAlign w:val="center"/>
          </w:tcPr>
          <w:p w14:paraId="329D0591" w14:textId="77777777" w:rsidR="004717E4" w:rsidRPr="00CB56EC" w:rsidRDefault="004717E4" w:rsidP="00AE7CA8">
            <w:pPr>
              <w:jc w:val="center"/>
              <w:rPr>
                <w:b/>
                <w:bCs/>
                <w:sz w:val="18"/>
                <w:szCs w:val="18"/>
                <w:lang w:eastAsia="tr-TR"/>
              </w:rPr>
            </w:pPr>
            <w:r w:rsidRPr="00CB56EC">
              <w:rPr>
                <w:b/>
                <w:bCs/>
                <w:color w:val="000000"/>
                <w:sz w:val="18"/>
                <w:szCs w:val="18"/>
                <w:lang w:eastAsia="tr-TR"/>
              </w:rPr>
              <w:t>Bankanın doğrudan ve dolaylı ortaklıkları</w:t>
            </w:r>
          </w:p>
        </w:tc>
        <w:tc>
          <w:tcPr>
            <w:tcW w:w="1997" w:type="dxa"/>
            <w:gridSpan w:val="2"/>
            <w:shd w:val="clear" w:color="auto" w:fill="auto"/>
            <w:vAlign w:val="center"/>
          </w:tcPr>
          <w:p w14:paraId="4CEB64EA" w14:textId="77777777" w:rsidR="004717E4" w:rsidRPr="00CB56EC" w:rsidRDefault="004717E4" w:rsidP="00AE7CA8">
            <w:pPr>
              <w:jc w:val="center"/>
              <w:rPr>
                <w:b/>
                <w:bCs/>
                <w:sz w:val="18"/>
                <w:szCs w:val="18"/>
                <w:lang w:eastAsia="tr-TR"/>
              </w:rPr>
            </w:pPr>
            <w:r w:rsidRPr="00CB56EC">
              <w:rPr>
                <w:b/>
                <w:bCs/>
                <w:color w:val="000000"/>
                <w:sz w:val="18"/>
                <w:szCs w:val="18"/>
                <w:lang w:eastAsia="tr-TR"/>
              </w:rPr>
              <w:t>Risk grubuna dahil olan diğer gerçek ve tüzel kişiler</w:t>
            </w:r>
          </w:p>
        </w:tc>
      </w:tr>
      <w:tr w:rsidR="004717E4" w:rsidRPr="00CB56EC" w14:paraId="1B155172" w14:textId="77777777" w:rsidTr="00830E28">
        <w:trPr>
          <w:trHeight w:hRule="exact" w:val="403"/>
        </w:trPr>
        <w:tc>
          <w:tcPr>
            <w:tcW w:w="2969" w:type="dxa"/>
            <w:shd w:val="clear" w:color="auto" w:fill="auto"/>
            <w:vAlign w:val="bottom"/>
            <w:hideMark/>
          </w:tcPr>
          <w:p w14:paraId="63E26663" w14:textId="77777777" w:rsidR="004717E4" w:rsidRPr="00CB56EC" w:rsidRDefault="004717E4" w:rsidP="004717E4">
            <w:pPr>
              <w:rPr>
                <w:b/>
                <w:sz w:val="18"/>
                <w:szCs w:val="18"/>
                <w:lang w:eastAsia="tr-TR"/>
              </w:rPr>
            </w:pPr>
          </w:p>
        </w:tc>
        <w:tc>
          <w:tcPr>
            <w:tcW w:w="1282" w:type="dxa"/>
            <w:shd w:val="clear" w:color="auto" w:fill="auto"/>
            <w:vAlign w:val="center"/>
          </w:tcPr>
          <w:p w14:paraId="7F7ED5A1" w14:textId="77777777" w:rsidR="004717E4" w:rsidRPr="00CB56EC" w:rsidRDefault="004717E4" w:rsidP="004717E4">
            <w:pPr>
              <w:jc w:val="center"/>
              <w:rPr>
                <w:b/>
                <w:bCs/>
                <w:sz w:val="18"/>
                <w:szCs w:val="18"/>
                <w:lang w:eastAsia="tr-TR"/>
              </w:rPr>
            </w:pPr>
            <w:r w:rsidRPr="00CB56EC">
              <w:rPr>
                <w:b/>
                <w:bCs/>
                <w:sz w:val="18"/>
                <w:szCs w:val="18"/>
                <w:lang w:eastAsia="tr-TR"/>
              </w:rPr>
              <w:t xml:space="preserve">Cari </w:t>
            </w:r>
          </w:p>
          <w:p w14:paraId="3FD67062" w14:textId="77777777" w:rsidR="004717E4" w:rsidRPr="00CB56EC" w:rsidRDefault="004717E4" w:rsidP="004717E4">
            <w:pPr>
              <w:jc w:val="center"/>
              <w:rPr>
                <w:b/>
                <w:bCs/>
                <w:sz w:val="18"/>
                <w:szCs w:val="18"/>
                <w:lang w:eastAsia="tr-TR"/>
              </w:rPr>
            </w:pPr>
            <w:r w:rsidRPr="00CB56EC">
              <w:rPr>
                <w:b/>
                <w:bCs/>
                <w:sz w:val="18"/>
                <w:szCs w:val="18"/>
                <w:lang w:eastAsia="tr-TR"/>
              </w:rPr>
              <w:t>Dönem</w:t>
            </w:r>
          </w:p>
        </w:tc>
        <w:tc>
          <w:tcPr>
            <w:tcW w:w="998" w:type="dxa"/>
            <w:shd w:val="clear" w:color="auto" w:fill="auto"/>
            <w:vAlign w:val="center"/>
          </w:tcPr>
          <w:p w14:paraId="20A232D9" w14:textId="77777777" w:rsidR="004717E4" w:rsidRPr="00CB56EC" w:rsidRDefault="004717E4" w:rsidP="004717E4">
            <w:pPr>
              <w:jc w:val="right"/>
              <w:rPr>
                <w:b/>
                <w:bCs/>
                <w:sz w:val="18"/>
                <w:szCs w:val="18"/>
                <w:lang w:eastAsia="tr-TR"/>
              </w:rPr>
            </w:pPr>
            <w:r w:rsidRPr="00CB56EC">
              <w:rPr>
                <w:b/>
                <w:bCs/>
                <w:sz w:val="18"/>
                <w:szCs w:val="18"/>
                <w:lang w:eastAsia="tr-TR"/>
              </w:rPr>
              <w:t>Önceki Dönem</w:t>
            </w:r>
          </w:p>
        </w:tc>
        <w:tc>
          <w:tcPr>
            <w:tcW w:w="998" w:type="dxa"/>
            <w:shd w:val="clear" w:color="auto" w:fill="auto"/>
            <w:vAlign w:val="center"/>
          </w:tcPr>
          <w:p w14:paraId="0985811B" w14:textId="77777777" w:rsidR="004717E4" w:rsidRPr="00CB56EC" w:rsidRDefault="004717E4" w:rsidP="004717E4">
            <w:pPr>
              <w:jc w:val="center"/>
              <w:rPr>
                <w:b/>
                <w:bCs/>
                <w:sz w:val="18"/>
                <w:szCs w:val="18"/>
                <w:lang w:eastAsia="tr-TR"/>
              </w:rPr>
            </w:pPr>
            <w:r w:rsidRPr="00CB56EC">
              <w:rPr>
                <w:b/>
                <w:bCs/>
                <w:sz w:val="18"/>
                <w:szCs w:val="18"/>
                <w:lang w:eastAsia="tr-TR"/>
              </w:rPr>
              <w:t xml:space="preserve">Cari </w:t>
            </w:r>
          </w:p>
          <w:p w14:paraId="61B6AD37" w14:textId="77777777" w:rsidR="004717E4" w:rsidRPr="00CB56EC" w:rsidRDefault="004717E4" w:rsidP="004717E4">
            <w:pPr>
              <w:jc w:val="center"/>
              <w:rPr>
                <w:b/>
                <w:bCs/>
                <w:sz w:val="18"/>
                <w:szCs w:val="18"/>
                <w:lang w:eastAsia="tr-TR"/>
              </w:rPr>
            </w:pPr>
            <w:r w:rsidRPr="00CB56EC">
              <w:rPr>
                <w:b/>
                <w:bCs/>
                <w:sz w:val="18"/>
                <w:szCs w:val="18"/>
                <w:lang w:eastAsia="tr-TR"/>
              </w:rPr>
              <w:t>Dönem</w:t>
            </w:r>
          </w:p>
        </w:tc>
        <w:tc>
          <w:tcPr>
            <w:tcW w:w="998" w:type="dxa"/>
            <w:shd w:val="clear" w:color="auto" w:fill="auto"/>
            <w:vAlign w:val="center"/>
          </w:tcPr>
          <w:p w14:paraId="382010F7" w14:textId="77777777" w:rsidR="004717E4" w:rsidRPr="00CB56EC" w:rsidRDefault="004717E4" w:rsidP="004717E4">
            <w:pPr>
              <w:jc w:val="right"/>
              <w:rPr>
                <w:b/>
                <w:bCs/>
                <w:sz w:val="18"/>
                <w:szCs w:val="18"/>
                <w:lang w:eastAsia="tr-TR"/>
              </w:rPr>
            </w:pPr>
            <w:r w:rsidRPr="00CB56EC">
              <w:rPr>
                <w:b/>
                <w:bCs/>
                <w:sz w:val="18"/>
                <w:szCs w:val="18"/>
                <w:lang w:eastAsia="tr-TR"/>
              </w:rPr>
              <w:t>Önceki Dönem</w:t>
            </w:r>
          </w:p>
        </w:tc>
        <w:tc>
          <w:tcPr>
            <w:tcW w:w="998" w:type="dxa"/>
            <w:shd w:val="clear" w:color="auto" w:fill="auto"/>
            <w:vAlign w:val="center"/>
            <w:hideMark/>
          </w:tcPr>
          <w:p w14:paraId="4137A27B" w14:textId="77777777" w:rsidR="004717E4" w:rsidRPr="00CB56EC" w:rsidRDefault="004717E4" w:rsidP="004717E4">
            <w:pPr>
              <w:jc w:val="center"/>
              <w:rPr>
                <w:b/>
                <w:bCs/>
                <w:sz w:val="18"/>
                <w:szCs w:val="18"/>
                <w:lang w:eastAsia="tr-TR"/>
              </w:rPr>
            </w:pPr>
            <w:r w:rsidRPr="00CB56EC">
              <w:rPr>
                <w:b/>
                <w:bCs/>
                <w:sz w:val="18"/>
                <w:szCs w:val="18"/>
                <w:lang w:eastAsia="tr-TR"/>
              </w:rPr>
              <w:t xml:space="preserve">Cari </w:t>
            </w:r>
          </w:p>
          <w:p w14:paraId="0E611EDB" w14:textId="77777777" w:rsidR="004717E4" w:rsidRPr="00CB56EC" w:rsidRDefault="004717E4" w:rsidP="004717E4">
            <w:pPr>
              <w:jc w:val="center"/>
              <w:rPr>
                <w:b/>
                <w:bCs/>
                <w:sz w:val="18"/>
                <w:szCs w:val="18"/>
                <w:lang w:eastAsia="tr-TR"/>
              </w:rPr>
            </w:pPr>
            <w:r w:rsidRPr="00CB56EC">
              <w:rPr>
                <w:b/>
                <w:bCs/>
                <w:sz w:val="18"/>
                <w:szCs w:val="18"/>
                <w:lang w:eastAsia="tr-TR"/>
              </w:rPr>
              <w:t>Dönem</w:t>
            </w:r>
          </w:p>
        </w:tc>
        <w:tc>
          <w:tcPr>
            <w:tcW w:w="999" w:type="dxa"/>
            <w:shd w:val="clear" w:color="auto" w:fill="auto"/>
            <w:vAlign w:val="center"/>
            <w:hideMark/>
          </w:tcPr>
          <w:p w14:paraId="3EE966B0" w14:textId="77777777" w:rsidR="004717E4" w:rsidRPr="00CB56EC" w:rsidRDefault="004717E4" w:rsidP="004717E4">
            <w:pPr>
              <w:jc w:val="right"/>
              <w:rPr>
                <w:b/>
                <w:bCs/>
                <w:sz w:val="18"/>
                <w:szCs w:val="18"/>
                <w:lang w:eastAsia="tr-TR"/>
              </w:rPr>
            </w:pPr>
            <w:r w:rsidRPr="00CB56EC">
              <w:rPr>
                <w:b/>
                <w:bCs/>
                <w:sz w:val="18"/>
                <w:szCs w:val="18"/>
                <w:lang w:eastAsia="tr-TR"/>
              </w:rPr>
              <w:t>Önceki Dönem</w:t>
            </w:r>
          </w:p>
        </w:tc>
      </w:tr>
      <w:tr w:rsidR="004717E4" w:rsidRPr="00CB56EC" w14:paraId="3EFB9C92" w14:textId="77777777" w:rsidTr="00830E28">
        <w:trPr>
          <w:trHeight w:hRule="exact" w:val="565"/>
        </w:trPr>
        <w:tc>
          <w:tcPr>
            <w:tcW w:w="2969" w:type="dxa"/>
            <w:shd w:val="clear" w:color="auto" w:fill="auto"/>
            <w:vAlign w:val="bottom"/>
            <w:hideMark/>
          </w:tcPr>
          <w:p w14:paraId="1BE23E49" w14:textId="77777777" w:rsidR="004717E4" w:rsidRPr="00CB56EC" w:rsidRDefault="004717E4" w:rsidP="004717E4">
            <w:pPr>
              <w:rPr>
                <w:b/>
                <w:bCs/>
                <w:sz w:val="18"/>
                <w:szCs w:val="18"/>
                <w:lang w:eastAsia="tr-TR"/>
              </w:rPr>
            </w:pPr>
            <w:r w:rsidRPr="00CB56EC">
              <w:rPr>
                <w:b/>
                <w:bCs/>
                <w:sz w:val="18"/>
                <w:szCs w:val="18"/>
                <w:lang w:eastAsia="tr-TR"/>
              </w:rPr>
              <w:t xml:space="preserve">Gerçeğe Uygun Değer Farkı Kâr </w:t>
            </w:r>
            <w:r w:rsidR="00F90A6F" w:rsidRPr="00CB56EC">
              <w:rPr>
                <w:b/>
                <w:bCs/>
                <w:sz w:val="18"/>
                <w:szCs w:val="18"/>
                <w:lang w:eastAsia="tr-TR"/>
              </w:rPr>
              <w:t>veya Zarara Yansıtılan İşlemler</w:t>
            </w:r>
          </w:p>
        </w:tc>
        <w:tc>
          <w:tcPr>
            <w:tcW w:w="1282" w:type="dxa"/>
            <w:shd w:val="clear" w:color="auto" w:fill="auto"/>
            <w:vAlign w:val="bottom"/>
          </w:tcPr>
          <w:p w14:paraId="517C2F04"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242484A5"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28017FC4"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5C8F432A"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hideMark/>
          </w:tcPr>
          <w:p w14:paraId="7F108E9A" w14:textId="77777777" w:rsidR="004717E4" w:rsidRPr="00CB56EC" w:rsidRDefault="004717E4" w:rsidP="004717E4">
            <w:pPr>
              <w:jc w:val="right"/>
              <w:rPr>
                <w:b/>
                <w:sz w:val="18"/>
                <w:szCs w:val="18"/>
              </w:rPr>
            </w:pPr>
            <w:r w:rsidRPr="00CB56EC">
              <w:rPr>
                <w:b/>
                <w:sz w:val="18"/>
                <w:szCs w:val="18"/>
                <w:lang w:eastAsia="tr-TR"/>
              </w:rPr>
              <w:t>-</w:t>
            </w:r>
          </w:p>
        </w:tc>
        <w:tc>
          <w:tcPr>
            <w:tcW w:w="999" w:type="dxa"/>
            <w:shd w:val="clear" w:color="auto" w:fill="auto"/>
            <w:vAlign w:val="bottom"/>
            <w:hideMark/>
          </w:tcPr>
          <w:p w14:paraId="393B9CD0" w14:textId="77777777" w:rsidR="004717E4" w:rsidRPr="00CB56EC" w:rsidRDefault="004717E4" w:rsidP="004717E4">
            <w:pPr>
              <w:jc w:val="right"/>
              <w:rPr>
                <w:b/>
                <w:sz w:val="18"/>
                <w:szCs w:val="18"/>
              </w:rPr>
            </w:pPr>
            <w:r w:rsidRPr="00CB56EC">
              <w:rPr>
                <w:b/>
                <w:sz w:val="18"/>
                <w:szCs w:val="18"/>
                <w:lang w:eastAsia="tr-TR"/>
              </w:rPr>
              <w:t>-</w:t>
            </w:r>
          </w:p>
        </w:tc>
      </w:tr>
      <w:tr w:rsidR="004717E4" w:rsidRPr="00CB56EC" w14:paraId="18F1B268" w14:textId="77777777" w:rsidTr="00830E28">
        <w:trPr>
          <w:trHeight w:hRule="exact" w:val="227"/>
        </w:trPr>
        <w:tc>
          <w:tcPr>
            <w:tcW w:w="2969" w:type="dxa"/>
            <w:shd w:val="clear" w:color="auto" w:fill="auto"/>
            <w:vAlign w:val="bottom"/>
            <w:hideMark/>
          </w:tcPr>
          <w:p w14:paraId="55B2720B" w14:textId="77777777" w:rsidR="004717E4" w:rsidRPr="00CB56EC" w:rsidRDefault="004717E4" w:rsidP="004717E4">
            <w:pPr>
              <w:rPr>
                <w:sz w:val="18"/>
                <w:szCs w:val="18"/>
                <w:lang w:eastAsia="tr-TR"/>
              </w:rPr>
            </w:pPr>
            <w:r w:rsidRPr="00CB56EC">
              <w:rPr>
                <w:sz w:val="18"/>
                <w:szCs w:val="18"/>
                <w:lang w:eastAsia="tr-TR"/>
              </w:rPr>
              <w:t xml:space="preserve">Dönem Başı Bakiyesi </w:t>
            </w:r>
          </w:p>
        </w:tc>
        <w:tc>
          <w:tcPr>
            <w:tcW w:w="1282" w:type="dxa"/>
            <w:shd w:val="clear" w:color="auto" w:fill="auto"/>
            <w:vAlign w:val="bottom"/>
          </w:tcPr>
          <w:p w14:paraId="39CDE424"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2AB6123F"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25E6B435"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1E9C2D5F"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hideMark/>
          </w:tcPr>
          <w:p w14:paraId="6885605D" w14:textId="77777777" w:rsidR="004717E4" w:rsidRPr="00CB56EC" w:rsidRDefault="004717E4" w:rsidP="004717E4">
            <w:pPr>
              <w:jc w:val="right"/>
              <w:rPr>
                <w:b/>
                <w:sz w:val="18"/>
                <w:szCs w:val="18"/>
              </w:rPr>
            </w:pPr>
            <w:r w:rsidRPr="00CB56EC">
              <w:rPr>
                <w:b/>
                <w:sz w:val="18"/>
                <w:szCs w:val="18"/>
                <w:lang w:eastAsia="tr-TR"/>
              </w:rPr>
              <w:t>-</w:t>
            </w:r>
          </w:p>
        </w:tc>
        <w:tc>
          <w:tcPr>
            <w:tcW w:w="999" w:type="dxa"/>
            <w:shd w:val="clear" w:color="auto" w:fill="auto"/>
            <w:vAlign w:val="bottom"/>
            <w:hideMark/>
          </w:tcPr>
          <w:p w14:paraId="5FCEBB3B" w14:textId="77777777" w:rsidR="004717E4" w:rsidRPr="00CB56EC" w:rsidRDefault="004717E4" w:rsidP="004717E4">
            <w:pPr>
              <w:jc w:val="right"/>
              <w:rPr>
                <w:b/>
                <w:sz w:val="18"/>
                <w:szCs w:val="18"/>
              </w:rPr>
            </w:pPr>
            <w:r w:rsidRPr="00CB56EC">
              <w:rPr>
                <w:b/>
                <w:sz w:val="18"/>
                <w:szCs w:val="18"/>
                <w:lang w:eastAsia="tr-TR"/>
              </w:rPr>
              <w:t>-</w:t>
            </w:r>
          </w:p>
        </w:tc>
      </w:tr>
      <w:tr w:rsidR="004717E4" w:rsidRPr="00CB56EC" w14:paraId="44A48A43" w14:textId="77777777" w:rsidTr="00830E28">
        <w:trPr>
          <w:trHeight w:hRule="exact" w:val="227"/>
        </w:trPr>
        <w:tc>
          <w:tcPr>
            <w:tcW w:w="2969" w:type="dxa"/>
            <w:shd w:val="clear" w:color="auto" w:fill="auto"/>
            <w:vAlign w:val="bottom"/>
          </w:tcPr>
          <w:p w14:paraId="0B560FCF" w14:textId="77777777" w:rsidR="004717E4" w:rsidRPr="00CB56EC" w:rsidRDefault="004717E4" w:rsidP="004717E4">
            <w:pPr>
              <w:rPr>
                <w:sz w:val="18"/>
                <w:szCs w:val="18"/>
                <w:lang w:eastAsia="tr-TR"/>
              </w:rPr>
            </w:pPr>
            <w:r w:rsidRPr="00CB56EC">
              <w:rPr>
                <w:sz w:val="18"/>
                <w:szCs w:val="18"/>
                <w:lang w:eastAsia="tr-TR"/>
              </w:rPr>
              <w:t>Dönem Sonu Bakiyesi</w:t>
            </w:r>
          </w:p>
        </w:tc>
        <w:tc>
          <w:tcPr>
            <w:tcW w:w="1282" w:type="dxa"/>
            <w:shd w:val="clear" w:color="auto" w:fill="auto"/>
            <w:vAlign w:val="bottom"/>
          </w:tcPr>
          <w:p w14:paraId="7FA92B5F"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17F1DE0A"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34DFE94B"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0D05BCEA"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302D083E" w14:textId="77777777" w:rsidR="004717E4" w:rsidRPr="00CB56EC" w:rsidRDefault="004717E4" w:rsidP="004717E4">
            <w:pPr>
              <w:jc w:val="right"/>
              <w:rPr>
                <w:b/>
                <w:sz w:val="18"/>
                <w:szCs w:val="18"/>
              </w:rPr>
            </w:pPr>
            <w:r w:rsidRPr="00CB56EC">
              <w:rPr>
                <w:b/>
                <w:sz w:val="18"/>
                <w:szCs w:val="18"/>
                <w:lang w:eastAsia="tr-TR"/>
              </w:rPr>
              <w:t>-</w:t>
            </w:r>
          </w:p>
        </w:tc>
        <w:tc>
          <w:tcPr>
            <w:tcW w:w="999" w:type="dxa"/>
            <w:shd w:val="clear" w:color="auto" w:fill="auto"/>
            <w:vAlign w:val="bottom"/>
          </w:tcPr>
          <w:p w14:paraId="4AA204F2" w14:textId="77777777" w:rsidR="004717E4" w:rsidRPr="00CB56EC" w:rsidRDefault="004717E4" w:rsidP="004717E4">
            <w:pPr>
              <w:jc w:val="right"/>
              <w:rPr>
                <w:b/>
                <w:sz w:val="18"/>
                <w:szCs w:val="18"/>
              </w:rPr>
            </w:pPr>
            <w:r w:rsidRPr="00CB56EC">
              <w:rPr>
                <w:b/>
                <w:sz w:val="18"/>
                <w:szCs w:val="18"/>
                <w:lang w:eastAsia="tr-TR"/>
              </w:rPr>
              <w:t>-</w:t>
            </w:r>
          </w:p>
        </w:tc>
      </w:tr>
      <w:tr w:rsidR="004717E4" w:rsidRPr="00CB56EC" w14:paraId="32040FB0" w14:textId="77777777" w:rsidTr="00830E28">
        <w:trPr>
          <w:trHeight w:hRule="exact" w:val="227"/>
        </w:trPr>
        <w:tc>
          <w:tcPr>
            <w:tcW w:w="2969" w:type="dxa"/>
            <w:shd w:val="clear" w:color="auto" w:fill="auto"/>
            <w:vAlign w:val="bottom"/>
          </w:tcPr>
          <w:p w14:paraId="7758F7B7" w14:textId="77777777" w:rsidR="004717E4" w:rsidRPr="00CB56EC" w:rsidRDefault="004717E4" w:rsidP="004717E4">
            <w:pPr>
              <w:rPr>
                <w:sz w:val="18"/>
                <w:szCs w:val="18"/>
                <w:lang w:eastAsia="tr-TR"/>
              </w:rPr>
            </w:pPr>
            <w:r w:rsidRPr="00CB56EC">
              <w:rPr>
                <w:sz w:val="18"/>
                <w:szCs w:val="18"/>
                <w:lang w:eastAsia="tr-TR"/>
              </w:rPr>
              <w:t>Toplam Kar/(Zarar)</w:t>
            </w:r>
          </w:p>
        </w:tc>
        <w:tc>
          <w:tcPr>
            <w:tcW w:w="1282" w:type="dxa"/>
            <w:shd w:val="clear" w:color="auto" w:fill="auto"/>
            <w:vAlign w:val="bottom"/>
          </w:tcPr>
          <w:p w14:paraId="2B241D58"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2386882C"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7B22B33B"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7D42E7EC"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0AC854EE" w14:textId="77777777" w:rsidR="004717E4" w:rsidRPr="00CB56EC" w:rsidRDefault="004717E4" w:rsidP="004717E4">
            <w:pPr>
              <w:jc w:val="right"/>
              <w:rPr>
                <w:b/>
                <w:sz w:val="18"/>
                <w:szCs w:val="18"/>
              </w:rPr>
            </w:pPr>
            <w:r w:rsidRPr="00CB56EC">
              <w:rPr>
                <w:b/>
                <w:sz w:val="18"/>
                <w:szCs w:val="18"/>
                <w:lang w:eastAsia="tr-TR"/>
              </w:rPr>
              <w:t>-</w:t>
            </w:r>
          </w:p>
        </w:tc>
        <w:tc>
          <w:tcPr>
            <w:tcW w:w="999" w:type="dxa"/>
            <w:shd w:val="clear" w:color="auto" w:fill="auto"/>
            <w:vAlign w:val="bottom"/>
          </w:tcPr>
          <w:p w14:paraId="426EDC3E" w14:textId="77777777" w:rsidR="004717E4" w:rsidRPr="00CB56EC" w:rsidRDefault="004717E4" w:rsidP="004717E4">
            <w:pPr>
              <w:jc w:val="right"/>
              <w:rPr>
                <w:b/>
                <w:sz w:val="18"/>
                <w:szCs w:val="18"/>
              </w:rPr>
            </w:pPr>
            <w:r w:rsidRPr="00CB56EC">
              <w:rPr>
                <w:b/>
                <w:sz w:val="18"/>
                <w:szCs w:val="18"/>
                <w:lang w:eastAsia="tr-TR"/>
              </w:rPr>
              <w:t>-</w:t>
            </w:r>
          </w:p>
        </w:tc>
      </w:tr>
      <w:tr w:rsidR="004717E4" w:rsidRPr="00CB56EC" w14:paraId="687872BB" w14:textId="77777777" w:rsidTr="00830E28">
        <w:trPr>
          <w:trHeight w:hRule="exact" w:val="227"/>
        </w:trPr>
        <w:tc>
          <w:tcPr>
            <w:tcW w:w="2969" w:type="dxa"/>
            <w:shd w:val="clear" w:color="auto" w:fill="auto"/>
            <w:vAlign w:val="bottom"/>
          </w:tcPr>
          <w:p w14:paraId="60DAB29F" w14:textId="77777777" w:rsidR="004717E4" w:rsidRPr="00CB56EC" w:rsidRDefault="00F90A6F" w:rsidP="004717E4">
            <w:pPr>
              <w:rPr>
                <w:b/>
                <w:bCs/>
                <w:sz w:val="18"/>
                <w:szCs w:val="18"/>
                <w:lang w:eastAsia="tr-TR"/>
              </w:rPr>
            </w:pPr>
            <w:r w:rsidRPr="00CB56EC">
              <w:rPr>
                <w:b/>
                <w:bCs/>
                <w:sz w:val="18"/>
                <w:szCs w:val="18"/>
                <w:lang w:eastAsia="tr-TR"/>
              </w:rPr>
              <w:t>Riskten Korunma Amaçlı İşlemler</w:t>
            </w:r>
          </w:p>
        </w:tc>
        <w:tc>
          <w:tcPr>
            <w:tcW w:w="1282" w:type="dxa"/>
            <w:shd w:val="clear" w:color="auto" w:fill="auto"/>
            <w:vAlign w:val="bottom"/>
          </w:tcPr>
          <w:p w14:paraId="410355E1"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38026398"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4EB3834D"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57C10CF1"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241A6FF1" w14:textId="77777777" w:rsidR="004717E4" w:rsidRPr="00CB56EC" w:rsidRDefault="004717E4" w:rsidP="004717E4">
            <w:pPr>
              <w:jc w:val="right"/>
              <w:rPr>
                <w:b/>
                <w:sz w:val="18"/>
                <w:szCs w:val="18"/>
              </w:rPr>
            </w:pPr>
            <w:r w:rsidRPr="00CB56EC">
              <w:rPr>
                <w:b/>
                <w:sz w:val="18"/>
                <w:szCs w:val="18"/>
                <w:lang w:eastAsia="tr-TR"/>
              </w:rPr>
              <w:t>-</w:t>
            </w:r>
          </w:p>
        </w:tc>
        <w:tc>
          <w:tcPr>
            <w:tcW w:w="999" w:type="dxa"/>
            <w:shd w:val="clear" w:color="auto" w:fill="auto"/>
            <w:vAlign w:val="bottom"/>
          </w:tcPr>
          <w:p w14:paraId="254523BB" w14:textId="77777777" w:rsidR="004717E4" w:rsidRPr="00CB56EC" w:rsidRDefault="004717E4" w:rsidP="004717E4">
            <w:pPr>
              <w:jc w:val="right"/>
              <w:rPr>
                <w:b/>
                <w:sz w:val="18"/>
                <w:szCs w:val="18"/>
              </w:rPr>
            </w:pPr>
            <w:r w:rsidRPr="00CB56EC">
              <w:rPr>
                <w:b/>
                <w:sz w:val="18"/>
                <w:szCs w:val="18"/>
                <w:lang w:eastAsia="tr-TR"/>
              </w:rPr>
              <w:t>-</w:t>
            </w:r>
          </w:p>
        </w:tc>
      </w:tr>
      <w:tr w:rsidR="004717E4" w:rsidRPr="00CB56EC" w14:paraId="05FB829A" w14:textId="77777777" w:rsidTr="00830E28">
        <w:trPr>
          <w:trHeight w:hRule="exact" w:val="227"/>
        </w:trPr>
        <w:tc>
          <w:tcPr>
            <w:tcW w:w="2969" w:type="dxa"/>
            <w:shd w:val="clear" w:color="auto" w:fill="auto"/>
            <w:vAlign w:val="bottom"/>
          </w:tcPr>
          <w:p w14:paraId="6FD659CE" w14:textId="77777777" w:rsidR="004717E4" w:rsidRPr="00CB56EC" w:rsidRDefault="004717E4" w:rsidP="004717E4">
            <w:pPr>
              <w:rPr>
                <w:sz w:val="18"/>
                <w:szCs w:val="18"/>
                <w:lang w:eastAsia="tr-TR"/>
              </w:rPr>
            </w:pPr>
            <w:r w:rsidRPr="00CB56EC">
              <w:rPr>
                <w:sz w:val="18"/>
                <w:szCs w:val="18"/>
                <w:lang w:eastAsia="tr-TR"/>
              </w:rPr>
              <w:t xml:space="preserve">Dönem Başı Bakiyesi </w:t>
            </w:r>
          </w:p>
        </w:tc>
        <w:tc>
          <w:tcPr>
            <w:tcW w:w="1282" w:type="dxa"/>
            <w:shd w:val="clear" w:color="auto" w:fill="auto"/>
            <w:vAlign w:val="bottom"/>
          </w:tcPr>
          <w:p w14:paraId="0D4026EE"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71222BEF"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46FC67DC"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5C293C76"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35015708" w14:textId="77777777" w:rsidR="004717E4" w:rsidRPr="00CB56EC" w:rsidRDefault="004717E4" w:rsidP="004717E4">
            <w:pPr>
              <w:jc w:val="right"/>
              <w:rPr>
                <w:b/>
                <w:sz w:val="18"/>
                <w:szCs w:val="18"/>
              </w:rPr>
            </w:pPr>
            <w:r w:rsidRPr="00CB56EC">
              <w:rPr>
                <w:b/>
                <w:sz w:val="18"/>
                <w:szCs w:val="18"/>
                <w:lang w:eastAsia="tr-TR"/>
              </w:rPr>
              <w:t>-</w:t>
            </w:r>
          </w:p>
        </w:tc>
        <w:tc>
          <w:tcPr>
            <w:tcW w:w="999" w:type="dxa"/>
            <w:shd w:val="clear" w:color="auto" w:fill="auto"/>
            <w:vAlign w:val="bottom"/>
          </w:tcPr>
          <w:p w14:paraId="0F74916C" w14:textId="77777777" w:rsidR="004717E4" w:rsidRPr="00CB56EC" w:rsidRDefault="004717E4" w:rsidP="004717E4">
            <w:pPr>
              <w:jc w:val="right"/>
              <w:rPr>
                <w:b/>
                <w:sz w:val="18"/>
                <w:szCs w:val="18"/>
              </w:rPr>
            </w:pPr>
            <w:r w:rsidRPr="00CB56EC">
              <w:rPr>
                <w:b/>
                <w:sz w:val="18"/>
                <w:szCs w:val="18"/>
                <w:lang w:eastAsia="tr-TR"/>
              </w:rPr>
              <w:t>-</w:t>
            </w:r>
          </w:p>
        </w:tc>
      </w:tr>
      <w:tr w:rsidR="004717E4" w:rsidRPr="00CB56EC" w14:paraId="4B469F44" w14:textId="77777777" w:rsidTr="00830E28">
        <w:trPr>
          <w:trHeight w:hRule="exact" w:val="227"/>
        </w:trPr>
        <w:tc>
          <w:tcPr>
            <w:tcW w:w="2969" w:type="dxa"/>
            <w:shd w:val="clear" w:color="auto" w:fill="auto"/>
            <w:vAlign w:val="bottom"/>
          </w:tcPr>
          <w:p w14:paraId="1CCE016C" w14:textId="77777777" w:rsidR="004717E4" w:rsidRPr="00CB56EC" w:rsidRDefault="004717E4" w:rsidP="004717E4">
            <w:pPr>
              <w:rPr>
                <w:sz w:val="18"/>
                <w:szCs w:val="18"/>
                <w:lang w:eastAsia="tr-TR"/>
              </w:rPr>
            </w:pPr>
            <w:r w:rsidRPr="00CB56EC">
              <w:rPr>
                <w:sz w:val="18"/>
                <w:szCs w:val="18"/>
                <w:lang w:eastAsia="tr-TR"/>
              </w:rPr>
              <w:t>Dönem Sonu Bakiyesi</w:t>
            </w:r>
          </w:p>
        </w:tc>
        <w:tc>
          <w:tcPr>
            <w:tcW w:w="1282" w:type="dxa"/>
            <w:shd w:val="clear" w:color="auto" w:fill="auto"/>
            <w:vAlign w:val="bottom"/>
          </w:tcPr>
          <w:p w14:paraId="26195DE8"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363466AC"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1353A2B6"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0A95EBE0"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348695FD" w14:textId="77777777" w:rsidR="004717E4" w:rsidRPr="00CB56EC" w:rsidRDefault="004717E4" w:rsidP="004717E4">
            <w:pPr>
              <w:jc w:val="right"/>
              <w:rPr>
                <w:b/>
                <w:sz w:val="18"/>
                <w:szCs w:val="18"/>
              </w:rPr>
            </w:pPr>
            <w:r w:rsidRPr="00CB56EC">
              <w:rPr>
                <w:b/>
                <w:sz w:val="18"/>
                <w:szCs w:val="18"/>
                <w:lang w:eastAsia="tr-TR"/>
              </w:rPr>
              <w:t>-</w:t>
            </w:r>
          </w:p>
        </w:tc>
        <w:tc>
          <w:tcPr>
            <w:tcW w:w="999" w:type="dxa"/>
            <w:shd w:val="clear" w:color="auto" w:fill="auto"/>
            <w:vAlign w:val="bottom"/>
          </w:tcPr>
          <w:p w14:paraId="2A34EBCB" w14:textId="77777777" w:rsidR="004717E4" w:rsidRPr="00CB56EC" w:rsidRDefault="004717E4" w:rsidP="004717E4">
            <w:pPr>
              <w:jc w:val="right"/>
              <w:rPr>
                <w:b/>
                <w:sz w:val="18"/>
                <w:szCs w:val="18"/>
              </w:rPr>
            </w:pPr>
            <w:r w:rsidRPr="00CB56EC">
              <w:rPr>
                <w:b/>
                <w:sz w:val="18"/>
                <w:szCs w:val="18"/>
                <w:lang w:eastAsia="tr-TR"/>
              </w:rPr>
              <w:t>-</w:t>
            </w:r>
          </w:p>
        </w:tc>
      </w:tr>
      <w:tr w:rsidR="004717E4" w:rsidRPr="00CB56EC" w14:paraId="1185A0EE" w14:textId="77777777" w:rsidTr="00830E28">
        <w:trPr>
          <w:trHeight w:hRule="exact" w:val="227"/>
        </w:trPr>
        <w:tc>
          <w:tcPr>
            <w:tcW w:w="2969" w:type="dxa"/>
            <w:shd w:val="clear" w:color="auto" w:fill="auto"/>
            <w:vAlign w:val="bottom"/>
          </w:tcPr>
          <w:p w14:paraId="6F58C958" w14:textId="77777777" w:rsidR="004717E4" w:rsidRPr="00CB56EC" w:rsidRDefault="004717E4" w:rsidP="004717E4">
            <w:pPr>
              <w:rPr>
                <w:sz w:val="18"/>
                <w:szCs w:val="18"/>
                <w:lang w:eastAsia="tr-TR"/>
              </w:rPr>
            </w:pPr>
            <w:r w:rsidRPr="00CB56EC">
              <w:rPr>
                <w:sz w:val="18"/>
                <w:szCs w:val="18"/>
                <w:lang w:eastAsia="tr-TR"/>
              </w:rPr>
              <w:t>Toplam Kar/(Zarar)</w:t>
            </w:r>
          </w:p>
        </w:tc>
        <w:tc>
          <w:tcPr>
            <w:tcW w:w="1282" w:type="dxa"/>
            <w:shd w:val="clear" w:color="auto" w:fill="auto"/>
            <w:vAlign w:val="bottom"/>
          </w:tcPr>
          <w:p w14:paraId="3C312669"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449B6449"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18630BB4"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2AC4C14C" w14:textId="77777777" w:rsidR="004717E4" w:rsidRPr="00CB56EC" w:rsidRDefault="004717E4" w:rsidP="004717E4">
            <w:pPr>
              <w:jc w:val="right"/>
              <w:rPr>
                <w:b/>
                <w:sz w:val="18"/>
                <w:szCs w:val="18"/>
              </w:rPr>
            </w:pPr>
            <w:r w:rsidRPr="00CB56EC">
              <w:rPr>
                <w:b/>
                <w:sz w:val="18"/>
                <w:szCs w:val="18"/>
                <w:lang w:eastAsia="tr-TR"/>
              </w:rPr>
              <w:t>-</w:t>
            </w:r>
          </w:p>
        </w:tc>
        <w:tc>
          <w:tcPr>
            <w:tcW w:w="998" w:type="dxa"/>
            <w:shd w:val="clear" w:color="auto" w:fill="auto"/>
            <w:vAlign w:val="bottom"/>
          </w:tcPr>
          <w:p w14:paraId="59385055" w14:textId="77777777" w:rsidR="004717E4" w:rsidRPr="00CB56EC" w:rsidRDefault="004717E4" w:rsidP="004717E4">
            <w:pPr>
              <w:jc w:val="right"/>
              <w:rPr>
                <w:b/>
                <w:sz w:val="18"/>
                <w:szCs w:val="18"/>
              </w:rPr>
            </w:pPr>
            <w:r w:rsidRPr="00CB56EC">
              <w:rPr>
                <w:b/>
                <w:sz w:val="18"/>
                <w:szCs w:val="18"/>
                <w:lang w:eastAsia="tr-TR"/>
              </w:rPr>
              <w:t>-</w:t>
            </w:r>
          </w:p>
        </w:tc>
        <w:tc>
          <w:tcPr>
            <w:tcW w:w="999" w:type="dxa"/>
            <w:shd w:val="clear" w:color="auto" w:fill="auto"/>
            <w:vAlign w:val="bottom"/>
          </w:tcPr>
          <w:p w14:paraId="606EB0E8" w14:textId="77777777" w:rsidR="004717E4" w:rsidRPr="00CB56EC" w:rsidRDefault="004717E4" w:rsidP="004717E4">
            <w:pPr>
              <w:jc w:val="right"/>
              <w:rPr>
                <w:b/>
                <w:sz w:val="18"/>
                <w:szCs w:val="18"/>
              </w:rPr>
            </w:pPr>
            <w:r w:rsidRPr="00CB56EC">
              <w:rPr>
                <w:b/>
                <w:sz w:val="18"/>
                <w:szCs w:val="18"/>
                <w:lang w:eastAsia="tr-TR"/>
              </w:rPr>
              <w:t>-</w:t>
            </w:r>
          </w:p>
        </w:tc>
      </w:tr>
    </w:tbl>
    <w:p w14:paraId="4E7B8C79" w14:textId="77777777" w:rsidR="00E30CF9" w:rsidRPr="00CB56EC" w:rsidRDefault="00E30CF9" w:rsidP="00E30CF9">
      <w:pPr>
        <w:tabs>
          <w:tab w:val="left" w:pos="709"/>
        </w:tabs>
        <w:rPr>
          <w:sz w:val="12"/>
        </w:rPr>
      </w:pPr>
    </w:p>
    <w:p w14:paraId="0077C507" w14:textId="77777777" w:rsidR="00C91FED" w:rsidRPr="00CB56EC" w:rsidRDefault="00C91FED">
      <w:pPr>
        <w:spacing w:after="160" w:line="259" w:lineRule="auto"/>
        <w:rPr>
          <w:b/>
          <w:iCs/>
        </w:rPr>
      </w:pPr>
      <w:r w:rsidRPr="00CB56EC">
        <w:rPr>
          <w:b/>
          <w:iCs/>
        </w:rPr>
        <w:br w:type="page"/>
      </w:r>
    </w:p>
    <w:p w14:paraId="74C8D8C4" w14:textId="4EED4B8A" w:rsidR="00E30CF9" w:rsidRPr="00CB56EC" w:rsidRDefault="00E30CF9" w:rsidP="00E30CF9">
      <w:pPr>
        <w:tabs>
          <w:tab w:val="left" w:pos="709"/>
        </w:tabs>
        <w:ind w:hanging="567"/>
        <w:rPr>
          <w:b/>
          <w:bCs/>
          <w:iCs/>
        </w:rPr>
      </w:pPr>
      <w:r w:rsidRPr="00CB56EC">
        <w:rPr>
          <w:b/>
          <w:iCs/>
        </w:rPr>
        <w:lastRenderedPageBreak/>
        <w:t>7.4</w:t>
      </w:r>
      <w:r w:rsidRPr="00CB56EC">
        <w:rPr>
          <w:b/>
          <w:iCs/>
        </w:rPr>
        <w:tab/>
      </w:r>
      <w:r w:rsidRPr="00CB56EC">
        <w:rPr>
          <w:b/>
        </w:rPr>
        <w:t xml:space="preserve">Banka’nın </w:t>
      </w:r>
      <w:r w:rsidR="00F90A6F" w:rsidRPr="00CB56EC">
        <w:rPr>
          <w:b/>
        </w:rPr>
        <w:t>dâhil</w:t>
      </w:r>
      <w:r w:rsidRPr="00CB56EC">
        <w:rPr>
          <w:b/>
        </w:rPr>
        <w:t xml:space="preserve"> olduğu risk grubundan alınan kredilere ilişkin bilgiler</w:t>
      </w:r>
    </w:p>
    <w:p w14:paraId="5830DD19" w14:textId="77777777" w:rsidR="00E30CF9" w:rsidRPr="00CB56EC" w:rsidRDefault="00E30CF9" w:rsidP="00E30CF9">
      <w:pPr>
        <w:autoSpaceDE w:val="0"/>
        <w:autoSpaceDN w:val="0"/>
        <w:adjustRightInd w:val="0"/>
        <w:rPr>
          <w:lang w:eastAsia="en-GB"/>
        </w:rPr>
      </w:pPr>
    </w:p>
    <w:p w14:paraId="659EF8B3" w14:textId="75D7D3AD" w:rsidR="00F90A6F" w:rsidRPr="00CB56EC" w:rsidRDefault="00AB5C0D" w:rsidP="00F90A6F">
      <w:pPr>
        <w:autoSpaceDE w:val="0"/>
        <w:autoSpaceDN w:val="0"/>
        <w:adjustRightInd w:val="0"/>
        <w:jc w:val="both"/>
        <w:rPr>
          <w:color w:val="000000"/>
        </w:rPr>
      </w:pPr>
      <w:r w:rsidRPr="00CB56EC">
        <w:rPr>
          <w:color w:val="000000"/>
        </w:rPr>
        <w:t>Bulunmamaktadır (</w:t>
      </w:r>
      <w:r w:rsidR="00584A7D">
        <w:rPr>
          <w:color w:val="000000"/>
        </w:rPr>
        <w:t xml:space="preserve">31 </w:t>
      </w:r>
      <w:r w:rsidR="00511BEC">
        <w:rPr>
          <w:color w:val="000000"/>
        </w:rPr>
        <w:t>Mart</w:t>
      </w:r>
      <w:r w:rsidR="00584A7D">
        <w:rPr>
          <w:color w:val="000000"/>
        </w:rPr>
        <w:t xml:space="preserve"> 202</w:t>
      </w:r>
      <w:r w:rsidR="00511BEC">
        <w:rPr>
          <w:color w:val="000000"/>
        </w:rPr>
        <w:t>4</w:t>
      </w:r>
      <w:r w:rsidR="00F90A6F" w:rsidRPr="00CB56EC">
        <w:rPr>
          <w:color w:val="000000"/>
        </w:rPr>
        <w:t xml:space="preserve"> – Bulunmamaktadır).</w:t>
      </w:r>
    </w:p>
    <w:p w14:paraId="1EB7C518" w14:textId="77777777" w:rsidR="00E30CF9" w:rsidRPr="00CB56EC" w:rsidRDefault="00E30CF9" w:rsidP="00E30CF9">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p>
    <w:p w14:paraId="0B10E9F0" w14:textId="77777777" w:rsidR="00E30CF9" w:rsidRPr="00CB56EC" w:rsidRDefault="00E30CF9" w:rsidP="00E30CF9">
      <w:pPr>
        <w:autoSpaceDE w:val="0"/>
        <w:autoSpaceDN w:val="0"/>
        <w:adjustRightInd w:val="0"/>
        <w:ind w:hanging="567"/>
        <w:rPr>
          <w:b/>
          <w:bCs/>
          <w:iCs/>
        </w:rPr>
      </w:pPr>
      <w:bookmarkStart w:id="34" w:name="_Hlk94521040"/>
      <w:r w:rsidRPr="00CB56EC">
        <w:rPr>
          <w:b/>
          <w:bCs/>
          <w:iCs/>
        </w:rPr>
        <w:t>7.5</w:t>
      </w:r>
      <w:r w:rsidRPr="00CB56EC">
        <w:rPr>
          <w:b/>
          <w:bCs/>
          <w:iCs/>
        </w:rPr>
        <w:tab/>
        <w:t xml:space="preserve">Banka’nın </w:t>
      </w:r>
      <w:r w:rsidR="00F90A6F" w:rsidRPr="00CB56EC">
        <w:rPr>
          <w:b/>
          <w:bCs/>
          <w:iCs/>
        </w:rPr>
        <w:t>dâhil</w:t>
      </w:r>
      <w:r w:rsidRPr="00CB56EC">
        <w:rPr>
          <w:b/>
          <w:bCs/>
          <w:iCs/>
        </w:rPr>
        <w:t xml:space="preserve"> olduğu risk grubundan kullandığı sermaye benzeri kredilere ilişkin bilgiler</w:t>
      </w:r>
    </w:p>
    <w:p w14:paraId="22EB42DA" w14:textId="77777777" w:rsidR="00E30CF9" w:rsidRPr="00CB56EC" w:rsidRDefault="00E30CF9" w:rsidP="00E30CF9">
      <w:pPr>
        <w:autoSpaceDE w:val="0"/>
        <w:autoSpaceDN w:val="0"/>
        <w:adjustRightInd w:val="0"/>
        <w:ind w:hanging="567"/>
        <w:rPr>
          <w:b/>
          <w:bCs/>
          <w:iCs/>
          <w:sz w:val="16"/>
        </w:rPr>
      </w:pPr>
      <w:r w:rsidRPr="00CB56EC">
        <w:rPr>
          <w:b/>
          <w:bCs/>
          <w:iCs/>
        </w:rPr>
        <w:tab/>
      </w:r>
    </w:p>
    <w:bookmarkEnd w:id="34"/>
    <w:p w14:paraId="3670748C" w14:textId="6AEEFC9B" w:rsidR="00F90A6F" w:rsidRPr="00CB56EC" w:rsidRDefault="00AB5C0D" w:rsidP="00F90A6F">
      <w:pPr>
        <w:autoSpaceDE w:val="0"/>
        <w:autoSpaceDN w:val="0"/>
        <w:adjustRightInd w:val="0"/>
        <w:jc w:val="both"/>
        <w:rPr>
          <w:color w:val="000000"/>
        </w:rPr>
      </w:pPr>
      <w:r w:rsidRPr="00CB56EC">
        <w:rPr>
          <w:color w:val="000000"/>
        </w:rPr>
        <w:t>Bulunmamaktadır (</w:t>
      </w:r>
      <w:r w:rsidR="00511BEC">
        <w:rPr>
          <w:color w:val="000000"/>
        </w:rPr>
        <w:t>31 Mart 2024</w:t>
      </w:r>
      <w:r w:rsidR="00511BEC" w:rsidRPr="00CB56EC">
        <w:rPr>
          <w:color w:val="000000"/>
        </w:rPr>
        <w:t xml:space="preserve"> </w:t>
      </w:r>
      <w:r w:rsidR="00F90A6F" w:rsidRPr="00CB56EC">
        <w:rPr>
          <w:color w:val="000000"/>
        </w:rPr>
        <w:t>– Bulunmamaktadır).</w:t>
      </w:r>
    </w:p>
    <w:p w14:paraId="1333E00D" w14:textId="77777777" w:rsidR="00E30CF9" w:rsidRPr="00CB56EC" w:rsidRDefault="00E30CF9" w:rsidP="00E30CF9">
      <w:pPr>
        <w:autoSpaceDE w:val="0"/>
        <w:autoSpaceDN w:val="0"/>
        <w:adjustRightInd w:val="0"/>
        <w:rPr>
          <w:bCs/>
          <w:iCs/>
          <w:sz w:val="16"/>
          <w:szCs w:val="16"/>
        </w:rPr>
      </w:pPr>
    </w:p>
    <w:p w14:paraId="4827073F" w14:textId="77777777" w:rsidR="00E30CF9" w:rsidRPr="00CB56EC" w:rsidRDefault="00E30CF9" w:rsidP="00E30CF9">
      <w:pPr>
        <w:autoSpaceDE w:val="0"/>
        <w:autoSpaceDN w:val="0"/>
        <w:adjustRightInd w:val="0"/>
        <w:ind w:hanging="567"/>
        <w:rPr>
          <w:b/>
          <w:bCs/>
          <w:iCs/>
        </w:rPr>
      </w:pPr>
      <w:r w:rsidRPr="00CB56EC">
        <w:rPr>
          <w:b/>
          <w:bCs/>
          <w:iCs/>
        </w:rPr>
        <w:t>7.6</w:t>
      </w:r>
      <w:r w:rsidRPr="00CB56EC">
        <w:rPr>
          <w:b/>
          <w:bCs/>
          <w:iCs/>
        </w:rPr>
        <w:tab/>
        <w:t>Üst Yönetime sağlanan faydalara ilişkin bilgiler</w:t>
      </w:r>
    </w:p>
    <w:p w14:paraId="1C4DE264" w14:textId="77777777" w:rsidR="00E30CF9" w:rsidRPr="00CB56EC" w:rsidRDefault="00E30CF9" w:rsidP="00F90A6F">
      <w:pPr>
        <w:ind w:left="540"/>
        <w:rPr>
          <w:bCs/>
          <w:iCs/>
          <w:sz w:val="16"/>
          <w:szCs w:val="16"/>
        </w:rPr>
      </w:pPr>
    </w:p>
    <w:p w14:paraId="72F2DC62" w14:textId="3C539344" w:rsidR="00E30CF9" w:rsidRPr="00CB56EC" w:rsidRDefault="002F639E" w:rsidP="00F90A6F">
      <w:pPr>
        <w:jc w:val="both"/>
        <w:rPr>
          <w:bCs/>
          <w:iCs/>
          <w:spacing w:val="-6"/>
        </w:rPr>
      </w:pPr>
      <w:r>
        <w:t xml:space="preserve">31 </w:t>
      </w:r>
      <w:r w:rsidR="00511BEC">
        <w:t>Mart</w:t>
      </w:r>
      <w:r>
        <w:t xml:space="preserve"> 202</w:t>
      </w:r>
      <w:r w:rsidR="00511BEC">
        <w:t>5</w:t>
      </w:r>
      <w:r w:rsidR="00E30CF9" w:rsidRPr="00CB56EC">
        <w:rPr>
          <w:bCs/>
          <w:iCs/>
          <w:spacing w:val="-6"/>
        </w:rPr>
        <w:t xml:space="preserve"> </w:t>
      </w:r>
      <w:r w:rsidR="00796D7D" w:rsidRPr="00CB56EC">
        <w:rPr>
          <w:bCs/>
          <w:iCs/>
          <w:spacing w:val="-6"/>
        </w:rPr>
        <w:t xml:space="preserve">raporlama </w:t>
      </w:r>
      <w:r w:rsidR="00E30CF9" w:rsidRPr="00CB56EC">
        <w:rPr>
          <w:bCs/>
          <w:iCs/>
          <w:spacing w:val="-6"/>
        </w:rPr>
        <w:t xml:space="preserve">döneminde Banka üst yönetimine </w:t>
      </w:r>
      <w:r w:rsidR="004872C5">
        <w:rPr>
          <w:bCs/>
          <w:iCs/>
          <w:spacing w:val="-6"/>
        </w:rPr>
        <w:t xml:space="preserve">işveren maliyetleri dahil </w:t>
      </w:r>
      <w:r w:rsidR="004872C5" w:rsidRPr="00EB2314">
        <w:rPr>
          <w:bCs/>
          <w:iCs/>
          <w:spacing w:val="-6"/>
        </w:rPr>
        <w:t xml:space="preserve">olmak </w:t>
      </w:r>
      <w:r w:rsidR="004872C5" w:rsidRPr="007843EA">
        <w:rPr>
          <w:bCs/>
          <w:iCs/>
          <w:spacing w:val="-6"/>
        </w:rPr>
        <w:t>üzer</w:t>
      </w:r>
      <w:r w:rsidR="007843EA" w:rsidRPr="007843EA">
        <w:rPr>
          <w:bCs/>
          <w:iCs/>
          <w:spacing w:val="-6"/>
        </w:rPr>
        <w:t>e</w:t>
      </w:r>
      <w:r w:rsidR="004872C5" w:rsidRPr="007843EA">
        <w:rPr>
          <w:bCs/>
          <w:iCs/>
          <w:spacing w:val="-6"/>
        </w:rPr>
        <w:t xml:space="preserve"> </w:t>
      </w:r>
      <w:r w:rsidR="007843EA" w:rsidRPr="00056F89">
        <w:rPr>
          <w:bCs/>
          <w:iCs/>
          <w:spacing w:val="-6"/>
        </w:rPr>
        <w:t>23,037</w:t>
      </w:r>
      <w:r w:rsidR="007843EA" w:rsidRPr="007843EA">
        <w:rPr>
          <w:bCs/>
          <w:iCs/>
          <w:spacing w:val="-6"/>
        </w:rPr>
        <w:t xml:space="preserve"> </w:t>
      </w:r>
      <w:r w:rsidR="00796D7D" w:rsidRPr="007843EA">
        <w:rPr>
          <w:bCs/>
          <w:iCs/>
          <w:spacing w:val="-6"/>
        </w:rPr>
        <w:t>TL</w:t>
      </w:r>
      <w:r w:rsidR="00796D7D" w:rsidRPr="00EB2314">
        <w:rPr>
          <w:bCs/>
          <w:iCs/>
          <w:spacing w:val="-6"/>
        </w:rPr>
        <w:t xml:space="preserve"> (</w:t>
      </w:r>
      <w:r w:rsidR="00584A7D">
        <w:t xml:space="preserve">31 </w:t>
      </w:r>
      <w:r w:rsidR="00511BEC">
        <w:t>Mart</w:t>
      </w:r>
      <w:r w:rsidR="00584A7D">
        <w:t xml:space="preserve"> 202</w:t>
      </w:r>
      <w:r w:rsidR="00511BEC">
        <w:t>4</w:t>
      </w:r>
      <w:r w:rsidR="00E30CF9" w:rsidRPr="00CB56EC">
        <w:rPr>
          <w:bCs/>
          <w:iCs/>
          <w:spacing w:val="-6"/>
        </w:rPr>
        <w:t xml:space="preserve"> –</w:t>
      </w:r>
      <w:r w:rsidR="00AB5C0D" w:rsidRPr="00CB56EC">
        <w:rPr>
          <w:bCs/>
          <w:iCs/>
          <w:spacing w:val="-6"/>
        </w:rPr>
        <w:t xml:space="preserve"> </w:t>
      </w:r>
      <w:r w:rsidR="00511BEC">
        <w:rPr>
          <w:bCs/>
          <w:iCs/>
          <w:spacing w:val="-6"/>
        </w:rPr>
        <w:t>20,595</w:t>
      </w:r>
      <w:r w:rsidR="00830E28">
        <w:rPr>
          <w:bCs/>
          <w:iCs/>
          <w:spacing w:val="-6"/>
        </w:rPr>
        <w:t xml:space="preserve"> </w:t>
      </w:r>
      <w:r w:rsidR="00830E28" w:rsidRPr="00CB56EC">
        <w:rPr>
          <w:bCs/>
          <w:iCs/>
          <w:spacing w:val="-6"/>
        </w:rPr>
        <w:t>TL</w:t>
      </w:r>
      <w:r w:rsidR="00E30CF9" w:rsidRPr="00CB56EC">
        <w:rPr>
          <w:bCs/>
          <w:iCs/>
          <w:spacing w:val="-6"/>
        </w:rPr>
        <w:t xml:space="preserve">) tutarında </w:t>
      </w:r>
      <w:r w:rsidR="004872C5">
        <w:rPr>
          <w:bCs/>
          <w:iCs/>
          <w:spacing w:val="-6"/>
        </w:rPr>
        <w:t>fayda sağlanmıştır.</w:t>
      </w:r>
    </w:p>
    <w:p w14:paraId="69FD956F" w14:textId="77777777" w:rsidR="00E30CF9" w:rsidRPr="00CB56EC" w:rsidRDefault="00E30CF9" w:rsidP="00E30CF9">
      <w:pPr>
        <w:jc w:val="both"/>
        <w:rPr>
          <w:bCs/>
          <w:iCs/>
          <w:spacing w:val="-6"/>
        </w:rPr>
      </w:pPr>
    </w:p>
    <w:p w14:paraId="405AAAA7" w14:textId="77777777" w:rsidR="00E30CF9" w:rsidRPr="00CB56EC" w:rsidRDefault="00E30CF9" w:rsidP="00E30CF9">
      <w:pPr>
        <w:pStyle w:val="EndnoteText"/>
        <w:autoSpaceDE w:val="0"/>
        <w:autoSpaceDN w:val="0"/>
        <w:adjustRightInd w:val="0"/>
        <w:ind w:hanging="567"/>
        <w:jc w:val="both"/>
        <w:rPr>
          <w:b/>
        </w:rPr>
      </w:pPr>
      <w:r w:rsidRPr="00CB56EC">
        <w:rPr>
          <w:b/>
        </w:rPr>
        <w:t>8.</w:t>
      </w:r>
      <w:r w:rsidRPr="00CB56EC">
        <w:rPr>
          <w:b/>
        </w:rPr>
        <w:tab/>
        <w:t xml:space="preserve">Banka’nın yurtiçi, yurtdışı, kıyı bankacılığı bölgelerindeki şubeleri ile yurtdışı temsilciliklerine ilişkin bilgiler </w:t>
      </w:r>
    </w:p>
    <w:p w14:paraId="71518EA6" w14:textId="77777777" w:rsidR="00E30CF9" w:rsidRPr="00CB56EC" w:rsidRDefault="00E30CF9" w:rsidP="00E30CF9">
      <w:pPr>
        <w:pStyle w:val="EndnoteText"/>
        <w:autoSpaceDE w:val="0"/>
        <w:autoSpaceDN w:val="0"/>
        <w:adjustRightInd w:val="0"/>
        <w:ind w:hanging="540"/>
        <w:rPr>
          <w:b/>
          <w:sz w:val="16"/>
          <w:szCs w:val="16"/>
        </w:rPr>
      </w:pPr>
    </w:p>
    <w:p w14:paraId="60DA692B" w14:textId="77777777" w:rsidR="00E30CF9" w:rsidRPr="00CB56EC" w:rsidRDefault="00E30CF9" w:rsidP="00E30CF9">
      <w:pPr>
        <w:pStyle w:val="BodyTextIndent"/>
        <w:autoSpaceDE/>
        <w:autoSpaceDN/>
        <w:adjustRightInd/>
        <w:ind w:left="0" w:hanging="567"/>
        <w:rPr>
          <w:b/>
        </w:rPr>
      </w:pPr>
      <w:bookmarkStart w:id="35" w:name="_Hlk125303545"/>
      <w:r w:rsidRPr="00CB56EC">
        <w:rPr>
          <w:b/>
        </w:rPr>
        <w:t>8.1.</w:t>
      </w:r>
      <w:r w:rsidRPr="00CB56EC">
        <w:rPr>
          <w:b/>
        </w:rPr>
        <w:tab/>
        <w:t>Banka’nın yurtiçi ve yurtdışı şube ve temsilciliklerine ilişkin bilgiler</w:t>
      </w:r>
    </w:p>
    <w:p w14:paraId="360181FF" w14:textId="77777777" w:rsidR="00E30CF9" w:rsidRPr="00CB56EC" w:rsidRDefault="00E30CF9" w:rsidP="00E30CF9">
      <w:pPr>
        <w:rPr>
          <w:lang w:eastAsia="en-GB"/>
        </w:rPr>
      </w:pPr>
    </w:p>
    <w:tbl>
      <w:tblPr>
        <w:tblW w:w="9201" w:type="dxa"/>
        <w:tblBorders>
          <w:top w:val="single" w:sz="8" w:space="0" w:color="000000"/>
          <w:left w:val="single" w:sz="8" w:space="0" w:color="000000"/>
          <w:bottom w:val="thinThickSmallGap" w:sz="24" w:space="0" w:color="000000"/>
          <w:right w:val="single" w:sz="8" w:space="0" w:color="000000"/>
          <w:insideH w:val="dotted" w:sz="4" w:space="0" w:color="000000"/>
          <w:insideV w:val="dotted" w:sz="4" w:space="0" w:color="000000"/>
        </w:tblBorders>
        <w:tblCellMar>
          <w:left w:w="70" w:type="dxa"/>
          <w:right w:w="70" w:type="dxa"/>
        </w:tblCellMar>
        <w:tblLook w:val="04A0" w:firstRow="1" w:lastRow="0" w:firstColumn="1" w:lastColumn="0" w:noHBand="0" w:noVBand="1"/>
      </w:tblPr>
      <w:tblGrid>
        <w:gridCol w:w="3534"/>
        <w:gridCol w:w="1012"/>
        <w:gridCol w:w="1166"/>
        <w:gridCol w:w="1001"/>
        <w:gridCol w:w="1424"/>
        <w:gridCol w:w="1064"/>
      </w:tblGrid>
      <w:tr w:rsidR="00E30CF9" w:rsidRPr="00CB56EC" w14:paraId="6D3B4C3E" w14:textId="77777777" w:rsidTr="00056F89">
        <w:trPr>
          <w:trHeight w:val="197"/>
        </w:trPr>
        <w:tc>
          <w:tcPr>
            <w:tcW w:w="3534" w:type="dxa"/>
            <w:shd w:val="clear" w:color="auto" w:fill="auto"/>
            <w:vAlign w:val="center"/>
            <w:hideMark/>
          </w:tcPr>
          <w:p w14:paraId="72E4D246" w14:textId="77777777" w:rsidR="00E30CF9" w:rsidRPr="00CB56EC" w:rsidRDefault="00E30CF9" w:rsidP="00EC5B11">
            <w:pPr>
              <w:rPr>
                <w:color w:val="000000"/>
                <w:sz w:val="18"/>
                <w:szCs w:val="18"/>
                <w:lang w:eastAsia="tr-TR"/>
              </w:rPr>
            </w:pPr>
            <w:r w:rsidRPr="00CB56EC">
              <w:rPr>
                <w:color w:val="000000"/>
                <w:sz w:val="18"/>
                <w:szCs w:val="18"/>
                <w:lang w:eastAsia="tr-TR"/>
              </w:rPr>
              <w:t> </w:t>
            </w:r>
          </w:p>
        </w:tc>
        <w:tc>
          <w:tcPr>
            <w:tcW w:w="1012" w:type="dxa"/>
            <w:shd w:val="clear" w:color="auto" w:fill="auto"/>
            <w:vAlign w:val="center"/>
            <w:hideMark/>
          </w:tcPr>
          <w:p w14:paraId="4F63C1F0" w14:textId="77777777" w:rsidR="00E30CF9" w:rsidRPr="00CB56EC" w:rsidRDefault="00E30CF9" w:rsidP="00EC5B11">
            <w:pPr>
              <w:jc w:val="right"/>
              <w:rPr>
                <w:b/>
                <w:bCs/>
                <w:color w:val="000000"/>
                <w:sz w:val="18"/>
                <w:szCs w:val="18"/>
                <w:lang w:eastAsia="tr-TR"/>
              </w:rPr>
            </w:pPr>
            <w:r w:rsidRPr="00CB56EC">
              <w:rPr>
                <w:b/>
                <w:bCs/>
                <w:color w:val="000000"/>
                <w:sz w:val="18"/>
                <w:szCs w:val="18"/>
                <w:lang w:eastAsia="tr-TR"/>
              </w:rPr>
              <w:t>Sayı</w:t>
            </w:r>
          </w:p>
        </w:tc>
        <w:tc>
          <w:tcPr>
            <w:tcW w:w="1166" w:type="dxa"/>
            <w:shd w:val="clear" w:color="auto" w:fill="auto"/>
            <w:vAlign w:val="center"/>
            <w:hideMark/>
          </w:tcPr>
          <w:p w14:paraId="4113ED6D" w14:textId="77777777" w:rsidR="00E30CF9" w:rsidRPr="00CB56EC" w:rsidRDefault="00E30CF9" w:rsidP="00EC5B11">
            <w:pPr>
              <w:jc w:val="right"/>
              <w:rPr>
                <w:b/>
                <w:bCs/>
                <w:color w:val="000000"/>
                <w:sz w:val="18"/>
                <w:szCs w:val="18"/>
                <w:lang w:eastAsia="tr-TR"/>
              </w:rPr>
            </w:pPr>
            <w:r w:rsidRPr="00CB56EC">
              <w:rPr>
                <w:b/>
                <w:bCs/>
                <w:color w:val="000000"/>
                <w:sz w:val="18"/>
                <w:szCs w:val="18"/>
                <w:lang w:eastAsia="tr-TR"/>
              </w:rPr>
              <w:t>Çalışan Sayısı</w:t>
            </w:r>
          </w:p>
        </w:tc>
        <w:tc>
          <w:tcPr>
            <w:tcW w:w="3489" w:type="dxa"/>
            <w:gridSpan w:val="3"/>
            <w:shd w:val="clear" w:color="auto" w:fill="auto"/>
            <w:vAlign w:val="center"/>
            <w:hideMark/>
          </w:tcPr>
          <w:p w14:paraId="34885540" w14:textId="77777777" w:rsidR="00E30CF9" w:rsidRPr="00CB56EC" w:rsidRDefault="00E30CF9" w:rsidP="00EC5B11">
            <w:pPr>
              <w:rPr>
                <w:color w:val="000000"/>
                <w:sz w:val="18"/>
                <w:szCs w:val="18"/>
                <w:lang w:eastAsia="tr-TR"/>
              </w:rPr>
            </w:pPr>
            <w:r w:rsidRPr="00CB56EC">
              <w:rPr>
                <w:color w:val="000000"/>
                <w:sz w:val="18"/>
                <w:szCs w:val="18"/>
                <w:lang w:eastAsia="tr-TR"/>
              </w:rPr>
              <w:t> </w:t>
            </w:r>
          </w:p>
        </w:tc>
      </w:tr>
      <w:tr w:rsidR="00E30CF9" w:rsidRPr="00CB56EC" w14:paraId="210F3557" w14:textId="77777777" w:rsidTr="00056F89">
        <w:trPr>
          <w:trHeight w:val="197"/>
        </w:trPr>
        <w:tc>
          <w:tcPr>
            <w:tcW w:w="3534" w:type="dxa"/>
            <w:shd w:val="clear" w:color="auto" w:fill="auto"/>
            <w:vAlign w:val="bottom"/>
            <w:hideMark/>
          </w:tcPr>
          <w:p w14:paraId="16E8D81E" w14:textId="77777777" w:rsidR="00E30CF9" w:rsidRPr="00CB56EC" w:rsidRDefault="00AE7CA8" w:rsidP="004717E4">
            <w:pPr>
              <w:rPr>
                <w:color w:val="000000"/>
                <w:sz w:val="18"/>
                <w:szCs w:val="18"/>
                <w:lang w:eastAsia="tr-TR"/>
              </w:rPr>
            </w:pPr>
            <w:r w:rsidRPr="00CB56EC">
              <w:rPr>
                <w:color w:val="000000"/>
                <w:sz w:val="18"/>
                <w:szCs w:val="18"/>
                <w:lang w:eastAsia="tr-TR"/>
              </w:rPr>
              <w:t>Yurtiçi şube</w:t>
            </w:r>
            <w:r w:rsidR="006374B4" w:rsidRPr="00CB56EC">
              <w:rPr>
                <w:color w:val="000000"/>
                <w:sz w:val="18"/>
                <w:szCs w:val="18"/>
                <w:lang w:eastAsia="tr-TR"/>
              </w:rPr>
              <w:t xml:space="preserve"> </w:t>
            </w:r>
            <w:r w:rsidR="006374B4" w:rsidRPr="00CB56EC">
              <w:rPr>
                <w:rFonts w:eastAsia="Arial Unicode MS"/>
                <w:sz w:val="16"/>
                <w:vertAlign w:val="superscript"/>
              </w:rPr>
              <w:t>1</w:t>
            </w:r>
          </w:p>
        </w:tc>
        <w:tc>
          <w:tcPr>
            <w:tcW w:w="1012" w:type="dxa"/>
            <w:shd w:val="clear" w:color="auto" w:fill="auto"/>
            <w:vAlign w:val="bottom"/>
            <w:hideMark/>
          </w:tcPr>
          <w:p w14:paraId="7DB7B875" w14:textId="77777777" w:rsidR="00E30CF9" w:rsidRPr="00CB56EC" w:rsidRDefault="006374B4" w:rsidP="004717E4">
            <w:pPr>
              <w:jc w:val="right"/>
              <w:rPr>
                <w:color w:val="000000"/>
                <w:sz w:val="18"/>
                <w:szCs w:val="18"/>
                <w:highlight w:val="yellow"/>
                <w:lang w:eastAsia="tr-TR"/>
              </w:rPr>
            </w:pPr>
            <w:r w:rsidRPr="00CB56EC">
              <w:rPr>
                <w:sz w:val="18"/>
                <w:szCs w:val="18"/>
              </w:rPr>
              <w:t>1</w:t>
            </w:r>
          </w:p>
        </w:tc>
        <w:tc>
          <w:tcPr>
            <w:tcW w:w="1166" w:type="dxa"/>
            <w:shd w:val="clear" w:color="auto" w:fill="auto"/>
            <w:vAlign w:val="bottom"/>
            <w:hideMark/>
          </w:tcPr>
          <w:p w14:paraId="0C2C5E3D" w14:textId="6D456121" w:rsidR="00E30CF9" w:rsidRPr="00CB56EC" w:rsidRDefault="007843EA" w:rsidP="004717E4">
            <w:pPr>
              <w:jc w:val="right"/>
              <w:rPr>
                <w:color w:val="000000"/>
                <w:sz w:val="18"/>
                <w:szCs w:val="18"/>
                <w:lang w:eastAsia="tr-TR"/>
              </w:rPr>
            </w:pPr>
            <w:r>
              <w:rPr>
                <w:sz w:val="18"/>
                <w:szCs w:val="18"/>
              </w:rPr>
              <w:t>356</w:t>
            </w:r>
          </w:p>
        </w:tc>
        <w:tc>
          <w:tcPr>
            <w:tcW w:w="3489" w:type="dxa"/>
            <w:gridSpan w:val="3"/>
            <w:shd w:val="clear" w:color="auto" w:fill="auto"/>
            <w:vAlign w:val="center"/>
            <w:hideMark/>
          </w:tcPr>
          <w:p w14:paraId="1D27F5D9" w14:textId="77777777" w:rsidR="00E30CF9" w:rsidRPr="00CB56EC" w:rsidRDefault="00E30CF9" w:rsidP="00EC5B11">
            <w:pPr>
              <w:rPr>
                <w:color w:val="000000"/>
                <w:sz w:val="18"/>
                <w:szCs w:val="18"/>
                <w:lang w:eastAsia="tr-TR"/>
              </w:rPr>
            </w:pPr>
            <w:r w:rsidRPr="00CB56EC">
              <w:rPr>
                <w:color w:val="000000"/>
                <w:sz w:val="18"/>
                <w:szCs w:val="18"/>
                <w:lang w:eastAsia="tr-TR"/>
              </w:rPr>
              <w:t> </w:t>
            </w:r>
          </w:p>
        </w:tc>
      </w:tr>
      <w:tr w:rsidR="00E30CF9" w:rsidRPr="00CB56EC" w14:paraId="2658F32E" w14:textId="77777777" w:rsidTr="00056F89">
        <w:trPr>
          <w:trHeight w:val="310"/>
        </w:trPr>
        <w:tc>
          <w:tcPr>
            <w:tcW w:w="3534" w:type="dxa"/>
            <w:shd w:val="clear" w:color="auto" w:fill="auto"/>
            <w:vAlign w:val="bottom"/>
            <w:hideMark/>
          </w:tcPr>
          <w:p w14:paraId="5F7E0439" w14:textId="77777777" w:rsidR="00E30CF9" w:rsidRPr="00CB56EC" w:rsidRDefault="00E30CF9" w:rsidP="004717E4">
            <w:pPr>
              <w:rPr>
                <w:color w:val="000000"/>
                <w:sz w:val="18"/>
                <w:szCs w:val="18"/>
                <w:lang w:eastAsia="tr-TR"/>
              </w:rPr>
            </w:pPr>
            <w:r w:rsidRPr="00CB56EC">
              <w:rPr>
                <w:color w:val="000000"/>
                <w:sz w:val="18"/>
                <w:szCs w:val="18"/>
                <w:lang w:eastAsia="tr-TR"/>
              </w:rPr>
              <w:t> </w:t>
            </w:r>
          </w:p>
        </w:tc>
        <w:tc>
          <w:tcPr>
            <w:tcW w:w="1012" w:type="dxa"/>
            <w:shd w:val="clear" w:color="auto" w:fill="auto"/>
            <w:vAlign w:val="bottom"/>
            <w:hideMark/>
          </w:tcPr>
          <w:p w14:paraId="0074F2B3" w14:textId="77777777" w:rsidR="00E30CF9" w:rsidRPr="00CB56EC" w:rsidRDefault="00E30CF9" w:rsidP="004717E4">
            <w:pPr>
              <w:jc w:val="right"/>
              <w:rPr>
                <w:color w:val="000000"/>
                <w:sz w:val="18"/>
                <w:szCs w:val="18"/>
                <w:highlight w:val="yellow"/>
                <w:lang w:eastAsia="tr-TR"/>
              </w:rPr>
            </w:pPr>
          </w:p>
        </w:tc>
        <w:tc>
          <w:tcPr>
            <w:tcW w:w="1166" w:type="dxa"/>
            <w:shd w:val="clear" w:color="auto" w:fill="auto"/>
            <w:vAlign w:val="bottom"/>
            <w:hideMark/>
          </w:tcPr>
          <w:p w14:paraId="218F7766" w14:textId="77777777" w:rsidR="00E30CF9" w:rsidRPr="00CB56EC" w:rsidRDefault="00E30CF9" w:rsidP="004717E4">
            <w:pPr>
              <w:jc w:val="right"/>
              <w:rPr>
                <w:color w:val="000000"/>
                <w:sz w:val="18"/>
                <w:szCs w:val="18"/>
                <w:lang w:eastAsia="tr-TR"/>
              </w:rPr>
            </w:pPr>
          </w:p>
        </w:tc>
        <w:tc>
          <w:tcPr>
            <w:tcW w:w="1001" w:type="dxa"/>
            <w:shd w:val="clear" w:color="auto" w:fill="auto"/>
            <w:vAlign w:val="center"/>
            <w:hideMark/>
          </w:tcPr>
          <w:p w14:paraId="17E44AA4" w14:textId="77777777" w:rsidR="00E30CF9" w:rsidRPr="00CB56EC" w:rsidRDefault="00E30CF9" w:rsidP="00EC5B11">
            <w:pPr>
              <w:jc w:val="center"/>
              <w:rPr>
                <w:b/>
                <w:bCs/>
                <w:color w:val="000000"/>
                <w:sz w:val="18"/>
                <w:szCs w:val="18"/>
                <w:lang w:eastAsia="tr-TR"/>
              </w:rPr>
            </w:pPr>
            <w:r w:rsidRPr="00CB56EC">
              <w:rPr>
                <w:b/>
                <w:bCs/>
                <w:color w:val="000000"/>
                <w:sz w:val="18"/>
                <w:szCs w:val="18"/>
                <w:lang w:eastAsia="tr-TR"/>
              </w:rPr>
              <w:t>Bulunduğu Ülke</w:t>
            </w:r>
          </w:p>
        </w:tc>
        <w:tc>
          <w:tcPr>
            <w:tcW w:w="1424" w:type="dxa"/>
            <w:shd w:val="clear" w:color="auto" w:fill="auto"/>
            <w:vAlign w:val="center"/>
            <w:hideMark/>
          </w:tcPr>
          <w:p w14:paraId="2C10389A" w14:textId="77777777" w:rsidR="00E30CF9" w:rsidRPr="00CB56EC" w:rsidRDefault="00E30CF9" w:rsidP="00EC5B11">
            <w:pPr>
              <w:rPr>
                <w:color w:val="000000"/>
                <w:sz w:val="18"/>
                <w:szCs w:val="18"/>
                <w:lang w:eastAsia="tr-TR"/>
              </w:rPr>
            </w:pPr>
            <w:r w:rsidRPr="00CB56EC">
              <w:rPr>
                <w:color w:val="000000"/>
                <w:sz w:val="18"/>
                <w:szCs w:val="18"/>
                <w:lang w:eastAsia="tr-TR"/>
              </w:rPr>
              <w:t> </w:t>
            </w:r>
          </w:p>
        </w:tc>
        <w:tc>
          <w:tcPr>
            <w:tcW w:w="1064" w:type="dxa"/>
            <w:shd w:val="clear" w:color="auto" w:fill="auto"/>
            <w:vAlign w:val="center"/>
            <w:hideMark/>
          </w:tcPr>
          <w:p w14:paraId="055844ED" w14:textId="77777777" w:rsidR="00E30CF9" w:rsidRPr="00CB56EC" w:rsidRDefault="00E30CF9" w:rsidP="00EC5B11">
            <w:pPr>
              <w:rPr>
                <w:color w:val="000000"/>
                <w:sz w:val="18"/>
                <w:szCs w:val="18"/>
                <w:lang w:eastAsia="tr-TR"/>
              </w:rPr>
            </w:pPr>
            <w:r w:rsidRPr="00CB56EC">
              <w:rPr>
                <w:color w:val="000000"/>
                <w:sz w:val="18"/>
                <w:szCs w:val="18"/>
                <w:lang w:eastAsia="tr-TR"/>
              </w:rPr>
              <w:t> </w:t>
            </w:r>
          </w:p>
        </w:tc>
      </w:tr>
      <w:tr w:rsidR="00E30CF9" w:rsidRPr="00CB56EC" w14:paraId="12DE31CF" w14:textId="77777777" w:rsidTr="00056F89">
        <w:trPr>
          <w:trHeight w:val="461"/>
        </w:trPr>
        <w:tc>
          <w:tcPr>
            <w:tcW w:w="3534" w:type="dxa"/>
            <w:shd w:val="clear" w:color="auto" w:fill="auto"/>
            <w:vAlign w:val="bottom"/>
            <w:hideMark/>
          </w:tcPr>
          <w:p w14:paraId="3D75FAF3" w14:textId="77777777" w:rsidR="00E30CF9" w:rsidRPr="00CB56EC" w:rsidRDefault="00E30CF9" w:rsidP="004717E4">
            <w:pPr>
              <w:rPr>
                <w:color w:val="000000"/>
                <w:sz w:val="18"/>
                <w:szCs w:val="18"/>
                <w:lang w:eastAsia="tr-TR"/>
              </w:rPr>
            </w:pPr>
            <w:r w:rsidRPr="00CB56EC">
              <w:rPr>
                <w:color w:val="000000"/>
                <w:sz w:val="18"/>
                <w:szCs w:val="18"/>
                <w:lang w:eastAsia="tr-TR"/>
              </w:rPr>
              <w:t>Yurtdışı temsilcilikler</w:t>
            </w:r>
          </w:p>
        </w:tc>
        <w:tc>
          <w:tcPr>
            <w:tcW w:w="1012" w:type="dxa"/>
            <w:shd w:val="clear" w:color="auto" w:fill="auto"/>
            <w:vAlign w:val="bottom"/>
          </w:tcPr>
          <w:p w14:paraId="72290631" w14:textId="77777777" w:rsidR="00E30CF9" w:rsidRPr="00CB56EC" w:rsidRDefault="004717E4" w:rsidP="004717E4">
            <w:pPr>
              <w:jc w:val="right"/>
              <w:rPr>
                <w:color w:val="000000"/>
                <w:sz w:val="18"/>
                <w:szCs w:val="18"/>
                <w:lang w:eastAsia="tr-TR"/>
              </w:rPr>
            </w:pPr>
            <w:r w:rsidRPr="00CB56EC">
              <w:rPr>
                <w:color w:val="000000"/>
                <w:sz w:val="18"/>
                <w:szCs w:val="18"/>
                <w:lang w:eastAsia="tr-TR"/>
              </w:rPr>
              <w:t>-</w:t>
            </w:r>
          </w:p>
        </w:tc>
        <w:tc>
          <w:tcPr>
            <w:tcW w:w="1166" w:type="dxa"/>
            <w:shd w:val="clear" w:color="auto" w:fill="auto"/>
            <w:vAlign w:val="bottom"/>
          </w:tcPr>
          <w:p w14:paraId="2ADF7A17" w14:textId="77777777" w:rsidR="00E30CF9" w:rsidRPr="00CB56EC" w:rsidRDefault="004717E4" w:rsidP="004717E4">
            <w:pPr>
              <w:jc w:val="right"/>
              <w:rPr>
                <w:color w:val="000000"/>
                <w:sz w:val="18"/>
                <w:szCs w:val="18"/>
                <w:lang w:eastAsia="tr-TR"/>
              </w:rPr>
            </w:pPr>
            <w:r w:rsidRPr="00CB56EC">
              <w:rPr>
                <w:color w:val="000000"/>
                <w:sz w:val="18"/>
                <w:szCs w:val="18"/>
                <w:lang w:eastAsia="tr-TR"/>
              </w:rPr>
              <w:t>-</w:t>
            </w:r>
          </w:p>
        </w:tc>
        <w:tc>
          <w:tcPr>
            <w:tcW w:w="1001" w:type="dxa"/>
            <w:shd w:val="clear" w:color="auto" w:fill="auto"/>
            <w:vAlign w:val="bottom"/>
            <w:hideMark/>
          </w:tcPr>
          <w:p w14:paraId="5A5B9A99" w14:textId="77777777" w:rsidR="00E30CF9" w:rsidRPr="00CB56EC" w:rsidRDefault="004717E4" w:rsidP="004717E4">
            <w:pPr>
              <w:jc w:val="right"/>
              <w:rPr>
                <w:color w:val="000000"/>
                <w:sz w:val="18"/>
                <w:szCs w:val="18"/>
                <w:lang w:eastAsia="tr-TR"/>
              </w:rPr>
            </w:pPr>
            <w:r w:rsidRPr="00CB56EC">
              <w:rPr>
                <w:color w:val="000000"/>
                <w:sz w:val="18"/>
                <w:szCs w:val="18"/>
                <w:lang w:eastAsia="tr-TR"/>
              </w:rPr>
              <w:t>-</w:t>
            </w:r>
          </w:p>
        </w:tc>
        <w:tc>
          <w:tcPr>
            <w:tcW w:w="1424" w:type="dxa"/>
            <w:shd w:val="clear" w:color="auto" w:fill="auto"/>
            <w:vAlign w:val="center"/>
            <w:hideMark/>
          </w:tcPr>
          <w:p w14:paraId="0746BC0C" w14:textId="77777777" w:rsidR="004717E4" w:rsidRPr="00CB56EC" w:rsidRDefault="004717E4" w:rsidP="004717E4">
            <w:pPr>
              <w:jc w:val="center"/>
              <w:rPr>
                <w:b/>
                <w:bCs/>
                <w:color w:val="000000"/>
                <w:sz w:val="18"/>
                <w:szCs w:val="18"/>
                <w:lang w:eastAsia="tr-TR"/>
              </w:rPr>
            </w:pPr>
            <w:r w:rsidRPr="00CB56EC">
              <w:rPr>
                <w:b/>
                <w:bCs/>
                <w:color w:val="000000"/>
                <w:sz w:val="18"/>
                <w:szCs w:val="18"/>
                <w:lang w:eastAsia="tr-TR"/>
              </w:rPr>
              <w:t xml:space="preserve">Aktif </w:t>
            </w:r>
          </w:p>
          <w:p w14:paraId="3FA8D161" w14:textId="77777777" w:rsidR="00E30CF9" w:rsidRPr="00CB56EC" w:rsidRDefault="004717E4" w:rsidP="004717E4">
            <w:pPr>
              <w:jc w:val="center"/>
              <w:rPr>
                <w:b/>
                <w:bCs/>
                <w:color w:val="000000"/>
                <w:sz w:val="18"/>
                <w:szCs w:val="18"/>
                <w:lang w:eastAsia="tr-TR"/>
              </w:rPr>
            </w:pPr>
            <w:r w:rsidRPr="00CB56EC">
              <w:rPr>
                <w:b/>
                <w:bCs/>
                <w:color w:val="000000"/>
                <w:sz w:val="18"/>
                <w:szCs w:val="18"/>
                <w:lang w:eastAsia="tr-TR"/>
              </w:rPr>
              <w:t xml:space="preserve">Toplamı </w:t>
            </w:r>
          </w:p>
        </w:tc>
        <w:tc>
          <w:tcPr>
            <w:tcW w:w="1064" w:type="dxa"/>
            <w:shd w:val="clear" w:color="auto" w:fill="auto"/>
            <w:vAlign w:val="center"/>
            <w:hideMark/>
          </w:tcPr>
          <w:p w14:paraId="4A7558D8" w14:textId="77777777" w:rsidR="00E30CF9" w:rsidRPr="00CB56EC" w:rsidRDefault="00E30CF9" w:rsidP="004717E4">
            <w:pPr>
              <w:jc w:val="center"/>
              <w:rPr>
                <w:b/>
                <w:bCs/>
                <w:color w:val="000000"/>
                <w:sz w:val="18"/>
                <w:szCs w:val="18"/>
                <w:lang w:eastAsia="tr-TR"/>
              </w:rPr>
            </w:pPr>
            <w:r w:rsidRPr="00CB56EC">
              <w:rPr>
                <w:b/>
                <w:bCs/>
                <w:color w:val="000000"/>
                <w:sz w:val="18"/>
                <w:szCs w:val="18"/>
                <w:lang w:eastAsia="tr-TR"/>
              </w:rPr>
              <w:t>Yasal Sermaye</w:t>
            </w:r>
          </w:p>
        </w:tc>
      </w:tr>
      <w:tr w:rsidR="004717E4" w:rsidRPr="00CB56EC" w14:paraId="296CDEDE" w14:textId="77777777" w:rsidTr="00056F89">
        <w:trPr>
          <w:trHeight w:val="461"/>
        </w:trPr>
        <w:tc>
          <w:tcPr>
            <w:tcW w:w="3534" w:type="dxa"/>
            <w:shd w:val="clear" w:color="auto" w:fill="auto"/>
            <w:vAlign w:val="bottom"/>
          </w:tcPr>
          <w:p w14:paraId="712995C8" w14:textId="77777777" w:rsidR="004717E4" w:rsidRPr="00CB56EC" w:rsidRDefault="00AE7CA8" w:rsidP="004717E4">
            <w:pPr>
              <w:rPr>
                <w:color w:val="000000"/>
                <w:sz w:val="18"/>
                <w:szCs w:val="18"/>
                <w:lang w:eastAsia="tr-TR"/>
              </w:rPr>
            </w:pPr>
            <w:r w:rsidRPr="00CB56EC">
              <w:rPr>
                <w:color w:val="000000"/>
                <w:sz w:val="18"/>
                <w:szCs w:val="18"/>
                <w:lang w:eastAsia="tr-TR"/>
              </w:rPr>
              <w:t>Yurtdışı şube</w:t>
            </w:r>
          </w:p>
        </w:tc>
        <w:tc>
          <w:tcPr>
            <w:tcW w:w="1012" w:type="dxa"/>
            <w:shd w:val="clear" w:color="auto" w:fill="auto"/>
            <w:vAlign w:val="bottom"/>
          </w:tcPr>
          <w:p w14:paraId="636413B6"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c>
          <w:tcPr>
            <w:tcW w:w="1166" w:type="dxa"/>
            <w:shd w:val="clear" w:color="auto" w:fill="auto"/>
            <w:vAlign w:val="bottom"/>
          </w:tcPr>
          <w:p w14:paraId="11552947"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c>
          <w:tcPr>
            <w:tcW w:w="1001" w:type="dxa"/>
            <w:shd w:val="clear" w:color="auto" w:fill="auto"/>
            <w:vAlign w:val="bottom"/>
          </w:tcPr>
          <w:p w14:paraId="0B1D3B73"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c>
          <w:tcPr>
            <w:tcW w:w="1424" w:type="dxa"/>
            <w:shd w:val="clear" w:color="auto" w:fill="auto"/>
            <w:vAlign w:val="bottom"/>
          </w:tcPr>
          <w:p w14:paraId="7B7E5628"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c>
          <w:tcPr>
            <w:tcW w:w="1064" w:type="dxa"/>
            <w:shd w:val="clear" w:color="auto" w:fill="auto"/>
            <w:vAlign w:val="bottom"/>
          </w:tcPr>
          <w:p w14:paraId="38BC4341"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r>
      <w:tr w:rsidR="004717E4" w:rsidRPr="00CB56EC" w14:paraId="2EB908EB" w14:textId="77777777" w:rsidTr="00056F89">
        <w:trPr>
          <w:trHeight w:val="197"/>
        </w:trPr>
        <w:tc>
          <w:tcPr>
            <w:tcW w:w="3534" w:type="dxa"/>
            <w:shd w:val="clear" w:color="auto" w:fill="auto"/>
            <w:vAlign w:val="center"/>
            <w:hideMark/>
          </w:tcPr>
          <w:p w14:paraId="50AEC4B6" w14:textId="77777777" w:rsidR="004717E4" w:rsidRPr="00CB56EC" w:rsidRDefault="004717E4" w:rsidP="004717E4">
            <w:pPr>
              <w:rPr>
                <w:color w:val="000000"/>
                <w:sz w:val="18"/>
                <w:szCs w:val="18"/>
                <w:lang w:eastAsia="tr-TR"/>
              </w:rPr>
            </w:pPr>
            <w:r w:rsidRPr="00CB56EC">
              <w:rPr>
                <w:color w:val="000000"/>
                <w:sz w:val="18"/>
                <w:szCs w:val="18"/>
                <w:lang w:eastAsia="tr-TR"/>
              </w:rPr>
              <w:t xml:space="preserve">Kıyı </w:t>
            </w:r>
            <w:proofErr w:type="spellStart"/>
            <w:r w:rsidRPr="00CB56EC">
              <w:rPr>
                <w:color w:val="000000"/>
                <w:sz w:val="18"/>
                <w:szCs w:val="18"/>
                <w:lang w:eastAsia="tr-TR"/>
              </w:rPr>
              <w:t>Bnk</w:t>
            </w:r>
            <w:proofErr w:type="spellEnd"/>
            <w:r w:rsidRPr="00CB56EC">
              <w:rPr>
                <w:color w:val="000000"/>
                <w:sz w:val="18"/>
                <w:szCs w:val="18"/>
                <w:lang w:eastAsia="tr-TR"/>
              </w:rPr>
              <w:t xml:space="preserve">. </w:t>
            </w:r>
            <w:proofErr w:type="spellStart"/>
            <w:r w:rsidRPr="00CB56EC">
              <w:rPr>
                <w:color w:val="000000"/>
                <w:sz w:val="18"/>
                <w:szCs w:val="18"/>
                <w:lang w:eastAsia="tr-TR"/>
              </w:rPr>
              <w:t>Blg</w:t>
            </w:r>
            <w:proofErr w:type="spellEnd"/>
            <w:r w:rsidRPr="00CB56EC">
              <w:rPr>
                <w:color w:val="000000"/>
                <w:sz w:val="18"/>
                <w:szCs w:val="18"/>
                <w:lang w:eastAsia="tr-TR"/>
              </w:rPr>
              <w:t>. Şubeler</w:t>
            </w:r>
          </w:p>
        </w:tc>
        <w:tc>
          <w:tcPr>
            <w:tcW w:w="1012" w:type="dxa"/>
            <w:shd w:val="clear" w:color="auto" w:fill="auto"/>
            <w:vAlign w:val="bottom"/>
            <w:hideMark/>
          </w:tcPr>
          <w:p w14:paraId="5BBD60B1"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c>
          <w:tcPr>
            <w:tcW w:w="1166" w:type="dxa"/>
            <w:shd w:val="clear" w:color="auto" w:fill="auto"/>
            <w:vAlign w:val="bottom"/>
            <w:hideMark/>
          </w:tcPr>
          <w:p w14:paraId="0B3359B2"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c>
          <w:tcPr>
            <w:tcW w:w="1001" w:type="dxa"/>
            <w:shd w:val="clear" w:color="auto" w:fill="auto"/>
            <w:vAlign w:val="bottom"/>
            <w:hideMark/>
          </w:tcPr>
          <w:p w14:paraId="4C04AAA6"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c>
          <w:tcPr>
            <w:tcW w:w="1424" w:type="dxa"/>
            <w:shd w:val="clear" w:color="auto" w:fill="auto"/>
            <w:vAlign w:val="bottom"/>
            <w:hideMark/>
          </w:tcPr>
          <w:p w14:paraId="6A1389DA" w14:textId="77777777" w:rsidR="004717E4" w:rsidRPr="00CB56EC" w:rsidRDefault="004717E4" w:rsidP="004717E4">
            <w:pPr>
              <w:jc w:val="right"/>
              <w:rPr>
                <w:sz w:val="18"/>
                <w:szCs w:val="18"/>
                <w:lang w:eastAsia="tr-TR"/>
              </w:rPr>
            </w:pPr>
            <w:r w:rsidRPr="00CB56EC">
              <w:rPr>
                <w:sz w:val="18"/>
                <w:szCs w:val="18"/>
              </w:rPr>
              <w:t>-</w:t>
            </w:r>
          </w:p>
        </w:tc>
        <w:tc>
          <w:tcPr>
            <w:tcW w:w="1064" w:type="dxa"/>
            <w:shd w:val="clear" w:color="auto" w:fill="auto"/>
            <w:vAlign w:val="bottom"/>
            <w:hideMark/>
          </w:tcPr>
          <w:p w14:paraId="0A9C7173" w14:textId="77777777" w:rsidR="004717E4" w:rsidRPr="00CB56EC" w:rsidRDefault="004717E4" w:rsidP="004717E4">
            <w:pPr>
              <w:jc w:val="right"/>
              <w:rPr>
                <w:color w:val="000000"/>
                <w:sz w:val="18"/>
                <w:szCs w:val="18"/>
                <w:lang w:eastAsia="tr-TR"/>
              </w:rPr>
            </w:pPr>
            <w:r w:rsidRPr="00CB56EC">
              <w:rPr>
                <w:color w:val="000000"/>
                <w:sz w:val="18"/>
                <w:szCs w:val="18"/>
                <w:lang w:eastAsia="tr-TR"/>
              </w:rPr>
              <w:t>-</w:t>
            </w:r>
          </w:p>
        </w:tc>
      </w:tr>
    </w:tbl>
    <w:p w14:paraId="0B97E56F" w14:textId="77777777" w:rsidR="006374B4" w:rsidRPr="00CB56EC" w:rsidRDefault="006374B4" w:rsidP="006374B4">
      <w:pPr>
        <w:autoSpaceDE w:val="0"/>
        <w:autoSpaceDN w:val="0"/>
        <w:adjustRightInd w:val="0"/>
        <w:ind w:left="540" w:hanging="540"/>
        <w:rPr>
          <w:rFonts w:eastAsia="Arial Unicode MS"/>
          <w:sz w:val="12"/>
          <w:szCs w:val="12"/>
        </w:rPr>
      </w:pPr>
      <w:r w:rsidRPr="00CB56EC">
        <w:rPr>
          <w:rFonts w:eastAsia="Arial Unicode MS"/>
          <w:sz w:val="16"/>
          <w:vertAlign w:val="superscript"/>
        </w:rPr>
        <w:t xml:space="preserve">1 </w:t>
      </w:r>
      <w:r w:rsidRPr="00CB56EC">
        <w:rPr>
          <w:rFonts w:eastAsia="Arial Unicode MS"/>
          <w:sz w:val="12"/>
          <w:szCs w:val="12"/>
        </w:rPr>
        <w:t xml:space="preserve">Genel Müdürlük </w:t>
      </w:r>
      <w:r w:rsidR="00F90A6F" w:rsidRPr="00CB56EC">
        <w:rPr>
          <w:rFonts w:eastAsia="Arial Unicode MS"/>
          <w:sz w:val="12"/>
          <w:szCs w:val="12"/>
        </w:rPr>
        <w:t>birimlerini</w:t>
      </w:r>
      <w:r w:rsidRPr="00CB56EC">
        <w:rPr>
          <w:rFonts w:eastAsia="Arial Unicode MS"/>
          <w:sz w:val="12"/>
          <w:szCs w:val="12"/>
        </w:rPr>
        <w:t xml:space="preserve"> göstermektedir.</w:t>
      </w:r>
    </w:p>
    <w:p w14:paraId="5D49806E" w14:textId="77777777" w:rsidR="00E30CF9" w:rsidRPr="00CB56EC" w:rsidRDefault="00E30CF9" w:rsidP="00E30CF9">
      <w:pPr>
        <w:rPr>
          <w:bCs/>
          <w:sz w:val="6"/>
          <w:szCs w:val="6"/>
          <w:highlight w:val="yellow"/>
        </w:rPr>
      </w:pPr>
    </w:p>
    <w:bookmarkEnd w:id="35"/>
    <w:p w14:paraId="67D0E323" w14:textId="77777777" w:rsidR="00E30CF9" w:rsidRPr="00CB56EC" w:rsidRDefault="00E30CF9" w:rsidP="00E30CF9">
      <w:pPr>
        <w:pStyle w:val="BodyTextIndent"/>
        <w:autoSpaceDE/>
        <w:autoSpaceDN/>
        <w:adjustRightInd/>
        <w:ind w:left="0" w:hanging="567"/>
        <w:rPr>
          <w:b/>
          <w:highlight w:val="yellow"/>
        </w:rPr>
      </w:pPr>
    </w:p>
    <w:p w14:paraId="53A69420" w14:textId="77777777" w:rsidR="00E30CF9" w:rsidRPr="00CB56EC" w:rsidRDefault="00E30CF9" w:rsidP="00E30CF9">
      <w:pPr>
        <w:pStyle w:val="BodyTextIndent"/>
        <w:autoSpaceDE/>
        <w:autoSpaceDN/>
        <w:adjustRightInd/>
        <w:ind w:left="0" w:hanging="567"/>
        <w:rPr>
          <w:b/>
        </w:rPr>
      </w:pPr>
      <w:r w:rsidRPr="00CB56EC">
        <w:rPr>
          <w:b/>
        </w:rPr>
        <w:t>8.2.</w:t>
      </w:r>
      <w:r w:rsidRPr="00CB56EC">
        <w:rPr>
          <w:b/>
        </w:rPr>
        <w:tab/>
        <w:t>Banka’nın yurtiçinde ve yurtdışında şube veya temsilcilik açması, kapatması, organizasyonunu önemli ölçüde değiştirmesine ilişkin açıklamalar</w:t>
      </w:r>
    </w:p>
    <w:p w14:paraId="388D645F" w14:textId="77777777" w:rsidR="00E30CF9" w:rsidRPr="00CB56EC" w:rsidRDefault="00E30CF9" w:rsidP="00E30CF9">
      <w:pPr>
        <w:pStyle w:val="EndnoteText"/>
        <w:tabs>
          <w:tab w:val="left" w:pos="2409"/>
        </w:tabs>
        <w:autoSpaceDE w:val="0"/>
        <w:autoSpaceDN w:val="0"/>
        <w:adjustRightInd w:val="0"/>
        <w:ind w:hanging="540"/>
        <w:jc w:val="both"/>
        <w:rPr>
          <w:sz w:val="16"/>
          <w:szCs w:val="16"/>
        </w:rPr>
      </w:pPr>
    </w:p>
    <w:p w14:paraId="235054B3" w14:textId="77777777" w:rsidR="00F90A6F" w:rsidRPr="00CB56EC" w:rsidRDefault="00F90A6F" w:rsidP="00F90A6F">
      <w:pPr>
        <w:autoSpaceDE w:val="0"/>
        <w:autoSpaceDN w:val="0"/>
        <w:adjustRightInd w:val="0"/>
        <w:jc w:val="both"/>
        <w:rPr>
          <w:color w:val="000000"/>
        </w:rPr>
      </w:pPr>
      <w:r w:rsidRPr="00CB56EC">
        <w:rPr>
          <w:color w:val="000000"/>
        </w:rPr>
        <w:t>Bulunmamaktadır.</w:t>
      </w:r>
    </w:p>
    <w:p w14:paraId="5BCE15BE" w14:textId="77777777" w:rsidR="00E30CF9" w:rsidRPr="00CB56EC" w:rsidRDefault="00E30CF9" w:rsidP="00E30CF9">
      <w:pPr>
        <w:rPr>
          <w:bCs/>
          <w:iCs/>
          <w:sz w:val="16"/>
          <w:highlight w:val="yellow"/>
        </w:rPr>
      </w:pPr>
    </w:p>
    <w:p w14:paraId="0C24F524" w14:textId="77777777" w:rsidR="00E30CF9" w:rsidRPr="00CB56EC" w:rsidRDefault="00E30CF9" w:rsidP="00E30CF9">
      <w:pPr>
        <w:tabs>
          <w:tab w:val="left" w:pos="709"/>
        </w:tabs>
        <w:ind w:hanging="567"/>
        <w:rPr>
          <w:b/>
          <w:highlight w:val="yellow"/>
        </w:rPr>
      </w:pPr>
      <w:bookmarkStart w:id="36" w:name="_Hlk39946395"/>
      <w:r w:rsidRPr="00CB56EC">
        <w:rPr>
          <w:b/>
        </w:rPr>
        <w:t>9.</w:t>
      </w:r>
      <w:r w:rsidRPr="00CB56EC">
        <w:rPr>
          <w:b/>
        </w:rPr>
        <w:tab/>
        <w:t>Bilanço sonrası hususlara ilişkin olarak açıklanması gereken hususlar</w:t>
      </w:r>
    </w:p>
    <w:p w14:paraId="00DD14C3" w14:textId="77777777" w:rsidR="00E30CF9" w:rsidRPr="00CB56EC" w:rsidRDefault="00E30CF9" w:rsidP="00E30CF9">
      <w:pPr>
        <w:pStyle w:val="EndnoteText"/>
        <w:tabs>
          <w:tab w:val="left" w:pos="567"/>
        </w:tabs>
        <w:autoSpaceDE w:val="0"/>
        <w:autoSpaceDN w:val="0"/>
        <w:adjustRightInd w:val="0"/>
        <w:rPr>
          <w:sz w:val="16"/>
          <w:szCs w:val="16"/>
          <w:highlight w:val="yellow"/>
        </w:rPr>
      </w:pPr>
    </w:p>
    <w:p w14:paraId="43238E53" w14:textId="75854DC6" w:rsidR="008240E8" w:rsidRPr="001252D5" w:rsidRDefault="008240E8" w:rsidP="001252D5">
      <w:pPr>
        <w:pStyle w:val="BodyText"/>
        <w:rPr>
          <w:color w:val="000000"/>
        </w:rPr>
      </w:pPr>
      <w:bookmarkStart w:id="37" w:name="_Hlk187770062"/>
      <w:bookmarkEnd w:id="36"/>
      <w:r w:rsidRPr="001252D5">
        <w:rPr>
          <w:color w:val="000000"/>
          <w:lang w:eastAsia="en-US"/>
        </w:rPr>
        <w:t>Banka</w:t>
      </w:r>
      <w:r>
        <w:rPr>
          <w:color w:val="000000"/>
          <w:lang w:eastAsia="en-US"/>
        </w:rPr>
        <w:t xml:space="preserve"> </w:t>
      </w:r>
      <w:r w:rsidRPr="001252D5">
        <w:rPr>
          <w:color w:val="000000"/>
          <w:lang w:eastAsia="en-US"/>
        </w:rPr>
        <w:t>ödenmiş sermaye</w:t>
      </w:r>
      <w:r>
        <w:rPr>
          <w:color w:val="000000"/>
          <w:lang w:eastAsia="en-US"/>
        </w:rPr>
        <w:t>sinin</w:t>
      </w:r>
      <w:r w:rsidRPr="001252D5">
        <w:rPr>
          <w:color w:val="000000"/>
          <w:lang w:eastAsia="en-US"/>
        </w:rPr>
        <w:t xml:space="preserve"> 1</w:t>
      </w:r>
      <w:r>
        <w:rPr>
          <w:color w:val="000000"/>
          <w:lang w:eastAsia="en-US"/>
        </w:rPr>
        <w:t>,</w:t>
      </w:r>
      <w:r w:rsidRPr="001252D5">
        <w:rPr>
          <w:color w:val="000000"/>
          <w:lang w:eastAsia="en-US"/>
        </w:rPr>
        <w:t>500</w:t>
      </w:r>
      <w:r>
        <w:rPr>
          <w:color w:val="000000"/>
          <w:lang w:eastAsia="en-US"/>
        </w:rPr>
        <w:t>,</w:t>
      </w:r>
      <w:r w:rsidRPr="001252D5">
        <w:rPr>
          <w:color w:val="000000"/>
          <w:lang w:eastAsia="en-US"/>
        </w:rPr>
        <w:t>000 TL arttırılarak toplam 4</w:t>
      </w:r>
      <w:r>
        <w:rPr>
          <w:color w:val="000000"/>
          <w:lang w:eastAsia="en-US"/>
        </w:rPr>
        <w:t>,</w:t>
      </w:r>
      <w:r w:rsidRPr="001252D5">
        <w:rPr>
          <w:color w:val="000000"/>
          <w:lang w:eastAsia="en-US"/>
        </w:rPr>
        <w:t>500</w:t>
      </w:r>
      <w:r>
        <w:rPr>
          <w:color w:val="000000"/>
          <w:lang w:eastAsia="en-US"/>
        </w:rPr>
        <w:t>,</w:t>
      </w:r>
      <w:r w:rsidRPr="001252D5">
        <w:rPr>
          <w:color w:val="000000"/>
          <w:lang w:eastAsia="en-US"/>
        </w:rPr>
        <w:t>000</w:t>
      </w:r>
      <w:r>
        <w:rPr>
          <w:color w:val="000000"/>
          <w:lang w:eastAsia="en-US"/>
        </w:rPr>
        <w:t xml:space="preserve"> </w:t>
      </w:r>
      <w:r w:rsidRPr="001252D5">
        <w:rPr>
          <w:color w:val="000000"/>
          <w:lang w:eastAsia="en-US"/>
        </w:rPr>
        <w:t xml:space="preserve">TL’ye yükseltilmesi, </w:t>
      </w:r>
      <w:r w:rsidR="00511BEC">
        <w:rPr>
          <w:color w:val="000000"/>
          <w:lang w:eastAsia="en-US"/>
        </w:rPr>
        <w:t>2 Nisan 2025 tarihinde ticaret sicil gazetesinde tescil ve ilan edilmiş olup,</w:t>
      </w:r>
      <w:r w:rsidRPr="001252D5">
        <w:rPr>
          <w:color w:val="000000"/>
          <w:lang w:eastAsia="en-US"/>
        </w:rPr>
        <w:t xml:space="preserve"> </w:t>
      </w:r>
      <w:r w:rsidR="00511BEC">
        <w:rPr>
          <w:color w:val="000000"/>
          <w:lang w:eastAsia="en-US"/>
        </w:rPr>
        <w:t xml:space="preserve">sermaye artışına ilişkin olarak </w:t>
      </w:r>
      <w:r w:rsidRPr="001252D5">
        <w:rPr>
          <w:color w:val="000000"/>
          <w:lang w:eastAsia="en-US"/>
        </w:rPr>
        <w:t>Bankacılık Düzenleme ve Denetleme Kurum</w:t>
      </w:r>
      <w:r w:rsidR="00511BEC">
        <w:rPr>
          <w:color w:val="000000"/>
          <w:lang w:eastAsia="en-US"/>
        </w:rPr>
        <w:t>u’nun onayı beklenmektedir.</w:t>
      </w:r>
    </w:p>
    <w:p w14:paraId="3894AE87" w14:textId="238E0635" w:rsidR="00195A5F" w:rsidRDefault="00195A5F" w:rsidP="00BB220E">
      <w:pPr>
        <w:pStyle w:val="BodyText"/>
        <w:rPr>
          <w:color w:val="000000"/>
        </w:rPr>
      </w:pPr>
      <w:r>
        <w:rPr>
          <w:color w:val="000000"/>
        </w:rPr>
        <w:br w:type="page"/>
      </w:r>
    </w:p>
    <w:bookmarkEnd w:id="37"/>
    <w:p w14:paraId="7B6BA9DB" w14:textId="77777777" w:rsidR="00E30CF9" w:rsidRPr="00CB56EC" w:rsidRDefault="00E30CF9" w:rsidP="009D36F2">
      <w:pPr>
        <w:pStyle w:val="BodyText2"/>
        <w:pageBreakBefore/>
        <w:ind w:firstLine="0"/>
        <w:jc w:val="center"/>
        <w:rPr>
          <w:rFonts w:eastAsia="Arial Unicode MS"/>
          <w:b/>
          <w:sz w:val="22"/>
          <w:szCs w:val="22"/>
        </w:rPr>
      </w:pPr>
      <w:r w:rsidRPr="00CB56EC">
        <w:rPr>
          <w:rFonts w:eastAsia="Arial Unicode MS"/>
          <w:b/>
          <w:sz w:val="22"/>
          <w:szCs w:val="22"/>
        </w:rPr>
        <w:lastRenderedPageBreak/>
        <w:t>ALTINCI BÖLÜM</w:t>
      </w:r>
    </w:p>
    <w:p w14:paraId="6C604239" w14:textId="77777777" w:rsidR="00E30CF9" w:rsidRPr="00CB56EC" w:rsidRDefault="00E30CF9" w:rsidP="00E30CF9">
      <w:pPr>
        <w:autoSpaceDE w:val="0"/>
        <w:autoSpaceDN w:val="0"/>
        <w:jc w:val="center"/>
        <w:rPr>
          <w:rFonts w:eastAsia="Arial Unicode MS"/>
          <w:b/>
          <w:sz w:val="16"/>
          <w:szCs w:val="16"/>
        </w:rPr>
      </w:pPr>
    </w:p>
    <w:p w14:paraId="12E9F18F" w14:textId="0421DD37" w:rsidR="00E30CF9" w:rsidRPr="00CB56EC" w:rsidRDefault="002730F4" w:rsidP="00E30CF9">
      <w:pPr>
        <w:jc w:val="center"/>
        <w:rPr>
          <w:b/>
          <w:sz w:val="22"/>
          <w:szCs w:val="22"/>
        </w:rPr>
      </w:pPr>
      <w:r>
        <w:rPr>
          <w:b/>
          <w:sz w:val="22"/>
          <w:szCs w:val="22"/>
        </w:rPr>
        <w:t>SINIRLI</w:t>
      </w:r>
      <w:r w:rsidR="00E30CF9" w:rsidRPr="00CB56EC">
        <w:rPr>
          <w:b/>
          <w:sz w:val="22"/>
          <w:szCs w:val="22"/>
        </w:rPr>
        <w:t xml:space="preserve"> DENETİM RAPORU</w:t>
      </w:r>
    </w:p>
    <w:p w14:paraId="33E4AC8E" w14:textId="77777777" w:rsidR="00E30CF9" w:rsidRPr="00CB56EC" w:rsidRDefault="00E30CF9" w:rsidP="00E30CF9">
      <w:pPr>
        <w:pStyle w:val="BodyTextIndent"/>
        <w:autoSpaceDE/>
        <w:autoSpaceDN/>
        <w:adjustRightInd/>
        <w:ind w:left="0" w:firstLine="0"/>
        <w:jc w:val="left"/>
        <w:rPr>
          <w:bCs/>
          <w:sz w:val="16"/>
          <w:szCs w:val="16"/>
        </w:rPr>
      </w:pPr>
    </w:p>
    <w:p w14:paraId="66BC8080" w14:textId="27A9F4CB" w:rsidR="00E30CF9" w:rsidRPr="00CB56EC" w:rsidRDefault="00E30CF9" w:rsidP="00E30CF9">
      <w:pPr>
        <w:pStyle w:val="Heading7"/>
        <w:tabs>
          <w:tab w:val="left" w:pos="709"/>
        </w:tabs>
        <w:ind w:left="0" w:hanging="567"/>
      </w:pPr>
      <w:r w:rsidRPr="00CB56EC">
        <w:t>1.</w:t>
      </w:r>
      <w:r w:rsidRPr="00CB56EC">
        <w:tab/>
      </w:r>
      <w:r w:rsidR="0015389F">
        <w:t>Bağımsız</w:t>
      </w:r>
      <w:r w:rsidR="0015389F" w:rsidRPr="00CB56EC">
        <w:t xml:space="preserve"> </w:t>
      </w:r>
      <w:r w:rsidRPr="00CB56EC">
        <w:t xml:space="preserve">denetim raporuna ilişkin açıklamalar </w:t>
      </w:r>
    </w:p>
    <w:p w14:paraId="689AA230" w14:textId="77777777" w:rsidR="00E30CF9" w:rsidRPr="00CB56EC" w:rsidRDefault="00E30CF9" w:rsidP="00E30CF9">
      <w:pPr>
        <w:pStyle w:val="BodyTextIndent"/>
        <w:autoSpaceDE/>
        <w:autoSpaceDN/>
        <w:adjustRightInd/>
        <w:jc w:val="left"/>
        <w:rPr>
          <w:sz w:val="16"/>
          <w:szCs w:val="16"/>
          <w:highlight w:val="yellow"/>
        </w:rPr>
      </w:pPr>
    </w:p>
    <w:p w14:paraId="0F4CF6AA" w14:textId="617B941B" w:rsidR="00E30CF9" w:rsidRPr="00CB56EC" w:rsidRDefault="00E30CF9" w:rsidP="008F079C">
      <w:pPr>
        <w:pStyle w:val="BodyText2"/>
        <w:ind w:firstLine="0"/>
        <w:rPr>
          <w:sz w:val="20"/>
        </w:rPr>
      </w:pPr>
      <w:r w:rsidRPr="00CB56EC">
        <w:rPr>
          <w:sz w:val="20"/>
        </w:rPr>
        <w:t xml:space="preserve">Banka’nın kamuya açıklanan konsolide olmayan finansal tablo ve dipnotları </w:t>
      </w:r>
      <w:proofErr w:type="spellStart"/>
      <w:r w:rsidR="00AB5C0D" w:rsidRPr="00EB2314">
        <w:rPr>
          <w:sz w:val="20"/>
        </w:rPr>
        <w:t>PwC</w:t>
      </w:r>
      <w:proofErr w:type="spellEnd"/>
      <w:r w:rsidR="00AB5C0D" w:rsidRPr="00EB2314">
        <w:rPr>
          <w:sz w:val="20"/>
        </w:rPr>
        <w:t xml:space="preserve"> Bağımsız Denetim ve Serbest Muhasebeci Mali Müşavirlik A.Ş.</w:t>
      </w:r>
      <w:r w:rsidRPr="00EB2314">
        <w:rPr>
          <w:sz w:val="20"/>
        </w:rPr>
        <w:t xml:space="preserve"> tarafından </w:t>
      </w:r>
      <w:r w:rsidR="002730F4">
        <w:rPr>
          <w:sz w:val="20"/>
        </w:rPr>
        <w:t>sınırlı</w:t>
      </w:r>
      <w:r w:rsidRPr="00EB2314">
        <w:rPr>
          <w:sz w:val="20"/>
        </w:rPr>
        <w:t xml:space="preserve"> denetime tabi tutulm</w:t>
      </w:r>
      <w:r w:rsidRPr="00F70912">
        <w:rPr>
          <w:sz w:val="20"/>
        </w:rPr>
        <w:t xml:space="preserve">uş olup, </w:t>
      </w:r>
      <w:r w:rsidR="00F70912" w:rsidRPr="00056F89">
        <w:rPr>
          <w:sz w:val="20"/>
        </w:rPr>
        <w:t xml:space="preserve">7 Mayıs </w:t>
      </w:r>
      <w:r w:rsidR="008240E8" w:rsidRPr="00056F89">
        <w:rPr>
          <w:sz w:val="20"/>
        </w:rPr>
        <w:t>2025</w:t>
      </w:r>
      <w:r w:rsidR="008240E8" w:rsidRPr="00F70912">
        <w:rPr>
          <w:sz w:val="20"/>
        </w:rPr>
        <w:t xml:space="preserve"> </w:t>
      </w:r>
      <w:r w:rsidRPr="00F70912">
        <w:rPr>
          <w:sz w:val="20"/>
        </w:rPr>
        <w:t>tarihli</w:t>
      </w:r>
      <w:r w:rsidRPr="00CB56EC">
        <w:rPr>
          <w:sz w:val="20"/>
        </w:rPr>
        <w:t xml:space="preserve"> </w:t>
      </w:r>
      <w:r w:rsidR="002730F4">
        <w:rPr>
          <w:sz w:val="20"/>
        </w:rPr>
        <w:t>sınırlı</w:t>
      </w:r>
      <w:r w:rsidRPr="00CB56EC">
        <w:rPr>
          <w:sz w:val="20"/>
        </w:rPr>
        <w:t xml:space="preserve"> denetim raporu konsolide olmayan finansal tabloların önünde sunulmuştur.</w:t>
      </w:r>
    </w:p>
    <w:p w14:paraId="169F8877" w14:textId="77777777" w:rsidR="00E30CF9" w:rsidRPr="00CB56EC" w:rsidRDefault="00E30CF9" w:rsidP="00E30CF9">
      <w:pPr>
        <w:pStyle w:val="BodyTextIndent"/>
        <w:autoSpaceDE/>
        <w:autoSpaceDN/>
        <w:adjustRightInd/>
        <w:ind w:left="0" w:firstLine="0"/>
        <w:jc w:val="left"/>
        <w:rPr>
          <w:sz w:val="16"/>
          <w:szCs w:val="16"/>
        </w:rPr>
      </w:pPr>
    </w:p>
    <w:p w14:paraId="0142F342" w14:textId="69ECB9AF" w:rsidR="00AE7CA8" w:rsidRPr="00CB56EC" w:rsidRDefault="00E30CF9" w:rsidP="00892136">
      <w:pPr>
        <w:pStyle w:val="Heading7"/>
        <w:numPr>
          <w:ilvl w:val="0"/>
          <w:numId w:val="43"/>
        </w:numPr>
        <w:tabs>
          <w:tab w:val="left" w:pos="709"/>
        </w:tabs>
        <w:ind w:left="0" w:hanging="567"/>
      </w:pPr>
      <w:r w:rsidRPr="00CB56EC">
        <w:t>Bağımsız denetçi tarafından hazırlanan açıklama ve dipn</w:t>
      </w:r>
      <w:r w:rsidR="00AE7CA8" w:rsidRPr="00CB56EC">
        <w:t xml:space="preserve">otlar </w:t>
      </w:r>
    </w:p>
    <w:p w14:paraId="007ADD08" w14:textId="77777777" w:rsidR="00AE7CA8" w:rsidRPr="00CB56EC" w:rsidRDefault="00AE7CA8" w:rsidP="00AE7CA8">
      <w:pPr>
        <w:pStyle w:val="Heading7"/>
        <w:tabs>
          <w:tab w:val="left" w:pos="709"/>
        </w:tabs>
        <w:ind w:left="3" w:firstLine="0"/>
      </w:pPr>
    </w:p>
    <w:p w14:paraId="185D7916" w14:textId="18510CEC" w:rsidR="00C91FED" w:rsidRDefault="00AE7CA8" w:rsidP="002F639E">
      <w:pPr>
        <w:pStyle w:val="BodyText2"/>
        <w:ind w:firstLine="0"/>
        <w:rPr>
          <w:sz w:val="20"/>
        </w:rPr>
      </w:pPr>
      <w:r w:rsidRPr="00CB56EC">
        <w:rPr>
          <w:sz w:val="20"/>
        </w:rPr>
        <w:t>Bulunmamaktadır.</w:t>
      </w:r>
    </w:p>
    <w:p w14:paraId="78698243" w14:textId="02B73DF4" w:rsidR="00E6153C" w:rsidRDefault="00E6153C" w:rsidP="002F639E">
      <w:pPr>
        <w:pStyle w:val="BodyText2"/>
        <w:ind w:firstLine="0"/>
        <w:rPr>
          <w:sz w:val="20"/>
        </w:rPr>
      </w:pPr>
    </w:p>
    <w:p w14:paraId="4AD065A0" w14:textId="37D77682" w:rsidR="00E6153C" w:rsidRDefault="00E6153C" w:rsidP="002F639E">
      <w:pPr>
        <w:pStyle w:val="BodyText2"/>
        <w:ind w:firstLine="0"/>
        <w:rPr>
          <w:sz w:val="20"/>
        </w:rPr>
      </w:pPr>
    </w:p>
    <w:p w14:paraId="32DBF135" w14:textId="77777777" w:rsidR="00E6153C" w:rsidRPr="00CB56EC" w:rsidRDefault="00E6153C" w:rsidP="00E6153C">
      <w:pPr>
        <w:pageBreakBefore/>
        <w:tabs>
          <w:tab w:val="left" w:pos="3863"/>
        </w:tabs>
        <w:jc w:val="center"/>
        <w:rPr>
          <w:b/>
          <w:sz w:val="22"/>
          <w:szCs w:val="22"/>
        </w:rPr>
      </w:pPr>
      <w:r w:rsidRPr="00CB56EC">
        <w:rPr>
          <w:b/>
          <w:sz w:val="22"/>
          <w:szCs w:val="22"/>
        </w:rPr>
        <w:lastRenderedPageBreak/>
        <w:t>YEDİNCİ BÖLÜM</w:t>
      </w:r>
    </w:p>
    <w:p w14:paraId="3AC151BA" w14:textId="77777777" w:rsidR="00E6153C" w:rsidRPr="00CB56EC" w:rsidRDefault="00E6153C" w:rsidP="00E6153C">
      <w:pPr>
        <w:tabs>
          <w:tab w:val="left" w:pos="3863"/>
        </w:tabs>
        <w:jc w:val="center"/>
        <w:rPr>
          <w:b/>
          <w:sz w:val="16"/>
          <w:szCs w:val="16"/>
        </w:rPr>
      </w:pPr>
    </w:p>
    <w:p w14:paraId="25690D63" w14:textId="77777777" w:rsidR="00E6153C" w:rsidRPr="00CB56EC" w:rsidRDefault="00E6153C" w:rsidP="00E6153C">
      <w:pPr>
        <w:jc w:val="center"/>
        <w:rPr>
          <w:b/>
          <w:sz w:val="22"/>
          <w:szCs w:val="22"/>
        </w:rPr>
      </w:pPr>
      <w:r w:rsidRPr="00CB56EC">
        <w:rPr>
          <w:b/>
          <w:sz w:val="22"/>
          <w:szCs w:val="22"/>
        </w:rPr>
        <w:t>ARA DÖNEM FAALİYET RAPORU</w:t>
      </w:r>
    </w:p>
    <w:p w14:paraId="4A334703" w14:textId="77777777" w:rsidR="00E6153C" w:rsidRPr="00CB56EC" w:rsidRDefault="00E6153C" w:rsidP="00E6153C">
      <w:pPr>
        <w:tabs>
          <w:tab w:val="left" w:pos="3863"/>
        </w:tabs>
        <w:rPr>
          <w:sz w:val="14"/>
          <w:szCs w:val="14"/>
        </w:rPr>
      </w:pPr>
    </w:p>
    <w:p w14:paraId="2C3812D6" w14:textId="77777777" w:rsidR="00E6153C" w:rsidRPr="00CB56EC" w:rsidRDefault="00E6153C" w:rsidP="00E6153C">
      <w:pPr>
        <w:tabs>
          <w:tab w:val="left" w:pos="709"/>
        </w:tabs>
        <w:ind w:hanging="567"/>
        <w:jc w:val="both"/>
      </w:pPr>
      <w:r w:rsidRPr="00CB56EC">
        <w:rPr>
          <w:rFonts w:ascii="TimesNewRomanPS-BoldMT" w:hAnsi="TimesNewRomanPS-BoldMT"/>
          <w:b/>
          <w:bCs/>
          <w:color w:val="000000"/>
        </w:rPr>
        <w:t>1.</w:t>
      </w:r>
      <w:r w:rsidRPr="00CB56EC">
        <w:rPr>
          <w:rFonts w:ascii="TimesNewRomanPS-BoldMT" w:hAnsi="TimesNewRomanPS-BoldMT"/>
          <w:b/>
          <w:bCs/>
          <w:color w:val="000000"/>
        </w:rPr>
        <w:tab/>
        <w:t>Banka yönetim kurulu başkanı ve genel müdürünün ara dönem faaliyetlerine ilişkin değerlendirmelerini içerecek ara dönem faaliyet raporu</w:t>
      </w:r>
    </w:p>
    <w:p w14:paraId="7E375FEC" w14:textId="77777777" w:rsidR="00E6153C" w:rsidRPr="00CB56EC" w:rsidRDefault="00E6153C" w:rsidP="00E6153C">
      <w:pPr>
        <w:rPr>
          <w:sz w:val="14"/>
          <w:szCs w:val="14"/>
        </w:rPr>
      </w:pPr>
    </w:p>
    <w:p w14:paraId="2D67EC2D" w14:textId="77777777" w:rsidR="00E6153C" w:rsidRPr="00CB56EC" w:rsidRDefault="00E6153C" w:rsidP="00E6153C">
      <w:pPr>
        <w:rPr>
          <w:b/>
        </w:rPr>
      </w:pPr>
      <w:r w:rsidRPr="00CB56EC">
        <w:rPr>
          <w:b/>
        </w:rPr>
        <w:t>Kısaca Hayat Finans Katılım Bankası A.Ş.</w:t>
      </w:r>
    </w:p>
    <w:p w14:paraId="06DC558A" w14:textId="77777777" w:rsidR="00E6153C" w:rsidRPr="00CB56EC" w:rsidRDefault="00E6153C" w:rsidP="00E6153C">
      <w:pPr>
        <w:rPr>
          <w:b/>
          <w:sz w:val="14"/>
          <w:szCs w:val="14"/>
        </w:rPr>
      </w:pPr>
    </w:p>
    <w:p w14:paraId="4DCA44C8" w14:textId="77777777" w:rsidR="00E6153C" w:rsidRPr="00CB56EC" w:rsidRDefault="00E6153C" w:rsidP="00E6153C">
      <w:pPr>
        <w:pStyle w:val="BodyText"/>
        <w:tabs>
          <w:tab w:val="left" w:pos="4536"/>
        </w:tabs>
      </w:pPr>
      <w:r w:rsidRPr="00CB56EC">
        <w:t xml:space="preserve">Hayat Finans Katılım Bankası A.Ş. (“Banka”) 21 Nisan 2022 tarihli 10165 </w:t>
      </w:r>
      <w:proofErr w:type="spellStart"/>
      <w:r w:rsidRPr="00CB56EC">
        <w:t>nolu</w:t>
      </w:r>
      <w:proofErr w:type="spellEnd"/>
      <w:r w:rsidRPr="00CB56EC">
        <w:t xml:space="preserve"> BDDK kararı ile BDDK’nın Dijital Bankaların Faaliyet Esasları ile Servis Modeli Bankacılığı Hakkındaki Yönetmeliği’nde dijital bankalar için belirtilen faaliyet esaslarına uygun olarak faaliyet göstermek üzere, kuruluş izni almış olup 10 Ağustos 2022 tarihinde şirket kuruluş işlemlerini tamamlayarak Hayat Finans Katılım Bankası A.Ş. unvanıyla şirket tescilini tamamlamıştır. Banka 23 Mart 2023 tarihli ve 10543 sayılı BDDK kararı ile Türkiye’de faaliyet izni alan ilk dijital katılım bankası olmuştur. Ana faaliyet alanı, 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yapmaktır.</w:t>
      </w:r>
    </w:p>
    <w:p w14:paraId="63BD8897" w14:textId="77777777" w:rsidR="00E6153C" w:rsidRPr="002325AA" w:rsidRDefault="00E6153C" w:rsidP="00E6153C">
      <w:pPr>
        <w:pStyle w:val="BodyText"/>
        <w:tabs>
          <w:tab w:val="left" w:pos="4536"/>
        </w:tabs>
        <w:rPr>
          <w:position w:val="6"/>
          <w:sz w:val="6"/>
          <w:szCs w:val="6"/>
        </w:rPr>
      </w:pPr>
    </w:p>
    <w:p w14:paraId="792E042F" w14:textId="77777777" w:rsidR="00E6153C" w:rsidRPr="00CB56EC" w:rsidRDefault="00E6153C" w:rsidP="00E6153C">
      <w:pPr>
        <w:rPr>
          <w:b/>
        </w:rPr>
      </w:pPr>
      <w:r w:rsidRPr="00CB56EC">
        <w:rPr>
          <w:b/>
        </w:rPr>
        <w:t>Özet Finansal Bilgiler</w:t>
      </w:r>
    </w:p>
    <w:p w14:paraId="75637E86" w14:textId="77777777" w:rsidR="00E6153C" w:rsidRPr="00CB56EC" w:rsidRDefault="00E6153C" w:rsidP="00E6153C">
      <w:pPr>
        <w:rPr>
          <w:sz w:val="14"/>
          <w:szCs w:val="14"/>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6516"/>
        <w:gridCol w:w="1363"/>
        <w:gridCol w:w="1363"/>
      </w:tblGrid>
      <w:tr w:rsidR="00E6153C" w:rsidRPr="00CB56EC" w14:paraId="626F1911" w14:textId="77777777" w:rsidTr="00F30615">
        <w:tc>
          <w:tcPr>
            <w:tcW w:w="6516" w:type="dxa"/>
            <w:shd w:val="clear" w:color="auto" w:fill="auto"/>
            <w:noWrap/>
            <w:vAlign w:val="center"/>
          </w:tcPr>
          <w:p w14:paraId="04F9D9D6" w14:textId="77777777" w:rsidR="00E6153C" w:rsidRPr="00CB56EC" w:rsidRDefault="00E6153C" w:rsidP="00C63159">
            <w:pPr>
              <w:rPr>
                <w:b/>
                <w:bCs/>
                <w:color w:val="000000"/>
                <w:sz w:val="18"/>
                <w:szCs w:val="18"/>
                <w:lang w:eastAsia="tr-TR"/>
              </w:rPr>
            </w:pPr>
          </w:p>
        </w:tc>
        <w:tc>
          <w:tcPr>
            <w:tcW w:w="1363" w:type="dxa"/>
            <w:shd w:val="clear" w:color="auto" w:fill="auto"/>
            <w:vAlign w:val="bottom"/>
            <w:hideMark/>
          </w:tcPr>
          <w:p w14:paraId="0026A3AA" w14:textId="77777777" w:rsidR="00E6153C" w:rsidRPr="00CB56EC" w:rsidRDefault="00E6153C" w:rsidP="00C63159">
            <w:pPr>
              <w:jc w:val="right"/>
              <w:rPr>
                <w:b/>
                <w:bCs/>
                <w:color w:val="000000"/>
                <w:sz w:val="18"/>
                <w:szCs w:val="18"/>
                <w:lang w:eastAsia="tr-TR"/>
              </w:rPr>
            </w:pPr>
            <w:r w:rsidRPr="00CB56EC">
              <w:rPr>
                <w:b/>
                <w:bCs/>
                <w:color w:val="000000"/>
                <w:sz w:val="18"/>
                <w:szCs w:val="18"/>
                <w:lang w:eastAsia="tr-TR"/>
              </w:rPr>
              <w:t>Cari Dönem</w:t>
            </w:r>
          </w:p>
        </w:tc>
        <w:tc>
          <w:tcPr>
            <w:tcW w:w="1363" w:type="dxa"/>
            <w:shd w:val="clear" w:color="auto" w:fill="auto"/>
            <w:vAlign w:val="bottom"/>
            <w:hideMark/>
          </w:tcPr>
          <w:p w14:paraId="656157B8" w14:textId="77777777" w:rsidR="00E6153C" w:rsidRPr="00CB56EC" w:rsidRDefault="00E6153C" w:rsidP="00C63159">
            <w:pPr>
              <w:jc w:val="right"/>
              <w:rPr>
                <w:b/>
                <w:bCs/>
                <w:color w:val="000000"/>
                <w:sz w:val="18"/>
                <w:szCs w:val="18"/>
                <w:lang w:eastAsia="tr-TR"/>
              </w:rPr>
            </w:pPr>
            <w:r w:rsidRPr="00CB56EC">
              <w:rPr>
                <w:b/>
                <w:bCs/>
                <w:color w:val="000000"/>
                <w:sz w:val="18"/>
                <w:szCs w:val="18"/>
                <w:lang w:eastAsia="tr-TR"/>
              </w:rPr>
              <w:t>Önceki Dönem</w:t>
            </w:r>
          </w:p>
        </w:tc>
      </w:tr>
      <w:tr w:rsidR="002325AA" w:rsidRPr="00CB56EC" w14:paraId="5970521B" w14:textId="77777777" w:rsidTr="00F30615">
        <w:tc>
          <w:tcPr>
            <w:tcW w:w="6516" w:type="dxa"/>
            <w:shd w:val="clear" w:color="auto" w:fill="auto"/>
            <w:noWrap/>
            <w:vAlign w:val="center"/>
            <w:hideMark/>
          </w:tcPr>
          <w:p w14:paraId="5B2186A1" w14:textId="77777777" w:rsidR="002325AA" w:rsidRPr="00CB56EC" w:rsidRDefault="002325AA" w:rsidP="002325AA">
            <w:pPr>
              <w:rPr>
                <w:color w:val="000000"/>
                <w:sz w:val="18"/>
                <w:szCs w:val="18"/>
                <w:lang w:eastAsia="tr-TR"/>
              </w:rPr>
            </w:pPr>
            <w:r w:rsidRPr="00CB56EC">
              <w:rPr>
                <w:bCs/>
                <w:color w:val="000000"/>
                <w:sz w:val="18"/>
                <w:szCs w:val="18"/>
                <w:lang w:eastAsia="tr-TR"/>
              </w:rPr>
              <w:t>Nakit ve Nakit Benzerleri, Net</w:t>
            </w:r>
          </w:p>
        </w:tc>
        <w:tc>
          <w:tcPr>
            <w:tcW w:w="1363" w:type="dxa"/>
            <w:shd w:val="clear" w:color="auto" w:fill="auto"/>
            <w:noWrap/>
            <w:vAlign w:val="center"/>
          </w:tcPr>
          <w:p w14:paraId="3036A615" w14:textId="3650FE83" w:rsidR="002325AA" w:rsidRPr="00CB56EC" w:rsidRDefault="00F30615" w:rsidP="002325AA">
            <w:pPr>
              <w:jc w:val="right"/>
              <w:rPr>
                <w:color w:val="000000"/>
                <w:sz w:val="18"/>
                <w:szCs w:val="18"/>
                <w:lang w:eastAsia="tr-TR"/>
              </w:rPr>
            </w:pPr>
            <w:r>
              <w:rPr>
                <w:color w:val="000000"/>
                <w:sz w:val="18"/>
                <w:szCs w:val="18"/>
                <w:lang w:eastAsia="tr-TR"/>
              </w:rPr>
              <w:t>3,183,216</w:t>
            </w:r>
          </w:p>
        </w:tc>
        <w:tc>
          <w:tcPr>
            <w:tcW w:w="1363" w:type="dxa"/>
            <w:shd w:val="clear" w:color="auto" w:fill="auto"/>
            <w:noWrap/>
            <w:vAlign w:val="center"/>
          </w:tcPr>
          <w:p w14:paraId="3B8E3411" w14:textId="7A9ADD9C" w:rsidR="002325AA" w:rsidRPr="00CB56EC" w:rsidRDefault="002325AA" w:rsidP="002325AA">
            <w:pPr>
              <w:jc w:val="right"/>
              <w:rPr>
                <w:color w:val="000000"/>
                <w:sz w:val="18"/>
                <w:szCs w:val="18"/>
                <w:lang w:eastAsia="tr-TR"/>
              </w:rPr>
            </w:pPr>
            <w:r>
              <w:rPr>
                <w:color w:val="000000"/>
                <w:sz w:val="18"/>
                <w:szCs w:val="18"/>
                <w:lang w:eastAsia="tr-TR"/>
              </w:rPr>
              <w:t>2,129,476</w:t>
            </w:r>
          </w:p>
        </w:tc>
      </w:tr>
      <w:tr w:rsidR="002325AA" w:rsidRPr="00CB56EC" w14:paraId="412333D1" w14:textId="77777777" w:rsidTr="00F30615">
        <w:tc>
          <w:tcPr>
            <w:tcW w:w="6516" w:type="dxa"/>
            <w:shd w:val="clear" w:color="auto" w:fill="auto"/>
            <w:noWrap/>
            <w:vAlign w:val="center"/>
            <w:hideMark/>
          </w:tcPr>
          <w:p w14:paraId="450ABF28" w14:textId="77777777" w:rsidR="002325AA" w:rsidRPr="00CB56EC" w:rsidRDefault="002325AA" w:rsidP="002325AA">
            <w:pPr>
              <w:rPr>
                <w:color w:val="000000"/>
                <w:sz w:val="18"/>
                <w:szCs w:val="18"/>
                <w:lang w:eastAsia="tr-TR"/>
              </w:rPr>
            </w:pPr>
            <w:r w:rsidRPr="00CB56EC">
              <w:rPr>
                <w:bCs/>
                <w:color w:val="000000"/>
                <w:sz w:val="18"/>
                <w:szCs w:val="18"/>
                <w:lang w:eastAsia="tr-TR"/>
              </w:rPr>
              <w:t>Gerçeğe Uygun Değer Farkı Kâr Zarara Yansıtılan Finansal Varlıklar</w:t>
            </w:r>
          </w:p>
        </w:tc>
        <w:tc>
          <w:tcPr>
            <w:tcW w:w="1363" w:type="dxa"/>
            <w:shd w:val="clear" w:color="auto" w:fill="auto"/>
            <w:noWrap/>
            <w:vAlign w:val="center"/>
          </w:tcPr>
          <w:p w14:paraId="48544A35" w14:textId="62C191E1" w:rsidR="002325AA" w:rsidRPr="00CB56EC" w:rsidRDefault="00F30615" w:rsidP="002325AA">
            <w:pPr>
              <w:jc w:val="right"/>
              <w:rPr>
                <w:color w:val="000000"/>
                <w:sz w:val="18"/>
                <w:szCs w:val="18"/>
                <w:lang w:eastAsia="tr-TR"/>
              </w:rPr>
            </w:pPr>
            <w:r>
              <w:rPr>
                <w:color w:val="000000"/>
                <w:sz w:val="18"/>
                <w:szCs w:val="18"/>
                <w:lang w:eastAsia="tr-TR"/>
              </w:rPr>
              <w:t>908,420</w:t>
            </w:r>
          </w:p>
        </w:tc>
        <w:tc>
          <w:tcPr>
            <w:tcW w:w="1363" w:type="dxa"/>
            <w:shd w:val="clear" w:color="auto" w:fill="auto"/>
            <w:noWrap/>
            <w:vAlign w:val="center"/>
          </w:tcPr>
          <w:p w14:paraId="64AFA393" w14:textId="581E16DD" w:rsidR="002325AA" w:rsidRPr="00CB56EC" w:rsidRDefault="002325AA" w:rsidP="002325AA">
            <w:pPr>
              <w:jc w:val="right"/>
              <w:rPr>
                <w:color w:val="000000"/>
                <w:sz w:val="18"/>
                <w:szCs w:val="18"/>
                <w:lang w:eastAsia="tr-TR"/>
              </w:rPr>
            </w:pPr>
            <w:r>
              <w:rPr>
                <w:color w:val="000000"/>
                <w:sz w:val="18"/>
                <w:szCs w:val="18"/>
                <w:lang w:eastAsia="tr-TR"/>
              </w:rPr>
              <w:t>820,835</w:t>
            </w:r>
          </w:p>
        </w:tc>
      </w:tr>
      <w:tr w:rsidR="002325AA" w:rsidRPr="00CB56EC" w14:paraId="6AB482F9" w14:textId="77777777" w:rsidTr="00F30615">
        <w:tc>
          <w:tcPr>
            <w:tcW w:w="6516" w:type="dxa"/>
            <w:shd w:val="clear" w:color="auto" w:fill="auto"/>
            <w:noWrap/>
            <w:vAlign w:val="center"/>
            <w:hideMark/>
          </w:tcPr>
          <w:p w14:paraId="7E87A49A" w14:textId="77777777" w:rsidR="002325AA" w:rsidRPr="00CB56EC" w:rsidRDefault="002325AA" w:rsidP="002325AA">
            <w:pPr>
              <w:rPr>
                <w:color w:val="000000"/>
                <w:sz w:val="18"/>
                <w:szCs w:val="18"/>
                <w:lang w:eastAsia="tr-TR"/>
              </w:rPr>
            </w:pPr>
            <w:r w:rsidRPr="00CB56EC">
              <w:rPr>
                <w:bCs/>
                <w:color w:val="000000"/>
                <w:sz w:val="18"/>
                <w:szCs w:val="18"/>
                <w:lang w:eastAsia="tr-TR"/>
              </w:rPr>
              <w:t>Gerçeğe Uygun Değer Farkı Diğer Kapsamlı Gelire Yansıtılan Finansal Varlıklar</w:t>
            </w:r>
          </w:p>
        </w:tc>
        <w:tc>
          <w:tcPr>
            <w:tcW w:w="1363" w:type="dxa"/>
            <w:shd w:val="clear" w:color="auto" w:fill="auto"/>
            <w:noWrap/>
            <w:vAlign w:val="center"/>
          </w:tcPr>
          <w:p w14:paraId="34C29352" w14:textId="61599F5F" w:rsidR="002325AA" w:rsidRPr="00CB56EC" w:rsidRDefault="00F30615" w:rsidP="002325AA">
            <w:pPr>
              <w:jc w:val="right"/>
              <w:rPr>
                <w:bCs/>
                <w:color w:val="000000"/>
                <w:sz w:val="18"/>
                <w:szCs w:val="18"/>
                <w:lang w:eastAsia="tr-TR"/>
              </w:rPr>
            </w:pPr>
            <w:r>
              <w:rPr>
                <w:bCs/>
                <w:color w:val="000000"/>
                <w:sz w:val="18"/>
                <w:szCs w:val="18"/>
                <w:lang w:eastAsia="tr-TR"/>
              </w:rPr>
              <w:t>1,257,086</w:t>
            </w:r>
          </w:p>
        </w:tc>
        <w:tc>
          <w:tcPr>
            <w:tcW w:w="1363" w:type="dxa"/>
            <w:shd w:val="clear" w:color="auto" w:fill="auto"/>
            <w:noWrap/>
            <w:vAlign w:val="center"/>
          </w:tcPr>
          <w:p w14:paraId="279A6F82" w14:textId="1FD63FC1" w:rsidR="002325AA" w:rsidRPr="00CB56EC" w:rsidRDefault="002325AA" w:rsidP="002325AA">
            <w:pPr>
              <w:jc w:val="right"/>
              <w:rPr>
                <w:bCs/>
                <w:color w:val="000000"/>
                <w:sz w:val="18"/>
                <w:szCs w:val="18"/>
                <w:lang w:eastAsia="tr-TR"/>
              </w:rPr>
            </w:pPr>
            <w:r>
              <w:rPr>
                <w:bCs/>
                <w:color w:val="000000"/>
                <w:sz w:val="18"/>
                <w:szCs w:val="18"/>
                <w:lang w:eastAsia="tr-TR"/>
              </w:rPr>
              <w:t>895,777</w:t>
            </w:r>
          </w:p>
        </w:tc>
      </w:tr>
      <w:tr w:rsidR="002325AA" w:rsidRPr="00CB56EC" w14:paraId="0CB87BD6" w14:textId="77777777" w:rsidTr="00F30615">
        <w:tc>
          <w:tcPr>
            <w:tcW w:w="6516" w:type="dxa"/>
            <w:shd w:val="clear" w:color="auto" w:fill="auto"/>
            <w:noWrap/>
            <w:vAlign w:val="center"/>
          </w:tcPr>
          <w:p w14:paraId="42011AFE" w14:textId="0D0826BC" w:rsidR="002325AA" w:rsidRPr="00CB56EC" w:rsidRDefault="002325AA" w:rsidP="002325AA">
            <w:pPr>
              <w:rPr>
                <w:bCs/>
                <w:color w:val="000000"/>
                <w:sz w:val="18"/>
                <w:szCs w:val="18"/>
                <w:lang w:eastAsia="tr-TR"/>
              </w:rPr>
            </w:pPr>
            <w:r w:rsidRPr="002325AA">
              <w:rPr>
                <w:bCs/>
                <w:color w:val="000000"/>
                <w:sz w:val="18"/>
                <w:szCs w:val="18"/>
                <w:lang w:eastAsia="tr-TR"/>
              </w:rPr>
              <w:t>Türev Finansal Varlıklar</w:t>
            </w:r>
          </w:p>
        </w:tc>
        <w:tc>
          <w:tcPr>
            <w:tcW w:w="1363" w:type="dxa"/>
            <w:shd w:val="clear" w:color="auto" w:fill="auto"/>
            <w:noWrap/>
            <w:vAlign w:val="center"/>
          </w:tcPr>
          <w:p w14:paraId="3F755F69" w14:textId="66DEB36B" w:rsidR="002325AA" w:rsidRDefault="00F30615" w:rsidP="002325AA">
            <w:pPr>
              <w:jc w:val="right"/>
              <w:rPr>
                <w:bCs/>
                <w:color w:val="000000"/>
                <w:sz w:val="18"/>
                <w:szCs w:val="18"/>
                <w:lang w:eastAsia="tr-TR"/>
              </w:rPr>
            </w:pPr>
            <w:r>
              <w:rPr>
                <w:bCs/>
                <w:color w:val="000000"/>
                <w:sz w:val="18"/>
                <w:szCs w:val="18"/>
                <w:lang w:eastAsia="tr-TR"/>
              </w:rPr>
              <w:t>4,253</w:t>
            </w:r>
          </w:p>
        </w:tc>
        <w:tc>
          <w:tcPr>
            <w:tcW w:w="1363" w:type="dxa"/>
            <w:shd w:val="clear" w:color="auto" w:fill="auto"/>
            <w:noWrap/>
            <w:vAlign w:val="center"/>
          </w:tcPr>
          <w:p w14:paraId="14DA1085" w14:textId="795886B5" w:rsidR="002325AA" w:rsidRPr="00CB56EC" w:rsidRDefault="002325AA" w:rsidP="002325AA">
            <w:pPr>
              <w:jc w:val="right"/>
              <w:rPr>
                <w:bCs/>
                <w:color w:val="000000"/>
                <w:sz w:val="18"/>
                <w:szCs w:val="18"/>
                <w:lang w:eastAsia="tr-TR"/>
              </w:rPr>
            </w:pPr>
            <w:r>
              <w:rPr>
                <w:bCs/>
                <w:color w:val="000000"/>
                <w:sz w:val="18"/>
                <w:szCs w:val="18"/>
                <w:lang w:eastAsia="tr-TR"/>
              </w:rPr>
              <w:t>6,134</w:t>
            </w:r>
          </w:p>
        </w:tc>
      </w:tr>
      <w:tr w:rsidR="002325AA" w:rsidRPr="00CB56EC" w14:paraId="3F0FEC00" w14:textId="77777777" w:rsidTr="00F30615">
        <w:tc>
          <w:tcPr>
            <w:tcW w:w="6516" w:type="dxa"/>
            <w:shd w:val="clear" w:color="auto" w:fill="auto"/>
            <w:noWrap/>
            <w:vAlign w:val="bottom"/>
          </w:tcPr>
          <w:p w14:paraId="2A1185DE" w14:textId="77777777" w:rsidR="002325AA" w:rsidRPr="00CB56EC" w:rsidRDefault="002325AA" w:rsidP="002325AA">
            <w:pPr>
              <w:rPr>
                <w:bCs/>
                <w:color w:val="000000"/>
                <w:sz w:val="18"/>
                <w:szCs w:val="18"/>
                <w:lang w:eastAsia="tr-TR"/>
              </w:rPr>
            </w:pPr>
            <w:r w:rsidRPr="00CB56EC">
              <w:rPr>
                <w:bCs/>
                <w:color w:val="000000"/>
                <w:sz w:val="18"/>
                <w:szCs w:val="18"/>
                <w:lang w:eastAsia="tr-TR"/>
              </w:rPr>
              <w:t>Krediler</w:t>
            </w:r>
          </w:p>
        </w:tc>
        <w:tc>
          <w:tcPr>
            <w:tcW w:w="1363" w:type="dxa"/>
            <w:shd w:val="clear" w:color="auto" w:fill="auto"/>
            <w:noWrap/>
            <w:vAlign w:val="center"/>
          </w:tcPr>
          <w:p w14:paraId="7D494F57" w14:textId="0C25F46F" w:rsidR="002325AA" w:rsidRPr="00CB56EC" w:rsidRDefault="00F30615" w:rsidP="002325AA">
            <w:pPr>
              <w:jc w:val="right"/>
              <w:rPr>
                <w:bCs/>
                <w:color w:val="000000"/>
                <w:sz w:val="18"/>
                <w:szCs w:val="18"/>
                <w:lang w:eastAsia="tr-TR"/>
              </w:rPr>
            </w:pPr>
            <w:r>
              <w:rPr>
                <w:bCs/>
                <w:color w:val="000000"/>
                <w:sz w:val="18"/>
                <w:szCs w:val="18"/>
                <w:lang w:eastAsia="tr-TR"/>
              </w:rPr>
              <w:t>7,626,130</w:t>
            </w:r>
          </w:p>
        </w:tc>
        <w:tc>
          <w:tcPr>
            <w:tcW w:w="1363" w:type="dxa"/>
            <w:shd w:val="clear" w:color="auto" w:fill="auto"/>
            <w:noWrap/>
            <w:vAlign w:val="center"/>
          </w:tcPr>
          <w:p w14:paraId="0075B791" w14:textId="0786507F" w:rsidR="002325AA" w:rsidRPr="00CB56EC" w:rsidRDefault="002325AA" w:rsidP="002325AA">
            <w:pPr>
              <w:jc w:val="right"/>
              <w:rPr>
                <w:bCs/>
                <w:color w:val="000000"/>
                <w:sz w:val="18"/>
                <w:szCs w:val="18"/>
                <w:lang w:eastAsia="tr-TR"/>
              </w:rPr>
            </w:pPr>
            <w:r>
              <w:rPr>
                <w:bCs/>
                <w:color w:val="000000"/>
                <w:sz w:val="18"/>
                <w:szCs w:val="18"/>
                <w:lang w:eastAsia="tr-TR"/>
              </w:rPr>
              <w:t>7,497,860</w:t>
            </w:r>
          </w:p>
        </w:tc>
      </w:tr>
      <w:tr w:rsidR="002325AA" w:rsidRPr="00CB56EC" w14:paraId="477599D5" w14:textId="77777777" w:rsidTr="00F30615">
        <w:tc>
          <w:tcPr>
            <w:tcW w:w="6516" w:type="dxa"/>
            <w:shd w:val="clear" w:color="auto" w:fill="auto"/>
            <w:noWrap/>
            <w:vAlign w:val="bottom"/>
          </w:tcPr>
          <w:p w14:paraId="60DD89ED" w14:textId="77777777" w:rsidR="002325AA" w:rsidRPr="00CB56EC" w:rsidRDefault="002325AA" w:rsidP="002325AA">
            <w:pPr>
              <w:rPr>
                <w:bCs/>
                <w:color w:val="000000"/>
                <w:sz w:val="18"/>
                <w:szCs w:val="18"/>
                <w:lang w:eastAsia="tr-TR"/>
              </w:rPr>
            </w:pPr>
            <w:r w:rsidRPr="00CB56EC">
              <w:rPr>
                <w:bCs/>
                <w:color w:val="000000"/>
                <w:sz w:val="18"/>
                <w:szCs w:val="18"/>
                <w:lang w:eastAsia="tr-TR"/>
              </w:rPr>
              <w:t>İtfa Edilmiş Maliyeti ile Ölçülen Diğer Finansal Varlıklar</w:t>
            </w:r>
          </w:p>
        </w:tc>
        <w:tc>
          <w:tcPr>
            <w:tcW w:w="1363" w:type="dxa"/>
            <w:shd w:val="clear" w:color="auto" w:fill="auto"/>
            <w:noWrap/>
            <w:vAlign w:val="center"/>
          </w:tcPr>
          <w:p w14:paraId="2E012ACE" w14:textId="426466D6" w:rsidR="002325AA" w:rsidRPr="00CB56EC" w:rsidRDefault="00F30615" w:rsidP="002325AA">
            <w:pPr>
              <w:jc w:val="right"/>
              <w:rPr>
                <w:bCs/>
                <w:color w:val="000000"/>
                <w:sz w:val="18"/>
                <w:szCs w:val="18"/>
                <w:lang w:eastAsia="tr-TR"/>
              </w:rPr>
            </w:pPr>
            <w:r>
              <w:rPr>
                <w:bCs/>
                <w:color w:val="000000"/>
                <w:sz w:val="18"/>
                <w:szCs w:val="18"/>
                <w:lang w:eastAsia="tr-TR"/>
              </w:rPr>
              <w:t>146,698</w:t>
            </w:r>
          </w:p>
        </w:tc>
        <w:tc>
          <w:tcPr>
            <w:tcW w:w="1363" w:type="dxa"/>
            <w:shd w:val="clear" w:color="auto" w:fill="auto"/>
            <w:noWrap/>
            <w:vAlign w:val="center"/>
          </w:tcPr>
          <w:p w14:paraId="7DD3F547" w14:textId="6F565C28" w:rsidR="002325AA" w:rsidRPr="00CB56EC" w:rsidRDefault="002325AA" w:rsidP="002325AA">
            <w:pPr>
              <w:jc w:val="right"/>
              <w:rPr>
                <w:bCs/>
                <w:color w:val="000000"/>
                <w:sz w:val="18"/>
                <w:szCs w:val="18"/>
                <w:lang w:eastAsia="tr-TR"/>
              </w:rPr>
            </w:pPr>
            <w:r>
              <w:rPr>
                <w:bCs/>
                <w:color w:val="000000"/>
                <w:sz w:val="18"/>
                <w:szCs w:val="18"/>
                <w:lang w:eastAsia="tr-TR"/>
              </w:rPr>
              <w:t>69,798</w:t>
            </w:r>
          </w:p>
        </w:tc>
      </w:tr>
      <w:tr w:rsidR="002325AA" w:rsidRPr="00CB56EC" w14:paraId="7F1DE24E" w14:textId="77777777" w:rsidTr="00F30615">
        <w:tc>
          <w:tcPr>
            <w:tcW w:w="6516" w:type="dxa"/>
            <w:shd w:val="clear" w:color="auto" w:fill="auto"/>
            <w:noWrap/>
            <w:vAlign w:val="bottom"/>
          </w:tcPr>
          <w:p w14:paraId="059B4FBB" w14:textId="77777777" w:rsidR="002325AA" w:rsidRPr="00CB56EC" w:rsidRDefault="002325AA" w:rsidP="002325AA">
            <w:pPr>
              <w:rPr>
                <w:bCs/>
                <w:color w:val="000000"/>
                <w:sz w:val="18"/>
                <w:szCs w:val="18"/>
                <w:lang w:eastAsia="tr-TR"/>
              </w:rPr>
            </w:pPr>
            <w:r w:rsidRPr="00CB56EC">
              <w:rPr>
                <w:bCs/>
                <w:color w:val="000000"/>
                <w:sz w:val="18"/>
                <w:szCs w:val="18"/>
                <w:lang w:eastAsia="tr-TR"/>
              </w:rPr>
              <w:t xml:space="preserve">İtfa Edilmiş Maliyeti </w:t>
            </w:r>
            <w:proofErr w:type="gramStart"/>
            <w:r w:rsidRPr="00CB56EC">
              <w:rPr>
                <w:bCs/>
                <w:color w:val="000000"/>
                <w:sz w:val="18"/>
                <w:szCs w:val="18"/>
                <w:lang w:eastAsia="tr-TR"/>
              </w:rPr>
              <w:t>İle</w:t>
            </w:r>
            <w:proofErr w:type="gramEnd"/>
            <w:r w:rsidRPr="00CB56EC">
              <w:rPr>
                <w:bCs/>
                <w:color w:val="000000"/>
                <w:sz w:val="18"/>
                <w:szCs w:val="18"/>
                <w:lang w:eastAsia="tr-TR"/>
              </w:rPr>
              <w:t xml:space="preserve"> Ölçülen Finansal Varlıklar</w:t>
            </w:r>
            <w:r w:rsidRPr="00CB56EC">
              <w:rPr>
                <w:b/>
                <w:bCs/>
                <w:color w:val="000000"/>
                <w:sz w:val="18"/>
                <w:szCs w:val="18"/>
                <w:lang w:eastAsia="tr-TR"/>
              </w:rPr>
              <w:t xml:space="preserve"> </w:t>
            </w:r>
            <w:r w:rsidRPr="00CB56EC">
              <w:rPr>
                <w:bCs/>
                <w:color w:val="000000"/>
                <w:sz w:val="18"/>
                <w:szCs w:val="18"/>
                <w:lang w:eastAsia="tr-TR"/>
              </w:rPr>
              <w:t>İçin</w:t>
            </w:r>
            <w:r w:rsidRPr="00CB56EC">
              <w:rPr>
                <w:b/>
                <w:bCs/>
                <w:color w:val="000000"/>
                <w:sz w:val="18"/>
                <w:szCs w:val="18"/>
                <w:lang w:eastAsia="tr-TR"/>
              </w:rPr>
              <w:t xml:space="preserve"> </w:t>
            </w:r>
            <w:r w:rsidRPr="00CB56EC">
              <w:rPr>
                <w:bCs/>
                <w:color w:val="000000"/>
                <w:sz w:val="18"/>
                <w:szCs w:val="18"/>
                <w:lang w:eastAsia="tr-TR"/>
              </w:rPr>
              <w:t>Beklenen Zarar Karşılıkları (-)</w:t>
            </w:r>
          </w:p>
        </w:tc>
        <w:tc>
          <w:tcPr>
            <w:tcW w:w="1363" w:type="dxa"/>
            <w:shd w:val="clear" w:color="auto" w:fill="auto"/>
            <w:noWrap/>
            <w:vAlign w:val="center"/>
          </w:tcPr>
          <w:p w14:paraId="324E7A1F" w14:textId="14AFE448" w:rsidR="002325AA" w:rsidRPr="00CB56EC" w:rsidRDefault="002325AA" w:rsidP="002325AA">
            <w:pPr>
              <w:jc w:val="right"/>
              <w:rPr>
                <w:bCs/>
                <w:color w:val="000000"/>
                <w:sz w:val="18"/>
                <w:szCs w:val="18"/>
                <w:lang w:eastAsia="tr-TR"/>
              </w:rPr>
            </w:pPr>
            <w:r w:rsidRPr="00CB56EC">
              <w:rPr>
                <w:bCs/>
                <w:color w:val="000000"/>
                <w:sz w:val="18"/>
                <w:szCs w:val="18"/>
                <w:lang w:eastAsia="tr-TR"/>
              </w:rPr>
              <w:t>(</w:t>
            </w:r>
            <w:r w:rsidR="00F30615">
              <w:rPr>
                <w:bCs/>
                <w:color w:val="000000"/>
                <w:sz w:val="18"/>
                <w:szCs w:val="18"/>
                <w:lang w:eastAsia="tr-TR"/>
              </w:rPr>
              <w:t>108,034</w:t>
            </w:r>
            <w:r w:rsidRPr="00CB56EC">
              <w:rPr>
                <w:bCs/>
                <w:color w:val="000000"/>
                <w:sz w:val="18"/>
                <w:szCs w:val="18"/>
                <w:lang w:eastAsia="tr-TR"/>
              </w:rPr>
              <w:t>)</w:t>
            </w:r>
          </w:p>
        </w:tc>
        <w:tc>
          <w:tcPr>
            <w:tcW w:w="1363" w:type="dxa"/>
            <w:shd w:val="clear" w:color="auto" w:fill="auto"/>
            <w:noWrap/>
            <w:vAlign w:val="center"/>
          </w:tcPr>
          <w:p w14:paraId="07AFD227" w14:textId="141B9902" w:rsidR="002325AA" w:rsidRPr="00CB56EC" w:rsidRDefault="002325AA" w:rsidP="002325AA">
            <w:pPr>
              <w:jc w:val="right"/>
              <w:rPr>
                <w:bCs/>
                <w:color w:val="000000"/>
                <w:sz w:val="18"/>
                <w:szCs w:val="18"/>
                <w:lang w:eastAsia="tr-TR"/>
              </w:rPr>
            </w:pPr>
            <w:r w:rsidRPr="00CB56EC">
              <w:rPr>
                <w:bCs/>
                <w:color w:val="000000"/>
                <w:sz w:val="18"/>
                <w:szCs w:val="18"/>
                <w:lang w:eastAsia="tr-TR"/>
              </w:rPr>
              <w:t>(</w:t>
            </w:r>
            <w:r>
              <w:rPr>
                <w:bCs/>
                <w:color w:val="000000"/>
                <w:sz w:val="18"/>
                <w:szCs w:val="18"/>
                <w:lang w:eastAsia="tr-TR"/>
              </w:rPr>
              <w:t>66,180</w:t>
            </w:r>
            <w:r w:rsidRPr="00CB56EC">
              <w:rPr>
                <w:bCs/>
                <w:color w:val="000000"/>
                <w:sz w:val="18"/>
                <w:szCs w:val="18"/>
                <w:lang w:eastAsia="tr-TR"/>
              </w:rPr>
              <w:t>)</w:t>
            </w:r>
          </w:p>
        </w:tc>
      </w:tr>
      <w:tr w:rsidR="002325AA" w:rsidRPr="00CB56EC" w14:paraId="3639B4A8" w14:textId="77777777" w:rsidTr="00F30615">
        <w:tc>
          <w:tcPr>
            <w:tcW w:w="6516" w:type="dxa"/>
            <w:shd w:val="clear" w:color="auto" w:fill="auto"/>
            <w:noWrap/>
            <w:vAlign w:val="center"/>
          </w:tcPr>
          <w:p w14:paraId="387FB6C2" w14:textId="77777777" w:rsidR="002325AA" w:rsidRPr="00CB56EC" w:rsidRDefault="002325AA" w:rsidP="002325AA">
            <w:pPr>
              <w:rPr>
                <w:bCs/>
                <w:color w:val="000000"/>
                <w:sz w:val="18"/>
                <w:szCs w:val="18"/>
                <w:lang w:eastAsia="tr-TR"/>
              </w:rPr>
            </w:pPr>
            <w:r w:rsidRPr="00CB56EC">
              <w:rPr>
                <w:bCs/>
                <w:color w:val="000000"/>
                <w:sz w:val="18"/>
                <w:szCs w:val="18"/>
                <w:lang w:eastAsia="tr-TR"/>
              </w:rPr>
              <w:t>Ortaklık Yatırımları</w:t>
            </w:r>
          </w:p>
        </w:tc>
        <w:tc>
          <w:tcPr>
            <w:tcW w:w="1363" w:type="dxa"/>
            <w:shd w:val="clear" w:color="auto" w:fill="auto"/>
            <w:noWrap/>
            <w:vAlign w:val="center"/>
          </w:tcPr>
          <w:p w14:paraId="16930406" w14:textId="659B23D8" w:rsidR="002325AA" w:rsidRPr="00CB56EC" w:rsidRDefault="00F30615" w:rsidP="002325AA">
            <w:pPr>
              <w:jc w:val="right"/>
              <w:rPr>
                <w:bCs/>
                <w:color w:val="000000"/>
                <w:sz w:val="18"/>
                <w:szCs w:val="18"/>
                <w:lang w:eastAsia="tr-TR"/>
              </w:rPr>
            </w:pPr>
            <w:r>
              <w:rPr>
                <w:bCs/>
                <w:color w:val="000000"/>
                <w:sz w:val="18"/>
                <w:szCs w:val="18"/>
                <w:lang w:eastAsia="tr-TR"/>
              </w:rPr>
              <w:t>22,250</w:t>
            </w:r>
          </w:p>
        </w:tc>
        <w:tc>
          <w:tcPr>
            <w:tcW w:w="1363" w:type="dxa"/>
            <w:shd w:val="clear" w:color="auto" w:fill="auto"/>
            <w:noWrap/>
            <w:vAlign w:val="center"/>
          </w:tcPr>
          <w:p w14:paraId="210E21F7" w14:textId="2FFA4035" w:rsidR="002325AA" w:rsidRPr="00CB56EC" w:rsidRDefault="002325AA" w:rsidP="002325AA">
            <w:pPr>
              <w:jc w:val="right"/>
              <w:rPr>
                <w:bCs/>
                <w:color w:val="000000"/>
                <w:sz w:val="18"/>
                <w:szCs w:val="18"/>
                <w:lang w:eastAsia="tr-TR"/>
              </w:rPr>
            </w:pPr>
            <w:r>
              <w:rPr>
                <w:bCs/>
                <w:color w:val="000000"/>
                <w:sz w:val="18"/>
                <w:szCs w:val="18"/>
                <w:lang w:eastAsia="tr-TR"/>
              </w:rPr>
              <w:t>22,000</w:t>
            </w:r>
          </w:p>
        </w:tc>
      </w:tr>
      <w:tr w:rsidR="002325AA" w:rsidRPr="00CB56EC" w14:paraId="5DD6CD2E" w14:textId="77777777" w:rsidTr="00F30615">
        <w:tc>
          <w:tcPr>
            <w:tcW w:w="6516" w:type="dxa"/>
            <w:shd w:val="clear" w:color="auto" w:fill="auto"/>
            <w:noWrap/>
            <w:vAlign w:val="bottom"/>
          </w:tcPr>
          <w:p w14:paraId="5ED46626" w14:textId="77777777" w:rsidR="002325AA" w:rsidRPr="00CB56EC" w:rsidRDefault="002325AA" w:rsidP="002325AA">
            <w:pPr>
              <w:rPr>
                <w:bCs/>
                <w:color w:val="000000"/>
                <w:sz w:val="18"/>
                <w:szCs w:val="18"/>
                <w:lang w:eastAsia="tr-TR"/>
              </w:rPr>
            </w:pPr>
            <w:r w:rsidRPr="00CB56EC">
              <w:rPr>
                <w:bCs/>
                <w:color w:val="000000"/>
                <w:sz w:val="18"/>
                <w:szCs w:val="18"/>
                <w:lang w:eastAsia="tr-TR"/>
              </w:rPr>
              <w:t>Maddi Duran Varlıklar, Net</w:t>
            </w:r>
          </w:p>
        </w:tc>
        <w:tc>
          <w:tcPr>
            <w:tcW w:w="1363" w:type="dxa"/>
            <w:shd w:val="clear" w:color="auto" w:fill="auto"/>
            <w:noWrap/>
            <w:vAlign w:val="center"/>
          </w:tcPr>
          <w:p w14:paraId="155FA6D6" w14:textId="55DE0793" w:rsidR="002325AA" w:rsidRPr="00CB56EC" w:rsidRDefault="00F30615" w:rsidP="002325AA">
            <w:pPr>
              <w:jc w:val="right"/>
              <w:rPr>
                <w:bCs/>
                <w:color w:val="000000"/>
                <w:sz w:val="18"/>
                <w:szCs w:val="18"/>
                <w:lang w:eastAsia="tr-TR"/>
              </w:rPr>
            </w:pPr>
            <w:r>
              <w:rPr>
                <w:bCs/>
                <w:color w:val="000000"/>
                <w:sz w:val="18"/>
                <w:szCs w:val="18"/>
                <w:lang w:eastAsia="tr-TR"/>
              </w:rPr>
              <w:t>195,624</w:t>
            </w:r>
          </w:p>
        </w:tc>
        <w:tc>
          <w:tcPr>
            <w:tcW w:w="1363" w:type="dxa"/>
            <w:shd w:val="clear" w:color="auto" w:fill="auto"/>
            <w:noWrap/>
            <w:vAlign w:val="center"/>
          </w:tcPr>
          <w:p w14:paraId="119009DB" w14:textId="3234FAA6" w:rsidR="002325AA" w:rsidRPr="00CB56EC" w:rsidRDefault="002325AA" w:rsidP="002325AA">
            <w:pPr>
              <w:jc w:val="right"/>
              <w:rPr>
                <w:bCs/>
                <w:color w:val="000000"/>
                <w:sz w:val="18"/>
                <w:szCs w:val="18"/>
                <w:lang w:eastAsia="tr-TR"/>
              </w:rPr>
            </w:pPr>
            <w:r>
              <w:rPr>
                <w:bCs/>
                <w:color w:val="000000"/>
                <w:sz w:val="18"/>
                <w:szCs w:val="18"/>
                <w:lang w:eastAsia="tr-TR"/>
              </w:rPr>
              <w:t>172,184</w:t>
            </w:r>
          </w:p>
        </w:tc>
      </w:tr>
      <w:tr w:rsidR="002325AA" w:rsidRPr="00CB56EC" w14:paraId="5BFC348B" w14:textId="77777777" w:rsidTr="00F30615">
        <w:tc>
          <w:tcPr>
            <w:tcW w:w="6516" w:type="dxa"/>
            <w:shd w:val="clear" w:color="auto" w:fill="auto"/>
            <w:noWrap/>
            <w:vAlign w:val="bottom"/>
          </w:tcPr>
          <w:p w14:paraId="148A4783" w14:textId="77777777" w:rsidR="002325AA" w:rsidRPr="00CB56EC" w:rsidRDefault="002325AA" w:rsidP="002325AA">
            <w:pPr>
              <w:rPr>
                <w:bCs/>
                <w:color w:val="000000"/>
                <w:sz w:val="18"/>
                <w:szCs w:val="18"/>
                <w:lang w:eastAsia="tr-TR"/>
              </w:rPr>
            </w:pPr>
            <w:r w:rsidRPr="00CB56EC">
              <w:rPr>
                <w:bCs/>
                <w:color w:val="000000"/>
                <w:sz w:val="18"/>
                <w:szCs w:val="18"/>
                <w:lang w:eastAsia="tr-TR"/>
              </w:rPr>
              <w:t>Maddi Olmayan Duran Varlıklar, Net</w:t>
            </w:r>
          </w:p>
        </w:tc>
        <w:tc>
          <w:tcPr>
            <w:tcW w:w="1363" w:type="dxa"/>
            <w:shd w:val="clear" w:color="auto" w:fill="auto"/>
            <w:noWrap/>
            <w:vAlign w:val="center"/>
          </w:tcPr>
          <w:p w14:paraId="17E6325A" w14:textId="0834F6B3" w:rsidR="002325AA" w:rsidRPr="00CB56EC" w:rsidRDefault="00F30615" w:rsidP="002325AA">
            <w:pPr>
              <w:jc w:val="right"/>
              <w:rPr>
                <w:bCs/>
                <w:color w:val="000000"/>
                <w:sz w:val="18"/>
                <w:szCs w:val="18"/>
                <w:lang w:eastAsia="tr-TR"/>
              </w:rPr>
            </w:pPr>
            <w:r>
              <w:rPr>
                <w:bCs/>
                <w:color w:val="000000"/>
                <w:sz w:val="18"/>
                <w:szCs w:val="18"/>
                <w:lang w:eastAsia="tr-TR"/>
              </w:rPr>
              <w:t>446,916</w:t>
            </w:r>
          </w:p>
        </w:tc>
        <w:tc>
          <w:tcPr>
            <w:tcW w:w="1363" w:type="dxa"/>
            <w:shd w:val="clear" w:color="auto" w:fill="auto"/>
            <w:noWrap/>
            <w:vAlign w:val="center"/>
          </w:tcPr>
          <w:p w14:paraId="75265E4A" w14:textId="1D039658" w:rsidR="002325AA" w:rsidRPr="00CB56EC" w:rsidRDefault="002325AA" w:rsidP="002325AA">
            <w:pPr>
              <w:jc w:val="right"/>
              <w:rPr>
                <w:bCs/>
                <w:color w:val="000000"/>
                <w:sz w:val="18"/>
                <w:szCs w:val="18"/>
                <w:lang w:eastAsia="tr-TR"/>
              </w:rPr>
            </w:pPr>
            <w:r>
              <w:rPr>
                <w:bCs/>
                <w:color w:val="000000"/>
                <w:sz w:val="18"/>
                <w:szCs w:val="18"/>
                <w:lang w:eastAsia="tr-TR"/>
              </w:rPr>
              <w:t>382,354</w:t>
            </w:r>
          </w:p>
        </w:tc>
      </w:tr>
      <w:tr w:rsidR="002325AA" w:rsidRPr="00CB56EC" w14:paraId="03426FCD" w14:textId="77777777" w:rsidTr="00F30615">
        <w:tc>
          <w:tcPr>
            <w:tcW w:w="6516" w:type="dxa"/>
            <w:shd w:val="clear" w:color="auto" w:fill="auto"/>
            <w:noWrap/>
            <w:vAlign w:val="center"/>
          </w:tcPr>
          <w:p w14:paraId="7578957B" w14:textId="77777777" w:rsidR="002325AA" w:rsidRPr="00CB56EC" w:rsidRDefault="002325AA" w:rsidP="002325AA">
            <w:pPr>
              <w:rPr>
                <w:bCs/>
                <w:color w:val="000000"/>
                <w:sz w:val="18"/>
                <w:szCs w:val="18"/>
                <w:lang w:eastAsia="tr-TR"/>
              </w:rPr>
            </w:pPr>
            <w:r w:rsidRPr="00CB56EC">
              <w:rPr>
                <w:bCs/>
                <w:color w:val="000000"/>
                <w:sz w:val="18"/>
                <w:szCs w:val="18"/>
                <w:lang w:eastAsia="tr-TR"/>
              </w:rPr>
              <w:t>Diğer Aktifler</w:t>
            </w:r>
          </w:p>
        </w:tc>
        <w:tc>
          <w:tcPr>
            <w:tcW w:w="1363" w:type="dxa"/>
            <w:shd w:val="clear" w:color="auto" w:fill="auto"/>
            <w:noWrap/>
            <w:vAlign w:val="center"/>
          </w:tcPr>
          <w:p w14:paraId="2E0B797C" w14:textId="66A4F967" w:rsidR="002325AA" w:rsidRPr="00CB56EC" w:rsidRDefault="00F30615" w:rsidP="002325AA">
            <w:pPr>
              <w:jc w:val="right"/>
              <w:rPr>
                <w:bCs/>
                <w:color w:val="000000"/>
                <w:sz w:val="18"/>
                <w:szCs w:val="18"/>
                <w:lang w:eastAsia="tr-TR"/>
              </w:rPr>
            </w:pPr>
            <w:r>
              <w:rPr>
                <w:bCs/>
                <w:color w:val="000000"/>
                <w:sz w:val="18"/>
                <w:szCs w:val="18"/>
                <w:lang w:eastAsia="tr-TR"/>
              </w:rPr>
              <w:t>703,057</w:t>
            </w:r>
          </w:p>
        </w:tc>
        <w:tc>
          <w:tcPr>
            <w:tcW w:w="1363" w:type="dxa"/>
            <w:shd w:val="clear" w:color="auto" w:fill="auto"/>
            <w:noWrap/>
            <w:vAlign w:val="center"/>
          </w:tcPr>
          <w:p w14:paraId="09404FCF" w14:textId="244D1280" w:rsidR="002325AA" w:rsidRPr="00CB56EC" w:rsidRDefault="002325AA" w:rsidP="002325AA">
            <w:pPr>
              <w:jc w:val="right"/>
              <w:rPr>
                <w:bCs/>
                <w:color w:val="000000"/>
                <w:sz w:val="18"/>
                <w:szCs w:val="18"/>
                <w:lang w:eastAsia="tr-TR"/>
              </w:rPr>
            </w:pPr>
            <w:r>
              <w:rPr>
                <w:bCs/>
                <w:color w:val="000000"/>
                <w:sz w:val="18"/>
                <w:szCs w:val="18"/>
                <w:lang w:eastAsia="tr-TR"/>
              </w:rPr>
              <w:t>594,037</w:t>
            </w:r>
          </w:p>
        </w:tc>
      </w:tr>
      <w:tr w:rsidR="002325AA" w:rsidRPr="00CB56EC" w14:paraId="77018F86" w14:textId="77777777" w:rsidTr="00F30615">
        <w:tc>
          <w:tcPr>
            <w:tcW w:w="6516" w:type="dxa"/>
            <w:shd w:val="clear" w:color="auto" w:fill="auto"/>
            <w:noWrap/>
            <w:vAlign w:val="center"/>
            <w:hideMark/>
          </w:tcPr>
          <w:p w14:paraId="26C7B669" w14:textId="77777777" w:rsidR="002325AA" w:rsidRPr="00CB56EC" w:rsidRDefault="002325AA" w:rsidP="002325AA">
            <w:pPr>
              <w:rPr>
                <w:b/>
                <w:bCs/>
                <w:color w:val="000000"/>
                <w:sz w:val="18"/>
                <w:szCs w:val="18"/>
                <w:lang w:eastAsia="tr-TR"/>
              </w:rPr>
            </w:pPr>
            <w:r w:rsidRPr="00CB56EC">
              <w:rPr>
                <w:b/>
                <w:bCs/>
                <w:color w:val="000000"/>
                <w:sz w:val="18"/>
                <w:szCs w:val="18"/>
                <w:lang w:eastAsia="tr-TR"/>
              </w:rPr>
              <w:t>Varlıklar Toplamı</w:t>
            </w:r>
          </w:p>
        </w:tc>
        <w:tc>
          <w:tcPr>
            <w:tcW w:w="1363" w:type="dxa"/>
            <w:shd w:val="clear" w:color="auto" w:fill="auto"/>
            <w:noWrap/>
            <w:vAlign w:val="center"/>
          </w:tcPr>
          <w:p w14:paraId="56AD90B2" w14:textId="34EB72F7" w:rsidR="002325AA" w:rsidRPr="00CB56EC" w:rsidRDefault="00F30615" w:rsidP="002325AA">
            <w:pPr>
              <w:jc w:val="right"/>
              <w:rPr>
                <w:b/>
                <w:bCs/>
                <w:color w:val="000000"/>
                <w:sz w:val="18"/>
                <w:szCs w:val="18"/>
                <w:lang w:eastAsia="tr-TR"/>
              </w:rPr>
            </w:pPr>
            <w:r>
              <w:rPr>
                <w:b/>
                <w:bCs/>
                <w:color w:val="000000"/>
                <w:sz w:val="18"/>
                <w:szCs w:val="18"/>
                <w:lang w:eastAsia="tr-TR"/>
              </w:rPr>
              <w:t>14,385,616</w:t>
            </w:r>
          </w:p>
        </w:tc>
        <w:tc>
          <w:tcPr>
            <w:tcW w:w="1363" w:type="dxa"/>
            <w:shd w:val="clear" w:color="auto" w:fill="auto"/>
            <w:noWrap/>
            <w:vAlign w:val="center"/>
            <w:hideMark/>
          </w:tcPr>
          <w:p w14:paraId="5B94D022" w14:textId="0827CE68" w:rsidR="002325AA" w:rsidRPr="00CB56EC" w:rsidRDefault="002325AA" w:rsidP="002325AA">
            <w:pPr>
              <w:jc w:val="right"/>
              <w:rPr>
                <w:b/>
                <w:color w:val="000000"/>
                <w:sz w:val="18"/>
                <w:szCs w:val="18"/>
                <w:lang w:eastAsia="tr-TR"/>
              </w:rPr>
            </w:pPr>
            <w:r>
              <w:rPr>
                <w:b/>
                <w:color w:val="000000"/>
                <w:sz w:val="18"/>
                <w:szCs w:val="18"/>
                <w:lang w:eastAsia="tr-TR"/>
              </w:rPr>
              <w:t>12,524,275</w:t>
            </w:r>
          </w:p>
        </w:tc>
      </w:tr>
    </w:tbl>
    <w:p w14:paraId="11EC0C75" w14:textId="77777777" w:rsidR="00E6153C" w:rsidRPr="00CB56EC" w:rsidRDefault="00E6153C" w:rsidP="00E6153C">
      <w:pPr>
        <w:rPr>
          <w:sz w:val="14"/>
          <w:szCs w:val="14"/>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6516"/>
        <w:gridCol w:w="1363"/>
        <w:gridCol w:w="1363"/>
      </w:tblGrid>
      <w:tr w:rsidR="00E6153C" w:rsidRPr="00CB56EC" w14:paraId="6AC5FDB6" w14:textId="77777777" w:rsidTr="00F30615">
        <w:tc>
          <w:tcPr>
            <w:tcW w:w="6516" w:type="dxa"/>
            <w:shd w:val="clear" w:color="auto" w:fill="auto"/>
            <w:noWrap/>
            <w:vAlign w:val="center"/>
          </w:tcPr>
          <w:p w14:paraId="27A692E3" w14:textId="77777777" w:rsidR="00E6153C" w:rsidRPr="00CB56EC" w:rsidRDefault="00E6153C" w:rsidP="00C63159">
            <w:pPr>
              <w:rPr>
                <w:b/>
                <w:bCs/>
                <w:color w:val="000000"/>
                <w:sz w:val="18"/>
                <w:szCs w:val="18"/>
                <w:lang w:eastAsia="tr-TR"/>
              </w:rPr>
            </w:pPr>
          </w:p>
        </w:tc>
        <w:tc>
          <w:tcPr>
            <w:tcW w:w="1363" w:type="dxa"/>
            <w:shd w:val="clear" w:color="auto" w:fill="auto"/>
            <w:vAlign w:val="bottom"/>
            <w:hideMark/>
          </w:tcPr>
          <w:p w14:paraId="3C5DD2A6" w14:textId="77777777" w:rsidR="00E6153C" w:rsidRPr="00CB56EC" w:rsidRDefault="00E6153C" w:rsidP="00C63159">
            <w:pPr>
              <w:jc w:val="right"/>
              <w:rPr>
                <w:b/>
                <w:bCs/>
                <w:color w:val="000000"/>
                <w:sz w:val="18"/>
                <w:szCs w:val="18"/>
                <w:lang w:eastAsia="tr-TR"/>
              </w:rPr>
            </w:pPr>
            <w:r w:rsidRPr="00CB56EC">
              <w:rPr>
                <w:b/>
                <w:bCs/>
                <w:color w:val="000000"/>
                <w:sz w:val="18"/>
                <w:szCs w:val="18"/>
                <w:lang w:eastAsia="tr-TR"/>
              </w:rPr>
              <w:t>Cari Dönem</w:t>
            </w:r>
          </w:p>
        </w:tc>
        <w:tc>
          <w:tcPr>
            <w:tcW w:w="1363" w:type="dxa"/>
            <w:shd w:val="clear" w:color="auto" w:fill="auto"/>
            <w:vAlign w:val="bottom"/>
            <w:hideMark/>
          </w:tcPr>
          <w:p w14:paraId="76670F61" w14:textId="77777777" w:rsidR="00E6153C" w:rsidRPr="00CB56EC" w:rsidRDefault="00E6153C" w:rsidP="00C63159">
            <w:pPr>
              <w:jc w:val="right"/>
              <w:rPr>
                <w:b/>
                <w:bCs/>
                <w:color w:val="000000"/>
                <w:sz w:val="18"/>
                <w:szCs w:val="18"/>
                <w:lang w:eastAsia="tr-TR"/>
              </w:rPr>
            </w:pPr>
            <w:r w:rsidRPr="00CB56EC">
              <w:rPr>
                <w:b/>
                <w:bCs/>
                <w:color w:val="000000"/>
                <w:sz w:val="18"/>
                <w:szCs w:val="18"/>
                <w:lang w:eastAsia="tr-TR"/>
              </w:rPr>
              <w:t>Önceki Dönem</w:t>
            </w:r>
          </w:p>
        </w:tc>
      </w:tr>
      <w:tr w:rsidR="002325AA" w:rsidRPr="00CB56EC" w14:paraId="321D951E" w14:textId="77777777" w:rsidTr="00F30615">
        <w:tc>
          <w:tcPr>
            <w:tcW w:w="6516" w:type="dxa"/>
            <w:shd w:val="clear" w:color="auto" w:fill="auto"/>
            <w:noWrap/>
            <w:vAlign w:val="bottom"/>
            <w:hideMark/>
          </w:tcPr>
          <w:p w14:paraId="48A32A86" w14:textId="77777777" w:rsidR="002325AA" w:rsidRPr="00CB56EC" w:rsidRDefault="002325AA" w:rsidP="002325AA">
            <w:pPr>
              <w:rPr>
                <w:color w:val="000000"/>
                <w:sz w:val="18"/>
                <w:szCs w:val="18"/>
                <w:lang w:eastAsia="tr-TR"/>
              </w:rPr>
            </w:pPr>
            <w:r w:rsidRPr="00CB56EC">
              <w:rPr>
                <w:bCs/>
                <w:color w:val="000000"/>
                <w:sz w:val="18"/>
                <w:szCs w:val="18"/>
                <w:lang w:eastAsia="tr-TR"/>
              </w:rPr>
              <w:t>Toplanan Fonlar</w:t>
            </w:r>
          </w:p>
        </w:tc>
        <w:tc>
          <w:tcPr>
            <w:tcW w:w="1363" w:type="dxa"/>
            <w:shd w:val="clear" w:color="auto" w:fill="auto"/>
            <w:noWrap/>
            <w:vAlign w:val="center"/>
          </w:tcPr>
          <w:p w14:paraId="36A336D0" w14:textId="7F36C3F1" w:rsidR="002325AA" w:rsidRPr="00CB56EC" w:rsidRDefault="00F30615" w:rsidP="002325AA">
            <w:pPr>
              <w:jc w:val="right"/>
              <w:rPr>
                <w:color w:val="000000"/>
                <w:sz w:val="18"/>
                <w:szCs w:val="18"/>
                <w:lang w:eastAsia="tr-TR"/>
              </w:rPr>
            </w:pPr>
            <w:r>
              <w:rPr>
                <w:color w:val="000000"/>
                <w:sz w:val="18"/>
                <w:szCs w:val="18"/>
                <w:lang w:eastAsia="tr-TR"/>
              </w:rPr>
              <w:t>10,049,188</w:t>
            </w:r>
          </w:p>
        </w:tc>
        <w:tc>
          <w:tcPr>
            <w:tcW w:w="1363" w:type="dxa"/>
            <w:shd w:val="clear" w:color="auto" w:fill="auto"/>
            <w:noWrap/>
            <w:vAlign w:val="center"/>
          </w:tcPr>
          <w:p w14:paraId="2E7AA520" w14:textId="4ED7FAB5" w:rsidR="002325AA" w:rsidRPr="00CB56EC" w:rsidRDefault="002325AA" w:rsidP="002325AA">
            <w:pPr>
              <w:jc w:val="right"/>
              <w:rPr>
                <w:color w:val="000000"/>
                <w:sz w:val="18"/>
                <w:szCs w:val="18"/>
                <w:lang w:eastAsia="tr-TR"/>
              </w:rPr>
            </w:pPr>
            <w:r>
              <w:rPr>
                <w:color w:val="000000"/>
                <w:sz w:val="18"/>
                <w:szCs w:val="18"/>
                <w:lang w:eastAsia="tr-TR"/>
              </w:rPr>
              <w:t>9,482,970</w:t>
            </w:r>
          </w:p>
        </w:tc>
      </w:tr>
      <w:tr w:rsidR="002325AA" w:rsidRPr="00CB56EC" w14:paraId="2D16E236" w14:textId="77777777" w:rsidTr="00F30615">
        <w:tc>
          <w:tcPr>
            <w:tcW w:w="6516" w:type="dxa"/>
            <w:shd w:val="clear" w:color="auto" w:fill="auto"/>
            <w:noWrap/>
            <w:vAlign w:val="bottom"/>
            <w:hideMark/>
          </w:tcPr>
          <w:p w14:paraId="33EE673B" w14:textId="77777777" w:rsidR="002325AA" w:rsidRPr="00CB56EC" w:rsidRDefault="002325AA" w:rsidP="002325AA">
            <w:pPr>
              <w:rPr>
                <w:color w:val="000000"/>
                <w:sz w:val="18"/>
                <w:szCs w:val="18"/>
                <w:lang w:eastAsia="tr-TR"/>
              </w:rPr>
            </w:pPr>
            <w:r w:rsidRPr="00CB56EC">
              <w:rPr>
                <w:bCs/>
                <w:color w:val="000000"/>
                <w:sz w:val="18"/>
                <w:szCs w:val="18"/>
                <w:lang w:eastAsia="tr-TR"/>
              </w:rPr>
              <w:t>Alınan Krediler</w:t>
            </w:r>
          </w:p>
        </w:tc>
        <w:tc>
          <w:tcPr>
            <w:tcW w:w="1363" w:type="dxa"/>
            <w:shd w:val="clear" w:color="auto" w:fill="auto"/>
            <w:noWrap/>
            <w:vAlign w:val="center"/>
          </w:tcPr>
          <w:p w14:paraId="5BFB1946" w14:textId="3E6D71BF" w:rsidR="002325AA" w:rsidRPr="00CB56EC" w:rsidRDefault="00F30615" w:rsidP="002325AA">
            <w:pPr>
              <w:jc w:val="right"/>
              <w:rPr>
                <w:color w:val="000000"/>
                <w:sz w:val="18"/>
                <w:szCs w:val="18"/>
                <w:lang w:eastAsia="tr-TR"/>
              </w:rPr>
            </w:pPr>
            <w:r>
              <w:rPr>
                <w:color w:val="000000"/>
                <w:sz w:val="18"/>
                <w:szCs w:val="18"/>
                <w:lang w:eastAsia="tr-TR"/>
              </w:rPr>
              <w:t>40,954</w:t>
            </w:r>
          </w:p>
        </w:tc>
        <w:tc>
          <w:tcPr>
            <w:tcW w:w="1363" w:type="dxa"/>
            <w:shd w:val="clear" w:color="auto" w:fill="auto"/>
            <w:noWrap/>
            <w:vAlign w:val="center"/>
          </w:tcPr>
          <w:p w14:paraId="4B058046" w14:textId="49AD2D6A" w:rsidR="002325AA" w:rsidRPr="00CB56EC" w:rsidRDefault="002325AA" w:rsidP="002325AA">
            <w:pPr>
              <w:jc w:val="right"/>
              <w:rPr>
                <w:color w:val="000000"/>
                <w:sz w:val="18"/>
                <w:szCs w:val="18"/>
                <w:lang w:eastAsia="tr-TR"/>
              </w:rPr>
            </w:pPr>
            <w:r w:rsidRPr="00CB56EC">
              <w:rPr>
                <w:color w:val="000000"/>
                <w:sz w:val="18"/>
                <w:szCs w:val="18"/>
                <w:lang w:eastAsia="tr-TR"/>
              </w:rPr>
              <w:t>-</w:t>
            </w:r>
          </w:p>
        </w:tc>
      </w:tr>
      <w:tr w:rsidR="002325AA" w:rsidRPr="00CB56EC" w14:paraId="6B71A50D" w14:textId="77777777" w:rsidTr="00F30615">
        <w:tc>
          <w:tcPr>
            <w:tcW w:w="6516" w:type="dxa"/>
            <w:shd w:val="clear" w:color="auto" w:fill="auto"/>
            <w:noWrap/>
            <w:vAlign w:val="bottom"/>
            <w:hideMark/>
          </w:tcPr>
          <w:p w14:paraId="61F0F0DB" w14:textId="77777777" w:rsidR="002325AA" w:rsidRPr="00CB56EC" w:rsidRDefault="002325AA" w:rsidP="002325AA">
            <w:pPr>
              <w:rPr>
                <w:color w:val="000000"/>
                <w:sz w:val="18"/>
                <w:szCs w:val="18"/>
                <w:lang w:eastAsia="tr-TR"/>
              </w:rPr>
            </w:pPr>
            <w:r w:rsidRPr="00CB56EC">
              <w:rPr>
                <w:bCs/>
                <w:color w:val="000000"/>
                <w:sz w:val="18"/>
                <w:szCs w:val="18"/>
                <w:lang w:eastAsia="tr-TR"/>
              </w:rPr>
              <w:t>Para Piyasalarına Borçlar</w:t>
            </w:r>
          </w:p>
        </w:tc>
        <w:tc>
          <w:tcPr>
            <w:tcW w:w="1363" w:type="dxa"/>
            <w:shd w:val="clear" w:color="auto" w:fill="auto"/>
            <w:noWrap/>
            <w:vAlign w:val="center"/>
          </w:tcPr>
          <w:p w14:paraId="7354E715" w14:textId="46DB35C4" w:rsidR="002325AA" w:rsidRPr="00CB56EC" w:rsidRDefault="00F30615" w:rsidP="002325AA">
            <w:pPr>
              <w:jc w:val="right"/>
              <w:rPr>
                <w:bCs/>
                <w:color w:val="000000"/>
                <w:sz w:val="18"/>
                <w:szCs w:val="18"/>
                <w:lang w:eastAsia="tr-TR"/>
              </w:rPr>
            </w:pPr>
            <w:r>
              <w:rPr>
                <w:bCs/>
                <w:color w:val="000000"/>
                <w:sz w:val="18"/>
                <w:szCs w:val="18"/>
                <w:lang w:eastAsia="tr-TR"/>
              </w:rPr>
              <w:t>-</w:t>
            </w:r>
          </w:p>
        </w:tc>
        <w:tc>
          <w:tcPr>
            <w:tcW w:w="1363" w:type="dxa"/>
            <w:shd w:val="clear" w:color="auto" w:fill="auto"/>
            <w:noWrap/>
            <w:vAlign w:val="center"/>
          </w:tcPr>
          <w:p w14:paraId="1B32158E" w14:textId="004A55FF" w:rsidR="002325AA" w:rsidRPr="00CB56EC" w:rsidRDefault="002325AA" w:rsidP="002325AA">
            <w:pPr>
              <w:jc w:val="right"/>
              <w:rPr>
                <w:bCs/>
                <w:color w:val="000000"/>
                <w:sz w:val="18"/>
                <w:szCs w:val="18"/>
                <w:lang w:eastAsia="tr-TR"/>
              </w:rPr>
            </w:pPr>
            <w:r w:rsidRPr="00CB56EC">
              <w:rPr>
                <w:bCs/>
                <w:color w:val="000000"/>
                <w:sz w:val="18"/>
                <w:szCs w:val="18"/>
                <w:lang w:eastAsia="tr-TR"/>
              </w:rPr>
              <w:t>-</w:t>
            </w:r>
          </w:p>
        </w:tc>
      </w:tr>
      <w:tr w:rsidR="002325AA" w:rsidRPr="00CB56EC" w14:paraId="0FD106D3" w14:textId="77777777" w:rsidTr="00F30615">
        <w:tc>
          <w:tcPr>
            <w:tcW w:w="6516" w:type="dxa"/>
            <w:shd w:val="clear" w:color="auto" w:fill="auto"/>
            <w:noWrap/>
            <w:vAlign w:val="bottom"/>
          </w:tcPr>
          <w:p w14:paraId="01D5D3F8" w14:textId="77777777" w:rsidR="002325AA" w:rsidRPr="00CB56EC" w:rsidRDefault="002325AA" w:rsidP="002325AA">
            <w:pPr>
              <w:rPr>
                <w:bCs/>
                <w:color w:val="000000"/>
                <w:sz w:val="18"/>
                <w:szCs w:val="18"/>
                <w:lang w:eastAsia="tr-TR"/>
              </w:rPr>
            </w:pPr>
            <w:r w:rsidRPr="00CB56EC">
              <w:rPr>
                <w:bCs/>
                <w:color w:val="000000"/>
                <w:sz w:val="18"/>
                <w:szCs w:val="18"/>
                <w:lang w:eastAsia="tr-TR"/>
              </w:rPr>
              <w:t>İhraç Edilen Menkul Kıymetler, net</w:t>
            </w:r>
          </w:p>
        </w:tc>
        <w:tc>
          <w:tcPr>
            <w:tcW w:w="1363" w:type="dxa"/>
            <w:shd w:val="clear" w:color="auto" w:fill="auto"/>
            <w:noWrap/>
            <w:vAlign w:val="center"/>
          </w:tcPr>
          <w:p w14:paraId="03318878" w14:textId="62AA7A0A" w:rsidR="002325AA" w:rsidRPr="00CB56EC" w:rsidRDefault="00F30615" w:rsidP="002325AA">
            <w:pPr>
              <w:jc w:val="right"/>
              <w:rPr>
                <w:bCs/>
                <w:color w:val="000000"/>
                <w:sz w:val="18"/>
                <w:szCs w:val="18"/>
                <w:lang w:eastAsia="tr-TR"/>
              </w:rPr>
            </w:pPr>
            <w:r>
              <w:rPr>
                <w:bCs/>
                <w:color w:val="000000"/>
                <w:sz w:val="18"/>
                <w:szCs w:val="18"/>
                <w:lang w:eastAsia="tr-TR"/>
              </w:rPr>
              <w:t>-</w:t>
            </w:r>
          </w:p>
        </w:tc>
        <w:tc>
          <w:tcPr>
            <w:tcW w:w="1363" w:type="dxa"/>
            <w:shd w:val="clear" w:color="auto" w:fill="auto"/>
            <w:noWrap/>
            <w:vAlign w:val="center"/>
          </w:tcPr>
          <w:p w14:paraId="1E4D1FFE" w14:textId="128C3C26" w:rsidR="002325AA" w:rsidRPr="00CB56EC" w:rsidRDefault="002325AA" w:rsidP="002325AA">
            <w:pPr>
              <w:jc w:val="right"/>
              <w:rPr>
                <w:bCs/>
                <w:color w:val="000000"/>
                <w:sz w:val="18"/>
                <w:szCs w:val="18"/>
                <w:lang w:eastAsia="tr-TR"/>
              </w:rPr>
            </w:pPr>
            <w:r w:rsidRPr="00CB56EC">
              <w:rPr>
                <w:bCs/>
                <w:color w:val="000000"/>
                <w:sz w:val="18"/>
                <w:szCs w:val="18"/>
                <w:lang w:eastAsia="tr-TR"/>
              </w:rPr>
              <w:t>-</w:t>
            </w:r>
          </w:p>
        </w:tc>
      </w:tr>
      <w:tr w:rsidR="002325AA" w:rsidRPr="00CB56EC" w14:paraId="02E3ABC2" w14:textId="77777777" w:rsidTr="00F30615">
        <w:tc>
          <w:tcPr>
            <w:tcW w:w="6516" w:type="dxa"/>
            <w:shd w:val="clear" w:color="auto" w:fill="auto"/>
            <w:noWrap/>
            <w:vAlign w:val="bottom"/>
          </w:tcPr>
          <w:p w14:paraId="57C29DDF" w14:textId="48ACB504" w:rsidR="002325AA" w:rsidRPr="00CB56EC" w:rsidRDefault="002325AA" w:rsidP="002325AA">
            <w:pPr>
              <w:rPr>
                <w:bCs/>
                <w:color w:val="000000"/>
                <w:sz w:val="18"/>
                <w:szCs w:val="18"/>
                <w:lang w:eastAsia="tr-TR"/>
              </w:rPr>
            </w:pPr>
            <w:r w:rsidRPr="002325AA">
              <w:rPr>
                <w:bCs/>
                <w:color w:val="000000"/>
                <w:sz w:val="18"/>
                <w:szCs w:val="18"/>
                <w:lang w:eastAsia="tr-TR"/>
              </w:rPr>
              <w:t>Türev Finansal Yükümlülükler</w:t>
            </w:r>
          </w:p>
        </w:tc>
        <w:tc>
          <w:tcPr>
            <w:tcW w:w="1363" w:type="dxa"/>
            <w:shd w:val="clear" w:color="auto" w:fill="auto"/>
            <w:noWrap/>
            <w:vAlign w:val="center"/>
          </w:tcPr>
          <w:p w14:paraId="602F6766" w14:textId="0401B9AC" w:rsidR="002325AA" w:rsidRPr="00CB56EC" w:rsidRDefault="00F30615" w:rsidP="002325AA">
            <w:pPr>
              <w:jc w:val="right"/>
              <w:rPr>
                <w:bCs/>
                <w:color w:val="000000"/>
                <w:sz w:val="18"/>
                <w:szCs w:val="18"/>
                <w:lang w:eastAsia="tr-TR"/>
              </w:rPr>
            </w:pPr>
            <w:r>
              <w:rPr>
                <w:bCs/>
                <w:color w:val="000000"/>
                <w:sz w:val="18"/>
                <w:szCs w:val="18"/>
                <w:lang w:eastAsia="tr-TR"/>
              </w:rPr>
              <w:t>5,676</w:t>
            </w:r>
          </w:p>
        </w:tc>
        <w:tc>
          <w:tcPr>
            <w:tcW w:w="1363" w:type="dxa"/>
            <w:shd w:val="clear" w:color="auto" w:fill="auto"/>
            <w:noWrap/>
            <w:vAlign w:val="center"/>
          </w:tcPr>
          <w:p w14:paraId="159EA9C5" w14:textId="28EC44FD" w:rsidR="002325AA" w:rsidRPr="00CB56EC" w:rsidRDefault="002325AA" w:rsidP="002325AA">
            <w:pPr>
              <w:jc w:val="right"/>
              <w:rPr>
                <w:bCs/>
                <w:color w:val="000000"/>
                <w:sz w:val="18"/>
                <w:szCs w:val="18"/>
                <w:lang w:eastAsia="tr-TR"/>
              </w:rPr>
            </w:pPr>
            <w:r>
              <w:rPr>
                <w:bCs/>
                <w:color w:val="000000"/>
                <w:sz w:val="18"/>
                <w:szCs w:val="18"/>
                <w:lang w:eastAsia="tr-TR"/>
              </w:rPr>
              <w:t>10,398</w:t>
            </w:r>
          </w:p>
        </w:tc>
      </w:tr>
      <w:tr w:rsidR="002325AA" w:rsidRPr="00CB56EC" w14:paraId="794A8C51" w14:textId="77777777" w:rsidTr="00F30615">
        <w:tc>
          <w:tcPr>
            <w:tcW w:w="6516" w:type="dxa"/>
            <w:shd w:val="clear" w:color="auto" w:fill="auto"/>
            <w:noWrap/>
            <w:vAlign w:val="bottom"/>
          </w:tcPr>
          <w:p w14:paraId="60FF7749" w14:textId="77777777" w:rsidR="002325AA" w:rsidRPr="00CB56EC" w:rsidRDefault="002325AA" w:rsidP="002325AA">
            <w:pPr>
              <w:rPr>
                <w:bCs/>
                <w:color w:val="000000"/>
                <w:sz w:val="18"/>
                <w:szCs w:val="18"/>
                <w:lang w:eastAsia="tr-TR"/>
              </w:rPr>
            </w:pPr>
            <w:r w:rsidRPr="00CB56EC">
              <w:rPr>
                <w:bCs/>
                <w:color w:val="000000"/>
                <w:sz w:val="18"/>
                <w:szCs w:val="18"/>
                <w:lang w:eastAsia="tr-TR"/>
              </w:rPr>
              <w:t>Kiralama İşlemlerinden Yükümlülükler, net</w:t>
            </w:r>
          </w:p>
        </w:tc>
        <w:tc>
          <w:tcPr>
            <w:tcW w:w="1363" w:type="dxa"/>
            <w:shd w:val="clear" w:color="auto" w:fill="auto"/>
            <w:noWrap/>
            <w:vAlign w:val="center"/>
          </w:tcPr>
          <w:p w14:paraId="439012EC" w14:textId="7A3C0655" w:rsidR="002325AA" w:rsidRPr="00CB56EC" w:rsidRDefault="00F30615" w:rsidP="002325AA">
            <w:pPr>
              <w:jc w:val="right"/>
              <w:rPr>
                <w:bCs/>
                <w:color w:val="000000"/>
                <w:sz w:val="18"/>
                <w:szCs w:val="18"/>
                <w:lang w:eastAsia="tr-TR"/>
              </w:rPr>
            </w:pPr>
            <w:r>
              <w:rPr>
                <w:bCs/>
                <w:color w:val="000000"/>
                <w:sz w:val="18"/>
                <w:szCs w:val="18"/>
                <w:lang w:eastAsia="tr-TR"/>
              </w:rPr>
              <w:t>21,852</w:t>
            </w:r>
          </w:p>
        </w:tc>
        <w:tc>
          <w:tcPr>
            <w:tcW w:w="1363" w:type="dxa"/>
            <w:shd w:val="clear" w:color="auto" w:fill="auto"/>
            <w:noWrap/>
            <w:vAlign w:val="center"/>
          </w:tcPr>
          <w:p w14:paraId="0932B4B0" w14:textId="4EB82FA6" w:rsidR="002325AA" w:rsidRPr="00CB56EC" w:rsidRDefault="002325AA" w:rsidP="002325AA">
            <w:pPr>
              <w:jc w:val="right"/>
              <w:rPr>
                <w:bCs/>
                <w:color w:val="000000"/>
                <w:sz w:val="18"/>
                <w:szCs w:val="18"/>
                <w:lang w:eastAsia="tr-TR"/>
              </w:rPr>
            </w:pPr>
            <w:r>
              <w:rPr>
                <w:bCs/>
                <w:color w:val="000000"/>
                <w:sz w:val="18"/>
                <w:szCs w:val="18"/>
                <w:lang w:eastAsia="tr-TR"/>
              </w:rPr>
              <w:t>22,660</w:t>
            </w:r>
          </w:p>
        </w:tc>
      </w:tr>
      <w:tr w:rsidR="002325AA" w:rsidRPr="00CB56EC" w14:paraId="55FC9414" w14:textId="77777777" w:rsidTr="00F30615">
        <w:tc>
          <w:tcPr>
            <w:tcW w:w="6516" w:type="dxa"/>
            <w:shd w:val="clear" w:color="auto" w:fill="auto"/>
            <w:noWrap/>
            <w:vAlign w:val="bottom"/>
          </w:tcPr>
          <w:p w14:paraId="3BF5EB19" w14:textId="77777777" w:rsidR="002325AA" w:rsidRPr="00CB56EC" w:rsidRDefault="002325AA" w:rsidP="002325AA">
            <w:pPr>
              <w:rPr>
                <w:bCs/>
                <w:color w:val="000000"/>
                <w:sz w:val="18"/>
                <w:szCs w:val="18"/>
                <w:lang w:eastAsia="tr-TR"/>
              </w:rPr>
            </w:pPr>
            <w:r w:rsidRPr="00CB56EC">
              <w:rPr>
                <w:bCs/>
                <w:color w:val="000000"/>
                <w:sz w:val="18"/>
                <w:szCs w:val="18"/>
                <w:lang w:eastAsia="tr-TR"/>
              </w:rPr>
              <w:t>Karşılıklar</w:t>
            </w:r>
          </w:p>
        </w:tc>
        <w:tc>
          <w:tcPr>
            <w:tcW w:w="1363" w:type="dxa"/>
            <w:shd w:val="clear" w:color="auto" w:fill="auto"/>
            <w:noWrap/>
            <w:vAlign w:val="center"/>
          </w:tcPr>
          <w:p w14:paraId="6448F8AB" w14:textId="37424E11" w:rsidR="002325AA" w:rsidRPr="00CB56EC" w:rsidRDefault="00F30615" w:rsidP="002325AA">
            <w:pPr>
              <w:jc w:val="right"/>
              <w:rPr>
                <w:bCs/>
                <w:color w:val="000000"/>
                <w:sz w:val="18"/>
                <w:szCs w:val="18"/>
                <w:lang w:eastAsia="tr-TR"/>
              </w:rPr>
            </w:pPr>
            <w:r>
              <w:rPr>
                <w:bCs/>
                <w:color w:val="000000"/>
                <w:sz w:val="18"/>
                <w:szCs w:val="18"/>
                <w:lang w:eastAsia="tr-TR"/>
              </w:rPr>
              <w:t>47,855</w:t>
            </w:r>
          </w:p>
        </w:tc>
        <w:tc>
          <w:tcPr>
            <w:tcW w:w="1363" w:type="dxa"/>
            <w:shd w:val="clear" w:color="auto" w:fill="auto"/>
            <w:noWrap/>
            <w:vAlign w:val="center"/>
          </w:tcPr>
          <w:p w14:paraId="5E78A91D" w14:textId="6D39C486" w:rsidR="002325AA" w:rsidRPr="00CB56EC" w:rsidRDefault="002325AA" w:rsidP="002325AA">
            <w:pPr>
              <w:jc w:val="right"/>
              <w:rPr>
                <w:bCs/>
                <w:color w:val="000000"/>
                <w:sz w:val="18"/>
                <w:szCs w:val="18"/>
                <w:lang w:eastAsia="tr-TR"/>
              </w:rPr>
            </w:pPr>
            <w:r>
              <w:rPr>
                <w:bCs/>
                <w:color w:val="000000"/>
                <w:sz w:val="18"/>
                <w:szCs w:val="18"/>
                <w:lang w:eastAsia="tr-TR"/>
              </w:rPr>
              <w:t>49,082</w:t>
            </w:r>
          </w:p>
        </w:tc>
      </w:tr>
      <w:tr w:rsidR="002325AA" w:rsidRPr="00CB56EC" w14:paraId="6CCE7FD6" w14:textId="77777777" w:rsidTr="00F30615">
        <w:tc>
          <w:tcPr>
            <w:tcW w:w="6516" w:type="dxa"/>
            <w:shd w:val="clear" w:color="auto" w:fill="auto"/>
            <w:noWrap/>
            <w:vAlign w:val="bottom"/>
          </w:tcPr>
          <w:p w14:paraId="55C9953C" w14:textId="77777777" w:rsidR="002325AA" w:rsidRPr="00CB56EC" w:rsidRDefault="002325AA" w:rsidP="002325AA">
            <w:pPr>
              <w:rPr>
                <w:bCs/>
                <w:color w:val="000000"/>
                <w:sz w:val="18"/>
                <w:szCs w:val="18"/>
                <w:lang w:eastAsia="tr-TR"/>
              </w:rPr>
            </w:pPr>
            <w:r w:rsidRPr="00CB56EC">
              <w:rPr>
                <w:bCs/>
                <w:color w:val="000000"/>
                <w:sz w:val="18"/>
                <w:szCs w:val="18"/>
                <w:lang w:eastAsia="tr-TR"/>
              </w:rPr>
              <w:t>Diğer Yükümlülükler</w:t>
            </w:r>
          </w:p>
        </w:tc>
        <w:tc>
          <w:tcPr>
            <w:tcW w:w="1363" w:type="dxa"/>
            <w:shd w:val="clear" w:color="auto" w:fill="auto"/>
            <w:noWrap/>
            <w:vAlign w:val="center"/>
          </w:tcPr>
          <w:p w14:paraId="316F1410" w14:textId="344B5F10" w:rsidR="002325AA" w:rsidRPr="00CB56EC" w:rsidRDefault="00F30615" w:rsidP="002325AA">
            <w:pPr>
              <w:jc w:val="right"/>
              <w:rPr>
                <w:bCs/>
                <w:color w:val="000000"/>
                <w:sz w:val="18"/>
                <w:szCs w:val="18"/>
                <w:lang w:eastAsia="tr-TR"/>
              </w:rPr>
            </w:pPr>
            <w:r>
              <w:rPr>
                <w:bCs/>
                <w:color w:val="000000"/>
                <w:sz w:val="18"/>
                <w:szCs w:val="18"/>
                <w:lang w:eastAsia="tr-TR"/>
              </w:rPr>
              <w:t>1,683,922</w:t>
            </w:r>
          </w:p>
        </w:tc>
        <w:tc>
          <w:tcPr>
            <w:tcW w:w="1363" w:type="dxa"/>
            <w:shd w:val="clear" w:color="auto" w:fill="auto"/>
            <w:noWrap/>
            <w:vAlign w:val="center"/>
          </w:tcPr>
          <w:p w14:paraId="0D61678F" w14:textId="7FA7C0F8" w:rsidR="002325AA" w:rsidRPr="00CB56EC" w:rsidRDefault="002325AA" w:rsidP="002325AA">
            <w:pPr>
              <w:jc w:val="right"/>
              <w:rPr>
                <w:bCs/>
                <w:color w:val="000000"/>
                <w:sz w:val="18"/>
                <w:szCs w:val="18"/>
                <w:lang w:eastAsia="tr-TR"/>
              </w:rPr>
            </w:pPr>
            <w:r>
              <w:rPr>
                <w:bCs/>
                <w:color w:val="000000"/>
                <w:sz w:val="18"/>
                <w:szCs w:val="18"/>
                <w:lang w:eastAsia="tr-TR"/>
              </w:rPr>
              <w:t>306,398</w:t>
            </w:r>
          </w:p>
        </w:tc>
      </w:tr>
      <w:tr w:rsidR="002325AA" w:rsidRPr="00CB56EC" w14:paraId="0E944C7B" w14:textId="77777777" w:rsidTr="00F30615">
        <w:tc>
          <w:tcPr>
            <w:tcW w:w="6516" w:type="dxa"/>
            <w:shd w:val="clear" w:color="auto" w:fill="auto"/>
            <w:noWrap/>
            <w:vAlign w:val="center"/>
          </w:tcPr>
          <w:p w14:paraId="490B18FF" w14:textId="77777777" w:rsidR="002325AA" w:rsidRPr="00CB56EC" w:rsidRDefault="002325AA" w:rsidP="002325AA">
            <w:pPr>
              <w:rPr>
                <w:bCs/>
                <w:color w:val="000000"/>
                <w:sz w:val="18"/>
                <w:szCs w:val="18"/>
                <w:lang w:eastAsia="tr-TR"/>
              </w:rPr>
            </w:pPr>
            <w:proofErr w:type="spellStart"/>
            <w:r w:rsidRPr="00CB56EC">
              <w:rPr>
                <w:bCs/>
                <w:color w:val="000000"/>
                <w:sz w:val="18"/>
                <w:szCs w:val="18"/>
                <w:lang w:eastAsia="tr-TR"/>
              </w:rPr>
              <w:t>Özkaynaklar</w:t>
            </w:r>
            <w:proofErr w:type="spellEnd"/>
          </w:p>
        </w:tc>
        <w:tc>
          <w:tcPr>
            <w:tcW w:w="1363" w:type="dxa"/>
            <w:shd w:val="clear" w:color="auto" w:fill="auto"/>
            <w:noWrap/>
            <w:vAlign w:val="center"/>
          </w:tcPr>
          <w:p w14:paraId="49CAC9F9" w14:textId="4A5F4BA7" w:rsidR="002325AA" w:rsidRPr="00CB56EC" w:rsidRDefault="00F30615" w:rsidP="002325AA">
            <w:pPr>
              <w:jc w:val="right"/>
              <w:rPr>
                <w:bCs/>
                <w:color w:val="000000"/>
                <w:sz w:val="18"/>
                <w:szCs w:val="18"/>
                <w:lang w:eastAsia="tr-TR"/>
              </w:rPr>
            </w:pPr>
            <w:r>
              <w:rPr>
                <w:bCs/>
                <w:color w:val="000000"/>
                <w:sz w:val="18"/>
                <w:szCs w:val="18"/>
                <w:lang w:eastAsia="tr-TR"/>
              </w:rPr>
              <w:t>2,536,169</w:t>
            </w:r>
          </w:p>
        </w:tc>
        <w:tc>
          <w:tcPr>
            <w:tcW w:w="1363" w:type="dxa"/>
            <w:shd w:val="clear" w:color="auto" w:fill="auto"/>
            <w:noWrap/>
            <w:vAlign w:val="center"/>
          </w:tcPr>
          <w:p w14:paraId="03B33F69" w14:textId="43E9016D" w:rsidR="002325AA" w:rsidRPr="00CB56EC" w:rsidRDefault="002325AA" w:rsidP="002325AA">
            <w:pPr>
              <w:jc w:val="right"/>
              <w:rPr>
                <w:bCs/>
                <w:color w:val="000000"/>
                <w:sz w:val="18"/>
                <w:szCs w:val="18"/>
                <w:lang w:eastAsia="tr-TR"/>
              </w:rPr>
            </w:pPr>
            <w:r>
              <w:rPr>
                <w:bCs/>
                <w:color w:val="000000"/>
                <w:sz w:val="18"/>
                <w:szCs w:val="18"/>
                <w:lang w:eastAsia="tr-TR"/>
              </w:rPr>
              <w:t>2,652,767</w:t>
            </w:r>
          </w:p>
        </w:tc>
      </w:tr>
      <w:tr w:rsidR="002325AA" w:rsidRPr="00CB56EC" w14:paraId="2084BF40" w14:textId="77777777" w:rsidTr="00F30615">
        <w:tc>
          <w:tcPr>
            <w:tcW w:w="6516" w:type="dxa"/>
            <w:shd w:val="clear" w:color="auto" w:fill="auto"/>
            <w:noWrap/>
            <w:vAlign w:val="center"/>
            <w:hideMark/>
          </w:tcPr>
          <w:p w14:paraId="6A46BA09" w14:textId="77777777" w:rsidR="002325AA" w:rsidRPr="00CB56EC" w:rsidRDefault="002325AA" w:rsidP="002325AA">
            <w:pPr>
              <w:rPr>
                <w:b/>
                <w:bCs/>
                <w:color w:val="000000"/>
                <w:sz w:val="18"/>
                <w:szCs w:val="18"/>
                <w:lang w:eastAsia="tr-TR"/>
              </w:rPr>
            </w:pPr>
            <w:r w:rsidRPr="00CB56EC">
              <w:rPr>
                <w:b/>
                <w:bCs/>
                <w:color w:val="000000"/>
                <w:sz w:val="18"/>
                <w:szCs w:val="18"/>
                <w:lang w:eastAsia="tr-TR"/>
              </w:rPr>
              <w:t>Yükümlülükler Toplamı</w:t>
            </w:r>
          </w:p>
        </w:tc>
        <w:tc>
          <w:tcPr>
            <w:tcW w:w="1363" w:type="dxa"/>
            <w:shd w:val="clear" w:color="auto" w:fill="auto"/>
            <w:noWrap/>
            <w:vAlign w:val="center"/>
          </w:tcPr>
          <w:p w14:paraId="365BE3AE" w14:textId="18D85345" w:rsidR="002325AA" w:rsidRPr="00CB56EC" w:rsidRDefault="00F30615" w:rsidP="002325AA">
            <w:pPr>
              <w:jc w:val="right"/>
              <w:rPr>
                <w:b/>
                <w:bCs/>
                <w:color w:val="000000"/>
                <w:sz w:val="18"/>
                <w:szCs w:val="18"/>
                <w:lang w:eastAsia="tr-TR"/>
              </w:rPr>
            </w:pPr>
            <w:r>
              <w:rPr>
                <w:b/>
                <w:bCs/>
                <w:color w:val="000000"/>
                <w:sz w:val="18"/>
                <w:szCs w:val="18"/>
                <w:lang w:eastAsia="tr-TR"/>
              </w:rPr>
              <w:t>14,385,616</w:t>
            </w:r>
          </w:p>
        </w:tc>
        <w:tc>
          <w:tcPr>
            <w:tcW w:w="1363" w:type="dxa"/>
            <w:shd w:val="clear" w:color="auto" w:fill="auto"/>
            <w:noWrap/>
            <w:vAlign w:val="center"/>
            <w:hideMark/>
          </w:tcPr>
          <w:p w14:paraId="7E3A6013" w14:textId="5F6C215A" w:rsidR="002325AA" w:rsidRPr="00CB56EC" w:rsidRDefault="002325AA" w:rsidP="002325AA">
            <w:pPr>
              <w:jc w:val="right"/>
              <w:rPr>
                <w:b/>
                <w:color w:val="000000"/>
                <w:sz w:val="18"/>
                <w:szCs w:val="18"/>
                <w:lang w:eastAsia="tr-TR"/>
              </w:rPr>
            </w:pPr>
            <w:r>
              <w:rPr>
                <w:b/>
                <w:color w:val="000000"/>
                <w:sz w:val="18"/>
                <w:szCs w:val="18"/>
                <w:lang w:eastAsia="tr-TR"/>
              </w:rPr>
              <w:t>12,524,275</w:t>
            </w:r>
          </w:p>
        </w:tc>
      </w:tr>
    </w:tbl>
    <w:p w14:paraId="1FA9C7F4" w14:textId="77777777" w:rsidR="00E6153C" w:rsidRPr="00CB56EC" w:rsidRDefault="00E6153C" w:rsidP="00E6153C">
      <w:pPr>
        <w:rPr>
          <w:sz w:val="14"/>
          <w:szCs w:val="14"/>
        </w:rPr>
      </w:pPr>
    </w:p>
    <w:tbl>
      <w:tblPr>
        <w:tblW w:w="9242" w:type="dxa"/>
        <w:tblBorders>
          <w:top w:val="single" w:sz="6" w:space="0" w:color="auto"/>
          <w:left w:val="single" w:sz="6" w:space="0" w:color="auto"/>
          <w:bottom w:val="thinThickSmallGap" w:sz="24" w:space="0" w:color="auto"/>
          <w:right w:val="single" w:sz="6"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6516"/>
        <w:gridCol w:w="1363"/>
        <w:gridCol w:w="1363"/>
      </w:tblGrid>
      <w:tr w:rsidR="00E6153C" w:rsidRPr="00CB56EC" w14:paraId="52E76CD9" w14:textId="77777777" w:rsidTr="00F30615">
        <w:tc>
          <w:tcPr>
            <w:tcW w:w="6516" w:type="dxa"/>
            <w:shd w:val="clear" w:color="auto" w:fill="auto"/>
            <w:noWrap/>
            <w:vAlign w:val="center"/>
          </w:tcPr>
          <w:p w14:paraId="4F689CFA" w14:textId="77777777" w:rsidR="00E6153C" w:rsidRPr="00CB56EC" w:rsidRDefault="00E6153C" w:rsidP="00C63159">
            <w:pPr>
              <w:rPr>
                <w:b/>
                <w:bCs/>
                <w:color w:val="000000"/>
                <w:sz w:val="18"/>
                <w:szCs w:val="18"/>
                <w:lang w:eastAsia="tr-TR"/>
              </w:rPr>
            </w:pPr>
          </w:p>
        </w:tc>
        <w:tc>
          <w:tcPr>
            <w:tcW w:w="1363" w:type="dxa"/>
            <w:shd w:val="clear" w:color="auto" w:fill="auto"/>
            <w:vAlign w:val="bottom"/>
            <w:hideMark/>
          </w:tcPr>
          <w:p w14:paraId="7B5B0BA4" w14:textId="77777777" w:rsidR="00E6153C" w:rsidRPr="00CB56EC" w:rsidRDefault="00E6153C" w:rsidP="00C63159">
            <w:pPr>
              <w:jc w:val="right"/>
              <w:rPr>
                <w:b/>
                <w:bCs/>
                <w:color w:val="000000"/>
                <w:sz w:val="18"/>
                <w:szCs w:val="18"/>
                <w:lang w:eastAsia="tr-TR"/>
              </w:rPr>
            </w:pPr>
            <w:r w:rsidRPr="00CB56EC">
              <w:rPr>
                <w:b/>
                <w:bCs/>
                <w:color w:val="000000"/>
                <w:sz w:val="18"/>
                <w:szCs w:val="18"/>
                <w:lang w:eastAsia="tr-TR"/>
              </w:rPr>
              <w:t>Cari Dönem</w:t>
            </w:r>
          </w:p>
        </w:tc>
        <w:tc>
          <w:tcPr>
            <w:tcW w:w="1363" w:type="dxa"/>
            <w:shd w:val="clear" w:color="auto" w:fill="auto"/>
            <w:vAlign w:val="bottom"/>
            <w:hideMark/>
          </w:tcPr>
          <w:p w14:paraId="6EDA9733" w14:textId="77777777" w:rsidR="00E6153C" w:rsidRPr="00CB56EC" w:rsidRDefault="00E6153C" w:rsidP="00C63159">
            <w:pPr>
              <w:jc w:val="right"/>
              <w:rPr>
                <w:b/>
                <w:bCs/>
                <w:color w:val="000000"/>
                <w:sz w:val="18"/>
                <w:szCs w:val="18"/>
                <w:lang w:eastAsia="tr-TR"/>
              </w:rPr>
            </w:pPr>
            <w:r w:rsidRPr="00CB56EC">
              <w:rPr>
                <w:b/>
                <w:bCs/>
                <w:color w:val="000000"/>
                <w:sz w:val="18"/>
                <w:szCs w:val="18"/>
                <w:lang w:eastAsia="tr-TR"/>
              </w:rPr>
              <w:t>Önceki Dönem</w:t>
            </w:r>
          </w:p>
        </w:tc>
      </w:tr>
      <w:tr w:rsidR="002325AA" w:rsidRPr="00CB56EC" w14:paraId="4D902295" w14:textId="77777777" w:rsidTr="00F30615">
        <w:tc>
          <w:tcPr>
            <w:tcW w:w="6516" w:type="dxa"/>
            <w:shd w:val="clear" w:color="auto" w:fill="auto"/>
            <w:noWrap/>
            <w:vAlign w:val="bottom"/>
            <w:hideMark/>
          </w:tcPr>
          <w:p w14:paraId="13479B46" w14:textId="77777777" w:rsidR="002325AA" w:rsidRPr="00CB56EC" w:rsidRDefault="002325AA" w:rsidP="002325AA">
            <w:pPr>
              <w:rPr>
                <w:color w:val="000000"/>
                <w:sz w:val="18"/>
                <w:szCs w:val="18"/>
                <w:lang w:eastAsia="tr-TR"/>
              </w:rPr>
            </w:pPr>
            <w:r w:rsidRPr="00CB56EC">
              <w:rPr>
                <w:bCs/>
                <w:color w:val="000000"/>
                <w:sz w:val="18"/>
                <w:szCs w:val="18"/>
                <w:lang w:eastAsia="tr-TR"/>
              </w:rPr>
              <w:t xml:space="preserve">Net Kâr Payı Geliri/Gideri </w:t>
            </w:r>
          </w:p>
        </w:tc>
        <w:tc>
          <w:tcPr>
            <w:tcW w:w="1363" w:type="dxa"/>
            <w:shd w:val="clear" w:color="auto" w:fill="auto"/>
            <w:noWrap/>
            <w:vAlign w:val="center"/>
          </w:tcPr>
          <w:p w14:paraId="3D1C891F" w14:textId="79EFCA58" w:rsidR="002325AA" w:rsidRPr="00CB56EC" w:rsidRDefault="00F30615" w:rsidP="002325AA">
            <w:pPr>
              <w:jc w:val="right"/>
              <w:rPr>
                <w:color w:val="000000"/>
                <w:sz w:val="18"/>
                <w:szCs w:val="18"/>
                <w:lang w:eastAsia="tr-TR"/>
              </w:rPr>
            </w:pPr>
            <w:r>
              <w:rPr>
                <w:color w:val="000000"/>
                <w:sz w:val="18"/>
                <w:szCs w:val="18"/>
                <w:lang w:eastAsia="tr-TR"/>
              </w:rPr>
              <w:t>105,480</w:t>
            </w:r>
          </w:p>
        </w:tc>
        <w:tc>
          <w:tcPr>
            <w:tcW w:w="1363" w:type="dxa"/>
            <w:shd w:val="clear" w:color="auto" w:fill="auto"/>
            <w:noWrap/>
            <w:vAlign w:val="center"/>
          </w:tcPr>
          <w:p w14:paraId="0AC5490D" w14:textId="7EB26230" w:rsidR="002325AA" w:rsidRPr="00CB56EC" w:rsidRDefault="002325AA" w:rsidP="002325AA">
            <w:pPr>
              <w:jc w:val="right"/>
              <w:rPr>
                <w:color w:val="000000"/>
                <w:sz w:val="18"/>
                <w:szCs w:val="18"/>
                <w:lang w:eastAsia="tr-TR"/>
              </w:rPr>
            </w:pPr>
            <w:r>
              <w:rPr>
                <w:color w:val="000000"/>
                <w:sz w:val="18"/>
                <w:szCs w:val="18"/>
                <w:lang w:eastAsia="tr-TR"/>
              </w:rPr>
              <w:t>49,878</w:t>
            </w:r>
          </w:p>
        </w:tc>
      </w:tr>
      <w:tr w:rsidR="002325AA" w:rsidRPr="00CB56EC" w14:paraId="420858E6" w14:textId="77777777" w:rsidTr="00F30615">
        <w:tc>
          <w:tcPr>
            <w:tcW w:w="6516" w:type="dxa"/>
            <w:shd w:val="clear" w:color="auto" w:fill="auto"/>
            <w:noWrap/>
            <w:vAlign w:val="bottom"/>
            <w:hideMark/>
          </w:tcPr>
          <w:p w14:paraId="2D8B8413" w14:textId="77777777" w:rsidR="002325AA" w:rsidRPr="00CB56EC" w:rsidRDefault="002325AA" w:rsidP="002325AA">
            <w:pPr>
              <w:rPr>
                <w:color w:val="000000"/>
                <w:sz w:val="18"/>
                <w:szCs w:val="18"/>
                <w:lang w:eastAsia="tr-TR"/>
              </w:rPr>
            </w:pPr>
            <w:r w:rsidRPr="00CB56EC">
              <w:rPr>
                <w:bCs/>
                <w:color w:val="000000"/>
                <w:sz w:val="18"/>
                <w:szCs w:val="18"/>
                <w:lang w:eastAsia="tr-TR"/>
              </w:rPr>
              <w:t>Net Ücret ve Komisyon Gelirleri/Giderleri</w:t>
            </w:r>
          </w:p>
        </w:tc>
        <w:tc>
          <w:tcPr>
            <w:tcW w:w="1363" w:type="dxa"/>
            <w:shd w:val="clear" w:color="auto" w:fill="auto"/>
            <w:noWrap/>
            <w:vAlign w:val="center"/>
          </w:tcPr>
          <w:p w14:paraId="5C568D7D" w14:textId="2075A714" w:rsidR="002325AA" w:rsidRPr="00CB56EC" w:rsidRDefault="00F30615" w:rsidP="002325AA">
            <w:pPr>
              <w:jc w:val="right"/>
              <w:rPr>
                <w:color w:val="000000"/>
                <w:sz w:val="18"/>
                <w:szCs w:val="18"/>
                <w:lang w:eastAsia="tr-TR"/>
              </w:rPr>
            </w:pPr>
            <w:r>
              <w:rPr>
                <w:color w:val="000000"/>
                <w:sz w:val="18"/>
                <w:szCs w:val="18"/>
                <w:lang w:eastAsia="tr-TR"/>
              </w:rPr>
              <w:t>89</w:t>
            </w:r>
          </w:p>
        </w:tc>
        <w:tc>
          <w:tcPr>
            <w:tcW w:w="1363" w:type="dxa"/>
            <w:shd w:val="clear" w:color="auto" w:fill="auto"/>
            <w:noWrap/>
            <w:vAlign w:val="center"/>
          </w:tcPr>
          <w:p w14:paraId="7F7EE446" w14:textId="3A836BD4" w:rsidR="002325AA" w:rsidRPr="00CB56EC" w:rsidRDefault="002325AA" w:rsidP="002325AA">
            <w:pPr>
              <w:jc w:val="right"/>
              <w:rPr>
                <w:color w:val="000000"/>
                <w:sz w:val="18"/>
                <w:szCs w:val="18"/>
                <w:lang w:eastAsia="tr-TR"/>
              </w:rPr>
            </w:pPr>
            <w:r w:rsidRPr="00CB56EC">
              <w:rPr>
                <w:color w:val="000000"/>
                <w:sz w:val="18"/>
                <w:szCs w:val="18"/>
                <w:lang w:eastAsia="tr-TR"/>
              </w:rPr>
              <w:t>(</w:t>
            </w:r>
            <w:r>
              <w:rPr>
                <w:color w:val="000000"/>
                <w:sz w:val="18"/>
                <w:szCs w:val="18"/>
                <w:lang w:eastAsia="tr-TR"/>
              </w:rPr>
              <w:t>1,778</w:t>
            </w:r>
            <w:r w:rsidRPr="00CB56EC">
              <w:rPr>
                <w:color w:val="000000"/>
                <w:sz w:val="18"/>
                <w:szCs w:val="18"/>
                <w:lang w:eastAsia="tr-TR"/>
              </w:rPr>
              <w:t>)</w:t>
            </w:r>
          </w:p>
        </w:tc>
      </w:tr>
      <w:tr w:rsidR="002325AA" w:rsidRPr="00CB56EC" w14:paraId="1A28BCC0" w14:textId="77777777" w:rsidTr="00F30615">
        <w:tc>
          <w:tcPr>
            <w:tcW w:w="6516" w:type="dxa"/>
            <w:shd w:val="clear" w:color="auto" w:fill="auto"/>
            <w:noWrap/>
            <w:vAlign w:val="bottom"/>
            <w:hideMark/>
          </w:tcPr>
          <w:p w14:paraId="554758FA" w14:textId="77777777" w:rsidR="002325AA" w:rsidRPr="00CB56EC" w:rsidRDefault="002325AA" w:rsidP="002325AA">
            <w:pPr>
              <w:rPr>
                <w:color w:val="000000"/>
                <w:sz w:val="18"/>
                <w:szCs w:val="18"/>
                <w:lang w:eastAsia="tr-TR"/>
              </w:rPr>
            </w:pPr>
            <w:r w:rsidRPr="00CB56EC">
              <w:rPr>
                <w:bCs/>
                <w:color w:val="000000"/>
                <w:sz w:val="18"/>
                <w:szCs w:val="18"/>
                <w:lang w:eastAsia="tr-TR"/>
              </w:rPr>
              <w:t>Temettü Gelirleri</w:t>
            </w:r>
          </w:p>
        </w:tc>
        <w:tc>
          <w:tcPr>
            <w:tcW w:w="1363" w:type="dxa"/>
            <w:shd w:val="clear" w:color="auto" w:fill="auto"/>
            <w:noWrap/>
            <w:vAlign w:val="center"/>
          </w:tcPr>
          <w:p w14:paraId="2D2D5E77" w14:textId="77777777" w:rsidR="002325AA" w:rsidRPr="00CB56EC" w:rsidRDefault="002325AA" w:rsidP="002325AA">
            <w:pPr>
              <w:jc w:val="right"/>
              <w:rPr>
                <w:bCs/>
                <w:color w:val="000000"/>
                <w:sz w:val="18"/>
                <w:szCs w:val="18"/>
                <w:lang w:eastAsia="tr-TR"/>
              </w:rPr>
            </w:pPr>
            <w:r>
              <w:rPr>
                <w:bCs/>
                <w:color w:val="000000"/>
                <w:sz w:val="18"/>
                <w:szCs w:val="18"/>
                <w:lang w:eastAsia="tr-TR"/>
              </w:rPr>
              <w:t>-</w:t>
            </w:r>
          </w:p>
        </w:tc>
        <w:tc>
          <w:tcPr>
            <w:tcW w:w="1363" w:type="dxa"/>
            <w:shd w:val="clear" w:color="auto" w:fill="auto"/>
            <w:noWrap/>
            <w:vAlign w:val="center"/>
          </w:tcPr>
          <w:p w14:paraId="408DC76F" w14:textId="629293EF" w:rsidR="002325AA" w:rsidRPr="00CB56EC" w:rsidRDefault="002325AA" w:rsidP="002325AA">
            <w:pPr>
              <w:jc w:val="right"/>
              <w:rPr>
                <w:bCs/>
                <w:color w:val="000000"/>
                <w:sz w:val="18"/>
                <w:szCs w:val="18"/>
                <w:lang w:eastAsia="tr-TR"/>
              </w:rPr>
            </w:pPr>
            <w:r>
              <w:rPr>
                <w:bCs/>
                <w:color w:val="000000"/>
                <w:sz w:val="18"/>
                <w:szCs w:val="18"/>
                <w:lang w:eastAsia="tr-TR"/>
              </w:rPr>
              <w:t>-</w:t>
            </w:r>
          </w:p>
        </w:tc>
      </w:tr>
      <w:tr w:rsidR="002325AA" w:rsidRPr="00CB56EC" w14:paraId="34ABDDB3" w14:textId="77777777" w:rsidTr="00F30615">
        <w:tc>
          <w:tcPr>
            <w:tcW w:w="6516" w:type="dxa"/>
            <w:shd w:val="clear" w:color="auto" w:fill="auto"/>
            <w:noWrap/>
            <w:vAlign w:val="bottom"/>
          </w:tcPr>
          <w:p w14:paraId="27DDD9E8" w14:textId="77777777" w:rsidR="002325AA" w:rsidRPr="00CB56EC" w:rsidRDefault="002325AA" w:rsidP="002325AA">
            <w:pPr>
              <w:rPr>
                <w:bCs/>
                <w:color w:val="000000"/>
                <w:sz w:val="18"/>
                <w:szCs w:val="18"/>
                <w:lang w:eastAsia="tr-TR"/>
              </w:rPr>
            </w:pPr>
            <w:r w:rsidRPr="00CB56EC">
              <w:rPr>
                <w:bCs/>
                <w:color w:val="000000"/>
                <w:sz w:val="18"/>
                <w:szCs w:val="18"/>
                <w:lang w:eastAsia="tr-TR"/>
              </w:rPr>
              <w:t>Ticari Kar/Zarar, Net</w:t>
            </w:r>
          </w:p>
        </w:tc>
        <w:tc>
          <w:tcPr>
            <w:tcW w:w="1363" w:type="dxa"/>
            <w:shd w:val="clear" w:color="auto" w:fill="auto"/>
            <w:noWrap/>
            <w:vAlign w:val="center"/>
          </w:tcPr>
          <w:p w14:paraId="04FD700D" w14:textId="2A0FAE28" w:rsidR="002325AA" w:rsidRPr="00CB56EC" w:rsidRDefault="00F30615" w:rsidP="002325AA">
            <w:pPr>
              <w:jc w:val="right"/>
              <w:rPr>
                <w:bCs/>
                <w:color w:val="000000"/>
                <w:sz w:val="18"/>
                <w:szCs w:val="18"/>
                <w:lang w:eastAsia="tr-TR"/>
              </w:rPr>
            </w:pPr>
            <w:r>
              <w:rPr>
                <w:bCs/>
                <w:color w:val="000000"/>
                <w:sz w:val="18"/>
                <w:szCs w:val="18"/>
                <w:lang w:eastAsia="tr-TR"/>
              </w:rPr>
              <w:t>154,762</w:t>
            </w:r>
          </w:p>
        </w:tc>
        <w:tc>
          <w:tcPr>
            <w:tcW w:w="1363" w:type="dxa"/>
            <w:shd w:val="clear" w:color="auto" w:fill="auto"/>
            <w:noWrap/>
            <w:vAlign w:val="center"/>
          </w:tcPr>
          <w:p w14:paraId="09C0633D" w14:textId="7D7B9AA0" w:rsidR="002325AA" w:rsidRPr="00CB56EC" w:rsidRDefault="002325AA" w:rsidP="002325AA">
            <w:pPr>
              <w:jc w:val="right"/>
              <w:rPr>
                <w:bCs/>
                <w:color w:val="000000"/>
                <w:sz w:val="18"/>
                <w:szCs w:val="18"/>
                <w:lang w:eastAsia="tr-TR"/>
              </w:rPr>
            </w:pPr>
            <w:r>
              <w:rPr>
                <w:bCs/>
                <w:color w:val="000000"/>
                <w:sz w:val="18"/>
                <w:szCs w:val="18"/>
                <w:lang w:eastAsia="tr-TR"/>
              </w:rPr>
              <w:t>107,916</w:t>
            </w:r>
          </w:p>
        </w:tc>
      </w:tr>
      <w:tr w:rsidR="002325AA" w:rsidRPr="00CB56EC" w14:paraId="62E4B003" w14:textId="77777777" w:rsidTr="00F30615">
        <w:tc>
          <w:tcPr>
            <w:tcW w:w="6516" w:type="dxa"/>
            <w:shd w:val="clear" w:color="auto" w:fill="auto"/>
            <w:noWrap/>
            <w:vAlign w:val="bottom"/>
          </w:tcPr>
          <w:p w14:paraId="4064DAE4" w14:textId="77777777" w:rsidR="002325AA" w:rsidRPr="00CB56EC" w:rsidRDefault="002325AA" w:rsidP="002325AA">
            <w:pPr>
              <w:rPr>
                <w:bCs/>
                <w:color w:val="000000"/>
                <w:sz w:val="18"/>
                <w:szCs w:val="18"/>
                <w:lang w:eastAsia="tr-TR"/>
              </w:rPr>
            </w:pPr>
            <w:r w:rsidRPr="00CB56EC">
              <w:rPr>
                <w:bCs/>
                <w:color w:val="000000"/>
                <w:sz w:val="18"/>
                <w:szCs w:val="18"/>
                <w:lang w:eastAsia="tr-TR"/>
              </w:rPr>
              <w:t>Diğer Faaliyet Gelirleri</w:t>
            </w:r>
          </w:p>
        </w:tc>
        <w:tc>
          <w:tcPr>
            <w:tcW w:w="1363" w:type="dxa"/>
            <w:shd w:val="clear" w:color="auto" w:fill="auto"/>
            <w:noWrap/>
            <w:vAlign w:val="center"/>
          </w:tcPr>
          <w:p w14:paraId="782E45E0" w14:textId="48A01EC7" w:rsidR="002325AA" w:rsidRPr="00CB56EC" w:rsidRDefault="00F30615" w:rsidP="002325AA">
            <w:pPr>
              <w:jc w:val="right"/>
              <w:rPr>
                <w:bCs/>
                <w:color w:val="000000"/>
                <w:sz w:val="18"/>
                <w:szCs w:val="18"/>
                <w:lang w:eastAsia="tr-TR"/>
              </w:rPr>
            </w:pPr>
            <w:r>
              <w:rPr>
                <w:bCs/>
                <w:color w:val="000000"/>
                <w:sz w:val="18"/>
                <w:szCs w:val="18"/>
                <w:lang w:eastAsia="tr-TR"/>
              </w:rPr>
              <w:t>16,958</w:t>
            </w:r>
          </w:p>
        </w:tc>
        <w:tc>
          <w:tcPr>
            <w:tcW w:w="1363" w:type="dxa"/>
            <w:shd w:val="clear" w:color="auto" w:fill="auto"/>
            <w:noWrap/>
            <w:vAlign w:val="center"/>
          </w:tcPr>
          <w:p w14:paraId="223B958B" w14:textId="2051107A" w:rsidR="002325AA" w:rsidRPr="00CB56EC" w:rsidRDefault="002325AA" w:rsidP="002325AA">
            <w:pPr>
              <w:jc w:val="right"/>
              <w:rPr>
                <w:bCs/>
                <w:color w:val="000000"/>
                <w:sz w:val="18"/>
                <w:szCs w:val="18"/>
                <w:lang w:eastAsia="tr-TR"/>
              </w:rPr>
            </w:pPr>
            <w:r>
              <w:rPr>
                <w:bCs/>
                <w:color w:val="000000"/>
                <w:sz w:val="18"/>
                <w:szCs w:val="18"/>
                <w:lang w:eastAsia="tr-TR"/>
              </w:rPr>
              <w:t>871</w:t>
            </w:r>
          </w:p>
        </w:tc>
      </w:tr>
      <w:tr w:rsidR="002325AA" w:rsidRPr="00CB56EC" w14:paraId="3FB0658A" w14:textId="77777777" w:rsidTr="00F30615">
        <w:tc>
          <w:tcPr>
            <w:tcW w:w="6516" w:type="dxa"/>
            <w:shd w:val="clear" w:color="auto" w:fill="auto"/>
            <w:noWrap/>
            <w:vAlign w:val="bottom"/>
          </w:tcPr>
          <w:p w14:paraId="7A415DF8" w14:textId="77777777" w:rsidR="002325AA" w:rsidRPr="00CB56EC" w:rsidRDefault="002325AA" w:rsidP="002325AA">
            <w:pPr>
              <w:rPr>
                <w:bCs/>
                <w:color w:val="000000"/>
                <w:sz w:val="18"/>
                <w:szCs w:val="18"/>
                <w:lang w:eastAsia="tr-TR"/>
              </w:rPr>
            </w:pPr>
            <w:r w:rsidRPr="00CB56EC">
              <w:rPr>
                <w:bCs/>
                <w:color w:val="000000"/>
                <w:sz w:val="18"/>
                <w:szCs w:val="18"/>
                <w:lang w:eastAsia="tr-TR"/>
              </w:rPr>
              <w:t>Karşılık Giderleri</w:t>
            </w:r>
          </w:p>
        </w:tc>
        <w:tc>
          <w:tcPr>
            <w:tcW w:w="1363" w:type="dxa"/>
            <w:shd w:val="clear" w:color="auto" w:fill="auto"/>
            <w:noWrap/>
            <w:vAlign w:val="center"/>
          </w:tcPr>
          <w:p w14:paraId="38BEEF1A" w14:textId="729DEFE8" w:rsidR="002325AA" w:rsidRPr="00CB56EC" w:rsidRDefault="002325AA" w:rsidP="002325AA">
            <w:pPr>
              <w:jc w:val="right"/>
              <w:rPr>
                <w:bCs/>
                <w:color w:val="000000"/>
                <w:sz w:val="18"/>
                <w:szCs w:val="18"/>
                <w:lang w:eastAsia="tr-TR"/>
              </w:rPr>
            </w:pPr>
            <w:r w:rsidRPr="00CB56EC">
              <w:rPr>
                <w:bCs/>
                <w:color w:val="000000"/>
                <w:sz w:val="18"/>
                <w:szCs w:val="18"/>
                <w:lang w:eastAsia="tr-TR"/>
              </w:rPr>
              <w:t>(</w:t>
            </w:r>
            <w:r w:rsidR="00F30615">
              <w:rPr>
                <w:bCs/>
                <w:color w:val="000000"/>
                <w:sz w:val="18"/>
                <w:szCs w:val="18"/>
                <w:lang w:eastAsia="tr-TR"/>
              </w:rPr>
              <w:t>57,368</w:t>
            </w:r>
            <w:r w:rsidRPr="00CB56EC">
              <w:rPr>
                <w:bCs/>
                <w:color w:val="000000"/>
                <w:sz w:val="18"/>
                <w:szCs w:val="18"/>
                <w:lang w:eastAsia="tr-TR"/>
              </w:rPr>
              <w:t>)</w:t>
            </w:r>
          </w:p>
        </w:tc>
        <w:tc>
          <w:tcPr>
            <w:tcW w:w="1363" w:type="dxa"/>
            <w:shd w:val="clear" w:color="auto" w:fill="auto"/>
            <w:noWrap/>
            <w:vAlign w:val="center"/>
          </w:tcPr>
          <w:p w14:paraId="0FE7839A" w14:textId="3840B5FB" w:rsidR="002325AA" w:rsidRPr="00CB56EC" w:rsidRDefault="002325AA" w:rsidP="002325AA">
            <w:pPr>
              <w:jc w:val="right"/>
              <w:rPr>
                <w:bCs/>
                <w:color w:val="000000"/>
                <w:sz w:val="18"/>
                <w:szCs w:val="18"/>
                <w:lang w:eastAsia="tr-TR"/>
              </w:rPr>
            </w:pPr>
            <w:r w:rsidRPr="00CB56EC">
              <w:rPr>
                <w:bCs/>
                <w:color w:val="000000"/>
                <w:sz w:val="18"/>
                <w:szCs w:val="18"/>
                <w:lang w:eastAsia="tr-TR"/>
              </w:rPr>
              <w:t>(</w:t>
            </w:r>
            <w:r>
              <w:rPr>
                <w:bCs/>
                <w:color w:val="000000"/>
                <w:sz w:val="18"/>
                <w:szCs w:val="18"/>
                <w:lang w:eastAsia="tr-TR"/>
              </w:rPr>
              <w:t>6,459</w:t>
            </w:r>
            <w:r w:rsidRPr="00CB56EC">
              <w:rPr>
                <w:bCs/>
                <w:color w:val="000000"/>
                <w:sz w:val="18"/>
                <w:szCs w:val="18"/>
                <w:lang w:eastAsia="tr-TR"/>
              </w:rPr>
              <w:t>)</w:t>
            </w:r>
          </w:p>
        </w:tc>
      </w:tr>
      <w:tr w:rsidR="002325AA" w:rsidRPr="00CB56EC" w14:paraId="2E7EC4ED" w14:textId="77777777" w:rsidTr="00F30615">
        <w:tc>
          <w:tcPr>
            <w:tcW w:w="6516" w:type="dxa"/>
            <w:shd w:val="clear" w:color="auto" w:fill="auto"/>
            <w:noWrap/>
            <w:vAlign w:val="bottom"/>
          </w:tcPr>
          <w:p w14:paraId="6D343A9E" w14:textId="77777777" w:rsidR="002325AA" w:rsidRPr="00CB56EC" w:rsidRDefault="002325AA" w:rsidP="002325AA">
            <w:pPr>
              <w:rPr>
                <w:bCs/>
                <w:color w:val="000000"/>
                <w:sz w:val="18"/>
                <w:szCs w:val="18"/>
                <w:lang w:eastAsia="tr-TR"/>
              </w:rPr>
            </w:pPr>
            <w:r w:rsidRPr="00CB56EC">
              <w:rPr>
                <w:bCs/>
                <w:color w:val="000000"/>
                <w:sz w:val="18"/>
                <w:szCs w:val="18"/>
                <w:lang w:eastAsia="tr-TR"/>
              </w:rPr>
              <w:t>Faaliyet Giderleri</w:t>
            </w:r>
          </w:p>
        </w:tc>
        <w:tc>
          <w:tcPr>
            <w:tcW w:w="1363" w:type="dxa"/>
            <w:shd w:val="clear" w:color="auto" w:fill="auto"/>
            <w:noWrap/>
            <w:vAlign w:val="center"/>
          </w:tcPr>
          <w:p w14:paraId="07B9B74A" w14:textId="57C8EF8D" w:rsidR="002325AA" w:rsidRPr="00CB56EC" w:rsidRDefault="002325AA" w:rsidP="002325AA">
            <w:pPr>
              <w:jc w:val="right"/>
              <w:rPr>
                <w:bCs/>
                <w:color w:val="000000"/>
                <w:sz w:val="18"/>
                <w:szCs w:val="18"/>
                <w:lang w:eastAsia="tr-TR"/>
              </w:rPr>
            </w:pPr>
            <w:r w:rsidRPr="00CB56EC">
              <w:rPr>
                <w:bCs/>
                <w:color w:val="000000"/>
                <w:sz w:val="18"/>
                <w:szCs w:val="18"/>
                <w:lang w:eastAsia="tr-TR"/>
              </w:rPr>
              <w:t>(</w:t>
            </w:r>
            <w:r w:rsidR="00F30615">
              <w:rPr>
                <w:bCs/>
                <w:color w:val="000000"/>
                <w:sz w:val="18"/>
                <w:szCs w:val="18"/>
                <w:lang w:eastAsia="tr-TR"/>
              </w:rPr>
              <w:t>388,738</w:t>
            </w:r>
            <w:r w:rsidRPr="00CB56EC">
              <w:rPr>
                <w:bCs/>
                <w:color w:val="000000"/>
                <w:sz w:val="18"/>
                <w:szCs w:val="18"/>
                <w:lang w:eastAsia="tr-TR"/>
              </w:rPr>
              <w:t>)</w:t>
            </w:r>
          </w:p>
        </w:tc>
        <w:tc>
          <w:tcPr>
            <w:tcW w:w="1363" w:type="dxa"/>
            <w:shd w:val="clear" w:color="auto" w:fill="auto"/>
            <w:noWrap/>
            <w:vAlign w:val="center"/>
          </w:tcPr>
          <w:p w14:paraId="7AB936F8" w14:textId="71C49AA8" w:rsidR="002325AA" w:rsidRPr="00CB56EC" w:rsidRDefault="002325AA" w:rsidP="002325AA">
            <w:pPr>
              <w:jc w:val="right"/>
              <w:rPr>
                <w:bCs/>
                <w:color w:val="000000"/>
                <w:sz w:val="18"/>
                <w:szCs w:val="18"/>
                <w:lang w:eastAsia="tr-TR"/>
              </w:rPr>
            </w:pPr>
            <w:r w:rsidRPr="00CB56EC">
              <w:rPr>
                <w:bCs/>
                <w:color w:val="000000"/>
                <w:sz w:val="18"/>
                <w:szCs w:val="18"/>
                <w:lang w:eastAsia="tr-TR"/>
              </w:rPr>
              <w:t>(</w:t>
            </w:r>
            <w:r>
              <w:rPr>
                <w:bCs/>
                <w:color w:val="000000"/>
                <w:sz w:val="18"/>
                <w:szCs w:val="18"/>
                <w:lang w:eastAsia="tr-TR"/>
              </w:rPr>
              <w:t>251,093</w:t>
            </w:r>
            <w:r w:rsidRPr="00CB56EC">
              <w:rPr>
                <w:bCs/>
                <w:color w:val="000000"/>
                <w:sz w:val="18"/>
                <w:szCs w:val="18"/>
                <w:lang w:eastAsia="tr-TR"/>
              </w:rPr>
              <w:t>)</w:t>
            </w:r>
          </w:p>
        </w:tc>
      </w:tr>
      <w:tr w:rsidR="002325AA" w:rsidRPr="00CB56EC" w14:paraId="443F2D9F" w14:textId="77777777" w:rsidTr="00F30615">
        <w:tc>
          <w:tcPr>
            <w:tcW w:w="6516" w:type="dxa"/>
            <w:shd w:val="clear" w:color="auto" w:fill="auto"/>
            <w:noWrap/>
            <w:vAlign w:val="bottom"/>
          </w:tcPr>
          <w:p w14:paraId="50558340" w14:textId="77777777" w:rsidR="002325AA" w:rsidRPr="00CB56EC" w:rsidRDefault="002325AA" w:rsidP="002325AA">
            <w:pPr>
              <w:rPr>
                <w:b/>
                <w:bCs/>
                <w:color w:val="000000"/>
                <w:sz w:val="18"/>
                <w:szCs w:val="18"/>
                <w:lang w:eastAsia="tr-TR"/>
              </w:rPr>
            </w:pPr>
            <w:r w:rsidRPr="00CB56EC">
              <w:rPr>
                <w:b/>
                <w:bCs/>
                <w:color w:val="000000"/>
                <w:sz w:val="18"/>
                <w:szCs w:val="18"/>
                <w:lang w:eastAsia="tr-TR"/>
              </w:rPr>
              <w:t>Net Faaliyet Kârı/Zararı</w:t>
            </w:r>
          </w:p>
        </w:tc>
        <w:tc>
          <w:tcPr>
            <w:tcW w:w="1363" w:type="dxa"/>
            <w:shd w:val="clear" w:color="auto" w:fill="auto"/>
            <w:noWrap/>
            <w:vAlign w:val="center"/>
          </w:tcPr>
          <w:p w14:paraId="7B990F34" w14:textId="0E859769" w:rsidR="002325AA" w:rsidRPr="00CB56EC" w:rsidRDefault="002325AA" w:rsidP="002325AA">
            <w:pPr>
              <w:jc w:val="right"/>
              <w:rPr>
                <w:b/>
                <w:bCs/>
                <w:color w:val="000000"/>
                <w:sz w:val="18"/>
                <w:szCs w:val="18"/>
                <w:lang w:eastAsia="tr-TR"/>
              </w:rPr>
            </w:pPr>
            <w:r w:rsidRPr="00CB56EC">
              <w:rPr>
                <w:b/>
                <w:bCs/>
                <w:color w:val="000000"/>
                <w:sz w:val="18"/>
                <w:szCs w:val="18"/>
                <w:lang w:eastAsia="tr-TR"/>
              </w:rPr>
              <w:t>(</w:t>
            </w:r>
            <w:r w:rsidR="00F30615">
              <w:rPr>
                <w:b/>
                <w:bCs/>
                <w:color w:val="000000"/>
                <w:sz w:val="18"/>
                <w:szCs w:val="18"/>
                <w:lang w:eastAsia="tr-TR"/>
              </w:rPr>
              <w:t>168,817</w:t>
            </w:r>
            <w:r w:rsidRPr="00CB56EC">
              <w:rPr>
                <w:b/>
                <w:bCs/>
                <w:color w:val="000000"/>
                <w:sz w:val="18"/>
                <w:szCs w:val="18"/>
                <w:lang w:eastAsia="tr-TR"/>
              </w:rPr>
              <w:t>)</w:t>
            </w:r>
          </w:p>
        </w:tc>
        <w:tc>
          <w:tcPr>
            <w:tcW w:w="1363" w:type="dxa"/>
            <w:shd w:val="clear" w:color="auto" w:fill="auto"/>
            <w:noWrap/>
            <w:vAlign w:val="center"/>
          </w:tcPr>
          <w:p w14:paraId="39E93FBE" w14:textId="7F1350BF" w:rsidR="002325AA" w:rsidRPr="00CB56EC" w:rsidRDefault="002325AA" w:rsidP="002325AA">
            <w:pPr>
              <w:jc w:val="right"/>
              <w:rPr>
                <w:b/>
                <w:bCs/>
                <w:color w:val="000000"/>
                <w:sz w:val="18"/>
                <w:szCs w:val="18"/>
                <w:lang w:eastAsia="tr-TR"/>
              </w:rPr>
            </w:pPr>
            <w:r>
              <w:rPr>
                <w:b/>
                <w:bCs/>
                <w:color w:val="000000"/>
                <w:sz w:val="18"/>
                <w:szCs w:val="18"/>
                <w:lang w:eastAsia="tr-TR"/>
              </w:rPr>
              <w:t>(100,665)</w:t>
            </w:r>
          </w:p>
        </w:tc>
      </w:tr>
      <w:tr w:rsidR="002325AA" w:rsidRPr="00CB56EC" w14:paraId="4F9EA889" w14:textId="77777777" w:rsidTr="00F30615">
        <w:tc>
          <w:tcPr>
            <w:tcW w:w="6516" w:type="dxa"/>
            <w:shd w:val="clear" w:color="auto" w:fill="auto"/>
            <w:noWrap/>
            <w:vAlign w:val="center"/>
          </w:tcPr>
          <w:p w14:paraId="46C5FF2F" w14:textId="77777777" w:rsidR="002325AA" w:rsidRPr="00CB56EC" w:rsidRDefault="002325AA" w:rsidP="002325AA">
            <w:pPr>
              <w:rPr>
                <w:bCs/>
                <w:color w:val="000000"/>
                <w:sz w:val="18"/>
                <w:szCs w:val="18"/>
                <w:lang w:eastAsia="tr-TR"/>
              </w:rPr>
            </w:pPr>
            <w:r w:rsidRPr="00CB56EC">
              <w:rPr>
                <w:bCs/>
                <w:color w:val="000000"/>
                <w:sz w:val="18"/>
                <w:szCs w:val="18"/>
                <w:lang w:eastAsia="tr-TR"/>
              </w:rPr>
              <w:t>Vergi Karşılığı</w:t>
            </w:r>
          </w:p>
        </w:tc>
        <w:tc>
          <w:tcPr>
            <w:tcW w:w="1363" w:type="dxa"/>
            <w:shd w:val="clear" w:color="auto" w:fill="auto"/>
            <w:noWrap/>
            <w:vAlign w:val="center"/>
          </w:tcPr>
          <w:p w14:paraId="34DB806C" w14:textId="035C4B77" w:rsidR="002325AA" w:rsidRPr="00CB56EC" w:rsidRDefault="00F30615" w:rsidP="002325AA">
            <w:pPr>
              <w:jc w:val="right"/>
              <w:rPr>
                <w:bCs/>
                <w:color w:val="000000"/>
                <w:sz w:val="18"/>
                <w:szCs w:val="18"/>
                <w:lang w:eastAsia="tr-TR"/>
              </w:rPr>
            </w:pPr>
            <w:r>
              <w:rPr>
                <w:bCs/>
                <w:color w:val="000000"/>
                <w:sz w:val="18"/>
                <w:szCs w:val="18"/>
                <w:lang w:eastAsia="tr-TR"/>
              </w:rPr>
              <w:t>73,173</w:t>
            </w:r>
          </w:p>
        </w:tc>
        <w:tc>
          <w:tcPr>
            <w:tcW w:w="1363" w:type="dxa"/>
            <w:shd w:val="clear" w:color="auto" w:fill="auto"/>
            <w:noWrap/>
            <w:vAlign w:val="center"/>
          </w:tcPr>
          <w:p w14:paraId="63DA7A9C" w14:textId="61468C75" w:rsidR="002325AA" w:rsidRPr="00CB56EC" w:rsidRDefault="002325AA" w:rsidP="002325AA">
            <w:pPr>
              <w:jc w:val="right"/>
              <w:rPr>
                <w:bCs/>
                <w:color w:val="000000"/>
                <w:sz w:val="18"/>
                <w:szCs w:val="18"/>
                <w:lang w:eastAsia="tr-TR"/>
              </w:rPr>
            </w:pPr>
            <w:r>
              <w:rPr>
                <w:bCs/>
                <w:color w:val="000000"/>
                <w:sz w:val="18"/>
                <w:szCs w:val="18"/>
                <w:lang w:eastAsia="tr-TR"/>
              </w:rPr>
              <w:t>61,505</w:t>
            </w:r>
          </w:p>
        </w:tc>
      </w:tr>
      <w:tr w:rsidR="002325AA" w:rsidRPr="00CB56EC" w14:paraId="34285EA7" w14:textId="77777777" w:rsidTr="00F30615">
        <w:tc>
          <w:tcPr>
            <w:tcW w:w="6516" w:type="dxa"/>
            <w:shd w:val="clear" w:color="auto" w:fill="auto"/>
            <w:noWrap/>
            <w:vAlign w:val="center"/>
            <w:hideMark/>
          </w:tcPr>
          <w:p w14:paraId="14B45EE6" w14:textId="77777777" w:rsidR="002325AA" w:rsidRPr="00CB56EC" w:rsidRDefault="002325AA" w:rsidP="002325AA">
            <w:pPr>
              <w:rPr>
                <w:b/>
                <w:bCs/>
                <w:color w:val="000000"/>
                <w:sz w:val="18"/>
                <w:szCs w:val="18"/>
                <w:lang w:eastAsia="tr-TR"/>
              </w:rPr>
            </w:pPr>
            <w:r w:rsidRPr="00CB56EC">
              <w:rPr>
                <w:b/>
                <w:bCs/>
                <w:color w:val="000000"/>
                <w:sz w:val="18"/>
                <w:szCs w:val="18"/>
                <w:lang w:eastAsia="tr-TR"/>
              </w:rPr>
              <w:t>Dönem Net Kârı/Zararı</w:t>
            </w:r>
          </w:p>
        </w:tc>
        <w:tc>
          <w:tcPr>
            <w:tcW w:w="1363" w:type="dxa"/>
            <w:shd w:val="clear" w:color="auto" w:fill="auto"/>
            <w:noWrap/>
            <w:vAlign w:val="center"/>
          </w:tcPr>
          <w:p w14:paraId="66A949D6" w14:textId="5F8D130D" w:rsidR="002325AA" w:rsidRPr="00CB56EC" w:rsidRDefault="002325AA" w:rsidP="002325AA">
            <w:pPr>
              <w:jc w:val="right"/>
              <w:rPr>
                <w:b/>
                <w:bCs/>
                <w:color w:val="000000"/>
                <w:sz w:val="18"/>
                <w:szCs w:val="18"/>
                <w:lang w:eastAsia="tr-TR"/>
              </w:rPr>
            </w:pPr>
            <w:r w:rsidRPr="00CB56EC">
              <w:rPr>
                <w:b/>
                <w:bCs/>
                <w:color w:val="000000"/>
                <w:sz w:val="18"/>
                <w:szCs w:val="18"/>
                <w:lang w:eastAsia="tr-TR"/>
              </w:rPr>
              <w:t>(</w:t>
            </w:r>
            <w:r w:rsidR="00F30615">
              <w:rPr>
                <w:b/>
                <w:bCs/>
                <w:color w:val="000000"/>
                <w:sz w:val="18"/>
                <w:szCs w:val="18"/>
                <w:lang w:eastAsia="tr-TR"/>
              </w:rPr>
              <w:t>95,644</w:t>
            </w:r>
            <w:r w:rsidRPr="00CB56EC">
              <w:rPr>
                <w:b/>
                <w:bCs/>
                <w:color w:val="000000"/>
                <w:sz w:val="18"/>
                <w:szCs w:val="18"/>
                <w:lang w:eastAsia="tr-TR"/>
              </w:rPr>
              <w:t>)</w:t>
            </w:r>
          </w:p>
        </w:tc>
        <w:tc>
          <w:tcPr>
            <w:tcW w:w="1363" w:type="dxa"/>
            <w:shd w:val="clear" w:color="auto" w:fill="auto"/>
            <w:noWrap/>
            <w:vAlign w:val="center"/>
            <w:hideMark/>
          </w:tcPr>
          <w:p w14:paraId="07827DFF" w14:textId="63C28CDE" w:rsidR="002325AA" w:rsidRPr="00CB56EC" w:rsidRDefault="002325AA" w:rsidP="002325AA">
            <w:pPr>
              <w:jc w:val="right"/>
              <w:rPr>
                <w:b/>
                <w:color w:val="000000"/>
                <w:sz w:val="18"/>
                <w:szCs w:val="18"/>
                <w:lang w:eastAsia="tr-TR"/>
              </w:rPr>
            </w:pPr>
            <w:r>
              <w:rPr>
                <w:b/>
                <w:color w:val="000000"/>
                <w:sz w:val="18"/>
                <w:szCs w:val="18"/>
                <w:lang w:eastAsia="tr-TR"/>
              </w:rPr>
              <w:t>(39,160)</w:t>
            </w:r>
          </w:p>
        </w:tc>
      </w:tr>
    </w:tbl>
    <w:p w14:paraId="0BC3FD4B" w14:textId="77777777" w:rsidR="00E6153C" w:rsidRPr="00CB56EC" w:rsidRDefault="00E6153C" w:rsidP="00E6153C">
      <w:pPr>
        <w:spacing w:after="160" w:line="259" w:lineRule="auto"/>
      </w:pPr>
      <w:r w:rsidRPr="00CB56EC">
        <w:br w:type="page"/>
      </w:r>
    </w:p>
    <w:p w14:paraId="78D8EACD" w14:textId="77777777" w:rsidR="00E6153C" w:rsidRPr="00CB56EC" w:rsidRDefault="00E6153C" w:rsidP="00E6153C">
      <w:pPr>
        <w:pageBreakBefore/>
        <w:jc w:val="both"/>
        <w:rPr>
          <w:b/>
        </w:rPr>
      </w:pPr>
      <w:r w:rsidRPr="00CB56EC">
        <w:rPr>
          <w:b/>
        </w:rPr>
        <w:lastRenderedPageBreak/>
        <w:t>Yönetim Kurulu Başkanı’nın Mesajı</w:t>
      </w:r>
    </w:p>
    <w:p w14:paraId="34B4C265" w14:textId="77777777" w:rsidR="00E6153C" w:rsidRPr="00CB56EC" w:rsidRDefault="00E6153C" w:rsidP="00E6153C">
      <w:pPr>
        <w:jc w:val="both"/>
        <w:rPr>
          <w:b/>
        </w:rPr>
      </w:pPr>
    </w:p>
    <w:p w14:paraId="1592635A" w14:textId="77777777" w:rsidR="00E6153C" w:rsidRPr="00CB56EC" w:rsidRDefault="00E6153C">
      <w:pPr>
        <w:jc w:val="both"/>
        <w:rPr>
          <w:rFonts w:eastAsiaTheme="minorHAnsi"/>
          <w:bCs/>
          <w:kern w:val="2"/>
          <w:lang w:eastAsia="tr-TR"/>
          <w14:ligatures w14:val="standardContextual"/>
        </w:rPr>
      </w:pPr>
      <w:r w:rsidRPr="00CB56EC">
        <w:rPr>
          <w:rFonts w:eastAsiaTheme="minorHAnsi"/>
          <w:bCs/>
          <w:kern w:val="2"/>
          <w:lang w:eastAsia="tr-TR"/>
          <w14:ligatures w14:val="standardContextual"/>
        </w:rPr>
        <w:t>Saygıdeğer Paydaşlarımız,</w:t>
      </w:r>
    </w:p>
    <w:p w14:paraId="2BFA3230" w14:textId="77777777" w:rsidR="00E6153C" w:rsidRPr="00CB56EC" w:rsidRDefault="00E6153C">
      <w:pPr>
        <w:jc w:val="both"/>
        <w:rPr>
          <w:rFonts w:eastAsiaTheme="minorHAnsi"/>
          <w:bCs/>
          <w:kern w:val="2"/>
          <w:lang w:eastAsia="tr-TR"/>
          <w14:ligatures w14:val="standardContextual"/>
        </w:rPr>
      </w:pPr>
    </w:p>
    <w:p w14:paraId="72710F00" w14:textId="2F55029B" w:rsidR="00890315" w:rsidRPr="00890315" w:rsidRDefault="00890315">
      <w:pPr>
        <w:jc w:val="both"/>
        <w:rPr>
          <w:rFonts w:eastAsiaTheme="minorHAnsi"/>
          <w:bCs/>
          <w:kern w:val="2"/>
          <w:lang w:eastAsia="tr-TR"/>
          <w14:ligatures w14:val="standardContextual"/>
        </w:rPr>
      </w:pPr>
      <w:bookmarkStart w:id="38" w:name="_Hlk197000754"/>
      <w:r w:rsidRPr="00890315">
        <w:rPr>
          <w:rFonts w:eastAsiaTheme="minorHAnsi"/>
          <w:bCs/>
          <w:kern w:val="2"/>
          <w:lang w:eastAsia="tr-TR"/>
          <w14:ligatures w14:val="standardContextual"/>
        </w:rPr>
        <w:t xml:space="preserve">2025 yılının ilk çeyreği, küresel ekonomi açısından belirsizliklerin arttığı bir dönem olmuştur. ABD'nin Çin'e yönelik yeni gümrük tarifeleri ve diğer ülkelere uyguladığı ticaret kısıtlamaları, uluslararası ticaret akışlarını olumsuz etkilemiş, bu durum küresel büyüme beklentilerinin aşağı yönlü revize edilmesine neden olmuştur. Birleşmiş Milletler Ticaret ve Kalkınma Konferansı (UNCTAD), 2025 için küresel büyüme tahminini </w:t>
      </w:r>
      <w:proofErr w:type="gramStart"/>
      <w:r w:rsidRPr="00890315">
        <w:rPr>
          <w:rFonts w:eastAsiaTheme="minorHAnsi"/>
          <w:bCs/>
          <w:kern w:val="2"/>
          <w:lang w:eastAsia="tr-TR"/>
          <w14:ligatures w14:val="standardContextual"/>
        </w:rPr>
        <w:t>%2</w:t>
      </w:r>
      <w:r>
        <w:rPr>
          <w:rFonts w:eastAsiaTheme="minorHAnsi"/>
          <w:bCs/>
          <w:kern w:val="2"/>
          <w:lang w:eastAsia="tr-TR"/>
          <w14:ligatures w14:val="standardContextual"/>
        </w:rPr>
        <w:t>.</w:t>
      </w:r>
      <w:r w:rsidRPr="00890315">
        <w:rPr>
          <w:rFonts w:eastAsiaTheme="minorHAnsi"/>
          <w:bCs/>
          <w:kern w:val="2"/>
          <w:lang w:eastAsia="tr-TR"/>
          <w14:ligatures w14:val="standardContextual"/>
        </w:rPr>
        <w:t>3</w:t>
      </w:r>
      <w:proofErr w:type="gramEnd"/>
      <w:r w:rsidRPr="00890315">
        <w:rPr>
          <w:rFonts w:eastAsiaTheme="minorHAnsi"/>
          <w:bCs/>
          <w:kern w:val="2"/>
          <w:lang w:eastAsia="tr-TR"/>
          <w14:ligatures w14:val="standardContextual"/>
        </w:rPr>
        <w:t xml:space="preserve">'e düşürmüştür. Bu gelişmeler, dünya genelinde ekonomik faaliyetlerde yavaşlamaya ve finansal piyasalarda dalgalanmalara yol açmıştır. </w:t>
      </w:r>
    </w:p>
    <w:p w14:paraId="765957DA" w14:textId="6CE5A8DD" w:rsidR="00890315" w:rsidRDefault="00890315">
      <w:pPr>
        <w:jc w:val="both"/>
        <w:rPr>
          <w:rFonts w:eastAsiaTheme="minorHAnsi"/>
          <w:bCs/>
          <w:kern w:val="2"/>
          <w:lang w:eastAsia="tr-TR"/>
          <w14:ligatures w14:val="standardContextual"/>
        </w:rPr>
      </w:pPr>
      <w:r w:rsidRPr="00890315">
        <w:rPr>
          <w:rFonts w:eastAsiaTheme="minorHAnsi"/>
          <w:bCs/>
          <w:kern w:val="2"/>
          <w:lang w:eastAsia="tr-TR"/>
          <w14:ligatures w14:val="standardContextual"/>
        </w:rPr>
        <w:t xml:space="preserve">Türkiye ekonomisi ise 2024 yılını </w:t>
      </w:r>
      <w:proofErr w:type="gramStart"/>
      <w:r w:rsidRPr="00890315">
        <w:rPr>
          <w:rFonts w:eastAsiaTheme="minorHAnsi"/>
          <w:bCs/>
          <w:kern w:val="2"/>
          <w:lang w:eastAsia="tr-TR"/>
          <w14:ligatures w14:val="standardContextual"/>
        </w:rPr>
        <w:t>%3</w:t>
      </w:r>
      <w:r>
        <w:rPr>
          <w:rFonts w:eastAsiaTheme="minorHAnsi"/>
          <w:bCs/>
          <w:kern w:val="2"/>
          <w:lang w:eastAsia="tr-TR"/>
          <w14:ligatures w14:val="standardContextual"/>
        </w:rPr>
        <w:t>.</w:t>
      </w:r>
      <w:r w:rsidRPr="00890315">
        <w:rPr>
          <w:rFonts w:eastAsiaTheme="minorHAnsi"/>
          <w:bCs/>
          <w:kern w:val="2"/>
          <w:lang w:eastAsia="tr-TR"/>
          <w14:ligatures w14:val="standardContextual"/>
        </w:rPr>
        <w:t>2</w:t>
      </w:r>
      <w:proofErr w:type="gramEnd"/>
      <w:r w:rsidRPr="00890315">
        <w:rPr>
          <w:rFonts w:eastAsiaTheme="minorHAnsi"/>
          <w:bCs/>
          <w:kern w:val="2"/>
          <w:lang w:eastAsia="tr-TR"/>
          <w14:ligatures w14:val="standardContextual"/>
        </w:rPr>
        <w:t xml:space="preserve">'lik bir büyüme oranıyla tamamlamıştır. Öte yandan, 2025'in </w:t>
      </w:r>
      <w:proofErr w:type="gramStart"/>
      <w:r w:rsidRPr="00890315">
        <w:rPr>
          <w:rFonts w:eastAsiaTheme="minorHAnsi"/>
          <w:bCs/>
          <w:kern w:val="2"/>
          <w:lang w:eastAsia="tr-TR"/>
          <w14:ligatures w14:val="standardContextual"/>
        </w:rPr>
        <w:t>Mart</w:t>
      </w:r>
      <w:proofErr w:type="gramEnd"/>
      <w:r w:rsidRPr="00890315">
        <w:rPr>
          <w:rFonts w:eastAsiaTheme="minorHAnsi"/>
          <w:bCs/>
          <w:kern w:val="2"/>
          <w:lang w:eastAsia="tr-TR"/>
          <w14:ligatures w14:val="standardContextual"/>
        </w:rPr>
        <w:t xml:space="preserve"> ayında enflasyon oranı %38</w:t>
      </w:r>
      <w:r>
        <w:rPr>
          <w:rFonts w:eastAsiaTheme="minorHAnsi"/>
          <w:bCs/>
          <w:kern w:val="2"/>
          <w:lang w:eastAsia="tr-TR"/>
          <w14:ligatures w14:val="standardContextual"/>
        </w:rPr>
        <w:t>.</w:t>
      </w:r>
      <w:r w:rsidRPr="00890315">
        <w:rPr>
          <w:rFonts w:eastAsiaTheme="minorHAnsi"/>
          <w:bCs/>
          <w:kern w:val="2"/>
          <w:lang w:eastAsia="tr-TR"/>
          <w14:ligatures w14:val="standardContextual"/>
        </w:rPr>
        <w:t xml:space="preserve">1 seviyesine gerilemiş ve bu durum ekonomik istikrarın tesisi açısından olumlu yansımıştır. Türkiye Cumhuriyet Merkez Bankası’nın (TCMB) uyguladığı sıkı para politikaları ve yapısal reformlar, enflasyonla mücadelede kararlılığın bir göstergesidir. Para politikalarındaki sıkı duruşun ve kararlılığın etkisiyle, yılın ilerleyen dönemlerinde de enflasyonun düşüş eğilimini sürdüreceği beklenmektedir. </w:t>
      </w:r>
    </w:p>
    <w:p w14:paraId="5109E307" w14:textId="77777777" w:rsidR="00890315" w:rsidRPr="00890315" w:rsidRDefault="00890315">
      <w:pPr>
        <w:jc w:val="both"/>
        <w:rPr>
          <w:rFonts w:eastAsiaTheme="minorHAnsi"/>
          <w:bCs/>
          <w:kern w:val="2"/>
          <w:lang w:eastAsia="tr-TR"/>
          <w14:ligatures w14:val="standardContextual"/>
        </w:rPr>
      </w:pPr>
    </w:p>
    <w:p w14:paraId="5C8C32EA" w14:textId="26758F85" w:rsidR="00890315" w:rsidRDefault="00890315">
      <w:pPr>
        <w:jc w:val="both"/>
        <w:rPr>
          <w:rFonts w:eastAsiaTheme="minorHAnsi"/>
          <w:bCs/>
          <w:kern w:val="2"/>
          <w:lang w:eastAsia="tr-TR"/>
          <w14:ligatures w14:val="standardContextual"/>
        </w:rPr>
      </w:pPr>
      <w:r w:rsidRPr="00890315">
        <w:rPr>
          <w:rFonts w:eastAsiaTheme="minorHAnsi"/>
          <w:bCs/>
          <w:kern w:val="2"/>
          <w:lang w:eastAsia="tr-TR"/>
          <w14:ligatures w14:val="standardContextual"/>
        </w:rPr>
        <w:t xml:space="preserve">Hayat Finans olarak, bu zorlu ekonomik koşullara rağmen dijital bankacılık alanındaki liderliğimizi sürdürmekteyiz. </w:t>
      </w:r>
      <w:r>
        <w:rPr>
          <w:rFonts w:eastAsiaTheme="minorHAnsi"/>
          <w:bCs/>
          <w:kern w:val="2"/>
          <w:lang w:eastAsia="tr-TR"/>
          <w14:ligatures w14:val="standardContextual"/>
        </w:rPr>
        <w:t xml:space="preserve">31 Mart </w:t>
      </w:r>
      <w:r w:rsidRPr="00890315">
        <w:rPr>
          <w:rFonts w:eastAsiaTheme="minorHAnsi"/>
          <w:bCs/>
          <w:kern w:val="2"/>
          <w:lang w:eastAsia="tr-TR"/>
          <w14:ligatures w14:val="standardContextual"/>
        </w:rPr>
        <w:t>202</w:t>
      </w:r>
      <w:r>
        <w:rPr>
          <w:rFonts w:eastAsiaTheme="minorHAnsi"/>
          <w:bCs/>
          <w:kern w:val="2"/>
          <w:lang w:eastAsia="tr-TR"/>
          <w14:ligatures w14:val="standardContextual"/>
        </w:rPr>
        <w:t>5</w:t>
      </w:r>
      <w:r w:rsidRPr="00890315">
        <w:rPr>
          <w:rFonts w:eastAsiaTheme="minorHAnsi"/>
          <w:bCs/>
          <w:kern w:val="2"/>
          <w:lang w:eastAsia="tr-TR"/>
          <w14:ligatures w14:val="standardContextual"/>
        </w:rPr>
        <w:t xml:space="preserve"> </w:t>
      </w:r>
      <w:r>
        <w:rPr>
          <w:rFonts w:eastAsiaTheme="minorHAnsi"/>
          <w:bCs/>
          <w:kern w:val="2"/>
          <w:lang w:eastAsia="tr-TR"/>
          <w14:ligatures w14:val="standardContextual"/>
        </w:rPr>
        <w:t>itibarıyla</w:t>
      </w:r>
      <w:r w:rsidRPr="00890315">
        <w:rPr>
          <w:rFonts w:eastAsiaTheme="minorHAnsi"/>
          <w:bCs/>
          <w:kern w:val="2"/>
          <w:lang w:eastAsia="tr-TR"/>
          <w14:ligatures w14:val="standardContextual"/>
        </w:rPr>
        <w:t xml:space="preserve"> aktif büyüklüğümüzü </w:t>
      </w:r>
      <w:proofErr w:type="gramStart"/>
      <w:r w:rsidRPr="00890315">
        <w:rPr>
          <w:rFonts w:eastAsiaTheme="minorHAnsi"/>
          <w:bCs/>
          <w:kern w:val="2"/>
          <w:lang w:eastAsia="tr-TR"/>
          <w14:ligatures w14:val="standardContextual"/>
        </w:rPr>
        <w:t>1</w:t>
      </w:r>
      <w:r>
        <w:rPr>
          <w:rFonts w:eastAsiaTheme="minorHAnsi"/>
          <w:bCs/>
          <w:kern w:val="2"/>
          <w:lang w:eastAsia="tr-TR"/>
          <w14:ligatures w14:val="standardContextual"/>
        </w:rPr>
        <w:t>4</w:t>
      </w:r>
      <w:r w:rsidR="001F76C7">
        <w:rPr>
          <w:rFonts w:eastAsiaTheme="minorHAnsi"/>
          <w:bCs/>
          <w:kern w:val="2"/>
          <w:lang w:eastAsia="tr-TR"/>
          <w14:ligatures w14:val="standardContextual"/>
        </w:rPr>
        <w:t>.</w:t>
      </w:r>
      <w:r>
        <w:rPr>
          <w:rFonts w:eastAsiaTheme="minorHAnsi"/>
          <w:bCs/>
          <w:kern w:val="2"/>
          <w:lang w:eastAsia="tr-TR"/>
          <w14:ligatures w14:val="standardContextual"/>
        </w:rPr>
        <w:t>5</w:t>
      </w:r>
      <w:proofErr w:type="gramEnd"/>
      <w:r w:rsidRPr="00890315">
        <w:rPr>
          <w:rFonts w:eastAsiaTheme="minorHAnsi"/>
          <w:bCs/>
          <w:kern w:val="2"/>
          <w:lang w:eastAsia="tr-TR"/>
          <w14:ligatures w14:val="standardContextual"/>
        </w:rPr>
        <w:t xml:space="preserve"> milyar TL'ye ulaştırarak, müşteri odaklı hizmet anlayışımızı pekiştirdik. Teknolojik altyapımızı güçlendirmeye ve yenilikçi finansal çözümler sunmaya devam ediyoruz. Finansal kapsayıcılığı artırmak ve toplumun her kesimine ulaşmak amacıyla, dijital platformlarımızı daha erişilebilir hale getirmek için çalışmalarımızı sürdürüyoruz.</w:t>
      </w:r>
    </w:p>
    <w:p w14:paraId="76DE663B" w14:textId="77777777" w:rsidR="00890315" w:rsidRPr="00890315" w:rsidRDefault="00890315">
      <w:pPr>
        <w:jc w:val="both"/>
        <w:rPr>
          <w:rFonts w:eastAsiaTheme="minorHAnsi"/>
          <w:bCs/>
          <w:kern w:val="2"/>
          <w:lang w:eastAsia="tr-TR"/>
          <w14:ligatures w14:val="standardContextual"/>
        </w:rPr>
      </w:pPr>
    </w:p>
    <w:p w14:paraId="098A2A6E" w14:textId="3A123784" w:rsidR="00890315" w:rsidRDefault="00890315" w:rsidP="00890315">
      <w:pPr>
        <w:jc w:val="both"/>
        <w:rPr>
          <w:rFonts w:eastAsiaTheme="minorHAnsi"/>
          <w:bCs/>
          <w:kern w:val="2"/>
          <w:lang w:eastAsia="tr-TR"/>
          <w14:ligatures w14:val="standardContextual"/>
        </w:rPr>
      </w:pPr>
      <w:r w:rsidRPr="00890315">
        <w:rPr>
          <w:rFonts w:eastAsiaTheme="minorHAnsi"/>
          <w:bCs/>
          <w:kern w:val="2"/>
          <w:lang w:eastAsia="tr-TR"/>
          <w14:ligatures w14:val="standardContextual"/>
        </w:rPr>
        <w:t>2025 yılında da şeffaflık, güvenilirlik ve sürdürülebilirlik ilkelerimiz doğrultusunda, siz değerli paydaşlarımızın beklenti ve ihtiyaçlarına yönelik çözümler geliştirmeye devam edeceğiz. Hayat Holding'in güçlü desteğiyle, dijital bankacılık alanında yenilikçi adımlar atarak sektördeki konumumuzu daha da güçlendirmeyi hedefliyoruz.</w:t>
      </w:r>
    </w:p>
    <w:p w14:paraId="67E89D3D" w14:textId="77777777" w:rsidR="00890315" w:rsidRPr="00890315" w:rsidRDefault="00890315">
      <w:pPr>
        <w:jc w:val="both"/>
        <w:rPr>
          <w:rFonts w:eastAsiaTheme="minorHAnsi"/>
          <w:bCs/>
          <w:kern w:val="2"/>
          <w:lang w:eastAsia="tr-TR"/>
          <w14:ligatures w14:val="standardContextual"/>
        </w:rPr>
      </w:pPr>
    </w:p>
    <w:p w14:paraId="4C1BCDF3" w14:textId="5F79A2AF" w:rsidR="00890315" w:rsidRPr="00566FB7" w:rsidRDefault="00890315" w:rsidP="00056F89">
      <w:pPr>
        <w:jc w:val="both"/>
        <w:rPr>
          <w:rFonts w:eastAsiaTheme="minorHAnsi"/>
          <w:bCs/>
          <w:kern w:val="2"/>
          <w:lang w:eastAsia="tr-TR"/>
          <w14:ligatures w14:val="standardContextual"/>
        </w:rPr>
      </w:pPr>
      <w:r w:rsidRPr="00890315">
        <w:rPr>
          <w:rFonts w:eastAsiaTheme="minorHAnsi"/>
          <w:bCs/>
          <w:kern w:val="2"/>
          <w:lang w:eastAsia="tr-TR"/>
          <w14:ligatures w14:val="standardContextual"/>
        </w:rPr>
        <w:t>Bu vesileyle, bankamızın tüm çalışanlarına, iş ortaklarımıza ve bizlere duydukları güvenle destek veren siz değerli müşterilerimize teşekkür ederim. Birlikte daha nice başarılara imza atacağımıza olan inancımla, 2025 yılının tüm paydaşlarımız için sağlık, huzur ve başarı dolu geçmesini dilerim.</w:t>
      </w:r>
    </w:p>
    <w:p w14:paraId="1DAF52C0" w14:textId="77777777" w:rsidR="00E6153C" w:rsidRDefault="00E6153C">
      <w:pPr>
        <w:jc w:val="both"/>
        <w:rPr>
          <w:rFonts w:eastAsiaTheme="minorHAnsi"/>
          <w:bCs/>
          <w:kern w:val="2"/>
          <w:lang w:eastAsia="tr-TR"/>
          <w14:ligatures w14:val="standardContextual"/>
        </w:rPr>
      </w:pPr>
    </w:p>
    <w:p w14:paraId="6A0641F3" w14:textId="77777777" w:rsidR="00E6153C" w:rsidRPr="00CB56EC" w:rsidRDefault="00E6153C">
      <w:pPr>
        <w:jc w:val="both"/>
        <w:rPr>
          <w:rFonts w:eastAsiaTheme="minorHAnsi"/>
          <w:bCs/>
          <w:kern w:val="2"/>
          <w:lang w:eastAsia="tr-TR"/>
          <w14:ligatures w14:val="standardContextual"/>
        </w:rPr>
      </w:pPr>
      <w:r w:rsidRPr="00CB56EC">
        <w:rPr>
          <w:rFonts w:eastAsiaTheme="minorHAnsi"/>
          <w:bCs/>
          <w:kern w:val="2"/>
          <w:lang w:eastAsia="tr-TR"/>
          <w14:ligatures w14:val="standardContextual"/>
        </w:rPr>
        <w:t>Saygılarımla,</w:t>
      </w:r>
    </w:p>
    <w:bookmarkEnd w:id="38"/>
    <w:p w14:paraId="0D1CFBF2" w14:textId="77777777" w:rsidR="00E6153C" w:rsidRPr="00CB56EC" w:rsidRDefault="00E6153C" w:rsidP="00E6153C">
      <w:pPr>
        <w:autoSpaceDE w:val="0"/>
        <w:autoSpaceDN w:val="0"/>
        <w:adjustRightInd w:val="0"/>
        <w:jc w:val="both"/>
        <w:rPr>
          <w:b/>
          <w:spacing w:val="-6"/>
          <w:lang w:eastAsia="x-none"/>
        </w:rPr>
      </w:pPr>
    </w:p>
    <w:p w14:paraId="2BFA1F46" w14:textId="77777777" w:rsidR="00E6153C" w:rsidRPr="00CB56EC" w:rsidRDefault="00E6153C" w:rsidP="00E6153C">
      <w:pPr>
        <w:autoSpaceDE w:val="0"/>
        <w:autoSpaceDN w:val="0"/>
        <w:adjustRightInd w:val="0"/>
        <w:jc w:val="both"/>
        <w:rPr>
          <w:b/>
          <w:spacing w:val="-6"/>
          <w:lang w:eastAsia="x-none"/>
        </w:rPr>
      </w:pPr>
      <w:r w:rsidRPr="00CB56EC">
        <w:rPr>
          <w:b/>
          <w:spacing w:val="-6"/>
          <w:lang w:eastAsia="x-none"/>
        </w:rPr>
        <w:t>Ahmet Yahya KİĞILI</w:t>
      </w:r>
    </w:p>
    <w:p w14:paraId="358E8849" w14:textId="77777777" w:rsidR="00E6153C" w:rsidRPr="00CB56EC" w:rsidRDefault="00E6153C" w:rsidP="00E6153C">
      <w:pPr>
        <w:autoSpaceDE w:val="0"/>
        <w:autoSpaceDN w:val="0"/>
        <w:adjustRightInd w:val="0"/>
        <w:jc w:val="both"/>
        <w:rPr>
          <w:spacing w:val="-6"/>
          <w:lang w:eastAsia="x-none"/>
        </w:rPr>
      </w:pPr>
      <w:r w:rsidRPr="00CB56EC">
        <w:rPr>
          <w:spacing w:val="-6"/>
          <w:lang w:eastAsia="x-none"/>
        </w:rPr>
        <w:t>Yönetim Kurulu Başkanı</w:t>
      </w:r>
    </w:p>
    <w:p w14:paraId="380F39C7" w14:textId="77777777" w:rsidR="00E6153C" w:rsidRPr="00CB56EC" w:rsidRDefault="00E6153C" w:rsidP="00E6153C"/>
    <w:p w14:paraId="3B28584B" w14:textId="77777777" w:rsidR="00E6153C" w:rsidRPr="00CB56EC" w:rsidRDefault="00E6153C" w:rsidP="00E6153C">
      <w:pPr>
        <w:pageBreakBefore/>
        <w:jc w:val="both"/>
        <w:rPr>
          <w:b/>
        </w:rPr>
      </w:pPr>
      <w:r w:rsidRPr="00CB56EC">
        <w:rPr>
          <w:b/>
        </w:rPr>
        <w:lastRenderedPageBreak/>
        <w:t>Genel Müdür’ün Mesajı</w:t>
      </w:r>
    </w:p>
    <w:p w14:paraId="15CFF649" w14:textId="77777777" w:rsidR="00E6153C" w:rsidRPr="009225F5" w:rsidRDefault="00E6153C">
      <w:pPr>
        <w:jc w:val="both"/>
        <w:rPr>
          <w:b/>
          <w:sz w:val="10"/>
        </w:rPr>
      </w:pPr>
    </w:p>
    <w:p w14:paraId="66281B78" w14:textId="77777777" w:rsidR="00E6153C" w:rsidRPr="00CB56EC" w:rsidRDefault="00E6153C" w:rsidP="00056F89">
      <w:pPr>
        <w:jc w:val="both"/>
        <w:rPr>
          <w:rFonts w:eastAsiaTheme="minorHAnsi"/>
          <w:bCs/>
          <w:kern w:val="2"/>
          <w:lang w:eastAsia="tr-TR"/>
          <w14:ligatures w14:val="standardContextual"/>
        </w:rPr>
      </w:pPr>
      <w:r w:rsidRPr="00CB56EC">
        <w:rPr>
          <w:rFonts w:eastAsiaTheme="minorHAnsi"/>
          <w:bCs/>
          <w:kern w:val="2"/>
          <w:lang w:eastAsia="tr-TR"/>
          <w14:ligatures w14:val="standardContextual"/>
        </w:rPr>
        <w:t>Değerli Paydaşlarımız,</w:t>
      </w:r>
    </w:p>
    <w:p w14:paraId="2BB2B957" w14:textId="77777777" w:rsidR="00E6153C" w:rsidRPr="009225F5" w:rsidRDefault="00E6153C" w:rsidP="00056F89">
      <w:pPr>
        <w:jc w:val="both"/>
        <w:rPr>
          <w:rFonts w:eastAsiaTheme="minorHAnsi"/>
          <w:bCs/>
          <w:kern w:val="2"/>
          <w:sz w:val="12"/>
          <w:lang w:eastAsia="tr-TR"/>
          <w14:ligatures w14:val="standardContextual"/>
        </w:rPr>
      </w:pPr>
      <w:bookmarkStart w:id="39" w:name="_Hlk197000796"/>
    </w:p>
    <w:p w14:paraId="5230F7A3" w14:textId="48B96A65" w:rsidR="003B7851" w:rsidRDefault="003B7851">
      <w:pPr>
        <w:jc w:val="both"/>
      </w:pPr>
      <w:r w:rsidRPr="00D5342E">
        <w:t>2025 yılı, küresel ekonomi açısından önemli bir dönemeçte başlamıştır. Küresel enflasyonun yavaşlaması ve büyük ekonomilerde uygulanan faiz indirimleri, büyüme beklentilerini etkilemekte ve küresel ticaretin seyrini yönlendirmektedir. ABD Merkez Bankası (FED) ve Avrupa Merkez Bankası (ECB) tarafından alınan faiz kararları, ekonomik istikrarı desteklemeye yönelik adımlar olarak öne çıkmaktadır. Türkiye, bu küresel gelişmelerin etkisiyle ekonomik temellerini güçlendirerek istikrarlı bir büyüme sağlama çabalarına devam etmektedir. 2025 yılı itibarıyla, dünya ekonomisindeki gelişmeler Türkiye’ye farklı fırsatlar sunarken, küresel ticaretin yeniden şekillenmesi de ülkemiz için yeni dinamikler yaratmaktadır.</w:t>
      </w:r>
    </w:p>
    <w:p w14:paraId="0C338C9F" w14:textId="77777777" w:rsidR="003B7851" w:rsidRPr="00D5342E" w:rsidRDefault="003B7851">
      <w:pPr>
        <w:jc w:val="both"/>
      </w:pPr>
    </w:p>
    <w:p w14:paraId="3B98F910" w14:textId="30A660C4" w:rsidR="003B7851" w:rsidRDefault="003B7851">
      <w:pPr>
        <w:jc w:val="both"/>
      </w:pPr>
      <w:r w:rsidRPr="00D5342E">
        <w:t>Türkiye ekonomisi, sıkı para politikalarının ve makro ihtiyati tedbirlerin olumlu etkileriyle büyümeye devam etmektedir.</w:t>
      </w:r>
      <w:r>
        <w:t xml:space="preserve"> </w:t>
      </w:r>
      <w:r w:rsidRPr="00D5342E">
        <w:t>2024 yılında elde edilen başarıların ardından, 2025 yılı için de enflasyon oranlarında düşüş beklenmektedir. Merkez Bankası’nın döviz rezervlerindeki artış, ülkemize uluslararası düzeyde güven kazandırmış ve kredi derecelendirme kuruluşlarından gelen olumlu değerlendirmeler, Türkiye’nin ekonomik görünümüne katkı sağlamıştır. Bankacılık sektörümüz, güçlü sermaye yapısı ve sağladığı istikrarlı büyüme ile ekonomiye destek olmaya devam etmektedir.</w:t>
      </w:r>
    </w:p>
    <w:p w14:paraId="79DB1119" w14:textId="77777777" w:rsidR="003B7851" w:rsidRPr="00D5342E" w:rsidRDefault="003B7851">
      <w:pPr>
        <w:jc w:val="both"/>
      </w:pPr>
    </w:p>
    <w:p w14:paraId="7697B446" w14:textId="4B6E704A" w:rsidR="003B7851" w:rsidRDefault="003B7851">
      <w:pPr>
        <w:jc w:val="both"/>
      </w:pPr>
      <w:r w:rsidRPr="003B7300">
        <w:t xml:space="preserve">Şubat 2025 itibarıyla, bankacılık sektörü </w:t>
      </w:r>
      <w:r>
        <w:t>aktif büyüklüğü</w:t>
      </w:r>
      <w:r w:rsidRPr="003B7300">
        <w:t xml:space="preserve"> </w:t>
      </w:r>
      <w:r>
        <w:t xml:space="preserve">yılbaşından bu yana </w:t>
      </w:r>
      <w:proofErr w:type="gramStart"/>
      <w:r w:rsidRPr="003B7300">
        <w:t>%</w:t>
      </w:r>
      <w:r>
        <w:t>5.2</w:t>
      </w:r>
      <w:proofErr w:type="gramEnd"/>
      <w:r>
        <w:t xml:space="preserve"> art</w:t>
      </w:r>
      <w:r w:rsidRPr="003B7300">
        <w:t>arak 3</w:t>
      </w:r>
      <w:r>
        <w:t>4.4</w:t>
      </w:r>
      <w:r w:rsidRPr="003B7300">
        <w:t xml:space="preserve"> trilyon TL’ye ulaşmış, katılım bankacılığı </w:t>
      </w:r>
      <w:r>
        <w:t>toplam aktif büyüklüğü</w:t>
      </w:r>
      <w:r w:rsidRPr="003B7300">
        <w:t xml:space="preserve"> </w:t>
      </w:r>
      <w:r>
        <w:t xml:space="preserve">ise </w:t>
      </w:r>
      <w:r w:rsidRPr="003B7300">
        <w:t>%</w:t>
      </w:r>
      <w:r>
        <w:t>6,1</w:t>
      </w:r>
      <w:r w:rsidRPr="003B7300">
        <w:t xml:space="preserve"> büyüyerek 2</w:t>
      </w:r>
      <w:r>
        <w:t>.8</w:t>
      </w:r>
      <w:r w:rsidRPr="003B7300">
        <w:t xml:space="preserve"> trilyon TL seviyesine çıkmıştır</w:t>
      </w:r>
      <w:r w:rsidRPr="008A2EC5">
        <w:t xml:space="preserve">. </w:t>
      </w:r>
      <w:r w:rsidRPr="00056F89">
        <w:t xml:space="preserve">Bankamız, aktif büyüklüğünü %15 artırarak </w:t>
      </w:r>
      <w:proofErr w:type="gramStart"/>
      <w:r w:rsidRPr="00056F89">
        <w:t>14.4</w:t>
      </w:r>
      <w:proofErr w:type="gramEnd"/>
      <w:r w:rsidRPr="00056F89">
        <w:t xml:space="preserve"> milyar TL’ye, topladığı fonları %6 artışla 10.0 milyar TL’ye ve kullandırdığı fonları %1.7 artışla 7.6 milyar TL’ye çıkarmayı başarmıştır. Gerçekleştirdiğimiz sermaye artışıyla güçlü sermaye yapımızı pekiştirmiş, sektörümüzdeki en sağlam finansal yapılar arasında yer almaya devam etmiş bulunmaktayız.</w:t>
      </w:r>
    </w:p>
    <w:p w14:paraId="01657D1B" w14:textId="77777777" w:rsidR="003B7851" w:rsidRPr="00D5342E" w:rsidRDefault="003B7851">
      <w:pPr>
        <w:jc w:val="both"/>
      </w:pPr>
    </w:p>
    <w:p w14:paraId="34EBDCFD" w14:textId="2D7D1B53" w:rsidR="003B7851" w:rsidRDefault="003B7851">
      <w:pPr>
        <w:jc w:val="both"/>
      </w:pPr>
      <w:r w:rsidRPr="00D5342E">
        <w:t xml:space="preserve">Türkiye’nin ilk dijital bankası olarak, müşteri deneyimini odağımıza alarak dijital süreçlerle erişilebilir ve pürüzsüz bankacılık deneyimini sunma hedefimizi sürdürdük. Bireysel Bankacılık alanındaki başarılarımızın yanı sıra, Tüzel Bankacılık tarafında da </w:t>
      </w:r>
      <w:r>
        <w:t xml:space="preserve">yenilikçi </w:t>
      </w:r>
      <w:r w:rsidRPr="00D5342E">
        <w:t>çözümler sunarak Türkiye ekonomisine katkı sağladık.</w:t>
      </w:r>
    </w:p>
    <w:p w14:paraId="338E0091" w14:textId="77777777" w:rsidR="003B7851" w:rsidRPr="00D5342E" w:rsidRDefault="003B7851">
      <w:pPr>
        <w:jc w:val="both"/>
      </w:pPr>
    </w:p>
    <w:p w14:paraId="57899D9E" w14:textId="69B88F9B" w:rsidR="003B7851" w:rsidRDefault="003B7851">
      <w:pPr>
        <w:jc w:val="both"/>
      </w:pPr>
      <w:r w:rsidRPr="00D5342E">
        <w:t>Bankacılığı, dijital bir ekosistemle yeniden tasarlama vizyonumuz doğrultusunda, Hayat Pay ile yenilikçi bir mobil cüzdan oluşturduk. Bu platform, kullanıcıların günlük ödemelerini kolaylaştırırken, finansal teknolojilerde yeni bir dönemin kapılarını aralamıştır. Ayrıca, dijitalleşmenin temel taşlarından biri olan yapay zekâ konusunda önemli adımlar attık ve bu alanda geliştirdiğimiz çözümlerle müşteri deneyimini daha verimli hale getirmeyi amaçladık. 2025 yılında, yapay zekâ destekli çözümlerle hizmetlerimizi daha da ileriye taşıyacağız.</w:t>
      </w:r>
    </w:p>
    <w:p w14:paraId="686A1618" w14:textId="77777777" w:rsidR="003B7851" w:rsidRPr="00D5342E" w:rsidRDefault="003B7851">
      <w:pPr>
        <w:jc w:val="both"/>
      </w:pPr>
    </w:p>
    <w:p w14:paraId="557089B8" w14:textId="48DE84B7" w:rsidR="003B7851" w:rsidRDefault="003B7851">
      <w:pPr>
        <w:jc w:val="both"/>
      </w:pPr>
      <w:r w:rsidRPr="00D5342E">
        <w:t>2025 yılı için belirlediğimiz sürdürülebilir büyüme stratejilerimiz doğrultusunda, teknolojiyi daha etkin kullanarak, ülkemizin ekonomik ve sosyal kalkınmasına katkı sağlamaya devam edeceğiz. Müşterilerimizin memnuniyetini en öncelikli hedefimiz olarak koruyacak, yenilikçi ürün ve hizmetlerimizle bankacılıkla ilgili yeni standartlar oluşturacağız.</w:t>
      </w:r>
    </w:p>
    <w:p w14:paraId="1B962CD6" w14:textId="77777777" w:rsidR="003B7851" w:rsidRPr="00D5342E" w:rsidRDefault="003B7851">
      <w:pPr>
        <w:jc w:val="both"/>
      </w:pPr>
    </w:p>
    <w:p w14:paraId="59603115" w14:textId="77777777" w:rsidR="003B7851" w:rsidRPr="00D5342E" w:rsidRDefault="003B7851">
      <w:pPr>
        <w:jc w:val="both"/>
      </w:pPr>
      <w:r w:rsidRPr="00D5342E">
        <w:t>Başarılarımızda pay sahibi olan tüm çalışanlarımıza, iş ortaklarımıza, yatırımcılarımıza ve bize güvenen kıymetli müşterilerimize teşekkür ederim.</w:t>
      </w:r>
    </w:p>
    <w:bookmarkEnd w:id="39"/>
    <w:p w14:paraId="105EBCD5" w14:textId="77777777" w:rsidR="00E6153C" w:rsidRPr="009225F5" w:rsidRDefault="00E6153C" w:rsidP="00E6153C">
      <w:pPr>
        <w:jc w:val="both"/>
        <w:rPr>
          <w:rFonts w:eastAsiaTheme="minorHAnsi"/>
          <w:bCs/>
          <w:kern w:val="2"/>
          <w:lang w:eastAsia="tr-TR"/>
          <w14:ligatures w14:val="standardContextual"/>
        </w:rPr>
      </w:pPr>
    </w:p>
    <w:p w14:paraId="1D7EF486" w14:textId="77777777" w:rsidR="00E6153C" w:rsidRPr="00CB56EC" w:rsidRDefault="00E6153C" w:rsidP="00E6153C">
      <w:pPr>
        <w:spacing w:line="120" w:lineRule="auto"/>
        <w:jc w:val="both"/>
        <w:rPr>
          <w:rFonts w:eastAsiaTheme="minorHAnsi"/>
          <w:bCs/>
          <w:kern w:val="2"/>
          <w:lang w:eastAsia="tr-TR"/>
          <w14:ligatures w14:val="standardContextual"/>
        </w:rPr>
      </w:pPr>
    </w:p>
    <w:p w14:paraId="2A77748D" w14:textId="77777777" w:rsidR="00E6153C" w:rsidRDefault="00E6153C" w:rsidP="00E6153C">
      <w:pPr>
        <w:jc w:val="both"/>
        <w:rPr>
          <w:rFonts w:eastAsiaTheme="minorHAnsi"/>
          <w:bCs/>
          <w:kern w:val="2"/>
          <w:lang w:eastAsia="tr-TR"/>
          <w14:ligatures w14:val="standardContextual"/>
        </w:rPr>
      </w:pPr>
      <w:r w:rsidRPr="00CB56EC">
        <w:rPr>
          <w:rFonts w:eastAsiaTheme="minorHAnsi"/>
          <w:bCs/>
          <w:kern w:val="2"/>
          <w:lang w:eastAsia="tr-TR"/>
          <w14:ligatures w14:val="standardContextual"/>
        </w:rPr>
        <w:t>Saygılarımla,</w:t>
      </w:r>
    </w:p>
    <w:p w14:paraId="43BEFDB8" w14:textId="77777777" w:rsidR="00E6153C" w:rsidRPr="009225F5" w:rsidRDefault="00E6153C" w:rsidP="00E6153C">
      <w:pPr>
        <w:jc w:val="both"/>
        <w:rPr>
          <w:rFonts w:eastAsiaTheme="minorHAnsi"/>
          <w:bCs/>
          <w:kern w:val="2"/>
          <w:sz w:val="4"/>
          <w:lang w:eastAsia="tr-TR"/>
          <w14:ligatures w14:val="standardContextual"/>
        </w:rPr>
      </w:pPr>
    </w:p>
    <w:p w14:paraId="1118540A" w14:textId="77777777" w:rsidR="00E6153C" w:rsidRPr="009225F5" w:rsidRDefault="00E6153C" w:rsidP="00E6153C">
      <w:pPr>
        <w:jc w:val="both"/>
        <w:rPr>
          <w:rFonts w:eastAsiaTheme="minorHAnsi"/>
          <w:bCs/>
          <w:kern w:val="2"/>
          <w:sz w:val="8"/>
          <w:lang w:eastAsia="tr-TR"/>
          <w14:ligatures w14:val="standardContextual"/>
        </w:rPr>
      </w:pPr>
    </w:p>
    <w:p w14:paraId="6D5CAF17" w14:textId="77777777" w:rsidR="00E6153C" w:rsidRPr="00CB56EC" w:rsidRDefault="00E6153C" w:rsidP="00E6153C">
      <w:pPr>
        <w:autoSpaceDE w:val="0"/>
        <w:autoSpaceDN w:val="0"/>
        <w:adjustRightInd w:val="0"/>
        <w:jc w:val="both"/>
        <w:rPr>
          <w:b/>
          <w:spacing w:val="-6"/>
          <w:lang w:eastAsia="x-none"/>
        </w:rPr>
      </w:pPr>
      <w:r w:rsidRPr="00CB56EC">
        <w:rPr>
          <w:b/>
          <w:spacing w:val="-6"/>
          <w:lang w:eastAsia="x-none"/>
        </w:rPr>
        <w:t>Galip KARAGÖZ</w:t>
      </w:r>
    </w:p>
    <w:p w14:paraId="17B5ECAF" w14:textId="77777777" w:rsidR="00E6153C" w:rsidRPr="00CB56EC" w:rsidRDefault="00E6153C" w:rsidP="00E6153C">
      <w:pPr>
        <w:autoSpaceDE w:val="0"/>
        <w:autoSpaceDN w:val="0"/>
        <w:adjustRightInd w:val="0"/>
        <w:jc w:val="both"/>
        <w:rPr>
          <w:b/>
        </w:rPr>
      </w:pPr>
      <w:r w:rsidRPr="00CB56EC">
        <w:rPr>
          <w:b/>
          <w:spacing w:val="-6"/>
          <w:lang w:eastAsia="x-none"/>
        </w:rPr>
        <w:t>Yönetim Kurulu Üyesi ve Genel Müdür</w:t>
      </w:r>
    </w:p>
    <w:p w14:paraId="3945BBA2" w14:textId="77777777" w:rsidR="00E6153C" w:rsidRPr="00CB56EC" w:rsidRDefault="00E6153C" w:rsidP="00E6153C">
      <w:pPr>
        <w:pageBreakBefore/>
        <w:rPr>
          <w:b/>
        </w:rPr>
      </w:pPr>
      <w:r w:rsidRPr="00CB56EC">
        <w:rPr>
          <w:b/>
        </w:rPr>
        <w:lastRenderedPageBreak/>
        <w:t>Finansal Durum, Performans ve Geleceğe Yönelik Beklentiler Hakkında Değerlendirme</w:t>
      </w:r>
    </w:p>
    <w:p w14:paraId="433C0952" w14:textId="77777777" w:rsidR="00E6153C" w:rsidRPr="00CB56EC" w:rsidRDefault="00E6153C" w:rsidP="00E6153C">
      <w:pPr>
        <w:rPr>
          <w:b/>
        </w:rPr>
      </w:pPr>
    </w:p>
    <w:p w14:paraId="713E75F6" w14:textId="1E5B74DB" w:rsidR="00E6153C" w:rsidRPr="00CB56EC" w:rsidRDefault="00E6153C" w:rsidP="00E6153C">
      <w:pPr>
        <w:pStyle w:val="BodyText"/>
        <w:rPr>
          <w:spacing w:val="-6"/>
        </w:rPr>
      </w:pPr>
      <w:r>
        <w:rPr>
          <w:spacing w:val="-6"/>
        </w:rPr>
        <w:t>31 Mart 2025</w:t>
      </w:r>
      <w:r w:rsidRPr="00CB56EC">
        <w:rPr>
          <w:spacing w:val="-6"/>
        </w:rPr>
        <w:t xml:space="preserve"> tarihi itibarıyla aktif </w:t>
      </w:r>
      <w:r w:rsidRPr="006008E1">
        <w:rPr>
          <w:spacing w:val="-6"/>
        </w:rPr>
        <w:t xml:space="preserve">büyüklüğümüz </w:t>
      </w:r>
      <w:r w:rsidR="006008E1" w:rsidRPr="006008E1">
        <w:rPr>
          <w:spacing w:val="-6"/>
        </w:rPr>
        <w:t>14,385,616</w:t>
      </w:r>
      <w:r w:rsidRPr="006008E1">
        <w:rPr>
          <w:spacing w:val="-6"/>
        </w:rPr>
        <w:t xml:space="preserve"> TL ve </w:t>
      </w:r>
      <w:proofErr w:type="spellStart"/>
      <w:r w:rsidRPr="006008E1">
        <w:rPr>
          <w:spacing w:val="-6"/>
        </w:rPr>
        <w:t>özkaynaklarımız</w:t>
      </w:r>
      <w:proofErr w:type="spellEnd"/>
      <w:r w:rsidRPr="006008E1">
        <w:rPr>
          <w:spacing w:val="-6"/>
        </w:rPr>
        <w:t xml:space="preserve"> ise </w:t>
      </w:r>
      <w:r w:rsidR="006008E1" w:rsidRPr="006008E1">
        <w:rPr>
          <w:spacing w:val="-6"/>
        </w:rPr>
        <w:t>2,536,169</w:t>
      </w:r>
      <w:r w:rsidRPr="006008E1">
        <w:rPr>
          <w:spacing w:val="-6"/>
        </w:rPr>
        <w:t xml:space="preserve"> TL</w:t>
      </w:r>
      <w:r w:rsidRPr="00CB56EC">
        <w:rPr>
          <w:spacing w:val="-6"/>
        </w:rPr>
        <w:t xml:space="preserve"> olarak gerçekleşmiştir.</w:t>
      </w:r>
    </w:p>
    <w:p w14:paraId="04406325" w14:textId="77777777" w:rsidR="00E6153C" w:rsidRPr="00CB56EC" w:rsidRDefault="00E6153C" w:rsidP="00E6153C">
      <w:pPr>
        <w:pStyle w:val="BodyText"/>
        <w:rPr>
          <w:spacing w:val="-6"/>
        </w:rPr>
      </w:pPr>
    </w:p>
    <w:p w14:paraId="352830D3" w14:textId="77777777" w:rsidR="00E6153C" w:rsidRPr="00CB56EC" w:rsidRDefault="00E6153C" w:rsidP="00E6153C">
      <w:pPr>
        <w:pStyle w:val="BodyText"/>
        <w:rPr>
          <w:spacing w:val="-6"/>
        </w:rPr>
      </w:pPr>
      <w:r w:rsidRPr="00CB56EC">
        <w:rPr>
          <w:spacing w:val="-6"/>
        </w:rPr>
        <w:t>Beklentimiz, faaliyete başladığımız andan itibaren, Bankamızın bütçesinde belirlenmiş büyüme ve karlılık hedefleri doğrultusunda, hızlı bir büyüme gerçekleştireceğimiz yönündedir.</w:t>
      </w:r>
    </w:p>
    <w:p w14:paraId="61E5D2D6" w14:textId="77777777" w:rsidR="00E6153C" w:rsidRPr="00CB56EC" w:rsidRDefault="00E6153C" w:rsidP="00E6153C">
      <w:pPr>
        <w:rPr>
          <w:b/>
        </w:rPr>
      </w:pPr>
    </w:p>
    <w:p w14:paraId="48D640D2" w14:textId="77777777" w:rsidR="00E6153C" w:rsidRPr="00CB56EC" w:rsidRDefault="00E6153C" w:rsidP="00E6153C">
      <w:pPr>
        <w:rPr>
          <w:b/>
        </w:rPr>
      </w:pPr>
      <w:r w:rsidRPr="00CB56EC">
        <w:rPr>
          <w:b/>
        </w:rPr>
        <w:t>Cari Dönem İçinde Meydana Gelen Önemli Olay ve İşlemler</w:t>
      </w:r>
    </w:p>
    <w:p w14:paraId="5E819366" w14:textId="77777777" w:rsidR="00E6153C" w:rsidRPr="00CB56EC" w:rsidRDefault="00E6153C" w:rsidP="00E6153C">
      <w:pPr>
        <w:rPr>
          <w:b/>
        </w:rPr>
      </w:pPr>
    </w:p>
    <w:p w14:paraId="0C58B429" w14:textId="77777777" w:rsidR="00E6153C" w:rsidRPr="001252D5" w:rsidRDefault="00E6153C" w:rsidP="00E6153C">
      <w:pPr>
        <w:pStyle w:val="BodyText"/>
        <w:rPr>
          <w:color w:val="000000"/>
        </w:rPr>
      </w:pPr>
      <w:r w:rsidRPr="001252D5">
        <w:rPr>
          <w:color w:val="000000"/>
          <w:lang w:eastAsia="en-US"/>
        </w:rPr>
        <w:t>Banka</w:t>
      </w:r>
      <w:r>
        <w:rPr>
          <w:color w:val="000000"/>
          <w:lang w:eastAsia="en-US"/>
        </w:rPr>
        <w:t xml:space="preserve"> </w:t>
      </w:r>
      <w:r w:rsidRPr="001252D5">
        <w:rPr>
          <w:color w:val="000000"/>
          <w:lang w:eastAsia="en-US"/>
        </w:rPr>
        <w:t>ödenmiş sermaye</w:t>
      </w:r>
      <w:r>
        <w:rPr>
          <w:color w:val="000000"/>
          <w:lang w:eastAsia="en-US"/>
        </w:rPr>
        <w:t>sinin</w:t>
      </w:r>
      <w:r w:rsidRPr="001252D5">
        <w:rPr>
          <w:color w:val="000000"/>
          <w:lang w:eastAsia="en-US"/>
        </w:rPr>
        <w:t xml:space="preserve"> 1</w:t>
      </w:r>
      <w:r>
        <w:rPr>
          <w:color w:val="000000"/>
          <w:lang w:eastAsia="en-US"/>
        </w:rPr>
        <w:t>,</w:t>
      </w:r>
      <w:r w:rsidRPr="001252D5">
        <w:rPr>
          <w:color w:val="000000"/>
          <w:lang w:eastAsia="en-US"/>
        </w:rPr>
        <w:t>500</w:t>
      </w:r>
      <w:r>
        <w:rPr>
          <w:color w:val="000000"/>
          <w:lang w:eastAsia="en-US"/>
        </w:rPr>
        <w:t>,</w:t>
      </w:r>
      <w:r w:rsidRPr="001252D5">
        <w:rPr>
          <w:color w:val="000000"/>
          <w:lang w:eastAsia="en-US"/>
        </w:rPr>
        <w:t>000 TL arttırılarak toplam 4</w:t>
      </w:r>
      <w:r>
        <w:rPr>
          <w:color w:val="000000"/>
          <w:lang w:eastAsia="en-US"/>
        </w:rPr>
        <w:t>,</w:t>
      </w:r>
      <w:r w:rsidRPr="001252D5">
        <w:rPr>
          <w:color w:val="000000"/>
          <w:lang w:eastAsia="en-US"/>
        </w:rPr>
        <w:t>500</w:t>
      </w:r>
      <w:r>
        <w:rPr>
          <w:color w:val="000000"/>
          <w:lang w:eastAsia="en-US"/>
        </w:rPr>
        <w:t>,</w:t>
      </w:r>
      <w:r w:rsidRPr="001252D5">
        <w:rPr>
          <w:color w:val="000000"/>
          <w:lang w:eastAsia="en-US"/>
        </w:rPr>
        <w:t>000</w:t>
      </w:r>
      <w:r>
        <w:rPr>
          <w:color w:val="000000"/>
          <w:lang w:eastAsia="en-US"/>
        </w:rPr>
        <w:t xml:space="preserve"> </w:t>
      </w:r>
      <w:r w:rsidRPr="001252D5">
        <w:rPr>
          <w:color w:val="000000"/>
          <w:lang w:eastAsia="en-US"/>
        </w:rPr>
        <w:t xml:space="preserve">TL’ye yükseltilmesi, </w:t>
      </w:r>
      <w:r>
        <w:rPr>
          <w:color w:val="000000"/>
          <w:lang w:eastAsia="en-US"/>
        </w:rPr>
        <w:t>2 Nisan 2025 tarihinde ticaret sicil gazetesinde tescil ve ilan edilmiş olup,</w:t>
      </w:r>
      <w:r w:rsidRPr="001252D5">
        <w:rPr>
          <w:color w:val="000000"/>
          <w:lang w:eastAsia="en-US"/>
        </w:rPr>
        <w:t xml:space="preserve"> </w:t>
      </w:r>
      <w:r>
        <w:rPr>
          <w:color w:val="000000"/>
          <w:lang w:eastAsia="en-US"/>
        </w:rPr>
        <w:t xml:space="preserve">sermaye artışına ilişkin olarak </w:t>
      </w:r>
      <w:r w:rsidRPr="001252D5">
        <w:rPr>
          <w:color w:val="000000"/>
          <w:lang w:eastAsia="en-US"/>
        </w:rPr>
        <w:t>Bankacılık Düzenleme ve Denetleme Kurum</w:t>
      </w:r>
      <w:r>
        <w:rPr>
          <w:color w:val="000000"/>
          <w:lang w:eastAsia="en-US"/>
        </w:rPr>
        <w:t>u’nun onayı beklenmektedir.</w:t>
      </w:r>
    </w:p>
    <w:p w14:paraId="5FEA195D" w14:textId="77777777" w:rsidR="00E6153C" w:rsidRPr="00CB56EC" w:rsidRDefault="00E6153C" w:rsidP="002F639E">
      <w:pPr>
        <w:pStyle w:val="BodyText2"/>
        <w:ind w:firstLine="0"/>
      </w:pPr>
    </w:p>
    <w:sectPr w:rsidR="00E6153C" w:rsidRPr="00CB56EC" w:rsidSect="00707191">
      <w:pgSz w:w="11907" w:h="16840" w:code="9"/>
      <w:pgMar w:top="1418" w:right="1197"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C5500" w14:textId="77777777" w:rsidR="00B6653A" w:rsidRDefault="00B6653A" w:rsidP="00223100">
      <w:r>
        <w:separator/>
      </w:r>
    </w:p>
  </w:endnote>
  <w:endnote w:type="continuationSeparator" w:id="0">
    <w:p w14:paraId="102A8C26" w14:textId="77777777" w:rsidR="00B6653A" w:rsidRDefault="00B6653A" w:rsidP="00223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DINPro-Light">
    <w:altName w:val="Times New Roman"/>
    <w:panose1 w:val="00000000000000000000"/>
    <w:charset w:val="00"/>
    <w:family w:val="roman"/>
    <w:notTrueType/>
    <w:pitch w:val="default"/>
  </w:font>
  <w:font w:name="Georgia">
    <w:altName w:val="Georgia"/>
    <w:panose1 w:val="02040502050405020303"/>
    <w:charset w:val="A2"/>
    <w:family w:val="roman"/>
    <w:pitch w:val="variable"/>
    <w:sig w:usb0="00000287" w:usb1="00000000" w:usb2="00000000" w:usb3="00000000" w:csb0="0000009F" w:csb1="00000000"/>
  </w:font>
  <w:font w:name="EYInterstate Light">
    <w:altName w:val="Calibri"/>
    <w:charset w:val="A2"/>
    <w:family w:val="auto"/>
    <w:pitch w:val="variable"/>
    <w:sig w:usb0="A00002AF" w:usb1="5000206A" w:usb2="00000000" w:usb3="00000000" w:csb0="0000009F"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TimesNewRomanPS-BoldMT">
    <w:altName w:val="Times New Roman"/>
    <w:panose1 w:val="00000000000000000000"/>
    <w:charset w:val="00"/>
    <w:family w:val="roman"/>
    <w:notTrueType/>
    <w:pitch w:val="default"/>
    <w:sig w:usb0="00000007" w:usb1="00000000" w:usb2="00000000" w:usb3="00000000" w:csb0="0000001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40059" w14:textId="77777777" w:rsidR="00EC2FCC" w:rsidRDefault="00EC2F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72E1E58" w14:textId="77777777" w:rsidR="00EC2FCC" w:rsidRDefault="00EC2FCC">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6610403"/>
      <w:docPartObj>
        <w:docPartGallery w:val="Page Numbers (Bottom of Page)"/>
        <w:docPartUnique/>
      </w:docPartObj>
    </w:sdtPr>
    <w:sdtEndPr>
      <w:rPr>
        <w:noProof/>
        <w:sz w:val="22"/>
        <w:szCs w:val="22"/>
      </w:rPr>
    </w:sdtEndPr>
    <w:sdtContent>
      <w:p w14:paraId="2C148544" w14:textId="7B22E669" w:rsidR="00EC2FCC" w:rsidRPr="00890E04" w:rsidRDefault="00EC2FCC">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394CC9">
          <w:rPr>
            <w:noProof/>
            <w:sz w:val="22"/>
            <w:szCs w:val="22"/>
          </w:rPr>
          <w:t>4</w:t>
        </w:r>
        <w:r w:rsidRPr="00890E04">
          <w:rPr>
            <w:noProof/>
            <w:sz w:val="22"/>
            <w:szCs w:val="22"/>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2920139"/>
      <w:docPartObj>
        <w:docPartGallery w:val="Page Numbers (Bottom of Page)"/>
        <w:docPartUnique/>
      </w:docPartObj>
    </w:sdtPr>
    <w:sdtEndPr>
      <w:rPr>
        <w:noProof/>
        <w:sz w:val="22"/>
        <w:szCs w:val="22"/>
      </w:rPr>
    </w:sdtEndPr>
    <w:sdtContent>
      <w:p w14:paraId="1F089051" w14:textId="65B2371A" w:rsidR="00EC2FCC" w:rsidRPr="00890E04" w:rsidRDefault="00EC2FCC">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394CC9">
          <w:rPr>
            <w:noProof/>
            <w:sz w:val="22"/>
            <w:szCs w:val="22"/>
          </w:rPr>
          <w:t>5</w:t>
        </w:r>
        <w:r w:rsidRPr="00890E04">
          <w:rPr>
            <w:noProof/>
            <w:sz w:val="22"/>
            <w:szCs w:val="22"/>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3634772"/>
      <w:docPartObj>
        <w:docPartGallery w:val="Page Numbers (Bottom of Page)"/>
        <w:docPartUnique/>
      </w:docPartObj>
    </w:sdtPr>
    <w:sdtEndPr>
      <w:rPr>
        <w:noProof/>
        <w:sz w:val="22"/>
        <w:szCs w:val="22"/>
      </w:rPr>
    </w:sdtEndPr>
    <w:sdtContent>
      <w:p w14:paraId="6F7ECE45" w14:textId="55738686" w:rsidR="00EC2FCC" w:rsidRPr="00890E04" w:rsidRDefault="00EC2FCC">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394CC9">
          <w:rPr>
            <w:noProof/>
            <w:sz w:val="22"/>
            <w:szCs w:val="22"/>
          </w:rPr>
          <w:t>6</w:t>
        </w:r>
        <w:r w:rsidRPr="00890E04">
          <w:rPr>
            <w:noProof/>
            <w:sz w:val="22"/>
            <w:szCs w:val="22"/>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647244"/>
      <w:docPartObj>
        <w:docPartGallery w:val="Page Numbers (Bottom of Page)"/>
        <w:docPartUnique/>
      </w:docPartObj>
    </w:sdtPr>
    <w:sdtEndPr>
      <w:rPr>
        <w:noProof/>
        <w:sz w:val="22"/>
        <w:szCs w:val="22"/>
      </w:rPr>
    </w:sdtEndPr>
    <w:sdtContent>
      <w:p w14:paraId="06F92BEC" w14:textId="161DFCDE" w:rsidR="00EC2FCC" w:rsidRPr="00890E04" w:rsidRDefault="00EC2FCC">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394CC9">
          <w:rPr>
            <w:noProof/>
            <w:sz w:val="22"/>
            <w:szCs w:val="22"/>
          </w:rPr>
          <w:t>7</w:t>
        </w:r>
        <w:r w:rsidRPr="00890E04">
          <w:rPr>
            <w:noProof/>
            <w:sz w:val="22"/>
            <w:szCs w:val="22"/>
          </w:rP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0898198"/>
      <w:docPartObj>
        <w:docPartGallery w:val="Page Numbers (Bottom of Page)"/>
        <w:docPartUnique/>
      </w:docPartObj>
    </w:sdtPr>
    <w:sdtEndPr>
      <w:rPr>
        <w:noProof/>
        <w:sz w:val="22"/>
        <w:szCs w:val="22"/>
      </w:rPr>
    </w:sdtEndPr>
    <w:sdtContent>
      <w:p w14:paraId="0FFEDC5B" w14:textId="5C5E72A0" w:rsidR="00EC2FCC" w:rsidRPr="00890E04" w:rsidRDefault="00EC2FCC">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394CC9">
          <w:rPr>
            <w:noProof/>
            <w:sz w:val="22"/>
            <w:szCs w:val="22"/>
          </w:rPr>
          <w:t>9</w:t>
        </w:r>
        <w:r w:rsidRPr="00890E04">
          <w:rPr>
            <w:noProof/>
            <w:sz w:val="22"/>
            <w:szCs w:val="22"/>
          </w:rP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0831955"/>
      <w:docPartObj>
        <w:docPartGallery w:val="Page Numbers (Bottom of Page)"/>
        <w:docPartUnique/>
      </w:docPartObj>
    </w:sdtPr>
    <w:sdtEndPr>
      <w:rPr>
        <w:noProof/>
        <w:sz w:val="22"/>
        <w:szCs w:val="22"/>
      </w:rPr>
    </w:sdtEndPr>
    <w:sdtContent>
      <w:p w14:paraId="6FBF3485" w14:textId="5D9B4DE2" w:rsidR="00EC2FCC" w:rsidRPr="00890E04" w:rsidRDefault="00EC2FCC">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394CC9">
          <w:rPr>
            <w:noProof/>
            <w:sz w:val="22"/>
            <w:szCs w:val="22"/>
          </w:rPr>
          <w:t>10</w:t>
        </w:r>
        <w:r w:rsidRPr="00890E04">
          <w:rPr>
            <w:noProof/>
            <w:sz w:val="22"/>
            <w:szCs w:val="22"/>
          </w:rPr>
          <w:fldChar w:fldCharType="end"/>
        </w:r>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5217458"/>
      <w:docPartObj>
        <w:docPartGallery w:val="Page Numbers (Bottom of Page)"/>
        <w:docPartUnique/>
      </w:docPartObj>
    </w:sdtPr>
    <w:sdtEndPr>
      <w:rPr>
        <w:noProof/>
        <w:sz w:val="22"/>
        <w:szCs w:val="22"/>
      </w:rPr>
    </w:sdtEndPr>
    <w:sdtContent>
      <w:p w14:paraId="41892CFF" w14:textId="52ABD3A1" w:rsidR="00EC2FCC" w:rsidRPr="00890E04" w:rsidRDefault="00EC2FCC">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394CC9">
          <w:rPr>
            <w:noProof/>
            <w:sz w:val="22"/>
            <w:szCs w:val="22"/>
          </w:rPr>
          <w:t>64</w:t>
        </w:r>
        <w:r w:rsidRPr="00890E04">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66971" w14:textId="77777777" w:rsidR="00EC2FCC" w:rsidRDefault="00EC2FCC">
    <w:pPr>
      <w:pStyle w:val="Footer"/>
      <w:framePr w:wrap="around" w:vAnchor="text" w:hAnchor="margin" w:xAlign="center" w:y="1"/>
      <w:rPr>
        <w:rStyle w:val="PageNumber"/>
        <w:sz w:val="20"/>
      </w:rPr>
    </w:pPr>
  </w:p>
  <w:p w14:paraId="4307FC34" w14:textId="1636EF07" w:rsidR="00EC2FCC" w:rsidRDefault="00EC2FC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BCDE1" w14:textId="6EF547A7" w:rsidR="004F70DA" w:rsidRPr="004F70DA" w:rsidRDefault="004F70DA" w:rsidP="004F70D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5E2FD" w14:textId="71065402" w:rsidR="00EC2FCC" w:rsidRPr="004724A0" w:rsidRDefault="00EC2FCC" w:rsidP="004724A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265F6" w14:textId="77777777" w:rsidR="00EC2FCC" w:rsidRDefault="00EC2FCC">
    <w:pPr>
      <w:pStyle w:val="Footer"/>
      <w:framePr w:wrap="around" w:vAnchor="text" w:hAnchor="margin" w:xAlign="center" w:y="1"/>
      <w:rPr>
        <w:rStyle w:val="PageNumber"/>
        <w:sz w:val="20"/>
      </w:rPr>
    </w:pPr>
  </w:p>
  <w:p w14:paraId="2CFE7DDD" w14:textId="77777777" w:rsidR="00EC2FCC" w:rsidRDefault="00EC2FCC">
    <w:pPr>
      <w:pStyle w:val="Footer"/>
    </w:pPr>
    <w:r>
      <w:rPr>
        <w:noProof/>
        <w:lang w:val="en-US"/>
      </w:rPr>
      <w:drawing>
        <wp:inline distT="0" distB="0" distL="0" distR="0" wp14:anchorId="3A2F458D" wp14:editId="428C09E4">
          <wp:extent cx="4250690" cy="593090"/>
          <wp:effectExtent l="0" t="0" r="0" b="0"/>
          <wp:docPr id="10" name="Resim 2" descr="C:\Users\ozdene\AppData\Local\Microsoft\Windows\INetCache\Content.Word\antetli-adr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ozdene\AppData\Local\Microsoft\Windows\INetCache\Content.Word\antetli-adre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50690" cy="593090"/>
                  </a:xfrm>
                  <a:prstGeom prst="rect">
                    <a:avLst/>
                  </a:prstGeom>
                  <a:noFill/>
                  <a:ln>
                    <a:noFill/>
                  </a:ln>
                </pic:spPr>
              </pic:pic>
            </a:graphicData>
          </a:graphic>
        </wp:inline>
      </w:drawing>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6693160"/>
      <w:docPartObj>
        <w:docPartGallery w:val="Page Numbers (Bottom of Page)"/>
        <w:docPartUnique/>
      </w:docPartObj>
    </w:sdtPr>
    <w:sdtEndPr>
      <w:rPr>
        <w:noProof/>
        <w:sz w:val="22"/>
        <w:szCs w:val="22"/>
      </w:rPr>
    </w:sdtEndPr>
    <w:sdtContent>
      <w:p w14:paraId="28AF5F69" w14:textId="577B8EE2" w:rsidR="00EC2FCC" w:rsidRPr="00890E04" w:rsidRDefault="00EC2FCC">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394CC9">
          <w:rPr>
            <w:noProof/>
            <w:sz w:val="22"/>
            <w:szCs w:val="22"/>
          </w:rPr>
          <w:t>1</w:t>
        </w:r>
        <w:r w:rsidRPr="00890E04">
          <w:rPr>
            <w:noProof/>
            <w:sz w:val="22"/>
            <w:szCs w:val="22"/>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039352"/>
      <w:docPartObj>
        <w:docPartGallery w:val="Page Numbers (Bottom of Page)"/>
        <w:docPartUnique/>
      </w:docPartObj>
    </w:sdtPr>
    <w:sdtEndPr>
      <w:rPr>
        <w:noProof/>
      </w:rPr>
    </w:sdtEndPr>
    <w:sdtContent>
      <w:p w14:paraId="75FA9950" w14:textId="5D6BC14D" w:rsidR="00EC2FCC" w:rsidRDefault="00EC2FCC">
        <w:pPr>
          <w:pStyle w:val="Footer"/>
          <w:jc w:val="center"/>
        </w:pPr>
        <w:r>
          <w:fldChar w:fldCharType="begin"/>
        </w:r>
        <w:r>
          <w:instrText xml:space="preserve"> PAGE   \* MERGEFORMAT </w:instrText>
        </w:r>
        <w:r>
          <w:fldChar w:fldCharType="separate"/>
        </w:r>
        <w:r w:rsidR="00394CC9">
          <w:rPr>
            <w:noProof/>
          </w:rPr>
          <w:t>2</w:t>
        </w:r>
        <w:r>
          <w:rPr>
            <w:noProof/>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BD056" w14:textId="6ADA5B63" w:rsidR="00EC2FCC" w:rsidRDefault="00EC2FCC">
    <w:pPr>
      <w:pStyle w:val="Foote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5798876"/>
      <w:docPartObj>
        <w:docPartGallery w:val="Page Numbers (Bottom of Page)"/>
        <w:docPartUnique/>
      </w:docPartObj>
    </w:sdtPr>
    <w:sdtEndPr>
      <w:rPr>
        <w:noProof/>
        <w:sz w:val="22"/>
        <w:szCs w:val="22"/>
      </w:rPr>
    </w:sdtEndPr>
    <w:sdtContent>
      <w:p w14:paraId="176C67B6" w14:textId="378401A4" w:rsidR="00EC2FCC" w:rsidRPr="00890E04" w:rsidRDefault="00EC2FCC">
        <w:pPr>
          <w:pStyle w:val="Footer"/>
          <w:jc w:val="center"/>
          <w:rPr>
            <w:sz w:val="22"/>
            <w:szCs w:val="22"/>
          </w:rPr>
        </w:pPr>
        <w:r w:rsidRPr="00890E04">
          <w:rPr>
            <w:sz w:val="22"/>
            <w:szCs w:val="22"/>
          </w:rPr>
          <w:fldChar w:fldCharType="begin"/>
        </w:r>
        <w:r w:rsidRPr="00890E04">
          <w:rPr>
            <w:sz w:val="22"/>
            <w:szCs w:val="22"/>
          </w:rPr>
          <w:instrText xml:space="preserve"> PAGE   \* MERGEFORMAT </w:instrText>
        </w:r>
        <w:r w:rsidRPr="00890E04">
          <w:rPr>
            <w:sz w:val="22"/>
            <w:szCs w:val="22"/>
          </w:rPr>
          <w:fldChar w:fldCharType="separate"/>
        </w:r>
        <w:r w:rsidR="00394CC9">
          <w:rPr>
            <w:noProof/>
            <w:sz w:val="22"/>
            <w:szCs w:val="22"/>
          </w:rPr>
          <w:t>3</w:t>
        </w:r>
        <w:r w:rsidRPr="00890E04">
          <w:rPr>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ED845" w14:textId="77777777" w:rsidR="00B6653A" w:rsidRDefault="00B6653A" w:rsidP="00223100">
      <w:r>
        <w:separator/>
      </w:r>
    </w:p>
  </w:footnote>
  <w:footnote w:type="continuationSeparator" w:id="0">
    <w:p w14:paraId="5ED112FA" w14:textId="77777777" w:rsidR="00B6653A" w:rsidRDefault="00B6653A" w:rsidP="002231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442DB" w14:textId="77777777" w:rsidR="00EC2FCC" w:rsidRDefault="00EC2FCC">
    <w:pPr>
      <w:pStyle w:val="Header"/>
    </w:pPr>
    <w:r w:rsidRPr="00B32006">
      <w:rPr>
        <w:rFonts w:ascii="EYInterstate Light" w:hAnsi="EYInterstate Light"/>
        <w:noProof/>
        <w:sz w:val="20"/>
        <w:lang w:val="en-US"/>
      </w:rPr>
      <w:drawing>
        <wp:anchor distT="0" distB="0" distL="114300" distR="114300" simplePos="0" relativeHeight="251664384" behindDoc="1" locked="0" layoutInCell="1" allowOverlap="1" wp14:anchorId="00015312" wp14:editId="4DDC7EEE">
          <wp:simplePos x="0" y="0"/>
          <wp:positionH relativeFrom="margin">
            <wp:posOffset>0</wp:posOffset>
          </wp:positionH>
          <wp:positionV relativeFrom="paragraph">
            <wp:posOffset>-635</wp:posOffset>
          </wp:positionV>
          <wp:extent cx="1009650" cy="1183497"/>
          <wp:effectExtent l="0" t="0" r="0" b="0"/>
          <wp:wrapNone/>
          <wp:docPr id="1" name="Picture 1" descr="C:\Users\sanuja.sajan\AppData\Local\Microsoft\Windows\INetCache\Content.Word\EY_Logo_Beam_Tag_Stacked_RGB_EN.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nuja.sajan\AppData\Local\Microsoft\Windows\INetCache\Content.Word\EY_Logo_Beam_Tag_Stacked_RGB_EN.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740" cy="11871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59EC8" w14:textId="77777777" w:rsidR="00EC2FCC" w:rsidRPr="00AE52A1" w:rsidRDefault="00EC2FCC"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0D9FF74F" w14:textId="77777777" w:rsidR="00EC2FCC" w:rsidRPr="00AE52A1" w:rsidRDefault="00EC2FCC" w:rsidP="00223100">
    <w:pPr>
      <w:autoSpaceDE w:val="0"/>
      <w:autoSpaceDN w:val="0"/>
      <w:adjustRightInd w:val="0"/>
      <w:rPr>
        <w:b/>
        <w:bCs/>
        <w:sz w:val="24"/>
        <w:szCs w:val="24"/>
        <w:lang w:eastAsia="zh-CN"/>
      </w:rPr>
    </w:pPr>
  </w:p>
  <w:p w14:paraId="7F09321F" w14:textId="791AAB96" w:rsidR="00EC2FCC" w:rsidRPr="00AE52A1" w:rsidRDefault="002F639E" w:rsidP="00223100">
    <w:pPr>
      <w:autoSpaceDE w:val="0"/>
      <w:autoSpaceDN w:val="0"/>
      <w:adjustRightInd w:val="0"/>
      <w:rPr>
        <w:b/>
        <w:sz w:val="24"/>
        <w:szCs w:val="24"/>
      </w:rPr>
    </w:pPr>
    <w:r>
      <w:rPr>
        <w:b/>
        <w:bCs/>
        <w:sz w:val="24"/>
        <w:szCs w:val="24"/>
        <w:lang w:eastAsia="zh-CN"/>
      </w:rPr>
      <w:t xml:space="preserve">31 </w:t>
    </w:r>
    <w:r w:rsidR="00F64081">
      <w:rPr>
        <w:b/>
        <w:bCs/>
        <w:sz w:val="24"/>
        <w:szCs w:val="24"/>
        <w:lang w:eastAsia="zh-CN"/>
      </w:rPr>
      <w:t>MART</w:t>
    </w:r>
    <w:r>
      <w:rPr>
        <w:b/>
        <w:bCs/>
        <w:sz w:val="24"/>
        <w:szCs w:val="24"/>
        <w:lang w:eastAsia="zh-CN"/>
      </w:rPr>
      <w:t xml:space="preserve"> </w:t>
    </w:r>
    <w:r w:rsidR="00F64081">
      <w:rPr>
        <w:b/>
        <w:bCs/>
        <w:sz w:val="24"/>
        <w:szCs w:val="24"/>
        <w:lang w:eastAsia="zh-CN"/>
      </w:rPr>
      <w:t>2025</w:t>
    </w:r>
    <w:r w:rsidR="00EC2FCC" w:rsidRPr="00AE52A1">
      <w:rPr>
        <w:b/>
        <w:bCs/>
        <w:sz w:val="24"/>
        <w:szCs w:val="24"/>
        <w:lang w:eastAsia="zh-CN"/>
      </w:rPr>
      <w:t xml:space="preserve"> </w:t>
    </w:r>
    <w:r w:rsidR="00EC2FCC" w:rsidRPr="00AE52A1">
      <w:rPr>
        <w:b/>
        <w:sz w:val="24"/>
        <w:szCs w:val="24"/>
      </w:rPr>
      <w:t xml:space="preserve">TARİHİNDE SONA EREN HESAP DÖNEMİNE AİT </w:t>
    </w:r>
  </w:p>
  <w:p w14:paraId="1ED4DCCE" w14:textId="77777777" w:rsidR="00EC2FCC" w:rsidRPr="00AE52A1" w:rsidRDefault="00EC2FCC" w:rsidP="00223100">
    <w:pPr>
      <w:autoSpaceDE w:val="0"/>
      <w:autoSpaceDN w:val="0"/>
      <w:adjustRightInd w:val="0"/>
      <w:rPr>
        <w:rFonts w:eastAsia="Arial Unicode MS"/>
        <w:b/>
        <w:sz w:val="24"/>
        <w:szCs w:val="24"/>
      </w:rPr>
    </w:pPr>
    <w:r w:rsidRPr="00AE52A1">
      <w:rPr>
        <w:b/>
        <w:sz w:val="24"/>
        <w:szCs w:val="24"/>
      </w:rPr>
      <w:t xml:space="preserve">KONSOLİDE OLMAYAN </w:t>
    </w:r>
    <w:r w:rsidRPr="00AE52A1">
      <w:rPr>
        <w:rStyle w:val="fontstyle01"/>
        <w:b/>
        <w:sz w:val="24"/>
        <w:szCs w:val="24"/>
      </w:rPr>
      <w:t>GELİR TABLOSU</w:t>
    </w:r>
  </w:p>
  <w:p w14:paraId="672782F5" w14:textId="77777777" w:rsidR="00EC2FCC" w:rsidRPr="00AE52A1" w:rsidRDefault="00EC2FCC" w:rsidP="00223100">
    <w:pPr>
      <w:pStyle w:val="Header"/>
      <w:pBdr>
        <w:bottom w:val="single" w:sz="4" w:space="1" w:color="auto"/>
      </w:pBdr>
      <w:rPr>
        <w:sz w:val="18"/>
        <w:szCs w:val="18"/>
      </w:rPr>
    </w:pPr>
    <w:r w:rsidRPr="00AE52A1">
      <w:rPr>
        <w:sz w:val="18"/>
        <w:szCs w:val="18"/>
      </w:rPr>
      <w:t>(Tutarlar aksi belirtilmedikçe Bin Türk Lirası (TL) olarak ifade edilmiştir.)</w:t>
    </w:r>
  </w:p>
  <w:p w14:paraId="71D7CCB7" w14:textId="77777777" w:rsidR="00EC2FCC" w:rsidRPr="00AE52A1" w:rsidRDefault="00EC2FCC">
    <w:pPr>
      <w:rPr>
        <w:b/>
        <w:sz w:val="22"/>
        <w:szCs w:val="22"/>
        <w:lang w:val="de-DE"/>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8A1BA" w14:textId="77777777" w:rsidR="00EC2FCC" w:rsidRPr="00AE52A1" w:rsidRDefault="00EC2FCC"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2E47EBAF" w14:textId="77777777" w:rsidR="00EC2FCC" w:rsidRPr="00AE52A1" w:rsidRDefault="00EC2FCC" w:rsidP="00223100">
    <w:pPr>
      <w:autoSpaceDE w:val="0"/>
      <w:autoSpaceDN w:val="0"/>
      <w:adjustRightInd w:val="0"/>
      <w:jc w:val="both"/>
      <w:rPr>
        <w:b/>
        <w:bCs/>
        <w:sz w:val="24"/>
        <w:szCs w:val="24"/>
        <w:lang w:eastAsia="zh-CN"/>
      </w:rPr>
    </w:pPr>
  </w:p>
  <w:p w14:paraId="2FE142D9" w14:textId="59B9A6B2" w:rsidR="00EC2FCC" w:rsidRPr="00AE52A1" w:rsidRDefault="002F639E" w:rsidP="00223100">
    <w:pPr>
      <w:autoSpaceDE w:val="0"/>
      <w:autoSpaceDN w:val="0"/>
      <w:adjustRightInd w:val="0"/>
      <w:jc w:val="both"/>
      <w:rPr>
        <w:b/>
        <w:sz w:val="24"/>
        <w:szCs w:val="24"/>
      </w:rPr>
    </w:pPr>
    <w:r>
      <w:rPr>
        <w:b/>
        <w:bCs/>
        <w:sz w:val="24"/>
        <w:szCs w:val="24"/>
        <w:lang w:eastAsia="zh-CN"/>
      </w:rPr>
      <w:t xml:space="preserve">31 </w:t>
    </w:r>
    <w:r w:rsidR="00F64081">
      <w:rPr>
        <w:b/>
        <w:bCs/>
        <w:sz w:val="24"/>
        <w:szCs w:val="24"/>
        <w:lang w:eastAsia="zh-CN"/>
      </w:rPr>
      <w:t>MART</w:t>
    </w:r>
    <w:r>
      <w:rPr>
        <w:b/>
        <w:bCs/>
        <w:sz w:val="24"/>
        <w:szCs w:val="24"/>
        <w:lang w:eastAsia="zh-CN"/>
      </w:rPr>
      <w:t xml:space="preserve"> 202</w:t>
    </w:r>
    <w:r w:rsidR="00F64081">
      <w:rPr>
        <w:b/>
        <w:bCs/>
        <w:sz w:val="24"/>
        <w:szCs w:val="24"/>
        <w:lang w:eastAsia="zh-CN"/>
      </w:rPr>
      <w:t>5</w:t>
    </w:r>
    <w:r w:rsidR="00EC2FCC" w:rsidRPr="00AE52A1">
      <w:rPr>
        <w:b/>
        <w:bCs/>
        <w:sz w:val="24"/>
        <w:szCs w:val="24"/>
        <w:lang w:eastAsia="zh-CN"/>
      </w:rPr>
      <w:t xml:space="preserve"> </w:t>
    </w:r>
    <w:r w:rsidR="00EC2FCC" w:rsidRPr="00AE52A1">
      <w:rPr>
        <w:b/>
        <w:sz w:val="24"/>
        <w:szCs w:val="24"/>
      </w:rPr>
      <w:t xml:space="preserve">TARİHİNDE SONA EREN HESAP DÖNEMİNE AİT </w:t>
    </w:r>
  </w:p>
  <w:p w14:paraId="76B87009" w14:textId="77777777" w:rsidR="00EC2FCC" w:rsidRDefault="00EC2FCC" w:rsidP="00223100">
    <w:pPr>
      <w:autoSpaceDE w:val="0"/>
      <w:autoSpaceDN w:val="0"/>
      <w:adjustRightInd w:val="0"/>
      <w:jc w:val="both"/>
      <w:rPr>
        <w:rStyle w:val="fontstyle01"/>
        <w:b/>
        <w:sz w:val="24"/>
        <w:szCs w:val="24"/>
      </w:rPr>
    </w:pPr>
    <w:r w:rsidRPr="00AE52A1">
      <w:rPr>
        <w:b/>
        <w:sz w:val="24"/>
        <w:szCs w:val="24"/>
      </w:rPr>
      <w:t xml:space="preserve">KONSOLİDE OLMAYAN </w:t>
    </w:r>
    <w:r w:rsidRPr="00AE52A1">
      <w:rPr>
        <w:rStyle w:val="fontstyle01"/>
        <w:b/>
        <w:sz w:val="24"/>
        <w:szCs w:val="24"/>
      </w:rPr>
      <w:t xml:space="preserve">KAR VEYA ZARAR VE </w:t>
    </w:r>
  </w:p>
  <w:p w14:paraId="6FCE566C" w14:textId="651521A4" w:rsidR="00EC2FCC" w:rsidRPr="00AE52A1" w:rsidRDefault="00EC2FCC" w:rsidP="00223100">
    <w:pPr>
      <w:autoSpaceDE w:val="0"/>
      <w:autoSpaceDN w:val="0"/>
      <w:adjustRightInd w:val="0"/>
      <w:jc w:val="both"/>
      <w:rPr>
        <w:rFonts w:eastAsia="Arial Unicode MS"/>
        <w:b/>
        <w:sz w:val="24"/>
        <w:szCs w:val="24"/>
      </w:rPr>
    </w:pPr>
    <w:r w:rsidRPr="00AE52A1">
      <w:rPr>
        <w:rStyle w:val="fontstyle01"/>
        <w:b/>
        <w:sz w:val="24"/>
        <w:szCs w:val="24"/>
      </w:rPr>
      <w:t>DİĞER KAPSAMLI GELİR TABLOSU</w:t>
    </w:r>
  </w:p>
  <w:p w14:paraId="59D65409" w14:textId="77777777" w:rsidR="00EC2FCC" w:rsidRPr="00AE52A1" w:rsidRDefault="00EC2FCC" w:rsidP="00223100">
    <w:pPr>
      <w:pStyle w:val="Header"/>
      <w:pBdr>
        <w:bottom w:val="single" w:sz="4" w:space="1" w:color="auto"/>
      </w:pBdr>
      <w:rPr>
        <w:sz w:val="18"/>
        <w:szCs w:val="18"/>
      </w:rPr>
    </w:pPr>
    <w:r w:rsidRPr="00AE52A1">
      <w:rPr>
        <w:sz w:val="18"/>
        <w:szCs w:val="18"/>
      </w:rPr>
      <w:t>(Tutarlar aksi belirtilmedikçe Bin Türk Lirası (TL) olarak ifade edilmiştir.)</w:t>
    </w:r>
  </w:p>
  <w:p w14:paraId="0E62BF34" w14:textId="77777777" w:rsidR="00EC2FCC" w:rsidRPr="00AE52A1" w:rsidRDefault="00EC2FCC">
    <w:pPr>
      <w:rPr>
        <w:b/>
        <w:sz w:val="22"/>
        <w:szCs w:val="22"/>
        <w:lang w:val="de-DE"/>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AADB7" w14:textId="77777777" w:rsidR="00EC2FCC" w:rsidRPr="00AE52A1" w:rsidRDefault="00EC2FCC"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1A5B2B3B" w14:textId="77777777" w:rsidR="00EC2FCC" w:rsidRPr="00AE52A1" w:rsidRDefault="00EC2FCC" w:rsidP="00223100">
    <w:pPr>
      <w:pStyle w:val="Header"/>
      <w:rPr>
        <w:b/>
        <w:bCs/>
        <w:lang w:eastAsia="zh-CN"/>
      </w:rPr>
    </w:pPr>
  </w:p>
  <w:p w14:paraId="29D70AF1" w14:textId="5B9E9163" w:rsidR="00EC2FCC" w:rsidRPr="00AE52A1" w:rsidRDefault="002F639E" w:rsidP="00223100">
    <w:pPr>
      <w:pStyle w:val="Header"/>
      <w:rPr>
        <w:u w:val="single"/>
      </w:rPr>
    </w:pPr>
    <w:r>
      <w:rPr>
        <w:b/>
        <w:bCs/>
        <w:lang w:eastAsia="zh-CN"/>
      </w:rPr>
      <w:t xml:space="preserve">31 </w:t>
    </w:r>
    <w:r w:rsidR="0017572F">
      <w:rPr>
        <w:b/>
        <w:bCs/>
        <w:lang w:eastAsia="zh-CN"/>
      </w:rPr>
      <w:t>MART</w:t>
    </w:r>
    <w:r>
      <w:rPr>
        <w:b/>
        <w:bCs/>
        <w:lang w:eastAsia="zh-CN"/>
      </w:rPr>
      <w:t xml:space="preserve"> 202</w:t>
    </w:r>
    <w:r w:rsidR="0017572F">
      <w:rPr>
        <w:b/>
        <w:bCs/>
        <w:lang w:eastAsia="zh-CN"/>
      </w:rPr>
      <w:t>5</w:t>
    </w:r>
    <w:r w:rsidR="00EC2FCC" w:rsidRPr="00AE52A1">
      <w:rPr>
        <w:b/>
        <w:bCs/>
        <w:lang w:eastAsia="zh-CN"/>
      </w:rPr>
      <w:t xml:space="preserve"> </w:t>
    </w:r>
    <w:r w:rsidR="00EC2FCC" w:rsidRPr="00AE52A1">
      <w:rPr>
        <w:b/>
      </w:rPr>
      <w:t>TARİHİNDE SONA EREN HESAP DÖNEMİNE AİT KONSOLİDE OLMAYAN ÖZKAYNAK DEĞİŞİM TABLOSU</w:t>
    </w:r>
    <w:r w:rsidR="00EC2FCC" w:rsidRPr="00AE52A1">
      <w:rPr>
        <w:u w:val="single"/>
      </w:rPr>
      <w:t xml:space="preserve"> </w:t>
    </w:r>
  </w:p>
  <w:p w14:paraId="39CB81A3" w14:textId="77777777" w:rsidR="00EC2FCC" w:rsidRPr="00AE52A1" w:rsidRDefault="00EC2FCC" w:rsidP="00223100">
    <w:pPr>
      <w:pStyle w:val="Header"/>
      <w:pBdr>
        <w:bottom w:val="single" w:sz="4" w:space="1" w:color="auto"/>
      </w:pBdr>
      <w:rPr>
        <w:sz w:val="18"/>
        <w:szCs w:val="18"/>
      </w:rPr>
    </w:pPr>
    <w:r w:rsidRPr="00AE52A1">
      <w:rPr>
        <w:sz w:val="18"/>
        <w:szCs w:val="18"/>
      </w:rPr>
      <w:t>(Tutarlar aksi belirtilmedikçe Bin Türk Lirası (TL) olarak ifade edilmiştir.)</w:t>
    </w:r>
  </w:p>
  <w:p w14:paraId="4F392BFF" w14:textId="77777777" w:rsidR="00EC2FCC" w:rsidRPr="00AE52A1" w:rsidRDefault="00EC2FCC" w:rsidP="00223100">
    <w:pPr>
      <w:pStyle w:val="Header"/>
      <w:rPr>
        <w:sz w:val="22"/>
        <w:szCs w:val="2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8520D" w14:textId="77777777" w:rsidR="00EC2FCC" w:rsidRPr="00AE52A1" w:rsidRDefault="00EC2FCC"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3B371148" w14:textId="77777777" w:rsidR="00EC2FCC" w:rsidRPr="00AE52A1" w:rsidRDefault="00EC2FCC" w:rsidP="00223100">
    <w:pPr>
      <w:rPr>
        <w:b/>
        <w:bCs/>
        <w:sz w:val="24"/>
        <w:szCs w:val="24"/>
        <w:lang w:eastAsia="zh-CN"/>
      </w:rPr>
    </w:pPr>
  </w:p>
  <w:p w14:paraId="2F907DFD" w14:textId="70D57947" w:rsidR="00EC2FCC" w:rsidRPr="00AE52A1" w:rsidRDefault="002F639E" w:rsidP="00223100">
    <w:pPr>
      <w:rPr>
        <w:b/>
        <w:sz w:val="24"/>
        <w:szCs w:val="24"/>
      </w:rPr>
    </w:pPr>
    <w:r>
      <w:rPr>
        <w:b/>
        <w:bCs/>
        <w:sz w:val="24"/>
        <w:szCs w:val="24"/>
        <w:lang w:eastAsia="zh-CN"/>
      </w:rPr>
      <w:t xml:space="preserve">31 </w:t>
    </w:r>
    <w:r w:rsidR="008903C2">
      <w:rPr>
        <w:b/>
        <w:bCs/>
        <w:sz w:val="24"/>
        <w:szCs w:val="24"/>
        <w:lang w:eastAsia="zh-CN"/>
      </w:rPr>
      <w:t>MART</w:t>
    </w:r>
    <w:r>
      <w:rPr>
        <w:b/>
        <w:bCs/>
        <w:sz w:val="24"/>
        <w:szCs w:val="24"/>
        <w:lang w:eastAsia="zh-CN"/>
      </w:rPr>
      <w:t xml:space="preserve"> 202</w:t>
    </w:r>
    <w:r w:rsidR="008903C2">
      <w:rPr>
        <w:b/>
        <w:bCs/>
        <w:sz w:val="24"/>
        <w:szCs w:val="24"/>
        <w:lang w:eastAsia="zh-CN"/>
      </w:rPr>
      <w:t>5</w:t>
    </w:r>
    <w:r w:rsidR="00EC2FCC" w:rsidRPr="00AE52A1">
      <w:rPr>
        <w:b/>
        <w:bCs/>
        <w:sz w:val="24"/>
        <w:szCs w:val="24"/>
        <w:lang w:eastAsia="zh-CN"/>
      </w:rPr>
      <w:t xml:space="preserve"> </w:t>
    </w:r>
    <w:r w:rsidR="00EC2FCC" w:rsidRPr="00AE52A1">
      <w:rPr>
        <w:b/>
        <w:sz w:val="24"/>
        <w:szCs w:val="24"/>
      </w:rPr>
      <w:t xml:space="preserve">TARİHİNDE SONA EREN HESAP DÖNEMİNE AİT </w:t>
    </w:r>
  </w:p>
  <w:p w14:paraId="553E0E67" w14:textId="77777777" w:rsidR="00EC2FCC" w:rsidRPr="00AE52A1" w:rsidRDefault="00EC2FCC" w:rsidP="00223100">
    <w:pPr>
      <w:rPr>
        <w:b/>
        <w:sz w:val="24"/>
        <w:szCs w:val="24"/>
      </w:rPr>
    </w:pPr>
    <w:r w:rsidRPr="00AE52A1">
      <w:rPr>
        <w:b/>
        <w:sz w:val="24"/>
        <w:szCs w:val="24"/>
      </w:rPr>
      <w:t>KONSOLİDE OLMAYAN NAKİT AKIŞ TABLOSU</w:t>
    </w:r>
  </w:p>
  <w:p w14:paraId="48BB67CC" w14:textId="77777777" w:rsidR="00EC2FCC" w:rsidRPr="00AE52A1" w:rsidRDefault="00EC2FCC" w:rsidP="00223100">
    <w:pPr>
      <w:pStyle w:val="Header"/>
      <w:pBdr>
        <w:bottom w:val="single" w:sz="4" w:space="1" w:color="auto"/>
      </w:pBdr>
      <w:rPr>
        <w:sz w:val="18"/>
        <w:szCs w:val="18"/>
      </w:rPr>
    </w:pPr>
    <w:r w:rsidRPr="00AE52A1">
      <w:rPr>
        <w:sz w:val="18"/>
        <w:szCs w:val="18"/>
      </w:rPr>
      <w:t>(Tutarlar aksi belirtilmedikçe Bin Türk Lirası (TL) olarak ifade edilmiştir.)</w:t>
    </w:r>
  </w:p>
  <w:p w14:paraId="5889E9E7" w14:textId="77777777" w:rsidR="00EC2FCC" w:rsidRPr="00AE52A1" w:rsidRDefault="00EC2FCC" w:rsidP="00223100">
    <w:pPr>
      <w:pStyle w:val="Header"/>
      <w:rPr>
        <w:sz w:val="22"/>
        <w:szCs w:val="2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EB318" w14:textId="77777777" w:rsidR="00EC2FCC" w:rsidRPr="00AE52A1" w:rsidRDefault="00EC2FCC" w:rsidP="00EB78CB">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47DBEE4B" w14:textId="77777777" w:rsidR="00EC2FCC" w:rsidRPr="00AE52A1" w:rsidRDefault="00EC2FCC" w:rsidP="00CE6172">
    <w:pPr>
      <w:rPr>
        <w:b/>
        <w:bCs/>
        <w:sz w:val="24"/>
        <w:szCs w:val="24"/>
        <w:lang w:eastAsia="zh-CN"/>
      </w:rPr>
    </w:pPr>
  </w:p>
  <w:p w14:paraId="640E461C" w14:textId="67DE3335" w:rsidR="00EC2FCC" w:rsidRPr="0042397E" w:rsidRDefault="002F639E" w:rsidP="00CE6172">
    <w:pPr>
      <w:rPr>
        <w:b/>
        <w:sz w:val="22"/>
        <w:szCs w:val="22"/>
      </w:rPr>
    </w:pPr>
    <w:r w:rsidRPr="0042397E">
      <w:rPr>
        <w:b/>
        <w:bCs/>
        <w:sz w:val="22"/>
        <w:szCs w:val="22"/>
        <w:lang w:eastAsia="zh-CN"/>
      </w:rPr>
      <w:t xml:space="preserve">31 </w:t>
    </w:r>
    <w:r w:rsidR="00F8467C" w:rsidRPr="0042397E">
      <w:rPr>
        <w:b/>
        <w:bCs/>
        <w:sz w:val="22"/>
        <w:szCs w:val="22"/>
        <w:lang w:eastAsia="zh-CN"/>
      </w:rPr>
      <w:t>MART</w:t>
    </w:r>
    <w:r w:rsidRPr="0042397E">
      <w:rPr>
        <w:b/>
        <w:bCs/>
        <w:sz w:val="22"/>
        <w:szCs w:val="22"/>
        <w:lang w:eastAsia="zh-CN"/>
      </w:rPr>
      <w:t xml:space="preserve"> 202</w:t>
    </w:r>
    <w:r w:rsidR="00F8467C" w:rsidRPr="0042397E">
      <w:rPr>
        <w:b/>
        <w:bCs/>
        <w:sz w:val="22"/>
        <w:szCs w:val="22"/>
        <w:lang w:eastAsia="zh-CN"/>
      </w:rPr>
      <w:t>5</w:t>
    </w:r>
    <w:r w:rsidR="00EC2FCC" w:rsidRPr="0042397E">
      <w:rPr>
        <w:b/>
        <w:bCs/>
        <w:sz w:val="22"/>
        <w:szCs w:val="22"/>
        <w:lang w:eastAsia="zh-CN"/>
      </w:rPr>
      <w:t xml:space="preserve"> </w:t>
    </w:r>
    <w:r w:rsidR="00EC2FCC" w:rsidRPr="0042397E">
      <w:rPr>
        <w:b/>
        <w:sz w:val="22"/>
        <w:szCs w:val="22"/>
      </w:rPr>
      <w:t>TARİHİNDE SONA EREN HESAP DÖNEMİNE AİT</w:t>
    </w:r>
  </w:p>
  <w:p w14:paraId="14795AD7" w14:textId="37F5E3FE" w:rsidR="00EC2FCC" w:rsidRPr="0042397E" w:rsidRDefault="00EC2FCC" w:rsidP="00CE6172">
    <w:pPr>
      <w:rPr>
        <w:b/>
        <w:sz w:val="22"/>
        <w:szCs w:val="22"/>
      </w:rPr>
    </w:pPr>
    <w:r w:rsidRPr="0042397E">
      <w:rPr>
        <w:b/>
        <w:sz w:val="22"/>
        <w:szCs w:val="22"/>
      </w:rPr>
      <w:t>KONSOLİDE OLMAYAN FİNANSAL TABLOLARA</w:t>
    </w:r>
    <w:r w:rsidR="0042397E" w:rsidRPr="0042397E">
      <w:rPr>
        <w:b/>
        <w:sz w:val="22"/>
        <w:szCs w:val="22"/>
      </w:rPr>
      <w:t xml:space="preserve"> </w:t>
    </w:r>
    <w:r w:rsidRPr="0042397E">
      <w:rPr>
        <w:b/>
        <w:sz w:val="22"/>
        <w:szCs w:val="22"/>
      </w:rPr>
      <w:t>İLİŞKİN AÇIKLAMA VE DİPNOTLAR</w:t>
    </w:r>
  </w:p>
  <w:p w14:paraId="0E9EA9A6" w14:textId="77777777" w:rsidR="00EC2FCC" w:rsidRPr="00AE52A1" w:rsidRDefault="00EC2FCC" w:rsidP="00CE6172">
    <w:pPr>
      <w:pStyle w:val="Header"/>
      <w:pBdr>
        <w:bottom w:val="single" w:sz="4" w:space="1" w:color="auto"/>
      </w:pBdr>
      <w:rPr>
        <w:sz w:val="18"/>
        <w:szCs w:val="18"/>
      </w:rPr>
    </w:pPr>
    <w:r w:rsidRPr="00AE52A1">
      <w:rPr>
        <w:sz w:val="18"/>
        <w:szCs w:val="18"/>
      </w:rPr>
      <w:t>(Tutarlar aksi belirtilmedikçe Bin Türk Lirası (TL) olarak ifade edilmiştir.)</w:t>
    </w:r>
  </w:p>
  <w:p w14:paraId="77DEF9FA" w14:textId="77777777" w:rsidR="00EC2FCC" w:rsidRPr="00AE52A1" w:rsidRDefault="00EC2FCC" w:rsidP="00CE6172">
    <w:pPr>
      <w:pStyle w:val="Header"/>
      <w:rPr>
        <w:sz w:val="22"/>
        <w:szCs w:val="2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9DC5A" w14:textId="77777777" w:rsidR="00EC2FCC" w:rsidRPr="00AE52A1" w:rsidRDefault="00EC2FCC" w:rsidP="00EB78CB">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141713A2" w14:textId="77777777" w:rsidR="00EC2FCC" w:rsidRPr="00AE52A1" w:rsidRDefault="00EC2FCC" w:rsidP="00CE6172">
    <w:pPr>
      <w:rPr>
        <w:b/>
        <w:bCs/>
        <w:sz w:val="24"/>
        <w:szCs w:val="24"/>
        <w:lang w:eastAsia="zh-CN"/>
      </w:rPr>
    </w:pPr>
  </w:p>
  <w:p w14:paraId="713EFFE2" w14:textId="2A164A4A" w:rsidR="00EC2FCC" w:rsidRDefault="002F639E" w:rsidP="00CE6172">
    <w:pPr>
      <w:rPr>
        <w:b/>
        <w:sz w:val="24"/>
        <w:szCs w:val="24"/>
      </w:rPr>
    </w:pPr>
    <w:r>
      <w:rPr>
        <w:b/>
        <w:bCs/>
        <w:sz w:val="24"/>
        <w:szCs w:val="24"/>
        <w:lang w:eastAsia="zh-CN"/>
      </w:rPr>
      <w:t xml:space="preserve">31 </w:t>
    </w:r>
    <w:r w:rsidR="00E808FF">
      <w:rPr>
        <w:b/>
        <w:bCs/>
        <w:sz w:val="24"/>
        <w:szCs w:val="24"/>
        <w:lang w:eastAsia="zh-CN"/>
      </w:rPr>
      <w:t>MART</w:t>
    </w:r>
    <w:r>
      <w:rPr>
        <w:b/>
        <w:bCs/>
        <w:sz w:val="24"/>
        <w:szCs w:val="24"/>
        <w:lang w:eastAsia="zh-CN"/>
      </w:rPr>
      <w:t xml:space="preserve"> 202</w:t>
    </w:r>
    <w:r w:rsidR="00E808FF">
      <w:rPr>
        <w:b/>
        <w:bCs/>
        <w:sz w:val="24"/>
        <w:szCs w:val="24"/>
        <w:lang w:eastAsia="zh-CN"/>
      </w:rPr>
      <w:t>5</w:t>
    </w:r>
    <w:r w:rsidR="00EC2FCC" w:rsidRPr="00AE52A1">
      <w:rPr>
        <w:b/>
        <w:bCs/>
        <w:sz w:val="24"/>
        <w:szCs w:val="24"/>
        <w:lang w:eastAsia="zh-CN"/>
      </w:rPr>
      <w:t xml:space="preserve"> </w:t>
    </w:r>
    <w:r w:rsidR="00EC2FCC" w:rsidRPr="00AE52A1">
      <w:rPr>
        <w:b/>
        <w:sz w:val="24"/>
        <w:szCs w:val="24"/>
      </w:rPr>
      <w:t xml:space="preserve">TARİHİNDE SONA EREN HESAP DÖNEMİNE AİT KONSOLİDE OLMAYAN FİNANSAL TABLOLARA </w:t>
    </w:r>
  </w:p>
  <w:p w14:paraId="18EB7159" w14:textId="77777777" w:rsidR="00EC2FCC" w:rsidRPr="00AE52A1" w:rsidRDefault="00EC2FCC" w:rsidP="00CE6172">
    <w:pPr>
      <w:rPr>
        <w:b/>
        <w:sz w:val="24"/>
        <w:szCs w:val="24"/>
      </w:rPr>
    </w:pPr>
    <w:r w:rsidRPr="00AE52A1">
      <w:rPr>
        <w:b/>
        <w:sz w:val="24"/>
        <w:szCs w:val="24"/>
      </w:rPr>
      <w:t>İLİŞKİN AÇIKLAMA VE DİPNOTLAR</w:t>
    </w:r>
  </w:p>
  <w:p w14:paraId="1B681AB5" w14:textId="77777777" w:rsidR="00EC2FCC" w:rsidRPr="00AE52A1" w:rsidRDefault="00EC2FCC" w:rsidP="00CE6172">
    <w:pPr>
      <w:pStyle w:val="Header"/>
      <w:pBdr>
        <w:bottom w:val="single" w:sz="4" w:space="1" w:color="auto"/>
      </w:pBdr>
      <w:rPr>
        <w:sz w:val="18"/>
        <w:szCs w:val="18"/>
      </w:rPr>
    </w:pPr>
    <w:r w:rsidRPr="00AE52A1">
      <w:rPr>
        <w:sz w:val="18"/>
        <w:szCs w:val="18"/>
      </w:rPr>
      <w:t>(Tutarlar aksi belirtilmedikçe Bin Türk Lirası (TL) olarak ifade edilmiştir.)</w:t>
    </w:r>
  </w:p>
  <w:p w14:paraId="03D54E26" w14:textId="77777777" w:rsidR="00EC2FCC" w:rsidRPr="00AE52A1" w:rsidRDefault="00EC2FCC" w:rsidP="00CE6172">
    <w:pPr>
      <w:pStyle w:val="Header"/>
      <w:rPr>
        <w:sz w:val="22"/>
        <w:szCs w:val="2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DB4D1" w14:textId="77777777" w:rsidR="00EC2FCC" w:rsidRPr="00AE52A1" w:rsidRDefault="00EC2FCC"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4C4846FC" w14:textId="77777777" w:rsidR="00EC2FCC" w:rsidRPr="00AE52A1" w:rsidRDefault="00EC2FCC" w:rsidP="00223100">
    <w:pPr>
      <w:rPr>
        <w:b/>
        <w:bCs/>
        <w:sz w:val="24"/>
        <w:szCs w:val="24"/>
        <w:lang w:eastAsia="zh-CN"/>
      </w:rPr>
    </w:pPr>
  </w:p>
  <w:p w14:paraId="798D2E65" w14:textId="53A8848D" w:rsidR="00EC2FCC" w:rsidRPr="0026174E" w:rsidRDefault="002F639E" w:rsidP="00223100">
    <w:pPr>
      <w:rPr>
        <w:b/>
        <w:sz w:val="22"/>
        <w:szCs w:val="22"/>
      </w:rPr>
    </w:pPr>
    <w:r w:rsidRPr="0026174E">
      <w:rPr>
        <w:b/>
        <w:bCs/>
        <w:sz w:val="22"/>
        <w:szCs w:val="22"/>
        <w:lang w:eastAsia="zh-CN"/>
      </w:rPr>
      <w:t xml:space="preserve">31 </w:t>
    </w:r>
    <w:r w:rsidR="00E808FF" w:rsidRPr="0026174E">
      <w:rPr>
        <w:b/>
        <w:bCs/>
        <w:sz w:val="22"/>
        <w:szCs w:val="22"/>
        <w:lang w:eastAsia="zh-CN"/>
      </w:rPr>
      <w:t>MART</w:t>
    </w:r>
    <w:r w:rsidRPr="0026174E">
      <w:rPr>
        <w:b/>
        <w:bCs/>
        <w:sz w:val="22"/>
        <w:szCs w:val="22"/>
        <w:lang w:eastAsia="zh-CN"/>
      </w:rPr>
      <w:t xml:space="preserve"> 202</w:t>
    </w:r>
    <w:r w:rsidR="00E808FF" w:rsidRPr="0026174E">
      <w:rPr>
        <w:b/>
        <w:bCs/>
        <w:sz w:val="22"/>
        <w:szCs w:val="22"/>
        <w:lang w:eastAsia="zh-CN"/>
      </w:rPr>
      <w:t>5</w:t>
    </w:r>
    <w:r w:rsidR="00EC2FCC" w:rsidRPr="0026174E">
      <w:rPr>
        <w:b/>
        <w:bCs/>
        <w:sz w:val="22"/>
        <w:szCs w:val="22"/>
        <w:lang w:eastAsia="zh-CN"/>
      </w:rPr>
      <w:t xml:space="preserve"> </w:t>
    </w:r>
    <w:r w:rsidR="00EC2FCC" w:rsidRPr="0026174E">
      <w:rPr>
        <w:b/>
        <w:sz w:val="22"/>
        <w:szCs w:val="22"/>
      </w:rPr>
      <w:t xml:space="preserve">TARİHİNDE SONA EREN HESAP DÖNEMİNE AİT </w:t>
    </w:r>
  </w:p>
  <w:p w14:paraId="45BE643B" w14:textId="01DBE626" w:rsidR="00EC2FCC" w:rsidRPr="0026174E" w:rsidRDefault="00EC2FCC" w:rsidP="00223100">
    <w:pPr>
      <w:rPr>
        <w:b/>
        <w:sz w:val="22"/>
        <w:szCs w:val="22"/>
      </w:rPr>
    </w:pPr>
    <w:r w:rsidRPr="0026174E">
      <w:rPr>
        <w:b/>
        <w:sz w:val="22"/>
        <w:szCs w:val="22"/>
      </w:rPr>
      <w:t>KONSOLİDE OLMAYAN FİNANSAL TABLOLARA</w:t>
    </w:r>
    <w:r w:rsidR="0026174E">
      <w:rPr>
        <w:b/>
        <w:sz w:val="22"/>
        <w:szCs w:val="22"/>
      </w:rPr>
      <w:t xml:space="preserve"> </w:t>
    </w:r>
    <w:r w:rsidRPr="0026174E">
      <w:rPr>
        <w:b/>
        <w:sz w:val="22"/>
        <w:szCs w:val="22"/>
      </w:rPr>
      <w:t>İLİŞKİN AÇIKLAMA VE DİPNOTLAR</w:t>
    </w:r>
  </w:p>
  <w:p w14:paraId="34180F04" w14:textId="4F4BAF46" w:rsidR="00EC2FCC" w:rsidRPr="00AE52A1" w:rsidRDefault="00EC2FCC" w:rsidP="00223100">
    <w:pPr>
      <w:pStyle w:val="Header"/>
      <w:pBdr>
        <w:bottom w:val="single" w:sz="4" w:space="1" w:color="auto"/>
      </w:pBdr>
      <w:rPr>
        <w:sz w:val="18"/>
        <w:szCs w:val="18"/>
      </w:rPr>
    </w:pPr>
    <w:r w:rsidRPr="00AE52A1">
      <w:rPr>
        <w:sz w:val="18"/>
        <w:szCs w:val="18"/>
      </w:rPr>
      <w:t xml:space="preserve">(Tutarlar aksi belirtilmedikçe </w:t>
    </w:r>
    <w:r>
      <w:rPr>
        <w:sz w:val="18"/>
        <w:szCs w:val="18"/>
      </w:rPr>
      <w:t>Bin Türk Lirası (TL) olarak ifade edilmiştir</w:t>
    </w:r>
    <w:r w:rsidRPr="00AE52A1">
      <w:rPr>
        <w:sz w:val="18"/>
        <w:szCs w:val="18"/>
      </w:rPr>
      <w:t>.)</w:t>
    </w:r>
  </w:p>
  <w:p w14:paraId="1A04E64B" w14:textId="77777777" w:rsidR="00EC2FCC" w:rsidRPr="00AE52A1" w:rsidRDefault="00EC2FCC" w:rsidP="00223100">
    <w:pPr>
      <w:pStyle w:val="Header"/>
      <w:tabs>
        <w:tab w:val="left" w:pos="2127"/>
      </w:tabs>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5D2CC" w14:textId="486F512A" w:rsidR="00EC2FCC" w:rsidRPr="0092561F" w:rsidRDefault="00EC2FCC" w:rsidP="0092561F">
    <w:pPr>
      <w:pStyle w:val="Header"/>
    </w:pPr>
    <w:r>
      <w:rPr>
        <w:noProof/>
        <w:lang w:val="en-US"/>
      </w:rPr>
      <w:drawing>
        <wp:anchor distT="0" distB="0" distL="114300" distR="114300" simplePos="0" relativeHeight="251676672" behindDoc="0" locked="1" layoutInCell="1" allowOverlap="1" wp14:anchorId="71898428" wp14:editId="54E8F473">
          <wp:simplePos x="0" y="0"/>
          <wp:positionH relativeFrom="page">
            <wp:posOffset>422275</wp:posOffset>
          </wp:positionH>
          <wp:positionV relativeFrom="page">
            <wp:posOffset>489585</wp:posOffset>
          </wp:positionV>
          <wp:extent cx="1409700" cy="119062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612C1" w14:textId="402307DF" w:rsidR="00EC2FCC" w:rsidRPr="0092561F" w:rsidRDefault="00EC2FCC" w:rsidP="0092561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65B49" w14:textId="71CB4A0A" w:rsidR="00EC2FCC" w:rsidRPr="00BA357F" w:rsidRDefault="00EC2FCC" w:rsidP="00223100">
    <w:pPr>
      <w:pStyle w:val="Header"/>
      <w:rPr>
        <w:sz w:val="20"/>
        <w:szCs w:val="20"/>
      </w:rPr>
    </w:pPr>
    <w:r>
      <w:rPr>
        <w:noProof/>
        <w:lang w:val="en-US"/>
      </w:rPr>
      <w:drawing>
        <wp:anchor distT="0" distB="0" distL="114300" distR="114300" simplePos="0" relativeHeight="251670528" behindDoc="0" locked="0" layoutInCell="1" allowOverlap="1" wp14:anchorId="1EE45C38" wp14:editId="39B28A1D">
          <wp:simplePos x="0" y="0"/>
          <wp:positionH relativeFrom="column">
            <wp:posOffset>0</wp:posOffset>
          </wp:positionH>
          <wp:positionV relativeFrom="paragraph">
            <wp:posOffset>148590</wp:posOffset>
          </wp:positionV>
          <wp:extent cx="2033270" cy="739140"/>
          <wp:effectExtent l="0" t="0" r="5080" b="3810"/>
          <wp:wrapSquare wrapText="right"/>
          <wp:docPr id="8" name="Resim 1" descr="C:\Users\ozdene\AppData\Local\Microsoft\Windows\INetCache\Content.Word\antetli-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zdene\AppData\Local\Microsoft\Windows\INetCache\Content.Word\antetli-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3270" cy="7391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AFC3E" w14:textId="77777777" w:rsidR="00EC2FCC" w:rsidRPr="00AE52A1" w:rsidRDefault="00EC2FCC"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630D89CA" w14:textId="77777777" w:rsidR="00EC2FCC" w:rsidRPr="00AE52A1" w:rsidRDefault="00EC2FCC" w:rsidP="00223100">
    <w:pPr>
      <w:autoSpaceDE w:val="0"/>
      <w:autoSpaceDN w:val="0"/>
      <w:adjustRightInd w:val="0"/>
      <w:rPr>
        <w:b/>
        <w:bCs/>
        <w:sz w:val="24"/>
        <w:szCs w:val="24"/>
        <w:lang w:eastAsia="zh-CN"/>
      </w:rPr>
    </w:pPr>
  </w:p>
  <w:p w14:paraId="626B96E3" w14:textId="6E4FFD6E" w:rsidR="00EC2FCC" w:rsidRPr="00AE52A1" w:rsidRDefault="002F639E" w:rsidP="00223100">
    <w:pPr>
      <w:autoSpaceDE w:val="0"/>
      <w:autoSpaceDN w:val="0"/>
      <w:adjustRightInd w:val="0"/>
      <w:rPr>
        <w:b/>
        <w:bCs/>
        <w:sz w:val="24"/>
        <w:szCs w:val="24"/>
        <w:lang w:eastAsia="zh-CN"/>
      </w:rPr>
    </w:pPr>
    <w:r>
      <w:rPr>
        <w:b/>
        <w:bCs/>
        <w:sz w:val="24"/>
        <w:szCs w:val="24"/>
        <w:lang w:eastAsia="zh-CN"/>
      </w:rPr>
      <w:t xml:space="preserve">31 </w:t>
    </w:r>
    <w:r w:rsidR="002325AA">
      <w:rPr>
        <w:b/>
        <w:bCs/>
        <w:sz w:val="24"/>
        <w:szCs w:val="24"/>
        <w:lang w:eastAsia="zh-CN"/>
      </w:rPr>
      <w:t>MART</w:t>
    </w:r>
    <w:r>
      <w:rPr>
        <w:b/>
        <w:bCs/>
        <w:sz w:val="24"/>
        <w:szCs w:val="24"/>
        <w:lang w:eastAsia="zh-CN"/>
      </w:rPr>
      <w:t xml:space="preserve"> 202</w:t>
    </w:r>
    <w:r w:rsidR="002325AA">
      <w:rPr>
        <w:b/>
        <w:bCs/>
        <w:sz w:val="24"/>
        <w:szCs w:val="24"/>
        <w:lang w:eastAsia="zh-CN"/>
      </w:rPr>
      <w:t>5</w:t>
    </w:r>
    <w:r w:rsidR="00EC2FCC" w:rsidRPr="00AE52A1">
      <w:rPr>
        <w:b/>
        <w:bCs/>
        <w:sz w:val="24"/>
        <w:szCs w:val="24"/>
        <w:lang w:eastAsia="zh-CN"/>
      </w:rPr>
      <w:t xml:space="preserve"> TARİHİNDE SONA EREN DÖNEME AİT KONSOLİDE OLMAYAN FİNANSAL TABLOLARA İLİŞKİN AÇIKLAMA VE DİPNOTLAR</w:t>
    </w:r>
  </w:p>
  <w:p w14:paraId="54885D6D" w14:textId="77777777" w:rsidR="00EC2FCC" w:rsidRPr="00AE52A1" w:rsidRDefault="00EC2FCC" w:rsidP="00223100">
    <w:pPr>
      <w:pStyle w:val="Header"/>
      <w:pBdr>
        <w:bottom w:val="single" w:sz="4" w:space="1" w:color="auto"/>
      </w:pBdr>
      <w:rPr>
        <w:rFonts w:ascii="TimesNewRomanPSMT" w:hAnsi="TimesNewRomanPSMT" w:cs="TimesNewRomanPSMT"/>
        <w:sz w:val="18"/>
        <w:szCs w:val="18"/>
        <w:lang w:eastAsia="zh-CN"/>
      </w:rPr>
    </w:pPr>
    <w:r w:rsidRPr="00AE52A1">
      <w:rPr>
        <w:rFonts w:ascii="TimesNewRomanPSMT" w:hAnsi="TimesNewRomanPSMT" w:cs="TimesNewRomanPSMT"/>
        <w:sz w:val="18"/>
        <w:szCs w:val="18"/>
        <w:lang w:eastAsia="zh-CN"/>
      </w:rPr>
      <w:t>(Tutarlar aksi belirtilmedikçe Bin Türk Lirası (TL) olarak ifade edilmiştir.)</w:t>
    </w:r>
  </w:p>
  <w:p w14:paraId="5DF66FA8" w14:textId="77777777" w:rsidR="00EC2FCC" w:rsidRPr="00AE52A1" w:rsidRDefault="00EC2FCC" w:rsidP="00AE52A1">
    <w:pPr>
      <w:pStyle w:val="Header"/>
      <w:rPr>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49CF7" w14:textId="77777777" w:rsidR="00EC2FCC" w:rsidRPr="00AE52A1" w:rsidRDefault="00EC2FCC"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67130DDC" w14:textId="77777777" w:rsidR="00EC2FCC" w:rsidRDefault="00EC2FCC" w:rsidP="004629F3">
    <w:pPr>
      <w:autoSpaceDE w:val="0"/>
      <w:autoSpaceDN w:val="0"/>
      <w:adjustRightInd w:val="0"/>
      <w:rPr>
        <w:b/>
        <w:bCs/>
        <w:sz w:val="24"/>
        <w:szCs w:val="24"/>
        <w:lang w:eastAsia="zh-CN"/>
      </w:rPr>
    </w:pPr>
  </w:p>
  <w:p w14:paraId="0AE66DED" w14:textId="15E95CE3" w:rsidR="00EC2FCC" w:rsidRPr="00AE52A1" w:rsidRDefault="002F639E" w:rsidP="004629F3">
    <w:pPr>
      <w:autoSpaceDE w:val="0"/>
      <w:autoSpaceDN w:val="0"/>
      <w:adjustRightInd w:val="0"/>
      <w:rPr>
        <w:b/>
        <w:bCs/>
        <w:sz w:val="24"/>
        <w:szCs w:val="24"/>
        <w:lang w:eastAsia="zh-CN"/>
      </w:rPr>
    </w:pPr>
    <w:r>
      <w:rPr>
        <w:b/>
        <w:bCs/>
        <w:sz w:val="24"/>
        <w:szCs w:val="24"/>
        <w:lang w:eastAsia="zh-CN"/>
      </w:rPr>
      <w:t xml:space="preserve">31 </w:t>
    </w:r>
    <w:r w:rsidR="0042397E">
      <w:rPr>
        <w:b/>
        <w:bCs/>
        <w:sz w:val="24"/>
        <w:szCs w:val="24"/>
        <w:lang w:eastAsia="zh-CN"/>
      </w:rPr>
      <w:t>MART</w:t>
    </w:r>
    <w:r>
      <w:rPr>
        <w:b/>
        <w:bCs/>
        <w:sz w:val="24"/>
        <w:szCs w:val="24"/>
        <w:lang w:eastAsia="zh-CN"/>
      </w:rPr>
      <w:t xml:space="preserve"> 202</w:t>
    </w:r>
    <w:r w:rsidR="0042397E">
      <w:rPr>
        <w:b/>
        <w:bCs/>
        <w:sz w:val="24"/>
        <w:szCs w:val="24"/>
        <w:lang w:eastAsia="zh-CN"/>
      </w:rPr>
      <w:t>5</w:t>
    </w:r>
    <w:r w:rsidR="00EC2FCC" w:rsidRPr="00AE52A1">
      <w:rPr>
        <w:b/>
        <w:bCs/>
        <w:sz w:val="24"/>
        <w:szCs w:val="24"/>
        <w:lang w:eastAsia="zh-CN"/>
      </w:rPr>
      <w:t xml:space="preserve"> TARİHİNDE SONA EREN DÖNEME AİT KONSOLİDE OLMAYAN FİNANSAL TABLOLARA İLİŞKİN AÇIKLAMA VE DİPNOTLAR</w:t>
    </w:r>
  </w:p>
  <w:p w14:paraId="4513C76F" w14:textId="5989B35B" w:rsidR="00EC2FCC" w:rsidRPr="00AE52A1" w:rsidRDefault="00EC2FCC" w:rsidP="004629F3">
    <w:pPr>
      <w:pStyle w:val="Header"/>
      <w:pBdr>
        <w:bottom w:val="single" w:sz="4" w:space="1" w:color="auto"/>
      </w:pBdr>
      <w:rPr>
        <w:sz w:val="18"/>
        <w:szCs w:val="18"/>
      </w:rPr>
    </w:pPr>
    <w:r w:rsidRPr="00AE52A1">
      <w:rPr>
        <w:rFonts w:ascii="TimesNewRomanPSMT" w:hAnsi="TimesNewRomanPSMT" w:cs="TimesNewRomanPSMT"/>
        <w:sz w:val="18"/>
        <w:szCs w:val="18"/>
        <w:lang w:eastAsia="zh-CN"/>
      </w:rPr>
      <w:t>(Tutarlar aksi belirtilmedikçe Bin Türk Lirası (TL) olarak ifade edilmiştir.)</w:t>
    </w:r>
  </w:p>
  <w:p w14:paraId="22D6B8DB" w14:textId="77777777" w:rsidR="00EC2FCC" w:rsidRPr="00AE52A1" w:rsidRDefault="00EC2FCC" w:rsidP="00223100">
    <w:pPr>
      <w:pStyle w:val="Header"/>
      <w:rPr>
        <w:sz w:val="22"/>
        <w:szCs w:val="2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27FA0" w14:textId="77777777" w:rsidR="00EC2FCC" w:rsidRPr="007A6766" w:rsidRDefault="00EC2FCC" w:rsidP="007A676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B4595" w14:textId="77777777" w:rsidR="00EC2FCC" w:rsidRPr="00AE52A1" w:rsidRDefault="00EC2FCC"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57480283" w14:textId="77777777" w:rsidR="00EC2FCC" w:rsidRPr="00AE52A1" w:rsidRDefault="00EC2FCC" w:rsidP="00223100">
    <w:pPr>
      <w:rPr>
        <w:b/>
        <w:bCs/>
        <w:sz w:val="24"/>
        <w:szCs w:val="24"/>
        <w:lang w:eastAsia="zh-CN"/>
      </w:rPr>
    </w:pPr>
  </w:p>
  <w:p w14:paraId="14094843" w14:textId="2499C76B" w:rsidR="00EC2FCC" w:rsidRPr="00AE52A1" w:rsidRDefault="002F639E" w:rsidP="00223100">
    <w:pPr>
      <w:rPr>
        <w:b/>
        <w:sz w:val="24"/>
        <w:szCs w:val="24"/>
      </w:rPr>
    </w:pPr>
    <w:r>
      <w:rPr>
        <w:b/>
        <w:bCs/>
        <w:sz w:val="24"/>
        <w:szCs w:val="24"/>
        <w:lang w:eastAsia="zh-CN"/>
      </w:rPr>
      <w:t xml:space="preserve">31 </w:t>
    </w:r>
    <w:r w:rsidR="006D2604">
      <w:rPr>
        <w:b/>
        <w:bCs/>
        <w:sz w:val="24"/>
        <w:szCs w:val="24"/>
        <w:lang w:eastAsia="zh-CN"/>
      </w:rPr>
      <w:t>MART</w:t>
    </w:r>
    <w:r>
      <w:rPr>
        <w:b/>
        <w:bCs/>
        <w:sz w:val="24"/>
        <w:szCs w:val="24"/>
        <w:lang w:eastAsia="zh-CN"/>
      </w:rPr>
      <w:t xml:space="preserve"> 202</w:t>
    </w:r>
    <w:r w:rsidR="006D2604">
      <w:rPr>
        <w:b/>
        <w:bCs/>
        <w:sz w:val="24"/>
        <w:szCs w:val="24"/>
        <w:lang w:eastAsia="zh-CN"/>
      </w:rPr>
      <w:t>5</w:t>
    </w:r>
    <w:r w:rsidR="00EC2FCC" w:rsidRPr="00AE52A1">
      <w:rPr>
        <w:b/>
        <w:bCs/>
        <w:sz w:val="24"/>
        <w:szCs w:val="24"/>
        <w:lang w:eastAsia="zh-CN"/>
      </w:rPr>
      <w:t xml:space="preserve"> İTİBARIYLA</w:t>
    </w:r>
    <w:r w:rsidR="00EC2FCC" w:rsidRPr="00AE52A1">
      <w:rPr>
        <w:b/>
        <w:sz w:val="24"/>
        <w:szCs w:val="24"/>
      </w:rPr>
      <w:t xml:space="preserve"> KONSOLİDE OLMAYAN BİLANÇO</w:t>
    </w:r>
  </w:p>
  <w:p w14:paraId="4325F1BB" w14:textId="77777777" w:rsidR="00EC2FCC" w:rsidRPr="00AE52A1" w:rsidRDefault="00EC2FCC" w:rsidP="00223100">
    <w:pPr>
      <w:pStyle w:val="Header"/>
      <w:pBdr>
        <w:bottom w:val="single" w:sz="4" w:space="1" w:color="auto"/>
      </w:pBdr>
      <w:rPr>
        <w:sz w:val="18"/>
        <w:szCs w:val="18"/>
      </w:rPr>
    </w:pPr>
    <w:r w:rsidRPr="00AE52A1">
      <w:rPr>
        <w:sz w:val="18"/>
        <w:szCs w:val="18"/>
      </w:rPr>
      <w:t>(Tutarlar aksi belirtilmedikçe Bin Türk Lirası (TL) olarak ifade edilmiştir.)</w:t>
    </w:r>
  </w:p>
  <w:p w14:paraId="7A2C2C3B" w14:textId="77777777" w:rsidR="00EC2FCC" w:rsidRPr="00AE52A1" w:rsidRDefault="00EC2FCC" w:rsidP="00AE52A1">
    <w:pPr>
      <w:pStyle w:val="Header"/>
      <w:rPr>
        <w:i/>
        <w:iCs/>
        <w:sz w:val="22"/>
        <w:szCs w:val="2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45EB8" w14:textId="77777777" w:rsidR="00EC2FCC" w:rsidRPr="00AE52A1" w:rsidRDefault="00EC2FCC" w:rsidP="00223100">
    <w:pPr>
      <w:pStyle w:val="BodyTextIndent2"/>
      <w:tabs>
        <w:tab w:val="center" w:pos="4253"/>
      </w:tabs>
      <w:ind w:left="0"/>
      <w:jc w:val="left"/>
      <w:rPr>
        <w:rFonts w:ascii="Times New Roman" w:hAnsi="Times New Roman"/>
        <w:sz w:val="24"/>
        <w:szCs w:val="24"/>
      </w:rPr>
    </w:pPr>
    <w:r w:rsidRPr="00AE52A1">
      <w:rPr>
        <w:rFonts w:ascii="Times New Roman" w:hAnsi="Times New Roman"/>
        <w:sz w:val="24"/>
        <w:szCs w:val="24"/>
      </w:rPr>
      <w:t>HAYAT FİNANS KATILIM BANKASI ANONİM ŞİRKETİ</w:t>
    </w:r>
  </w:p>
  <w:p w14:paraId="32DF89CA" w14:textId="77777777" w:rsidR="00EC2FCC" w:rsidRPr="00AE52A1" w:rsidRDefault="00EC2FCC" w:rsidP="00223100">
    <w:pPr>
      <w:rPr>
        <w:b/>
        <w:bCs/>
        <w:sz w:val="24"/>
        <w:szCs w:val="24"/>
        <w:lang w:eastAsia="zh-CN"/>
      </w:rPr>
    </w:pPr>
  </w:p>
  <w:p w14:paraId="3BBE5139" w14:textId="5F27D8BF" w:rsidR="00FF2553" w:rsidRDefault="002F639E" w:rsidP="00223100">
    <w:pPr>
      <w:rPr>
        <w:b/>
        <w:sz w:val="24"/>
        <w:szCs w:val="24"/>
      </w:rPr>
    </w:pPr>
    <w:r>
      <w:rPr>
        <w:b/>
        <w:bCs/>
        <w:sz w:val="24"/>
        <w:szCs w:val="24"/>
        <w:lang w:eastAsia="zh-CN"/>
      </w:rPr>
      <w:t xml:space="preserve">31 </w:t>
    </w:r>
    <w:r w:rsidR="006D2604">
      <w:rPr>
        <w:b/>
        <w:bCs/>
        <w:sz w:val="24"/>
        <w:szCs w:val="24"/>
        <w:lang w:eastAsia="zh-CN"/>
      </w:rPr>
      <w:t>MART</w:t>
    </w:r>
    <w:r>
      <w:rPr>
        <w:b/>
        <w:bCs/>
        <w:sz w:val="24"/>
        <w:szCs w:val="24"/>
        <w:lang w:eastAsia="zh-CN"/>
      </w:rPr>
      <w:t xml:space="preserve"> 202</w:t>
    </w:r>
    <w:r w:rsidR="006D2604">
      <w:rPr>
        <w:b/>
        <w:bCs/>
        <w:sz w:val="24"/>
        <w:szCs w:val="24"/>
        <w:lang w:eastAsia="zh-CN"/>
      </w:rPr>
      <w:t>5</w:t>
    </w:r>
    <w:r w:rsidR="00EC2FCC" w:rsidRPr="00AE52A1">
      <w:rPr>
        <w:b/>
        <w:bCs/>
        <w:sz w:val="24"/>
        <w:szCs w:val="24"/>
        <w:lang w:eastAsia="zh-CN"/>
      </w:rPr>
      <w:t xml:space="preserve"> İTİBARIYLA</w:t>
    </w:r>
    <w:r w:rsidR="00EC2FCC" w:rsidRPr="00AE52A1">
      <w:rPr>
        <w:b/>
        <w:sz w:val="24"/>
        <w:szCs w:val="24"/>
      </w:rPr>
      <w:t xml:space="preserve"> KONSOLİDE OLMAYAN</w:t>
    </w:r>
  </w:p>
  <w:p w14:paraId="0352A352" w14:textId="398844A5" w:rsidR="00EC2FCC" w:rsidRPr="00AE52A1" w:rsidRDefault="00EC2FCC" w:rsidP="00223100">
    <w:pPr>
      <w:rPr>
        <w:b/>
        <w:sz w:val="24"/>
        <w:szCs w:val="24"/>
      </w:rPr>
    </w:pPr>
    <w:r w:rsidRPr="00AE52A1">
      <w:rPr>
        <w:b/>
        <w:sz w:val="24"/>
        <w:szCs w:val="24"/>
      </w:rPr>
      <w:t>NAZIM HESAPLAR TABLOSU</w:t>
    </w:r>
  </w:p>
  <w:p w14:paraId="1450389D" w14:textId="77777777" w:rsidR="00EC2FCC" w:rsidRPr="00AE52A1" w:rsidRDefault="00EC2FCC" w:rsidP="00223100">
    <w:pPr>
      <w:pBdr>
        <w:bottom w:val="single" w:sz="4" w:space="1" w:color="auto"/>
      </w:pBdr>
      <w:rPr>
        <w:sz w:val="18"/>
        <w:szCs w:val="18"/>
      </w:rPr>
    </w:pPr>
    <w:r w:rsidRPr="00AE52A1">
      <w:rPr>
        <w:sz w:val="18"/>
        <w:szCs w:val="18"/>
      </w:rPr>
      <w:t>(Tutarlar aksi belirtilmedikçe Bin Türk Lirası (TL) olarak ifade edilmiştir.)</w:t>
    </w:r>
  </w:p>
  <w:p w14:paraId="4856952B" w14:textId="77777777" w:rsidR="00EC2FCC" w:rsidRPr="00AE52A1" w:rsidRDefault="00EC2FCC" w:rsidP="00AE52A1">
    <w:pPr>
      <w:rPr>
        <w:i/>
        <w:i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14F6B"/>
    <w:multiLevelType w:val="multilevel"/>
    <w:tmpl w:val="3E304196"/>
    <w:lvl w:ilvl="0">
      <w:start w:val="1"/>
      <w:numFmt w:val="upperRoman"/>
      <w:lvlText w:val="%1."/>
      <w:lvlJc w:val="left"/>
      <w:pPr>
        <w:tabs>
          <w:tab w:val="num" w:pos="720"/>
        </w:tabs>
        <w:ind w:left="720" w:hanging="720"/>
      </w:pPr>
      <w:rPr>
        <w:rFonts w:hint="default"/>
        <w:b w:val="0"/>
        <w:sz w:val="14"/>
        <w:szCs w:val="1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3120136"/>
    <w:multiLevelType w:val="hybridMultilevel"/>
    <w:tmpl w:val="5F20DF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499226B"/>
    <w:multiLevelType w:val="hybridMultilevel"/>
    <w:tmpl w:val="4F6EC9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7F73ECB"/>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4" w15:restartNumberingAfterBreak="0">
    <w:nsid w:val="08665717"/>
    <w:multiLevelType w:val="hybridMultilevel"/>
    <w:tmpl w:val="92C89AF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FAB3A99"/>
    <w:multiLevelType w:val="hybridMultilevel"/>
    <w:tmpl w:val="08CA8BD8"/>
    <w:lvl w:ilvl="0" w:tplc="54B87F3A">
      <w:start w:val="1"/>
      <w:numFmt w:val="decimal"/>
      <w:lvlText w:val="%1)"/>
      <w:lvlJc w:val="left"/>
      <w:pPr>
        <w:ind w:left="-207" w:hanging="360"/>
      </w:pPr>
      <w:rPr>
        <w:rFonts w:ascii="Times New Roman" w:hAnsi="Times New Roman" w:cs="Times New Roman" w:hint="default"/>
        <w:b/>
        <w:sz w:val="22"/>
        <w:szCs w:val="22"/>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6" w15:restartNumberingAfterBreak="0">
    <w:nsid w:val="1113414F"/>
    <w:multiLevelType w:val="hybridMultilevel"/>
    <w:tmpl w:val="5660FB52"/>
    <w:lvl w:ilvl="0" w:tplc="B9404304">
      <w:start w:val="1"/>
      <w:numFmt w:val="decimal"/>
      <w:lvlText w:val="%1."/>
      <w:lvlJc w:val="left"/>
      <w:pPr>
        <w:ind w:left="3" w:hanging="57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7" w15:restartNumberingAfterBreak="0">
    <w:nsid w:val="11F76FC8"/>
    <w:multiLevelType w:val="hybridMultilevel"/>
    <w:tmpl w:val="635E68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21F5BE5"/>
    <w:multiLevelType w:val="hybridMultilevel"/>
    <w:tmpl w:val="F5963034"/>
    <w:lvl w:ilvl="0" w:tplc="EEF826B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2EF187E"/>
    <w:multiLevelType w:val="hybridMultilevel"/>
    <w:tmpl w:val="6E4CB93E"/>
    <w:lvl w:ilvl="0" w:tplc="9C165D94">
      <w:start w:val="2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51903F4"/>
    <w:multiLevelType w:val="multilevel"/>
    <w:tmpl w:val="4A062CBE"/>
    <w:lvl w:ilvl="0">
      <w:start w:val="1"/>
      <w:numFmt w:val="upperRoman"/>
      <w:lvlText w:val="%1."/>
      <w:lvlJc w:val="left"/>
      <w:pPr>
        <w:tabs>
          <w:tab w:val="num" w:pos="720"/>
        </w:tabs>
        <w:ind w:left="720" w:hanging="720"/>
      </w:pPr>
      <w:rPr>
        <w:rFonts w:hint="default"/>
        <w:sz w:val="14"/>
        <w:szCs w:val="14"/>
      </w:rPr>
    </w:lvl>
    <w:lvl w:ilvl="1">
      <w:start w:val="1"/>
      <w:numFmt w:val="lowerLetter"/>
      <w:lvlText w:val="%2."/>
      <w:lvlJc w:val="left"/>
      <w:pPr>
        <w:tabs>
          <w:tab w:val="num" w:pos="540"/>
        </w:tabs>
        <w:ind w:left="540" w:hanging="360"/>
      </w:pPr>
      <w:rPr>
        <w:b/>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1" w15:restartNumberingAfterBreak="0">
    <w:nsid w:val="17BF3ECE"/>
    <w:multiLevelType w:val="hybridMultilevel"/>
    <w:tmpl w:val="9646623A"/>
    <w:lvl w:ilvl="0" w:tplc="041F0017">
      <w:start w:val="1"/>
      <w:numFmt w:val="lowerLetter"/>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1C5A629F"/>
    <w:multiLevelType w:val="hybridMultilevel"/>
    <w:tmpl w:val="9190E76A"/>
    <w:lvl w:ilvl="0" w:tplc="B686B90C">
      <w:start w:val="1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1EE87439"/>
    <w:multiLevelType w:val="hybridMultilevel"/>
    <w:tmpl w:val="E45EA558"/>
    <w:lvl w:ilvl="0" w:tplc="158AC8C0">
      <w:start w:val="3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1F0B2EC2"/>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5" w15:restartNumberingAfterBreak="0">
    <w:nsid w:val="1FD14AAE"/>
    <w:multiLevelType w:val="hybridMultilevel"/>
    <w:tmpl w:val="8CC60C90"/>
    <w:lvl w:ilvl="0" w:tplc="A38A5480">
      <w:numFmt w:val="bullet"/>
      <w:lvlText w:val="•"/>
      <w:lvlJc w:val="left"/>
      <w:pPr>
        <w:ind w:left="720" w:hanging="360"/>
      </w:pPr>
      <w:rPr>
        <w:rFonts w:ascii="Times New Roman" w:eastAsia="Arial Unicode MS"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01C1CE5"/>
    <w:multiLevelType w:val="hybridMultilevel"/>
    <w:tmpl w:val="3D5EC486"/>
    <w:lvl w:ilvl="0" w:tplc="ECB471E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0A05FB9"/>
    <w:multiLevelType w:val="hybridMultilevel"/>
    <w:tmpl w:val="F9DAC47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1101238"/>
    <w:multiLevelType w:val="multilevel"/>
    <w:tmpl w:val="3344FEB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13C304B"/>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20" w15:restartNumberingAfterBreak="0">
    <w:nsid w:val="2556144D"/>
    <w:multiLevelType w:val="hybridMultilevel"/>
    <w:tmpl w:val="29A613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27505C33"/>
    <w:multiLevelType w:val="hybridMultilevel"/>
    <w:tmpl w:val="8F809166"/>
    <w:lvl w:ilvl="0" w:tplc="041F0001">
      <w:start w:val="1"/>
      <w:numFmt w:val="bullet"/>
      <w:lvlText w:val=""/>
      <w:lvlJc w:val="left"/>
      <w:pPr>
        <w:ind w:left="153" w:hanging="360"/>
      </w:pPr>
      <w:rPr>
        <w:rFonts w:ascii="Symbol" w:hAnsi="Symbol" w:hint="default"/>
      </w:rPr>
    </w:lvl>
    <w:lvl w:ilvl="1" w:tplc="041F0003" w:tentative="1">
      <w:start w:val="1"/>
      <w:numFmt w:val="bullet"/>
      <w:lvlText w:val="o"/>
      <w:lvlJc w:val="left"/>
      <w:pPr>
        <w:ind w:left="873" w:hanging="360"/>
      </w:pPr>
      <w:rPr>
        <w:rFonts w:ascii="Courier New" w:hAnsi="Courier New" w:cs="Courier New" w:hint="default"/>
      </w:rPr>
    </w:lvl>
    <w:lvl w:ilvl="2" w:tplc="041F0005" w:tentative="1">
      <w:start w:val="1"/>
      <w:numFmt w:val="bullet"/>
      <w:lvlText w:val=""/>
      <w:lvlJc w:val="left"/>
      <w:pPr>
        <w:ind w:left="1593" w:hanging="360"/>
      </w:pPr>
      <w:rPr>
        <w:rFonts w:ascii="Wingdings" w:hAnsi="Wingdings" w:hint="default"/>
      </w:rPr>
    </w:lvl>
    <w:lvl w:ilvl="3" w:tplc="041F0001" w:tentative="1">
      <w:start w:val="1"/>
      <w:numFmt w:val="bullet"/>
      <w:lvlText w:val=""/>
      <w:lvlJc w:val="left"/>
      <w:pPr>
        <w:ind w:left="2313" w:hanging="360"/>
      </w:pPr>
      <w:rPr>
        <w:rFonts w:ascii="Symbol" w:hAnsi="Symbol" w:hint="default"/>
      </w:rPr>
    </w:lvl>
    <w:lvl w:ilvl="4" w:tplc="041F0003" w:tentative="1">
      <w:start w:val="1"/>
      <w:numFmt w:val="bullet"/>
      <w:lvlText w:val="o"/>
      <w:lvlJc w:val="left"/>
      <w:pPr>
        <w:ind w:left="3033" w:hanging="360"/>
      </w:pPr>
      <w:rPr>
        <w:rFonts w:ascii="Courier New" w:hAnsi="Courier New" w:cs="Courier New" w:hint="default"/>
      </w:rPr>
    </w:lvl>
    <w:lvl w:ilvl="5" w:tplc="041F0005" w:tentative="1">
      <w:start w:val="1"/>
      <w:numFmt w:val="bullet"/>
      <w:lvlText w:val=""/>
      <w:lvlJc w:val="left"/>
      <w:pPr>
        <w:ind w:left="3753" w:hanging="360"/>
      </w:pPr>
      <w:rPr>
        <w:rFonts w:ascii="Wingdings" w:hAnsi="Wingdings" w:hint="default"/>
      </w:rPr>
    </w:lvl>
    <w:lvl w:ilvl="6" w:tplc="041F0001" w:tentative="1">
      <w:start w:val="1"/>
      <w:numFmt w:val="bullet"/>
      <w:lvlText w:val=""/>
      <w:lvlJc w:val="left"/>
      <w:pPr>
        <w:ind w:left="4473" w:hanging="360"/>
      </w:pPr>
      <w:rPr>
        <w:rFonts w:ascii="Symbol" w:hAnsi="Symbol" w:hint="default"/>
      </w:rPr>
    </w:lvl>
    <w:lvl w:ilvl="7" w:tplc="041F0003" w:tentative="1">
      <w:start w:val="1"/>
      <w:numFmt w:val="bullet"/>
      <w:lvlText w:val="o"/>
      <w:lvlJc w:val="left"/>
      <w:pPr>
        <w:ind w:left="5193" w:hanging="360"/>
      </w:pPr>
      <w:rPr>
        <w:rFonts w:ascii="Courier New" w:hAnsi="Courier New" w:cs="Courier New" w:hint="default"/>
      </w:rPr>
    </w:lvl>
    <w:lvl w:ilvl="8" w:tplc="041F0005" w:tentative="1">
      <w:start w:val="1"/>
      <w:numFmt w:val="bullet"/>
      <w:lvlText w:val=""/>
      <w:lvlJc w:val="left"/>
      <w:pPr>
        <w:ind w:left="5913" w:hanging="360"/>
      </w:pPr>
      <w:rPr>
        <w:rFonts w:ascii="Wingdings" w:hAnsi="Wingdings" w:hint="default"/>
      </w:rPr>
    </w:lvl>
  </w:abstractNum>
  <w:abstractNum w:abstractNumId="22" w15:restartNumberingAfterBreak="0">
    <w:nsid w:val="27D128F5"/>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23" w15:restartNumberingAfterBreak="0">
    <w:nsid w:val="28C70939"/>
    <w:multiLevelType w:val="multilevel"/>
    <w:tmpl w:val="14AC652C"/>
    <w:lvl w:ilvl="0">
      <w:start w:val="1"/>
      <w:numFmt w:val="decimal"/>
      <w:lvlText w:val="%1"/>
      <w:lvlJc w:val="left"/>
      <w:pPr>
        <w:ind w:left="600" w:hanging="600"/>
      </w:pPr>
      <w:rPr>
        <w:rFonts w:hint="default"/>
      </w:rPr>
    </w:lvl>
    <w:lvl w:ilvl="1">
      <w:start w:val="1"/>
      <w:numFmt w:val="decimal"/>
      <w:lvlText w:val="%1.%2"/>
      <w:lvlJc w:val="left"/>
      <w:pPr>
        <w:ind w:left="317" w:hanging="600"/>
      </w:pPr>
      <w:rPr>
        <w:rFonts w:hint="default"/>
      </w:rPr>
    </w:lvl>
    <w:lvl w:ilvl="2">
      <w:start w:val="1"/>
      <w:numFmt w:val="decimal"/>
      <w:lvlText w:val="%1.%2.%3"/>
      <w:lvlJc w:val="left"/>
      <w:pPr>
        <w:ind w:left="154" w:hanging="720"/>
      </w:pPr>
      <w:rPr>
        <w:rFonts w:hint="default"/>
      </w:rPr>
    </w:lvl>
    <w:lvl w:ilvl="3">
      <w:start w:val="1"/>
      <w:numFmt w:val="decimal"/>
      <w:lvlText w:val="%1.%2.%3.%4"/>
      <w:lvlJc w:val="left"/>
      <w:pPr>
        <w:ind w:left="-129" w:hanging="720"/>
      </w:pPr>
      <w:rPr>
        <w:rFonts w:hint="default"/>
      </w:rPr>
    </w:lvl>
    <w:lvl w:ilvl="4">
      <w:start w:val="1"/>
      <w:numFmt w:val="decimal"/>
      <w:lvlText w:val="%1.%2.%3.%4.%5"/>
      <w:lvlJc w:val="left"/>
      <w:pPr>
        <w:ind w:left="-412" w:hanging="720"/>
      </w:pPr>
      <w:rPr>
        <w:rFonts w:hint="default"/>
      </w:rPr>
    </w:lvl>
    <w:lvl w:ilvl="5">
      <w:start w:val="1"/>
      <w:numFmt w:val="decimal"/>
      <w:lvlText w:val="%1.%2.%3.%4.%5.%6"/>
      <w:lvlJc w:val="left"/>
      <w:pPr>
        <w:ind w:left="-335" w:hanging="1080"/>
      </w:pPr>
      <w:rPr>
        <w:rFonts w:hint="default"/>
      </w:rPr>
    </w:lvl>
    <w:lvl w:ilvl="6">
      <w:start w:val="1"/>
      <w:numFmt w:val="decimal"/>
      <w:lvlText w:val="%1.%2.%3.%4.%5.%6.%7"/>
      <w:lvlJc w:val="left"/>
      <w:pPr>
        <w:ind w:left="-618" w:hanging="1080"/>
      </w:pPr>
      <w:rPr>
        <w:rFonts w:hint="default"/>
      </w:rPr>
    </w:lvl>
    <w:lvl w:ilvl="7">
      <w:start w:val="1"/>
      <w:numFmt w:val="decimal"/>
      <w:lvlText w:val="%1.%2.%3.%4.%5.%6.%7.%8"/>
      <w:lvlJc w:val="left"/>
      <w:pPr>
        <w:ind w:left="-541" w:hanging="1440"/>
      </w:pPr>
      <w:rPr>
        <w:rFonts w:hint="default"/>
      </w:rPr>
    </w:lvl>
    <w:lvl w:ilvl="8">
      <w:start w:val="1"/>
      <w:numFmt w:val="decimal"/>
      <w:lvlText w:val="%1.%2.%3.%4.%5.%6.%7.%8.%9"/>
      <w:lvlJc w:val="left"/>
      <w:pPr>
        <w:ind w:left="-824" w:hanging="1440"/>
      </w:pPr>
      <w:rPr>
        <w:rFonts w:hint="default"/>
      </w:rPr>
    </w:lvl>
  </w:abstractNum>
  <w:abstractNum w:abstractNumId="24" w15:restartNumberingAfterBreak="0">
    <w:nsid w:val="2915490B"/>
    <w:multiLevelType w:val="hybridMultilevel"/>
    <w:tmpl w:val="0ACCBA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2ADA2346"/>
    <w:multiLevelType w:val="hybridMultilevel"/>
    <w:tmpl w:val="3E105D0E"/>
    <w:lvl w:ilvl="0" w:tplc="0FBAD61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2ADD2E24"/>
    <w:multiLevelType w:val="hybridMultilevel"/>
    <w:tmpl w:val="16369DEA"/>
    <w:lvl w:ilvl="0" w:tplc="39BA0054">
      <w:start w:val="1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2D6946AB"/>
    <w:multiLevelType w:val="hybridMultilevel"/>
    <w:tmpl w:val="89DE9C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2E164F30"/>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29" w15:restartNumberingAfterBreak="0">
    <w:nsid w:val="2EAC45FC"/>
    <w:multiLevelType w:val="hybridMultilevel"/>
    <w:tmpl w:val="D6D8A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330C13D3"/>
    <w:multiLevelType w:val="hybridMultilevel"/>
    <w:tmpl w:val="6536231A"/>
    <w:lvl w:ilvl="0" w:tplc="A38A5480">
      <w:numFmt w:val="bullet"/>
      <w:lvlText w:val="•"/>
      <w:lvlJc w:val="left"/>
      <w:pPr>
        <w:ind w:left="720" w:hanging="360"/>
      </w:pPr>
      <w:rPr>
        <w:rFonts w:ascii="Times New Roman" w:eastAsia="Arial Unicode MS"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331F6FEC"/>
    <w:multiLevelType w:val="hybridMultilevel"/>
    <w:tmpl w:val="B1A48688"/>
    <w:lvl w:ilvl="0" w:tplc="738671E2">
      <w:start w:val="1"/>
      <w:numFmt w:val="bullet"/>
      <w:lvlText w:val=""/>
      <w:lvlJc w:val="left"/>
      <w:pPr>
        <w:ind w:left="360" w:hanging="360"/>
      </w:pPr>
      <w:rPr>
        <w:rFonts w:ascii="Wingdings" w:hAnsi="Wingdings" w:hint="default"/>
        <w:sz w:val="15"/>
        <w:szCs w:val="15"/>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2" w15:restartNumberingAfterBreak="0">
    <w:nsid w:val="39ED06CD"/>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33" w15:restartNumberingAfterBreak="0">
    <w:nsid w:val="3BD92360"/>
    <w:multiLevelType w:val="hybridMultilevel"/>
    <w:tmpl w:val="F17CD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3C6B1EFA"/>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35" w15:restartNumberingAfterBreak="0">
    <w:nsid w:val="3FC4083A"/>
    <w:multiLevelType w:val="hybridMultilevel"/>
    <w:tmpl w:val="1B029BD4"/>
    <w:lvl w:ilvl="0" w:tplc="6C80C2B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421431FC"/>
    <w:multiLevelType w:val="hybridMultilevel"/>
    <w:tmpl w:val="31363AC0"/>
    <w:lvl w:ilvl="0" w:tplc="8A7AFC88">
      <w:start w:val="1"/>
      <w:numFmt w:val="decimal"/>
      <w:lvlText w:val="%1."/>
      <w:lvlJc w:val="left"/>
      <w:pPr>
        <w:ind w:left="360" w:hanging="360"/>
      </w:pPr>
      <w:rPr>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48A536E8"/>
    <w:multiLevelType w:val="hybridMultilevel"/>
    <w:tmpl w:val="020E49B6"/>
    <w:lvl w:ilvl="0" w:tplc="47749768">
      <w:start w:val="1"/>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48C86BF4"/>
    <w:multiLevelType w:val="hybridMultilevel"/>
    <w:tmpl w:val="E1AE9294"/>
    <w:lvl w:ilvl="0" w:tplc="8A7AFC88">
      <w:start w:val="1"/>
      <w:numFmt w:val="decimal"/>
      <w:lvlText w:val="%1."/>
      <w:lvlJc w:val="left"/>
      <w:pPr>
        <w:ind w:left="360" w:hanging="360"/>
      </w:pPr>
      <w:rPr>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4A2C30E2"/>
    <w:multiLevelType w:val="multilevel"/>
    <w:tmpl w:val="1CD80BF8"/>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40" w15:restartNumberingAfterBreak="0">
    <w:nsid w:val="4C1624AF"/>
    <w:multiLevelType w:val="hybridMultilevel"/>
    <w:tmpl w:val="298EA4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548E118B"/>
    <w:multiLevelType w:val="hybridMultilevel"/>
    <w:tmpl w:val="7D8CD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5A400AA7"/>
    <w:multiLevelType w:val="hybridMultilevel"/>
    <w:tmpl w:val="F4CE1360"/>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5B61617F"/>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44" w15:restartNumberingAfterBreak="0">
    <w:nsid w:val="5D136D4F"/>
    <w:multiLevelType w:val="hybridMultilevel"/>
    <w:tmpl w:val="17543CF4"/>
    <w:lvl w:ilvl="0" w:tplc="A38A5480">
      <w:numFmt w:val="bullet"/>
      <w:lvlText w:val="•"/>
      <w:lvlJc w:val="left"/>
      <w:pPr>
        <w:ind w:left="720" w:hanging="360"/>
      </w:pPr>
      <w:rPr>
        <w:rFonts w:ascii="Times New Roman" w:eastAsia="Arial Unicode MS" w:hAnsi="Times New Roman" w:cs="Times New Roman" w:hint="default"/>
      </w:rPr>
    </w:lvl>
    <w:lvl w:ilvl="1" w:tplc="1706B808">
      <w:numFmt w:val="bullet"/>
      <w:lvlText w:val="-"/>
      <w:lvlJc w:val="left"/>
      <w:pPr>
        <w:ind w:left="1440" w:hanging="360"/>
      </w:pPr>
      <w:rPr>
        <w:rFonts w:ascii="Times New Roman" w:eastAsia="Arial Unicode MS"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5DAF4DC1"/>
    <w:multiLevelType w:val="multilevel"/>
    <w:tmpl w:val="D40C90A2"/>
    <w:lvl w:ilvl="0">
      <w:start w:val="1"/>
      <w:numFmt w:val="upperRoman"/>
      <w:lvlText w:val="%1."/>
      <w:lvlJc w:val="left"/>
      <w:pPr>
        <w:tabs>
          <w:tab w:val="num" w:pos="720"/>
        </w:tabs>
        <w:ind w:left="720" w:hanging="720"/>
      </w:pPr>
      <w:rPr>
        <w:rFonts w:hint="default"/>
        <w:b/>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46" w15:restartNumberingAfterBreak="0">
    <w:nsid w:val="610D7F4B"/>
    <w:multiLevelType w:val="hybridMultilevel"/>
    <w:tmpl w:val="3476F698"/>
    <w:lvl w:ilvl="0" w:tplc="2940E8C4">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630329DC"/>
    <w:multiLevelType w:val="hybridMultilevel"/>
    <w:tmpl w:val="215AD666"/>
    <w:lvl w:ilvl="0" w:tplc="DFD455FC">
      <w:start w:val="1"/>
      <w:numFmt w:val="decimal"/>
      <w:lvlText w:val="%1."/>
      <w:lvlJc w:val="left"/>
      <w:pPr>
        <w:ind w:left="-207" w:hanging="360"/>
      </w:pPr>
      <w:rPr>
        <w:rFonts w:hint="default"/>
      </w:rPr>
    </w:lvl>
    <w:lvl w:ilvl="1" w:tplc="041F0019">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48" w15:restartNumberingAfterBreak="0">
    <w:nsid w:val="638B1154"/>
    <w:multiLevelType w:val="hybridMultilevel"/>
    <w:tmpl w:val="070CCE9E"/>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9"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50" w15:restartNumberingAfterBreak="0">
    <w:nsid w:val="65651BF1"/>
    <w:multiLevelType w:val="hybridMultilevel"/>
    <w:tmpl w:val="144C0AEA"/>
    <w:lvl w:ilvl="0" w:tplc="57F4A3D0">
      <w:start w:val="2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6F415DEE"/>
    <w:multiLevelType w:val="hybridMultilevel"/>
    <w:tmpl w:val="7696BDD6"/>
    <w:lvl w:ilvl="0" w:tplc="041F0001">
      <w:start w:val="1"/>
      <w:numFmt w:val="bullet"/>
      <w:lvlText w:val=""/>
      <w:lvlJc w:val="left"/>
      <w:pPr>
        <w:tabs>
          <w:tab w:val="num" w:pos="360"/>
        </w:tabs>
        <w:ind w:left="360" w:hanging="360"/>
      </w:pPr>
      <w:rPr>
        <w:rFonts w:ascii="Symbol" w:hAnsi="Symbol" w:hint="default"/>
        <w:b/>
      </w:rPr>
    </w:lvl>
    <w:lvl w:ilvl="1" w:tplc="93C456FC">
      <w:start w:val="1"/>
      <w:numFmt w:val="lowerLetter"/>
      <w:lvlText w:val="%2."/>
      <w:lvlJc w:val="left"/>
      <w:pPr>
        <w:tabs>
          <w:tab w:val="num" w:pos="1080"/>
        </w:tabs>
        <w:ind w:left="1080" w:hanging="360"/>
      </w:pPr>
    </w:lvl>
    <w:lvl w:ilvl="2" w:tplc="88464F0A" w:tentative="1">
      <w:start w:val="1"/>
      <w:numFmt w:val="lowerRoman"/>
      <w:lvlText w:val="%3."/>
      <w:lvlJc w:val="right"/>
      <w:pPr>
        <w:tabs>
          <w:tab w:val="num" w:pos="1800"/>
        </w:tabs>
        <w:ind w:left="1800" w:hanging="180"/>
      </w:pPr>
    </w:lvl>
    <w:lvl w:ilvl="3" w:tplc="CD0837E4" w:tentative="1">
      <w:start w:val="1"/>
      <w:numFmt w:val="decimal"/>
      <w:lvlText w:val="%4."/>
      <w:lvlJc w:val="left"/>
      <w:pPr>
        <w:tabs>
          <w:tab w:val="num" w:pos="2520"/>
        </w:tabs>
        <w:ind w:left="2520" w:hanging="360"/>
      </w:pPr>
    </w:lvl>
    <w:lvl w:ilvl="4" w:tplc="6D6A1968" w:tentative="1">
      <w:start w:val="1"/>
      <w:numFmt w:val="lowerLetter"/>
      <w:lvlText w:val="%5."/>
      <w:lvlJc w:val="left"/>
      <w:pPr>
        <w:tabs>
          <w:tab w:val="num" w:pos="3240"/>
        </w:tabs>
        <w:ind w:left="3240" w:hanging="360"/>
      </w:pPr>
    </w:lvl>
    <w:lvl w:ilvl="5" w:tplc="EA7E9288" w:tentative="1">
      <w:start w:val="1"/>
      <w:numFmt w:val="lowerRoman"/>
      <w:lvlText w:val="%6."/>
      <w:lvlJc w:val="right"/>
      <w:pPr>
        <w:tabs>
          <w:tab w:val="num" w:pos="3960"/>
        </w:tabs>
        <w:ind w:left="3960" w:hanging="180"/>
      </w:pPr>
    </w:lvl>
    <w:lvl w:ilvl="6" w:tplc="05306680" w:tentative="1">
      <w:start w:val="1"/>
      <w:numFmt w:val="decimal"/>
      <w:lvlText w:val="%7."/>
      <w:lvlJc w:val="left"/>
      <w:pPr>
        <w:tabs>
          <w:tab w:val="num" w:pos="4680"/>
        </w:tabs>
        <w:ind w:left="4680" w:hanging="360"/>
      </w:pPr>
    </w:lvl>
    <w:lvl w:ilvl="7" w:tplc="A0FC72F0" w:tentative="1">
      <w:start w:val="1"/>
      <w:numFmt w:val="lowerLetter"/>
      <w:lvlText w:val="%8."/>
      <w:lvlJc w:val="left"/>
      <w:pPr>
        <w:tabs>
          <w:tab w:val="num" w:pos="5400"/>
        </w:tabs>
        <w:ind w:left="5400" w:hanging="360"/>
      </w:pPr>
    </w:lvl>
    <w:lvl w:ilvl="8" w:tplc="F41A15D0" w:tentative="1">
      <w:start w:val="1"/>
      <w:numFmt w:val="lowerRoman"/>
      <w:lvlText w:val="%9."/>
      <w:lvlJc w:val="right"/>
      <w:pPr>
        <w:tabs>
          <w:tab w:val="num" w:pos="6120"/>
        </w:tabs>
        <w:ind w:left="6120" w:hanging="180"/>
      </w:pPr>
    </w:lvl>
  </w:abstractNum>
  <w:abstractNum w:abstractNumId="52" w15:restartNumberingAfterBreak="0">
    <w:nsid w:val="70D31698"/>
    <w:multiLevelType w:val="hybridMultilevel"/>
    <w:tmpl w:val="D356243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53" w15:restartNumberingAfterBreak="0">
    <w:nsid w:val="743D18D7"/>
    <w:multiLevelType w:val="hybridMultilevel"/>
    <w:tmpl w:val="6F929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76C24CB0"/>
    <w:multiLevelType w:val="hybridMultilevel"/>
    <w:tmpl w:val="A9FCA330"/>
    <w:lvl w:ilvl="0" w:tplc="F41A4E5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77F370CE"/>
    <w:multiLevelType w:val="singleLevel"/>
    <w:tmpl w:val="D07011D4"/>
    <w:lvl w:ilvl="0">
      <w:start w:val="1"/>
      <w:numFmt w:val="upperRoman"/>
      <w:lvlText w:val="%1."/>
      <w:lvlJc w:val="left"/>
      <w:pPr>
        <w:tabs>
          <w:tab w:val="num" w:pos="720"/>
        </w:tabs>
        <w:ind w:left="720" w:hanging="720"/>
      </w:pPr>
      <w:rPr>
        <w:rFonts w:hint="default"/>
        <w:sz w:val="14"/>
        <w:szCs w:val="14"/>
      </w:rPr>
    </w:lvl>
  </w:abstractNum>
  <w:abstractNum w:abstractNumId="56" w15:restartNumberingAfterBreak="0">
    <w:nsid w:val="79DF442A"/>
    <w:multiLevelType w:val="hybridMultilevel"/>
    <w:tmpl w:val="90465228"/>
    <w:lvl w:ilvl="0" w:tplc="A38A5480">
      <w:numFmt w:val="bullet"/>
      <w:lvlText w:val="•"/>
      <w:lvlJc w:val="left"/>
      <w:pPr>
        <w:ind w:left="720" w:hanging="360"/>
      </w:pPr>
      <w:rPr>
        <w:rFonts w:ascii="Times New Roman" w:eastAsia="Arial Unicode MS"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15:restartNumberingAfterBreak="0">
    <w:nsid w:val="7ADE6ED6"/>
    <w:multiLevelType w:val="hybridMultilevel"/>
    <w:tmpl w:val="4894B1B4"/>
    <w:lvl w:ilvl="0" w:tplc="6B865BD0">
      <w:start w:val="1"/>
      <w:numFmt w:val="bullet"/>
      <w:lvlText w:val=""/>
      <w:lvlJc w:val="left"/>
      <w:pPr>
        <w:tabs>
          <w:tab w:val="num" w:pos="360"/>
        </w:tabs>
        <w:ind w:left="360" w:hanging="360"/>
      </w:pPr>
      <w:rPr>
        <w:rFonts w:ascii="Symbol" w:hAnsi="Symbol" w:hint="default"/>
        <w:b/>
      </w:rPr>
    </w:lvl>
    <w:lvl w:ilvl="1" w:tplc="93C456FC">
      <w:start w:val="1"/>
      <w:numFmt w:val="lowerLetter"/>
      <w:lvlText w:val="%2."/>
      <w:lvlJc w:val="left"/>
      <w:pPr>
        <w:tabs>
          <w:tab w:val="num" w:pos="1080"/>
        </w:tabs>
        <w:ind w:left="1080" w:hanging="360"/>
      </w:pPr>
    </w:lvl>
    <w:lvl w:ilvl="2" w:tplc="88464F0A" w:tentative="1">
      <w:start w:val="1"/>
      <w:numFmt w:val="lowerRoman"/>
      <w:lvlText w:val="%3."/>
      <w:lvlJc w:val="right"/>
      <w:pPr>
        <w:tabs>
          <w:tab w:val="num" w:pos="1800"/>
        </w:tabs>
        <w:ind w:left="1800" w:hanging="180"/>
      </w:pPr>
    </w:lvl>
    <w:lvl w:ilvl="3" w:tplc="CD0837E4" w:tentative="1">
      <w:start w:val="1"/>
      <w:numFmt w:val="decimal"/>
      <w:lvlText w:val="%4."/>
      <w:lvlJc w:val="left"/>
      <w:pPr>
        <w:tabs>
          <w:tab w:val="num" w:pos="2520"/>
        </w:tabs>
        <w:ind w:left="2520" w:hanging="360"/>
      </w:pPr>
    </w:lvl>
    <w:lvl w:ilvl="4" w:tplc="6D6A1968" w:tentative="1">
      <w:start w:val="1"/>
      <w:numFmt w:val="lowerLetter"/>
      <w:lvlText w:val="%5."/>
      <w:lvlJc w:val="left"/>
      <w:pPr>
        <w:tabs>
          <w:tab w:val="num" w:pos="3240"/>
        </w:tabs>
        <w:ind w:left="3240" w:hanging="360"/>
      </w:pPr>
    </w:lvl>
    <w:lvl w:ilvl="5" w:tplc="EA7E9288" w:tentative="1">
      <w:start w:val="1"/>
      <w:numFmt w:val="lowerRoman"/>
      <w:lvlText w:val="%6."/>
      <w:lvlJc w:val="right"/>
      <w:pPr>
        <w:tabs>
          <w:tab w:val="num" w:pos="3960"/>
        </w:tabs>
        <w:ind w:left="3960" w:hanging="180"/>
      </w:pPr>
    </w:lvl>
    <w:lvl w:ilvl="6" w:tplc="05306680" w:tentative="1">
      <w:start w:val="1"/>
      <w:numFmt w:val="decimal"/>
      <w:lvlText w:val="%7."/>
      <w:lvlJc w:val="left"/>
      <w:pPr>
        <w:tabs>
          <w:tab w:val="num" w:pos="4680"/>
        </w:tabs>
        <w:ind w:left="4680" w:hanging="360"/>
      </w:pPr>
    </w:lvl>
    <w:lvl w:ilvl="7" w:tplc="A0FC72F0" w:tentative="1">
      <w:start w:val="1"/>
      <w:numFmt w:val="lowerLetter"/>
      <w:lvlText w:val="%8."/>
      <w:lvlJc w:val="left"/>
      <w:pPr>
        <w:tabs>
          <w:tab w:val="num" w:pos="5400"/>
        </w:tabs>
        <w:ind w:left="5400" w:hanging="360"/>
      </w:pPr>
    </w:lvl>
    <w:lvl w:ilvl="8" w:tplc="F41A15D0" w:tentative="1">
      <w:start w:val="1"/>
      <w:numFmt w:val="lowerRoman"/>
      <w:lvlText w:val="%9."/>
      <w:lvlJc w:val="right"/>
      <w:pPr>
        <w:tabs>
          <w:tab w:val="num" w:pos="6120"/>
        </w:tabs>
        <w:ind w:left="6120" w:hanging="180"/>
      </w:pPr>
    </w:lvl>
  </w:abstractNum>
  <w:abstractNum w:abstractNumId="58" w15:restartNumberingAfterBreak="0">
    <w:nsid w:val="7C2C773A"/>
    <w:multiLevelType w:val="hybridMultilevel"/>
    <w:tmpl w:val="A434DB0A"/>
    <w:lvl w:ilvl="0" w:tplc="D0E22A2E">
      <w:start w:val="1"/>
      <w:numFmt w:val="upperRoman"/>
      <w:lvlText w:val="%1."/>
      <w:lvlJc w:val="left"/>
      <w:pPr>
        <w:ind w:left="1004" w:hanging="72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abstractNumId w:val="39"/>
  </w:num>
  <w:num w:numId="2">
    <w:abstractNumId w:val="10"/>
  </w:num>
  <w:num w:numId="3">
    <w:abstractNumId w:val="43"/>
  </w:num>
  <w:num w:numId="4">
    <w:abstractNumId w:val="0"/>
  </w:num>
  <w:num w:numId="5">
    <w:abstractNumId w:val="55"/>
  </w:num>
  <w:num w:numId="6">
    <w:abstractNumId w:val="57"/>
  </w:num>
  <w:num w:numId="7">
    <w:abstractNumId w:val="33"/>
  </w:num>
  <w:num w:numId="8">
    <w:abstractNumId w:val="29"/>
  </w:num>
  <w:num w:numId="9">
    <w:abstractNumId w:val="58"/>
  </w:num>
  <w:num w:numId="10">
    <w:abstractNumId w:val="35"/>
  </w:num>
  <w:num w:numId="11">
    <w:abstractNumId w:val="5"/>
  </w:num>
  <w:num w:numId="12">
    <w:abstractNumId w:val="21"/>
  </w:num>
  <w:num w:numId="13">
    <w:abstractNumId w:val="52"/>
  </w:num>
  <w:num w:numId="14">
    <w:abstractNumId w:val="40"/>
  </w:num>
  <w:num w:numId="15">
    <w:abstractNumId w:val="41"/>
  </w:num>
  <w:num w:numId="16">
    <w:abstractNumId w:val="49"/>
  </w:num>
  <w:num w:numId="17">
    <w:abstractNumId w:val="16"/>
  </w:num>
  <w:num w:numId="18">
    <w:abstractNumId w:val="26"/>
  </w:num>
  <w:num w:numId="19">
    <w:abstractNumId w:val="54"/>
  </w:num>
  <w:num w:numId="20">
    <w:abstractNumId w:val="53"/>
  </w:num>
  <w:num w:numId="21">
    <w:abstractNumId w:val="31"/>
  </w:num>
  <w:num w:numId="22">
    <w:abstractNumId w:val="37"/>
  </w:num>
  <w:num w:numId="23">
    <w:abstractNumId w:val="25"/>
  </w:num>
  <w:num w:numId="24">
    <w:abstractNumId w:val="51"/>
  </w:num>
  <w:num w:numId="25">
    <w:abstractNumId w:val="23"/>
  </w:num>
  <w:num w:numId="26">
    <w:abstractNumId w:val="50"/>
  </w:num>
  <w:num w:numId="27">
    <w:abstractNumId w:val="9"/>
  </w:num>
  <w:num w:numId="28">
    <w:abstractNumId w:val="4"/>
  </w:num>
  <w:num w:numId="29">
    <w:abstractNumId w:val="17"/>
  </w:num>
  <w:num w:numId="30">
    <w:abstractNumId w:val="11"/>
  </w:num>
  <w:num w:numId="31">
    <w:abstractNumId w:val="24"/>
  </w:num>
  <w:num w:numId="32">
    <w:abstractNumId w:val="7"/>
  </w:num>
  <w:num w:numId="33">
    <w:abstractNumId w:val="13"/>
  </w:num>
  <w:num w:numId="34">
    <w:abstractNumId w:val="12"/>
  </w:num>
  <w:num w:numId="35">
    <w:abstractNumId w:val="42"/>
  </w:num>
  <w:num w:numId="36">
    <w:abstractNumId w:val="45"/>
  </w:num>
  <w:num w:numId="37">
    <w:abstractNumId w:val="34"/>
  </w:num>
  <w:num w:numId="38">
    <w:abstractNumId w:val="14"/>
  </w:num>
  <w:num w:numId="39">
    <w:abstractNumId w:val="3"/>
  </w:num>
  <w:num w:numId="40">
    <w:abstractNumId w:val="19"/>
  </w:num>
  <w:num w:numId="41">
    <w:abstractNumId w:val="8"/>
  </w:num>
  <w:num w:numId="42">
    <w:abstractNumId w:val="46"/>
  </w:num>
  <w:num w:numId="43">
    <w:abstractNumId w:val="47"/>
  </w:num>
  <w:num w:numId="44">
    <w:abstractNumId w:val="18"/>
  </w:num>
  <w:num w:numId="45">
    <w:abstractNumId w:val="6"/>
  </w:num>
  <w:num w:numId="46">
    <w:abstractNumId w:val="28"/>
  </w:num>
  <w:num w:numId="47">
    <w:abstractNumId w:val="2"/>
  </w:num>
  <w:num w:numId="48">
    <w:abstractNumId w:val="20"/>
  </w:num>
  <w:num w:numId="49">
    <w:abstractNumId w:val="22"/>
  </w:num>
  <w:num w:numId="50">
    <w:abstractNumId w:val="1"/>
  </w:num>
  <w:num w:numId="51">
    <w:abstractNumId w:val="44"/>
  </w:num>
  <w:num w:numId="52">
    <w:abstractNumId w:val="15"/>
  </w:num>
  <w:num w:numId="53">
    <w:abstractNumId w:val="30"/>
  </w:num>
  <w:num w:numId="54">
    <w:abstractNumId w:val="56"/>
  </w:num>
  <w:num w:numId="55">
    <w:abstractNumId w:val="48"/>
  </w:num>
  <w:num w:numId="56">
    <w:abstractNumId w:val="38"/>
  </w:num>
  <w:num w:numId="57">
    <w:abstractNumId w:val="36"/>
  </w:num>
  <w:num w:numId="58">
    <w:abstractNumId w:val="27"/>
  </w:num>
  <w:num w:numId="59">
    <w:abstractNumId w:val="32"/>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kan Akgüzel">
    <w15:presenceInfo w15:providerId="AD" w15:userId="S-1-5-21-4127242421-335855103-114364227-39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de-DE" w:vendorID="64" w:dllVersion="6" w:nlCheck="1" w:checkStyle="0"/>
  <w:activeWritingStyle w:appName="MSWord" w:lang="en-US" w:vendorID="64" w:dllVersion="6" w:nlCheck="1" w:checkStyle="1"/>
  <w:activeWritingStyle w:appName="MSWord" w:lang="tr-TR" w:vendorID="64" w:dllVersion="0" w:nlCheck="1" w:checkStyle="0"/>
  <w:activeWritingStyle w:appName="MSWord" w:lang="en-US" w:vendorID="64" w:dllVersion="0" w:nlCheck="1" w:checkStyle="0"/>
  <w:activeWritingStyle w:appName="MSWord" w:lang="en-GB" w:vendorID="64" w:dllVersion="6" w:nlCheck="1" w:checkStyle="1"/>
  <w:activeWritingStyle w:appName="MSWord" w:lang="en-GB" w:vendorID="64" w:dllVersion="0" w:nlCheck="1" w:checkStyle="0"/>
  <w:activeWritingStyle w:appName="MSWord" w:lang="tr-TR"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de-AT" w:vendorID="64" w:dllVersion="4096" w:nlCheck="1" w:checkStyle="0"/>
  <w:activeWritingStyle w:appName="MSWord" w:lang="de-AT" w:vendorID="64" w:dllVersion="0" w:nlCheck="1" w:checkStyle="0"/>
  <w:proofState w:spelling="clean" w:grammar="clean"/>
  <w:revisionView w:markup="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46F6"/>
    <w:rsid w:val="00000059"/>
    <w:rsid w:val="00000CB4"/>
    <w:rsid w:val="0000677B"/>
    <w:rsid w:val="00007643"/>
    <w:rsid w:val="00010FE3"/>
    <w:rsid w:val="00012365"/>
    <w:rsid w:val="00012F8A"/>
    <w:rsid w:val="000131D2"/>
    <w:rsid w:val="0001364C"/>
    <w:rsid w:val="000179D6"/>
    <w:rsid w:val="00017DEF"/>
    <w:rsid w:val="00024848"/>
    <w:rsid w:val="00025350"/>
    <w:rsid w:val="0002726F"/>
    <w:rsid w:val="00032EA7"/>
    <w:rsid w:val="00035C97"/>
    <w:rsid w:val="00036E7E"/>
    <w:rsid w:val="00043D09"/>
    <w:rsid w:val="00044DB1"/>
    <w:rsid w:val="0004522D"/>
    <w:rsid w:val="0004584A"/>
    <w:rsid w:val="000464FB"/>
    <w:rsid w:val="00054F52"/>
    <w:rsid w:val="0005512E"/>
    <w:rsid w:val="00055565"/>
    <w:rsid w:val="00056F89"/>
    <w:rsid w:val="00057166"/>
    <w:rsid w:val="0006147F"/>
    <w:rsid w:val="00063D27"/>
    <w:rsid w:val="000657DB"/>
    <w:rsid w:val="00066255"/>
    <w:rsid w:val="00067D1F"/>
    <w:rsid w:val="0008137A"/>
    <w:rsid w:val="00081D2D"/>
    <w:rsid w:val="000839D6"/>
    <w:rsid w:val="0009004A"/>
    <w:rsid w:val="00091301"/>
    <w:rsid w:val="000921A6"/>
    <w:rsid w:val="00092D21"/>
    <w:rsid w:val="000940BC"/>
    <w:rsid w:val="000A4436"/>
    <w:rsid w:val="000B13FE"/>
    <w:rsid w:val="000B2FA9"/>
    <w:rsid w:val="000B4340"/>
    <w:rsid w:val="000B484F"/>
    <w:rsid w:val="000C08DD"/>
    <w:rsid w:val="000C188F"/>
    <w:rsid w:val="000C2170"/>
    <w:rsid w:val="000C3837"/>
    <w:rsid w:val="000C71A2"/>
    <w:rsid w:val="000C734B"/>
    <w:rsid w:val="000D009C"/>
    <w:rsid w:val="000D43C5"/>
    <w:rsid w:val="000D57AD"/>
    <w:rsid w:val="000E49D2"/>
    <w:rsid w:val="000E6185"/>
    <w:rsid w:val="000F23A3"/>
    <w:rsid w:val="000F5597"/>
    <w:rsid w:val="000F6291"/>
    <w:rsid w:val="00104E65"/>
    <w:rsid w:val="0010516B"/>
    <w:rsid w:val="001136BF"/>
    <w:rsid w:val="00114CA7"/>
    <w:rsid w:val="00115104"/>
    <w:rsid w:val="00116B11"/>
    <w:rsid w:val="00120250"/>
    <w:rsid w:val="00120600"/>
    <w:rsid w:val="001216FA"/>
    <w:rsid w:val="001230E2"/>
    <w:rsid w:val="001247D0"/>
    <w:rsid w:val="001252D5"/>
    <w:rsid w:val="00127241"/>
    <w:rsid w:val="00135164"/>
    <w:rsid w:val="00135756"/>
    <w:rsid w:val="001377AC"/>
    <w:rsid w:val="00142B47"/>
    <w:rsid w:val="00142E6A"/>
    <w:rsid w:val="00143698"/>
    <w:rsid w:val="00144E49"/>
    <w:rsid w:val="00145CAB"/>
    <w:rsid w:val="0014652C"/>
    <w:rsid w:val="001465A4"/>
    <w:rsid w:val="00152E3D"/>
    <w:rsid w:val="0015389F"/>
    <w:rsid w:val="00154290"/>
    <w:rsid w:val="00160B2B"/>
    <w:rsid w:val="00161413"/>
    <w:rsid w:val="0016536E"/>
    <w:rsid w:val="00170650"/>
    <w:rsid w:val="0017300E"/>
    <w:rsid w:val="00173790"/>
    <w:rsid w:val="0017572F"/>
    <w:rsid w:val="00175DD9"/>
    <w:rsid w:val="0017699E"/>
    <w:rsid w:val="00176D71"/>
    <w:rsid w:val="0018099E"/>
    <w:rsid w:val="00181141"/>
    <w:rsid w:val="00181637"/>
    <w:rsid w:val="00183002"/>
    <w:rsid w:val="00184199"/>
    <w:rsid w:val="00184C64"/>
    <w:rsid w:val="00187CB2"/>
    <w:rsid w:val="00187E7F"/>
    <w:rsid w:val="00192802"/>
    <w:rsid w:val="001949A7"/>
    <w:rsid w:val="00195A5F"/>
    <w:rsid w:val="00196689"/>
    <w:rsid w:val="001A11BF"/>
    <w:rsid w:val="001A3CB0"/>
    <w:rsid w:val="001A67E9"/>
    <w:rsid w:val="001A7195"/>
    <w:rsid w:val="001B0DF2"/>
    <w:rsid w:val="001B2B6F"/>
    <w:rsid w:val="001B3426"/>
    <w:rsid w:val="001B3935"/>
    <w:rsid w:val="001B4002"/>
    <w:rsid w:val="001B716F"/>
    <w:rsid w:val="001C0076"/>
    <w:rsid w:val="001C0479"/>
    <w:rsid w:val="001C3E8A"/>
    <w:rsid w:val="001C4BDB"/>
    <w:rsid w:val="001C5F7F"/>
    <w:rsid w:val="001C68A0"/>
    <w:rsid w:val="001C6CBD"/>
    <w:rsid w:val="001D0129"/>
    <w:rsid w:val="001D40AB"/>
    <w:rsid w:val="001D49DF"/>
    <w:rsid w:val="001D4B17"/>
    <w:rsid w:val="001D52A1"/>
    <w:rsid w:val="001D5402"/>
    <w:rsid w:val="001D75D7"/>
    <w:rsid w:val="001E3892"/>
    <w:rsid w:val="001E3DA2"/>
    <w:rsid w:val="001E625C"/>
    <w:rsid w:val="001E63A4"/>
    <w:rsid w:val="001E6850"/>
    <w:rsid w:val="001F2B73"/>
    <w:rsid w:val="001F3FA8"/>
    <w:rsid w:val="001F76C7"/>
    <w:rsid w:val="00205363"/>
    <w:rsid w:val="00211DF9"/>
    <w:rsid w:val="00213B1B"/>
    <w:rsid w:val="00215DC2"/>
    <w:rsid w:val="002162EC"/>
    <w:rsid w:val="00217E09"/>
    <w:rsid w:val="00223100"/>
    <w:rsid w:val="00224A3E"/>
    <w:rsid w:val="00226684"/>
    <w:rsid w:val="002317AE"/>
    <w:rsid w:val="00232218"/>
    <w:rsid w:val="002325AA"/>
    <w:rsid w:val="00233CEC"/>
    <w:rsid w:val="00234A14"/>
    <w:rsid w:val="00243E9F"/>
    <w:rsid w:val="00245361"/>
    <w:rsid w:val="002456E4"/>
    <w:rsid w:val="00247081"/>
    <w:rsid w:val="00255300"/>
    <w:rsid w:val="002560C7"/>
    <w:rsid w:val="00256672"/>
    <w:rsid w:val="00257B28"/>
    <w:rsid w:val="0026020A"/>
    <w:rsid w:val="0026174E"/>
    <w:rsid w:val="002617A2"/>
    <w:rsid w:val="00263254"/>
    <w:rsid w:val="00263256"/>
    <w:rsid w:val="00263844"/>
    <w:rsid w:val="0026390F"/>
    <w:rsid w:val="0026572E"/>
    <w:rsid w:val="00265B20"/>
    <w:rsid w:val="00265E4F"/>
    <w:rsid w:val="0027069E"/>
    <w:rsid w:val="002730F4"/>
    <w:rsid w:val="002735EF"/>
    <w:rsid w:val="00274113"/>
    <w:rsid w:val="002750CD"/>
    <w:rsid w:val="00281235"/>
    <w:rsid w:val="0028165F"/>
    <w:rsid w:val="00282C36"/>
    <w:rsid w:val="002834DF"/>
    <w:rsid w:val="002839F5"/>
    <w:rsid w:val="00283B6C"/>
    <w:rsid w:val="00284EB0"/>
    <w:rsid w:val="00285FDC"/>
    <w:rsid w:val="0029096B"/>
    <w:rsid w:val="00291039"/>
    <w:rsid w:val="00291E63"/>
    <w:rsid w:val="00294630"/>
    <w:rsid w:val="002964AE"/>
    <w:rsid w:val="002A242B"/>
    <w:rsid w:val="002A3BDC"/>
    <w:rsid w:val="002A65C6"/>
    <w:rsid w:val="002B399C"/>
    <w:rsid w:val="002B3ED5"/>
    <w:rsid w:val="002B3F7C"/>
    <w:rsid w:val="002B70EA"/>
    <w:rsid w:val="002C2178"/>
    <w:rsid w:val="002C26A5"/>
    <w:rsid w:val="002C4917"/>
    <w:rsid w:val="002C500A"/>
    <w:rsid w:val="002C63E1"/>
    <w:rsid w:val="002C6686"/>
    <w:rsid w:val="002D0B97"/>
    <w:rsid w:val="002D3CEC"/>
    <w:rsid w:val="002D553D"/>
    <w:rsid w:val="002D6480"/>
    <w:rsid w:val="002D6A8D"/>
    <w:rsid w:val="002E039C"/>
    <w:rsid w:val="002E07BE"/>
    <w:rsid w:val="002E77FF"/>
    <w:rsid w:val="002F0B01"/>
    <w:rsid w:val="002F1E9B"/>
    <w:rsid w:val="002F2CFB"/>
    <w:rsid w:val="002F639E"/>
    <w:rsid w:val="00302851"/>
    <w:rsid w:val="00302C7C"/>
    <w:rsid w:val="00306699"/>
    <w:rsid w:val="00307CA0"/>
    <w:rsid w:val="003108E8"/>
    <w:rsid w:val="00311B79"/>
    <w:rsid w:val="00314F4B"/>
    <w:rsid w:val="00317232"/>
    <w:rsid w:val="0031782F"/>
    <w:rsid w:val="0032027B"/>
    <w:rsid w:val="00320EC1"/>
    <w:rsid w:val="0032182E"/>
    <w:rsid w:val="00321AD3"/>
    <w:rsid w:val="00322778"/>
    <w:rsid w:val="00323755"/>
    <w:rsid w:val="003242D5"/>
    <w:rsid w:val="00331A33"/>
    <w:rsid w:val="003332AC"/>
    <w:rsid w:val="003338C0"/>
    <w:rsid w:val="0033490D"/>
    <w:rsid w:val="00334A84"/>
    <w:rsid w:val="003361E5"/>
    <w:rsid w:val="00342305"/>
    <w:rsid w:val="00342B53"/>
    <w:rsid w:val="0034307F"/>
    <w:rsid w:val="0035065F"/>
    <w:rsid w:val="00352EB2"/>
    <w:rsid w:val="00353187"/>
    <w:rsid w:val="00353993"/>
    <w:rsid w:val="00353DE4"/>
    <w:rsid w:val="00354B9B"/>
    <w:rsid w:val="00355B63"/>
    <w:rsid w:val="003604DC"/>
    <w:rsid w:val="00361162"/>
    <w:rsid w:val="0036134B"/>
    <w:rsid w:val="003616D7"/>
    <w:rsid w:val="00361A82"/>
    <w:rsid w:val="00361AE9"/>
    <w:rsid w:val="00363A41"/>
    <w:rsid w:val="00365267"/>
    <w:rsid w:val="0036628C"/>
    <w:rsid w:val="00366299"/>
    <w:rsid w:val="003671F7"/>
    <w:rsid w:val="00375034"/>
    <w:rsid w:val="00375303"/>
    <w:rsid w:val="00377D3F"/>
    <w:rsid w:val="00380726"/>
    <w:rsid w:val="0038100E"/>
    <w:rsid w:val="00381578"/>
    <w:rsid w:val="003829AF"/>
    <w:rsid w:val="0039054F"/>
    <w:rsid w:val="0039065E"/>
    <w:rsid w:val="0039118F"/>
    <w:rsid w:val="00393B6E"/>
    <w:rsid w:val="00394CC9"/>
    <w:rsid w:val="00395928"/>
    <w:rsid w:val="0039614D"/>
    <w:rsid w:val="00396395"/>
    <w:rsid w:val="00396EB9"/>
    <w:rsid w:val="003A1000"/>
    <w:rsid w:val="003A21B9"/>
    <w:rsid w:val="003A2A1A"/>
    <w:rsid w:val="003A2B0D"/>
    <w:rsid w:val="003A2CB6"/>
    <w:rsid w:val="003A5C44"/>
    <w:rsid w:val="003A5EF5"/>
    <w:rsid w:val="003A6818"/>
    <w:rsid w:val="003B2346"/>
    <w:rsid w:val="003B7851"/>
    <w:rsid w:val="003C1770"/>
    <w:rsid w:val="003C2457"/>
    <w:rsid w:val="003C56AC"/>
    <w:rsid w:val="003D14C0"/>
    <w:rsid w:val="003D20F7"/>
    <w:rsid w:val="003D3B73"/>
    <w:rsid w:val="003D482F"/>
    <w:rsid w:val="003E08EC"/>
    <w:rsid w:val="003E18D4"/>
    <w:rsid w:val="003E4100"/>
    <w:rsid w:val="003E414A"/>
    <w:rsid w:val="003E4610"/>
    <w:rsid w:val="003E46B0"/>
    <w:rsid w:val="003E7E4C"/>
    <w:rsid w:val="003F0D22"/>
    <w:rsid w:val="003F18EE"/>
    <w:rsid w:val="003F216F"/>
    <w:rsid w:val="003F3681"/>
    <w:rsid w:val="003F5BC0"/>
    <w:rsid w:val="004027D9"/>
    <w:rsid w:val="00403469"/>
    <w:rsid w:val="00403D7D"/>
    <w:rsid w:val="004040CD"/>
    <w:rsid w:val="00407144"/>
    <w:rsid w:val="00407D25"/>
    <w:rsid w:val="00410680"/>
    <w:rsid w:val="00412218"/>
    <w:rsid w:val="00413767"/>
    <w:rsid w:val="00416C9D"/>
    <w:rsid w:val="0042397E"/>
    <w:rsid w:val="00425DC6"/>
    <w:rsid w:val="00426ED9"/>
    <w:rsid w:val="0042765A"/>
    <w:rsid w:val="00432367"/>
    <w:rsid w:val="00435062"/>
    <w:rsid w:val="00435302"/>
    <w:rsid w:val="00436BAB"/>
    <w:rsid w:val="00444250"/>
    <w:rsid w:val="004462E1"/>
    <w:rsid w:val="00446F82"/>
    <w:rsid w:val="00447380"/>
    <w:rsid w:val="004479A9"/>
    <w:rsid w:val="00451AC1"/>
    <w:rsid w:val="004536D9"/>
    <w:rsid w:val="00454E45"/>
    <w:rsid w:val="00455178"/>
    <w:rsid w:val="0045576B"/>
    <w:rsid w:val="00455EC7"/>
    <w:rsid w:val="0045638C"/>
    <w:rsid w:val="00460DDF"/>
    <w:rsid w:val="004629F3"/>
    <w:rsid w:val="004671E7"/>
    <w:rsid w:val="0046772A"/>
    <w:rsid w:val="00467F6F"/>
    <w:rsid w:val="00470405"/>
    <w:rsid w:val="004717E4"/>
    <w:rsid w:val="00471E01"/>
    <w:rsid w:val="004724A0"/>
    <w:rsid w:val="004737A6"/>
    <w:rsid w:val="00474107"/>
    <w:rsid w:val="00476197"/>
    <w:rsid w:val="00477E8B"/>
    <w:rsid w:val="00481760"/>
    <w:rsid w:val="004872C5"/>
    <w:rsid w:val="0049072B"/>
    <w:rsid w:val="004923DD"/>
    <w:rsid w:val="004936A0"/>
    <w:rsid w:val="00493849"/>
    <w:rsid w:val="004940A2"/>
    <w:rsid w:val="00497A29"/>
    <w:rsid w:val="00497FB6"/>
    <w:rsid w:val="004A23EB"/>
    <w:rsid w:val="004A430C"/>
    <w:rsid w:val="004A49EF"/>
    <w:rsid w:val="004A7B14"/>
    <w:rsid w:val="004B0BC1"/>
    <w:rsid w:val="004B38FF"/>
    <w:rsid w:val="004B43FD"/>
    <w:rsid w:val="004B5D25"/>
    <w:rsid w:val="004C0F37"/>
    <w:rsid w:val="004C1B5D"/>
    <w:rsid w:val="004C5AA8"/>
    <w:rsid w:val="004C5C80"/>
    <w:rsid w:val="004D033A"/>
    <w:rsid w:val="004D08EE"/>
    <w:rsid w:val="004D2F28"/>
    <w:rsid w:val="004D583D"/>
    <w:rsid w:val="004D7CE5"/>
    <w:rsid w:val="004E0030"/>
    <w:rsid w:val="004E1671"/>
    <w:rsid w:val="004E1846"/>
    <w:rsid w:val="004E33EA"/>
    <w:rsid w:val="004E55C8"/>
    <w:rsid w:val="004F01CF"/>
    <w:rsid w:val="004F2BE4"/>
    <w:rsid w:val="004F3DA8"/>
    <w:rsid w:val="004F4A58"/>
    <w:rsid w:val="004F55F0"/>
    <w:rsid w:val="004F6E92"/>
    <w:rsid w:val="004F70DA"/>
    <w:rsid w:val="00500E06"/>
    <w:rsid w:val="00501642"/>
    <w:rsid w:val="00502C8B"/>
    <w:rsid w:val="00503103"/>
    <w:rsid w:val="005038C1"/>
    <w:rsid w:val="005103A7"/>
    <w:rsid w:val="00511008"/>
    <w:rsid w:val="00511BEC"/>
    <w:rsid w:val="00512B56"/>
    <w:rsid w:val="00513E27"/>
    <w:rsid w:val="005143C8"/>
    <w:rsid w:val="005153CA"/>
    <w:rsid w:val="00517258"/>
    <w:rsid w:val="0052180D"/>
    <w:rsid w:val="005231C2"/>
    <w:rsid w:val="00524905"/>
    <w:rsid w:val="00524CFB"/>
    <w:rsid w:val="00531417"/>
    <w:rsid w:val="005363A7"/>
    <w:rsid w:val="00541B49"/>
    <w:rsid w:val="00542710"/>
    <w:rsid w:val="0054365F"/>
    <w:rsid w:val="0054774D"/>
    <w:rsid w:val="005510E5"/>
    <w:rsid w:val="005536E4"/>
    <w:rsid w:val="00554479"/>
    <w:rsid w:val="00563B8D"/>
    <w:rsid w:val="00564652"/>
    <w:rsid w:val="00566643"/>
    <w:rsid w:val="00566FB7"/>
    <w:rsid w:val="00573CB3"/>
    <w:rsid w:val="00576ADB"/>
    <w:rsid w:val="0058066E"/>
    <w:rsid w:val="00582225"/>
    <w:rsid w:val="005848E7"/>
    <w:rsid w:val="00584A7D"/>
    <w:rsid w:val="00584A94"/>
    <w:rsid w:val="0058685F"/>
    <w:rsid w:val="00587EDD"/>
    <w:rsid w:val="005930C6"/>
    <w:rsid w:val="00594501"/>
    <w:rsid w:val="0059583E"/>
    <w:rsid w:val="00595957"/>
    <w:rsid w:val="0059692B"/>
    <w:rsid w:val="00596ACB"/>
    <w:rsid w:val="005974C0"/>
    <w:rsid w:val="005A0E65"/>
    <w:rsid w:val="005A5673"/>
    <w:rsid w:val="005A646F"/>
    <w:rsid w:val="005B0D72"/>
    <w:rsid w:val="005B1A6F"/>
    <w:rsid w:val="005B2B00"/>
    <w:rsid w:val="005B32AA"/>
    <w:rsid w:val="005B6440"/>
    <w:rsid w:val="005B79F0"/>
    <w:rsid w:val="005C070D"/>
    <w:rsid w:val="005C1114"/>
    <w:rsid w:val="005C12B6"/>
    <w:rsid w:val="005C534C"/>
    <w:rsid w:val="005C6D53"/>
    <w:rsid w:val="005C73FE"/>
    <w:rsid w:val="005C766B"/>
    <w:rsid w:val="005D31B9"/>
    <w:rsid w:val="005D4037"/>
    <w:rsid w:val="005D4868"/>
    <w:rsid w:val="005D513D"/>
    <w:rsid w:val="005D7913"/>
    <w:rsid w:val="005E09F6"/>
    <w:rsid w:val="005E1920"/>
    <w:rsid w:val="005E5035"/>
    <w:rsid w:val="005F1190"/>
    <w:rsid w:val="005F27DE"/>
    <w:rsid w:val="005F2C99"/>
    <w:rsid w:val="005F2CAE"/>
    <w:rsid w:val="005F2E5A"/>
    <w:rsid w:val="005F56BE"/>
    <w:rsid w:val="005F7F94"/>
    <w:rsid w:val="006008E1"/>
    <w:rsid w:val="00602538"/>
    <w:rsid w:val="0060604A"/>
    <w:rsid w:val="00607688"/>
    <w:rsid w:val="0060799E"/>
    <w:rsid w:val="00607E18"/>
    <w:rsid w:val="00611237"/>
    <w:rsid w:val="00612428"/>
    <w:rsid w:val="0061353A"/>
    <w:rsid w:val="00614456"/>
    <w:rsid w:val="00616CA3"/>
    <w:rsid w:val="006176DB"/>
    <w:rsid w:val="00617F88"/>
    <w:rsid w:val="00620D47"/>
    <w:rsid w:val="006220DF"/>
    <w:rsid w:val="006232D6"/>
    <w:rsid w:val="00624F94"/>
    <w:rsid w:val="006259C4"/>
    <w:rsid w:val="00626FB7"/>
    <w:rsid w:val="0063084C"/>
    <w:rsid w:val="00632A13"/>
    <w:rsid w:val="00636838"/>
    <w:rsid w:val="006374B4"/>
    <w:rsid w:val="00641819"/>
    <w:rsid w:val="00645C93"/>
    <w:rsid w:val="00645CB4"/>
    <w:rsid w:val="006503BD"/>
    <w:rsid w:val="0065113B"/>
    <w:rsid w:val="006536CB"/>
    <w:rsid w:val="00653E40"/>
    <w:rsid w:val="006556C8"/>
    <w:rsid w:val="00664A37"/>
    <w:rsid w:val="006653F8"/>
    <w:rsid w:val="00672A73"/>
    <w:rsid w:val="00673360"/>
    <w:rsid w:val="006762C2"/>
    <w:rsid w:val="00676A7E"/>
    <w:rsid w:val="0068083C"/>
    <w:rsid w:val="006836F9"/>
    <w:rsid w:val="00684715"/>
    <w:rsid w:val="006879BA"/>
    <w:rsid w:val="0069048D"/>
    <w:rsid w:val="00691BDF"/>
    <w:rsid w:val="0069345D"/>
    <w:rsid w:val="00693F29"/>
    <w:rsid w:val="006A1ADA"/>
    <w:rsid w:val="006A27BF"/>
    <w:rsid w:val="006A37D6"/>
    <w:rsid w:val="006A5F64"/>
    <w:rsid w:val="006A5FDB"/>
    <w:rsid w:val="006A6434"/>
    <w:rsid w:val="006B04AC"/>
    <w:rsid w:val="006B3401"/>
    <w:rsid w:val="006B3D39"/>
    <w:rsid w:val="006B5B3F"/>
    <w:rsid w:val="006C061F"/>
    <w:rsid w:val="006C4940"/>
    <w:rsid w:val="006D1022"/>
    <w:rsid w:val="006D2604"/>
    <w:rsid w:val="006D3D1D"/>
    <w:rsid w:val="006D5A15"/>
    <w:rsid w:val="006D7AA2"/>
    <w:rsid w:val="006E1284"/>
    <w:rsid w:val="006E15C7"/>
    <w:rsid w:val="006E517C"/>
    <w:rsid w:val="006E75B1"/>
    <w:rsid w:val="006F2774"/>
    <w:rsid w:val="006F3282"/>
    <w:rsid w:val="006F7F18"/>
    <w:rsid w:val="00700451"/>
    <w:rsid w:val="00701B8E"/>
    <w:rsid w:val="00703D75"/>
    <w:rsid w:val="00704670"/>
    <w:rsid w:val="00704836"/>
    <w:rsid w:val="007052FF"/>
    <w:rsid w:val="00707191"/>
    <w:rsid w:val="007079A0"/>
    <w:rsid w:val="00710B44"/>
    <w:rsid w:val="007135E4"/>
    <w:rsid w:val="007143DF"/>
    <w:rsid w:val="00720775"/>
    <w:rsid w:val="00722184"/>
    <w:rsid w:val="00724E68"/>
    <w:rsid w:val="00726220"/>
    <w:rsid w:val="00727314"/>
    <w:rsid w:val="00734257"/>
    <w:rsid w:val="00737FD0"/>
    <w:rsid w:val="00740AB0"/>
    <w:rsid w:val="007413C9"/>
    <w:rsid w:val="00741471"/>
    <w:rsid w:val="00745A0A"/>
    <w:rsid w:val="007462DC"/>
    <w:rsid w:val="007478FA"/>
    <w:rsid w:val="00747A00"/>
    <w:rsid w:val="00747E97"/>
    <w:rsid w:val="00750986"/>
    <w:rsid w:val="00750F65"/>
    <w:rsid w:val="00752B25"/>
    <w:rsid w:val="00753A8A"/>
    <w:rsid w:val="00755F19"/>
    <w:rsid w:val="00761F26"/>
    <w:rsid w:val="00763C16"/>
    <w:rsid w:val="00764C11"/>
    <w:rsid w:val="00764D7F"/>
    <w:rsid w:val="007664B1"/>
    <w:rsid w:val="00766A78"/>
    <w:rsid w:val="0077067C"/>
    <w:rsid w:val="00770824"/>
    <w:rsid w:val="007708CC"/>
    <w:rsid w:val="0078133A"/>
    <w:rsid w:val="007843EA"/>
    <w:rsid w:val="007864BB"/>
    <w:rsid w:val="00796D7D"/>
    <w:rsid w:val="007A05FE"/>
    <w:rsid w:val="007A100E"/>
    <w:rsid w:val="007A1417"/>
    <w:rsid w:val="007A1605"/>
    <w:rsid w:val="007A30B0"/>
    <w:rsid w:val="007A5671"/>
    <w:rsid w:val="007A5808"/>
    <w:rsid w:val="007A5B05"/>
    <w:rsid w:val="007A622C"/>
    <w:rsid w:val="007A6766"/>
    <w:rsid w:val="007A6C0F"/>
    <w:rsid w:val="007B05A5"/>
    <w:rsid w:val="007B05A7"/>
    <w:rsid w:val="007B1DB4"/>
    <w:rsid w:val="007B228E"/>
    <w:rsid w:val="007B5EFE"/>
    <w:rsid w:val="007B7EBA"/>
    <w:rsid w:val="007C058F"/>
    <w:rsid w:val="007C2195"/>
    <w:rsid w:val="007C2CE4"/>
    <w:rsid w:val="007C3DD2"/>
    <w:rsid w:val="007C6EEF"/>
    <w:rsid w:val="007D399E"/>
    <w:rsid w:val="007D5584"/>
    <w:rsid w:val="007D56BC"/>
    <w:rsid w:val="007E132A"/>
    <w:rsid w:val="007E6D27"/>
    <w:rsid w:val="007F25CF"/>
    <w:rsid w:val="007F46A7"/>
    <w:rsid w:val="007F500E"/>
    <w:rsid w:val="007F6463"/>
    <w:rsid w:val="008009AA"/>
    <w:rsid w:val="00802DAA"/>
    <w:rsid w:val="008043DE"/>
    <w:rsid w:val="00804AD0"/>
    <w:rsid w:val="00810228"/>
    <w:rsid w:val="008106CB"/>
    <w:rsid w:val="00810F7A"/>
    <w:rsid w:val="00811E29"/>
    <w:rsid w:val="00816D86"/>
    <w:rsid w:val="00816DF1"/>
    <w:rsid w:val="0082162F"/>
    <w:rsid w:val="00822801"/>
    <w:rsid w:val="0082393A"/>
    <w:rsid w:val="00823ADE"/>
    <w:rsid w:val="008240E8"/>
    <w:rsid w:val="00830A4F"/>
    <w:rsid w:val="00830E28"/>
    <w:rsid w:val="00832BBD"/>
    <w:rsid w:val="00832D22"/>
    <w:rsid w:val="00834780"/>
    <w:rsid w:val="008416DA"/>
    <w:rsid w:val="008443A6"/>
    <w:rsid w:val="008513C4"/>
    <w:rsid w:val="0085347F"/>
    <w:rsid w:val="008562D0"/>
    <w:rsid w:val="0086048D"/>
    <w:rsid w:val="0086054E"/>
    <w:rsid w:val="00862D65"/>
    <w:rsid w:val="00864AFA"/>
    <w:rsid w:val="0086529A"/>
    <w:rsid w:val="008659F6"/>
    <w:rsid w:val="008709F1"/>
    <w:rsid w:val="008716D0"/>
    <w:rsid w:val="00873E9C"/>
    <w:rsid w:val="00884E76"/>
    <w:rsid w:val="00890315"/>
    <w:rsid w:val="008903C2"/>
    <w:rsid w:val="008904A0"/>
    <w:rsid w:val="00890E04"/>
    <w:rsid w:val="00892136"/>
    <w:rsid w:val="0089523C"/>
    <w:rsid w:val="00896E4E"/>
    <w:rsid w:val="00896E59"/>
    <w:rsid w:val="00897CED"/>
    <w:rsid w:val="008A2109"/>
    <w:rsid w:val="008A233B"/>
    <w:rsid w:val="008A2C33"/>
    <w:rsid w:val="008A2D75"/>
    <w:rsid w:val="008A50EF"/>
    <w:rsid w:val="008A7548"/>
    <w:rsid w:val="008B33A7"/>
    <w:rsid w:val="008B72FB"/>
    <w:rsid w:val="008B7744"/>
    <w:rsid w:val="008C063C"/>
    <w:rsid w:val="008C2874"/>
    <w:rsid w:val="008C3E68"/>
    <w:rsid w:val="008D12C1"/>
    <w:rsid w:val="008D17E4"/>
    <w:rsid w:val="008D22D5"/>
    <w:rsid w:val="008D25DC"/>
    <w:rsid w:val="008D2646"/>
    <w:rsid w:val="008E0077"/>
    <w:rsid w:val="008E1904"/>
    <w:rsid w:val="008E1B20"/>
    <w:rsid w:val="008E2E3B"/>
    <w:rsid w:val="008E7A9C"/>
    <w:rsid w:val="008F079C"/>
    <w:rsid w:val="008F13ED"/>
    <w:rsid w:val="008F4ED2"/>
    <w:rsid w:val="008F5C46"/>
    <w:rsid w:val="00902A7F"/>
    <w:rsid w:val="00903F60"/>
    <w:rsid w:val="00904C17"/>
    <w:rsid w:val="009073E0"/>
    <w:rsid w:val="00911F6A"/>
    <w:rsid w:val="00913F08"/>
    <w:rsid w:val="00917890"/>
    <w:rsid w:val="00920904"/>
    <w:rsid w:val="009215F5"/>
    <w:rsid w:val="00921639"/>
    <w:rsid w:val="009224C5"/>
    <w:rsid w:val="009225F5"/>
    <w:rsid w:val="0092561F"/>
    <w:rsid w:val="00925C4D"/>
    <w:rsid w:val="009263D7"/>
    <w:rsid w:val="00927F62"/>
    <w:rsid w:val="00931D40"/>
    <w:rsid w:val="0093238C"/>
    <w:rsid w:val="00935E96"/>
    <w:rsid w:val="00936712"/>
    <w:rsid w:val="00936C2A"/>
    <w:rsid w:val="00936EFD"/>
    <w:rsid w:val="00937D2E"/>
    <w:rsid w:val="00940D95"/>
    <w:rsid w:val="00940DED"/>
    <w:rsid w:val="00944556"/>
    <w:rsid w:val="0094675C"/>
    <w:rsid w:val="009519A8"/>
    <w:rsid w:val="0095233D"/>
    <w:rsid w:val="009544D4"/>
    <w:rsid w:val="0096058A"/>
    <w:rsid w:val="00966BF7"/>
    <w:rsid w:val="0097137A"/>
    <w:rsid w:val="0097147B"/>
    <w:rsid w:val="00974171"/>
    <w:rsid w:val="009741E7"/>
    <w:rsid w:val="00974D52"/>
    <w:rsid w:val="00976726"/>
    <w:rsid w:val="00977355"/>
    <w:rsid w:val="0097783F"/>
    <w:rsid w:val="00977913"/>
    <w:rsid w:val="00980ED9"/>
    <w:rsid w:val="0098103E"/>
    <w:rsid w:val="009865A9"/>
    <w:rsid w:val="00990689"/>
    <w:rsid w:val="00991AEA"/>
    <w:rsid w:val="009929FD"/>
    <w:rsid w:val="009940F6"/>
    <w:rsid w:val="009943D7"/>
    <w:rsid w:val="00994425"/>
    <w:rsid w:val="00995FF1"/>
    <w:rsid w:val="009A13B9"/>
    <w:rsid w:val="009A419B"/>
    <w:rsid w:val="009A6219"/>
    <w:rsid w:val="009A79B9"/>
    <w:rsid w:val="009B1892"/>
    <w:rsid w:val="009B3C23"/>
    <w:rsid w:val="009B6591"/>
    <w:rsid w:val="009B69DC"/>
    <w:rsid w:val="009B788C"/>
    <w:rsid w:val="009C08F7"/>
    <w:rsid w:val="009C0D49"/>
    <w:rsid w:val="009C286D"/>
    <w:rsid w:val="009C52B6"/>
    <w:rsid w:val="009C726D"/>
    <w:rsid w:val="009D04B7"/>
    <w:rsid w:val="009D1A08"/>
    <w:rsid w:val="009D36F2"/>
    <w:rsid w:val="009D3BA0"/>
    <w:rsid w:val="009D4735"/>
    <w:rsid w:val="009D65C4"/>
    <w:rsid w:val="009E2C82"/>
    <w:rsid w:val="009E3EC7"/>
    <w:rsid w:val="009E4F0F"/>
    <w:rsid w:val="009E6F5A"/>
    <w:rsid w:val="009E7F48"/>
    <w:rsid w:val="009F09B2"/>
    <w:rsid w:val="009F3002"/>
    <w:rsid w:val="009F4765"/>
    <w:rsid w:val="009F4CEE"/>
    <w:rsid w:val="009F5828"/>
    <w:rsid w:val="009F630E"/>
    <w:rsid w:val="00A005A3"/>
    <w:rsid w:val="00A01DEE"/>
    <w:rsid w:val="00A03CDD"/>
    <w:rsid w:val="00A10920"/>
    <w:rsid w:val="00A10BA6"/>
    <w:rsid w:val="00A120BA"/>
    <w:rsid w:val="00A12695"/>
    <w:rsid w:val="00A151D2"/>
    <w:rsid w:val="00A168F7"/>
    <w:rsid w:val="00A16CAA"/>
    <w:rsid w:val="00A22623"/>
    <w:rsid w:val="00A22677"/>
    <w:rsid w:val="00A236AA"/>
    <w:rsid w:val="00A259B3"/>
    <w:rsid w:val="00A302CA"/>
    <w:rsid w:val="00A35A6B"/>
    <w:rsid w:val="00A36843"/>
    <w:rsid w:val="00A436F3"/>
    <w:rsid w:val="00A45B2D"/>
    <w:rsid w:val="00A473E9"/>
    <w:rsid w:val="00A476EE"/>
    <w:rsid w:val="00A51BFC"/>
    <w:rsid w:val="00A541DF"/>
    <w:rsid w:val="00A55F81"/>
    <w:rsid w:val="00A5612C"/>
    <w:rsid w:val="00A609F0"/>
    <w:rsid w:val="00A60D3A"/>
    <w:rsid w:val="00A6452E"/>
    <w:rsid w:val="00A646E5"/>
    <w:rsid w:val="00A6654E"/>
    <w:rsid w:val="00A67B50"/>
    <w:rsid w:val="00A71409"/>
    <w:rsid w:val="00A776E2"/>
    <w:rsid w:val="00A832BB"/>
    <w:rsid w:val="00A840C5"/>
    <w:rsid w:val="00A86D44"/>
    <w:rsid w:val="00A9061F"/>
    <w:rsid w:val="00A97D7F"/>
    <w:rsid w:val="00A97D83"/>
    <w:rsid w:val="00AA102C"/>
    <w:rsid w:val="00AA4FCB"/>
    <w:rsid w:val="00AA5C50"/>
    <w:rsid w:val="00AA6DB2"/>
    <w:rsid w:val="00AA70D0"/>
    <w:rsid w:val="00AB348C"/>
    <w:rsid w:val="00AB4B22"/>
    <w:rsid w:val="00AB58E2"/>
    <w:rsid w:val="00AB5C0D"/>
    <w:rsid w:val="00AB7B49"/>
    <w:rsid w:val="00AC26DD"/>
    <w:rsid w:val="00AC5F32"/>
    <w:rsid w:val="00AC62CD"/>
    <w:rsid w:val="00AC6966"/>
    <w:rsid w:val="00AC7C1B"/>
    <w:rsid w:val="00AC7EAF"/>
    <w:rsid w:val="00AD04AE"/>
    <w:rsid w:val="00AD2ADD"/>
    <w:rsid w:val="00AD37E0"/>
    <w:rsid w:val="00AD3901"/>
    <w:rsid w:val="00AD488C"/>
    <w:rsid w:val="00AD5BFA"/>
    <w:rsid w:val="00AD661B"/>
    <w:rsid w:val="00AD77CA"/>
    <w:rsid w:val="00AE0AA2"/>
    <w:rsid w:val="00AE0C77"/>
    <w:rsid w:val="00AE15CB"/>
    <w:rsid w:val="00AE3671"/>
    <w:rsid w:val="00AE52A1"/>
    <w:rsid w:val="00AE5FDF"/>
    <w:rsid w:val="00AE6CFC"/>
    <w:rsid w:val="00AE7AA7"/>
    <w:rsid w:val="00AE7CA8"/>
    <w:rsid w:val="00AF2E57"/>
    <w:rsid w:val="00AF38C6"/>
    <w:rsid w:val="00AF39EE"/>
    <w:rsid w:val="00AF3D43"/>
    <w:rsid w:val="00AF46F6"/>
    <w:rsid w:val="00AF4F79"/>
    <w:rsid w:val="00AF7E15"/>
    <w:rsid w:val="00B01FFE"/>
    <w:rsid w:val="00B02D0C"/>
    <w:rsid w:val="00B03766"/>
    <w:rsid w:val="00B0465B"/>
    <w:rsid w:val="00B10AC9"/>
    <w:rsid w:val="00B1102F"/>
    <w:rsid w:val="00B11C5E"/>
    <w:rsid w:val="00B13E40"/>
    <w:rsid w:val="00B151EF"/>
    <w:rsid w:val="00B162D3"/>
    <w:rsid w:val="00B175F2"/>
    <w:rsid w:val="00B179E4"/>
    <w:rsid w:val="00B20390"/>
    <w:rsid w:val="00B21A5A"/>
    <w:rsid w:val="00B2230E"/>
    <w:rsid w:val="00B23252"/>
    <w:rsid w:val="00B237AF"/>
    <w:rsid w:val="00B24A6D"/>
    <w:rsid w:val="00B25D37"/>
    <w:rsid w:val="00B32CA8"/>
    <w:rsid w:val="00B34A37"/>
    <w:rsid w:val="00B3688C"/>
    <w:rsid w:val="00B36A27"/>
    <w:rsid w:val="00B42E43"/>
    <w:rsid w:val="00B45983"/>
    <w:rsid w:val="00B513B6"/>
    <w:rsid w:val="00B56C9F"/>
    <w:rsid w:val="00B612AC"/>
    <w:rsid w:val="00B63FC3"/>
    <w:rsid w:val="00B648FF"/>
    <w:rsid w:val="00B649E1"/>
    <w:rsid w:val="00B651D4"/>
    <w:rsid w:val="00B65DFF"/>
    <w:rsid w:val="00B6653A"/>
    <w:rsid w:val="00B667C4"/>
    <w:rsid w:val="00B72BD9"/>
    <w:rsid w:val="00B73276"/>
    <w:rsid w:val="00B77845"/>
    <w:rsid w:val="00B805A8"/>
    <w:rsid w:val="00B80D19"/>
    <w:rsid w:val="00B81086"/>
    <w:rsid w:val="00B81259"/>
    <w:rsid w:val="00B83D55"/>
    <w:rsid w:val="00B86B34"/>
    <w:rsid w:val="00B87B64"/>
    <w:rsid w:val="00B90CB7"/>
    <w:rsid w:val="00B933B9"/>
    <w:rsid w:val="00B95BC4"/>
    <w:rsid w:val="00B96E85"/>
    <w:rsid w:val="00BA1107"/>
    <w:rsid w:val="00BA3DE4"/>
    <w:rsid w:val="00BA6AED"/>
    <w:rsid w:val="00BB220E"/>
    <w:rsid w:val="00BB5EAA"/>
    <w:rsid w:val="00BB6080"/>
    <w:rsid w:val="00BB702C"/>
    <w:rsid w:val="00BB7991"/>
    <w:rsid w:val="00BC07A0"/>
    <w:rsid w:val="00BC2781"/>
    <w:rsid w:val="00BC467F"/>
    <w:rsid w:val="00BC46E2"/>
    <w:rsid w:val="00BC7218"/>
    <w:rsid w:val="00BD2B76"/>
    <w:rsid w:val="00BD733A"/>
    <w:rsid w:val="00BD7FF4"/>
    <w:rsid w:val="00BE254C"/>
    <w:rsid w:val="00BE41D3"/>
    <w:rsid w:val="00BE66E5"/>
    <w:rsid w:val="00BF07CA"/>
    <w:rsid w:val="00BF292E"/>
    <w:rsid w:val="00BF2F32"/>
    <w:rsid w:val="00BF4083"/>
    <w:rsid w:val="00C0024C"/>
    <w:rsid w:val="00C127C6"/>
    <w:rsid w:val="00C13B0E"/>
    <w:rsid w:val="00C153D5"/>
    <w:rsid w:val="00C20312"/>
    <w:rsid w:val="00C3133D"/>
    <w:rsid w:val="00C343D8"/>
    <w:rsid w:val="00C34C63"/>
    <w:rsid w:val="00C35519"/>
    <w:rsid w:val="00C35524"/>
    <w:rsid w:val="00C40683"/>
    <w:rsid w:val="00C437C9"/>
    <w:rsid w:val="00C522E5"/>
    <w:rsid w:val="00C53E8A"/>
    <w:rsid w:val="00C57A46"/>
    <w:rsid w:val="00C60E0C"/>
    <w:rsid w:val="00C6252A"/>
    <w:rsid w:val="00C62935"/>
    <w:rsid w:val="00C62D73"/>
    <w:rsid w:val="00C651BC"/>
    <w:rsid w:val="00C65294"/>
    <w:rsid w:val="00C65300"/>
    <w:rsid w:val="00C73A0E"/>
    <w:rsid w:val="00C75526"/>
    <w:rsid w:val="00C7638E"/>
    <w:rsid w:val="00C76FB1"/>
    <w:rsid w:val="00C8367E"/>
    <w:rsid w:val="00C83846"/>
    <w:rsid w:val="00C85308"/>
    <w:rsid w:val="00C85AEE"/>
    <w:rsid w:val="00C86DE4"/>
    <w:rsid w:val="00C9053C"/>
    <w:rsid w:val="00C90A8B"/>
    <w:rsid w:val="00C91FED"/>
    <w:rsid w:val="00C940D4"/>
    <w:rsid w:val="00C953F7"/>
    <w:rsid w:val="00C9549A"/>
    <w:rsid w:val="00C95B4D"/>
    <w:rsid w:val="00C967CF"/>
    <w:rsid w:val="00C969E0"/>
    <w:rsid w:val="00C9780F"/>
    <w:rsid w:val="00CA50E6"/>
    <w:rsid w:val="00CB1CC7"/>
    <w:rsid w:val="00CB206D"/>
    <w:rsid w:val="00CB4ADD"/>
    <w:rsid w:val="00CB56EC"/>
    <w:rsid w:val="00CC0ADC"/>
    <w:rsid w:val="00CC19B5"/>
    <w:rsid w:val="00CC2CA4"/>
    <w:rsid w:val="00CC5707"/>
    <w:rsid w:val="00CC75D0"/>
    <w:rsid w:val="00CD0EDE"/>
    <w:rsid w:val="00CD26DA"/>
    <w:rsid w:val="00CD29CE"/>
    <w:rsid w:val="00CE0BD2"/>
    <w:rsid w:val="00CE3478"/>
    <w:rsid w:val="00CE4C2F"/>
    <w:rsid w:val="00CE58A2"/>
    <w:rsid w:val="00CE6172"/>
    <w:rsid w:val="00CE75DD"/>
    <w:rsid w:val="00CF103A"/>
    <w:rsid w:val="00CF1059"/>
    <w:rsid w:val="00CF4CE1"/>
    <w:rsid w:val="00CF6067"/>
    <w:rsid w:val="00CF637B"/>
    <w:rsid w:val="00CF6946"/>
    <w:rsid w:val="00D0166F"/>
    <w:rsid w:val="00D028A4"/>
    <w:rsid w:val="00D03E43"/>
    <w:rsid w:val="00D04005"/>
    <w:rsid w:val="00D04537"/>
    <w:rsid w:val="00D10280"/>
    <w:rsid w:val="00D12873"/>
    <w:rsid w:val="00D1536B"/>
    <w:rsid w:val="00D162BA"/>
    <w:rsid w:val="00D16757"/>
    <w:rsid w:val="00D1739F"/>
    <w:rsid w:val="00D22B00"/>
    <w:rsid w:val="00D22DF6"/>
    <w:rsid w:val="00D23CB6"/>
    <w:rsid w:val="00D2511C"/>
    <w:rsid w:val="00D27096"/>
    <w:rsid w:val="00D27900"/>
    <w:rsid w:val="00D31277"/>
    <w:rsid w:val="00D3184A"/>
    <w:rsid w:val="00D32537"/>
    <w:rsid w:val="00D34C88"/>
    <w:rsid w:val="00D36241"/>
    <w:rsid w:val="00D36332"/>
    <w:rsid w:val="00D3769E"/>
    <w:rsid w:val="00D379AA"/>
    <w:rsid w:val="00D40EA0"/>
    <w:rsid w:val="00D41378"/>
    <w:rsid w:val="00D41A0D"/>
    <w:rsid w:val="00D420E2"/>
    <w:rsid w:val="00D424C8"/>
    <w:rsid w:val="00D439CF"/>
    <w:rsid w:val="00D44163"/>
    <w:rsid w:val="00D50821"/>
    <w:rsid w:val="00D50DBE"/>
    <w:rsid w:val="00D51256"/>
    <w:rsid w:val="00D51971"/>
    <w:rsid w:val="00D5697A"/>
    <w:rsid w:val="00D57106"/>
    <w:rsid w:val="00D5711A"/>
    <w:rsid w:val="00D608DA"/>
    <w:rsid w:val="00D66451"/>
    <w:rsid w:val="00D70D4D"/>
    <w:rsid w:val="00D741DC"/>
    <w:rsid w:val="00D76F72"/>
    <w:rsid w:val="00D82ABC"/>
    <w:rsid w:val="00D92330"/>
    <w:rsid w:val="00D930A3"/>
    <w:rsid w:val="00D94CC7"/>
    <w:rsid w:val="00D966BF"/>
    <w:rsid w:val="00DA2FE7"/>
    <w:rsid w:val="00DA34CD"/>
    <w:rsid w:val="00DA4BB0"/>
    <w:rsid w:val="00DA4FE6"/>
    <w:rsid w:val="00DB0662"/>
    <w:rsid w:val="00DB331E"/>
    <w:rsid w:val="00DC0E49"/>
    <w:rsid w:val="00DC1F0B"/>
    <w:rsid w:val="00DC2194"/>
    <w:rsid w:val="00DC42C6"/>
    <w:rsid w:val="00DC4B94"/>
    <w:rsid w:val="00DC50D3"/>
    <w:rsid w:val="00DD097E"/>
    <w:rsid w:val="00DD48A7"/>
    <w:rsid w:val="00DD5CC7"/>
    <w:rsid w:val="00DE0918"/>
    <w:rsid w:val="00DE0A73"/>
    <w:rsid w:val="00DE1C64"/>
    <w:rsid w:val="00DE31D0"/>
    <w:rsid w:val="00DE3590"/>
    <w:rsid w:val="00DE479C"/>
    <w:rsid w:val="00DE4860"/>
    <w:rsid w:val="00DE524F"/>
    <w:rsid w:val="00DE5CD3"/>
    <w:rsid w:val="00DE6C86"/>
    <w:rsid w:val="00DE7D8E"/>
    <w:rsid w:val="00DF09BC"/>
    <w:rsid w:val="00DF3774"/>
    <w:rsid w:val="00DF6006"/>
    <w:rsid w:val="00E03502"/>
    <w:rsid w:val="00E0428C"/>
    <w:rsid w:val="00E0569A"/>
    <w:rsid w:val="00E10288"/>
    <w:rsid w:val="00E112D3"/>
    <w:rsid w:val="00E12ADB"/>
    <w:rsid w:val="00E14C5D"/>
    <w:rsid w:val="00E16F23"/>
    <w:rsid w:val="00E17E58"/>
    <w:rsid w:val="00E21722"/>
    <w:rsid w:val="00E24127"/>
    <w:rsid w:val="00E24FB9"/>
    <w:rsid w:val="00E25EFF"/>
    <w:rsid w:val="00E272B2"/>
    <w:rsid w:val="00E30CF9"/>
    <w:rsid w:val="00E30E18"/>
    <w:rsid w:val="00E3357B"/>
    <w:rsid w:val="00E34322"/>
    <w:rsid w:val="00E34671"/>
    <w:rsid w:val="00E366BF"/>
    <w:rsid w:val="00E40514"/>
    <w:rsid w:val="00E44087"/>
    <w:rsid w:val="00E44AAE"/>
    <w:rsid w:val="00E45E95"/>
    <w:rsid w:val="00E46BE5"/>
    <w:rsid w:val="00E47737"/>
    <w:rsid w:val="00E516E1"/>
    <w:rsid w:val="00E52041"/>
    <w:rsid w:val="00E53D59"/>
    <w:rsid w:val="00E54525"/>
    <w:rsid w:val="00E55B97"/>
    <w:rsid w:val="00E5633C"/>
    <w:rsid w:val="00E6085F"/>
    <w:rsid w:val="00E6153C"/>
    <w:rsid w:val="00E628C7"/>
    <w:rsid w:val="00E64085"/>
    <w:rsid w:val="00E6481B"/>
    <w:rsid w:val="00E7087A"/>
    <w:rsid w:val="00E713A3"/>
    <w:rsid w:val="00E72687"/>
    <w:rsid w:val="00E74D36"/>
    <w:rsid w:val="00E805D2"/>
    <w:rsid w:val="00E808FF"/>
    <w:rsid w:val="00E83471"/>
    <w:rsid w:val="00E84AF8"/>
    <w:rsid w:val="00E86403"/>
    <w:rsid w:val="00E86A70"/>
    <w:rsid w:val="00E86A88"/>
    <w:rsid w:val="00E92B66"/>
    <w:rsid w:val="00EA1309"/>
    <w:rsid w:val="00EA1F4A"/>
    <w:rsid w:val="00EA2107"/>
    <w:rsid w:val="00EA541F"/>
    <w:rsid w:val="00EB082C"/>
    <w:rsid w:val="00EB13D4"/>
    <w:rsid w:val="00EB2314"/>
    <w:rsid w:val="00EB2C15"/>
    <w:rsid w:val="00EB3085"/>
    <w:rsid w:val="00EB448C"/>
    <w:rsid w:val="00EB48F6"/>
    <w:rsid w:val="00EB6437"/>
    <w:rsid w:val="00EB6454"/>
    <w:rsid w:val="00EB6C93"/>
    <w:rsid w:val="00EB78CB"/>
    <w:rsid w:val="00EB7DC7"/>
    <w:rsid w:val="00EC29B7"/>
    <w:rsid w:val="00EC2FCC"/>
    <w:rsid w:val="00EC40FC"/>
    <w:rsid w:val="00EC5644"/>
    <w:rsid w:val="00EC5B11"/>
    <w:rsid w:val="00EC7CB8"/>
    <w:rsid w:val="00ED0CF5"/>
    <w:rsid w:val="00ED1653"/>
    <w:rsid w:val="00ED4D97"/>
    <w:rsid w:val="00ED6A09"/>
    <w:rsid w:val="00EE197B"/>
    <w:rsid w:val="00EE1A0B"/>
    <w:rsid w:val="00EE49B8"/>
    <w:rsid w:val="00EE4EF2"/>
    <w:rsid w:val="00EE6B35"/>
    <w:rsid w:val="00EE6F02"/>
    <w:rsid w:val="00F00061"/>
    <w:rsid w:val="00F01C3D"/>
    <w:rsid w:val="00F02FB2"/>
    <w:rsid w:val="00F038DF"/>
    <w:rsid w:val="00F06B41"/>
    <w:rsid w:val="00F07061"/>
    <w:rsid w:val="00F140C5"/>
    <w:rsid w:val="00F14604"/>
    <w:rsid w:val="00F23879"/>
    <w:rsid w:val="00F23A81"/>
    <w:rsid w:val="00F24B84"/>
    <w:rsid w:val="00F25BFA"/>
    <w:rsid w:val="00F300F7"/>
    <w:rsid w:val="00F30615"/>
    <w:rsid w:val="00F30BB7"/>
    <w:rsid w:val="00F344DD"/>
    <w:rsid w:val="00F36097"/>
    <w:rsid w:val="00F36CF8"/>
    <w:rsid w:val="00F3718D"/>
    <w:rsid w:val="00F37F20"/>
    <w:rsid w:val="00F44777"/>
    <w:rsid w:val="00F46673"/>
    <w:rsid w:val="00F466D2"/>
    <w:rsid w:val="00F4717A"/>
    <w:rsid w:val="00F47C91"/>
    <w:rsid w:val="00F5019C"/>
    <w:rsid w:val="00F53E69"/>
    <w:rsid w:val="00F5647F"/>
    <w:rsid w:val="00F62D56"/>
    <w:rsid w:val="00F64081"/>
    <w:rsid w:val="00F64BA0"/>
    <w:rsid w:val="00F66EE4"/>
    <w:rsid w:val="00F67665"/>
    <w:rsid w:val="00F70497"/>
    <w:rsid w:val="00F70912"/>
    <w:rsid w:val="00F7123A"/>
    <w:rsid w:val="00F71F66"/>
    <w:rsid w:val="00F72E4A"/>
    <w:rsid w:val="00F769B6"/>
    <w:rsid w:val="00F77366"/>
    <w:rsid w:val="00F8001C"/>
    <w:rsid w:val="00F8020E"/>
    <w:rsid w:val="00F805CD"/>
    <w:rsid w:val="00F83D4E"/>
    <w:rsid w:val="00F8467C"/>
    <w:rsid w:val="00F9020E"/>
    <w:rsid w:val="00F9080B"/>
    <w:rsid w:val="00F90A6F"/>
    <w:rsid w:val="00F91AC6"/>
    <w:rsid w:val="00F91AD4"/>
    <w:rsid w:val="00F93D26"/>
    <w:rsid w:val="00FA0152"/>
    <w:rsid w:val="00FB23CA"/>
    <w:rsid w:val="00FB241A"/>
    <w:rsid w:val="00FB6B5B"/>
    <w:rsid w:val="00FB78FD"/>
    <w:rsid w:val="00FC2988"/>
    <w:rsid w:val="00FC3708"/>
    <w:rsid w:val="00FC38D9"/>
    <w:rsid w:val="00FC7544"/>
    <w:rsid w:val="00FD1ACE"/>
    <w:rsid w:val="00FD3EEB"/>
    <w:rsid w:val="00FD3FD1"/>
    <w:rsid w:val="00FE1EF2"/>
    <w:rsid w:val="00FE23F2"/>
    <w:rsid w:val="00FE3C6F"/>
    <w:rsid w:val="00FE4AFB"/>
    <w:rsid w:val="00FE53BD"/>
    <w:rsid w:val="00FE6961"/>
    <w:rsid w:val="00FE6DB0"/>
    <w:rsid w:val="00FF2553"/>
    <w:rsid w:val="00FF4A7F"/>
    <w:rsid w:val="00FF4EA8"/>
    <w:rsid w:val="00FF5B89"/>
    <w:rsid w:val="00FF7D5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2BFBF9"/>
  <w15:chartTrackingRefBased/>
  <w15:docId w15:val="{9A961A39-7854-4F2A-ADED-8B56B90B3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3CEC"/>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AF46F6"/>
    <w:pPr>
      <w:keepNext/>
      <w:autoSpaceDE w:val="0"/>
      <w:autoSpaceDN w:val="0"/>
      <w:adjustRightInd w:val="0"/>
      <w:jc w:val="center"/>
      <w:outlineLvl w:val="0"/>
    </w:pPr>
    <w:rPr>
      <w:b/>
      <w:bCs/>
      <w:sz w:val="14"/>
      <w:szCs w:val="14"/>
    </w:rPr>
  </w:style>
  <w:style w:type="paragraph" w:styleId="Heading2">
    <w:name w:val="heading 2"/>
    <w:basedOn w:val="Normal"/>
    <w:next w:val="Normal"/>
    <w:link w:val="Heading2Char"/>
    <w:qFormat/>
    <w:rsid w:val="00AF46F6"/>
    <w:pPr>
      <w:keepNext/>
      <w:autoSpaceDE w:val="0"/>
      <w:autoSpaceDN w:val="0"/>
      <w:adjustRightInd w:val="0"/>
      <w:jc w:val="both"/>
      <w:outlineLvl w:val="1"/>
    </w:pPr>
    <w:rPr>
      <w:b/>
      <w:bCs/>
      <w:sz w:val="14"/>
      <w:szCs w:val="14"/>
    </w:rPr>
  </w:style>
  <w:style w:type="paragraph" w:styleId="Heading3">
    <w:name w:val="heading 3"/>
    <w:basedOn w:val="Normal"/>
    <w:next w:val="Normal"/>
    <w:link w:val="Heading3Char"/>
    <w:qFormat/>
    <w:rsid w:val="00AF46F6"/>
    <w:pPr>
      <w:keepNext/>
      <w:autoSpaceDE w:val="0"/>
      <w:autoSpaceDN w:val="0"/>
      <w:adjustRightInd w:val="0"/>
      <w:outlineLvl w:val="2"/>
    </w:pPr>
    <w:rPr>
      <w:b/>
      <w:bCs/>
      <w:sz w:val="14"/>
      <w:szCs w:val="14"/>
    </w:rPr>
  </w:style>
  <w:style w:type="paragraph" w:styleId="Heading4">
    <w:name w:val="heading 4"/>
    <w:basedOn w:val="Normal"/>
    <w:next w:val="Normal"/>
    <w:link w:val="Heading4Char"/>
    <w:qFormat/>
    <w:rsid w:val="00AF46F6"/>
    <w:pPr>
      <w:keepNext/>
      <w:jc w:val="both"/>
      <w:outlineLvl w:val="3"/>
    </w:pPr>
    <w:rPr>
      <w:rFonts w:eastAsia="Arial Unicode MS"/>
      <w:b/>
      <w:bCs/>
      <w:sz w:val="16"/>
      <w:szCs w:val="16"/>
    </w:rPr>
  </w:style>
  <w:style w:type="paragraph" w:styleId="Heading5">
    <w:name w:val="heading 5"/>
    <w:basedOn w:val="Normal"/>
    <w:next w:val="Normal"/>
    <w:link w:val="Heading5Char"/>
    <w:qFormat/>
    <w:rsid w:val="00AF46F6"/>
    <w:pPr>
      <w:keepNext/>
      <w:autoSpaceDE w:val="0"/>
      <w:autoSpaceDN w:val="0"/>
      <w:adjustRightInd w:val="0"/>
      <w:ind w:left="540" w:hanging="540"/>
      <w:jc w:val="both"/>
      <w:outlineLvl w:val="4"/>
    </w:pPr>
    <w:rPr>
      <w:b/>
      <w:bCs/>
    </w:rPr>
  </w:style>
  <w:style w:type="paragraph" w:styleId="Heading6">
    <w:name w:val="heading 6"/>
    <w:basedOn w:val="Normal"/>
    <w:next w:val="Normal"/>
    <w:link w:val="Heading6Char"/>
    <w:qFormat/>
    <w:rsid w:val="00AF46F6"/>
    <w:pPr>
      <w:keepNext/>
      <w:ind w:left="851"/>
      <w:jc w:val="both"/>
      <w:outlineLvl w:val="5"/>
    </w:pPr>
    <w:rPr>
      <w:rFonts w:cs="Arial"/>
      <w:u w:val="single"/>
    </w:rPr>
  </w:style>
  <w:style w:type="paragraph" w:styleId="Heading7">
    <w:name w:val="heading 7"/>
    <w:basedOn w:val="Normal"/>
    <w:next w:val="Normal"/>
    <w:link w:val="Heading7Char"/>
    <w:qFormat/>
    <w:rsid w:val="00AF46F6"/>
    <w:pPr>
      <w:keepNext/>
      <w:autoSpaceDE w:val="0"/>
      <w:autoSpaceDN w:val="0"/>
      <w:adjustRightInd w:val="0"/>
      <w:ind w:left="540" w:hanging="540"/>
      <w:outlineLvl w:val="6"/>
    </w:pPr>
    <w:rPr>
      <w:rFonts w:eastAsia="Arial Unicode MS"/>
      <w:b/>
      <w:bCs/>
    </w:rPr>
  </w:style>
  <w:style w:type="paragraph" w:styleId="Heading8">
    <w:name w:val="heading 8"/>
    <w:basedOn w:val="Normal"/>
    <w:next w:val="Normal"/>
    <w:link w:val="Heading8Char"/>
    <w:qFormat/>
    <w:rsid w:val="00AF46F6"/>
    <w:pPr>
      <w:keepNext/>
      <w:tabs>
        <w:tab w:val="decimal" w:pos="-54"/>
      </w:tabs>
      <w:autoSpaceDE w:val="0"/>
      <w:autoSpaceDN w:val="0"/>
      <w:adjustRightInd w:val="0"/>
      <w:jc w:val="both"/>
      <w:outlineLvl w:val="7"/>
    </w:pPr>
    <w:rPr>
      <w:rFonts w:eastAsia="Arial Unicode MS"/>
      <w:b/>
    </w:rPr>
  </w:style>
  <w:style w:type="paragraph" w:styleId="Heading9">
    <w:name w:val="heading 9"/>
    <w:basedOn w:val="Normal"/>
    <w:next w:val="Normal"/>
    <w:link w:val="Heading9Char"/>
    <w:qFormat/>
    <w:rsid w:val="00AF46F6"/>
    <w:pPr>
      <w:keepNext/>
      <w:autoSpaceDE w:val="0"/>
      <w:autoSpaceDN w:val="0"/>
      <w:adjustRightInd w:val="0"/>
      <w:ind w:left="165"/>
      <w:outlineLvl w:val="8"/>
    </w:pPr>
    <w:rPr>
      <w:rFonts w:eastAsia="Arial Unicode MS"/>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F46F6"/>
    <w:rPr>
      <w:rFonts w:ascii="Times New Roman" w:eastAsia="Times New Roman" w:hAnsi="Times New Roman" w:cs="Times New Roman"/>
      <w:b/>
      <w:bCs/>
      <w:sz w:val="14"/>
      <w:szCs w:val="14"/>
    </w:rPr>
  </w:style>
  <w:style w:type="character" w:customStyle="1" w:styleId="Heading2Char">
    <w:name w:val="Heading 2 Char"/>
    <w:basedOn w:val="DefaultParagraphFont"/>
    <w:link w:val="Heading2"/>
    <w:rsid w:val="00AF46F6"/>
    <w:rPr>
      <w:rFonts w:ascii="Times New Roman" w:eastAsia="Times New Roman" w:hAnsi="Times New Roman" w:cs="Times New Roman"/>
      <w:b/>
      <w:bCs/>
      <w:sz w:val="14"/>
      <w:szCs w:val="14"/>
    </w:rPr>
  </w:style>
  <w:style w:type="character" w:customStyle="1" w:styleId="Heading3Char">
    <w:name w:val="Heading 3 Char"/>
    <w:basedOn w:val="DefaultParagraphFont"/>
    <w:link w:val="Heading3"/>
    <w:rsid w:val="00AF46F6"/>
    <w:rPr>
      <w:rFonts w:ascii="Times New Roman" w:eastAsia="Times New Roman" w:hAnsi="Times New Roman" w:cs="Times New Roman"/>
      <w:b/>
      <w:bCs/>
      <w:sz w:val="14"/>
      <w:szCs w:val="14"/>
    </w:rPr>
  </w:style>
  <w:style w:type="character" w:customStyle="1" w:styleId="Heading4Char">
    <w:name w:val="Heading 4 Char"/>
    <w:basedOn w:val="DefaultParagraphFont"/>
    <w:link w:val="Heading4"/>
    <w:rsid w:val="00AF46F6"/>
    <w:rPr>
      <w:rFonts w:ascii="Times New Roman" w:eastAsia="Arial Unicode MS" w:hAnsi="Times New Roman" w:cs="Times New Roman"/>
      <w:b/>
      <w:bCs/>
      <w:sz w:val="16"/>
      <w:szCs w:val="16"/>
    </w:rPr>
  </w:style>
  <w:style w:type="character" w:customStyle="1" w:styleId="Heading5Char">
    <w:name w:val="Heading 5 Char"/>
    <w:basedOn w:val="DefaultParagraphFont"/>
    <w:link w:val="Heading5"/>
    <w:rsid w:val="00AF46F6"/>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rsid w:val="00AF46F6"/>
    <w:rPr>
      <w:rFonts w:ascii="Times New Roman" w:eastAsia="Times New Roman" w:hAnsi="Times New Roman" w:cs="Arial"/>
      <w:sz w:val="20"/>
      <w:szCs w:val="20"/>
      <w:u w:val="single"/>
    </w:rPr>
  </w:style>
  <w:style w:type="character" w:customStyle="1" w:styleId="Heading7Char">
    <w:name w:val="Heading 7 Char"/>
    <w:basedOn w:val="DefaultParagraphFont"/>
    <w:link w:val="Heading7"/>
    <w:rsid w:val="00AF46F6"/>
    <w:rPr>
      <w:rFonts w:ascii="Times New Roman" w:eastAsia="Arial Unicode MS" w:hAnsi="Times New Roman" w:cs="Times New Roman"/>
      <w:b/>
      <w:bCs/>
      <w:sz w:val="20"/>
      <w:szCs w:val="20"/>
    </w:rPr>
  </w:style>
  <w:style w:type="character" w:customStyle="1" w:styleId="Heading8Char">
    <w:name w:val="Heading 8 Char"/>
    <w:basedOn w:val="DefaultParagraphFont"/>
    <w:link w:val="Heading8"/>
    <w:rsid w:val="00AF46F6"/>
    <w:rPr>
      <w:rFonts w:ascii="Times New Roman" w:eastAsia="Arial Unicode MS" w:hAnsi="Times New Roman" w:cs="Times New Roman"/>
      <w:b/>
      <w:sz w:val="20"/>
      <w:szCs w:val="20"/>
    </w:rPr>
  </w:style>
  <w:style w:type="character" w:customStyle="1" w:styleId="Heading9Char">
    <w:name w:val="Heading 9 Char"/>
    <w:basedOn w:val="DefaultParagraphFont"/>
    <w:link w:val="Heading9"/>
    <w:rsid w:val="00AF46F6"/>
    <w:rPr>
      <w:rFonts w:ascii="Times New Roman" w:eastAsia="Arial Unicode MS" w:hAnsi="Times New Roman" w:cs="Times New Roman"/>
      <w:sz w:val="17"/>
      <w:szCs w:val="20"/>
    </w:rPr>
  </w:style>
  <w:style w:type="paragraph" w:customStyle="1" w:styleId="xl46">
    <w:name w:val="xl46"/>
    <w:basedOn w:val="Normal"/>
    <w:rsid w:val="00AF46F6"/>
    <w:pPr>
      <w:spacing w:before="100" w:beforeAutospacing="1" w:after="100" w:afterAutospacing="1"/>
    </w:pPr>
    <w:rPr>
      <w:rFonts w:eastAsia="Arial Unicode MS"/>
      <w:b/>
      <w:bCs/>
      <w:sz w:val="16"/>
      <w:szCs w:val="16"/>
    </w:rPr>
  </w:style>
  <w:style w:type="paragraph" w:customStyle="1" w:styleId="xl59">
    <w:name w:val="xl59"/>
    <w:basedOn w:val="Normal"/>
    <w:rsid w:val="00AF46F6"/>
    <w:pPr>
      <w:pBdr>
        <w:right w:val="single" w:sz="4" w:space="0" w:color="auto"/>
      </w:pBdr>
      <w:spacing w:before="100" w:beforeAutospacing="1" w:after="100" w:afterAutospacing="1"/>
      <w:jc w:val="both"/>
    </w:pPr>
    <w:rPr>
      <w:rFonts w:eastAsia="Arial Unicode MS"/>
      <w:sz w:val="16"/>
      <w:szCs w:val="16"/>
    </w:rPr>
  </w:style>
  <w:style w:type="paragraph" w:styleId="BodyTextIndent">
    <w:name w:val="Body Text Indent"/>
    <w:basedOn w:val="Normal"/>
    <w:link w:val="BodyTextIndentChar"/>
    <w:rsid w:val="00AF46F6"/>
    <w:pPr>
      <w:autoSpaceDE w:val="0"/>
      <w:autoSpaceDN w:val="0"/>
      <w:adjustRightInd w:val="0"/>
      <w:ind w:left="540" w:hanging="540"/>
      <w:jc w:val="both"/>
    </w:pPr>
    <w:rPr>
      <w:lang w:eastAsia="x-none"/>
    </w:rPr>
  </w:style>
  <w:style w:type="character" w:customStyle="1" w:styleId="BodyTextIndentChar">
    <w:name w:val="Body Text Indent Char"/>
    <w:basedOn w:val="DefaultParagraphFont"/>
    <w:link w:val="BodyTextIndent"/>
    <w:rsid w:val="00AF46F6"/>
    <w:rPr>
      <w:rFonts w:ascii="Times New Roman" w:eastAsia="Times New Roman" w:hAnsi="Times New Roman" w:cs="Times New Roman"/>
      <w:sz w:val="20"/>
      <w:szCs w:val="20"/>
      <w:lang w:eastAsia="x-none"/>
    </w:rPr>
  </w:style>
  <w:style w:type="paragraph" w:styleId="BodyText">
    <w:name w:val="Body Text"/>
    <w:basedOn w:val="Normal"/>
    <w:link w:val="BodyTextChar"/>
    <w:rsid w:val="00AF46F6"/>
    <w:pPr>
      <w:autoSpaceDE w:val="0"/>
      <w:autoSpaceDN w:val="0"/>
      <w:adjustRightInd w:val="0"/>
      <w:jc w:val="both"/>
    </w:pPr>
    <w:rPr>
      <w:lang w:eastAsia="x-none"/>
    </w:rPr>
  </w:style>
  <w:style w:type="character" w:customStyle="1" w:styleId="BodyTextChar">
    <w:name w:val="Body Text Char"/>
    <w:basedOn w:val="DefaultParagraphFont"/>
    <w:link w:val="BodyText"/>
    <w:rsid w:val="00AF46F6"/>
    <w:rPr>
      <w:rFonts w:ascii="Times New Roman" w:eastAsia="Times New Roman" w:hAnsi="Times New Roman" w:cs="Times New Roman"/>
      <w:sz w:val="20"/>
      <w:szCs w:val="20"/>
      <w:lang w:eastAsia="x-none"/>
    </w:rPr>
  </w:style>
  <w:style w:type="paragraph" w:customStyle="1" w:styleId="BodyTextIndent31">
    <w:name w:val="Body Text Indent 31"/>
    <w:basedOn w:val="Normal"/>
    <w:rsid w:val="00AF46F6"/>
    <w:pPr>
      <w:autoSpaceDE w:val="0"/>
      <w:autoSpaceDN w:val="0"/>
      <w:adjustRightInd w:val="0"/>
      <w:ind w:firstLine="720"/>
      <w:jc w:val="both"/>
    </w:pPr>
    <w:rPr>
      <w:rFonts w:eastAsia="Arial Unicode MS"/>
    </w:rPr>
  </w:style>
  <w:style w:type="paragraph" w:customStyle="1" w:styleId="xl79">
    <w:name w:val="xl79"/>
    <w:basedOn w:val="Normal"/>
    <w:rsid w:val="00AF46F6"/>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BodyText3">
    <w:name w:val="Body Text 3"/>
    <w:basedOn w:val="Normal"/>
    <w:link w:val="BodyText3Char"/>
    <w:rsid w:val="00AF46F6"/>
    <w:pPr>
      <w:tabs>
        <w:tab w:val="center" w:pos="539"/>
        <w:tab w:val="center" w:pos="5310"/>
        <w:tab w:val="center" w:pos="7560"/>
      </w:tabs>
    </w:pPr>
    <w:rPr>
      <w:bCs/>
      <w:i/>
      <w:iCs/>
      <w:sz w:val="22"/>
    </w:rPr>
  </w:style>
  <w:style w:type="character" w:customStyle="1" w:styleId="BodyText3Char">
    <w:name w:val="Body Text 3 Char"/>
    <w:basedOn w:val="DefaultParagraphFont"/>
    <w:link w:val="BodyText3"/>
    <w:rsid w:val="00AF46F6"/>
    <w:rPr>
      <w:rFonts w:ascii="Times New Roman" w:eastAsia="Times New Roman" w:hAnsi="Times New Roman" w:cs="Times New Roman"/>
      <w:bCs/>
      <w:i/>
      <w:iCs/>
      <w:szCs w:val="20"/>
    </w:rPr>
  </w:style>
  <w:style w:type="paragraph" w:styleId="BodyTextIndent2">
    <w:name w:val="Body Text Indent 2"/>
    <w:basedOn w:val="Normal"/>
    <w:link w:val="BodyTextIndent2Char"/>
    <w:rsid w:val="00AF46F6"/>
    <w:pPr>
      <w:ind w:left="426"/>
      <w:jc w:val="both"/>
    </w:pPr>
    <w:rPr>
      <w:rFonts w:ascii="Arial" w:hAnsi="Arial"/>
      <w:b/>
      <w:color w:val="000000"/>
      <w:sz w:val="22"/>
    </w:rPr>
  </w:style>
  <w:style w:type="character" w:customStyle="1" w:styleId="BodyTextIndent2Char">
    <w:name w:val="Body Text Indent 2 Char"/>
    <w:basedOn w:val="DefaultParagraphFont"/>
    <w:link w:val="BodyTextIndent2"/>
    <w:rsid w:val="00AF46F6"/>
    <w:rPr>
      <w:rFonts w:ascii="Arial" w:eastAsia="Times New Roman" w:hAnsi="Arial" w:cs="Times New Roman"/>
      <w:b/>
      <w:color w:val="000000"/>
      <w:szCs w:val="20"/>
    </w:rPr>
  </w:style>
  <w:style w:type="paragraph" w:styleId="EndnoteText">
    <w:name w:val="endnote text"/>
    <w:basedOn w:val="Normal"/>
    <w:link w:val="EndnoteTextChar"/>
    <w:semiHidden/>
    <w:rsid w:val="00AF46F6"/>
    <w:rPr>
      <w:lang w:eastAsia="x-none"/>
    </w:rPr>
  </w:style>
  <w:style w:type="character" w:customStyle="1" w:styleId="EndnoteTextChar">
    <w:name w:val="Endnote Text Char"/>
    <w:basedOn w:val="DefaultParagraphFont"/>
    <w:link w:val="EndnoteText"/>
    <w:semiHidden/>
    <w:rsid w:val="00AF46F6"/>
    <w:rPr>
      <w:rFonts w:ascii="Times New Roman" w:eastAsia="Times New Roman" w:hAnsi="Times New Roman" w:cs="Times New Roman"/>
      <w:sz w:val="20"/>
      <w:szCs w:val="20"/>
      <w:lang w:eastAsia="x-none"/>
    </w:rPr>
  </w:style>
  <w:style w:type="paragraph" w:styleId="NormalWeb">
    <w:name w:val="Normal (Web)"/>
    <w:basedOn w:val="Normal"/>
    <w:rsid w:val="00AF46F6"/>
    <w:pPr>
      <w:spacing w:before="100" w:beforeAutospacing="1" w:after="100" w:afterAutospacing="1"/>
    </w:pPr>
    <w:rPr>
      <w:rFonts w:ascii="Arial Unicode MS" w:eastAsia="Arial Unicode MS" w:hAnsi="Arial Unicode MS" w:cs="Tahoma"/>
      <w:sz w:val="24"/>
      <w:szCs w:val="24"/>
    </w:rPr>
  </w:style>
  <w:style w:type="paragraph" w:styleId="NormalIndent">
    <w:name w:val="Normal Indent"/>
    <w:basedOn w:val="Normal"/>
    <w:uiPriority w:val="99"/>
    <w:rsid w:val="00AF46F6"/>
    <w:pPr>
      <w:ind w:left="720"/>
    </w:pPr>
    <w:rPr>
      <w:noProof/>
      <w:sz w:val="24"/>
      <w:szCs w:val="24"/>
    </w:rPr>
  </w:style>
  <w:style w:type="character" w:styleId="PageNumber">
    <w:name w:val="page number"/>
    <w:basedOn w:val="DefaultParagraphFont"/>
    <w:rsid w:val="00AF46F6"/>
  </w:style>
  <w:style w:type="paragraph" w:styleId="Footer">
    <w:name w:val="footer"/>
    <w:aliases w:val="ft"/>
    <w:basedOn w:val="Normal"/>
    <w:link w:val="FooterChar"/>
    <w:uiPriority w:val="99"/>
    <w:rsid w:val="00AF46F6"/>
    <w:pPr>
      <w:tabs>
        <w:tab w:val="center" w:pos="4536"/>
        <w:tab w:val="right" w:pos="9072"/>
      </w:tabs>
    </w:pPr>
    <w:rPr>
      <w:sz w:val="24"/>
      <w:szCs w:val="24"/>
      <w:lang w:val="x-none"/>
    </w:rPr>
  </w:style>
  <w:style w:type="character" w:customStyle="1" w:styleId="FooterChar">
    <w:name w:val="Footer Char"/>
    <w:aliases w:val="ft Char"/>
    <w:basedOn w:val="DefaultParagraphFont"/>
    <w:link w:val="Footer"/>
    <w:uiPriority w:val="99"/>
    <w:rsid w:val="00AF46F6"/>
    <w:rPr>
      <w:rFonts w:ascii="Times New Roman" w:eastAsia="Times New Roman" w:hAnsi="Times New Roman" w:cs="Times New Roman"/>
      <w:sz w:val="24"/>
      <w:szCs w:val="24"/>
      <w:lang w:val="x-none"/>
    </w:rPr>
  </w:style>
  <w:style w:type="paragraph" w:styleId="Header">
    <w:name w:val="header"/>
    <w:basedOn w:val="Normal"/>
    <w:link w:val="HeaderChar"/>
    <w:uiPriority w:val="99"/>
    <w:rsid w:val="00AF46F6"/>
    <w:pPr>
      <w:tabs>
        <w:tab w:val="center" w:pos="4536"/>
        <w:tab w:val="right" w:pos="9072"/>
      </w:tabs>
    </w:pPr>
    <w:rPr>
      <w:sz w:val="24"/>
      <w:szCs w:val="24"/>
    </w:rPr>
  </w:style>
  <w:style w:type="character" w:customStyle="1" w:styleId="HeaderChar">
    <w:name w:val="Header Char"/>
    <w:basedOn w:val="DefaultParagraphFont"/>
    <w:link w:val="Header"/>
    <w:uiPriority w:val="99"/>
    <w:rsid w:val="00AF46F6"/>
    <w:rPr>
      <w:rFonts w:ascii="Times New Roman" w:eastAsia="Times New Roman" w:hAnsi="Times New Roman" w:cs="Times New Roman"/>
      <w:sz w:val="24"/>
      <w:szCs w:val="24"/>
    </w:rPr>
  </w:style>
  <w:style w:type="paragraph" w:customStyle="1" w:styleId="1tipi">
    <w:name w:val="(1) tipi"/>
    <w:basedOn w:val="Normal"/>
    <w:rsid w:val="00AF46F6"/>
    <w:pPr>
      <w:tabs>
        <w:tab w:val="left" w:pos="1134"/>
      </w:tabs>
      <w:jc w:val="both"/>
    </w:pPr>
    <w:rPr>
      <w:rFonts w:ascii="Arial" w:hAnsi="Arial"/>
      <w:snapToGrid w:val="0"/>
      <w:sz w:val="24"/>
      <w:lang w:eastAsia="tr-TR"/>
    </w:rPr>
  </w:style>
  <w:style w:type="paragraph" w:customStyle="1" w:styleId="atipi">
    <w:name w:val="(a) tipi"/>
    <w:basedOn w:val="Normal"/>
    <w:next w:val="itipi"/>
    <w:rsid w:val="00AF46F6"/>
    <w:pPr>
      <w:ind w:left="1134" w:hanging="567"/>
      <w:jc w:val="both"/>
    </w:pPr>
    <w:rPr>
      <w:rFonts w:ascii="Arial" w:hAnsi="Arial"/>
      <w:snapToGrid w:val="0"/>
      <w:sz w:val="24"/>
      <w:lang w:eastAsia="tr-TR"/>
    </w:rPr>
  </w:style>
  <w:style w:type="paragraph" w:customStyle="1" w:styleId="itipi">
    <w:name w:val="(i) tipi"/>
    <w:basedOn w:val="Normal"/>
    <w:rsid w:val="00AF46F6"/>
    <w:pPr>
      <w:ind w:left="1702" w:hanging="568"/>
      <w:jc w:val="both"/>
    </w:pPr>
    <w:rPr>
      <w:rFonts w:ascii="Arial" w:hAnsi="Arial"/>
      <w:snapToGrid w:val="0"/>
      <w:sz w:val="24"/>
      <w:lang w:eastAsia="tr-TR"/>
    </w:rPr>
  </w:style>
  <w:style w:type="paragraph" w:styleId="DocumentMap">
    <w:name w:val="Document Map"/>
    <w:basedOn w:val="Normal"/>
    <w:link w:val="DocumentMapChar"/>
    <w:semiHidden/>
    <w:rsid w:val="00AF46F6"/>
    <w:pPr>
      <w:shd w:val="clear" w:color="auto" w:fill="000080"/>
    </w:pPr>
    <w:rPr>
      <w:rFonts w:ascii="Tahoma" w:hAnsi="Tahoma"/>
    </w:rPr>
  </w:style>
  <w:style w:type="character" w:customStyle="1" w:styleId="DocumentMapChar">
    <w:name w:val="Document Map Char"/>
    <w:basedOn w:val="DefaultParagraphFont"/>
    <w:link w:val="DocumentMap"/>
    <w:semiHidden/>
    <w:rsid w:val="00AF46F6"/>
    <w:rPr>
      <w:rFonts w:ascii="Tahoma" w:eastAsia="Times New Roman" w:hAnsi="Tahoma" w:cs="Times New Roman"/>
      <w:sz w:val="20"/>
      <w:szCs w:val="20"/>
      <w:shd w:val="clear" w:color="auto" w:fill="000080"/>
    </w:rPr>
  </w:style>
  <w:style w:type="character" w:styleId="Hyperlink">
    <w:name w:val="Hyperlink"/>
    <w:rsid w:val="00AF46F6"/>
    <w:rPr>
      <w:color w:val="0000FF"/>
      <w:u w:val="single"/>
    </w:rPr>
  </w:style>
  <w:style w:type="character" w:styleId="FollowedHyperlink">
    <w:name w:val="FollowedHyperlink"/>
    <w:uiPriority w:val="99"/>
    <w:rsid w:val="00AF46F6"/>
    <w:rPr>
      <w:color w:val="800080"/>
      <w:u w:val="single"/>
    </w:rPr>
  </w:style>
  <w:style w:type="paragraph" w:styleId="Caption">
    <w:name w:val="caption"/>
    <w:basedOn w:val="Normal"/>
    <w:next w:val="Normal"/>
    <w:qFormat/>
    <w:rsid w:val="00AF46F6"/>
    <w:pPr>
      <w:autoSpaceDE w:val="0"/>
      <w:autoSpaceDN w:val="0"/>
      <w:adjustRightInd w:val="0"/>
    </w:pPr>
    <w:rPr>
      <w:rFonts w:eastAsia="Arial Unicode MS"/>
      <w:b/>
    </w:rPr>
  </w:style>
  <w:style w:type="paragraph" w:customStyle="1" w:styleId="BodyText22">
    <w:name w:val="Body Text 22"/>
    <w:basedOn w:val="Normal"/>
    <w:rsid w:val="00AF46F6"/>
    <w:pPr>
      <w:tabs>
        <w:tab w:val="left" w:pos="720"/>
      </w:tabs>
      <w:jc w:val="both"/>
    </w:pPr>
    <w:rPr>
      <w:rFonts w:ascii="Arial" w:hAnsi="Arial" w:cs="Arial"/>
      <w:szCs w:val="24"/>
    </w:rPr>
  </w:style>
  <w:style w:type="paragraph" w:styleId="Title">
    <w:name w:val="Title"/>
    <w:basedOn w:val="Normal"/>
    <w:link w:val="TitleChar"/>
    <w:qFormat/>
    <w:rsid w:val="00AF46F6"/>
    <w:pPr>
      <w:tabs>
        <w:tab w:val="center" w:pos="4395"/>
      </w:tabs>
      <w:autoSpaceDE w:val="0"/>
      <w:autoSpaceDN w:val="0"/>
      <w:adjustRightInd w:val="0"/>
      <w:jc w:val="center"/>
    </w:pPr>
    <w:rPr>
      <w:rFonts w:ascii="Arial" w:hAnsi="Arial"/>
      <w:b/>
      <w:sz w:val="40"/>
      <w:lang w:val="x-none"/>
    </w:rPr>
  </w:style>
  <w:style w:type="character" w:customStyle="1" w:styleId="TitleChar">
    <w:name w:val="Title Char"/>
    <w:basedOn w:val="DefaultParagraphFont"/>
    <w:link w:val="Title"/>
    <w:rsid w:val="00AF46F6"/>
    <w:rPr>
      <w:rFonts w:ascii="Arial" w:eastAsia="Times New Roman" w:hAnsi="Arial" w:cs="Times New Roman"/>
      <w:b/>
      <w:sz w:val="40"/>
      <w:szCs w:val="20"/>
      <w:lang w:val="x-none"/>
    </w:rPr>
  </w:style>
  <w:style w:type="paragraph" w:styleId="List">
    <w:name w:val="List"/>
    <w:basedOn w:val="Normal"/>
    <w:rsid w:val="00AF46F6"/>
    <w:pPr>
      <w:ind w:left="283" w:hanging="283"/>
    </w:pPr>
    <w:rPr>
      <w:sz w:val="24"/>
      <w:szCs w:val="24"/>
    </w:rPr>
  </w:style>
  <w:style w:type="paragraph" w:styleId="BodyText2">
    <w:name w:val="Body Text 2"/>
    <w:basedOn w:val="Normal"/>
    <w:link w:val="BodyText2Char"/>
    <w:rsid w:val="00AF46F6"/>
    <w:pPr>
      <w:overflowPunct w:val="0"/>
      <w:autoSpaceDE w:val="0"/>
      <w:autoSpaceDN w:val="0"/>
      <w:adjustRightInd w:val="0"/>
      <w:ind w:firstLine="720"/>
      <w:jc w:val="both"/>
      <w:textAlignment w:val="baseline"/>
    </w:pPr>
    <w:rPr>
      <w:sz w:val="24"/>
      <w:lang w:eastAsia="x-none"/>
    </w:rPr>
  </w:style>
  <w:style w:type="character" w:customStyle="1" w:styleId="BodyText2Char">
    <w:name w:val="Body Text 2 Char"/>
    <w:basedOn w:val="DefaultParagraphFont"/>
    <w:link w:val="BodyText2"/>
    <w:rsid w:val="00AF46F6"/>
    <w:rPr>
      <w:rFonts w:ascii="Times New Roman" w:eastAsia="Times New Roman" w:hAnsi="Times New Roman" w:cs="Times New Roman"/>
      <w:sz w:val="24"/>
      <w:szCs w:val="20"/>
      <w:lang w:eastAsia="x-none"/>
    </w:rPr>
  </w:style>
  <w:style w:type="paragraph" w:styleId="BodyTextIndent3">
    <w:name w:val="Body Text Indent 3"/>
    <w:basedOn w:val="Normal"/>
    <w:link w:val="BodyTextIndent3Char"/>
    <w:rsid w:val="00AF46F6"/>
    <w:pPr>
      <w:overflowPunct w:val="0"/>
      <w:autoSpaceDE w:val="0"/>
      <w:autoSpaceDN w:val="0"/>
      <w:adjustRightInd w:val="0"/>
      <w:spacing w:before="80" w:line="220" w:lineRule="exact"/>
      <w:ind w:firstLine="567"/>
      <w:jc w:val="both"/>
      <w:textAlignment w:val="baseline"/>
    </w:pPr>
    <w:rPr>
      <w:sz w:val="24"/>
    </w:rPr>
  </w:style>
  <w:style w:type="character" w:customStyle="1" w:styleId="BodyTextIndent3Char">
    <w:name w:val="Body Text Indent 3 Char"/>
    <w:basedOn w:val="DefaultParagraphFont"/>
    <w:link w:val="BodyTextIndent3"/>
    <w:rsid w:val="00AF46F6"/>
    <w:rPr>
      <w:rFonts w:ascii="Times New Roman" w:eastAsia="Times New Roman" w:hAnsi="Times New Roman" w:cs="Times New Roman"/>
      <w:sz w:val="24"/>
      <w:szCs w:val="20"/>
    </w:rPr>
  </w:style>
  <w:style w:type="paragraph" w:customStyle="1" w:styleId="xl24">
    <w:name w:val="xl24"/>
    <w:basedOn w:val="Normal"/>
    <w:rsid w:val="00AF46F6"/>
    <w:pPr>
      <w:pBdr>
        <w:bottom w:val="double" w:sz="6" w:space="0" w:color="auto"/>
      </w:pBdr>
      <w:spacing w:before="100" w:beforeAutospacing="1" w:after="100" w:afterAutospacing="1"/>
      <w:jc w:val="right"/>
      <w:textAlignment w:val="top"/>
    </w:pPr>
    <w:rPr>
      <w:rFonts w:eastAsia="Arial Unicode MS"/>
      <w:b/>
      <w:bCs/>
      <w:color w:val="000000"/>
      <w:sz w:val="14"/>
      <w:szCs w:val="14"/>
    </w:rPr>
  </w:style>
  <w:style w:type="paragraph" w:customStyle="1" w:styleId="xl25">
    <w:name w:val="xl25"/>
    <w:basedOn w:val="Normal"/>
    <w:rsid w:val="00AF46F6"/>
    <w:pPr>
      <w:spacing w:before="100" w:beforeAutospacing="1" w:after="100" w:afterAutospacing="1"/>
      <w:jc w:val="right"/>
    </w:pPr>
    <w:rPr>
      <w:rFonts w:eastAsia="Arial Unicode MS"/>
      <w:sz w:val="14"/>
      <w:szCs w:val="14"/>
    </w:rPr>
  </w:style>
  <w:style w:type="paragraph" w:customStyle="1" w:styleId="xl26">
    <w:name w:val="xl26"/>
    <w:basedOn w:val="Normal"/>
    <w:rsid w:val="00AF46F6"/>
    <w:pPr>
      <w:spacing w:before="100" w:beforeAutospacing="1" w:after="100" w:afterAutospacing="1"/>
      <w:jc w:val="right"/>
      <w:textAlignment w:val="top"/>
    </w:pPr>
    <w:rPr>
      <w:rFonts w:eastAsia="Arial Unicode MS"/>
      <w:b/>
      <w:bCs/>
      <w:color w:val="000000"/>
      <w:sz w:val="16"/>
      <w:szCs w:val="16"/>
    </w:rPr>
  </w:style>
  <w:style w:type="paragraph" w:customStyle="1" w:styleId="BodyText21">
    <w:name w:val="Body Text 21"/>
    <w:basedOn w:val="Normal"/>
    <w:rsid w:val="00AF46F6"/>
    <w:pPr>
      <w:widowControl w:val="0"/>
    </w:pPr>
    <w:rPr>
      <w:rFonts w:ascii="Book Antiqua" w:hAnsi="Book Antiqua"/>
      <w:snapToGrid w:val="0"/>
      <w:color w:val="000000"/>
      <w:sz w:val="22"/>
      <w:lang w:val="en-GB"/>
    </w:rPr>
  </w:style>
  <w:style w:type="paragraph" w:styleId="BalloonText">
    <w:name w:val="Balloon Text"/>
    <w:basedOn w:val="Normal"/>
    <w:link w:val="BalloonTextChar"/>
    <w:semiHidden/>
    <w:rsid w:val="00AF46F6"/>
    <w:rPr>
      <w:rFonts w:ascii="Tahoma" w:hAnsi="Tahoma" w:cs="Tahoma"/>
      <w:sz w:val="16"/>
      <w:szCs w:val="16"/>
    </w:rPr>
  </w:style>
  <w:style w:type="character" w:customStyle="1" w:styleId="BalloonTextChar">
    <w:name w:val="Balloon Text Char"/>
    <w:basedOn w:val="DefaultParagraphFont"/>
    <w:link w:val="BalloonText"/>
    <w:semiHidden/>
    <w:rsid w:val="00AF46F6"/>
    <w:rPr>
      <w:rFonts w:ascii="Tahoma" w:eastAsia="Times New Roman" w:hAnsi="Tahoma" w:cs="Tahoma"/>
      <w:sz w:val="16"/>
      <w:szCs w:val="16"/>
    </w:rPr>
  </w:style>
  <w:style w:type="character" w:styleId="CommentReference">
    <w:name w:val="annotation reference"/>
    <w:uiPriority w:val="99"/>
    <w:semiHidden/>
    <w:rsid w:val="00AF46F6"/>
    <w:rPr>
      <w:sz w:val="16"/>
      <w:szCs w:val="16"/>
    </w:rPr>
  </w:style>
  <w:style w:type="paragraph" w:styleId="CommentText">
    <w:name w:val="annotation text"/>
    <w:basedOn w:val="Normal"/>
    <w:link w:val="CommentTextChar"/>
    <w:uiPriority w:val="99"/>
    <w:semiHidden/>
    <w:rsid w:val="00AF46F6"/>
  </w:style>
  <w:style w:type="character" w:customStyle="1" w:styleId="CommentTextChar">
    <w:name w:val="Comment Text Char"/>
    <w:basedOn w:val="DefaultParagraphFont"/>
    <w:link w:val="CommentText"/>
    <w:uiPriority w:val="99"/>
    <w:semiHidden/>
    <w:rsid w:val="00AF46F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AF46F6"/>
    <w:rPr>
      <w:b/>
      <w:bCs/>
    </w:rPr>
  </w:style>
  <w:style w:type="character" w:customStyle="1" w:styleId="CommentSubjectChar">
    <w:name w:val="Comment Subject Char"/>
    <w:basedOn w:val="CommentTextChar"/>
    <w:link w:val="CommentSubject"/>
    <w:semiHidden/>
    <w:rsid w:val="00AF46F6"/>
    <w:rPr>
      <w:rFonts w:ascii="Times New Roman" w:eastAsia="Times New Roman" w:hAnsi="Times New Roman" w:cs="Times New Roman"/>
      <w:b/>
      <w:bCs/>
      <w:sz w:val="20"/>
      <w:szCs w:val="20"/>
    </w:rPr>
  </w:style>
  <w:style w:type="character" w:styleId="FootnoteReference">
    <w:name w:val="footnote reference"/>
    <w:semiHidden/>
    <w:rsid w:val="00AF46F6"/>
    <w:rPr>
      <w:vertAlign w:val="superscript"/>
    </w:rPr>
  </w:style>
  <w:style w:type="table" w:styleId="TableGrid">
    <w:name w:val="Table Grid"/>
    <w:basedOn w:val="TableNormal"/>
    <w:rsid w:val="00AF46F6"/>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ormal"/>
    <w:rsid w:val="00AF46F6"/>
    <w:pPr>
      <w:pBdr>
        <w:top w:val="single" w:sz="4" w:space="0" w:color="auto"/>
        <w:left w:val="single" w:sz="4" w:space="0" w:color="auto"/>
        <w:bottom w:val="dotted" w:sz="4" w:space="0" w:color="auto"/>
        <w:right w:val="dotted" w:sz="4" w:space="0" w:color="auto"/>
      </w:pBdr>
      <w:shd w:val="clear" w:color="auto" w:fill="FFFFFF"/>
      <w:spacing w:before="100" w:beforeAutospacing="1" w:after="100" w:afterAutospacing="1"/>
    </w:pPr>
    <w:rPr>
      <w:rFonts w:eastAsia="Arial Unicode MS"/>
      <w:b/>
      <w:bCs/>
      <w:color w:val="333333"/>
      <w:sz w:val="18"/>
      <w:szCs w:val="18"/>
    </w:rPr>
  </w:style>
  <w:style w:type="paragraph" w:customStyle="1" w:styleId="000normal">
    <w:name w:val="000normal"/>
    <w:basedOn w:val="Normal"/>
    <w:rsid w:val="00AF46F6"/>
    <w:pPr>
      <w:spacing w:before="180" w:after="100" w:afterAutospacing="1"/>
      <w:jc w:val="both"/>
    </w:pPr>
    <w:rPr>
      <w:rFonts w:ascii="Arial" w:eastAsia="Arial Unicode MS" w:hAnsi="Arial" w:cs="Arial"/>
    </w:rPr>
  </w:style>
  <w:style w:type="paragraph" w:customStyle="1" w:styleId="Bodycopy">
    <w:name w:val="Body copy"/>
    <w:rsid w:val="00AF46F6"/>
    <w:pPr>
      <w:spacing w:before="20" w:after="0" w:line="210" w:lineRule="exact"/>
    </w:pPr>
    <w:rPr>
      <w:rFonts w:ascii="Arial" w:eastAsia="Times New Roman" w:hAnsi="Arial" w:cs="Arial"/>
      <w:color w:val="000000"/>
      <w:sz w:val="17"/>
      <w:szCs w:val="17"/>
      <w:lang w:val="en-US"/>
    </w:rPr>
  </w:style>
  <w:style w:type="paragraph" w:customStyle="1" w:styleId="Head3">
    <w:name w:val="Head3"/>
    <w:basedOn w:val="Normal"/>
    <w:rsid w:val="00AF46F6"/>
    <w:pPr>
      <w:keepNext/>
      <w:keepLines/>
      <w:spacing w:before="60" w:after="120" w:line="260" w:lineRule="exact"/>
      <w:ind w:right="-45" w:hanging="900"/>
      <w:jc w:val="both"/>
    </w:pPr>
    <w:rPr>
      <w:b/>
      <w:bCs/>
      <w:i/>
      <w:sz w:val="22"/>
      <w:szCs w:val="18"/>
    </w:rPr>
  </w:style>
  <w:style w:type="paragraph" w:styleId="ListParagraph">
    <w:name w:val="List Paragraph"/>
    <w:aliases w:val="Bullets,AK List num,içindekiler vb"/>
    <w:basedOn w:val="Normal"/>
    <w:link w:val="ListParagraphChar"/>
    <w:uiPriority w:val="34"/>
    <w:qFormat/>
    <w:rsid w:val="00AF46F6"/>
    <w:pPr>
      <w:ind w:left="720"/>
    </w:pPr>
  </w:style>
  <w:style w:type="character" w:customStyle="1" w:styleId="ListParagraphChar">
    <w:name w:val="List Paragraph Char"/>
    <w:aliases w:val="Bullets Char,AK List num Char,içindekiler vb Char"/>
    <w:link w:val="ListParagraph"/>
    <w:uiPriority w:val="34"/>
    <w:rsid w:val="00AF46F6"/>
    <w:rPr>
      <w:rFonts w:ascii="Times New Roman" w:eastAsia="Times New Roman" w:hAnsi="Times New Roman" w:cs="Times New Roman"/>
      <w:sz w:val="20"/>
      <w:szCs w:val="20"/>
    </w:rPr>
  </w:style>
  <w:style w:type="paragraph" w:customStyle="1" w:styleId="Default">
    <w:name w:val="Default"/>
    <w:rsid w:val="00AF46F6"/>
    <w:pPr>
      <w:autoSpaceDE w:val="0"/>
      <w:autoSpaceDN w:val="0"/>
      <w:adjustRightInd w:val="0"/>
      <w:spacing w:after="0" w:line="240" w:lineRule="auto"/>
    </w:pPr>
    <w:rPr>
      <w:rFonts w:ascii="Times New Roman" w:eastAsia="Times New Roman" w:hAnsi="Times New Roman" w:cs="Times New Roman"/>
      <w:color w:val="000000"/>
      <w:sz w:val="24"/>
      <w:szCs w:val="24"/>
      <w:lang w:eastAsia="tr-TR"/>
    </w:rPr>
  </w:style>
  <w:style w:type="paragraph" w:styleId="Revision">
    <w:name w:val="Revision"/>
    <w:hidden/>
    <w:uiPriority w:val="99"/>
    <w:semiHidden/>
    <w:rsid w:val="00AF46F6"/>
    <w:pPr>
      <w:spacing w:after="0" w:line="240" w:lineRule="auto"/>
    </w:pPr>
    <w:rPr>
      <w:rFonts w:ascii="Times New Roman" w:eastAsia="Times New Roman" w:hAnsi="Times New Roman" w:cs="Times New Roman"/>
      <w:sz w:val="20"/>
      <w:szCs w:val="20"/>
      <w:lang w:val="en-US"/>
    </w:rPr>
  </w:style>
  <w:style w:type="paragraph" w:customStyle="1" w:styleId="body">
    <w:name w:val="body"/>
    <w:basedOn w:val="Normal"/>
    <w:link w:val="bodyChar"/>
    <w:rsid w:val="00AF46F6"/>
    <w:pPr>
      <w:spacing w:after="120" w:line="260" w:lineRule="exact"/>
      <w:jc w:val="both"/>
    </w:pPr>
    <w:rPr>
      <w:sz w:val="22"/>
      <w:szCs w:val="24"/>
      <w:lang w:val="x-none" w:eastAsia="x-none"/>
    </w:rPr>
  </w:style>
  <w:style w:type="character" w:customStyle="1" w:styleId="bodyChar">
    <w:name w:val="body Char"/>
    <w:link w:val="body"/>
    <w:rsid w:val="00AF46F6"/>
    <w:rPr>
      <w:rFonts w:ascii="Times New Roman" w:eastAsia="Times New Roman" w:hAnsi="Times New Roman" w:cs="Times New Roman"/>
      <w:szCs w:val="24"/>
      <w:lang w:val="x-none" w:eastAsia="x-none"/>
    </w:rPr>
  </w:style>
  <w:style w:type="paragraph" w:customStyle="1" w:styleId="BodybyBD">
    <w:name w:val="Body.by.BD"/>
    <w:link w:val="BodybyBDChar"/>
    <w:rsid w:val="00AF46F6"/>
    <w:pPr>
      <w:keepLines/>
      <w:spacing w:after="130" w:line="260" w:lineRule="exact"/>
      <w:jc w:val="both"/>
    </w:pPr>
    <w:rPr>
      <w:rFonts w:ascii="Times New Roman" w:eastAsia="Times New Roman" w:hAnsi="Times New Roman" w:cs="Times New Roman"/>
    </w:rPr>
  </w:style>
  <w:style w:type="paragraph" w:customStyle="1" w:styleId="default0">
    <w:name w:val="default"/>
    <w:basedOn w:val="Normal"/>
    <w:rsid w:val="00AF46F6"/>
    <w:pPr>
      <w:autoSpaceDE w:val="0"/>
      <w:autoSpaceDN w:val="0"/>
    </w:pPr>
    <w:rPr>
      <w:rFonts w:eastAsia="Calibri"/>
      <w:color w:val="000000"/>
      <w:sz w:val="24"/>
      <w:szCs w:val="24"/>
      <w:lang w:eastAsia="tr-TR"/>
    </w:rPr>
  </w:style>
  <w:style w:type="character" w:styleId="EndnoteReference">
    <w:name w:val="endnote reference"/>
    <w:rsid w:val="00AF46F6"/>
    <w:rPr>
      <w:vertAlign w:val="superscript"/>
    </w:rPr>
  </w:style>
  <w:style w:type="paragraph" w:customStyle="1" w:styleId="Text">
    <w:name w:val="Text"/>
    <w:link w:val="TextChar"/>
    <w:rsid w:val="00AF46F6"/>
    <w:pPr>
      <w:spacing w:after="0" w:line="360" w:lineRule="auto"/>
      <w:jc w:val="both"/>
    </w:pPr>
    <w:rPr>
      <w:rFonts w:ascii="Arial" w:eastAsia="Times New Roman" w:hAnsi="Arial" w:cs="Times New Roman"/>
      <w:snapToGrid w:val="0"/>
      <w:color w:val="000000"/>
      <w:szCs w:val="20"/>
      <w:lang w:val="en-GB" w:eastAsia="de-DE"/>
    </w:rPr>
  </w:style>
  <w:style w:type="character" w:customStyle="1" w:styleId="TextChar">
    <w:name w:val="Text Char"/>
    <w:link w:val="Text"/>
    <w:locked/>
    <w:rsid w:val="00AF46F6"/>
    <w:rPr>
      <w:rFonts w:ascii="Arial" w:eastAsia="Times New Roman" w:hAnsi="Arial" w:cs="Times New Roman"/>
      <w:snapToGrid w:val="0"/>
      <w:color w:val="000000"/>
      <w:szCs w:val="20"/>
      <w:lang w:val="en-GB" w:eastAsia="de-DE"/>
    </w:rPr>
  </w:style>
  <w:style w:type="paragraph" w:customStyle="1" w:styleId="pumatext">
    <w:name w:val="pumatext"/>
    <w:basedOn w:val="Text"/>
    <w:rsid w:val="00AF46F6"/>
    <w:pPr>
      <w:spacing w:before="80" w:after="80"/>
      <w:ind w:left="567"/>
    </w:pPr>
  </w:style>
  <w:style w:type="character" w:customStyle="1" w:styleId="Heading8Char1">
    <w:name w:val="Heading 8 Char1"/>
    <w:rsid w:val="00AF46F6"/>
    <w:rPr>
      <w:rFonts w:eastAsia="Arial Unicode MS"/>
      <w:b/>
      <w:lang w:val="tr-TR" w:eastAsia="en-US"/>
    </w:rPr>
  </w:style>
  <w:style w:type="paragraph" w:styleId="PlainText">
    <w:name w:val="Plain Text"/>
    <w:basedOn w:val="Normal"/>
    <w:link w:val="PlainTextChar"/>
    <w:uiPriority w:val="99"/>
    <w:unhideWhenUsed/>
    <w:rsid w:val="00AF46F6"/>
    <w:rPr>
      <w:rFonts w:ascii="Calibri" w:eastAsia="Calibri" w:hAnsi="Calibri"/>
      <w:sz w:val="22"/>
      <w:szCs w:val="21"/>
    </w:rPr>
  </w:style>
  <w:style w:type="character" w:customStyle="1" w:styleId="PlainTextChar">
    <w:name w:val="Plain Text Char"/>
    <w:basedOn w:val="DefaultParagraphFont"/>
    <w:link w:val="PlainText"/>
    <w:uiPriority w:val="99"/>
    <w:rsid w:val="00AF46F6"/>
    <w:rPr>
      <w:rFonts w:ascii="Calibri" w:eastAsia="Calibri" w:hAnsi="Calibri" w:cs="Times New Roman"/>
      <w:szCs w:val="21"/>
    </w:rPr>
  </w:style>
  <w:style w:type="character" w:styleId="LineNumber">
    <w:name w:val="line number"/>
    <w:rsid w:val="00AF46F6"/>
  </w:style>
  <w:style w:type="character" w:styleId="Emphasis">
    <w:name w:val="Emphasis"/>
    <w:qFormat/>
    <w:rsid w:val="00AF46F6"/>
    <w:rPr>
      <w:i/>
      <w:iCs/>
    </w:rPr>
  </w:style>
  <w:style w:type="character" w:customStyle="1" w:styleId="fontstyle01">
    <w:name w:val="fontstyle01"/>
    <w:rsid w:val="00AF46F6"/>
    <w:rPr>
      <w:rFonts w:ascii="Times New Roman" w:hAnsi="Times New Roman" w:cs="Times New Roman" w:hint="default"/>
      <w:b w:val="0"/>
      <w:bCs w:val="0"/>
      <w:i w:val="0"/>
      <w:iCs w:val="0"/>
      <w:color w:val="000000"/>
      <w:sz w:val="20"/>
      <w:szCs w:val="20"/>
    </w:rPr>
  </w:style>
  <w:style w:type="character" w:customStyle="1" w:styleId="fontstyle21">
    <w:name w:val="fontstyle21"/>
    <w:rsid w:val="00AF46F6"/>
    <w:rPr>
      <w:rFonts w:ascii="DINPro-Light" w:hAnsi="DINPro-Light" w:hint="default"/>
      <w:b w:val="0"/>
      <w:bCs w:val="0"/>
      <w:i w:val="0"/>
      <w:iCs w:val="0"/>
      <w:color w:val="000000"/>
      <w:sz w:val="18"/>
      <w:szCs w:val="18"/>
    </w:rPr>
  </w:style>
  <w:style w:type="paragraph" w:customStyle="1" w:styleId="msonormal0">
    <w:name w:val="msonormal"/>
    <w:basedOn w:val="Normal"/>
    <w:rsid w:val="00AF46F6"/>
    <w:pPr>
      <w:spacing w:before="100" w:beforeAutospacing="1" w:after="100" w:afterAutospacing="1"/>
    </w:pPr>
    <w:rPr>
      <w:sz w:val="24"/>
      <w:szCs w:val="24"/>
      <w:lang w:eastAsia="tr-TR"/>
    </w:rPr>
  </w:style>
  <w:style w:type="paragraph" w:customStyle="1" w:styleId="xl74">
    <w:name w:val="xl74"/>
    <w:basedOn w:val="Normal"/>
    <w:rsid w:val="00AF46F6"/>
    <w:pPr>
      <w:spacing w:before="100" w:beforeAutospacing="1" w:after="100" w:afterAutospacing="1"/>
    </w:pPr>
    <w:rPr>
      <w:lang w:eastAsia="tr-TR"/>
    </w:rPr>
  </w:style>
  <w:style w:type="paragraph" w:customStyle="1" w:styleId="xl75">
    <w:name w:val="xl75"/>
    <w:basedOn w:val="Normal"/>
    <w:rsid w:val="00AF46F6"/>
    <w:pPr>
      <w:pBdr>
        <w:bottom w:val="single" w:sz="8" w:space="0" w:color="auto"/>
      </w:pBdr>
      <w:spacing w:before="100" w:beforeAutospacing="1" w:after="100" w:afterAutospacing="1"/>
    </w:pPr>
    <w:rPr>
      <w:lang w:eastAsia="tr-TR"/>
    </w:rPr>
  </w:style>
  <w:style w:type="paragraph" w:customStyle="1" w:styleId="xl76">
    <w:name w:val="xl76"/>
    <w:basedOn w:val="Normal"/>
    <w:rsid w:val="00AF46F6"/>
    <w:pPr>
      <w:pBdr>
        <w:bottom w:val="double" w:sz="6" w:space="0" w:color="auto"/>
      </w:pBdr>
      <w:spacing w:before="100" w:beforeAutospacing="1" w:after="100" w:afterAutospacing="1"/>
    </w:pPr>
    <w:rPr>
      <w:lang w:eastAsia="tr-TR"/>
    </w:rPr>
  </w:style>
  <w:style w:type="paragraph" w:customStyle="1" w:styleId="xl77">
    <w:name w:val="xl77"/>
    <w:basedOn w:val="Normal"/>
    <w:rsid w:val="00AF46F6"/>
    <w:pPr>
      <w:pBdr>
        <w:top w:val="single" w:sz="8" w:space="0" w:color="auto"/>
      </w:pBdr>
      <w:spacing w:before="100" w:beforeAutospacing="1" w:after="100" w:afterAutospacing="1"/>
      <w:jc w:val="center"/>
      <w:textAlignment w:val="center"/>
    </w:pPr>
    <w:rPr>
      <w:lang w:eastAsia="tr-TR"/>
    </w:rPr>
  </w:style>
  <w:style w:type="paragraph" w:customStyle="1" w:styleId="xl78">
    <w:name w:val="xl78"/>
    <w:basedOn w:val="Normal"/>
    <w:rsid w:val="00AF46F6"/>
    <w:pPr>
      <w:spacing w:before="100" w:beforeAutospacing="1" w:after="100" w:afterAutospacing="1"/>
      <w:jc w:val="right"/>
      <w:textAlignment w:val="center"/>
    </w:pPr>
    <w:rPr>
      <w:color w:val="000000"/>
      <w:sz w:val="10"/>
      <w:szCs w:val="10"/>
      <w:lang w:eastAsia="tr-TR"/>
    </w:rPr>
  </w:style>
  <w:style w:type="paragraph" w:customStyle="1" w:styleId="xl80">
    <w:name w:val="xl80"/>
    <w:basedOn w:val="Normal"/>
    <w:rsid w:val="00AF46F6"/>
    <w:pPr>
      <w:spacing w:before="100" w:beforeAutospacing="1" w:after="100" w:afterAutospacing="1"/>
      <w:jc w:val="right"/>
      <w:textAlignment w:val="center"/>
    </w:pPr>
    <w:rPr>
      <w:b/>
      <w:bCs/>
      <w:color w:val="000000"/>
      <w:sz w:val="10"/>
      <w:szCs w:val="10"/>
      <w:lang w:eastAsia="tr-TR"/>
    </w:rPr>
  </w:style>
  <w:style w:type="paragraph" w:customStyle="1" w:styleId="xl81">
    <w:name w:val="xl81"/>
    <w:basedOn w:val="Normal"/>
    <w:rsid w:val="00AF46F6"/>
    <w:pPr>
      <w:pBdr>
        <w:bottom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82">
    <w:name w:val="xl82"/>
    <w:basedOn w:val="Normal"/>
    <w:rsid w:val="00AF46F6"/>
    <w:pPr>
      <w:spacing w:before="100" w:beforeAutospacing="1" w:after="100" w:afterAutospacing="1"/>
      <w:jc w:val="center"/>
      <w:textAlignment w:val="center"/>
    </w:pPr>
    <w:rPr>
      <w:b/>
      <w:bCs/>
      <w:sz w:val="10"/>
      <w:szCs w:val="10"/>
      <w:lang w:eastAsia="tr-TR"/>
    </w:rPr>
  </w:style>
  <w:style w:type="paragraph" w:customStyle="1" w:styleId="xl83">
    <w:name w:val="xl83"/>
    <w:basedOn w:val="Normal"/>
    <w:rsid w:val="00AF46F6"/>
    <w:pPr>
      <w:spacing w:before="100" w:beforeAutospacing="1" w:after="100" w:afterAutospacing="1"/>
      <w:textAlignment w:val="center"/>
    </w:pPr>
    <w:rPr>
      <w:b/>
      <w:bCs/>
      <w:sz w:val="10"/>
      <w:szCs w:val="10"/>
      <w:lang w:eastAsia="tr-TR"/>
    </w:rPr>
  </w:style>
  <w:style w:type="paragraph" w:customStyle="1" w:styleId="xl84">
    <w:name w:val="xl84"/>
    <w:basedOn w:val="Normal"/>
    <w:rsid w:val="00AF46F6"/>
    <w:pPr>
      <w:spacing w:before="100" w:beforeAutospacing="1" w:after="100" w:afterAutospacing="1"/>
      <w:jc w:val="right"/>
      <w:textAlignment w:val="center"/>
    </w:pPr>
    <w:rPr>
      <w:b/>
      <w:bCs/>
      <w:sz w:val="10"/>
      <w:szCs w:val="10"/>
      <w:lang w:eastAsia="tr-TR"/>
    </w:rPr>
  </w:style>
  <w:style w:type="paragraph" w:customStyle="1" w:styleId="xl85">
    <w:name w:val="xl85"/>
    <w:basedOn w:val="Normal"/>
    <w:rsid w:val="00AF46F6"/>
    <w:pPr>
      <w:spacing w:before="100" w:beforeAutospacing="1" w:after="100" w:afterAutospacing="1"/>
      <w:jc w:val="right"/>
      <w:textAlignment w:val="center"/>
    </w:pPr>
    <w:rPr>
      <w:sz w:val="10"/>
      <w:szCs w:val="10"/>
      <w:lang w:eastAsia="tr-TR"/>
    </w:rPr>
  </w:style>
  <w:style w:type="paragraph" w:customStyle="1" w:styleId="xl86">
    <w:name w:val="xl86"/>
    <w:basedOn w:val="Normal"/>
    <w:rsid w:val="00AF46F6"/>
    <w:pPr>
      <w:spacing w:before="100" w:beforeAutospacing="1" w:after="100" w:afterAutospacing="1"/>
      <w:jc w:val="center"/>
      <w:textAlignment w:val="center"/>
    </w:pPr>
    <w:rPr>
      <w:sz w:val="10"/>
      <w:szCs w:val="10"/>
      <w:lang w:eastAsia="tr-TR"/>
    </w:rPr>
  </w:style>
  <w:style w:type="paragraph" w:customStyle="1" w:styleId="xl87">
    <w:name w:val="xl87"/>
    <w:basedOn w:val="Normal"/>
    <w:rsid w:val="00AF46F6"/>
    <w:pPr>
      <w:spacing w:before="100" w:beforeAutospacing="1" w:after="100" w:afterAutospacing="1"/>
      <w:textAlignment w:val="center"/>
    </w:pPr>
    <w:rPr>
      <w:sz w:val="10"/>
      <w:szCs w:val="10"/>
      <w:lang w:eastAsia="tr-TR"/>
    </w:rPr>
  </w:style>
  <w:style w:type="paragraph" w:customStyle="1" w:styleId="xl88">
    <w:name w:val="xl88"/>
    <w:basedOn w:val="Normal"/>
    <w:rsid w:val="00AF46F6"/>
    <w:pPr>
      <w:spacing w:before="100" w:beforeAutospacing="1" w:after="100" w:afterAutospacing="1"/>
      <w:textAlignment w:val="center"/>
    </w:pPr>
    <w:rPr>
      <w:sz w:val="10"/>
      <w:szCs w:val="10"/>
      <w:lang w:eastAsia="tr-TR"/>
    </w:rPr>
  </w:style>
  <w:style w:type="paragraph" w:customStyle="1" w:styleId="xl89">
    <w:name w:val="xl89"/>
    <w:basedOn w:val="Normal"/>
    <w:rsid w:val="00AF46F6"/>
    <w:pPr>
      <w:pBdr>
        <w:bottom w:val="double" w:sz="6" w:space="0" w:color="auto"/>
      </w:pBdr>
      <w:spacing w:before="100" w:beforeAutospacing="1" w:after="100" w:afterAutospacing="1"/>
      <w:textAlignment w:val="center"/>
    </w:pPr>
    <w:rPr>
      <w:b/>
      <w:bCs/>
      <w:sz w:val="10"/>
      <w:szCs w:val="10"/>
      <w:lang w:eastAsia="tr-TR"/>
    </w:rPr>
  </w:style>
  <w:style w:type="paragraph" w:customStyle="1" w:styleId="xl90">
    <w:name w:val="xl90"/>
    <w:basedOn w:val="Normal"/>
    <w:rsid w:val="00AF46F6"/>
    <w:pPr>
      <w:pBdr>
        <w:bottom w:val="single" w:sz="8" w:space="0" w:color="auto"/>
      </w:pBdr>
      <w:spacing w:before="100" w:beforeAutospacing="1" w:after="100" w:afterAutospacing="1"/>
      <w:jc w:val="right"/>
      <w:textAlignment w:val="center"/>
    </w:pPr>
    <w:rPr>
      <w:sz w:val="10"/>
      <w:szCs w:val="10"/>
      <w:lang w:eastAsia="tr-TR"/>
    </w:rPr>
  </w:style>
  <w:style w:type="paragraph" w:customStyle="1" w:styleId="xl91">
    <w:name w:val="xl91"/>
    <w:basedOn w:val="Normal"/>
    <w:rsid w:val="00AF46F6"/>
    <w:pPr>
      <w:shd w:val="clear" w:color="000000" w:fill="FFFF00"/>
      <w:spacing w:before="100" w:beforeAutospacing="1" w:after="100" w:afterAutospacing="1"/>
      <w:textAlignment w:val="center"/>
    </w:pPr>
    <w:rPr>
      <w:b/>
      <w:bCs/>
      <w:sz w:val="10"/>
      <w:szCs w:val="10"/>
      <w:lang w:eastAsia="tr-TR"/>
    </w:rPr>
  </w:style>
  <w:style w:type="paragraph" w:customStyle="1" w:styleId="xl92">
    <w:name w:val="xl92"/>
    <w:basedOn w:val="Normal"/>
    <w:rsid w:val="00AF46F6"/>
    <w:pPr>
      <w:spacing w:before="100" w:beforeAutospacing="1" w:after="100" w:afterAutospacing="1"/>
      <w:jc w:val="right"/>
      <w:textAlignment w:val="center"/>
    </w:pPr>
    <w:rPr>
      <w:sz w:val="10"/>
      <w:szCs w:val="10"/>
      <w:lang w:eastAsia="tr-TR"/>
    </w:rPr>
  </w:style>
  <w:style w:type="paragraph" w:customStyle="1" w:styleId="xl93">
    <w:name w:val="xl93"/>
    <w:basedOn w:val="Normal"/>
    <w:rsid w:val="00AF46F6"/>
    <w:pPr>
      <w:pBdr>
        <w:top w:val="single" w:sz="8" w:space="0" w:color="auto"/>
        <w:bottom w:val="double" w:sz="6" w:space="0" w:color="auto"/>
      </w:pBdr>
      <w:spacing w:before="100" w:beforeAutospacing="1" w:after="100" w:afterAutospacing="1"/>
      <w:jc w:val="right"/>
      <w:textAlignment w:val="center"/>
    </w:pPr>
    <w:rPr>
      <w:sz w:val="10"/>
      <w:szCs w:val="10"/>
      <w:lang w:eastAsia="tr-TR"/>
    </w:rPr>
  </w:style>
  <w:style w:type="paragraph" w:customStyle="1" w:styleId="xl94">
    <w:name w:val="xl94"/>
    <w:basedOn w:val="Normal"/>
    <w:rsid w:val="00AF46F6"/>
    <w:pPr>
      <w:spacing w:before="100" w:beforeAutospacing="1" w:after="100" w:afterAutospacing="1"/>
      <w:jc w:val="right"/>
      <w:textAlignment w:val="center"/>
    </w:pPr>
    <w:rPr>
      <w:b/>
      <w:bCs/>
      <w:color w:val="000000"/>
      <w:sz w:val="10"/>
      <w:szCs w:val="10"/>
      <w:lang w:eastAsia="tr-TR"/>
    </w:rPr>
  </w:style>
  <w:style w:type="paragraph" w:customStyle="1" w:styleId="xl95">
    <w:name w:val="xl95"/>
    <w:basedOn w:val="Normal"/>
    <w:rsid w:val="00AF46F6"/>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6">
    <w:name w:val="xl96"/>
    <w:basedOn w:val="Normal"/>
    <w:rsid w:val="00AF46F6"/>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97">
    <w:name w:val="xl97"/>
    <w:basedOn w:val="Normal"/>
    <w:rsid w:val="00AF46F6"/>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8">
    <w:name w:val="xl98"/>
    <w:basedOn w:val="Normal"/>
    <w:rsid w:val="00AF46F6"/>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99">
    <w:name w:val="xl99"/>
    <w:basedOn w:val="Normal"/>
    <w:rsid w:val="00AF46F6"/>
    <w:pPr>
      <w:spacing w:before="100" w:beforeAutospacing="1" w:after="100" w:afterAutospacing="1"/>
      <w:jc w:val="right"/>
      <w:textAlignment w:val="center"/>
    </w:pPr>
    <w:rPr>
      <w:sz w:val="10"/>
      <w:szCs w:val="10"/>
      <w:lang w:eastAsia="tr-TR"/>
    </w:rPr>
  </w:style>
  <w:style w:type="paragraph" w:customStyle="1" w:styleId="xl100">
    <w:name w:val="xl100"/>
    <w:basedOn w:val="Normal"/>
    <w:rsid w:val="00AF46F6"/>
    <w:pPr>
      <w:spacing w:before="100" w:beforeAutospacing="1" w:after="100" w:afterAutospacing="1"/>
      <w:jc w:val="right"/>
      <w:textAlignment w:val="center"/>
    </w:pPr>
    <w:rPr>
      <w:b/>
      <w:bCs/>
      <w:sz w:val="10"/>
      <w:szCs w:val="10"/>
      <w:lang w:eastAsia="tr-TR"/>
    </w:rPr>
  </w:style>
  <w:style w:type="paragraph" w:customStyle="1" w:styleId="xl101">
    <w:name w:val="xl101"/>
    <w:basedOn w:val="Normal"/>
    <w:rsid w:val="00AF46F6"/>
    <w:pPr>
      <w:pBdr>
        <w:bottom w:val="single" w:sz="8" w:space="0" w:color="auto"/>
      </w:pBdr>
      <w:spacing w:before="100" w:beforeAutospacing="1" w:after="100" w:afterAutospacing="1"/>
      <w:jc w:val="right"/>
      <w:textAlignment w:val="center"/>
    </w:pPr>
    <w:rPr>
      <w:lang w:eastAsia="tr-TR"/>
    </w:rPr>
  </w:style>
  <w:style w:type="paragraph" w:customStyle="1" w:styleId="xl102">
    <w:name w:val="xl102"/>
    <w:basedOn w:val="Normal"/>
    <w:rsid w:val="00AF46F6"/>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103">
    <w:name w:val="xl103"/>
    <w:basedOn w:val="Normal"/>
    <w:rsid w:val="00AF46F6"/>
    <w:pPr>
      <w:pBdr>
        <w:top w:val="double" w:sz="6" w:space="0" w:color="auto"/>
      </w:pBdr>
      <w:spacing w:before="100" w:beforeAutospacing="1" w:after="100" w:afterAutospacing="1"/>
      <w:jc w:val="right"/>
      <w:textAlignment w:val="center"/>
    </w:pPr>
    <w:rPr>
      <w:lang w:eastAsia="tr-TR"/>
    </w:rPr>
  </w:style>
  <w:style w:type="paragraph" w:customStyle="1" w:styleId="xl104">
    <w:name w:val="xl104"/>
    <w:basedOn w:val="Normal"/>
    <w:rsid w:val="00AF46F6"/>
    <w:pPr>
      <w:spacing w:before="100" w:beforeAutospacing="1" w:after="100" w:afterAutospacing="1"/>
      <w:jc w:val="right"/>
      <w:textAlignment w:val="center"/>
    </w:pPr>
    <w:rPr>
      <w:lang w:eastAsia="tr-TR"/>
    </w:rPr>
  </w:style>
  <w:style w:type="paragraph" w:customStyle="1" w:styleId="xl105">
    <w:name w:val="xl105"/>
    <w:basedOn w:val="Normal"/>
    <w:rsid w:val="00AF46F6"/>
    <w:pPr>
      <w:spacing w:before="100" w:beforeAutospacing="1" w:after="100" w:afterAutospacing="1"/>
      <w:jc w:val="right"/>
      <w:textAlignment w:val="center"/>
    </w:pPr>
    <w:rPr>
      <w:b/>
      <w:bCs/>
      <w:color w:val="000000"/>
      <w:sz w:val="10"/>
      <w:szCs w:val="10"/>
      <w:lang w:eastAsia="tr-TR"/>
    </w:rPr>
  </w:style>
  <w:style w:type="paragraph" w:customStyle="1" w:styleId="xl106">
    <w:name w:val="xl106"/>
    <w:basedOn w:val="Normal"/>
    <w:rsid w:val="00AF46F6"/>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07">
    <w:name w:val="xl107"/>
    <w:basedOn w:val="Normal"/>
    <w:rsid w:val="00AF46F6"/>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08">
    <w:name w:val="xl108"/>
    <w:basedOn w:val="Normal"/>
    <w:rsid w:val="00AF46F6"/>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109">
    <w:name w:val="xl109"/>
    <w:basedOn w:val="Normal"/>
    <w:rsid w:val="00AF46F6"/>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EYFooterinfo">
    <w:name w:val="EY Footer info"/>
    <w:rsid w:val="00AF46F6"/>
    <w:pPr>
      <w:spacing w:after="0" w:line="130" w:lineRule="exact"/>
    </w:pPr>
    <w:rPr>
      <w:rFonts w:ascii="Arial" w:eastAsia="Times New Roman" w:hAnsi="Arial" w:cs="Times New Roman"/>
      <w:color w:val="808080"/>
      <w:kern w:val="12"/>
      <w:sz w:val="11"/>
      <w:szCs w:val="24"/>
      <w:lang w:val="en-US"/>
    </w:rPr>
  </w:style>
  <w:style w:type="character" w:customStyle="1" w:styleId="BodybyBDChar">
    <w:name w:val="Body.by.BD Char"/>
    <w:link w:val="BodybyBD"/>
    <w:locked/>
    <w:rsid w:val="00AF46F6"/>
    <w:rPr>
      <w:rFonts w:ascii="Times New Roman" w:eastAsia="Times New Roman" w:hAnsi="Times New Roman" w:cs="Times New Roman"/>
    </w:rPr>
  </w:style>
  <w:style w:type="character" w:customStyle="1" w:styleId="ui-provider">
    <w:name w:val="ui-provider"/>
    <w:basedOn w:val="DefaultParagraphFont"/>
    <w:rsid w:val="00AF46F6"/>
  </w:style>
  <w:style w:type="paragraph" w:customStyle="1" w:styleId="xl110">
    <w:name w:val="xl110"/>
    <w:basedOn w:val="Normal"/>
    <w:rsid w:val="00E30CF9"/>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11">
    <w:name w:val="xl111"/>
    <w:basedOn w:val="Normal"/>
    <w:rsid w:val="00E30CF9"/>
    <w:pPr>
      <w:spacing w:before="100" w:beforeAutospacing="1" w:after="100" w:afterAutospacing="1"/>
      <w:jc w:val="right"/>
      <w:textAlignment w:val="center"/>
    </w:pPr>
    <w:rPr>
      <w:sz w:val="10"/>
      <w:szCs w:val="10"/>
      <w:lang w:eastAsia="tr-TR"/>
    </w:rPr>
  </w:style>
  <w:style w:type="paragraph" w:customStyle="1" w:styleId="xl112">
    <w:name w:val="xl112"/>
    <w:basedOn w:val="Normal"/>
    <w:rsid w:val="00E30CF9"/>
    <w:pPr>
      <w:spacing w:before="100" w:beforeAutospacing="1" w:after="100" w:afterAutospacing="1"/>
      <w:jc w:val="right"/>
      <w:textAlignment w:val="center"/>
    </w:pPr>
    <w:rPr>
      <w:b/>
      <w:bCs/>
      <w:sz w:val="10"/>
      <w:szCs w:val="10"/>
      <w:lang w:eastAsia="tr-TR"/>
    </w:rPr>
  </w:style>
  <w:style w:type="paragraph" w:customStyle="1" w:styleId="xl113">
    <w:name w:val="xl113"/>
    <w:basedOn w:val="Normal"/>
    <w:rsid w:val="00E30CF9"/>
    <w:pPr>
      <w:pBdr>
        <w:bottom w:val="single" w:sz="8" w:space="0" w:color="auto"/>
      </w:pBdr>
      <w:spacing w:before="100" w:beforeAutospacing="1" w:after="100" w:afterAutospacing="1"/>
      <w:jc w:val="right"/>
      <w:textAlignment w:val="center"/>
    </w:pPr>
    <w:rPr>
      <w:lang w:eastAsia="tr-TR"/>
    </w:rPr>
  </w:style>
  <w:style w:type="paragraph" w:customStyle="1" w:styleId="xl114">
    <w:name w:val="xl114"/>
    <w:basedOn w:val="Normal"/>
    <w:rsid w:val="00E30CF9"/>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115">
    <w:name w:val="xl115"/>
    <w:basedOn w:val="Normal"/>
    <w:rsid w:val="00E30CF9"/>
    <w:pPr>
      <w:pBdr>
        <w:top w:val="double" w:sz="6" w:space="0" w:color="auto"/>
      </w:pBdr>
      <w:spacing w:before="100" w:beforeAutospacing="1" w:after="100" w:afterAutospacing="1"/>
      <w:jc w:val="right"/>
      <w:textAlignment w:val="center"/>
    </w:pPr>
    <w:rPr>
      <w:lang w:eastAsia="tr-TR"/>
    </w:rPr>
  </w:style>
  <w:style w:type="paragraph" w:customStyle="1" w:styleId="xl116">
    <w:name w:val="xl116"/>
    <w:basedOn w:val="Normal"/>
    <w:rsid w:val="00E30CF9"/>
    <w:pPr>
      <w:spacing w:before="100" w:beforeAutospacing="1" w:after="100" w:afterAutospacing="1"/>
      <w:jc w:val="right"/>
      <w:textAlignment w:val="center"/>
    </w:pPr>
    <w:rPr>
      <w:lang w:eastAsia="tr-TR"/>
    </w:rPr>
  </w:style>
  <w:style w:type="paragraph" w:styleId="NoSpacing">
    <w:name w:val="No Spacing"/>
    <w:uiPriority w:val="1"/>
    <w:qFormat/>
    <w:rsid w:val="005F2CAE"/>
    <w:pPr>
      <w:spacing w:after="0" w:line="240" w:lineRule="auto"/>
    </w:pPr>
  </w:style>
  <w:style w:type="paragraph" w:customStyle="1" w:styleId="PwCAddress">
    <w:name w:val="PwC Address"/>
    <w:basedOn w:val="Normal"/>
    <w:link w:val="PwCAddressChar"/>
    <w:qFormat/>
    <w:rsid w:val="004724A0"/>
    <w:pPr>
      <w:spacing w:line="200" w:lineRule="atLeast"/>
    </w:pPr>
    <w:rPr>
      <w:rFonts w:ascii="Georgia" w:eastAsia="Calibri" w:hAnsi="Georgia"/>
      <w:i/>
      <w:noProof/>
      <w:sz w:val="18"/>
      <w:szCs w:val="22"/>
      <w:lang w:val="en-GB" w:eastAsia="en-GB"/>
    </w:rPr>
  </w:style>
  <w:style w:type="character" w:customStyle="1" w:styleId="PwCAddressChar">
    <w:name w:val="PwC Address Char"/>
    <w:link w:val="PwCAddress"/>
    <w:rsid w:val="004724A0"/>
    <w:rPr>
      <w:rFonts w:ascii="Georgia" w:eastAsia="Calibri" w:hAnsi="Georgia" w:cs="Times New Roman"/>
      <w:i/>
      <w:noProof/>
      <w:sz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46058">
      <w:bodyDiv w:val="1"/>
      <w:marLeft w:val="0"/>
      <w:marRight w:val="0"/>
      <w:marTop w:val="0"/>
      <w:marBottom w:val="0"/>
      <w:divBdr>
        <w:top w:val="none" w:sz="0" w:space="0" w:color="auto"/>
        <w:left w:val="none" w:sz="0" w:space="0" w:color="auto"/>
        <w:bottom w:val="none" w:sz="0" w:space="0" w:color="auto"/>
        <w:right w:val="none" w:sz="0" w:space="0" w:color="auto"/>
      </w:divBdr>
    </w:div>
    <w:div w:id="257719437">
      <w:bodyDiv w:val="1"/>
      <w:marLeft w:val="0"/>
      <w:marRight w:val="0"/>
      <w:marTop w:val="0"/>
      <w:marBottom w:val="0"/>
      <w:divBdr>
        <w:top w:val="none" w:sz="0" w:space="0" w:color="auto"/>
        <w:left w:val="none" w:sz="0" w:space="0" w:color="auto"/>
        <w:bottom w:val="none" w:sz="0" w:space="0" w:color="auto"/>
        <w:right w:val="none" w:sz="0" w:space="0" w:color="auto"/>
      </w:divBdr>
    </w:div>
    <w:div w:id="453453021">
      <w:bodyDiv w:val="1"/>
      <w:marLeft w:val="0"/>
      <w:marRight w:val="0"/>
      <w:marTop w:val="0"/>
      <w:marBottom w:val="0"/>
      <w:divBdr>
        <w:top w:val="none" w:sz="0" w:space="0" w:color="auto"/>
        <w:left w:val="none" w:sz="0" w:space="0" w:color="auto"/>
        <w:bottom w:val="none" w:sz="0" w:space="0" w:color="auto"/>
        <w:right w:val="none" w:sz="0" w:space="0" w:color="auto"/>
      </w:divBdr>
    </w:div>
    <w:div w:id="540628641">
      <w:bodyDiv w:val="1"/>
      <w:marLeft w:val="0"/>
      <w:marRight w:val="0"/>
      <w:marTop w:val="0"/>
      <w:marBottom w:val="0"/>
      <w:divBdr>
        <w:top w:val="none" w:sz="0" w:space="0" w:color="auto"/>
        <w:left w:val="none" w:sz="0" w:space="0" w:color="auto"/>
        <w:bottom w:val="none" w:sz="0" w:space="0" w:color="auto"/>
        <w:right w:val="none" w:sz="0" w:space="0" w:color="auto"/>
      </w:divBdr>
    </w:div>
    <w:div w:id="963578718">
      <w:bodyDiv w:val="1"/>
      <w:marLeft w:val="0"/>
      <w:marRight w:val="0"/>
      <w:marTop w:val="0"/>
      <w:marBottom w:val="0"/>
      <w:divBdr>
        <w:top w:val="none" w:sz="0" w:space="0" w:color="auto"/>
        <w:left w:val="none" w:sz="0" w:space="0" w:color="auto"/>
        <w:bottom w:val="none" w:sz="0" w:space="0" w:color="auto"/>
        <w:right w:val="none" w:sz="0" w:space="0" w:color="auto"/>
      </w:divBdr>
    </w:div>
    <w:div w:id="1092897016">
      <w:bodyDiv w:val="1"/>
      <w:marLeft w:val="0"/>
      <w:marRight w:val="0"/>
      <w:marTop w:val="0"/>
      <w:marBottom w:val="0"/>
      <w:divBdr>
        <w:top w:val="none" w:sz="0" w:space="0" w:color="auto"/>
        <w:left w:val="none" w:sz="0" w:space="0" w:color="auto"/>
        <w:bottom w:val="none" w:sz="0" w:space="0" w:color="auto"/>
        <w:right w:val="none" w:sz="0" w:space="0" w:color="auto"/>
      </w:divBdr>
    </w:div>
    <w:div w:id="1224609444">
      <w:bodyDiv w:val="1"/>
      <w:marLeft w:val="0"/>
      <w:marRight w:val="0"/>
      <w:marTop w:val="0"/>
      <w:marBottom w:val="0"/>
      <w:divBdr>
        <w:top w:val="none" w:sz="0" w:space="0" w:color="auto"/>
        <w:left w:val="none" w:sz="0" w:space="0" w:color="auto"/>
        <w:bottom w:val="none" w:sz="0" w:space="0" w:color="auto"/>
        <w:right w:val="none" w:sz="0" w:space="0" w:color="auto"/>
      </w:divBdr>
    </w:div>
    <w:div w:id="1321736413">
      <w:bodyDiv w:val="1"/>
      <w:marLeft w:val="0"/>
      <w:marRight w:val="0"/>
      <w:marTop w:val="0"/>
      <w:marBottom w:val="0"/>
      <w:divBdr>
        <w:top w:val="none" w:sz="0" w:space="0" w:color="auto"/>
        <w:left w:val="none" w:sz="0" w:space="0" w:color="auto"/>
        <w:bottom w:val="none" w:sz="0" w:space="0" w:color="auto"/>
        <w:right w:val="none" w:sz="0" w:space="0" w:color="auto"/>
      </w:divBdr>
    </w:div>
    <w:div w:id="1461265518">
      <w:bodyDiv w:val="1"/>
      <w:marLeft w:val="0"/>
      <w:marRight w:val="0"/>
      <w:marTop w:val="0"/>
      <w:marBottom w:val="0"/>
      <w:divBdr>
        <w:top w:val="none" w:sz="0" w:space="0" w:color="auto"/>
        <w:left w:val="none" w:sz="0" w:space="0" w:color="auto"/>
        <w:bottom w:val="none" w:sz="0" w:space="0" w:color="auto"/>
        <w:right w:val="none" w:sz="0" w:space="0" w:color="auto"/>
      </w:divBdr>
    </w:div>
    <w:div w:id="189912605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footer" Target="footer10.xml"/><Relationship Id="rId39" Type="http://schemas.openxmlformats.org/officeDocument/2006/relationships/header" Target="header15.xml"/><Relationship Id="rId21" Type="http://schemas.openxmlformats.org/officeDocument/2006/relationships/footer" Target="footer7.xml"/><Relationship Id="rId34" Type="http://schemas.openxmlformats.org/officeDocument/2006/relationships/footer" Target="footer14.xml"/><Relationship Id="rId42"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0.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footer" Target="footer13.xml"/><Relationship Id="rId37" Type="http://schemas.openxmlformats.org/officeDocument/2006/relationships/header" Target="header14.xml"/><Relationship Id="rId40" Type="http://schemas.openxmlformats.org/officeDocument/2006/relationships/header" Target="header16.xml"/><Relationship Id="rId5" Type="http://schemas.openxmlformats.org/officeDocument/2006/relationships/webSettings" Target="webSettings.xml"/><Relationship Id="rId15" Type="http://schemas.openxmlformats.org/officeDocument/2006/relationships/hyperlink" Target="http://www.hayatfinans.com.tr" TargetMode="External"/><Relationship Id="rId23" Type="http://schemas.openxmlformats.org/officeDocument/2006/relationships/footer" Target="foot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footer" Target="footer2.xml"/><Relationship Id="rId19" Type="http://schemas.openxmlformats.org/officeDocument/2006/relationships/footer" Target="footer6.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footer" Target="footer12.xml"/><Relationship Id="rId35" Type="http://schemas.openxmlformats.org/officeDocument/2006/relationships/header" Target="header13.xml"/><Relationship Id="rId43"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eader" Target="header12.xml"/><Relationship Id="rId38" Type="http://schemas.openxmlformats.org/officeDocument/2006/relationships/footer" Target="footer16.xml"/></Relationships>
</file>

<file path=word/_rels/footer5.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13956B-C3E9-4D9D-8939-9901FCE2D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82</Pages>
  <Words>31133</Words>
  <Characters>177460</Characters>
  <Application>Microsoft Office Word</Application>
  <DocSecurity>0</DocSecurity>
  <Lines>1478</Lines>
  <Paragraphs>416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Erkan Akguzel</dc:creator>
  <cp:keywords/>
  <dc:description/>
  <cp:lastModifiedBy>Erkan Akgüzel</cp:lastModifiedBy>
  <cp:revision>8</cp:revision>
  <cp:lastPrinted>2025-01-27T09:01:00Z</cp:lastPrinted>
  <dcterms:created xsi:type="dcterms:W3CDTF">2025-05-01T10:20:00Z</dcterms:created>
  <dcterms:modified xsi:type="dcterms:W3CDTF">2025-05-07T08:41:00Z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b66303f-1a2a-41ef-9225-ba352bfd96a2_Enabled">
    <vt:lpwstr>true</vt:lpwstr>
  </property>
  <property fmtid="{D5CDD505-2E9C-101B-9397-08002B2CF9AE}" pid="3" name="MSIP_Label_0b66303f-1a2a-41ef-9225-ba352bfd96a2_SetDate">
    <vt:lpwstr>2024-05-09T12:00:30Z</vt:lpwstr>
  </property>
  <property fmtid="{D5CDD505-2E9C-101B-9397-08002B2CF9AE}" pid="4" name="MSIP_Label_0b66303f-1a2a-41ef-9225-ba352bfd96a2_Method">
    <vt:lpwstr>Privileged</vt:lpwstr>
  </property>
  <property fmtid="{D5CDD505-2E9C-101B-9397-08002B2CF9AE}" pid="5" name="MSIP_Label_0b66303f-1a2a-41ef-9225-ba352bfd96a2_Name">
    <vt:lpwstr>PwC Public</vt:lpwstr>
  </property>
  <property fmtid="{D5CDD505-2E9C-101B-9397-08002B2CF9AE}" pid="6" name="MSIP_Label_0b66303f-1a2a-41ef-9225-ba352bfd96a2_SiteId">
    <vt:lpwstr>513294a0-3e20-41b2-a970-6d30bf1546fa</vt:lpwstr>
  </property>
  <property fmtid="{D5CDD505-2E9C-101B-9397-08002B2CF9AE}" pid="7" name="MSIP_Label_0b66303f-1a2a-41ef-9225-ba352bfd96a2_ActionId">
    <vt:lpwstr>f5a34591-70a8-409f-9a43-86ebd034cfaf</vt:lpwstr>
  </property>
  <property fmtid="{D5CDD505-2E9C-101B-9397-08002B2CF9AE}" pid="8" name="MSIP_Label_0b66303f-1a2a-41ef-9225-ba352bfd96a2_ContentBits">
    <vt:lpwstr>0</vt:lpwstr>
  </property>
</Properties>
</file>